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775BF" w14:textId="77777777" w:rsidR="00806925" w:rsidRPr="009F5ACA" w:rsidRDefault="00806925" w:rsidP="00161C41">
      <w:pPr>
        <w:spacing w:after="0" w:line="240" w:lineRule="auto"/>
        <w:rPr>
          <w:rFonts w:ascii="Nudista" w:hAnsi="Nudista" w:cs="Proba Pro CE"/>
          <w:smallCaps/>
          <w:color w:val="008998"/>
          <w:sz w:val="40"/>
          <w:szCs w:val="40"/>
        </w:rPr>
      </w:pPr>
    </w:p>
    <w:p w14:paraId="7BEF510F" w14:textId="4678BC2A" w:rsidR="0094391B" w:rsidRPr="009F5ACA" w:rsidRDefault="0094391B" w:rsidP="00E83DC7">
      <w:pPr>
        <w:spacing w:after="0" w:line="240" w:lineRule="auto"/>
        <w:jc w:val="center"/>
        <w:rPr>
          <w:rFonts w:ascii="Nudista" w:hAnsi="Nudista" w:cs="Proba Pro"/>
          <w:smallCaps/>
          <w:color w:val="008998"/>
          <w:sz w:val="40"/>
          <w:szCs w:val="40"/>
        </w:rPr>
      </w:pPr>
      <w:r w:rsidRPr="009F5ACA">
        <w:rPr>
          <w:rFonts w:ascii="Nudista" w:hAnsi="Nudista" w:cs="Proba Pro CE"/>
          <w:smallCaps/>
          <w:color w:val="008998"/>
          <w:sz w:val="40"/>
          <w:szCs w:val="40"/>
        </w:rPr>
        <w:t>SÚŤAŽNÉ PODKLADY</w:t>
      </w:r>
    </w:p>
    <w:p w14:paraId="2705B9FE" w14:textId="4D00A2D8" w:rsidR="0094391B" w:rsidRPr="009F5ACA" w:rsidRDefault="004E1F08" w:rsidP="00E83DC7">
      <w:pPr>
        <w:tabs>
          <w:tab w:val="left" w:pos="1405"/>
        </w:tabs>
        <w:spacing w:after="0" w:line="240" w:lineRule="auto"/>
        <w:rPr>
          <w:rFonts w:ascii="Nudista" w:hAnsi="Nudista" w:cs="Proba Pro"/>
          <w:smallCaps/>
          <w:color w:val="008998"/>
          <w:sz w:val="40"/>
          <w:szCs w:val="40"/>
        </w:rPr>
      </w:pPr>
      <w:r w:rsidRPr="009F5ACA">
        <w:rPr>
          <w:rFonts w:ascii="Nudista" w:hAnsi="Nudista" w:cs="Proba Pro"/>
          <w:smallCaps/>
          <w:color w:val="008998"/>
          <w:sz w:val="40"/>
          <w:szCs w:val="40"/>
        </w:rPr>
        <w:tab/>
      </w:r>
    </w:p>
    <w:p w14:paraId="21BCFD66" w14:textId="77777777" w:rsidR="0094391B" w:rsidRPr="009F5ACA" w:rsidRDefault="0094391B" w:rsidP="00E83DC7">
      <w:pPr>
        <w:spacing w:after="0" w:line="240" w:lineRule="auto"/>
        <w:jc w:val="center"/>
        <w:rPr>
          <w:rFonts w:ascii="Nudista" w:hAnsi="Nudista" w:cs="Proba Pro"/>
          <w:smallCaps/>
          <w:sz w:val="24"/>
          <w:szCs w:val="24"/>
        </w:rPr>
      </w:pPr>
    </w:p>
    <w:p w14:paraId="6A51E767" w14:textId="77777777" w:rsidR="0094391B" w:rsidRPr="009F5ACA" w:rsidRDefault="0094391B" w:rsidP="00E83DC7">
      <w:pPr>
        <w:spacing w:after="0" w:line="240" w:lineRule="auto"/>
        <w:jc w:val="center"/>
        <w:rPr>
          <w:rFonts w:ascii="Nudista" w:hAnsi="Nudista" w:cs="Proba Pro"/>
          <w:smallCaps/>
          <w:sz w:val="28"/>
          <w:szCs w:val="28"/>
        </w:rPr>
      </w:pPr>
      <w:r w:rsidRPr="009F5ACA">
        <w:rPr>
          <w:rFonts w:ascii="Nudista" w:hAnsi="Nudista" w:cs="Proba Pro CE"/>
          <w:smallCaps/>
          <w:sz w:val="28"/>
          <w:szCs w:val="28"/>
        </w:rPr>
        <w:t>VEREJNÁ SÚŤAŽ</w:t>
      </w:r>
    </w:p>
    <w:p w14:paraId="632740D8" w14:textId="77777777" w:rsidR="0094391B" w:rsidRPr="009F5ACA" w:rsidRDefault="0094391B" w:rsidP="00E83DC7">
      <w:pPr>
        <w:spacing w:after="0" w:line="240" w:lineRule="auto"/>
        <w:jc w:val="center"/>
        <w:rPr>
          <w:rFonts w:ascii="Nudista" w:hAnsi="Nudista" w:cs="Proba Pro"/>
          <w:smallCaps/>
          <w:sz w:val="28"/>
          <w:szCs w:val="28"/>
        </w:rPr>
      </w:pPr>
    </w:p>
    <w:p w14:paraId="73EF83EB" w14:textId="77777777" w:rsidR="0094391B" w:rsidRPr="009F5ACA" w:rsidRDefault="0094391B" w:rsidP="00E83DC7">
      <w:pPr>
        <w:spacing w:after="0" w:line="240" w:lineRule="auto"/>
        <w:jc w:val="center"/>
        <w:rPr>
          <w:rFonts w:ascii="Nudista" w:hAnsi="Nudista" w:cs="Proba Pro"/>
          <w:smallCaps/>
          <w:sz w:val="28"/>
          <w:szCs w:val="28"/>
        </w:rPr>
      </w:pPr>
    </w:p>
    <w:p w14:paraId="46A4CC53" w14:textId="77777777" w:rsidR="0094391B" w:rsidRPr="009F5ACA" w:rsidRDefault="0094391B" w:rsidP="00E83DC7">
      <w:pPr>
        <w:spacing w:after="0" w:line="240" w:lineRule="auto"/>
        <w:jc w:val="center"/>
        <w:rPr>
          <w:rFonts w:ascii="Nudista" w:hAnsi="Nudista" w:cs="Proba Pro"/>
          <w:sz w:val="20"/>
          <w:szCs w:val="20"/>
        </w:rPr>
      </w:pPr>
      <w:r w:rsidRPr="009F5ACA">
        <w:rPr>
          <w:rFonts w:ascii="Nudista" w:hAnsi="Nudista" w:cs="Proba Pro"/>
          <w:sz w:val="20"/>
          <w:szCs w:val="20"/>
        </w:rPr>
        <w:t>realizovaná v</w:t>
      </w:r>
      <w:r w:rsidRPr="009F5ACA">
        <w:rPr>
          <w:rFonts w:ascii="Nudista" w:hAnsi="Nudista" w:cs="Calibri"/>
          <w:sz w:val="20"/>
          <w:szCs w:val="20"/>
        </w:rPr>
        <w:t> </w:t>
      </w:r>
      <w:r w:rsidRPr="009F5ACA">
        <w:rPr>
          <w:rFonts w:ascii="Nudista" w:hAnsi="Nudista" w:cs="Proba Pro CE"/>
          <w:sz w:val="20"/>
          <w:szCs w:val="20"/>
        </w:rPr>
        <w:t xml:space="preserve">súlade so zákonom č. 343/2015 Z. z. o verejnom obstarávaní </w:t>
      </w:r>
      <w:r w:rsidRPr="009F5ACA">
        <w:rPr>
          <w:rFonts w:ascii="Nudista" w:hAnsi="Nudista" w:cs="Proba Pro"/>
          <w:sz w:val="20"/>
          <w:szCs w:val="20"/>
        </w:rPr>
        <w:br/>
        <w:t>a o zmene a doplnení niektorých zákonov v platnom znení („</w:t>
      </w:r>
      <w:r w:rsidRPr="009F5ACA">
        <w:rPr>
          <w:rFonts w:ascii="Nudista" w:hAnsi="Nudista" w:cs="Proba Pro"/>
          <w:b/>
          <w:sz w:val="20"/>
          <w:szCs w:val="20"/>
        </w:rPr>
        <w:t>ZVO</w:t>
      </w:r>
      <w:r w:rsidRPr="009F5ACA">
        <w:rPr>
          <w:rFonts w:ascii="Nudista" w:hAnsi="Nudista" w:cs="Proba Pro"/>
          <w:sz w:val="20"/>
          <w:szCs w:val="20"/>
        </w:rPr>
        <w:t>“)</w:t>
      </w:r>
    </w:p>
    <w:p w14:paraId="3B3F7308" w14:textId="77777777" w:rsidR="0094391B" w:rsidRPr="009F5ACA" w:rsidRDefault="0094391B" w:rsidP="00E83DC7">
      <w:pPr>
        <w:spacing w:after="0" w:line="240" w:lineRule="auto"/>
        <w:jc w:val="center"/>
        <w:rPr>
          <w:rFonts w:ascii="Nudista" w:hAnsi="Nudista" w:cs="Proba Pro"/>
          <w:sz w:val="20"/>
          <w:szCs w:val="20"/>
        </w:rPr>
      </w:pPr>
      <w:r w:rsidRPr="009F5ACA">
        <w:rPr>
          <w:rFonts w:ascii="Nudista" w:hAnsi="Nudista" w:cs="Proba Pro"/>
          <w:sz w:val="20"/>
          <w:szCs w:val="20"/>
        </w:rPr>
        <w:br/>
        <w:t xml:space="preserve"> („</w:t>
      </w:r>
      <w:r w:rsidRPr="009F5ACA">
        <w:rPr>
          <w:rFonts w:ascii="Nudista" w:hAnsi="Nudista" w:cs="Proba Pro"/>
          <w:b/>
          <w:sz w:val="20"/>
          <w:szCs w:val="20"/>
        </w:rPr>
        <w:t>verejná</w:t>
      </w:r>
      <w:r w:rsidRPr="009F5ACA">
        <w:rPr>
          <w:rFonts w:ascii="Nudista" w:hAnsi="Nudista" w:cs="Proba Pro"/>
          <w:sz w:val="20"/>
          <w:szCs w:val="20"/>
        </w:rPr>
        <w:t xml:space="preserve"> </w:t>
      </w:r>
      <w:r w:rsidRPr="009F5ACA">
        <w:rPr>
          <w:rFonts w:ascii="Nudista" w:hAnsi="Nudista" w:cs="Proba Pro CE"/>
          <w:b/>
          <w:sz w:val="20"/>
          <w:szCs w:val="20"/>
        </w:rPr>
        <w:t>súťaž</w:t>
      </w:r>
      <w:r w:rsidRPr="009F5ACA">
        <w:rPr>
          <w:rFonts w:ascii="Nudista" w:hAnsi="Nudista" w:cs="Proba Pro"/>
          <w:sz w:val="20"/>
          <w:szCs w:val="20"/>
        </w:rPr>
        <w:t>“)</w:t>
      </w:r>
    </w:p>
    <w:p w14:paraId="0C2CBC72" w14:textId="77777777" w:rsidR="0094391B" w:rsidRPr="009F5ACA" w:rsidRDefault="0094391B" w:rsidP="00E83DC7">
      <w:pPr>
        <w:spacing w:after="0" w:line="240" w:lineRule="auto"/>
        <w:jc w:val="center"/>
        <w:rPr>
          <w:rFonts w:ascii="Nudista" w:hAnsi="Nudista" w:cs="Proba Pro"/>
          <w:sz w:val="20"/>
          <w:szCs w:val="20"/>
        </w:rPr>
      </w:pPr>
    </w:p>
    <w:p w14:paraId="2B462048" w14:textId="77777777" w:rsidR="0094391B" w:rsidRPr="009F5ACA" w:rsidRDefault="0094391B" w:rsidP="00E83DC7">
      <w:pPr>
        <w:spacing w:after="0" w:line="240" w:lineRule="auto"/>
        <w:jc w:val="center"/>
        <w:rPr>
          <w:rFonts w:ascii="Nudista" w:hAnsi="Nudista" w:cs="Proba Pro"/>
          <w:sz w:val="20"/>
          <w:szCs w:val="20"/>
        </w:rPr>
      </w:pPr>
    </w:p>
    <w:p w14:paraId="3C512CD8" w14:textId="19CD724D" w:rsidR="0094391B" w:rsidRPr="009F5ACA" w:rsidRDefault="0094391B" w:rsidP="00E83DC7">
      <w:pPr>
        <w:spacing w:after="0" w:line="240" w:lineRule="auto"/>
        <w:jc w:val="center"/>
        <w:rPr>
          <w:rFonts w:ascii="Nudista" w:hAnsi="Nudista" w:cs="Proba Pro"/>
          <w:sz w:val="20"/>
          <w:szCs w:val="20"/>
        </w:rPr>
      </w:pPr>
    </w:p>
    <w:p w14:paraId="11322746" w14:textId="77777777" w:rsidR="0094391B" w:rsidRPr="009F5ACA" w:rsidRDefault="0094391B" w:rsidP="00E83DC7">
      <w:pPr>
        <w:spacing w:after="0" w:line="240" w:lineRule="auto"/>
        <w:jc w:val="center"/>
        <w:rPr>
          <w:rFonts w:ascii="Nudista" w:hAnsi="Nudista" w:cs="Proba Pro"/>
        </w:rPr>
      </w:pPr>
    </w:p>
    <w:p w14:paraId="4C1962E0" w14:textId="77777777" w:rsidR="0094391B" w:rsidRPr="009F5ACA" w:rsidRDefault="0094391B" w:rsidP="00E83DC7">
      <w:pPr>
        <w:spacing w:after="0" w:line="240" w:lineRule="auto"/>
        <w:jc w:val="center"/>
        <w:rPr>
          <w:rFonts w:ascii="Nudista" w:hAnsi="Nudista" w:cs="Proba Pro"/>
          <w:sz w:val="20"/>
          <w:szCs w:val="20"/>
        </w:rPr>
      </w:pPr>
      <w:r w:rsidRPr="009F5ACA">
        <w:rPr>
          <w:rFonts w:ascii="Nudista" w:hAnsi="Nudista" w:cs="Proba Pro CE"/>
          <w:sz w:val="20"/>
          <w:szCs w:val="20"/>
        </w:rPr>
        <w:t>evidenčné číslo verejnej súťaže:</w:t>
      </w:r>
    </w:p>
    <w:p w14:paraId="7DF29345" w14:textId="79A6AC2A" w:rsidR="00CB18DE" w:rsidRPr="00AE3F3D" w:rsidRDefault="003E3DAD" w:rsidP="00E83DC7">
      <w:pPr>
        <w:spacing w:after="0" w:line="240" w:lineRule="auto"/>
        <w:jc w:val="center"/>
        <w:rPr>
          <w:rFonts w:ascii="Nudista" w:hAnsi="Nudista" w:cs="Proba Pro"/>
          <w:sz w:val="20"/>
          <w:szCs w:val="20"/>
        </w:rPr>
      </w:pPr>
      <w:r w:rsidRPr="00AE3F3D">
        <w:rPr>
          <w:rFonts w:ascii="Nudista" w:hAnsi="Nudista" w:cs="Proba Pro"/>
          <w:sz w:val="20"/>
          <w:szCs w:val="20"/>
        </w:rPr>
        <w:t>435092</w:t>
      </w:r>
    </w:p>
    <w:p w14:paraId="4245EC49" w14:textId="77777777" w:rsidR="00914144" w:rsidRPr="00A532AB" w:rsidRDefault="00914144" w:rsidP="00E83DC7">
      <w:pPr>
        <w:spacing w:after="0" w:line="240" w:lineRule="auto"/>
        <w:jc w:val="center"/>
        <w:rPr>
          <w:rFonts w:ascii="Nudista" w:hAnsi="Nudista" w:cs="Proba Pro"/>
        </w:rPr>
      </w:pPr>
    </w:p>
    <w:p w14:paraId="79549A06" w14:textId="77777777" w:rsidR="0094391B" w:rsidRPr="00A532AB" w:rsidRDefault="0094391B" w:rsidP="00E83DC7">
      <w:pPr>
        <w:spacing w:after="0" w:line="240" w:lineRule="auto"/>
        <w:jc w:val="center"/>
        <w:rPr>
          <w:rFonts w:ascii="Nudista" w:hAnsi="Nudista" w:cs="Proba Pro"/>
          <w:smallCaps/>
          <w:sz w:val="28"/>
          <w:szCs w:val="28"/>
        </w:rPr>
      </w:pPr>
      <w:r w:rsidRPr="00A532AB">
        <w:rPr>
          <w:rFonts w:ascii="Nudista" w:hAnsi="Nudista" w:cs="Proba Pro"/>
          <w:smallCaps/>
          <w:sz w:val="28"/>
          <w:szCs w:val="28"/>
        </w:rPr>
        <w:t>PREDMET ZÁKAZKY</w:t>
      </w:r>
    </w:p>
    <w:p w14:paraId="3DA5DB61" w14:textId="77777777" w:rsidR="0094391B" w:rsidRPr="00A532AB" w:rsidRDefault="0094391B" w:rsidP="00E83DC7">
      <w:pPr>
        <w:spacing w:after="0" w:line="240" w:lineRule="auto"/>
        <w:rPr>
          <w:rFonts w:ascii="Nudista" w:hAnsi="Nudista" w:cs="Proba Pro"/>
        </w:rPr>
      </w:pPr>
    </w:p>
    <w:p w14:paraId="1EDDF42D" w14:textId="77777777" w:rsidR="0094391B" w:rsidRPr="00A532AB" w:rsidRDefault="0094391B" w:rsidP="00E83DC7">
      <w:pPr>
        <w:spacing w:after="0" w:line="240" w:lineRule="auto"/>
        <w:rPr>
          <w:rFonts w:ascii="Nudista" w:hAnsi="Nudista" w:cs="Proba Pro"/>
        </w:rPr>
      </w:pPr>
    </w:p>
    <w:p w14:paraId="1AD66978" w14:textId="346EFC5B" w:rsidR="004130D1" w:rsidRPr="00A532AB" w:rsidRDefault="003E3DAD" w:rsidP="00E83DC7">
      <w:pPr>
        <w:spacing w:after="0" w:line="240" w:lineRule="auto"/>
        <w:ind w:right="-291"/>
        <w:jc w:val="center"/>
        <w:rPr>
          <w:rFonts w:ascii="Nudista" w:hAnsi="Nudista" w:cs="Proba Pro"/>
          <w:sz w:val="24"/>
          <w:szCs w:val="24"/>
        </w:rPr>
      </w:pPr>
      <w:bookmarkStart w:id="0" w:name="_Hlk86343743"/>
      <w:r w:rsidRPr="00A532AB">
        <w:rPr>
          <w:rFonts w:ascii="Nudista" w:hAnsi="Nudista" w:cs="Proba Pro"/>
          <w:sz w:val="24"/>
          <w:szCs w:val="24"/>
        </w:rPr>
        <w:t>Moderné technológie – Nesvady na ceste SMART</w:t>
      </w:r>
      <w:r w:rsidRPr="00A532AB" w:rsidDel="003E3DAD">
        <w:rPr>
          <w:rFonts w:ascii="Nudista" w:hAnsi="Nudista" w:cs="Proba Pro"/>
          <w:sz w:val="24"/>
          <w:szCs w:val="24"/>
        </w:rPr>
        <w:t xml:space="preserve"> </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9F5ACA" w14:paraId="302F8FCB" w14:textId="77777777" w:rsidTr="00931A14">
        <w:trPr>
          <w:trHeight w:val="920"/>
        </w:trPr>
        <w:tc>
          <w:tcPr>
            <w:tcW w:w="9281" w:type="dxa"/>
            <w:tcBorders>
              <w:bottom w:val="single" w:sz="4" w:space="0" w:color="auto"/>
            </w:tcBorders>
            <w:vAlign w:val="center"/>
          </w:tcPr>
          <w:p w14:paraId="7FF3B149" w14:textId="77777777" w:rsidR="00931A14" w:rsidRPr="00A532AB" w:rsidRDefault="00931A14" w:rsidP="00E83DC7">
            <w:pPr>
              <w:spacing w:after="0" w:line="240" w:lineRule="auto"/>
              <w:rPr>
                <w:rFonts w:ascii="Nudista" w:eastAsia="Proba Pro" w:hAnsi="Nudista" w:cs="Proba Pro"/>
                <w:color w:val="000000"/>
                <w:sz w:val="20"/>
                <w:szCs w:val="20"/>
                <w:lang w:eastAsia="sk-SK"/>
              </w:rPr>
            </w:pPr>
            <w:bookmarkStart w:id="1" w:name="_Hlk6308435"/>
            <w:bookmarkEnd w:id="0"/>
          </w:p>
          <w:p w14:paraId="42E528D1"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15AD30A3" w14:textId="7E7DB2B8" w:rsidR="00931A14" w:rsidRPr="00A532AB" w:rsidRDefault="00931A14" w:rsidP="00E83DC7">
            <w:pPr>
              <w:spacing w:after="0" w:line="240" w:lineRule="auto"/>
              <w:rPr>
                <w:rFonts w:ascii="Nudista" w:eastAsia="Proba Pro" w:hAnsi="Nudista" w:cs="Proba Pro"/>
                <w:color w:val="000000"/>
                <w:sz w:val="20"/>
                <w:szCs w:val="20"/>
                <w:lang w:eastAsia="sk-SK"/>
              </w:rPr>
            </w:pPr>
            <w:r w:rsidRPr="00A532AB">
              <w:rPr>
                <w:rFonts w:ascii="Nudista" w:eastAsia="Proba Pro" w:hAnsi="Nudista" w:cs="Proba Pro"/>
                <w:color w:val="000000"/>
                <w:sz w:val="20"/>
                <w:szCs w:val="20"/>
                <w:lang w:eastAsia="sk-SK"/>
              </w:rPr>
              <w:t xml:space="preserve">Osoba zodpovedná za vypracovanie súťažných podkladov:                    </w:t>
            </w:r>
            <w:r w:rsidR="003E3DAD" w:rsidRPr="00A532AB">
              <w:rPr>
                <w:rFonts w:ascii="Nudista" w:eastAsia="Proba Pro" w:hAnsi="Nudista" w:cs="Proba Pro"/>
                <w:color w:val="000000"/>
                <w:sz w:val="20"/>
                <w:szCs w:val="20"/>
                <w:lang w:eastAsia="sk-SK"/>
              </w:rPr>
              <w:t>Mgr. Lucia Štrbová</w:t>
            </w:r>
          </w:p>
        </w:tc>
      </w:tr>
      <w:tr w:rsidR="00931A14" w:rsidRPr="009F5ACA" w14:paraId="7903F7AD" w14:textId="77777777" w:rsidTr="00931A14">
        <w:trPr>
          <w:trHeight w:val="920"/>
        </w:trPr>
        <w:tc>
          <w:tcPr>
            <w:tcW w:w="9281" w:type="dxa"/>
            <w:tcBorders>
              <w:top w:val="single" w:sz="4" w:space="0" w:color="auto"/>
            </w:tcBorders>
            <w:vAlign w:val="center"/>
          </w:tcPr>
          <w:p w14:paraId="2BAC2987" w14:textId="77777777" w:rsidR="00931A14" w:rsidRPr="00AE3F3D"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5674949F" w14:textId="77777777" w:rsidR="00931A14" w:rsidRPr="00A532AB" w:rsidRDefault="00931A14" w:rsidP="00E83DC7">
            <w:pPr>
              <w:spacing w:after="0" w:line="240" w:lineRule="auto"/>
              <w:rPr>
                <w:rFonts w:ascii="Nudista" w:eastAsia="Proba Pro" w:hAnsi="Nudista" w:cs="Proba Pro"/>
                <w:color w:val="000000"/>
                <w:sz w:val="20"/>
                <w:szCs w:val="20"/>
                <w:lang w:eastAsia="sk-SK"/>
              </w:rPr>
            </w:pPr>
          </w:p>
          <w:p w14:paraId="5FCB1CE1" w14:textId="373E35C7" w:rsidR="00B20028" w:rsidRPr="00A532AB" w:rsidRDefault="00931A14" w:rsidP="00E83DC7">
            <w:pPr>
              <w:spacing w:after="0" w:line="240" w:lineRule="auto"/>
              <w:rPr>
                <w:rFonts w:ascii="Nudista" w:eastAsia="Proba Pro" w:hAnsi="Nudista" w:cs="Proba Pro"/>
                <w:color w:val="000000"/>
                <w:sz w:val="20"/>
                <w:szCs w:val="20"/>
                <w:lang w:eastAsia="sk-SK"/>
              </w:rPr>
            </w:pPr>
            <w:r w:rsidRPr="00A532AB">
              <w:rPr>
                <w:rFonts w:ascii="Nudista" w:eastAsia="Proba Pro" w:hAnsi="Nudista" w:cs="Proba Pro"/>
                <w:color w:val="000000"/>
                <w:sz w:val="20"/>
                <w:szCs w:val="20"/>
                <w:lang w:eastAsia="sk-SK"/>
              </w:rPr>
              <w:t>Súťažné podklady schválil:</w:t>
            </w:r>
            <w:r w:rsidRPr="00A532AB">
              <w:rPr>
                <w:rFonts w:ascii="Nudista" w:eastAsia="Proba Pro" w:hAnsi="Nudista" w:cs="Proba Pro"/>
                <w:color w:val="000000"/>
                <w:sz w:val="16"/>
                <w:lang w:eastAsia="sk-SK"/>
              </w:rPr>
              <w:t xml:space="preserve">                                                                                    </w:t>
            </w:r>
            <w:bookmarkStart w:id="2" w:name="_Hlk518462796"/>
            <w:r w:rsidR="00B20028" w:rsidRPr="00A532AB">
              <w:rPr>
                <w:rFonts w:ascii="Nudista" w:eastAsia="Proba Pro" w:hAnsi="Nudista" w:cs="Proba Pro"/>
                <w:color w:val="000000"/>
                <w:sz w:val="16"/>
                <w:lang w:eastAsia="sk-SK"/>
              </w:rPr>
              <w:t xml:space="preserve"> </w:t>
            </w:r>
            <w:bookmarkStart w:id="3" w:name="_Hlk86345227"/>
            <w:bookmarkEnd w:id="2"/>
            <w:r w:rsidR="003E3DAD" w:rsidRPr="00A532AB">
              <w:rPr>
                <w:rFonts w:ascii="Nudista" w:eastAsia="Proba Pro" w:hAnsi="Nudista" w:cs="Proba Pro"/>
                <w:color w:val="000000"/>
                <w:sz w:val="20"/>
                <w:szCs w:val="20"/>
                <w:lang w:eastAsia="sk-SK"/>
              </w:rPr>
              <w:t>Zoltán Molnár</w:t>
            </w:r>
            <w:bookmarkEnd w:id="3"/>
          </w:p>
          <w:p w14:paraId="4C29C1FD" w14:textId="6F2A8C48" w:rsidR="00931A14" w:rsidRPr="00A532AB" w:rsidRDefault="00AB4479" w:rsidP="00E83DC7">
            <w:pPr>
              <w:spacing w:after="0" w:line="240" w:lineRule="auto"/>
              <w:rPr>
                <w:rFonts w:ascii="Nudista" w:eastAsia="Proba Pro" w:hAnsi="Nudista" w:cs="Proba Pro"/>
                <w:color w:val="000000"/>
                <w:sz w:val="20"/>
                <w:szCs w:val="20"/>
                <w:lang w:eastAsia="sk-SK"/>
              </w:rPr>
            </w:pPr>
            <w:r w:rsidRPr="00A532AB">
              <w:rPr>
                <w:rFonts w:ascii="Nudista" w:eastAsia="Proba Pro" w:hAnsi="Nudista" w:cs="Proba Pro"/>
                <w:color w:val="000000"/>
                <w:sz w:val="20"/>
                <w:szCs w:val="20"/>
                <w:lang w:eastAsia="sk-SK"/>
              </w:rPr>
              <w:t xml:space="preserve"> </w:t>
            </w:r>
            <w:r w:rsidR="003A48F3" w:rsidRPr="00A532AB">
              <w:rPr>
                <w:rFonts w:ascii="Nudista" w:eastAsia="Proba Pro" w:hAnsi="Nudista" w:cs="Proba Pro"/>
                <w:color w:val="000000"/>
                <w:sz w:val="20"/>
                <w:szCs w:val="20"/>
                <w:lang w:eastAsia="sk-SK"/>
              </w:rPr>
              <w:t xml:space="preserve">     </w:t>
            </w:r>
            <w:r w:rsidR="00B20028" w:rsidRPr="00A532AB">
              <w:rPr>
                <w:rFonts w:ascii="Nudista" w:eastAsia="Proba Pro" w:hAnsi="Nudista" w:cs="Proba Pro"/>
                <w:color w:val="000000"/>
                <w:sz w:val="20"/>
                <w:szCs w:val="20"/>
                <w:lang w:eastAsia="sk-SK"/>
              </w:rPr>
              <w:t xml:space="preserve">                                                                                                     </w:t>
            </w:r>
            <w:r w:rsidR="005A7669" w:rsidRPr="00A532AB">
              <w:rPr>
                <w:rFonts w:ascii="Nudista" w:eastAsia="Proba Pro" w:hAnsi="Nudista" w:cs="Proba Pro"/>
                <w:color w:val="000000"/>
                <w:sz w:val="20"/>
                <w:szCs w:val="20"/>
                <w:lang w:eastAsia="sk-SK"/>
              </w:rPr>
              <w:t xml:space="preserve">primátor </w:t>
            </w:r>
          </w:p>
        </w:tc>
      </w:tr>
      <w:bookmarkEnd w:id="1"/>
    </w:tbl>
    <w:p w14:paraId="5ED890DB" w14:textId="77777777" w:rsidR="0094391B" w:rsidRPr="00AE3F3D" w:rsidRDefault="0094391B" w:rsidP="00E83DC7">
      <w:pPr>
        <w:spacing w:after="0" w:line="240" w:lineRule="auto"/>
        <w:jc w:val="center"/>
        <w:rPr>
          <w:rFonts w:ascii="Nudista" w:hAnsi="Nudista" w:cs="Proba Pro"/>
          <w:sz w:val="20"/>
          <w:szCs w:val="20"/>
        </w:rPr>
      </w:pPr>
    </w:p>
    <w:p w14:paraId="53296F62" w14:textId="77777777" w:rsidR="00931A14" w:rsidRPr="00A532AB" w:rsidRDefault="00931A14" w:rsidP="0060183C">
      <w:pPr>
        <w:spacing w:after="0" w:line="240" w:lineRule="auto"/>
        <w:rPr>
          <w:rFonts w:ascii="Nudista" w:hAnsi="Nudista" w:cs="Proba Pro"/>
          <w:sz w:val="20"/>
          <w:szCs w:val="20"/>
        </w:rPr>
      </w:pPr>
    </w:p>
    <w:p w14:paraId="6E8B4D5F" w14:textId="71241AD0" w:rsidR="00BC656B" w:rsidRPr="00A532AB" w:rsidRDefault="00BC656B" w:rsidP="00E83DC7">
      <w:pPr>
        <w:spacing w:after="0" w:line="240" w:lineRule="auto"/>
        <w:jc w:val="center"/>
        <w:rPr>
          <w:rFonts w:ascii="Nudista" w:hAnsi="Nudista" w:cs="Proba Pro"/>
          <w:sz w:val="20"/>
          <w:szCs w:val="20"/>
        </w:rPr>
      </w:pPr>
    </w:p>
    <w:p w14:paraId="11258D95" w14:textId="68B555E2" w:rsidR="00BC656B" w:rsidRPr="00A532AB" w:rsidRDefault="00BC656B" w:rsidP="00E83DC7">
      <w:pPr>
        <w:spacing w:after="0" w:line="240" w:lineRule="auto"/>
        <w:jc w:val="center"/>
        <w:rPr>
          <w:rFonts w:ascii="Nudista" w:hAnsi="Nudista" w:cs="Proba Pro"/>
          <w:sz w:val="20"/>
          <w:szCs w:val="20"/>
        </w:rPr>
      </w:pPr>
    </w:p>
    <w:p w14:paraId="289A9037" w14:textId="4C9B5709" w:rsidR="00BC656B" w:rsidRPr="00A532AB" w:rsidRDefault="00BC656B" w:rsidP="00E83DC7">
      <w:pPr>
        <w:spacing w:after="0" w:line="240" w:lineRule="auto"/>
        <w:jc w:val="center"/>
        <w:rPr>
          <w:rFonts w:ascii="Nudista" w:hAnsi="Nudista" w:cs="Proba Pro"/>
          <w:sz w:val="20"/>
          <w:szCs w:val="20"/>
        </w:rPr>
      </w:pPr>
    </w:p>
    <w:p w14:paraId="45A2255B" w14:textId="77777777" w:rsidR="00BC656B" w:rsidRPr="00A532AB" w:rsidRDefault="00BC656B" w:rsidP="00E83DC7">
      <w:pPr>
        <w:spacing w:after="0" w:line="240" w:lineRule="auto"/>
        <w:jc w:val="center"/>
        <w:rPr>
          <w:rFonts w:ascii="Nudista" w:hAnsi="Nudista" w:cs="Proba Pro"/>
          <w:sz w:val="20"/>
          <w:szCs w:val="20"/>
        </w:rPr>
      </w:pPr>
    </w:p>
    <w:p w14:paraId="04D42BFC" w14:textId="77777777" w:rsidR="00931A14" w:rsidRPr="00A532AB" w:rsidRDefault="00931A14" w:rsidP="00E83DC7">
      <w:pPr>
        <w:spacing w:after="0" w:line="240" w:lineRule="auto"/>
        <w:jc w:val="center"/>
        <w:rPr>
          <w:rFonts w:ascii="Nudista" w:hAnsi="Nudista" w:cs="Proba Pro"/>
          <w:sz w:val="20"/>
          <w:szCs w:val="20"/>
        </w:rPr>
      </w:pPr>
    </w:p>
    <w:p w14:paraId="0CE43211" w14:textId="0FDAFF1C" w:rsidR="0094391B" w:rsidRPr="00BE20D5" w:rsidRDefault="0094391B" w:rsidP="004A277E">
      <w:pPr>
        <w:spacing w:after="0" w:line="240" w:lineRule="auto"/>
        <w:jc w:val="center"/>
        <w:rPr>
          <w:rFonts w:ascii="Nudista" w:hAnsi="Nudista"/>
          <w:caps/>
          <w:color w:val="008998"/>
          <w:spacing w:val="30"/>
          <w:sz w:val="20"/>
          <w:szCs w:val="20"/>
        </w:rPr>
      </w:pPr>
      <w:r w:rsidRPr="00A532AB">
        <w:rPr>
          <w:rFonts w:ascii="Nudista" w:hAnsi="Nudista" w:cs="Proba Pro"/>
          <w:sz w:val="20"/>
          <w:szCs w:val="20"/>
        </w:rPr>
        <w:t>V</w:t>
      </w:r>
      <w:r w:rsidR="00931A14" w:rsidRPr="00A532AB">
        <w:rPr>
          <w:rFonts w:ascii="Nudista" w:hAnsi="Nudista" w:cs="Calibri"/>
          <w:sz w:val="20"/>
          <w:szCs w:val="20"/>
        </w:rPr>
        <w:t> </w:t>
      </w:r>
      <w:r w:rsidR="003E3DAD" w:rsidRPr="00A532AB">
        <w:rPr>
          <w:rFonts w:ascii="Nudista" w:hAnsi="Nudista" w:cs="Proba Pro"/>
          <w:sz w:val="20"/>
          <w:szCs w:val="20"/>
        </w:rPr>
        <w:t>Nesvadoch</w:t>
      </w:r>
      <w:r w:rsidR="00931A14" w:rsidRPr="00A532AB">
        <w:rPr>
          <w:rFonts w:ascii="Nudista" w:hAnsi="Nudista" w:cs="Proba Pro"/>
          <w:sz w:val="20"/>
          <w:szCs w:val="20"/>
        </w:rPr>
        <w:t xml:space="preserve">, dňa </w:t>
      </w:r>
      <w:r w:rsidR="003E3DAD" w:rsidRPr="00A532AB">
        <w:rPr>
          <w:rFonts w:ascii="Nudista" w:hAnsi="Nudista" w:cs="Proba Pro"/>
          <w:sz w:val="20"/>
          <w:szCs w:val="20"/>
        </w:rPr>
        <w:t>29.10.</w:t>
      </w:r>
      <w:r w:rsidR="000D3D7D" w:rsidRPr="00A532AB">
        <w:rPr>
          <w:rFonts w:ascii="Nudista" w:hAnsi="Nudista" w:cs="Proba Pro"/>
          <w:sz w:val="20"/>
          <w:szCs w:val="20"/>
        </w:rPr>
        <w:t>202</w:t>
      </w:r>
      <w:r w:rsidR="00A60139" w:rsidRPr="00A532AB">
        <w:rPr>
          <w:rFonts w:ascii="Nudista" w:hAnsi="Nudista" w:cs="Proba Pro"/>
          <w:sz w:val="20"/>
          <w:szCs w:val="20"/>
        </w:rPr>
        <w:t>1</w:t>
      </w:r>
      <w:r w:rsidRPr="00A532AB">
        <w:rPr>
          <w:rFonts w:ascii="Nudista" w:hAnsi="Nudista"/>
          <w:caps/>
          <w:color w:val="008998"/>
          <w:spacing w:val="30"/>
          <w:sz w:val="20"/>
          <w:szCs w:val="20"/>
        </w:rPr>
        <w:br w:type="page"/>
      </w:r>
      <w:r w:rsidRPr="00BE20D5">
        <w:rPr>
          <w:rFonts w:ascii="Nudista" w:hAnsi="Nudista"/>
          <w:b/>
          <w:bCs/>
          <w:caps/>
          <w:color w:val="008998"/>
          <w:spacing w:val="30"/>
          <w:sz w:val="20"/>
          <w:szCs w:val="20"/>
        </w:rPr>
        <w:lastRenderedPageBreak/>
        <w:t>OBSAH</w:t>
      </w:r>
    </w:p>
    <w:p w14:paraId="407725B5" w14:textId="61B151E5" w:rsidR="00BE20D5" w:rsidRPr="00BE20D5" w:rsidRDefault="0094391B">
      <w:pPr>
        <w:pStyle w:val="Obsah1"/>
        <w:rPr>
          <w:rFonts w:ascii="Nudista" w:eastAsiaTheme="minorEastAsia" w:hAnsi="Nudista" w:cstheme="minorBidi"/>
          <w:b w:val="0"/>
          <w:color w:val="auto"/>
          <w:lang w:val="en-GB" w:eastAsia="en-GB"/>
        </w:rPr>
      </w:pPr>
      <w:r w:rsidRPr="00BE20D5">
        <w:rPr>
          <w:rFonts w:ascii="Nudista" w:hAnsi="Nudista"/>
          <w:b w:val="0"/>
        </w:rPr>
        <w:fldChar w:fldCharType="begin"/>
      </w:r>
      <w:r w:rsidRPr="00BE20D5">
        <w:rPr>
          <w:rFonts w:ascii="Nudista" w:hAnsi="Nudista"/>
          <w:b w:val="0"/>
        </w:rPr>
        <w:instrText xml:space="preserve"> TOC \h \z \t "SAŽP 1;3;SAŽP Hlavný;1;SAŽP 0;2" </w:instrText>
      </w:r>
      <w:r w:rsidRPr="00BE20D5">
        <w:rPr>
          <w:rFonts w:ascii="Nudista" w:hAnsi="Nudista"/>
          <w:b w:val="0"/>
        </w:rPr>
        <w:fldChar w:fldCharType="separate"/>
      </w:r>
      <w:hyperlink w:anchor="_Toc86843066" w:history="1">
        <w:r w:rsidR="00BE20D5" w:rsidRPr="00BE20D5">
          <w:rPr>
            <w:rStyle w:val="Hypertextovprepojenie"/>
            <w:rFonts w:ascii="Nudista" w:hAnsi="Nudista"/>
          </w:rPr>
          <w:t>ČASŤ A. Pokyny pre uchádzačov</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_Toc86843066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w:t>
        </w:r>
        <w:r w:rsidR="00BE20D5" w:rsidRPr="00BE20D5">
          <w:rPr>
            <w:rFonts w:ascii="Nudista" w:hAnsi="Nudista"/>
            <w:webHidden/>
          </w:rPr>
          <w:fldChar w:fldCharType="end"/>
        </w:r>
      </w:hyperlink>
    </w:p>
    <w:p w14:paraId="35EE5EFB" w14:textId="189CE786" w:rsidR="00BE20D5" w:rsidRPr="00BE20D5" w:rsidRDefault="0071599A">
      <w:pPr>
        <w:pStyle w:val="Obsah2"/>
        <w:rPr>
          <w:rFonts w:ascii="Nudista" w:eastAsiaTheme="minorEastAsia" w:hAnsi="Nudista" w:cstheme="minorBidi"/>
          <w:sz w:val="20"/>
          <w:lang w:val="en-GB" w:eastAsia="en-GB"/>
        </w:rPr>
      </w:pPr>
      <w:hyperlink w:anchor="_Toc86843067" w:history="1">
        <w:r w:rsidR="00BE20D5" w:rsidRPr="00BE20D5">
          <w:rPr>
            <w:rStyle w:val="Hypertextovprepojenie"/>
            <w:rFonts w:ascii="Nudista" w:hAnsi="Nudista"/>
            <w:sz w:val="20"/>
          </w:rPr>
          <w:t>ODDIEL I. Všeobecné informácie</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_Toc86843067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4</w:t>
        </w:r>
        <w:r w:rsidR="00BE20D5" w:rsidRPr="00BE20D5">
          <w:rPr>
            <w:rFonts w:ascii="Nudista" w:hAnsi="Nudista"/>
            <w:webHidden/>
            <w:sz w:val="20"/>
          </w:rPr>
          <w:fldChar w:fldCharType="end"/>
        </w:r>
      </w:hyperlink>
    </w:p>
    <w:p w14:paraId="14BE8EF0" w14:textId="072F8AF0" w:rsidR="00BE20D5" w:rsidRPr="00BE20D5" w:rsidRDefault="0071599A">
      <w:pPr>
        <w:pStyle w:val="Obsah3"/>
        <w:rPr>
          <w:rFonts w:ascii="Nudista" w:eastAsiaTheme="minorEastAsia" w:hAnsi="Nudista" w:cstheme="minorBidi"/>
          <w:i w:val="0"/>
          <w:noProof/>
          <w:sz w:val="20"/>
          <w:szCs w:val="20"/>
          <w:lang w:val="en-GB" w:eastAsia="en-GB"/>
        </w:rPr>
      </w:pPr>
      <w:hyperlink w:anchor="_Toc86843068"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Identifikácia verejného obstarávateľa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_Toc86843068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4</w:t>
        </w:r>
        <w:r w:rsidR="00BE20D5" w:rsidRPr="00BE20D5">
          <w:rPr>
            <w:rFonts w:ascii="Nudista" w:hAnsi="Nudista"/>
            <w:i w:val="0"/>
            <w:noProof/>
            <w:webHidden/>
            <w:sz w:val="20"/>
            <w:szCs w:val="20"/>
          </w:rPr>
          <w:fldChar w:fldCharType="end"/>
        </w:r>
      </w:hyperlink>
    </w:p>
    <w:p w14:paraId="6D7E592A" w14:textId="1564E772" w:rsidR="00BE20D5" w:rsidRPr="00BE20D5" w:rsidRDefault="0071599A">
      <w:pPr>
        <w:pStyle w:val="Obsah3"/>
        <w:rPr>
          <w:rFonts w:ascii="Nudista" w:eastAsiaTheme="minorEastAsia" w:hAnsi="Nudista" w:cstheme="minorBidi"/>
          <w:i w:val="0"/>
          <w:noProof/>
          <w:sz w:val="20"/>
          <w:szCs w:val="20"/>
          <w:lang w:val="en-GB" w:eastAsia="en-GB"/>
        </w:rPr>
      </w:pPr>
      <w:hyperlink w:anchor="_Toc86843069"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Predmet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_Toc86843069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4</w:t>
        </w:r>
        <w:r w:rsidR="00BE20D5" w:rsidRPr="00BE20D5">
          <w:rPr>
            <w:rFonts w:ascii="Nudista" w:hAnsi="Nudista"/>
            <w:i w:val="0"/>
            <w:noProof/>
            <w:webHidden/>
            <w:sz w:val="20"/>
            <w:szCs w:val="20"/>
          </w:rPr>
          <w:fldChar w:fldCharType="end"/>
        </w:r>
      </w:hyperlink>
    </w:p>
    <w:p w14:paraId="232F8124" w14:textId="1DECCCCE" w:rsidR="00BE20D5" w:rsidRPr="00BE20D5" w:rsidRDefault="0071599A">
      <w:pPr>
        <w:pStyle w:val="Obsah3"/>
        <w:rPr>
          <w:rFonts w:ascii="Nudista" w:eastAsiaTheme="minorEastAsia" w:hAnsi="Nudista" w:cstheme="minorBidi"/>
          <w:i w:val="0"/>
          <w:noProof/>
          <w:sz w:val="20"/>
          <w:szCs w:val="20"/>
          <w:lang w:val="en-GB" w:eastAsia="en-GB"/>
        </w:rPr>
      </w:pPr>
      <w:hyperlink w:anchor="_Toc86843070" w:history="1">
        <w:r w:rsidR="00BE20D5" w:rsidRPr="00BE20D5">
          <w:rPr>
            <w:rStyle w:val="Hypertextovprepojenie"/>
            <w:rFonts w:ascii="Nudista" w:hAnsi="Nudista"/>
            <w:bCs/>
            <w:i w:val="0"/>
            <w:noProof/>
            <w:sz w:val="20"/>
            <w:szCs w:val="20"/>
          </w:rPr>
          <w:t>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Komplexnosť dodávky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odôvodnenie nerozdelenia zákazky na časti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_Toc86843070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5</w:t>
        </w:r>
        <w:r w:rsidR="00BE20D5" w:rsidRPr="00BE20D5">
          <w:rPr>
            <w:rFonts w:ascii="Nudista" w:hAnsi="Nudista"/>
            <w:i w:val="0"/>
            <w:noProof/>
            <w:webHidden/>
            <w:sz w:val="20"/>
            <w:szCs w:val="20"/>
          </w:rPr>
          <w:fldChar w:fldCharType="end"/>
        </w:r>
      </w:hyperlink>
    </w:p>
    <w:p w14:paraId="707A16AB" w14:textId="0DE63DB2" w:rsidR="00BE20D5" w:rsidRPr="00BE20D5" w:rsidRDefault="0071599A">
      <w:pPr>
        <w:pStyle w:val="Obsah3"/>
        <w:rPr>
          <w:rFonts w:ascii="Nudista" w:eastAsiaTheme="minorEastAsia" w:hAnsi="Nudista" w:cstheme="minorBidi"/>
          <w:i w:val="0"/>
          <w:noProof/>
          <w:sz w:val="20"/>
          <w:szCs w:val="20"/>
          <w:lang w:val="en-GB" w:eastAsia="en-GB"/>
        </w:rPr>
      </w:pPr>
      <w:hyperlink w:anchor="_Toc86843071" w:history="1">
        <w:r w:rsidR="00BE20D5" w:rsidRPr="00BE20D5">
          <w:rPr>
            <w:rStyle w:val="Hypertextovprepojenie"/>
            <w:rFonts w:ascii="Nudista" w:hAnsi="Nudista"/>
            <w:bCs/>
            <w:i w:val="0"/>
            <w:noProof/>
            <w:sz w:val="20"/>
            <w:szCs w:val="20"/>
          </w:rPr>
          <w:t>4</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Zdroj finančných prostriedkov</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5</w:t>
        </w:r>
        <w:r w:rsidR="00BE20D5" w:rsidRPr="00BE20D5">
          <w:rPr>
            <w:rFonts w:ascii="Nudista" w:hAnsi="Nudista"/>
            <w:i w:val="0"/>
            <w:noProof/>
            <w:webHidden/>
            <w:sz w:val="20"/>
            <w:szCs w:val="20"/>
          </w:rPr>
          <w:fldChar w:fldCharType="end"/>
        </w:r>
      </w:hyperlink>
    </w:p>
    <w:p w14:paraId="16C4A119" w14:textId="2C22FAE9" w:rsidR="00BE20D5" w:rsidRPr="00BE20D5" w:rsidRDefault="0071599A">
      <w:pPr>
        <w:pStyle w:val="Obsah3"/>
        <w:rPr>
          <w:rFonts w:ascii="Nudista" w:eastAsiaTheme="minorEastAsia" w:hAnsi="Nudista" w:cstheme="minorBidi"/>
          <w:i w:val="0"/>
          <w:noProof/>
          <w:sz w:val="20"/>
          <w:szCs w:val="20"/>
          <w:lang w:val="en-GB" w:eastAsia="en-GB"/>
        </w:rPr>
      </w:pPr>
      <w:hyperlink w:anchor="_Toc86843072" w:history="1">
        <w:r w:rsidR="00BE20D5" w:rsidRPr="00BE20D5">
          <w:rPr>
            <w:rStyle w:val="Hypertextovprepojenie"/>
            <w:rFonts w:ascii="Nudista" w:hAnsi="Nudista"/>
            <w:bCs/>
            <w:i w:val="0"/>
            <w:noProof/>
            <w:sz w:val="20"/>
            <w:szCs w:val="20"/>
          </w:rPr>
          <w:t>5</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Zmluva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5</w:t>
        </w:r>
        <w:r w:rsidR="00BE20D5" w:rsidRPr="00BE20D5">
          <w:rPr>
            <w:rFonts w:ascii="Nudista" w:hAnsi="Nudista"/>
            <w:i w:val="0"/>
            <w:noProof/>
            <w:webHidden/>
            <w:sz w:val="20"/>
            <w:szCs w:val="20"/>
          </w:rPr>
          <w:fldChar w:fldCharType="end"/>
        </w:r>
      </w:hyperlink>
    </w:p>
    <w:p w14:paraId="1065030B" w14:textId="5FA7C466" w:rsidR="00BE20D5" w:rsidRPr="00BE20D5" w:rsidRDefault="0071599A">
      <w:pPr>
        <w:pStyle w:val="Obsah3"/>
        <w:rPr>
          <w:rFonts w:ascii="Nudista" w:eastAsiaTheme="minorEastAsia" w:hAnsi="Nudista" w:cstheme="minorBidi"/>
          <w:i w:val="0"/>
          <w:noProof/>
          <w:sz w:val="20"/>
          <w:szCs w:val="20"/>
          <w:lang w:val="en-GB" w:eastAsia="en-GB"/>
        </w:rPr>
      </w:pPr>
      <w:hyperlink w:anchor="_Toc86843073" w:history="1">
        <w:r w:rsidR="00BE20D5" w:rsidRPr="00BE20D5">
          <w:rPr>
            <w:rStyle w:val="Hypertextovprepojenie"/>
            <w:rFonts w:ascii="Nudista" w:hAnsi="Nudista"/>
            <w:bCs/>
            <w:i w:val="0"/>
            <w:noProof/>
            <w:sz w:val="20"/>
            <w:szCs w:val="20"/>
          </w:rPr>
          <w:t>6</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Miesto A lehota dodania predmetu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_Toc86843073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6</w:t>
        </w:r>
        <w:r w:rsidR="00BE20D5" w:rsidRPr="00BE20D5">
          <w:rPr>
            <w:rFonts w:ascii="Nudista" w:hAnsi="Nudista"/>
            <w:i w:val="0"/>
            <w:noProof/>
            <w:webHidden/>
            <w:sz w:val="20"/>
            <w:szCs w:val="20"/>
          </w:rPr>
          <w:fldChar w:fldCharType="end"/>
        </w:r>
      </w:hyperlink>
    </w:p>
    <w:p w14:paraId="0E327100" w14:textId="1B155C29" w:rsidR="00BE20D5" w:rsidRPr="00BE20D5" w:rsidRDefault="0071599A">
      <w:pPr>
        <w:pStyle w:val="Obsah3"/>
        <w:rPr>
          <w:rFonts w:ascii="Nudista" w:eastAsiaTheme="minorEastAsia" w:hAnsi="Nudista" w:cstheme="minorBidi"/>
          <w:i w:val="0"/>
          <w:noProof/>
          <w:sz w:val="20"/>
          <w:szCs w:val="20"/>
          <w:lang w:val="en-GB" w:eastAsia="en-GB"/>
        </w:rPr>
      </w:pPr>
      <w:hyperlink w:anchor="_Toc86843074" w:history="1">
        <w:r w:rsidR="00BE20D5" w:rsidRPr="00BE20D5">
          <w:rPr>
            <w:rStyle w:val="Hypertextovprepojenie"/>
            <w:rFonts w:ascii="Nudista" w:hAnsi="Nudista"/>
            <w:bCs/>
            <w:i w:val="0"/>
            <w:noProof/>
            <w:sz w:val="20"/>
            <w:szCs w:val="20"/>
          </w:rPr>
          <w:t>7</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Oprávnení uchádzači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_Toc86843074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6</w:t>
        </w:r>
        <w:r w:rsidR="00BE20D5" w:rsidRPr="00BE20D5">
          <w:rPr>
            <w:rFonts w:ascii="Nudista" w:hAnsi="Nudista"/>
            <w:i w:val="0"/>
            <w:noProof/>
            <w:webHidden/>
            <w:sz w:val="20"/>
            <w:szCs w:val="20"/>
          </w:rPr>
          <w:fldChar w:fldCharType="end"/>
        </w:r>
      </w:hyperlink>
    </w:p>
    <w:p w14:paraId="4025C2B9" w14:textId="68320043" w:rsidR="00BE20D5" w:rsidRPr="00BE20D5" w:rsidRDefault="0071599A">
      <w:pPr>
        <w:pStyle w:val="Obsah3"/>
        <w:rPr>
          <w:rFonts w:ascii="Nudista" w:eastAsiaTheme="minorEastAsia" w:hAnsi="Nudista" w:cstheme="minorBidi"/>
          <w:i w:val="0"/>
          <w:noProof/>
          <w:sz w:val="20"/>
          <w:szCs w:val="20"/>
          <w:lang w:val="en-GB" w:eastAsia="en-GB"/>
        </w:rPr>
      </w:pPr>
      <w:hyperlink w:anchor="_Toc86843075" w:history="1">
        <w:r w:rsidR="00BE20D5" w:rsidRPr="00BE20D5">
          <w:rPr>
            <w:rStyle w:val="Hypertextovprepojenie"/>
            <w:rFonts w:ascii="Nudista" w:hAnsi="Nudista"/>
            <w:bCs/>
            <w:i w:val="0"/>
            <w:noProof/>
            <w:sz w:val="20"/>
            <w:szCs w:val="20"/>
          </w:rPr>
          <w:t>8</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Predloženie a obsah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6</w:t>
        </w:r>
        <w:r w:rsidR="00BE20D5" w:rsidRPr="00BE20D5">
          <w:rPr>
            <w:rFonts w:ascii="Nudista" w:hAnsi="Nudista"/>
            <w:i w:val="0"/>
            <w:noProof/>
            <w:webHidden/>
            <w:sz w:val="20"/>
            <w:szCs w:val="20"/>
          </w:rPr>
          <w:fldChar w:fldCharType="end"/>
        </w:r>
      </w:hyperlink>
    </w:p>
    <w:p w14:paraId="03AC161E" w14:textId="40A56408" w:rsidR="00BE20D5" w:rsidRPr="00BE20D5" w:rsidRDefault="0071599A">
      <w:pPr>
        <w:pStyle w:val="Obsah3"/>
        <w:rPr>
          <w:rFonts w:ascii="Nudista" w:eastAsiaTheme="minorEastAsia" w:hAnsi="Nudista" w:cstheme="minorBidi"/>
          <w:i w:val="0"/>
          <w:noProof/>
          <w:sz w:val="20"/>
          <w:szCs w:val="20"/>
          <w:lang w:val="en-GB" w:eastAsia="en-GB"/>
        </w:rPr>
      </w:pPr>
      <w:hyperlink w:anchor="_Toc86843076" w:history="1">
        <w:r w:rsidR="00BE20D5" w:rsidRPr="00BE20D5">
          <w:rPr>
            <w:rStyle w:val="Hypertextovprepojenie"/>
            <w:rFonts w:ascii="Nudista" w:hAnsi="Nudista"/>
            <w:bCs/>
            <w:i w:val="0"/>
            <w:noProof/>
            <w:sz w:val="20"/>
            <w:szCs w:val="20"/>
          </w:rPr>
          <w:t>9</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Variantné riešenie</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7BD92761" w14:textId="11E033E6" w:rsidR="00BE20D5" w:rsidRPr="00BE20D5" w:rsidRDefault="0071599A">
      <w:pPr>
        <w:pStyle w:val="Obsah3"/>
        <w:rPr>
          <w:rFonts w:ascii="Nudista" w:eastAsiaTheme="minorEastAsia" w:hAnsi="Nudista" w:cstheme="minorBidi"/>
          <w:i w:val="0"/>
          <w:noProof/>
          <w:sz w:val="20"/>
          <w:szCs w:val="20"/>
          <w:lang w:val="en-GB" w:eastAsia="en-GB"/>
        </w:rPr>
      </w:pPr>
      <w:hyperlink w:anchor="_Toc86843077" w:history="1">
        <w:r w:rsidR="00BE20D5" w:rsidRPr="00BE20D5">
          <w:rPr>
            <w:rStyle w:val="Hypertextovprepojenie"/>
            <w:rFonts w:ascii="Nudista" w:hAnsi="Nudista"/>
            <w:bCs/>
            <w:i w:val="0"/>
            <w:noProof/>
            <w:sz w:val="20"/>
            <w:szCs w:val="20"/>
          </w:rPr>
          <w:t>10</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Platnosť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_Toc86843077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54C8B411" w14:textId="74EEEB71" w:rsidR="00BE20D5" w:rsidRPr="00BE20D5" w:rsidRDefault="0071599A">
      <w:pPr>
        <w:pStyle w:val="Obsah3"/>
        <w:rPr>
          <w:rFonts w:ascii="Nudista" w:eastAsiaTheme="minorEastAsia" w:hAnsi="Nudista" w:cstheme="minorBidi"/>
          <w:i w:val="0"/>
          <w:noProof/>
          <w:sz w:val="20"/>
          <w:szCs w:val="20"/>
          <w:lang w:val="en-GB" w:eastAsia="en-GB"/>
        </w:rPr>
      </w:pPr>
      <w:hyperlink w:anchor="_Toc86843078" w:history="1">
        <w:r w:rsidR="00BE20D5" w:rsidRPr="00BE20D5">
          <w:rPr>
            <w:rStyle w:val="Hypertextovprepojenie"/>
            <w:rFonts w:ascii="Nudista" w:hAnsi="Nudista"/>
            <w:bCs/>
            <w:i w:val="0"/>
            <w:noProof/>
            <w:sz w:val="20"/>
            <w:szCs w:val="20"/>
          </w:rPr>
          <w:t>11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Náklady na ponuky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_Toc86843078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32B0C585" w14:textId="21958D2E" w:rsidR="00BE20D5" w:rsidRPr="00BE20D5" w:rsidRDefault="0071599A">
      <w:pPr>
        <w:pStyle w:val="Obsah2"/>
        <w:rPr>
          <w:rFonts w:ascii="Nudista" w:eastAsiaTheme="minorEastAsia" w:hAnsi="Nudista" w:cstheme="minorBidi"/>
          <w:sz w:val="20"/>
          <w:lang w:val="en-GB" w:eastAsia="en-GB"/>
        </w:rPr>
      </w:pPr>
      <w:hyperlink w:anchor="_Toc86843079" w:history="1">
        <w:r w:rsidR="00BE20D5" w:rsidRPr="00BE20D5">
          <w:rPr>
            <w:rStyle w:val="Hypertextovprepojenie"/>
            <w:rFonts w:ascii="Nudista" w:hAnsi="Nudista"/>
            <w:sz w:val="20"/>
          </w:rPr>
          <w:t>ODDIEL II. Dorozumievanie medzi verejným obstarávateľom a</w:t>
        </w:r>
        <w:r w:rsidR="00BE20D5" w:rsidRPr="00BE20D5">
          <w:rPr>
            <w:rStyle w:val="Hypertextovprepojenie"/>
            <w:rFonts w:ascii="Nudista" w:hAnsi="Nudista" w:cs="Calibri"/>
            <w:sz w:val="20"/>
          </w:rPr>
          <w:t> </w:t>
        </w:r>
        <w:r w:rsidR="00BE20D5" w:rsidRPr="00BE20D5">
          <w:rPr>
            <w:rStyle w:val="Hypertextovprepojenie"/>
            <w:rFonts w:ascii="Nudista" w:hAnsi="Nudista"/>
            <w:sz w:val="20"/>
          </w:rPr>
          <w:t>uchádzačmi alebo záujemcami</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_Toc86843079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9</w:t>
        </w:r>
        <w:r w:rsidR="00BE20D5" w:rsidRPr="00BE20D5">
          <w:rPr>
            <w:rFonts w:ascii="Nudista" w:hAnsi="Nudista"/>
            <w:webHidden/>
            <w:sz w:val="20"/>
          </w:rPr>
          <w:fldChar w:fldCharType="end"/>
        </w:r>
      </w:hyperlink>
    </w:p>
    <w:p w14:paraId="429654E2" w14:textId="408E9CCA" w:rsidR="00BE20D5" w:rsidRPr="00BE20D5" w:rsidRDefault="0071599A">
      <w:pPr>
        <w:pStyle w:val="Obsah3"/>
        <w:rPr>
          <w:rFonts w:ascii="Nudista" w:eastAsiaTheme="minorEastAsia" w:hAnsi="Nudista" w:cstheme="minorBidi"/>
          <w:i w:val="0"/>
          <w:noProof/>
          <w:sz w:val="20"/>
          <w:szCs w:val="20"/>
          <w:lang w:val="en-GB" w:eastAsia="en-GB"/>
        </w:rPr>
      </w:pPr>
      <w:hyperlink w:anchor="_Toc86843080" w:history="1">
        <w:r w:rsidR="00BE20D5" w:rsidRPr="00BE20D5">
          <w:rPr>
            <w:rStyle w:val="Hypertextovprepojenie"/>
            <w:rFonts w:ascii="Nudista" w:hAnsi="Nudista"/>
            <w:bCs/>
            <w:i w:val="0"/>
            <w:noProof/>
            <w:sz w:val="20"/>
            <w:szCs w:val="20"/>
          </w:rPr>
          <w:t>12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Dorozumievanie medzi verejným obstarávateľom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uchádzačmi alebo záujemcami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_Toc86843080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9</w:t>
        </w:r>
        <w:r w:rsidR="00BE20D5" w:rsidRPr="00BE20D5">
          <w:rPr>
            <w:rFonts w:ascii="Nudista" w:hAnsi="Nudista"/>
            <w:i w:val="0"/>
            <w:noProof/>
            <w:webHidden/>
            <w:sz w:val="20"/>
            <w:szCs w:val="20"/>
          </w:rPr>
          <w:fldChar w:fldCharType="end"/>
        </w:r>
      </w:hyperlink>
    </w:p>
    <w:p w14:paraId="1C434C94" w14:textId="5046CD80" w:rsidR="00BE20D5" w:rsidRPr="00BE20D5" w:rsidRDefault="0071599A">
      <w:pPr>
        <w:pStyle w:val="Obsah3"/>
        <w:rPr>
          <w:rFonts w:ascii="Nudista" w:eastAsiaTheme="minorEastAsia" w:hAnsi="Nudista" w:cstheme="minorBidi"/>
          <w:i w:val="0"/>
          <w:noProof/>
          <w:sz w:val="20"/>
          <w:szCs w:val="20"/>
          <w:lang w:val="en-GB" w:eastAsia="en-GB"/>
        </w:rPr>
      </w:pPr>
      <w:hyperlink w:anchor="_Toc86843081" w:history="1">
        <w:r w:rsidR="00BE20D5" w:rsidRPr="00BE20D5">
          <w:rPr>
            <w:rStyle w:val="Hypertextovprepojenie"/>
            <w:rFonts w:ascii="Nudista" w:hAnsi="Nudista"/>
            <w:bCs/>
            <w:i w:val="0"/>
            <w:noProof/>
            <w:sz w:val="20"/>
            <w:szCs w:val="20"/>
          </w:rPr>
          <w:t>13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Vysvetľovanie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doplnenie súťažných podkladov</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10</w:t>
        </w:r>
        <w:r w:rsidR="00BE20D5" w:rsidRPr="00BE20D5">
          <w:rPr>
            <w:rFonts w:ascii="Nudista" w:hAnsi="Nudista"/>
            <w:i w:val="0"/>
            <w:noProof/>
            <w:webHidden/>
            <w:sz w:val="20"/>
            <w:szCs w:val="20"/>
          </w:rPr>
          <w:fldChar w:fldCharType="end"/>
        </w:r>
      </w:hyperlink>
    </w:p>
    <w:p w14:paraId="5CDD8183" w14:textId="73486DDC" w:rsidR="00BE20D5" w:rsidRPr="00BE20D5" w:rsidRDefault="0071599A">
      <w:pPr>
        <w:pStyle w:val="Obsah3"/>
        <w:rPr>
          <w:rFonts w:ascii="Nudista" w:eastAsiaTheme="minorEastAsia" w:hAnsi="Nudista" w:cstheme="minorBidi"/>
          <w:i w:val="0"/>
          <w:noProof/>
          <w:sz w:val="20"/>
          <w:szCs w:val="20"/>
          <w:lang w:val="en-GB" w:eastAsia="en-GB"/>
        </w:rPr>
      </w:pPr>
      <w:hyperlink w:anchor="_Toc86843082" w:history="1">
        <w:r w:rsidR="00BE20D5" w:rsidRPr="00BE20D5">
          <w:rPr>
            <w:rStyle w:val="Hypertextovprepojenie"/>
            <w:rFonts w:ascii="Nudista" w:hAnsi="Nudista"/>
            <w:bCs/>
            <w:i w:val="0"/>
            <w:noProof/>
            <w:sz w:val="20"/>
            <w:szCs w:val="20"/>
          </w:rPr>
          <w:t>14</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Obhliadka miesta dodania predmetu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11</w:t>
        </w:r>
        <w:r w:rsidR="00BE20D5" w:rsidRPr="00BE20D5">
          <w:rPr>
            <w:rFonts w:ascii="Nudista" w:hAnsi="Nudista"/>
            <w:i w:val="0"/>
            <w:noProof/>
            <w:webHidden/>
            <w:sz w:val="20"/>
            <w:szCs w:val="20"/>
          </w:rPr>
          <w:fldChar w:fldCharType="end"/>
        </w:r>
      </w:hyperlink>
    </w:p>
    <w:p w14:paraId="38BE5DD3" w14:textId="334B8B4A" w:rsidR="00BE20D5" w:rsidRPr="00BE20D5" w:rsidRDefault="0071599A">
      <w:pPr>
        <w:pStyle w:val="Obsah2"/>
        <w:rPr>
          <w:rFonts w:ascii="Nudista" w:eastAsiaTheme="minorEastAsia" w:hAnsi="Nudista" w:cstheme="minorBidi"/>
          <w:sz w:val="20"/>
          <w:lang w:val="en-GB" w:eastAsia="en-GB"/>
        </w:rPr>
      </w:pPr>
      <w:hyperlink w:anchor="_Toc86843083" w:history="1">
        <w:r w:rsidR="00BE20D5" w:rsidRPr="00BE20D5">
          <w:rPr>
            <w:rStyle w:val="Hypertextovprepojenie"/>
            <w:rFonts w:ascii="Nudista" w:hAnsi="Nudista"/>
            <w:sz w:val="20"/>
          </w:rPr>
          <w:t>ODDIEL III. Príprava ponuky</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_Toc86843083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11</w:t>
        </w:r>
        <w:r w:rsidR="00BE20D5" w:rsidRPr="00BE20D5">
          <w:rPr>
            <w:rFonts w:ascii="Nudista" w:hAnsi="Nudista"/>
            <w:webHidden/>
            <w:sz w:val="20"/>
          </w:rPr>
          <w:fldChar w:fldCharType="end"/>
        </w:r>
      </w:hyperlink>
    </w:p>
    <w:p w14:paraId="7A223C51" w14:textId="782799E7" w:rsidR="00BE20D5" w:rsidRPr="00BE20D5" w:rsidRDefault="0071599A">
      <w:pPr>
        <w:pStyle w:val="Obsah3"/>
        <w:rPr>
          <w:rFonts w:ascii="Nudista" w:eastAsiaTheme="minorEastAsia" w:hAnsi="Nudista" w:cstheme="minorBidi"/>
          <w:i w:val="0"/>
          <w:noProof/>
          <w:sz w:val="20"/>
          <w:szCs w:val="20"/>
          <w:lang w:val="en-GB" w:eastAsia="en-GB"/>
        </w:rPr>
      </w:pPr>
      <w:hyperlink w:anchor="_Toc86843084" w:history="1">
        <w:r w:rsidR="00BE20D5" w:rsidRPr="00BE20D5">
          <w:rPr>
            <w:rStyle w:val="Hypertextovprepojenie"/>
            <w:rFonts w:ascii="Nudista" w:hAnsi="Nudista"/>
            <w:bCs/>
            <w:i w:val="0"/>
            <w:noProof/>
            <w:sz w:val="20"/>
            <w:szCs w:val="20"/>
          </w:rPr>
          <w:t>15</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Jazyk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_Toc86843084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11</w:t>
        </w:r>
        <w:r w:rsidR="00BE20D5" w:rsidRPr="00BE20D5">
          <w:rPr>
            <w:rFonts w:ascii="Nudista" w:hAnsi="Nudista"/>
            <w:i w:val="0"/>
            <w:noProof/>
            <w:webHidden/>
            <w:sz w:val="20"/>
            <w:szCs w:val="20"/>
          </w:rPr>
          <w:fldChar w:fldCharType="end"/>
        </w:r>
      </w:hyperlink>
    </w:p>
    <w:p w14:paraId="0E70F95F" w14:textId="114AC590" w:rsidR="00BE20D5" w:rsidRPr="00BE20D5" w:rsidRDefault="0071599A">
      <w:pPr>
        <w:pStyle w:val="Obsah3"/>
        <w:rPr>
          <w:rFonts w:ascii="Nudista" w:eastAsiaTheme="minorEastAsia" w:hAnsi="Nudista" w:cstheme="minorBidi"/>
          <w:i w:val="0"/>
          <w:noProof/>
          <w:sz w:val="20"/>
          <w:szCs w:val="20"/>
          <w:lang w:val="en-GB" w:eastAsia="en-GB"/>
        </w:rPr>
      </w:pPr>
      <w:hyperlink w:anchor="_Toc86843085" w:history="1">
        <w:r w:rsidR="00BE20D5" w:rsidRPr="00BE20D5">
          <w:rPr>
            <w:rStyle w:val="Hypertextovprepojenie"/>
            <w:rFonts w:ascii="Nudista" w:hAnsi="Nudista"/>
            <w:bCs/>
            <w:i w:val="0"/>
            <w:noProof/>
            <w:sz w:val="20"/>
            <w:szCs w:val="20"/>
          </w:rPr>
          <w:t>16</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Zábezpeka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11</w:t>
        </w:r>
        <w:r w:rsidR="00BE20D5" w:rsidRPr="00BE20D5">
          <w:rPr>
            <w:rFonts w:ascii="Nudista" w:hAnsi="Nudista"/>
            <w:i w:val="0"/>
            <w:noProof/>
            <w:webHidden/>
            <w:sz w:val="20"/>
            <w:szCs w:val="20"/>
          </w:rPr>
          <w:fldChar w:fldCharType="end"/>
        </w:r>
      </w:hyperlink>
    </w:p>
    <w:p w14:paraId="1F1B746D" w14:textId="477BF3BA" w:rsidR="00BE20D5" w:rsidRPr="00BE20D5" w:rsidRDefault="0071599A">
      <w:pPr>
        <w:pStyle w:val="Obsah3"/>
        <w:rPr>
          <w:rFonts w:ascii="Nudista" w:eastAsiaTheme="minorEastAsia" w:hAnsi="Nudista" w:cstheme="minorBidi"/>
          <w:i w:val="0"/>
          <w:noProof/>
          <w:sz w:val="20"/>
          <w:szCs w:val="20"/>
          <w:lang w:val="en-GB" w:eastAsia="en-GB"/>
        </w:rPr>
      </w:pPr>
      <w:hyperlink w:anchor="_Toc86843086" w:history="1">
        <w:r w:rsidR="00BE20D5" w:rsidRPr="00BE20D5">
          <w:rPr>
            <w:rStyle w:val="Hypertextovprepojenie"/>
            <w:rFonts w:ascii="Nudista" w:hAnsi="Nudista"/>
            <w:bCs/>
            <w:i w:val="0"/>
            <w:noProof/>
            <w:sz w:val="20"/>
            <w:szCs w:val="20"/>
          </w:rPr>
          <w:t>17</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Mena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ceny uvádzané v ponukách</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13</w:t>
        </w:r>
        <w:r w:rsidR="00BE20D5" w:rsidRPr="00BE20D5">
          <w:rPr>
            <w:rFonts w:ascii="Nudista" w:hAnsi="Nudista"/>
            <w:i w:val="0"/>
            <w:noProof/>
            <w:webHidden/>
            <w:sz w:val="20"/>
            <w:szCs w:val="20"/>
          </w:rPr>
          <w:fldChar w:fldCharType="end"/>
        </w:r>
      </w:hyperlink>
    </w:p>
    <w:p w14:paraId="7B4E34F0" w14:textId="41208DB5" w:rsidR="00BE20D5" w:rsidRPr="00BE20D5" w:rsidRDefault="0071599A">
      <w:pPr>
        <w:pStyle w:val="Obsah3"/>
        <w:rPr>
          <w:rFonts w:ascii="Nudista" w:eastAsiaTheme="minorEastAsia" w:hAnsi="Nudista" w:cstheme="minorBidi"/>
          <w:i w:val="0"/>
          <w:noProof/>
          <w:sz w:val="20"/>
          <w:szCs w:val="20"/>
          <w:lang w:val="en-GB" w:eastAsia="en-GB"/>
        </w:rPr>
      </w:pPr>
      <w:hyperlink w:anchor="_Toc86843087" w:history="1">
        <w:r w:rsidR="00BE20D5" w:rsidRPr="00BE20D5">
          <w:rPr>
            <w:rStyle w:val="Hypertextovprepojenie"/>
            <w:rFonts w:ascii="Nudista" w:hAnsi="Nudista"/>
            <w:bCs/>
            <w:i w:val="0"/>
            <w:noProof/>
            <w:sz w:val="20"/>
            <w:szCs w:val="20"/>
          </w:rPr>
          <w:t>18</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Vyhotovenie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_Toc86843087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13</w:t>
        </w:r>
        <w:r w:rsidR="00BE20D5" w:rsidRPr="00BE20D5">
          <w:rPr>
            <w:rFonts w:ascii="Nudista" w:hAnsi="Nudista"/>
            <w:i w:val="0"/>
            <w:noProof/>
            <w:webHidden/>
            <w:sz w:val="20"/>
            <w:szCs w:val="20"/>
          </w:rPr>
          <w:fldChar w:fldCharType="end"/>
        </w:r>
      </w:hyperlink>
    </w:p>
    <w:p w14:paraId="0251D600" w14:textId="165DABDF" w:rsidR="00BE20D5" w:rsidRPr="00BE20D5" w:rsidRDefault="0071599A">
      <w:pPr>
        <w:pStyle w:val="Obsah3"/>
        <w:rPr>
          <w:rFonts w:ascii="Nudista" w:eastAsiaTheme="minorEastAsia" w:hAnsi="Nudista" w:cstheme="minorBidi"/>
          <w:i w:val="0"/>
          <w:noProof/>
          <w:sz w:val="20"/>
          <w:szCs w:val="20"/>
          <w:lang w:val="en-GB" w:eastAsia="en-GB"/>
        </w:rPr>
      </w:pPr>
      <w:hyperlink w:anchor="_Toc86843088" w:history="1">
        <w:r w:rsidR="00BE20D5" w:rsidRPr="00BE20D5">
          <w:rPr>
            <w:rStyle w:val="Hypertextovprepojenie"/>
            <w:rFonts w:ascii="Nudista" w:hAnsi="Nudista"/>
            <w:bCs/>
            <w:i w:val="0"/>
            <w:noProof/>
            <w:sz w:val="20"/>
            <w:szCs w:val="20"/>
          </w:rPr>
          <w:t>19</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Konflikt záujmov</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_Toc86843088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13</w:t>
        </w:r>
        <w:r w:rsidR="00BE20D5" w:rsidRPr="00BE20D5">
          <w:rPr>
            <w:rFonts w:ascii="Nudista" w:hAnsi="Nudista"/>
            <w:i w:val="0"/>
            <w:noProof/>
            <w:webHidden/>
            <w:sz w:val="20"/>
            <w:szCs w:val="20"/>
          </w:rPr>
          <w:fldChar w:fldCharType="end"/>
        </w:r>
      </w:hyperlink>
    </w:p>
    <w:p w14:paraId="188B6664" w14:textId="70120F49" w:rsidR="00BE20D5" w:rsidRPr="00BE20D5" w:rsidRDefault="0071599A">
      <w:pPr>
        <w:pStyle w:val="Obsah2"/>
        <w:rPr>
          <w:rFonts w:ascii="Nudista" w:eastAsiaTheme="minorEastAsia" w:hAnsi="Nudista" w:cstheme="minorBidi"/>
          <w:sz w:val="20"/>
          <w:lang w:val="en-GB" w:eastAsia="en-GB"/>
        </w:rPr>
      </w:pPr>
      <w:hyperlink w:anchor="_Toc86843089" w:history="1">
        <w:r w:rsidR="00BE20D5" w:rsidRPr="00BE20D5">
          <w:rPr>
            <w:rStyle w:val="Hypertextovprepojenie"/>
            <w:rFonts w:ascii="Nudista" w:hAnsi="Nudista"/>
            <w:sz w:val="20"/>
          </w:rPr>
          <w:t>ODDIEL IV. Predkladanie ponúk</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_Toc86843089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14</w:t>
        </w:r>
        <w:r w:rsidR="00BE20D5" w:rsidRPr="00BE20D5">
          <w:rPr>
            <w:rFonts w:ascii="Nudista" w:hAnsi="Nudista"/>
            <w:webHidden/>
            <w:sz w:val="20"/>
          </w:rPr>
          <w:fldChar w:fldCharType="end"/>
        </w:r>
      </w:hyperlink>
    </w:p>
    <w:p w14:paraId="36E3BA23" w14:textId="642918BD" w:rsidR="00BE20D5" w:rsidRPr="00BE20D5" w:rsidRDefault="0071599A">
      <w:pPr>
        <w:pStyle w:val="Obsah3"/>
        <w:rPr>
          <w:rFonts w:ascii="Nudista" w:eastAsiaTheme="minorEastAsia" w:hAnsi="Nudista" w:cstheme="minorBidi"/>
          <w:i w:val="0"/>
          <w:noProof/>
          <w:sz w:val="20"/>
          <w:szCs w:val="20"/>
          <w:lang w:val="en-GB" w:eastAsia="en-GB"/>
        </w:rPr>
      </w:pPr>
      <w:hyperlink w:anchor="_Toc86843090" w:history="1">
        <w:r w:rsidR="00BE20D5" w:rsidRPr="00BE20D5">
          <w:rPr>
            <w:rStyle w:val="Hypertextovprepojenie"/>
            <w:rFonts w:ascii="Nudista" w:hAnsi="Nudista"/>
            <w:bCs/>
            <w:i w:val="0"/>
            <w:noProof/>
            <w:sz w:val="20"/>
            <w:szCs w:val="20"/>
          </w:rPr>
          <w:t>20</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Spôsob predkladania ponuky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_Toc86843090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14</w:t>
        </w:r>
        <w:r w:rsidR="00BE20D5" w:rsidRPr="00BE20D5">
          <w:rPr>
            <w:rFonts w:ascii="Nudista" w:hAnsi="Nudista"/>
            <w:i w:val="0"/>
            <w:noProof/>
            <w:webHidden/>
            <w:sz w:val="20"/>
            <w:szCs w:val="20"/>
          </w:rPr>
          <w:fldChar w:fldCharType="end"/>
        </w:r>
      </w:hyperlink>
    </w:p>
    <w:p w14:paraId="596896D9" w14:textId="22A5249E" w:rsidR="00BE20D5" w:rsidRPr="00BE20D5" w:rsidRDefault="0071599A">
      <w:pPr>
        <w:pStyle w:val="Obsah3"/>
        <w:rPr>
          <w:rFonts w:ascii="Nudista" w:eastAsiaTheme="minorEastAsia" w:hAnsi="Nudista" w:cstheme="minorBidi"/>
          <w:i w:val="0"/>
          <w:noProof/>
          <w:sz w:val="20"/>
          <w:szCs w:val="20"/>
          <w:lang w:val="en-GB" w:eastAsia="en-GB"/>
        </w:rPr>
      </w:pPr>
      <w:hyperlink w:anchor="_Toc86843091" w:history="1">
        <w:r w:rsidR="00BE20D5" w:rsidRPr="00BE20D5">
          <w:rPr>
            <w:rStyle w:val="Hypertextovprepojenie"/>
            <w:rFonts w:ascii="Nudista" w:hAnsi="Nudista"/>
            <w:bCs/>
            <w:i w:val="0"/>
            <w:noProof/>
            <w:sz w:val="20"/>
            <w:szCs w:val="20"/>
          </w:rPr>
          <w:t>21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Miesto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lehota na predkladanie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15</w:t>
        </w:r>
        <w:r w:rsidR="00BE20D5" w:rsidRPr="00BE20D5">
          <w:rPr>
            <w:rFonts w:ascii="Nudista" w:hAnsi="Nudista"/>
            <w:i w:val="0"/>
            <w:noProof/>
            <w:webHidden/>
            <w:sz w:val="20"/>
            <w:szCs w:val="20"/>
          </w:rPr>
          <w:fldChar w:fldCharType="end"/>
        </w:r>
      </w:hyperlink>
    </w:p>
    <w:p w14:paraId="1C6FDD46" w14:textId="6949A13B" w:rsidR="00BE20D5" w:rsidRPr="00BE20D5" w:rsidRDefault="0071599A">
      <w:pPr>
        <w:pStyle w:val="Obsah3"/>
        <w:rPr>
          <w:rFonts w:ascii="Nudista" w:eastAsiaTheme="minorEastAsia" w:hAnsi="Nudista" w:cstheme="minorBidi"/>
          <w:i w:val="0"/>
          <w:noProof/>
          <w:sz w:val="20"/>
          <w:szCs w:val="20"/>
          <w:lang w:val="en-GB" w:eastAsia="en-GB"/>
        </w:rPr>
      </w:pPr>
      <w:hyperlink w:anchor="_Toc86843092" w:history="1">
        <w:r w:rsidR="00BE20D5" w:rsidRPr="00BE20D5">
          <w:rPr>
            <w:rStyle w:val="Hypertextovprepojenie"/>
            <w:rFonts w:ascii="Nudista" w:hAnsi="Nudista"/>
            <w:bCs/>
            <w:i w:val="0"/>
            <w:noProof/>
            <w:sz w:val="20"/>
            <w:szCs w:val="20"/>
          </w:rPr>
          <w:t>22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Stiahnutie/vymazanie pôvodnej pon</w:t>
        </w:r>
        <w:r w:rsidR="00BE20D5" w:rsidRPr="00BE20D5">
          <w:rPr>
            <w:rStyle w:val="Hypertextovprepojenie"/>
            <w:rFonts w:ascii="Nudista" w:hAnsi="Nudista" w:cs="Proba Pro"/>
            <w:i w:val="0"/>
            <w:noProof/>
            <w:sz w:val="20"/>
            <w:szCs w:val="20"/>
          </w:rPr>
          <w:t>uky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cs="Proba Pro"/>
            <w:i w:val="0"/>
            <w:noProof/>
            <w:sz w:val="20"/>
            <w:szCs w:val="20"/>
          </w:rPr>
          <w:t>predloženie novej ponuky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15</w:t>
        </w:r>
        <w:r w:rsidR="00BE20D5" w:rsidRPr="00BE20D5">
          <w:rPr>
            <w:rFonts w:ascii="Nudista" w:hAnsi="Nudista"/>
            <w:i w:val="0"/>
            <w:noProof/>
            <w:webHidden/>
            <w:sz w:val="20"/>
            <w:szCs w:val="20"/>
          </w:rPr>
          <w:fldChar w:fldCharType="end"/>
        </w:r>
      </w:hyperlink>
    </w:p>
    <w:p w14:paraId="0A888320" w14:textId="2D22389C" w:rsidR="00BE20D5" w:rsidRPr="00BE20D5" w:rsidRDefault="0071599A">
      <w:pPr>
        <w:pStyle w:val="Obsah2"/>
        <w:rPr>
          <w:rFonts w:ascii="Nudista" w:eastAsiaTheme="minorEastAsia" w:hAnsi="Nudista" w:cstheme="minorBidi"/>
          <w:sz w:val="20"/>
          <w:lang w:val="en-GB" w:eastAsia="en-GB"/>
        </w:rPr>
      </w:pPr>
      <w:hyperlink w:anchor="_Toc86843093" w:history="1">
        <w:r w:rsidR="00BE20D5" w:rsidRPr="00BE20D5">
          <w:rPr>
            <w:rStyle w:val="Hypertextovprepojenie"/>
            <w:rFonts w:ascii="Nudista" w:hAnsi="Nudista"/>
            <w:sz w:val="20"/>
          </w:rPr>
          <w:t>ODDIEL V. Otváranie a</w:t>
        </w:r>
        <w:r w:rsidR="00BE20D5" w:rsidRPr="00BE20D5">
          <w:rPr>
            <w:rStyle w:val="Hypertextovprepojenie"/>
            <w:rFonts w:ascii="Nudista" w:hAnsi="Nudista" w:cs="Calibri"/>
            <w:sz w:val="20"/>
          </w:rPr>
          <w:t> </w:t>
        </w:r>
        <w:r w:rsidR="00BE20D5" w:rsidRPr="00BE20D5">
          <w:rPr>
            <w:rStyle w:val="Hypertextovprepojenie"/>
            <w:rFonts w:ascii="Nudista" w:hAnsi="Nudista"/>
            <w:sz w:val="20"/>
          </w:rPr>
          <w:t>vyhodnotenie ponúk</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_Toc86843093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15</w:t>
        </w:r>
        <w:r w:rsidR="00BE20D5" w:rsidRPr="00BE20D5">
          <w:rPr>
            <w:rFonts w:ascii="Nudista" w:hAnsi="Nudista"/>
            <w:webHidden/>
            <w:sz w:val="20"/>
          </w:rPr>
          <w:fldChar w:fldCharType="end"/>
        </w:r>
      </w:hyperlink>
    </w:p>
    <w:p w14:paraId="321B1B0C" w14:textId="6865CCEC" w:rsidR="00BE20D5" w:rsidRPr="00BE20D5" w:rsidRDefault="0071599A">
      <w:pPr>
        <w:pStyle w:val="Obsah3"/>
        <w:rPr>
          <w:rFonts w:ascii="Nudista" w:eastAsiaTheme="minorEastAsia" w:hAnsi="Nudista" w:cstheme="minorBidi"/>
          <w:i w:val="0"/>
          <w:noProof/>
          <w:sz w:val="20"/>
          <w:szCs w:val="20"/>
          <w:lang w:val="en-GB" w:eastAsia="en-GB"/>
        </w:rPr>
      </w:pPr>
      <w:hyperlink w:anchor="_Toc86843094" w:history="1">
        <w:r w:rsidR="00BE20D5" w:rsidRPr="00BE20D5">
          <w:rPr>
            <w:rStyle w:val="Hypertextovprepojenie"/>
            <w:rFonts w:ascii="Nudista" w:hAnsi="Nudista"/>
            <w:bCs/>
            <w:i w:val="0"/>
            <w:noProof/>
            <w:sz w:val="20"/>
            <w:szCs w:val="20"/>
          </w:rPr>
          <w:t>23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Otváranie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_Toc86843094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15</w:t>
        </w:r>
        <w:r w:rsidR="00BE20D5" w:rsidRPr="00BE20D5">
          <w:rPr>
            <w:rFonts w:ascii="Nudista" w:hAnsi="Nudista"/>
            <w:i w:val="0"/>
            <w:noProof/>
            <w:webHidden/>
            <w:sz w:val="20"/>
            <w:szCs w:val="20"/>
          </w:rPr>
          <w:fldChar w:fldCharType="end"/>
        </w:r>
      </w:hyperlink>
    </w:p>
    <w:p w14:paraId="54E96C95" w14:textId="5E108F1E" w:rsidR="00BE20D5" w:rsidRPr="00BE20D5" w:rsidRDefault="0071599A">
      <w:pPr>
        <w:pStyle w:val="Obsah3"/>
        <w:rPr>
          <w:rFonts w:ascii="Nudista" w:eastAsiaTheme="minorEastAsia" w:hAnsi="Nudista" w:cstheme="minorBidi"/>
          <w:i w:val="0"/>
          <w:noProof/>
          <w:sz w:val="20"/>
          <w:szCs w:val="20"/>
          <w:lang w:val="en-GB" w:eastAsia="en-GB"/>
        </w:rPr>
      </w:pPr>
      <w:hyperlink w:anchor="_Toc86843095" w:history="1">
        <w:r w:rsidR="00BE20D5" w:rsidRPr="00BE20D5">
          <w:rPr>
            <w:rStyle w:val="Hypertextovprepojenie"/>
            <w:rFonts w:ascii="Nudista" w:hAnsi="Nudista"/>
            <w:bCs/>
            <w:i w:val="0"/>
            <w:noProof/>
            <w:sz w:val="20"/>
            <w:szCs w:val="20"/>
          </w:rPr>
          <w:t>24</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Vyhodnotenie splnenia podmienok účasti, vysvetľovanie a</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vyhodnocovanie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16</w:t>
        </w:r>
        <w:r w:rsidR="00BE20D5" w:rsidRPr="00BE20D5">
          <w:rPr>
            <w:rFonts w:ascii="Nudista" w:hAnsi="Nudista"/>
            <w:i w:val="0"/>
            <w:noProof/>
            <w:webHidden/>
            <w:sz w:val="20"/>
            <w:szCs w:val="20"/>
          </w:rPr>
          <w:fldChar w:fldCharType="end"/>
        </w:r>
      </w:hyperlink>
    </w:p>
    <w:p w14:paraId="19F76613" w14:textId="5A9D6892" w:rsidR="00BE20D5" w:rsidRPr="00BE20D5" w:rsidRDefault="0071599A">
      <w:pPr>
        <w:pStyle w:val="Obsah3"/>
        <w:rPr>
          <w:rFonts w:ascii="Nudista" w:eastAsiaTheme="minorEastAsia" w:hAnsi="Nudista" w:cstheme="minorBidi"/>
          <w:i w:val="0"/>
          <w:noProof/>
          <w:sz w:val="20"/>
          <w:szCs w:val="20"/>
          <w:lang w:val="en-GB" w:eastAsia="en-GB"/>
        </w:rPr>
      </w:pPr>
      <w:hyperlink w:anchor="_Toc86843096" w:history="1">
        <w:r w:rsidR="00BE20D5" w:rsidRPr="00BE20D5">
          <w:rPr>
            <w:rStyle w:val="Hypertextovprepojenie"/>
            <w:rFonts w:ascii="Nudista" w:hAnsi="Nudista"/>
            <w:bCs/>
            <w:i w:val="0"/>
            <w:noProof/>
            <w:sz w:val="20"/>
            <w:szCs w:val="20"/>
          </w:rPr>
          <w:t>25</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Dôvernosť procesu verejného obstarávania</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18</w:t>
        </w:r>
        <w:r w:rsidR="00BE20D5" w:rsidRPr="00BE20D5">
          <w:rPr>
            <w:rFonts w:ascii="Nudista" w:hAnsi="Nudista"/>
            <w:i w:val="0"/>
            <w:noProof/>
            <w:webHidden/>
            <w:sz w:val="20"/>
            <w:szCs w:val="20"/>
          </w:rPr>
          <w:fldChar w:fldCharType="end"/>
        </w:r>
      </w:hyperlink>
    </w:p>
    <w:p w14:paraId="4313A77E" w14:textId="558A3E2E" w:rsidR="00BE20D5" w:rsidRPr="00BE20D5" w:rsidRDefault="0071599A">
      <w:pPr>
        <w:pStyle w:val="Obsah2"/>
        <w:rPr>
          <w:rFonts w:ascii="Nudista" w:eastAsiaTheme="minorEastAsia" w:hAnsi="Nudista" w:cstheme="minorBidi"/>
          <w:sz w:val="20"/>
          <w:lang w:val="en-GB" w:eastAsia="en-GB"/>
        </w:rPr>
      </w:pPr>
      <w:hyperlink w:anchor="_Toc86843097" w:history="1">
        <w:r w:rsidR="00BE20D5" w:rsidRPr="00BE20D5">
          <w:rPr>
            <w:rStyle w:val="Hypertextovprepojenie"/>
            <w:rFonts w:ascii="Nudista" w:hAnsi="Nudista"/>
            <w:sz w:val="20"/>
          </w:rPr>
          <w:t>ODDIEL VI. Prijatie ponuky a</w:t>
        </w:r>
        <w:r w:rsidR="00BE20D5" w:rsidRPr="00BE20D5">
          <w:rPr>
            <w:rStyle w:val="Hypertextovprepojenie"/>
            <w:rFonts w:ascii="Nudista" w:hAnsi="Nudista" w:cs="Calibri"/>
            <w:sz w:val="20"/>
          </w:rPr>
          <w:t> </w:t>
        </w:r>
        <w:r w:rsidR="00BE20D5" w:rsidRPr="00BE20D5">
          <w:rPr>
            <w:rStyle w:val="Hypertextovprepojenie"/>
            <w:rFonts w:ascii="Nudista" w:hAnsi="Nudista"/>
            <w:sz w:val="20"/>
          </w:rPr>
          <w:t>uzavretie zmluvy</w:t>
        </w:r>
        <w:r w:rsidR="00BE20D5" w:rsidRPr="00BE20D5">
          <w:rPr>
            <w:rFonts w:ascii="Nudista" w:hAnsi="Nudista"/>
            <w:webHidden/>
            <w:sz w:val="20"/>
          </w:rPr>
          <w:tab/>
        </w:r>
        <w:r w:rsidR="00BE20D5" w:rsidRPr="00BE20D5">
          <w:rPr>
            <w:rFonts w:ascii="Nudista" w:hAnsi="Nudista"/>
            <w:webHidden/>
            <w:sz w:val="20"/>
          </w:rPr>
          <w:fldChar w:fldCharType="begin"/>
        </w:r>
        <w:r w:rsidR="00BE20D5" w:rsidRPr="00BE20D5">
          <w:rPr>
            <w:rFonts w:ascii="Nudista" w:hAnsi="Nudista"/>
            <w:webHidden/>
            <w:sz w:val="20"/>
          </w:rPr>
          <w:instrText xml:space="preserve"> PAGEREF _Toc86843097 \h </w:instrText>
        </w:r>
        <w:r w:rsidR="00BE20D5" w:rsidRPr="00BE20D5">
          <w:rPr>
            <w:rFonts w:ascii="Nudista" w:hAnsi="Nudista"/>
            <w:webHidden/>
            <w:sz w:val="20"/>
          </w:rPr>
        </w:r>
        <w:r w:rsidR="00BE20D5" w:rsidRPr="00BE20D5">
          <w:rPr>
            <w:rFonts w:ascii="Nudista" w:hAnsi="Nudista"/>
            <w:webHidden/>
            <w:sz w:val="20"/>
          </w:rPr>
          <w:fldChar w:fldCharType="separate"/>
        </w:r>
        <w:r w:rsidR="00BE20D5" w:rsidRPr="00BE20D5">
          <w:rPr>
            <w:rFonts w:ascii="Nudista" w:hAnsi="Nudista"/>
            <w:webHidden/>
            <w:sz w:val="20"/>
          </w:rPr>
          <w:t>18</w:t>
        </w:r>
        <w:r w:rsidR="00BE20D5" w:rsidRPr="00BE20D5">
          <w:rPr>
            <w:rFonts w:ascii="Nudista" w:hAnsi="Nudista"/>
            <w:webHidden/>
            <w:sz w:val="20"/>
          </w:rPr>
          <w:fldChar w:fldCharType="end"/>
        </w:r>
      </w:hyperlink>
    </w:p>
    <w:p w14:paraId="640D5647" w14:textId="7396C07D" w:rsidR="00BE20D5" w:rsidRPr="00BE20D5" w:rsidRDefault="0071599A">
      <w:pPr>
        <w:pStyle w:val="Obsah3"/>
        <w:rPr>
          <w:rFonts w:ascii="Nudista" w:eastAsiaTheme="minorEastAsia" w:hAnsi="Nudista" w:cstheme="minorBidi"/>
          <w:i w:val="0"/>
          <w:noProof/>
          <w:sz w:val="20"/>
          <w:szCs w:val="20"/>
          <w:lang w:val="en-GB" w:eastAsia="en-GB"/>
        </w:rPr>
      </w:pPr>
      <w:hyperlink w:anchor="_Toc86843098" w:history="1">
        <w:r w:rsidR="00BE20D5" w:rsidRPr="00BE20D5">
          <w:rPr>
            <w:rStyle w:val="Hypertextovprepojenie"/>
            <w:rFonts w:ascii="Nudista" w:hAnsi="Nudista"/>
            <w:bCs/>
            <w:i w:val="0"/>
            <w:noProof/>
            <w:sz w:val="20"/>
            <w:szCs w:val="20"/>
          </w:rPr>
          <w:t>26</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Vyhodnotenie splnenia podmienok účasti úspešného uchádzača a informácia o</w:t>
        </w:r>
        <w:r w:rsidR="00BE20D5" w:rsidRPr="00BE20D5">
          <w:rPr>
            <w:rStyle w:val="Hypertextovprepojenie"/>
            <w:rFonts w:ascii="Nudista" w:hAnsi="Nudista" w:cs="Calibri"/>
            <w:i w:val="0"/>
            <w:noProof/>
            <w:sz w:val="20"/>
            <w:szCs w:val="20"/>
          </w:rPr>
          <w:t> </w:t>
        </w:r>
        <w:r w:rsidR="00BE20D5" w:rsidRPr="00BE20D5">
          <w:rPr>
            <w:rStyle w:val="Hypertextovprepojenie"/>
            <w:rFonts w:ascii="Nudista" w:hAnsi="Nudista"/>
            <w:i w:val="0"/>
            <w:noProof/>
            <w:sz w:val="20"/>
            <w:szCs w:val="20"/>
          </w:rPr>
          <w:t>výsledku hodnotenia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_Toc86843098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18</w:t>
        </w:r>
        <w:r w:rsidR="00BE20D5" w:rsidRPr="00BE20D5">
          <w:rPr>
            <w:rFonts w:ascii="Nudista" w:hAnsi="Nudista"/>
            <w:i w:val="0"/>
            <w:noProof/>
            <w:webHidden/>
            <w:sz w:val="20"/>
            <w:szCs w:val="20"/>
          </w:rPr>
          <w:fldChar w:fldCharType="end"/>
        </w:r>
      </w:hyperlink>
    </w:p>
    <w:p w14:paraId="6EB3C2E6" w14:textId="244D237B" w:rsidR="00BE20D5" w:rsidRPr="00BE20D5" w:rsidRDefault="0071599A">
      <w:pPr>
        <w:pStyle w:val="Obsah3"/>
        <w:rPr>
          <w:rFonts w:ascii="Nudista" w:eastAsiaTheme="minorEastAsia" w:hAnsi="Nudista" w:cstheme="minorBidi"/>
          <w:i w:val="0"/>
          <w:noProof/>
          <w:sz w:val="20"/>
          <w:szCs w:val="20"/>
          <w:lang w:val="en-GB" w:eastAsia="en-GB"/>
        </w:rPr>
      </w:pPr>
      <w:hyperlink w:anchor="_Toc86843099" w:history="1">
        <w:r w:rsidR="00BE20D5" w:rsidRPr="00BE20D5">
          <w:rPr>
            <w:rStyle w:val="Hypertextovprepojenie"/>
            <w:rFonts w:ascii="Nudista" w:hAnsi="Nudista"/>
            <w:bCs/>
            <w:i w:val="0"/>
            <w:noProof/>
            <w:sz w:val="20"/>
            <w:szCs w:val="20"/>
          </w:rPr>
          <w:t>27</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Uzavretie zmluvy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_Toc86843099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19</w:t>
        </w:r>
        <w:r w:rsidR="00BE20D5" w:rsidRPr="00BE20D5">
          <w:rPr>
            <w:rFonts w:ascii="Nudista" w:hAnsi="Nudista"/>
            <w:i w:val="0"/>
            <w:noProof/>
            <w:webHidden/>
            <w:sz w:val="20"/>
            <w:szCs w:val="20"/>
          </w:rPr>
          <w:fldChar w:fldCharType="end"/>
        </w:r>
      </w:hyperlink>
    </w:p>
    <w:p w14:paraId="0148DAFC" w14:textId="638B9BC4" w:rsidR="00BE20D5" w:rsidRPr="00BE20D5" w:rsidRDefault="0071599A">
      <w:pPr>
        <w:pStyle w:val="Obsah1"/>
        <w:rPr>
          <w:rFonts w:ascii="Nudista" w:eastAsiaTheme="minorEastAsia" w:hAnsi="Nudista" w:cstheme="minorBidi"/>
          <w:b w:val="0"/>
          <w:color w:val="auto"/>
          <w:lang w:val="en-GB" w:eastAsia="en-GB"/>
        </w:rPr>
      </w:pPr>
      <w:hyperlink w:anchor="_Toc86843100" w:history="1">
        <w:r w:rsidR="00BE20D5" w:rsidRPr="00BE20D5">
          <w:rPr>
            <w:rStyle w:val="Hypertextovprepojenie"/>
            <w:rFonts w:ascii="Nudista" w:hAnsi="Nudista"/>
          </w:rPr>
          <w:t>ČASŤ B. Opis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_Toc86843100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21</w:t>
        </w:r>
        <w:r w:rsidR="00BE20D5" w:rsidRPr="00BE20D5">
          <w:rPr>
            <w:rFonts w:ascii="Nudista" w:hAnsi="Nudista"/>
            <w:webHidden/>
          </w:rPr>
          <w:fldChar w:fldCharType="end"/>
        </w:r>
      </w:hyperlink>
    </w:p>
    <w:p w14:paraId="63059889" w14:textId="6E96DF02" w:rsidR="00BE20D5" w:rsidRPr="00BE20D5" w:rsidRDefault="0071599A">
      <w:pPr>
        <w:pStyle w:val="Obsah1"/>
        <w:rPr>
          <w:rFonts w:ascii="Nudista" w:eastAsiaTheme="minorEastAsia" w:hAnsi="Nudista" w:cstheme="minorBidi"/>
          <w:b w:val="0"/>
          <w:color w:val="auto"/>
          <w:lang w:val="en-GB" w:eastAsia="en-GB"/>
        </w:rPr>
      </w:pPr>
      <w:hyperlink w:anchor="_Toc86843101" w:history="1">
        <w:r w:rsidR="00BE20D5" w:rsidRPr="00BE20D5">
          <w:rPr>
            <w:rStyle w:val="Hypertextovprepojenie"/>
            <w:rFonts w:ascii="Nudista" w:hAnsi="Nudista"/>
          </w:rPr>
          <w:t>ČASŤ C. Spôsob určenia ceny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_Toc86843101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34</w:t>
        </w:r>
        <w:r w:rsidR="00BE20D5" w:rsidRPr="00BE20D5">
          <w:rPr>
            <w:rFonts w:ascii="Nudista" w:hAnsi="Nudista"/>
            <w:webHidden/>
          </w:rPr>
          <w:fldChar w:fldCharType="end"/>
        </w:r>
      </w:hyperlink>
    </w:p>
    <w:p w14:paraId="68B9B94D" w14:textId="5911AD6E" w:rsidR="00BE20D5" w:rsidRPr="00BE20D5" w:rsidRDefault="0071599A">
      <w:pPr>
        <w:pStyle w:val="Obsah3"/>
        <w:rPr>
          <w:rFonts w:ascii="Nudista" w:eastAsiaTheme="minorEastAsia" w:hAnsi="Nudista" w:cstheme="minorBidi"/>
          <w:i w:val="0"/>
          <w:noProof/>
          <w:sz w:val="20"/>
          <w:szCs w:val="20"/>
          <w:lang w:val="en-GB" w:eastAsia="en-GB"/>
        </w:rPr>
      </w:pPr>
      <w:hyperlink w:anchor="_Toc86843102"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Stanovenie ceny za predmet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34</w:t>
        </w:r>
        <w:r w:rsidR="00BE20D5" w:rsidRPr="00BE20D5">
          <w:rPr>
            <w:rFonts w:ascii="Nudista" w:hAnsi="Nudista"/>
            <w:i w:val="0"/>
            <w:noProof/>
            <w:webHidden/>
            <w:sz w:val="20"/>
            <w:szCs w:val="20"/>
          </w:rPr>
          <w:fldChar w:fldCharType="end"/>
        </w:r>
      </w:hyperlink>
    </w:p>
    <w:p w14:paraId="3806BC1B" w14:textId="71FAC378" w:rsidR="00BE20D5" w:rsidRPr="00BE20D5" w:rsidRDefault="0071599A">
      <w:pPr>
        <w:pStyle w:val="Obsah3"/>
        <w:rPr>
          <w:rFonts w:ascii="Nudista" w:eastAsiaTheme="minorEastAsia" w:hAnsi="Nudista" w:cstheme="minorBidi"/>
          <w:i w:val="0"/>
          <w:noProof/>
          <w:sz w:val="20"/>
          <w:szCs w:val="20"/>
          <w:lang w:val="en-GB" w:eastAsia="en-GB"/>
        </w:rPr>
      </w:pPr>
      <w:hyperlink w:anchor="_Toc86843103"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Predloženie ceny za predmet zákazky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_Toc86843103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34</w:t>
        </w:r>
        <w:r w:rsidR="00BE20D5" w:rsidRPr="00BE20D5">
          <w:rPr>
            <w:rFonts w:ascii="Nudista" w:hAnsi="Nudista"/>
            <w:i w:val="0"/>
            <w:noProof/>
            <w:webHidden/>
            <w:sz w:val="20"/>
            <w:szCs w:val="20"/>
          </w:rPr>
          <w:fldChar w:fldCharType="end"/>
        </w:r>
      </w:hyperlink>
    </w:p>
    <w:p w14:paraId="756B1852" w14:textId="51CB7CB2" w:rsidR="00BE20D5" w:rsidRPr="00BE20D5" w:rsidRDefault="0071599A">
      <w:pPr>
        <w:pStyle w:val="Obsah1"/>
        <w:rPr>
          <w:rFonts w:ascii="Nudista" w:eastAsiaTheme="minorEastAsia" w:hAnsi="Nudista" w:cstheme="minorBidi"/>
          <w:b w:val="0"/>
          <w:color w:val="auto"/>
          <w:lang w:val="en-GB" w:eastAsia="en-GB"/>
        </w:rPr>
      </w:pPr>
      <w:hyperlink w:anchor="_Toc86843104" w:history="1">
        <w:r w:rsidR="00BE20D5" w:rsidRPr="00BE20D5">
          <w:rPr>
            <w:rStyle w:val="Hypertextovprepojenie"/>
            <w:rFonts w:ascii="Nudista" w:hAnsi="Nudista"/>
          </w:rPr>
          <w:t>ČASŤ D. Podmienky účasti</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_Toc86843104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35</w:t>
        </w:r>
        <w:r w:rsidR="00BE20D5" w:rsidRPr="00BE20D5">
          <w:rPr>
            <w:rFonts w:ascii="Nudista" w:hAnsi="Nudista"/>
            <w:webHidden/>
          </w:rPr>
          <w:fldChar w:fldCharType="end"/>
        </w:r>
      </w:hyperlink>
    </w:p>
    <w:p w14:paraId="2890EAB1" w14:textId="3087D1C1" w:rsidR="00BE20D5" w:rsidRPr="00BE20D5" w:rsidRDefault="0071599A">
      <w:pPr>
        <w:pStyle w:val="Obsah3"/>
        <w:rPr>
          <w:rFonts w:ascii="Nudista" w:eastAsiaTheme="minorEastAsia" w:hAnsi="Nudista" w:cstheme="minorBidi"/>
          <w:i w:val="0"/>
          <w:noProof/>
          <w:sz w:val="20"/>
          <w:szCs w:val="20"/>
          <w:lang w:val="en-GB" w:eastAsia="en-GB"/>
        </w:rPr>
      </w:pPr>
      <w:hyperlink w:anchor="_Toc86843105"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Osobné postavenie</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_Toc86843105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35</w:t>
        </w:r>
        <w:r w:rsidR="00BE20D5" w:rsidRPr="00BE20D5">
          <w:rPr>
            <w:rFonts w:ascii="Nudista" w:hAnsi="Nudista"/>
            <w:i w:val="0"/>
            <w:noProof/>
            <w:webHidden/>
            <w:sz w:val="20"/>
            <w:szCs w:val="20"/>
          </w:rPr>
          <w:fldChar w:fldCharType="end"/>
        </w:r>
      </w:hyperlink>
    </w:p>
    <w:p w14:paraId="5A88472A" w14:textId="16054B64" w:rsidR="00BE20D5" w:rsidRPr="00BE20D5" w:rsidRDefault="0071599A">
      <w:pPr>
        <w:pStyle w:val="Obsah3"/>
        <w:rPr>
          <w:rFonts w:ascii="Nudista" w:eastAsiaTheme="minorEastAsia" w:hAnsi="Nudista" w:cstheme="minorBidi"/>
          <w:i w:val="0"/>
          <w:noProof/>
          <w:sz w:val="20"/>
          <w:szCs w:val="20"/>
          <w:lang w:val="en-GB" w:eastAsia="en-GB"/>
        </w:rPr>
      </w:pPr>
      <w:hyperlink w:anchor="_Toc86843106"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Technická alebo odborná spôsobilosť</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_Toc86843106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35</w:t>
        </w:r>
        <w:r w:rsidR="00BE20D5" w:rsidRPr="00BE20D5">
          <w:rPr>
            <w:rFonts w:ascii="Nudista" w:hAnsi="Nudista"/>
            <w:i w:val="0"/>
            <w:noProof/>
            <w:webHidden/>
            <w:sz w:val="20"/>
            <w:szCs w:val="20"/>
          </w:rPr>
          <w:fldChar w:fldCharType="end"/>
        </w:r>
      </w:hyperlink>
    </w:p>
    <w:p w14:paraId="391EFF4F" w14:textId="68A87465" w:rsidR="00BE20D5" w:rsidRPr="00BE20D5" w:rsidRDefault="0071599A">
      <w:pPr>
        <w:pStyle w:val="Obsah3"/>
        <w:rPr>
          <w:rFonts w:ascii="Nudista" w:eastAsiaTheme="minorEastAsia" w:hAnsi="Nudista" w:cstheme="minorBidi"/>
          <w:i w:val="0"/>
          <w:noProof/>
          <w:sz w:val="20"/>
          <w:szCs w:val="20"/>
          <w:lang w:val="en-GB" w:eastAsia="en-GB"/>
        </w:rPr>
      </w:pPr>
      <w:hyperlink w:anchor="_Toc86843107" w:history="1">
        <w:r w:rsidR="00BE20D5" w:rsidRPr="00BE20D5">
          <w:rPr>
            <w:rStyle w:val="Hypertextovprepojenie"/>
            <w:rFonts w:ascii="Nudista" w:hAnsi="Nudista"/>
            <w:bCs/>
            <w:i w:val="0"/>
            <w:noProof/>
            <w:sz w:val="20"/>
            <w:szCs w:val="20"/>
          </w:rPr>
          <w:t>3</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Spoločné podmienky k preukazovaniu splnenia podmienok účasti</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_Toc86843107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36</w:t>
        </w:r>
        <w:r w:rsidR="00BE20D5" w:rsidRPr="00BE20D5">
          <w:rPr>
            <w:rFonts w:ascii="Nudista" w:hAnsi="Nudista"/>
            <w:i w:val="0"/>
            <w:noProof/>
            <w:webHidden/>
            <w:sz w:val="20"/>
            <w:szCs w:val="20"/>
          </w:rPr>
          <w:fldChar w:fldCharType="end"/>
        </w:r>
      </w:hyperlink>
    </w:p>
    <w:p w14:paraId="7535467F" w14:textId="6C6C254B" w:rsidR="00BE20D5" w:rsidRPr="00BE20D5" w:rsidRDefault="0071599A">
      <w:pPr>
        <w:pStyle w:val="Obsah1"/>
        <w:rPr>
          <w:rFonts w:ascii="Nudista" w:eastAsiaTheme="minorEastAsia" w:hAnsi="Nudista" w:cstheme="minorBidi"/>
          <w:b w:val="0"/>
          <w:color w:val="auto"/>
          <w:lang w:val="en-GB" w:eastAsia="en-GB"/>
        </w:rPr>
      </w:pPr>
      <w:hyperlink w:anchor="_Toc86843108" w:history="1">
        <w:r w:rsidR="00BE20D5" w:rsidRPr="00BE20D5">
          <w:rPr>
            <w:rStyle w:val="Hypertextovprepojenie"/>
            <w:rFonts w:ascii="Nudista" w:hAnsi="Nudista"/>
          </w:rPr>
          <w:t>ČASŤ E. Obchodné podmienky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_Toc86843108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37</w:t>
        </w:r>
        <w:r w:rsidR="00BE20D5" w:rsidRPr="00BE20D5">
          <w:rPr>
            <w:rFonts w:ascii="Nudista" w:hAnsi="Nudista"/>
            <w:webHidden/>
          </w:rPr>
          <w:fldChar w:fldCharType="end"/>
        </w:r>
      </w:hyperlink>
    </w:p>
    <w:p w14:paraId="17DE7D4F" w14:textId="52903E5A" w:rsidR="00BE20D5" w:rsidRPr="00BE20D5" w:rsidRDefault="0071599A">
      <w:pPr>
        <w:pStyle w:val="Obsah3"/>
        <w:rPr>
          <w:rFonts w:ascii="Nudista" w:eastAsiaTheme="minorEastAsia" w:hAnsi="Nudista" w:cstheme="minorBidi"/>
          <w:i w:val="0"/>
          <w:noProof/>
          <w:sz w:val="20"/>
          <w:szCs w:val="20"/>
          <w:lang w:val="en-GB" w:eastAsia="en-GB"/>
        </w:rPr>
      </w:pPr>
      <w:hyperlink w:anchor="_Toc86843109"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Podmienky uzatvorenia zmluvy</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_Toc86843109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37</w:t>
        </w:r>
        <w:r w:rsidR="00BE20D5" w:rsidRPr="00BE20D5">
          <w:rPr>
            <w:rFonts w:ascii="Nudista" w:hAnsi="Nudista"/>
            <w:i w:val="0"/>
            <w:noProof/>
            <w:webHidden/>
            <w:sz w:val="20"/>
            <w:szCs w:val="20"/>
          </w:rPr>
          <w:fldChar w:fldCharType="end"/>
        </w:r>
      </w:hyperlink>
    </w:p>
    <w:p w14:paraId="4D7A0D40" w14:textId="089FF16D" w:rsidR="00BE20D5" w:rsidRPr="00BE20D5" w:rsidRDefault="0071599A">
      <w:pPr>
        <w:pStyle w:val="Obsah1"/>
        <w:rPr>
          <w:rFonts w:ascii="Nudista" w:eastAsiaTheme="minorEastAsia" w:hAnsi="Nudista" w:cstheme="minorBidi"/>
          <w:b w:val="0"/>
          <w:color w:val="auto"/>
          <w:lang w:val="en-GB" w:eastAsia="en-GB"/>
        </w:rPr>
      </w:pPr>
      <w:hyperlink w:anchor="_Toc86843110" w:history="1">
        <w:r w:rsidR="00BE20D5" w:rsidRPr="00BE20D5">
          <w:rPr>
            <w:rStyle w:val="Hypertextovprepojenie"/>
            <w:rFonts w:ascii="Nudista" w:hAnsi="Nudista"/>
          </w:rPr>
          <w:t>Časť F. Kritéria hodnotenia ponúk</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_Toc86843110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38</w:t>
        </w:r>
        <w:r w:rsidR="00BE20D5" w:rsidRPr="00BE20D5">
          <w:rPr>
            <w:rFonts w:ascii="Nudista" w:hAnsi="Nudista"/>
            <w:webHidden/>
          </w:rPr>
          <w:fldChar w:fldCharType="end"/>
        </w:r>
      </w:hyperlink>
    </w:p>
    <w:p w14:paraId="5E5B2A03" w14:textId="6F65B3C1" w:rsidR="00BE20D5" w:rsidRPr="00BE20D5" w:rsidRDefault="0071599A">
      <w:pPr>
        <w:pStyle w:val="Obsah3"/>
        <w:rPr>
          <w:rFonts w:ascii="Nudista" w:eastAsiaTheme="minorEastAsia" w:hAnsi="Nudista" w:cstheme="minorBidi"/>
          <w:i w:val="0"/>
          <w:noProof/>
          <w:sz w:val="20"/>
          <w:szCs w:val="20"/>
          <w:lang w:val="en-GB" w:eastAsia="en-GB"/>
        </w:rPr>
      </w:pPr>
      <w:hyperlink w:anchor="_Toc86843111" w:history="1">
        <w:r w:rsidR="00BE20D5" w:rsidRPr="00BE20D5">
          <w:rPr>
            <w:rStyle w:val="Hypertextovprepojenie"/>
            <w:rFonts w:ascii="Nudista" w:hAnsi="Nudista"/>
            <w:bCs/>
            <w:i w:val="0"/>
            <w:noProof/>
            <w:sz w:val="20"/>
            <w:szCs w:val="20"/>
          </w:rPr>
          <w:t>1</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Kritérium na hodnotenie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_Toc86843111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38</w:t>
        </w:r>
        <w:r w:rsidR="00BE20D5" w:rsidRPr="00BE20D5">
          <w:rPr>
            <w:rFonts w:ascii="Nudista" w:hAnsi="Nudista"/>
            <w:i w:val="0"/>
            <w:noProof/>
            <w:webHidden/>
            <w:sz w:val="20"/>
            <w:szCs w:val="20"/>
          </w:rPr>
          <w:fldChar w:fldCharType="end"/>
        </w:r>
      </w:hyperlink>
    </w:p>
    <w:p w14:paraId="6A67A628" w14:textId="71144B37" w:rsidR="00BE20D5" w:rsidRPr="00BE20D5" w:rsidRDefault="0071599A">
      <w:pPr>
        <w:pStyle w:val="Obsah3"/>
        <w:rPr>
          <w:rFonts w:ascii="Nudista" w:eastAsiaTheme="minorEastAsia" w:hAnsi="Nudista" w:cstheme="minorBidi"/>
          <w:i w:val="0"/>
          <w:noProof/>
          <w:sz w:val="20"/>
          <w:szCs w:val="20"/>
          <w:lang w:val="en-GB" w:eastAsia="en-GB"/>
        </w:rPr>
      </w:pPr>
      <w:hyperlink w:anchor="_Toc86843112" w:history="1">
        <w:r w:rsidR="00BE20D5" w:rsidRPr="00BE20D5">
          <w:rPr>
            <w:rStyle w:val="Hypertextovprepojenie"/>
            <w:rFonts w:ascii="Nudista" w:hAnsi="Nudista"/>
            <w:bCs/>
            <w:i w:val="0"/>
            <w:noProof/>
            <w:sz w:val="20"/>
            <w:szCs w:val="20"/>
          </w:rPr>
          <w:t>2</w:t>
        </w:r>
        <w:r w:rsidR="00BE20D5" w:rsidRPr="00BE20D5">
          <w:rPr>
            <w:rFonts w:ascii="Nudista" w:eastAsiaTheme="minorEastAsia" w:hAnsi="Nudista" w:cstheme="minorBidi"/>
            <w:i w:val="0"/>
            <w:noProof/>
            <w:sz w:val="20"/>
            <w:szCs w:val="20"/>
            <w:lang w:val="en-GB" w:eastAsia="en-GB"/>
          </w:rPr>
          <w:tab/>
        </w:r>
        <w:r w:rsidR="00BE20D5" w:rsidRPr="00BE20D5">
          <w:rPr>
            <w:rStyle w:val="Hypertextovprepojenie"/>
            <w:rFonts w:ascii="Nudista" w:hAnsi="Nudista"/>
            <w:i w:val="0"/>
            <w:noProof/>
            <w:sz w:val="20"/>
            <w:szCs w:val="20"/>
          </w:rPr>
          <w:t>Spôsob vyhodnotenia ponúk</w:t>
        </w:r>
        <w:r w:rsidR="00BE20D5" w:rsidRPr="00BE20D5">
          <w:rPr>
            <w:rFonts w:ascii="Nudista" w:hAnsi="Nudista"/>
            <w:i w:val="0"/>
            <w:noProof/>
            <w:webHidden/>
            <w:sz w:val="20"/>
            <w:szCs w:val="20"/>
          </w:rPr>
          <w:tab/>
        </w:r>
        <w:r w:rsidR="00BE20D5" w:rsidRPr="00BE20D5">
          <w:rPr>
            <w:rFonts w:ascii="Nudista" w:hAnsi="Nudista"/>
            <w:i w:val="0"/>
            <w:noProof/>
            <w:webHidden/>
            <w:sz w:val="20"/>
            <w:szCs w:val="20"/>
          </w:rPr>
          <w:fldChar w:fldCharType="begin"/>
        </w:r>
        <w:r w:rsidR="00BE20D5" w:rsidRPr="00BE20D5">
          <w:rPr>
            <w:rFonts w:ascii="Nudista" w:hAnsi="Nudista"/>
            <w:i w:val="0"/>
            <w:noProof/>
            <w:webHidden/>
            <w:sz w:val="20"/>
            <w:szCs w:val="20"/>
          </w:rPr>
          <w:instrText xml:space="preserve"> PAGEREF _Toc86843112 \h </w:instrText>
        </w:r>
        <w:r w:rsidR="00BE20D5" w:rsidRPr="00BE20D5">
          <w:rPr>
            <w:rFonts w:ascii="Nudista" w:hAnsi="Nudista"/>
            <w:i w:val="0"/>
            <w:noProof/>
            <w:webHidden/>
            <w:sz w:val="20"/>
            <w:szCs w:val="20"/>
          </w:rPr>
        </w:r>
        <w:r w:rsidR="00BE20D5" w:rsidRPr="00BE20D5">
          <w:rPr>
            <w:rFonts w:ascii="Nudista" w:hAnsi="Nudista"/>
            <w:i w:val="0"/>
            <w:noProof/>
            <w:webHidden/>
            <w:sz w:val="20"/>
            <w:szCs w:val="20"/>
          </w:rPr>
          <w:fldChar w:fldCharType="separate"/>
        </w:r>
        <w:r w:rsidR="00BE20D5" w:rsidRPr="00BE20D5">
          <w:rPr>
            <w:rFonts w:ascii="Nudista" w:hAnsi="Nudista"/>
            <w:i w:val="0"/>
            <w:noProof/>
            <w:webHidden/>
            <w:sz w:val="20"/>
            <w:szCs w:val="20"/>
          </w:rPr>
          <w:t>38</w:t>
        </w:r>
        <w:r w:rsidR="00BE20D5" w:rsidRPr="00BE20D5">
          <w:rPr>
            <w:rFonts w:ascii="Nudista" w:hAnsi="Nudista"/>
            <w:i w:val="0"/>
            <w:noProof/>
            <w:webHidden/>
            <w:sz w:val="20"/>
            <w:szCs w:val="20"/>
          </w:rPr>
          <w:fldChar w:fldCharType="end"/>
        </w:r>
      </w:hyperlink>
    </w:p>
    <w:p w14:paraId="255E2A0B" w14:textId="01D42837" w:rsidR="00BE20D5" w:rsidRPr="00BE20D5" w:rsidRDefault="0071599A">
      <w:pPr>
        <w:pStyle w:val="Obsah1"/>
        <w:tabs>
          <w:tab w:val="left" w:pos="1377"/>
        </w:tabs>
        <w:rPr>
          <w:rFonts w:ascii="Nudista" w:eastAsiaTheme="minorEastAsia" w:hAnsi="Nudista" w:cstheme="minorBidi"/>
          <w:b w:val="0"/>
          <w:color w:val="auto"/>
          <w:lang w:val="en-GB" w:eastAsia="en-GB"/>
        </w:rPr>
      </w:pPr>
      <w:hyperlink w:anchor="_Toc86843113" w:history="1">
        <w:r w:rsidR="00BE20D5" w:rsidRPr="00BE20D5">
          <w:rPr>
            <w:rStyle w:val="Hypertextovprepojenie"/>
            <w:rFonts w:ascii="Nudista" w:hAnsi="Nudista"/>
          </w:rPr>
          <w:t>Príloha č.A.1:</w:t>
        </w:r>
        <w:r w:rsidR="00BE20D5" w:rsidRPr="00BE20D5">
          <w:rPr>
            <w:rFonts w:ascii="Nudista" w:eastAsiaTheme="minorEastAsia" w:hAnsi="Nudista" w:cstheme="minorBidi"/>
            <w:b w:val="0"/>
            <w:color w:val="auto"/>
            <w:lang w:val="en-GB" w:eastAsia="en-GB"/>
          </w:rPr>
          <w:tab/>
        </w:r>
        <w:r w:rsidR="00BE20D5" w:rsidRPr="00BE20D5">
          <w:rPr>
            <w:rStyle w:val="Hypertextovprepojenie"/>
            <w:rFonts w:ascii="Nudista" w:hAnsi="Nudista"/>
          </w:rPr>
          <w:t>Čestné vyhlásenie o akceptácii podmienok verejnej súťaže a o neprítomnosti konfliktu záujmov</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_Toc86843113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39</w:t>
        </w:r>
        <w:r w:rsidR="00BE20D5" w:rsidRPr="00BE20D5">
          <w:rPr>
            <w:rFonts w:ascii="Nudista" w:hAnsi="Nudista"/>
            <w:webHidden/>
          </w:rPr>
          <w:fldChar w:fldCharType="end"/>
        </w:r>
      </w:hyperlink>
    </w:p>
    <w:p w14:paraId="287FB5D9" w14:textId="1205D88B" w:rsidR="00BE20D5" w:rsidRPr="00BE20D5" w:rsidRDefault="0071599A">
      <w:pPr>
        <w:pStyle w:val="Obsah1"/>
        <w:rPr>
          <w:rFonts w:ascii="Nudista" w:eastAsiaTheme="minorEastAsia" w:hAnsi="Nudista" w:cstheme="minorBidi"/>
          <w:b w:val="0"/>
          <w:color w:val="auto"/>
          <w:lang w:val="en-GB" w:eastAsia="en-GB"/>
        </w:rPr>
      </w:pPr>
      <w:hyperlink w:anchor="_Toc86843114" w:history="1">
        <w:r w:rsidR="00BE20D5" w:rsidRPr="00BE20D5">
          <w:rPr>
            <w:rStyle w:val="Hypertextovprepojenie"/>
            <w:rFonts w:ascii="Nudista" w:hAnsi="Nudista"/>
          </w:rPr>
          <w:t>Príloha č.B.1: Podrobná špecifikácia predmetu zákazky pre Časť 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_Toc86843114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42</w:t>
        </w:r>
        <w:r w:rsidR="00BE20D5" w:rsidRPr="00BE20D5">
          <w:rPr>
            <w:rFonts w:ascii="Nudista" w:hAnsi="Nudista"/>
            <w:webHidden/>
          </w:rPr>
          <w:fldChar w:fldCharType="end"/>
        </w:r>
      </w:hyperlink>
    </w:p>
    <w:p w14:paraId="4670151B" w14:textId="6F781BBD" w:rsidR="00BE20D5" w:rsidRPr="00BE20D5" w:rsidRDefault="0071599A">
      <w:pPr>
        <w:pStyle w:val="Obsah1"/>
        <w:rPr>
          <w:rFonts w:ascii="Nudista" w:eastAsiaTheme="minorEastAsia" w:hAnsi="Nudista" w:cstheme="minorBidi"/>
          <w:b w:val="0"/>
          <w:color w:val="auto"/>
          <w:lang w:val="en-GB" w:eastAsia="en-GB"/>
        </w:rPr>
      </w:pPr>
      <w:hyperlink w:anchor="_Toc86843115" w:history="1">
        <w:r w:rsidR="00BE20D5" w:rsidRPr="00BE20D5">
          <w:rPr>
            <w:rStyle w:val="Hypertextovprepojenie"/>
            <w:rFonts w:ascii="Nudista" w:hAnsi="Nudista"/>
          </w:rPr>
          <w:t>Príloha č.B.2: Podrobná špecifikácia predmetu zákazky pre Časť II.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_Toc86843115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43</w:t>
        </w:r>
        <w:r w:rsidR="00BE20D5" w:rsidRPr="00BE20D5">
          <w:rPr>
            <w:rFonts w:ascii="Nudista" w:hAnsi="Nudista"/>
            <w:webHidden/>
          </w:rPr>
          <w:fldChar w:fldCharType="end"/>
        </w:r>
      </w:hyperlink>
    </w:p>
    <w:p w14:paraId="54E68D64" w14:textId="4BB52B13" w:rsidR="00BE20D5" w:rsidRPr="00BE20D5" w:rsidRDefault="0071599A">
      <w:pPr>
        <w:pStyle w:val="Obsah1"/>
        <w:rPr>
          <w:rFonts w:ascii="Nudista" w:eastAsiaTheme="minorEastAsia" w:hAnsi="Nudista" w:cstheme="minorBidi"/>
          <w:b w:val="0"/>
          <w:color w:val="auto"/>
          <w:lang w:val="en-GB" w:eastAsia="en-GB"/>
        </w:rPr>
      </w:pPr>
      <w:hyperlink w:anchor="_Toc86843116" w:history="1">
        <w:r w:rsidR="00BE20D5" w:rsidRPr="00BE20D5">
          <w:rPr>
            <w:rStyle w:val="Hypertextovprepojenie"/>
            <w:rFonts w:ascii="Nudista" w:hAnsi="Nudista"/>
          </w:rPr>
          <w:t>Príloha č.B.3: Architektúra systému - Smart City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_Toc86843116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44</w:t>
        </w:r>
        <w:r w:rsidR="00BE20D5" w:rsidRPr="00BE20D5">
          <w:rPr>
            <w:rFonts w:ascii="Nudista" w:hAnsi="Nudista"/>
            <w:webHidden/>
          </w:rPr>
          <w:fldChar w:fldCharType="end"/>
        </w:r>
      </w:hyperlink>
    </w:p>
    <w:p w14:paraId="2BCB1457" w14:textId="2C6C69B0" w:rsidR="00BE20D5" w:rsidRPr="00BE20D5" w:rsidRDefault="0071599A">
      <w:pPr>
        <w:pStyle w:val="Obsah1"/>
        <w:rPr>
          <w:rFonts w:ascii="Nudista" w:eastAsiaTheme="minorEastAsia" w:hAnsi="Nudista" w:cstheme="minorBidi"/>
          <w:b w:val="0"/>
          <w:color w:val="auto"/>
          <w:lang w:val="en-GB" w:eastAsia="en-GB"/>
        </w:rPr>
      </w:pPr>
      <w:hyperlink w:anchor="_Toc86843117" w:history="1">
        <w:r w:rsidR="00BE20D5" w:rsidRPr="00BE20D5">
          <w:rPr>
            <w:rStyle w:val="Hypertextovprepojenie"/>
            <w:rFonts w:ascii="Nudista" w:hAnsi="Nudista"/>
          </w:rPr>
          <w:t>Príloha č.C.1: Návrh na plnenie kritéria</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_Toc86843117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45</w:t>
        </w:r>
        <w:r w:rsidR="00BE20D5" w:rsidRPr="00BE20D5">
          <w:rPr>
            <w:rFonts w:ascii="Nudista" w:hAnsi="Nudista"/>
            <w:webHidden/>
          </w:rPr>
          <w:fldChar w:fldCharType="end"/>
        </w:r>
      </w:hyperlink>
    </w:p>
    <w:p w14:paraId="28D80D5F" w14:textId="0CF091D2" w:rsidR="00BE20D5" w:rsidRPr="00BE20D5" w:rsidRDefault="0071599A">
      <w:pPr>
        <w:pStyle w:val="Obsah1"/>
        <w:rPr>
          <w:rFonts w:ascii="Nudista" w:eastAsiaTheme="minorEastAsia" w:hAnsi="Nudista" w:cstheme="minorBidi"/>
          <w:b w:val="0"/>
          <w:color w:val="auto"/>
          <w:lang w:val="en-GB" w:eastAsia="en-GB"/>
        </w:rPr>
      </w:pPr>
      <w:hyperlink w:anchor="_Toc86843118" w:history="1">
        <w:r w:rsidR="00BE20D5" w:rsidRPr="00BE20D5">
          <w:rPr>
            <w:rStyle w:val="Hypertextovprepojenie"/>
            <w:rFonts w:ascii="Nudista" w:hAnsi="Nudista"/>
          </w:rPr>
          <w:t>Príloha č.C.2: Cenová tabuľka pre Časť 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_Toc86843118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46</w:t>
        </w:r>
        <w:r w:rsidR="00BE20D5" w:rsidRPr="00BE20D5">
          <w:rPr>
            <w:rFonts w:ascii="Nudista" w:hAnsi="Nudista"/>
            <w:webHidden/>
          </w:rPr>
          <w:fldChar w:fldCharType="end"/>
        </w:r>
      </w:hyperlink>
    </w:p>
    <w:p w14:paraId="0385BF18" w14:textId="5A0E5F91" w:rsidR="00BE20D5" w:rsidRPr="00BE20D5" w:rsidRDefault="0071599A">
      <w:pPr>
        <w:pStyle w:val="Obsah1"/>
        <w:rPr>
          <w:rFonts w:ascii="Nudista" w:eastAsiaTheme="minorEastAsia" w:hAnsi="Nudista" w:cstheme="minorBidi"/>
          <w:b w:val="0"/>
          <w:color w:val="auto"/>
          <w:lang w:val="en-GB" w:eastAsia="en-GB"/>
        </w:rPr>
      </w:pPr>
      <w:hyperlink w:anchor="_Toc86843119" w:history="1">
        <w:r w:rsidR="00BE20D5" w:rsidRPr="00BE20D5">
          <w:rPr>
            <w:rStyle w:val="Hypertextovprepojenie"/>
            <w:rFonts w:ascii="Nudista" w:hAnsi="Nudista"/>
          </w:rPr>
          <w:t>Príloha č.C.3: Cenová tabuľka pre Časť II.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_Toc86843119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47</w:t>
        </w:r>
        <w:r w:rsidR="00BE20D5" w:rsidRPr="00BE20D5">
          <w:rPr>
            <w:rFonts w:ascii="Nudista" w:hAnsi="Nudista"/>
            <w:webHidden/>
          </w:rPr>
          <w:fldChar w:fldCharType="end"/>
        </w:r>
      </w:hyperlink>
    </w:p>
    <w:p w14:paraId="3D00BD6E" w14:textId="29BBDA89" w:rsidR="00BE20D5" w:rsidRPr="00BE20D5" w:rsidRDefault="0071599A">
      <w:pPr>
        <w:pStyle w:val="Obsah1"/>
        <w:rPr>
          <w:rFonts w:ascii="Nudista" w:eastAsiaTheme="minorEastAsia" w:hAnsi="Nudista" w:cstheme="minorBidi"/>
          <w:b w:val="0"/>
          <w:color w:val="auto"/>
          <w:lang w:val="en-GB" w:eastAsia="en-GB"/>
        </w:rPr>
      </w:pPr>
      <w:hyperlink w:anchor="_Toc86843120" w:history="1">
        <w:r w:rsidR="00BE20D5" w:rsidRPr="00BE20D5">
          <w:rPr>
            <w:rStyle w:val="Hypertextovprepojenie"/>
            <w:rFonts w:ascii="Nudista" w:hAnsi="Nudista"/>
          </w:rPr>
          <w:t>Príloha č.E.1: Zmluva o dielo pre Časť 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_Toc86843120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48</w:t>
        </w:r>
        <w:r w:rsidR="00BE20D5" w:rsidRPr="00BE20D5">
          <w:rPr>
            <w:rFonts w:ascii="Nudista" w:hAnsi="Nudista"/>
            <w:webHidden/>
          </w:rPr>
          <w:fldChar w:fldCharType="end"/>
        </w:r>
      </w:hyperlink>
    </w:p>
    <w:p w14:paraId="60700A43" w14:textId="4EAF3D65" w:rsidR="00BE20D5" w:rsidRPr="00BE20D5" w:rsidRDefault="0071599A">
      <w:pPr>
        <w:pStyle w:val="Obsah1"/>
        <w:rPr>
          <w:rFonts w:ascii="Nudista" w:eastAsiaTheme="minorEastAsia" w:hAnsi="Nudista" w:cstheme="minorBidi"/>
          <w:b w:val="0"/>
          <w:color w:val="auto"/>
          <w:lang w:val="en-GB" w:eastAsia="en-GB"/>
        </w:rPr>
      </w:pPr>
      <w:hyperlink w:anchor="_Toc86843121" w:history="1">
        <w:r w:rsidR="00BE20D5" w:rsidRPr="00BE20D5">
          <w:rPr>
            <w:rStyle w:val="Hypertextovprepojenie"/>
            <w:rFonts w:ascii="Nudista" w:hAnsi="Nudista"/>
          </w:rPr>
          <w:t>Príloha č.E.2: Zmluva na dodávku softvérového diela pre Časť II. predmetu zákazky</w:t>
        </w:r>
        <w:r w:rsidR="00BE20D5" w:rsidRPr="00BE20D5">
          <w:rPr>
            <w:rFonts w:ascii="Nudista" w:hAnsi="Nudista"/>
            <w:webHidden/>
          </w:rPr>
          <w:tab/>
        </w:r>
        <w:r w:rsidR="00BE20D5" w:rsidRPr="00BE20D5">
          <w:rPr>
            <w:rFonts w:ascii="Nudista" w:hAnsi="Nudista"/>
            <w:webHidden/>
          </w:rPr>
          <w:fldChar w:fldCharType="begin"/>
        </w:r>
        <w:r w:rsidR="00BE20D5" w:rsidRPr="00BE20D5">
          <w:rPr>
            <w:rFonts w:ascii="Nudista" w:hAnsi="Nudista"/>
            <w:webHidden/>
          </w:rPr>
          <w:instrText xml:space="preserve"> PAGEREF _Toc86843121 \h </w:instrText>
        </w:r>
        <w:r w:rsidR="00BE20D5" w:rsidRPr="00BE20D5">
          <w:rPr>
            <w:rFonts w:ascii="Nudista" w:hAnsi="Nudista"/>
            <w:webHidden/>
          </w:rPr>
        </w:r>
        <w:r w:rsidR="00BE20D5" w:rsidRPr="00BE20D5">
          <w:rPr>
            <w:rFonts w:ascii="Nudista" w:hAnsi="Nudista"/>
            <w:webHidden/>
          </w:rPr>
          <w:fldChar w:fldCharType="separate"/>
        </w:r>
        <w:r w:rsidR="00BE20D5" w:rsidRPr="00BE20D5">
          <w:rPr>
            <w:rFonts w:ascii="Nudista" w:hAnsi="Nudista"/>
            <w:webHidden/>
          </w:rPr>
          <w:t>49</w:t>
        </w:r>
        <w:r w:rsidR="00BE20D5" w:rsidRPr="00BE20D5">
          <w:rPr>
            <w:rFonts w:ascii="Nudista" w:hAnsi="Nudista"/>
            <w:webHidden/>
          </w:rPr>
          <w:fldChar w:fldCharType="end"/>
        </w:r>
      </w:hyperlink>
    </w:p>
    <w:p w14:paraId="59200F42" w14:textId="45469C5C" w:rsidR="00A271D5" w:rsidRDefault="0094391B">
      <w:pPr>
        <w:tabs>
          <w:tab w:val="left" w:pos="1120"/>
          <w:tab w:val="right" w:pos="8923"/>
        </w:tabs>
        <w:spacing w:after="0" w:line="240" w:lineRule="auto"/>
        <w:rPr>
          <w:rFonts w:ascii="Nudista" w:hAnsi="Nudista" w:cs="Calibri"/>
          <w:b/>
          <w:color w:val="000000"/>
          <w:sz w:val="20"/>
          <w:szCs w:val="20"/>
        </w:rPr>
        <w:sectPr w:rsidR="00A271D5" w:rsidSect="004E1F08">
          <w:headerReference w:type="default" r:id="rId8"/>
          <w:footerReference w:type="even" r:id="rId9"/>
          <w:footerReference w:type="default" r:id="rId10"/>
          <w:headerReference w:type="first" r:id="rId11"/>
          <w:footerReference w:type="first" r:id="rId12"/>
          <w:pgSz w:w="11900" w:h="16840"/>
          <w:pgMar w:top="567" w:right="1417" w:bottom="1417" w:left="1560" w:header="142" w:footer="292" w:gutter="0"/>
          <w:cols w:space="708"/>
          <w:titlePg/>
          <w:docGrid w:linePitch="299"/>
        </w:sectPr>
      </w:pPr>
      <w:r w:rsidRPr="00BE20D5">
        <w:rPr>
          <w:rFonts w:ascii="Nudista" w:hAnsi="Nudista"/>
          <w:b/>
          <w:sz w:val="20"/>
          <w:szCs w:val="20"/>
        </w:rPr>
        <w:fldChar w:fldCharType="end"/>
      </w:r>
    </w:p>
    <w:p w14:paraId="64EE5FB2" w14:textId="77777777" w:rsidR="00A271D5" w:rsidRDefault="00A271D5">
      <w:pPr>
        <w:pStyle w:val="SAPHlavn"/>
        <w:widowControl/>
        <w:spacing w:after="0" w:line="240" w:lineRule="auto"/>
        <w:ind w:left="0" w:firstLine="0"/>
        <w:rPr>
          <w:rFonts w:ascii="Nudista" w:hAnsi="Nudista"/>
          <w:sz w:val="20"/>
          <w:szCs w:val="20"/>
        </w:rPr>
        <w:sectPr w:rsidR="00A271D5" w:rsidSect="00E23075">
          <w:footerReference w:type="default" r:id="rId13"/>
          <w:type w:val="continuous"/>
          <w:pgSz w:w="11900" w:h="16840"/>
          <w:pgMar w:top="1417" w:right="1417" w:bottom="1417" w:left="1560" w:header="708" w:footer="522" w:gutter="0"/>
          <w:cols w:space="708"/>
        </w:sectPr>
      </w:pPr>
      <w:bookmarkStart w:id="6" w:name="_1tuee74" w:colFirst="0" w:colLast="0"/>
      <w:bookmarkStart w:id="7" w:name="_Toc524701761"/>
      <w:bookmarkEnd w:id="6"/>
    </w:p>
    <w:p w14:paraId="3DF63E74" w14:textId="6205F9CD" w:rsidR="0094391B" w:rsidRPr="00AE3F3D" w:rsidRDefault="0094391B" w:rsidP="00E83DC7">
      <w:pPr>
        <w:pStyle w:val="SAPHlavn"/>
        <w:widowControl/>
        <w:spacing w:after="0" w:line="240" w:lineRule="auto"/>
        <w:ind w:left="0" w:firstLine="0"/>
        <w:rPr>
          <w:rFonts w:ascii="Nudista" w:hAnsi="Nudista"/>
        </w:rPr>
      </w:pPr>
      <w:bookmarkStart w:id="8" w:name="_Toc86843066"/>
      <w:r w:rsidRPr="00AE3F3D">
        <w:rPr>
          <w:rFonts w:ascii="Nudista" w:hAnsi="Nudista"/>
        </w:rPr>
        <w:lastRenderedPageBreak/>
        <w:t>ČASŤ A. Pokyny pre uchádzačov</w:t>
      </w:r>
      <w:bookmarkEnd w:id="7"/>
      <w:bookmarkEnd w:id="8"/>
    </w:p>
    <w:p w14:paraId="2AC6BC10" w14:textId="77777777" w:rsidR="0094391B" w:rsidRPr="00A532AB" w:rsidRDefault="0094391B" w:rsidP="00E83DC7">
      <w:pPr>
        <w:pStyle w:val="SAP0"/>
        <w:widowControl/>
        <w:spacing w:before="0" w:after="0" w:line="240" w:lineRule="auto"/>
        <w:rPr>
          <w:rFonts w:ascii="Nudista" w:hAnsi="Nudista"/>
        </w:rPr>
      </w:pPr>
      <w:bookmarkStart w:id="9" w:name="_Toc524701762"/>
    </w:p>
    <w:p w14:paraId="25297613" w14:textId="77777777" w:rsidR="0094391B" w:rsidRPr="00A532AB" w:rsidRDefault="0094391B" w:rsidP="00E83DC7">
      <w:pPr>
        <w:pStyle w:val="SAP0"/>
        <w:widowControl/>
        <w:spacing w:before="0" w:after="0" w:line="240" w:lineRule="auto"/>
        <w:rPr>
          <w:rFonts w:ascii="Nudista" w:hAnsi="Nudista"/>
        </w:rPr>
      </w:pPr>
      <w:bookmarkStart w:id="10" w:name="_Toc86843067"/>
      <w:r w:rsidRPr="00A532AB">
        <w:rPr>
          <w:rFonts w:ascii="Nudista" w:hAnsi="Nudista"/>
        </w:rPr>
        <w:t>ODDIEL I. Všeobecné informácie</w:t>
      </w:r>
      <w:bookmarkEnd w:id="9"/>
      <w:bookmarkEnd w:id="10"/>
    </w:p>
    <w:p w14:paraId="42A37C96"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1" w:name="_Toc524701763"/>
    </w:p>
    <w:p w14:paraId="3DE23377" w14:textId="3B15F4EC" w:rsidR="0094391B" w:rsidRPr="00A532AB" w:rsidRDefault="0094391B" w:rsidP="00D10CA0">
      <w:pPr>
        <w:pStyle w:val="SAP1"/>
        <w:widowControl/>
        <w:spacing w:before="0" w:after="0" w:line="240" w:lineRule="auto"/>
        <w:rPr>
          <w:rFonts w:ascii="Nudista" w:hAnsi="Nudista"/>
          <w:lang w:val="sk-SK"/>
        </w:rPr>
      </w:pPr>
      <w:bookmarkStart w:id="12" w:name="_Toc86843068"/>
      <w:r w:rsidRPr="00A532AB">
        <w:rPr>
          <w:rFonts w:ascii="Nudista" w:hAnsi="Nudista"/>
          <w:lang w:val="sk-SK"/>
        </w:rPr>
        <w:t>Identifikácia verejného obstarávateľa</w:t>
      </w:r>
      <w:bookmarkEnd w:id="11"/>
      <w:bookmarkEnd w:id="12"/>
      <w:r w:rsidRPr="00A532AB">
        <w:rPr>
          <w:rFonts w:ascii="Nudista" w:hAnsi="Nudista"/>
          <w:lang w:val="sk-SK"/>
        </w:rPr>
        <w:t xml:space="preserve"> </w:t>
      </w:r>
      <w:bookmarkStart w:id="13" w:name="_cqmetx"/>
    </w:p>
    <w:p w14:paraId="5461E2B1" w14:textId="77777777" w:rsidR="00C70009" w:rsidRPr="00A532AB" w:rsidRDefault="00C70009" w:rsidP="00EB76F2">
      <w:pPr>
        <w:pStyle w:val="SAP1"/>
        <w:widowControl/>
        <w:numPr>
          <w:ilvl w:val="0"/>
          <w:numId w:val="0"/>
        </w:numPr>
        <w:spacing w:before="0" w:after="0" w:line="240" w:lineRule="auto"/>
        <w:rPr>
          <w:rFonts w:ascii="Nudista" w:hAnsi="Nudista"/>
        </w:rPr>
      </w:pPr>
    </w:p>
    <w:p w14:paraId="29DD38C5" w14:textId="1A880131" w:rsidR="0094391B" w:rsidRPr="00A532AB" w:rsidRDefault="0094391B" w:rsidP="00AD022F">
      <w:pPr>
        <w:pStyle w:val="Nadpis3"/>
        <w:keepNext w:val="0"/>
        <w:keepLines w:val="0"/>
        <w:numPr>
          <w:ilvl w:val="0"/>
          <w:numId w:val="0"/>
        </w:numPr>
        <w:spacing w:after="0" w:line="240" w:lineRule="auto"/>
        <w:ind w:right="-149"/>
        <w:rPr>
          <w:rFonts w:ascii="Nudista" w:hAnsi="Nudista"/>
          <w:b/>
          <w:bCs/>
          <w:szCs w:val="20"/>
        </w:rPr>
      </w:pPr>
      <w:bookmarkStart w:id="14" w:name="_Hlk6906028"/>
      <w:r w:rsidRPr="00A532AB">
        <w:rPr>
          <w:rFonts w:ascii="Nudista" w:hAnsi="Nudista"/>
          <w:szCs w:val="20"/>
        </w:rPr>
        <w:t>Názov:</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bookmarkStart w:id="15" w:name="_Hlk44591090"/>
      <w:r w:rsidR="00C70009" w:rsidRPr="00A532AB">
        <w:rPr>
          <w:rFonts w:ascii="Nudista" w:hAnsi="Nudista"/>
          <w:b/>
          <w:bCs/>
          <w:szCs w:val="20"/>
        </w:rPr>
        <w:t xml:space="preserve">Mesto </w:t>
      </w:r>
      <w:r w:rsidR="003E3DAD" w:rsidRPr="00A532AB">
        <w:rPr>
          <w:rFonts w:ascii="Nudista" w:hAnsi="Nudista"/>
          <w:b/>
          <w:bCs/>
          <w:szCs w:val="20"/>
        </w:rPr>
        <w:t>Nesvady</w:t>
      </w:r>
    </w:p>
    <w:p w14:paraId="26D79D8F" w14:textId="6BF0EAA3" w:rsidR="0094391B" w:rsidRPr="00A532AB" w:rsidRDefault="0094391B" w:rsidP="00E83DC7">
      <w:pPr>
        <w:pStyle w:val="Nadpis3"/>
        <w:keepNext w:val="0"/>
        <w:keepLines w:val="0"/>
        <w:numPr>
          <w:ilvl w:val="0"/>
          <w:numId w:val="0"/>
        </w:numPr>
        <w:spacing w:after="0" w:line="240" w:lineRule="auto"/>
        <w:rPr>
          <w:rFonts w:ascii="Nudista" w:hAnsi="Nudista"/>
          <w:szCs w:val="20"/>
        </w:rPr>
      </w:pPr>
      <w:r w:rsidRPr="00A532AB">
        <w:rPr>
          <w:rFonts w:ascii="Nudista" w:hAnsi="Nudista"/>
          <w:szCs w:val="20"/>
        </w:rPr>
        <w:t>Sídlo:</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003E3DAD" w:rsidRPr="00A532AB">
        <w:rPr>
          <w:rFonts w:ascii="Nudista" w:hAnsi="Nudista"/>
          <w:szCs w:val="20"/>
        </w:rPr>
        <w:t>Obchodná 233/23, 946 51 Nesvady</w:t>
      </w:r>
      <w:r w:rsidR="003E3DAD" w:rsidRPr="00A532AB" w:rsidDel="003E3DAD">
        <w:rPr>
          <w:rFonts w:ascii="Nudista" w:hAnsi="Nudista"/>
          <w:szCs w:val="20"/>
        </w:rPr>
        <w:t xml:space="preserve"> </w:t>
      </w:r>
    </w:p>
    <w:bookmarkEnd w:id="15"/>
    <w:p w14:paraId="38C42F12" w14:textId="146666BA" w:rsidR="0094391B" w:rsidRPr="00A532AB" w:rsidRDefault="0094391B" w:rsidP="00E83DC7">
      <w:pPr>
        <w:pStyle w:val="Nadpis3"/>
        <w:keepNext w:val="0"/>
        <w:keepLines w:val="0"/>
        <w:numPr>
          <w:ilvl w:val="0"/>
          <w:numId w:val="0"/>
        </w:numPr>
        <w:spacing w:after="0" w:line="240" w:lineRule="auto"/>
        <w:rPr>
          <w:rFonts w:ascii="Nudista" w:hAnsi="Nudista"/>
          <w:szCs w:val="20"/>
        </w:rPr>
      </w:pPr>
      <w:r w:rsidRPr="00A532AB">
        <w:rPr>
          <w:rFonts w:ascii="Nudista" w:hAnsi="Nudista"/>
          <w:szCs w:val="20"/>
        </w:rPr>
        <w:t>Štatutárny orgán/štatutár:</w:t>
      </w:r>
      <w:r w:rsidRPr="00A532AB">
        <w:rPr>
          <w:rFonts w:ascii="Nudista" w:hAnsi="Nudista"/>
          <w:szCs w:val="20"/>
        </w:rPr>
        <w:tab/>
      </w:r>
      <w:r w:rsidRPr="00A532AB">
        <w:rPr>
          <w:rFonts w:ascii="Nudista" w:hAnsi="Nudista"/>
          <w:szCs w:val="20"/>
        </w:rPr>
        <w:tab/>
      </w:r>
      <w:r w:rsidRPr="00A532AB">
        <w:rPr>
          <w:rFonts w:ascii="Nudista" w:hAnsi="Nudista"/>
          <w:szCs w:val="20"/>
        </w:rPr>
        <w:tab/>
      </w:r>
      <w:bookmarkStart w:id="16" w:name="_Hlk44591268"/>
      <w:r w:rsidR="003E3DAD" w:rsidRPr="00A532AB">
        <w:rPr>
          <w:rFonts w:ascii="Nudista" w:hAnsi="Nudista"/>
          <w:szCs w:val="20"/>
        </w:rPr>
        <w:t>Zoltán Molnár</w:t>
      </w:r>
      <w:r w:rsidR="00C70009" w:rsidRPr="00A532AB">
        <w:rPr>
          <w:rFonts w:ascii="Nudista" w:hAnsi="Nudista"/>
          <w:szCs w:val="20"/>
        </w:rPr>
        <w:t>, primátor</w:t>
      </w:r>
      <w:r w:rsidR="00CE4117" w:rsidRPr="00A532AB">
        <w:rPr>
          <w:rFonts w:ascii="Nudista" w:hAnsi="Nudista"/>
          <w:szCs w:val="20"/>
        </w:rPr>
        <w:t xml:space="preserve"> </w:t>
      </w:r>
    </w:p>
    <w:p w14:paraId="70BEF1AB" w14:textId="377FBC9F" w:rsidR="00931A14" w:rsidRPr="00A532AB" w:rsidRDefault="0094391B" w:rsidP="00E83DC7">
      <w:pPr>
        <w:pStyle w:val="Nadpis3"/>
        <w:keepNext w:val="0"/>
        <w:keepLines w:val="0"/>
        <w:numPr>
          <w:ilvl w:val="0"/>
          <w:numId w:val="0"/>
        </w:numPr>
        <w:spacing w:after="0" w:line="240" w:lineRule="auto"/>
        <w:rPr>
          <w:rFonts w:ascii="Nudista" w:hAnsi="Nudista"/>
          <w:szCs w:val="20"/>
        </w:rPr>
      </w:pPr>
      <w:bookmarkStart w:id="17" w:name="_Hlk44591106"/>
      <w:bookmarkEnd w:id="16"/>
      <w:r w:rsidRPr="00A532AB">
        <w:rPr>
          <w:rFonts w:ascii="Nudista" w:hAnsi="Nudista"/>
          <w:szCs w:val="20"/>
        </w:rPr>
        <w:t>IČO:</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bookmarkEnd w:id="17"/>
      <w:r w:rsidR="001B23D6" w:rsidRPr="001B23D6">
        <w:rPr>
          <w:rFonts w:ascii="Nudista" w:hAnsi="Nudista"/>
          <w:szCs w:val="20"/>
        </w:rPr>
        <w:t>00306606</w:t>
      </w:r>
    </w:p>
    <w:p w14:paraId="007CC1FC" w14:textId="3A73EB71" w:rsidR="00931A14" w:rsidRPr="00A532AB" w:rsidRDefault="0094391B" w:rsidP="00E83DC7">
      <w:pPr>
        <w:pStyle w:val="Nadpis3"/>
        <w:keepNext w:val="0"/>
        <w:keepLines w:val="0"/>
        <w:numPr>
          <w:ilvl w:val="0"/>
          <w:numId w:val="0"/>
        </w:numPr>
        <w:spacing w:after="0" w:line="240" w:lineRule="auto"/>
        <w:rPr>
          <w:rFonts w:ascii="Nudista" w:hAnsi="Nudista"/>
          <w:szCs w:val="20"/>
        </w:rPr>
      </w:pPr>
      <w:r w:rsidRPr="00A532AB">
        <w:rPr>
          <w:rFonts w:ascii="Nudista" w:hAnsi="Nudista"/>
          <w:szCs w:val="20"/>
        </w:rPr>
        <w:t>DIČ:</w:t>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r w:rsidRPr="00A532AB">
        <w:rPr>
          <w:rFonts w:ascii="Nudista" w:hAnsi="Nudista"/>
          <w:szCs w:val="20"/>
        </w:rPr>
        <w:tab/>
      </w:r>
      <w:bookmarkStart w:id="18" w:name="_Hlk86408352"/>
      <w:r w:rsidR="003E3DAD" w:rsidRPr="00A532AB">
        <w:rPr>
          <w:rFonts w:ascii="Nudista" w:hAnsi="Nudista"/>
          <w:szCs w:val="20"/>
        </w:rPr>
        <w:t>2021029340</w:t>
      </w:r>
      <w:bookmarkEnd w:id="18"/>
    </w:p>
    <w:p w14:paraId="5E726E2C" w14:textId="44AEE2A8" w:rsidR="00C70009" w:rsidRPr="005F01CD" w:rsidRDefault="00C70009" w:rsidP="00C70009">
      <w:pPr>
        <w:rPr>
          <w:rFonts w:ascii="Nudista" w:hAnsi="Nudista"/>
          <w:sz w:val="20"/>
          <w:szCs w:val="20"/>
        </w:rPr>
      </w:pPr>
      <w:r w:rsidRPr="005F01CD">
        <w:rPr>
          <w:rFonts w:ascii="Nudista" w:hAnsi="Nudista"/>
          <w:sz w:val="20"/>
          <w:szCs w:val="20"/>
        </w:rPr>
        <w:t>Webové sídlo:</w:t>
      </w:r>
      <w:r w:rsidRPr="005F01CD">
        <w:rPr>
          <w:rFonts w:ascii="Nudista" w:hAnsi="Nudista"/>
          <w:sz w:val="20"/>
          <w:szCs w:val="20"/>
        </w:rPr>
        <w:tab/>
      </w:r>
      <w:r w:rsidRPr="005F01CD">
        <w:rPr>
          <w:rFonts w:ascii="Nudista" w:hAnsi="Nudista"/>
          <w:sz w:val="20"/>
          <w:szCs w:val="20"/>
        </w:rPr>
        <w:tab/>
      </w:r>
      <w:r w:rsidRPr="005F01CD">
        <w:rPr>
          <w:rFonts w:ascii="Nudista" w:hAnsi="Nudista"/>
          <w:sz w:val="20"/>
          <w:szCs w:val="20"/>
        </w:rPr>
        <w:tab/>
      </w:r>
      <w:r w:rsidRPr="005F01CD">
        <w:rPr>
          <w:rFonts w:ascii="Nudista" w:hAnsi="Nudista"/>
          <w:sz w:val="20"/>
          <w:szCs w:val="20"/>
        </w:rPr>
        <w:tab/>
      </w:r>
      <w:r w:rsidRPr="005F01CD">
        <w:rPr>
          <w:rFonts w:ascii="Nudista" w:hAnsi="Nudista"/>
          <w:sz w:val="20"/>
          <w:szCs w:val="20"/>
        </w:rPr>
        <w:tab/>
      </w:r>
      <w:r w:rsidR="003E3DAD" w:rsidRPr="005F01CD">
        <w:rPr>
          <w:rFonts w:ascii="Nudista" w:hAnsi="Nudista"/>
          <w:sz w:val="20"/>
          <w:szCs w:val="20"/>
        </w:rPr>
        <w:t>https://www.nesvady.sk/</w:t>
      </w:r>
    </w:p>
    <w:bookmarkEnd w:id="14"/>
    <w:p w14:paraId="4F1B4677" w14:textId="7C202626"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(ďalej len „</w:t>
      </w:r>
      <w:r w:rsidRPr="00A532AB">
        <w:rPr>
          <w:rStyle w:val="spelle"/>
          <w:rFonts w:ascii="Nudista" w:hAnsi="Nudista" w:cs="Arial"/>
          <w:b/>
          <w:bCs/>
        </w:rPr>
        <w:t>verejný obstarávateľ</w:t>
      </w:r>
      <w:r w:rsidRPr="00A532AB">
        <w:rPr>
          <w:rFonts w:ascii="Nudista" w:hAnsi="Nudista" w:cs="Arial"/>
        </w:rPr>
        <w:t>“)</w:t>
      </w:r>
    </w:p>
    <w:p w14:paraId="2315A74A" w14:textId="77777777" w:rsidR="00CE4117" w:rsidRPr="00A532AB" w:rsidRDefault="00CE4117" w:rsidP="00E83DC7">
      <w:pPr>
        <w:pStyle w:val="Nadpis3"/>
        <w:keepNext w:val="0"/>
        <w:keepLines w:val="0"/>
        <w:numPr>
          <w:ilvl w:val="0"/>
          <w:numId w:val="0"/>
        </w:numPr>
        <w:spacing w:after="0" w:line="240" w:lineRule="auto"/>
        <w:jc w:val="both"/>
        <w:rPr>
          <w:rFonts w:ascii="Nudista" w:hAnsi="Nudista" w:cs="Arial"/>
        </w:rPr>
      </w:pPr>
    </w:p>
    <w:p w14:paraId="7E9A1270" w14:textId="46C7EF31" w:rsidR="0094391B" w:rsidRPr="00A532AB" w:rsidRDefault="001478CC" w:rsidP="00E83DC7">
      <w:pPr>
        <w:pStyle w:val="Nadpis3"/>
        <w:keepNext w:val="0"/>
        <w:keepLines w:val="0"/>
        <w:numPr>
          <w:ilvl w:val="0"/>
          <w:numId w:val="0"/>
        </w:numPr>
        <w:spacing w:after="0" w:line="240" w:lineRule="auto"/>
        <w:jc w:val="both"/>
        <w:rPr>
          <w:rFonts w:ascii="Nudista" w:hAnsi="Nudista" w:cs="Arial"/>
        </w:rPr>
      </w:pPr>
      <w:r w:rsidRPr="00A532AB">
        <w:rPr>
          <w:rFonts w:ascii="Nudista" w:hAnsi="Nudista" w:cs="Arial"/>
        </w:rPr>
        <w:t xml:space="preserve">Niektoré úkony súvisiace s realizáciou tohto verejného obstarávania realizuje </w:t>
      </w:r>
      <w:r w:rsidR="004A277E" w:rsidRPr="00A532AB">
        <w:rPr>
          <w:rFonts w:ascii="Nudista" w:hAnsi="Nudista" w:cs="Arial"/>
        </w:rPr>
        <w:t xml:space="preserve">verejný </w:t>
      </w:r>
      <w:r w:rsidRPr="00A532AB">
        <w:rPr>
          <w:rFonts w:ascii="Nudista" w:hAnsi="Nudista" w:cs="Arial"/>
        </w:rPr>
        <w:t>obstarávateľ prostredníctvom</w:t>
      </w:r>
      <w:r w:rsidR="0094391B" w:rsidRPr="00A532AB">
        <w:rPr>
          <w:rFonts w:ascii="Nudista" w:hAnsi="Nudista" w:cs="Arial"/>
        </w:rPr>
        <w:t>:</w:t>
      </w:r>
    </w:p>
    <w:p w14:paraId="77C2495F" w14:textId="77777777" w:rsidR="0094391B" w:rsidRPr="00A532AB" w:rsidRDefault="0094391B" w:rsidP="00E83DC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 xml:space="preserve">Obchodné meno: </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Tatra Tender s.r.o.</w:t>
      </w:r>
    </w:p>
    <w:p w14:paraId="6BC76DD9"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Sídlo:</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Krčméryho 16, 811 04 Bratislava, SR</w:t>
      </w:r>
    </w:p>
    <w:p w14:paraId="5CCE103F"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Štatutárny zástupca:</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 xml:space="preserve">Mgr. Vladimír Oros, konateľ </w:t>
      </w:r>
    </w:p>
    <w:p w14:paraId="685228CF"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IČO:</w:t>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r>
      <w:r w:rsidRPr="00A532AB">
        <w:rPr>
          <w:rFonts w:ascii="Nudista" w:hAnsi="Nudista" w:cs="Arial"/>
        </w:rPr>
        <w:tab/>
        <w:t>44</w:t>
      </w:r>
      <w:r w:rsidRPr="00A532AB">
        <w:rPr>
          <w:rFonts w:ascii="Nudista" w:hAnsi="Nudista" w:cs="Calibri"/>
        </w:rPr>
        <w:t> </w:t>
      </w:r>
      <w:r w:rsidRPr="00A532AB">
        <w:rPr>
          <w:rFonts w:ascii="Nudista" w:hAnsi="Nudista" w:cs="Arial"/>
        </w:rPr>
        <w:t>119</w:t>
      </w:r>
      <w:r w:rsidRPr="00A532AB">
        <w:rPr>
          <w:rFonts w:ascii="Nudista" w:hAnsi="Nudista" w:cs="Calibri"/>
        </w:rPr>
        <w:t> </w:t>
      </w:r>
      <w:r w:rsidRPr="00A532AB">
        <w:rPr>
          <w:rFonts w:ascii="Nudista" w:hAnsi="Nudista" w:cs="Arial"/>
        </w:rPr>
        <w:t>313</w:t>
      </w:r>
    </w:p>
    <w:p w14:paraId="32F48AEE" w14:textId="77777777" w:rsidR="0094391B" w:rsidRPr="00A532AB" w:rsidRDefault="0094391B" w:rsidP="00E83DC7">
      <w:pPr>
        <w:pStyle w:val="Nadpis3"/>
        <w:keepNext w:val="0"/>
        <w:keepLines w:val="0"/>
        <w:numPr>
          <w:ilvl w:val="0"/>
          <w:numId w:val="0"/>
        </w:numPr>
        <w:spacing w:after="0" w:line="240" w:lineRule="auto"/>
        <w:ind w:left="4245" w:hanging="4245"/>
        <w:rPr>
          <w:rFonts w:ascii="Nudista" w:hAnsi="Nudista" w:cs="Arial"/>
        </w:rPr>
      </w:pPr>
      <w:r w:rsidRPr="00A532AB">
        <w:rPr>
          <w:rFonts w:ascii="Nudista" w:hAnsi="Nudista" w:cs="Arial"/>
        </w:rPr>
        <w:t>zapísaný:</w:t>
      </w:r>
      <w:r w:rsidRPr="00A532AB">
        <w:rPr>
          <w:rFonts w:ascii="Nudista" w:hAnsi="Nudista" w:cs="Arial"/>
        </w:rPr>
        <w:tab/>
      </w:r>
      <w:r w:rsidRPr="00A532AB">
        <w:rPr>
          <w:rFonts w:ascii="Nudista" w:hAnsi="Nudista" w:cs="Arial"/>
        </w:rPr>
        <w:tab/>
        <w:t>v</w:t>
      </w:r>
      <w:r w:rsidRPr="00A532AB">
        <w:rPr>
          <w:rFonts w:ascii="Nudista" w:hAnsi="Nudista" w:cs="Calibri"/>
        </w:rPr>
        <w:t> </w:t>
      </w:r>
      <w:r w:rsidRPr="00A532AB">
        <w:rPr>
          <w:rFonts w:ascii="Nudista" w:hAnsi="Nudista" w:cs="Arial"/>
        </w:rPr>
        <w:t>Obchodnom registri Okresn</w:t>
      </w:r>
      <w:r w:rsidRPr="00A532AB">
        <w:rPr>
          <w:rFonts w:ascii="Nudista" w:hAnsi="Nudista" w:cs="Proba Pro"/>
        </w:rPr>
        <w:t>é</w:t>
      </w:r>
      <w:r w:rsidRPr="00A532AB">
        <w:rPr>
          <w:rFonts w:ascii="Nudista" w:hAnsi="Nudista" w:cs="Arial"/>
        </w:rPr>
        <w:t>ho s</w:t>
      </w:r>
      <w:r w:rsidRPr="00A532AB">
        <w:rPr>
          <w:rFonts w:ascii="Nudista" w:hAnsi="Nudista" w:cs="Proba Pro"/>
        </w:rPr>
        <w:t>ú</w:t>
      </w:r>
      <w:r w:rsidRPr="00A532AB">
        <w:rPr>
          <w:rFonts w:ascii="Nudista" w:hAnsi="Nudista" w:cs="Arial"/>
        </w:rPr>
        <w:t>du Bratislava I, oddiel: Sro, vlo</w:t>
      </w:r>
      <w:r w:rsidRPr="00A532AB">
        <w:rPr>
          <w:rFonts w:ascii="Nudista" w:hAnsi="Nudista" w:cs="Proba Pro"/>
        </w:rPr>
        <w:t>ž</w:t>
      </w:r>
      <w:r w:rsidRPr="00A532AB">
        <w:rPr>
          <w:rFonts w:ascii="Nudista" w:hAnsi="Nudista" w:cs="Arial"/>
        </w:rPr>
        <w:t xml:space="preserve">ka </w:t>
      </w:r>
      <w:r w:rsidRPr="00A532AB">
        <w:rPr>
          <w:rFonts w:ascii="Nudista" w:hAnsi="Nudista" w:cs="Proba Pro CE"/>
        </w:rPr>
        <w:t>čí</w:t>
      </w:r>
      <w:r w:rsidRPr="00A532AB">
        <w:rPr>
          <w:rFonts w:ascii="Nudista" w:hAnsi="Nudista" w:cs="Arial"/>
        </w:rPr>
        <w:t>slo: 51980/B</w:t>
      </w:r>
    </w:p>
    <w:p w14:paraId="6A829E5B" w14:textId="77777777" w:rsidR="0094391B" w:rsidRPr="00A532AB" w:rsidRDefault="0094391B" w:rsidP="00E83DC7">
      <w:pPr>
        <w:pStyle w:val="Nadpis3"/>
        <w:keepNext w:val="0"/>
        <w:keepLines w:val="0"/>
        <w:numPr>
          <w:ilvl w:val="0"/>
          <w:numId w:val="0"/>
        </w:numPr>
        <w:spacing w:after="0" w:line="240" w:lineRule="auto"/>
        <w:rPr>
          <w:rFonts w:ascii="Nudista" w:hAnsi="Nudista" w:cs="Arial"/>
        </w:rPr>
      </w:pPr>
      <w:r w:rsidRPr="00A532AB">
        <w:rPr>
          <w:rFonts w:ascii="Nudista" w:hAnsi="Nudista" w:cs="Arial"/>
        </w:rPr>
        <w:t xml:space="preserve">Osoba zodpovedná </w:t>
      </w:r>
    </w:p>
    <w:p w14:paraId="567B1FEB" w14:textId="043A1F4D" w:rsidR="0094391B" w:rsidRPr="00A532AB" w:rsidRDefault="0094391B" w:rsidP="00E83DC7">
      <w:pPr>
        <w:pStyle w:val="Nadpis3"/>
        <w:keepNext w:val="0"/>
        <w:keepLines w:val="0"/>
        <w:numPr>
          <w:ilvl w:val="0"/>
          <w:numId w:val="0"/>
        </w:numPr>
        <w:spacing w:after="0" w:line="240" w:lineRule="auto"/>
        <w:ind w:left="4245" w:hanging="4245"/>
        <w:rPr>
          <w:rFonts w:ascii="Nudista" w:hAnsi="Nudista" w:cs="Arial"/>
        </w:rPr>
      </w:pPr>
      <w:r w:rsidRPr="00A532AB">
        <w:rPr>
          <w:rFonts w:ascii="Nudista" w:hAnsi="Nudista" w:cs="Arial"/>
        </w:rPr>
        <w:t xml:space="preserve">za vypracovanie súťažných podkladov:          </w:t>
      </w:r>
      <w:r w:rsidRPr="00A532AB">
        <w:rPr>
          <w:rFonts w:ascii="Nudista" w:hAnsi="Nudista" w:cs="Arial"/>
        </w:rPr>
        <w:tab/>
      </w:r>
      <w:r w:rsidR="003E3DAD" w:rsidRPr="00A532AB">
        <w:rPr>
          <w:rFonts w:ascii="Nudista" w:hAnsi="Nudista" w:cs="Arial"/>
        </w:rPr>
        <w:t>Mgr. Lucia Štrbová</w:t>
      </w:r>
      <w:r w:rsidRPr="00A532AB">
        <w:rPr>
          <w:rFonts w:ascii="Nudista" w:hAnsi="Nudista" w:cs="Arial"/>
        </w:rPr>
        <w:t xml:space="preserve"> (ďalej len „</w:t>
      </w:r>
      <w:r w:rsidRPr="00A532AB">
        <w:rPr>
          <w:rFonts w:ascii="Nudista" w:hAnsi="Nudista" w:cs="Arial"/>
          <w:b/>
        </w:rPr>
        <w:t>Zodpovedná osoba</w:t>
      </w:r>
      <w:r w:rsidRPr="00A532AB">
        <w:rPr>
          <w:rFonts w:ascii="Nudista" w:hAnsi="Nudista" w:cs="Arial"/>
        </w:rPr>
        <w:t>“)</w:t>
      </w:r>
    </w:p>
    <w:p w14:paraId="4C846D9C" w14:textId="77777777" w:rsidR="0094391B" w:rsidRPr="00A532AB" w:rsidRDefault="0094391B" w:rsidP="00E83DC7">
      <w:pPr>
        <w:spacing w:after="0" w:line="240" w:lineRule="auto"/>
        <w:rPr>
          <w:rFonts w:ascii="Nudista" w:hAnsi="Nudista" w:cs="Arial"/>
        </w:rPr>
      </w:pPr>
    </w:p>
    <w:p w14:paraId="0F6DE173" w14:textId="77777777" w:rsidR="0094391B" w:rsidRPr="00A532AB" w:rsidRDefault="0094391B" w:rsidP="00E83DC7">
      <w:pPr>
        <w:pStyle w:val="SAP1"/>
        <w:widowControl/>
        <w:spacing w:before="0" w:after="0" w:line="240" w:lineRule="auto"/>
        <w:rPr>
          <w:rFonts w:ascii="Nudista" w:hAnsi="Nudista"/>
          <w:lang w:val="sk-SK"/>
        </w:rPr>
      </w:pPr>
      <w:bookmarkStart w:id="19" w:name="_Toc524701764"/>
      <w:bookmarkStart w:id="20" w:name="_Toc86843069"/>
      <w:bookmarkStart w:id="21" w:name="_rvwp1q"/>
      <w:r w:rsidRPr="00A532AB">
        <w:rPr>
          <w:rFonts w:ascii="Nudista" w:hAnsi="Nudista"/>
          <w:lang w:val="sk-SK"/>
        </w:rPr>
        <w:t>Predmet zákazky</w:t>
      </w:r>
      <w:bookmarkEnd w:id="19"/>
      <w:bookmarkEnd w:id="20"/>
    </w:p>
    <w:p w14:paraId="056EC236"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34CAB16B" w14:textId="77777777" w:rsidR="00DB28F9" w:rsidRPr="00DB28F9" w:rsidRDefault="00DB28F9" w:rsidP="00DB28F9">
      <w:pPr>
        <w:pStyle w:val="Odsekzoznamu"/>
        <w:numPr>
          <w:ilvl w:val="0"/>
          <w:numId w:val="168"/>
        </w:numPr>
        <w:spacing w:after="120" w:line="240" w:lineRule="auto"/>
        <w:jc w:val="both"/>
        <w:rPr>
          <w:rFonts w:ascii="Nudista" w:hAnsi="Nudista"/>
          <w:vanish/>
          <w:szCs w:val="24"/>
        </w:rPr>
      </w:pPr>
    </w:p>
    <w:p w14:paraId="64495331" w14:textId="77777777" w:rsidR="00DB28F9" w:rsidRPr="00DB28F9" w:rsidRDefault="00DB28F9" w:rsidP="00DB28F9">
      <w:pPr>
        <w:pStyle w:val="Odsekzoznamu"/>
        <w:numPr>
          <w:ilvl w:val="0"/>
          <w:numId w:val="168"/>
        </w:numPr>
        <w:spacing w:after="120" w:line="240" w:lineRule="auto"/>
        <w:jc w:val="both"/>
        <w:rPr>
          <w:rFonts w:ascii="Nudista" w:hAnsi="Nudista"/>
          <w:vanish/>
          <w:szCs w:val="24"/>
        </w:rPr>
      </w:pPr>
    </w:p>
    <w:p w14:paraId="7CA5C1E2" w14:textId="5F052AD7" w:rsidR="0063136D" w:rsidRPr="00A532AB" w:rsidRDefault="0094391B" w:rsidP="00DB28F9">
      <w:pPr>
        <w:numPr>
          <w:ilvl w:val="1"/>
          <w:numId w:val="168"/>
        </w:numPr>
        <w:tabs>
          <w:tab w:val="clear" w:pos="360"/>
          <w:tab w:val="num" w:pos="567"/>
        </w:tabs>
        <w:spacing w:after="120" w:line="240" w:lineRule="auto"/>
        <w:ind w:left="567" w:hanging="567"/>
        <w:contextualSpacing/>
        <w:jc w:val="both"/>
        <w:rPr>
          <w:rFonts w:ascii="Nudista" w:eastAsia="Times New Roman" w:hAnsi="Nudista"/>
          <w:sz w:val="20"/>
          <w:szCs w:val="24"/>
        </w:rPr>
      </w:pPr>
      <w:r w:rsidRPr="00A532AB">
        <w:rPr>
          <w:rFonts w:ascii="Nudista" w:eastAsia="Times New Roman" w:hAnsi="Nudista"/>
          <w:sz w:val="20"/>
          <w:szCs w:val="24"/>
        </w:rPr>
        <w:t xml:space="preserve">Predmetom zákazky </w:t>
      </w:r>
      <w:r w:rsidR="00931A14" w:rsidRPr="00A532AB">
        <w:rPr>
          <w:rFonts w:ascii="Nudista" w:eastAsia="Times New Roman" w:hAnsi="Nudista"/>
          <w:sz w:val="20"/>
          <w:szCs w:val="24"/>
        </w:rPr>
        <w:t>je</w:t>
      </w:r>
      <w:bookmarkStart w:id="22" w:name="_Hlk55485039"/>
      <w:r w:rsidR="00B63990" w:rsidRPr="00A532AB">
        <w:rPr>
          <w:rFonts w:ascii="Nudista" w:eastAsia="Times New Roman" w:hAnsi="Nudista"/>
          <w:sz w:val="20"/>
          <w:szCs w:val="24"/>
        </w:rPr>
        <w:t xml:space="preserve"> </w:t>
      </w:r>
      <w:r w:rsidR="00E757D6" w:rsidRPr="00A532AB">
        <w:rPr>
          <w:rFonts w:ascii="Nudista" w:eastAsia="Times New Roman" w:hAnsi="Nudista"/>
          <w:sz w:val="20"/>
          <w:szCs w:val="24"/>
        </w:rPr>
        <w:t xml:space="preserve">dodanie </w:t>
      </w:r>
      <w:bookmarkEnd w:id="22"/>
      <w:r w:rsidR="00A509EE" w:rsidRPr="00A532AB">
        <w:rPr>
          <w:rFonts w:ascii="Nudista" w:eastAsia="Times New Roman" w:hAnsi="Nudista"/>
          <w:sz w:val="20"/>
          <w:szCs w:val="24"/>
        </w:rPr>
        <w:t xml:space="preserve">riešenia smart city pre Mesto </w:t>
      </w:r>
      <w:r w:rsidR="003E3DAD" w:rsidRPr="00A532AB">
        <w:rPr>
          <w:rFonts w:ascii="Nudista" w:eastAsia="Times New Roman" w:hAnsi="Nudista"/>
          <w:sz w:val="20"/>
          <w:szCs w:val="24"/>
        </w:rPr>
        <w:t xml:space="preserve">Nesvady </w:t>
      </w:r>
      <w:r w:rsidR="00A509EE" w:rsidRPr="00A532AB">
        <w:rPr>
          <w:rFonts w:ascii="Nudista" w:eastAsia="Times New Roman" w:hAnsi="Nudista"/>
          <w:sz w:val="20"/>
          <w:szCs w:val="24"/>
        </w:rPr>
        <w:t>- budovanie komplexnej IKT platformy v rámci mesta zameranej na prepojenie informačných systémov na rôznych úrovniach, vrátane externých senzorov a zariadení potrebných pre získavanie a poskytovanie dát (ďalej len „</w:t>
      </w:r>
      <w:r w:rsidR="00A509EE" w:rsidRPr="00A532AB">
        <w:rPr>
          <w:rFonts w:ascii="Nudista" w:eastAsia="Times New Roman" w:hAnsi="Nudista"/>
          <w:b/>
          <w:bCs/>
          <w:sz w:val="20"/>
          <w:szCs w:val="24"/>
        </w:rPr>
        <w:t>predmet zákazky</w:t>
      </w:r>
      <w:r w:rsidR="00A509EE" w:rsidRPr="00A532AB">
        <w:rPr>
          <w:rFonts w:ascii="Nudista" w:eastAsia="Times New Roman" w:hAnsi="Nudista"/>
          <w:sz w:val="20"/>
          <w:szCs w:val="24"/>
        </w:rPr>
        <w:t>“).</w:t>
      </w:r>
    </w:p>
    <w:p w14:paraId="0CB539C8" w14:textId="77777777" w:rsidR="00AC0EE0" w:rsidRPr="00A532AB" w:rsidRDefault="00AC0EE0" w:rsidP="00AC0EE0">
      <w:pPr>
        <w:spacing w:after="120" w:line="240" w:lineRule="auto"/>
        <w:ind w:left="567"/>
        <w:contextualSpacing/>
        <w:jc w:val="both"/>
        <w:rPr>
          <w:rFonts w:ascii="Nudista" w:eastAsia="Times New Roman" w:hAnsi="Nudista"/>
          <w:sz w:val="20"/>
          <w:szCs w:val="24"/>
        </w:rPr>
      </w:pPr>
    </w:p>
    <w:p w14:paraId="698E726B" w14:textId="77777777" w:rsidR="00E757D6" w:rsidRPr="00A532AB" w:rsidRDefault="0063136D" w:rsidP="005A5CC6">
      <w:pPr>
        <w:numPr>
          <w:ilvl w:val="1"/>
          <w:numId w:val="168"/>
        </w:numPr>
        <w:tabs>
          <w:tab w:val="clear" w:pos="360"/>
          <w:tab w:val="num" w:pos="567"/>
        </w:tabs>
        <w:spacing w:after="120" w:line="240" w:lineRule="auto"/>
        <w:ind w:left="567" w:hanging="567"/>
        <w:contextualSpacing/>
        <w:jc w:val="both"/>
        <w:rPr>
          <w:rFonts w:ascii="Nudista" w:hAnsi="Nudista"/>
          <w:sz w:val="20"/>
          <w:szCs w:val="20"/>
        </w:rPr>
      </w:pPr>
      <w:r w:rsidRPr="00A532AB">
        <w:rPr>
          <w:rFonts w:ascii="Nudista" w:eastAsia="Times New Roman" w:hAnsi="Nudista"/>
          <w:sz w:val="20"/>
          <w:szCs w:val="20"/>
        </w:rPr>
        <w:t>Hlavný</w:t>
      </w:r>
      <w:r w:rsidRPr="00A532AB">
        <w:rPr>
          <w:rFonts w:ascii="Nudista" w:hAnsi="Nudista"/>
          <w:sz w:val="20"/>
          <w:szCs w:val="20"/>
        </w:rPr>
        <w:t xml:space="preserve"> kód CPV:</w:t>
      </w:r>
      <w:r w:rsidR="00783AF9" w:rsidRPr="00A532AB">
        <w:rPr>
          <w:rFonts w:ascii="Nudista" w:hAnsi="Nudista"/>
          <w:sz w:val="20"/>
          <w:szCs w:val="20"/>
        </w:rPr>
        <w:t xml:space="preserve"> </w:t>
      </w:r>
    </w:p>
    <w:p w14:paraId="6166A008" w14:textId="36FA1AB6" w:rsidR="00133F2A" w:rsidRPr="00D10CA0" w:rsidRDefault="00133F2A" w:rsidP="00D10CA0">
      <w:pPr>
        <w:ind w:firstLine="567"/>
      </w:pPr>
      <w:r w:rsidRPr="00133F2A">
        <w:rPr>
          <w:rFonts w:ascii="Nudista" w:hAnsi="Nudista" w:cs="Arial"/>
          <w:szCs w:val="20"/>
        </w:rPr>
        <w:t>30200000-1</w:t>
      </w:r>
      <w:r w:rsidRPr="00133F2A">
        <w:rPr>
          <w:rFonts w:ascii="Nudista" w:hAnsi="Nudista" w:cs="Arial"/>
          <w:szCs w:val="20"/>
        </w:rPr>
        <w:tab/>
        <w:t>Počítačové zariadenia a spotrebný materiál</w:t>
      </w:r>
    </w:p>
    <w:p w14:paraId="6A58AF5D" w14:textId="77777777" w:rsidR="009C0691" w:rsidRPr="00A532AB" w:rsidRDefault="009C0691" w:rsidP="009C0691">
      <w:pPr>
        <w:pStyle w:val="Nadpis3"/>
        <w:keepNext w:val="0"/>
        <w:keepLines w:val="0"/>
        <w:numPr>
          <w:ilvl w:val="0"/>
          <w:numId w:val="0"/>
        </w:numPr>
        <w:spacing w:after="0" w:line="240" w:lineRule="auto"/>
        <w:ind w:left="567"/>
        <w:jc w:val="both"/>
        <w:rPr>
          <w:rFonts w:ascii="Nudista" w:hAnsi="Nudista" w:cs="Arial"/>
          <w:szCs w:val="20"/>
        </w:rPr>
      </w:pPr>
    </w:p>
    <w:p w14:paraId="6F290A16" w14:textId="35556588" w:rsidR="00A03E04" w:rsidRPr="00A532AB" w:rsidRDefault="009C0691" w:rsidP="005A5CC6">
      <w:pPr>
        <w:numPr>
          <w:ilvl w:val="1"/>
          <w:numId w:val="168"/>
        </w:numPr>
        <w:tabs>
          <w:tab w:val="clear" w:pos="360"/>
          <w:tab w:val="num" w:pos="567"/>
        </w:tabs>
        <w:spacing w:after="120" w:line="240" w:lineRule="auto"/>
        <w:ind w:left="567" w:hanging="567"/>
        <w:contextualSpacing/>
        <w:jc w:val="both"/>
        <w:rPr>
          <w:rFonts w:ascii="Nudista" w:hAnsi="Nudista" w:cs="Arial"/>
          <w:sz w:val="20"/>
          <w:szCs w:val="20"/>
        </w:rPr>
      </w:pPr>
      <w:r w:rsidRPr="00A532AB">
        <w:rPr>
          <w:rFonts w:ascii="Nudista" w:hAnsi="Nudista" w:cs="Arial"/>
          <w:sz w:val="20"/>
          <w:szCs w:val="20"/>
        </w:rPr>
        <w:t>Dodatočné kódy CPV pre Časť I. predmetu zákazky:</w:t>
      </w:r>
    </w:p>
    <w:p w14:paraId="3DA04D63" w14:textId="6B02B972"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35125100-7</w:t>
      </w:r>
      <w:r w:rsidRPr="00A532AB">
        <w:rPr>
          <w:rFonts w:ascii="Nudista" w:hAnsi="Nudista" w:cs="Arial"/>
          <w:sz w:val="20"/>
          <w:szCs w:val="20"/>
        </w:rPr>
        <w:tab/>
        <w:t>Snímače</w:t>
      </w:r>
    </w:p>
    <w:p w14:paraId="62914A04" w14:textId="69BE0515"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35125300-2</w:t>
      </w:r>
      <w:r w:rsidRPr="00A532AB">
        <w:rPr>
          <w:rFonts w:ascii="Nudista" w:hAnsi="Nudista" w:cs="Arial"/>
          <w:sz w:val="20"/>
          <w:szCs w:val="20"/>
        </w:rPr>
        <w:tab/>
        <w:t>Bezpečnostné kamery</w:t>
      </w:r>
    </w:p>
    <w:p w14:paraId="39D5F542" w14:textId="11E5F6C0"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35261000-1</w:t>
      </w:r>
      <w:r w:rsidRPr="00A532AB">
        <w:rPr>
          <w:rFonts w:ascii="Nudista" w:hAnsi="Nudista" w:cs="Arial"/>
          <w:sz w:val="20"/>
          <w:szCs w:val="20"/>
        </w:rPr>
        <w:tab/>
        <w:t>Informačné panely</w:t>
      </w:r>
    </w:p>
    <w:p w14:paraId="3E37D56E" w14:textId="11D4244D"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30200000-1</w:t>
      </w:r>
      <w:r w:rsidRPr="00A532AB">
        <w:rPr>
          <w:rFonts w:ascii="Nudista" w:hAnsi="Nudista" w:cs="Arial"/>
          <w:sz w:val="20"/>
          <w:szCs w:val="20"/>
        </w:rPr>
        <w:tab/>
        <w:t>Počítačové zariadenia a spotrebný materiál</w:t>
      </w:r>
    </w:p>
    <w:p w14:paraId="2B4C71A3" w14:textId="3D089518" w:rsidR="00BD2B71" w:rsidRPr="00A532AB" w:rsidRDefault="00BD2B71"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32333100-7 </w:t>
      </w:r>
      <w:r w:rsidRPr="00A532AB">
        <w:rPr>
          <w:rFonts w:ascii="Nudista" w:hAnsi="Nudista" w:cs="Arial"/>
          <w:sz w:val="20"/>
          <w:szCs w:val="20"/>
        </w:rPr>
        <w:tab/>
        <w:t>Videorekordéry</w:t>
      </w:r>
    </w:p>
    <w:p w14:paraId="0D4C9D3A" w14:textId="6BD3269B" w:rsidR="00BD2B71" w:rsidRPr="00A532AB" w:rsidRDefault="00BD2B71"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30231300-0 </w:t>
      </w:r>
      <w:r w:rsidRPr="00A532AB">
        <w:rPr>
          <w:rFonts w:ascii="Nudista" w:hAnsi="Nudista" w:cs="Arial"/>
          <w:sz w:val="20"/>
          <w:szCs w:val="20"/>
        </w:rPr>
        <w:tab/>
        <w:t>Zobrazovacie jednotky (obrazovky)</w:t>
      </w:r>
    </w:p>
    <w:p w14:paraId="2EB05062" w14:textId="40F7A067" w:rsidR="00BD2B71" w:rsidRPr="00A532AB" w:rsidRDefault="00BD2B71"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48820000-2 </w:t>
      </w:r>
      <w:r w:rsidRPr="00A532AB">
        <w:rPr>
          <w:rFonts w:ascii="Nudista" w:hAnsi="Nudista" w:cs="Arial"/>
          <w:sz w:val="20"/>
          <w:szCs w:val="20"/>
        </w:rPr>
        <w:tab/>
        <w:t>Servery</w:t>
      </w:r>
    </w:p>
    <w:p w14:paraId="76D169EE" w14:textId="543CC537" w:rsidR="003E3DAD" w:rsidRPr="00A532AB" w:rsidRDefault="003E3DAD" w:rsidP="00BD2B71">
      <w:pPr>
        <w:spacing w:after="120" w:line="240" w:lineRule="auto"/>
        <w:ind w:left="567"/>
        <w:contextualSpacing/>
        <w:jc w:val="both"/>
        <w:rPr>
          <w:rFonts w:ascii="Nudista" w:hAnsi="Nudista" w:cs="Arial"/>
          <w:sz w:val="20"/>
          <w:szCs w:val="20"/>
        </w:rPr>
      </w:pPr>
      <w:r w:rsidRPr="00A532AB">
        <w:rPr>
          <w:rFonts w:ascii="Nudista" w:hAnsi="Nudista" w:cs="Arial"/>
          <w:sz w:val="20"/>
          <w:szCs w:val="20"/>
        </w:rPr>
        <w:t xml:space="preserve">32540000-0 </w:t>
      </w:r>
      <w:r w:rsidRPr="00A532AB">
        <w:rPr>
          <w:rFonts w:ascii="Nudista" w:hAnsi="Nudista" w:cs="Arial"/>
          <w:sz w:val="20"/>
          <w:szCs w:val="20"/>
        </w:rPr>
        <w:tab/>
        <w:t>Rozvádzače</w:t>
      </w:r>
    </w:p>
    <w:p w14:paraId="12814610" w14:textId="60FF65F7" w:rsidR="00525286" w:rsidRPr="00A532AB" w:rsidRDefault="00525286" w:rsidP="00AE3F3D">
      <w:pPr>
        <w:spacing w:after="120" w:line="240" w:lineRule="auto"/>
        <w:ind w:left="567"/>
        <w:contextualSpacing/>
        <w:jc w:val="both"/>
        <w:rPr>
          <w:rFonts w:ascii="Nudista" w:hAnsi="Nudista" w:cs="Arial"/>
          <w:sz w:val="20"/>
          <w:szCs w:val="20"/>
        </w:rPr>
      </w:pPr>
      <w:r w:rsidRPr="00A532AB">
        <w:rPr>
          <w:rFonts w:ascii="Nudista" w:hAnsi="Nudista" w:cs="Arial"/>
          <w:sz w:val="20"/>
          <w:szCs w:val="20"/>
        </w:rPr>
        <w:t>51611000-8</w:t>
      </w:r>
      <w:r w:rsidRPr="00A532AB">
        <w:rPr>
          <w:rFonts w:ascii="Nudista" w:hAnsi="Nudista" w:cs="Arial"/>
          <w:sz w:val="20"/>
          <w:szCs w:val="20"/>
        </w:rPr>
        <w:tab/>
        <w:t>Inštalácia počítačov</w:t>
      </w:r>
    </w:p>
    <w:p w14:paraId="0ED01A0C" w14:textId="00AD4A00" w:rsidR="00525286" w:rsidRPr="00A532AB" w:rsidRDefault="00525286" w:rsidP="00A03E04">
      <w:pPr>
        <w:spacing w:after="120" w:line="240" w:lineRule="auto"/>
        <w:ind w:left="567"/>
        <w:contextualSpacing/>
        <w:jc w:val="both"/>
        <w:rPr>
          <w:rFonts w:ascii="Nudista" w:hAnsi="Nudista" w:cs="Arial"/>
          <w:sz w:val="20"/>
          <w:szCs w:val="20"/>
        </w:rPr>
      </w:pPr>
      <w:r w:rsidRPr="00A532AB">
        <w:rPr>
          <w:rFonts w:ascii="Nudista" w:hAnsi="Nudista" w:cs="Arial"/>
          <w:sz w:val="20"/>
          <w:szCs w:val="20"/>
        </w:rPr>
        <w:t>51611100-9</w:t>
      </w:r>
      <w:r w:rsidRPr="00A532AB">
        <w:rPr>
          <w:rFonts w:ascii="Nudista" w:hAnsi="Nudista" w:cs="Arial"/>
          <w:sz w:val="20"/>
          <w:szCs w:val="20"/>
        </w:rPr>
        <w:tab/>
        <w:t>Inštalácia technického vybavenia (hardvér) počítačov</w:t>
      </w:r>
    </w:p>
    <w:p w14:paraId="1CCAD96F" w14:textId="77777777" w:rsidR="00525286" w:rsidRPr="00A532AB" w:rsidRDefault="00525286" w:rsidP="00A03E04">
      <w:pPr>
        <w:spacing w:after="120" w:line="240" w:lineRule="auto"/>
        <w:ind w:left="567"/>
        <w:contextualSpacing/>
        <w:jc w:val="both"/>
        <w:rPr>
          <w:rFonts w:ascii="Nudista" w:hAnsi="Nudista" w:cs="Arial"/>
          <w:sz w:val="20"/>
          <w:szCs w:val="20"/>
        </w:rPr>
      </w:pPr>
    </w:p>
    <w:p w14:paraId="4BF190E0" w14:textId="203F0FE8" w:rsidR="009C0691" w:rsidRPr="00A532AB" w:rsidRDefault="009C0691" w:rsidP="005A5CC6">
      <w:pPr>
        <w:numPr>
          <w:ilvl w:val="1"/>
          <w:numId w:val="168"/>
        </w:numPr>
        <w:tabs>
          <w:tab w:val="clear" w:pos="360"/>
          <w:tab w:val="num" w:pos="567"/>
        </w:tabs>
        <w:spacing w:after="120" w:line="240" w:lineRule="auto"/>
        <w:ind w:left="567" w:hanging="567"/>
        <w:contextualSpacing/>
        <w:jc w:val="both"/>
        <w:rPr>
          <w:rFonts w:ascii="Nudista" w:hAnsi="Nudista" w:cs="Arial"/>
          <w:sz w:val="20"/>
          <w:szCs w:val="20"/>
        </w:rPr>
      </w:pPr>
      <w:r w:rsidRPr="00A532AB">
        <w:rPr>
          <w:rFonts w:ascii="Nudista" w:hAnsi="Nudista" w:cs="Arial"/>
          <w:sz w:val="20"/>
          <w:szCs w:val="20"/>
        </w:rPr>
        <w:t>Dodatočné kódy CPV pre Časť II. predmetu zákazky:</w:t>
      </w:r>
    </w:p>
    <w:p w14:paraId="125F3F60" w14:textId="77400958" w:rsidR="009C0691" w:rsidRPr="00A532AB" w:rsidRDefault="00525286" w:rsidP="00525286">
      <w:pPr>
        <w:pStyle w:val="Nadpis3"/>
        <w:numPr>
          <w:ilvl w:val="0"/>
          <w:numId w:val="0"/>
        </w:numPr>
        <w:spacing w:after="0" w:line="240" w:lineRule="auto"/>
        <w:ind w:left="2124" w:hanging="1557"/>
        <w:jc w:val="both"/>
        <w:rPr>
          <w:rFonts w:ascii="Nudista" w:eastAsia="Calibri" w:hAnsi="Nudista" w:cs="Arial"/>
          <w:szCs w:val="20"/>
        </w:rPr>
      </w:pPr>
      <w:r w:rsidRPr="00A532AB">
        <w:rPr>
          <w:rFonts w:ascii="Nudista" w:eastAsia="Calibri" w:hAnsi="Nudista" w:cs="Arial"/>
          <w:szCs w:val="20"/>
        </w:rPr>
        <w:lastRenderedPageBreak/>
        <w:t>72000000-5</w:t>
      </w:r>
      <w:r w:rsidR="009C0691" w:rsidRPr="00A532AB">
        <w:rPr>
          <w:rFonts w:ascii="Nudista" w:eastAsia="Calibri" w:hAnsi="Nudista" w:cs="Arial"/>
          <w:szCs w:val="20"/>
        </w:rPr>
        <w:tab/>
      </w:r>
      <w:r w:rsidRPr="00A532AB">
        <w:rPr>
          <w:rFonts w:ascii="Nudista" w:eastAsia="Calibri" w:hAnsi="Nudista" w:cs="Arial"/>
          <w:szCs w:val="20"/>
        </w:rPr>
        <w:t>Služby informačných technológií: konzultácie, vývoj softvéru, internet a podpora</w:t>
      </w:r>
    </w:p>
    <w:p w14:paraId="259F96A8" w14:textId="33DF8C1D" w:rsidR="006D584D" w:rsidRDefault="00525286" w:rsidP="006D584D">
      <w:pPr>
        <w:pStyle w:val="Nadpis3"/>
        <w:keepNext w:val="0"/>
        <w:keepLines w:val="0"/>
        <w:numPr>
          <w:ilvl w:val="0"/>
          <w:numId w:val="0"/>
        </w:numPr>
        <w:spacing w:after="0" w:line="240" w:lineRule="auto"/>
        <w:ind w:left="567"/>
        <w:jc w:val="both"/>
        <w:rPr>
          <w:rFonts w:ascii="Nudista" w:eastAsia="Calibri" w:hAnsi="Nudista" w:cs="Arial"/>
          <w:szCs w:val="20"/>
        </w:rPr>
      </w:pPr>
      <w:r w:rsidRPr="00A532AB">
        <w:rPr>
          <w:rFonts w:ascii="Nudista" w:eastAsia="Calibri" w:hAnsi="Nudista" w:cs="Arial"/>
          <w:szCs w:val="20"/>
        </w:rPr>
        <w:t>72200000-7</w:t>
      </w:r>
      <w:r w:rsidR="009C0691" w:rsidRPr="00A532AB">
        <w:rPr>
          <w:rFonts w:ascii="Nudista" w:eastAsia="Calibri" w:hAnsi="Nudista" w:cs="Arial"/>
          <w:szCs w:val="20"/>
        </w:rPr>
        <w:tab/>
      </w:r>
      <w:r w:rsidRPr="00A532AB">
        <w:rPr>
          <w:rFonts w:ascii="Nudista" w:eastAsia="Calibri" w:hAnsi="Nudista" w:cs="Arial"/>
          <w:szCs w:val="20"/>
        </w:rPr>
        <w:t>Programovanie softvéru a</w:t>
      </w:r>
      <w:r w:rsidR="006D584D">
        <w:rPr>
          <w:rFonts w:ascii="Nudista" w:eastAsia="Calibri" w:hAnsi="Nudista" w:cs="Arial"/>
          <w:szCs w:val="20"/>
        </w:rPr>
        <w:t> </w:t>
      </w:r>
      <w:r w:rsidRPr="00A532AB">
        <w:rPr>
          <w:rFonts w:ascii="Nudista" w:eastAsia="Calibri" w:hAnsi="Nudista" w:cs="Arial"/>
          <w:szCs w:val="20"/>
        </w:rPr>
        <w:t>poradenstvo</w:t>
      </w:r>
    </w:p>
    <w:p w14:paraId="1C6BCC44" w14:textId="0DA81935" w:rsidR="006D584D" w:rsidRPr="006D584D" w:rsidRDefault="006D584D" w:rsidP="006D584D">
      <w:pPr>
        <w:pStyle w:val="Nadpis3"/>
        <w:keepNext w:val="0"/>
        <w:keepLines w:val="0"/>
        <w:numPr>
          <w:ilvl w:val="0"/>
          <w:numId w:val="0"/>
        </w:numPr>
        <w:spacing w:after="0" w:line="240" w:lineRule="auto"/>
        <w:ind w:left="567"/>
        <w:jc w:val="both"/>
        <w:rPr>
          <w:rFonts w:ascii="Nudista" w:eastAsia="Calibri" w:hAnsi="Nudista" w:cs="Arial"/>
          <w:szCs w:val="20"/>
        </w:rPr>
      </w:pPr>
      <w:r w:rsidRPr="00D10CA0">
        <w:rPr>
          <w:rFonts w:ascii="Nudista" w:hAnsi="Nudista"/>
        </w:rPr>
        <w:t xml:space="preserve">72263000-6 </w:t>
      </w:r>
      <w:r w:rsidRPr="00D10CA0">
        <w:rPr>
          <w:rFonts w:ascii="Nudista" w:hAnsi="Nudista"/>
        </w:rPr>
        <w:tab/>
        <w:t>Implementácia softvéru</w:t>
      </w:r>
    </w:p>
    <w:p w14:paraId="623006B9" w14:textId="00CF610E" w:rsidR="00FF6B63" w:rsidRPr="00A532AB" w:rsidRDefault="00FF6B63" w:rsidP="003A5497">
      <w:pPr>
        <w:pStyle w:val="Nadpis3"/>
        <w:keepNext w:val="0"/>
        <w:keepLines w:val="0"/>
        <w:numPr>
          <w:ilvl w:val="0"/>
          <w:numId w:val="0"/>
        </w:numPr>
        <w:spacing w:after="0" w:line="240" w:lineRule="auto"/>
        <w:jc w:val="both"/>
        <w:rPr>
          <w:rFonts w:ascii="Nudista" w:hAnsi="Nudista" w:cs="Arial"/>
        </w:rPr>
      </w:pPr>
    </w:p>
    <w:p w14:paraId="2ECAF422" w14:textId="13601FFD" w:rsidR="00E757D6" w:rsidRPr="00A532AB" w:rsidRDefault="00E757D6" w:rsidP="005A5CC6">
      <w:pPr>
        <w:numPr>
          <w:ilvl w:val="1"/>
          <w:numId w:val="168"/>
        </w:numPr>
        <w:tabs>
          <w:tab w:val="clear" w:pos="360"/>
          <w:tab w:val="num" w:pos="567"/>
        </w:tabs>
        <w:spacing w:after="120" w:line="240" w:lineRule="auto"/>
        <w:ind w:left="567" w:hanging="567"/>
        <w:contextualSpacing/>
        <w:jc w:val="both"/>
        <w:rPr>
          <w:rFonts w:ascii="Nudista" w:hAnsi="Nudista"/>
          <w:sz w:val="20"/>
          <w:szCs w:val="20"/>
        </w:rPr>
      </w:pPr>
      <w:r w:rsidRPr="00A532AB">
        <w:rPr>
          <w:rFonts w:ascii="Nudista" w:hAnsi="Nudista" w:cs="Arial"/>
          <w:sz w:val="20"/>
          <w:szCs w:val="20"/>
        </w:rPr>
        <w:t>Predmet</w:t>
      </w:r>
      <w:r w:rsidRPr="00A532AB">
        <w:rPr>
          <w:rFonts w:ascii="Nudista" w:hAnsi="Nudista"/>
          <w:sz w:val="20"/>
          <w:szCs w:val="20"/>
        </w:rPr>
        <w:t xml:space="preserve"> zákazky je rozdelený na </w:t>
      </w:r>
      <w:r w:rsidR="00FF462D" w:rsidRPr="00A532AB">
        <w:rPr>
          <w:rFonts w:ascii="Nudista" w:hAnsi="Nudista"/>
          <w:sz w:val="20"/>
          <w:szCs w:val="20"/>
        </w:rPr>
        <w:t>dve</w:t>
      </w:r>
      <w:r w:rsidRPr="00A532AB">
        <w:rPr>
          <w:rFonts w:ascii="Nudista" w:hAnsi="Nudista"/>
          <w:sz w:val="20"/>
          <w:szCs w:val="20"/>
        </w:rPr>
        <w:t xml:space="preserve"> samostatné časti pozostávajúce z nižšie uvedených položiek (ďalej aj „</w:t>
      </w:r>
      <w:r w:rsidRPr="00A532AB">
        <w:rPr>
          <w:rFonts w:ascii="Nudista" w:hAnsi="Nudista"/>
          <w:b/>
          <w:sz w:val="20"/>
          <w:szCs w:val="20"/>
        </w:rPr>
        <w:t>Časti predmetu zákazky</w:t>
      </w:r>
      <w:r w:rsidRPr="00A532AB">
        <w:rPr>
          <w:rFonts w:ascii="Nudista" w:hAnsi="Nudista"/>
          <w:sz w:val="20"/>
          <w:szCs w:val="20"/>
        </w:rPr>
        <w:t>“ alebo len „</w:t>
      </w:r>
      <w:r w:rsidRPr="00A532AB">
        <w:rPr>
          <w:rFonts w:ascii="Nudista" w:hAnsi="Nudista"/>
          <w:b/>
          <w:sz w:val="20"/>
          <w:szCs w:val="20"/>
        </w:rPr>
        <w:t>Časti</w:t>
      </w:r>
      <w:r w:rsidRPr="00A532AB">
        <w:rPr>
          <w:rFonts w:ascii="Nudista" w:hAnsi="Nudista"/>
          <w:sz w:val="20"/>
          <w:szCs w:val="20"/>
        </w:rPr>
        <w:t>“ ale aj jednotlivo ako „</w:t>
      </w:r>
      <w:r w:rsidRPr="00A532AB">
        <w:rPr>
          <w:rFonts w:ascii="Nudista" w:hAnsi="Nudista"/>
          <w:b/>
          <w:sz w:val="20"/>
          <w:szCs w:val="20"/>
        </w:rPr>
        <w:t>Časť</w:t>
      </w:r>
      <w:r w:rsidRPr="00A532AB">
        <w:rPr>
          <w:rFonts w:ascii="Nudista" w:hAnsi="Nudista"/>
          <w:sz w:val="20"/>
          <w:szCs w:val="20"/>
        </w:rPr>
        <w:t>“):</w:t>
      </w:r>
    </w:p>
    <w:p w14:paraId="3D41EB2D" w14:textId="7D7EAA6A" w:rsidR="00EF558E" w:rsidRPr="00A532AB" w:rsidRDefault="00E757D6" w:rsidP="005A5CC6">
      <w:pPr>
        <w:pStyle w:val="Nadpis3"/>
        <w:keepNext w:val="0"/>
        <w:keepLines w:val="0"/>
        <w:numPr>
          <w:ilvl w:val="2"/>
          <w:numId w:val="168"/>
        </w:numPr>
        <w:spacing w:after="0" w:line="240" w:lineRule="auto"/>
        <w:ind w:left="1287"/>
        <w:jc w:val="both"/>
        <w:rPr>
          <w:rFonts w:ascii="Nudista" w:hAnsi="Nudista"/>
          <w:bCs/>
        </w:rPr>
      </w:pPr>
      <w:r w:rsidRPr="00A532AB">
        <w:rPr>
          <w:rFonts w:ascii="Nudista" w:hAnsi="Nudista"/>
          <w:b/>
        </w:rPr>
        <w:t>Časť I.</w:t>
      </w:r>
      <w:r w:rsidR="00FF462D" w:rsidRPr="00A532AB">
        <w:rPr>
          <w:rFonts w:ascii="Nudista" w:hAnsi="Nudista"/>
          <w:b/>
        </w:rPr>
        <w:t xml:space="preserve"> predmetu zákazky: </w:t>
      </w:r>
      <w:r w:rsidR="00FF462D" w:rsidRPr="00A532AB">
        <w:rPr>
          <w:rFonts w:ascii="Nudista" w:hAnsi="Nudista"/>
          <w:bCs/>
        </w:rPr>
        <w:t>Dodanie tovaru</w:t>
      </w:r>
      <w:r w:rsidR="00FF462D" w:rsidRPr="00A532AB">
        <w:rPr>
          <w:rFonts w:ascii="Nudista" w:hAnsi="Nudista"/>
          <w:b/>
        </w:rPr>
        <w:t xml:space="preserve"> </w:t>
      </w:r>
      <w:r w:rsidR="00FF462D" w:rsidRPr="00A532AB">
        <w:rPr>
          <w:rFonts w:ascii="Nudista" w:hAnsi="Nudista"/>
          <w:bCs/>
        </w:rPr>
        <w:t xml:space="preserve">pre riešenie smart city mesta </w:t>
      </w:r>
      <w:r w:rsidR="003E3DAD" w:rsidRPr="00A532AB">
        <w:rPr>
          <w:rFonts w:ascii="Nudista" w:hAnsi="Nudista"/>
          <w:bCs/>
        </w:rPr>
        <w:t>Nesvady</w:t>
      </w:r>
      <w:r w:rsidR="00FF462D" w:rsidRPr="00A532AB">
        <w:rPr>
          <w:rFonts w:ascii="Nudista" w:hAnsi="Nudista"/>
          <w:bCs/>
        </w:rPr>
        <w:t>;</w:t>
      </w:r>
    </w:p>
    <w:p w14:paraId="382DCEE3" w14:textId="2263CF8E" w:rsidR="00AC0EE0" w:rsidRPr="00A532AB" w:rsidRDefault="00FF462D" w:rsidP="005A5CC6">
      <w:pPr>
        <w:pStyle w:val="Nadpis3"/>
        <w:keepNext w:val="0"/>
        <w:keepLines w:val="0"/>
        <w:numPr>
          <w:ilvl w:val="2"/>
          <w:numId w:val="168"/>
        </w:numPr>
        <w:spacing w:after="0" w:line="240" w:lineRule="auto"/>
        <w:ind w:left="1287"/>
        <w:jc w:val="both"/>
        <w:rPr>
          <w:rFonts w:ascii="Nudista" w:hAnsi="Nudista"/>
        </w:rPr>
      </w:pPr>
      <w:r w:rsidRPr="00A532AB">
        <w:rPr>
          <w:rFonts w:ascii="Nudista" w:hAnsi="Nudista"/>
          <w:b/>
        </w:rPr>
        <w:t>Časť II.</w:t>
      </w:r>
      <w:r w:rsidRPr="00A532AB">
        <w:rPr>
          <w:rFonts w:ascii="Nudista" w:hAnsi="Nudista"/>
        </w:rPr>
        <w:t xml:space="preserve"> </w:t>
      </w:r>
      <w:r w:rsidRPr="00A532AB">
        <w:rPr>
          <w:rFonts w:ascii="Nudista" w:hAnsi="Nudista"/>
          <w:b/>
          <w:bCs/>
        </w:rPr>
        <w:t>predmetu zákazky:</w:t>
      </w:r>
      <w:bookmarkStart w:id="23" w:name="_Hlk17287552"/>
      <w:bookmarkStart w:id="24" w:name="_bvk7pj"/>
      <w:bookmarkEnd w:id="21"/>
      <w:r w:rsidRPr="00A532AB">
        <w:rPr>
          <w:rFonts w:ascii="Nudista" w:hAnsi="Nudista"/>
        </w:rPr>
        <w:t xml:space="preserve"> Dodanie softvérového diela – IoT platformy.</w:t>
      </w:r>
    </w:p>
    <w:p w14:paraId="6A1E522D" w14:textId="77777777" w:rsidR="00AC0EE0" w:rsidRPr="005F01CD" w:rsidRDefault="00AC0EE0" w:rsidP="00AC0EE0">
      <w:pPr>
        <w:spacing w:after="0"/>
        <w:rPr>
          <w:rFonts w:ascii="Nudista" w:hAnsi="Nudista"/>
        </w:rPr>
      </w:pPr>
    </w:p>
    <w:p w14:paraId="5D9F522E" w14:textId="347C4455" w:rsidR="0094391B" w:rsidRPr="00A532AB" w:rsidRDefault="0094391B" w:rsidP="005A5CC6">
      <w:pPr>
        <w:numPr>
          <w:ilvl w:val="1"/>
          <w:numId w:val="168"/>
        </w:numPr>
        <w:tabs>
          <w:tab w:val="clear" w:pos="360"/>
          <w:tab w:val="num" w:pos="567"/>
        </w:tabs>
        <w:spacing w:after="120" w:line="240" w:lineRule="auto"/>
        <w:ind w:left="567" w:hanging="567"/>
        <w:contextualSpacing/>
        <w:jc w:val="both"/>
        <w:rPr>
          <w:rFonts w:ascii="Nudista" w:hAnsi="Nudista" w:cs="Arial"/>
          <w:sz w:val="20"/>
          <w:szCs w:val="20"/>
        </w:rPr>
      </w:pPr>
      <w:r w:rsidRPr="00AE3F3D">
        <w:rPr>
          <w:rFonts w:ascii="Nudista" w:hAnsi="Nudista" w:cs="Arial"/>
          <w:sz w:val="20"/>
          <w:szCs w:val="20"/>
        </w:rPr>
        <w:t>Podrobné vymedzenie predmetu zákazky tvorí Časť B. Opis predmetu zákazky</w:t>
      </w:r>
      <w:r w:rsidR="001E67F0" w:rsidRPr="00AE3F3D">
        <w:rPr>
          <w:rFonts w:ascii="Nudista" w:hAnsi="Nudista" w:cs="Arial"/>
          <w:sz w:val="20"/>
          <w:szCs w:val="20"/>
        </w:rPr>
        <w:t xml:space="preserve"> týchto súťažných podkladov</w:t>
      </w:r>
      <w:r w:rsidRPr="00A532AB">
        <w:rPr>
          <w:rFonts w:ascii="Nudista" w:hAnsi="Nudista" w:cs="Arial"/>
          <w:sz w:val="20"/>
          <w:szCs w:val="20"/>
        </w:rPr>
        <w:t>.</w:t>
      </w:r>
    </w:p>
    <w:p w14:paraId="44208BC6" w14:textId="77777777"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5" w:name="_Toc524701765"/>
      <w:bookmarkEnd w:id="23"/>
    </w:p>
    <w:p w14:paraId="2F9F0C56" w14:textId="7BCCCAC1" w:rsidR="0094391B" w:rsidRPr="00A532AB" w:rsidRDefault="0094391B" w:rsidP="00E83DC7">
      <w:pPr>
        <w:pStyle w:val="SAP1"/>
        <w:widowControl/>
        <w:spacing w:before="0" w:after="0" w:line="240" w:lineRule="auto"/>
        <w:rPr>
          <w:rFonts w:ascii="Nudista" w:hAnsi="Nudista"/>
          <w:lang w:val="sk-SK"/>
        </w:rPr>
      </w:pPr>
      <w:bookmarkStart w:id="26" w:name="_Toc86843070"/>
      <w:r w:rsidRPr="00A532AB">
        <w:rPr>
          <w:rFonts w:ascii="Nudista" w:hAnsi="Nudista"/>
          <w:lang w:val="sk-SK"/>
        </w:rPr>
        <w:t>Komplexnosť dodávky</w:t>
      </w:r>
      <w:bookmarkEnd w:id="25"/>
      <w:r w:rsidR="00FA6F58" w:rsidRPr="00A532AB">
        <w:rPr>
          <w:rFonts w:ascii="Nudista" w:hAnsi="Nudista"/>
          <w:lang w:val="sk-SK"/>
        </w:rPr>
        <w:t xml:space="preserve"> a</w:t>
      </w:r>
      <w:r w:rsidR="00454C28" w:rsidRPr="00A532AB">
        <w:rPr>
          <w:rFonts w:ascii="Nudista" w:hAnsi="Nudista" w:cs="Calibri"/>
          <w:lang w:val="sk-SK"/>
        </w:rPr>
        <w:t> </w:t>
      </w:r>
      <w:r w:rsidR="00454C28" w:rsidRPr="00A532AB">
        <w:rPr>
          <w:rFonts w:ascii="Nudista" w:hAnsi="Nudista"/>
          <w:lang w:val="sk-SK"/>
        </w:rPr>
        <w:t>odôvodnenie nerozdelenia zákazky</w:t>
      </w:r>
      <w:r w:rsidR="00212C94" w:rsidRPr="00A532AB">
        <w:rPr>
          <w:rFonts w:ascii="Nudista" w:hAnsi="Nudista"/>
          <w:lang w:val="sk-SK"/>
        </w:rPr>
        <w:t xml:space="preserve"> na časti</w:t>
      </w:r>
      <w:bookmarkEnd w:id="26"/>
    </w:p>
    <w:p w14:paraId="55631527" w14:textId="77777777" w:rsidR="00FF6B63" w:rsidRPr="00A532AB" w:rsidRDefault="00FF6B63" w:rsidP="00E83DC7">
      <w:pPr>
        <w:pStyle w:val="Nadpis3"/>
        <w:keepNext w:val="0"/>
        <w:keepLines w:val="0"/>
        <w:numPr>
          <w:ilvl w:val="0"/>
          <w:numId w:val="0"/>
        </w:numPr>
        <w:spacing w:after="0" w:line="240" w:lineRule="auto"/>
        <w:ind w:left="567"/>
        <w:jc w:val="both"/>
        <w:rPr>
          <w:rFonts w:ascii="Nudista" w:hAnsi="Nudista" w:cs="Arial"/>
        </w:rPr>
      </w:pPr>
    </w:p>
    <w:p w14:paraId="73AF227C" w14:textId="07D3AED0" w:rsidR="00C928D5" w:rsidRPr="005F01CD" w:rsidRDefault="00C928D5" w:rsidP="005A5CC6">
      <w:pPr>
        <w:pStyle w:val="Nadpis3"/>
        <w:keepNext w:val="0"/>
        <w:keepLines w:val="0"/>
        <w:numPr>
          <w:ilvl w:val="2"/>
          <w:numId w:val="162"/>
        </w:numPr>
        <w:spacing w:line="240" w:lineRule="auto"/>
        <w:ind w:left="567" w:hanging="567"/>
        <w:jc w:val="both"/>
        <w:rPr>
          <w:rFonts w:ascii="Nudista" w:hAnsi="Nudista"/>
        </w:rPr>
      </w:pPr>
      <w:r w:rsidRPr="005F01CD">
        <w:rPr>
          <w:rFonts w:ascii="Nudista" w:hAnsi="Nudista" w:cs="Arial"/>
        </w:rPr>
        <w:t>Verejný</w:t>
      </w:r>
      <w:r w:rsidRPr="005F01CD">
        <w:rPr>
          <w:rFonts w:ascii="Nudista" w:hAnsi="Nudista"/>
        </w:rPr>
        <w:t xml:space="preserve"> obstarávateľ </w:t>
      </w:r>
      <w:r w:rsidRPr="005F01CD">
        <w:rPr>
          <w:rFonts w:ascii="Nudista" w:hAnsi="Nudista" w:cs="Arial"/>
          <w:szCs w:val="20"/>
        </w:rPr>
        <w:t>rozdelil</w:t>
      </w:r>
      <w:r w:rsidRPr="005F01CD">
        <w:rPr>
          <w:rFonts w:ascii="Nudista" w:hAnsi="Nudista"/>
        </w:rPr>
        <w:t xml:space="preserve"> predmet zákazky na </w:t>
      </w:r>
      <w:r w:rsidR="00F62729" w:rsidRPr="005F01CD">
        <w:rPr>
          <w:rFonts w:ascii="Nudista" w:hAnsi="Nudista"/>
        </w:rPr>
        <w:t>dve</w:t>
      </w:r>
      <w:r w:rsidRPr="005F01CD">
        <w:rPr>
          <w:rFonts w:ascii="Nudista" w:hAnsi="Nudista"/>
        </w:rPr>
        <w:t xml:space="preserve"> </w:t>
      </w:r>
      <w:r w:rsidR="003E3DAD" w:rsidRPr="005F01CD">
        <w:rPr>
          <w:rFonts w:ascii="Nudista" w:hAnsi="Nudista"/>
        </w:rPr>
        <w:t xml:space="preserve">samostatné </w:t>
      </w:r>
      <w:r w:rsidRPr="005F01CD">
        <w:rPr>
          <w:rFonts w:ascii="Nudista" w:hAnsi="Nudista"/>
        </w:rPr>
        <w:t>časti</w:t>
      </w:r>
      <w:r w:rsidR="003E3DAD" w:rsidRPr="005F01CD">
        <w:rPr>
          <w:rFonts w:ascii="Nudista" w:hAnsi="Nudista"/>
        </w:rPr>
        <w:t>.</w:t>
      </w:r>
    </w:p>
    <w:p w14:paraId="20CAECEE" w14:textId="24F877C8" w:rsidR="00C928D5" w:rsidRPr="00A532AB" w:rsidRDefault="00C928D5" w:rsidP="005A5CC6">
      <w:pPr>
        <w:pStyle w:val="Nadpis3"/>
        <w:keepNext w:val="0"/>
        <w:keepLines w:val="0"/>
        <w:numPr>
          <w:ilvl w:val="2"/>
          <w:numId w:val="162"/>
        </w:numPr>
        <w:spacing w:line="240" w:lineRule="auto"/>
        <w:ind w:left="567" w:hanging="567"/>
        <w:jc w:val="both"/>
        <w:rPr>
          <w:rFonts w:ascii="Nudista" w:hAnsi="Nudista" w:cs="Arial"/>
        </w:rPr>
      </w:pPr>
      <w:r w:rsidRPr="00AE3F3D">
        <w:rPr>
          <w:rFonts w:ascii="Nudista" w:hAnsi="Nudista" w:cs="Arial"/>
        </w:rPr>
        <w:t>Uchádzač predloží</w:t>
      </w:r>
      <w:r w:rsidRPr="00A532AB">
        <w:rPr>
          <w:rFonts w:ascii="Nudista" w:hAnsi="Nudista" w:cs="Arial"/>
        </w:rPr>
        <w:t xml:space="preserve"> ponuku na jednu alebo </w:t>
      </w:r>
      <w:r w:rsidR="00D75BD1" w:rsidRPr="00A532AB">
        <w:rPr>
          <w:rFonts w:ascii="Nudista" w:hAnsi="Nudista" w:cs="Arial"/>
        </w:rPr>
        <w:t>obe</w:t>
      </w:r>
      <w:r w:rsidRPr="00A532AB">
        <w:rPr>
          <w:rFonts w:ascii="Nudista" w:hAnsi="Nudista" w:cs="Arial"/>
        </w:rPr>
        <w:t xml:space="preserve"> Čast</w:t>
      </w:r>
      <w:r w:rsidR="00D75BD1" w:rsidRPr="00A532AB">
        <w:rPr>
          <w:rFonts w:ascii="Nudista" w:hAnsi="Nudista" w:cs="Arial"/>
        </w:rPr>
        <w:t>i</w:t>
      </w:r>
      <w:r w:rsidRPr="00A532AB">
        <w:rPr>
          <w:rFonts w:ascii="Nudista" w:hAnsi="Nudista" w:cs="Arial"/>
        </w:rPr>
        <w:t xml:space="preserve"> predmetu zákazky.</w:t>
      </w:r>
    </w:p>
    <w:p w14:paraId="70DB54DE" w14:textId="77777777" w:rsidR="00DF0B45" w:rsidRPr="00A532AB" w:rsidRDefault="00DF0B45" w:rsidP="00E83DC7">
      <w:pPr>
        <w:pStyle w:val="SAP1"/>
        <w:widowControl/>
        <w:numPr>
          <w:ilvl w:val="0"/>
          <w:numId w:val="0"/>
        </w:numPr>
        <w:spacing w:before="0" w:after="0" w:line="240" w:lineRule="auto"/>
        <w:ind w:left="576"/>
        <w:rPr>
          <w:rFonts w:ascii="Nudista" w:hAnsi="Nudista"/>
          <w:lang w:val="sk-SK"/>
        </w:rPr>
      </w:pPr>
      <w:bookmarkStart w:id="27" w:name="_Toc524701766"/>
      <w:bookmarkStart w:id="28" w:name="_r0uhxc"/>
      <w:bookmarkEnd w:id="24"/>
    </w:p>
    <w:p w14:paraId="612395CC" w14:textId="6AA902BF" w:rsidR="0094391B" w:rsidRPr="00A532AB" w:rsidRDefault="0094391B" w:rsidP="00E83DC7">
      <w:pPr>
        <w:pStyle w:val="SAP1"/>
        <w:widowControl/>
        <w:spacing w:before="0" w:after="0" w:line="240" w:lineRule="auto"/>
        <w:rPr>
          <w:rFonts w:ascii="Nudista" w:hAnsi="Nudista"/>
          <w:lang w:val="sk-SK"/>
        </w:rPr>
      </w:pPr>
      <w:bookmarkStart w:id="29" w:name="_Toc86843071"/>
      <w:r w:rsidRPr="00A532AB">
        <w:rPr>
          <w:rFonts w:ascii="Nudista" w:hAnsi="Nudista"/>
          <w:lang w:val="sk-SK"/>
        </w:rPr>
        <w:t>Zdroj finančných prostriedkov</w:t>
      </w:r>
      <w:bookmarkEnd w:id="27"/>
      <w:bookmarkEnd w:id="29"/>
    </w:p>
    <w:p w14:paraId="2D36A5E7"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bookmarkStart w:id="30" w:name="_Toc524701767"/>
    </w:p>
    <w:p w14:paraId="415A711D" w14:textId="2D1BCD6F" w:rsidR="00AB34C0" w:rsidRPr="00A532AB" w:rsidRDefault="008331C9" w:rsidP="005F01CD">
      <w:pPr>
        <w:pStyle w:val="Nadpis3"/>
        <w:numPr>
          <w:ilvl w:val="2"/>
          <w:numId w:val="162"/>
        </w:numPr>
        <w:spacing w:after="0" w:line="240" w:lineRule="auto"/>
        <w:ind w:left="567" w:hanging="567"/>
        <w:jc w:val="both"/>
        <w:rPr>
          <w:rFonts w:ascii="Nudista" w:hAnsi="Nudista"/>
          <w:szCs w:val="20"/>
        </w:rPr>
      </w:pPr>
      <w:r w:rsidRPr="00A532AB">
        <w:rPr>
          <w:rFonts w:ascii="Nudista" w:hAnsi="Nudista"/>
          <w:szCs w:val="20"/>
        </w:rPr>
        <w:t>Predmet zákazky má byť</w:t>
      </w:r>
      <w:r w:rsidR="00A03E04" w:rsidRPr="00A532AB">
        <w:rPr>
          <w:rFonts w:ascii="Nudista" w:hAnsi="Nudista"/>
          <w:szCs w:val="20"/>
        </w:rPr>
        <w:t xml:space="preserve"> </w:t>
      </w:r>
      <w:r w:rsidR="00161BF1" w:rsidRPr="00A532AB">
        <w:rPr>
          <w:rFonts w:ascii="Nudista" w:hAnsi="Nudista"/>
          <w:szCs w:val="20"/>
        </w:rPr>
        <w:t xml:space="preserve">z 95 % </w:t>
      </w:r>
      <w:r w:rsidR="00A03E04" w:rsidRPr="00A532AB">
        <w:rPr>
          <w:rFonts w:ascii="Nudista" w:hAnsi="Nudista"/>
          <w:szCs w:val="20"/>
        </w:rPr>
        <w:t>financovaný</w:t>
      </w:r>
      <w:r w:rsidR="00AB34C0" w:rsidRPr="00A532AB">
        <w:rPr>
          <w:rFonts w:ascii="Nudista" w:hAnsi="Nudista"/>
          <w:szCs w:val="20"/>
        </w:rPr>
        <w:t xml:space="preserve"> </w:t>
      </w:r>
      <w:r w:rsidRPr="00A532AB">
        <w:rPr>
          <w:rFonts w:ascii="Nudista" w:hAnsi="Nudista"/>
          <w:szCs w:val="20"/>
        </w:rPr>
        <w:t xml:space="preserve">z nenávratného finančného príspevku poskytnutého verejnému obstarávateľovi </w:t>
      </w:r>
      <w:bookmarkStart w:id="31" w:name="_Hlk44493977"/>
      <w:r w:rsidRPr="00A532AB">
        <w:rPr>
          <w:rFonts w:ascii="Nudista" w:hAnsi="Nudista"/>
          <w:szCs w:val="20"/>
        </w:rPr>
        <w:t xml:space="preserve">Ministerstvom dopravy a výstavby Slovenskej republiky </w:t>
      </w:r>
      <w:r w:rsidR="00E92F49" w:rsidRPr="00A532AB">
        <w:rPr>
          <w:rFonts w:ascii="Nudista" w:hAnsi="Nudista"/>
          <w:szCs w:val="20"/>
        </w:rPr>
        <w:t>(ďalej len „</w:t>
      </w:r>
      <w:r w:rsidR="00E92F49" w:rsidRPr="00A532AB">
        <w:rPr>
          <w:rFonts w:ascii="Nudista" w:hAnsi="Nudista"/>
          <w:b/>
          <w:bCs/>
          <w:szCs w:val="20"/>
        </w:rPr>
        <w:t>Poskytovateľ NFP</w:t>
      </w:r>
      <w:r w:rsidR="00E92F49" w:rsidRPr="00A532AB">
        <w:rPr>
          <w:rFonts w:ascii="Nudista" w:hAnsi="Nudista"/>
          <w:szCs w:val="20"/>
        </w:rPr>
        <w:t xml:space="preserve">“) </w:t>
      </w:r>
      <w:r w:rsidRPr="00A532AB">
        <w:rPr>
          <w:rFonts w:ascii="Nudista" w:hAnsi="Nudista"/>
          <w:szCs w:val="20"/>
        </w:rPr>
        <w:t>pre projekt "</w:t>
      </w:r>
      <w:r w:rsidR="00AB34C0" w:rsidRPr="00A532AB">
        <w:rPr>
          <w:rFonts w:ascii="Nudista" w:hAnsi="Nudista"/>
          <w:szCs w:val="20"/>
        </w:rPr>
        <w:t xml:space="preserve">Moderné technológie – </w:t>
      </w:r>
      <w:r w:rsidR="009F5ACA" w:rsidRPr="00A532AB">
        <w:rPr>
          <w:rFonts w:ascii="Nudista" w:hAnsi="Nudista"/>
          <w:szCs w:val="20"/>
        </w:rPr>
        <w:t xml:space="preserve">Nesvady </w:t>
      </w:r>
      <w:r w:rsidR="00AB34C0" w:rsidRPr="00A532AB">
        <w:rPr>
          <w:rFonts w:ascii="Nudista" w:hAnsi="Nudista"/>
          <w:szCs w:val="20"/>
        </w:rPr>
        <w:t>na ceste SMART</w:t>
      </w:r>
      <w:r w:rsidRPr="00A532AB">
        <w:rPr>
          <w:rFonts w:ascii="Nudista" w:hAnsi="Nudista"/>
          <w:szCs w:val="20"/>
        </w:rPr>
        <w:t>"</w:t>
      </w:r>
      <w:r w:rsidR="00AB34C0" w:rsidRPr="00A532AB">
        <w:rPr>
          <w:rFonts w:ascii="Nudista" w:hAnsi="Nudista"/>
          <w:szCs w:val="20"/>
        </w:rPr>
        <w:t>, kód projektu</w:t>
      </w:r>
      <w:r w:rsidR="009F5ACA" w:rsidRPr="00A532AB">
        <w:rPr>
          <w:rFonts w:ascii="Nudista" w:hAnsi="Nudista"/>
          <w:szCs w:val="20"/>
        </w:rPr>
        <w:t xml:space="preserve"> NFP311070ATP7</w:t>
      </w:r>
      <w:r w:rsidR="00AB34C0" w:rsidRPr="00A532AB">
        <w:rPr>
          <w:rFonts w:ascii="Nudista" w:hAnsi="Nudista"/>
          <w:szCs w:val="20"/>
        </w:rPr>
        <w:t>, podľa podmienok výzvy OPII-2020/7/11-DOP a uzatvorenej zmluvy o</w:t>
      </w:r>
      <w:r w:rsidR="009F5ACA" w:rsidRPr="00A532AB">
        <w:rPr>
          <w:rFonts w:ascii="Nudista" w:hAnsi="Nudista"/>
          <w:szCs w:val="20"/>
        </w:rPr>
        <w:t> </w:t>
      </w:r>
      <w:r w:rsidR="00AB34C0" w:rsidRPr="00A532AB">
        <w:rPr>
          <w:rFonts w:ascii="Nudista" w:hAnsi="Nudista"/>
          <w:szCs w:val="20"/>
        </w:rPr>
        <w:t>poskytnutí</w:t>
      </w:r>
      <w:r w:rsidR="009F5ACA" w:rsidRPr="00A532AB">
        <w:rPr>
          <w:rFonts w:ascii="Nudista" w:hAnsi="Nudista"/>
          <w:szCs w:val="20"/>
        </w:rPr>
        <w:t xml:space="preserve"> nenávratného finančného príspevku </w:t>
      </w:r>
      <w:r w:rsidR="00AB34C0" w:rsidRPr="00A532AB">
        <w:rPr>
          <w:rFonts w:ascii="Nudista" w:hAnsi="Nudista"/>
          <w:szCs w:val="20"/>
        </w:rPr>
        <w:t>č</w:t>
      </w:r>
      <w:r w:rsidR="009F5ACA" w:rsidRPr="00A532AB">
        <w:rPr>
          <w:rFonts w:ascii="Nudista" w:hAnsi="Nudista"/>
          <w:szCs w:val="20"/>
        </w:rPr>
        <w:t>.</w:t>
      </w:r>
      <w:r w:rsidR="00AB34C0" w:rsidRPr="00A532AB">
        <w:rPr>
          <w:rFonts w:ascii="Nudista" w:hAnsi="Nudista"/>
          <w:szCs w:val="20"/>
        </w:rPr>
        <w:t xml:space="preserve"> </w:t>
      </w:r>
      <w:r w:rsidR="009F5ACA" w:rsidRPr="00A532AB">
        <w:rPr>
          <w:rFonts w:ascii="Nudista" w:hAnsi="Nudista"/>
          <w:szCs w:val="20"/>
        </w:rPr>
        <w:t xml:space="preserve">Z311071ATP7 </w:t>
      </w:r>
      <w:r w:rsidRPr="00A532AB">
        <w:rPr>
          <w:rFonts w:ascii="Nudista" w:hAnsi="Nudista"/>
          <w:szCs w:val="20"/>
        </w:rPr>
        <w:t xml:space="preserve">v rámci </w:t>
      </w:r>
      <w:r w:rsidR="009F5ACA" w:rsidRPr="00A532AB">
        <w:rPr>
          <w:rFonts w:ascii="Nudista" w:hAnsi="Nudista"/>
          <w:szCs w:val="20"/>
        </w:rPr>
        <w:t>O</w:t>
      </w:r>
      <w:r w:rsidRPr="00A532AB">
        <w:rPr>
          <w:rFonts w:ascii="Nudista" w:hAnsi="Nudista"/>
          <w:szCs w:val="20"/>
        </w:rPr>
        <w:t>peračného programu Integrovaná infraštruktúra</w:t>
      </w:r>
      <w:r w:rsidR="009F5ACA" w:rsidRPr="00A532AB">
        <w:rPr>
          <w:rFonts w:ascii="Nudista" w:hAnsi="Nudista"/>
          <w:szCs w:val="20"/>
        </w:rPr>
        <w:t xml:space="preserve"> a z vlastných prostriedkov verejného obstarávateľa</w:t>
      </w:r>
      <w:r w:rsidR="007E120A" w:rsidRPr="00A532AB">
        <w:rPr>
          <w:rFonts w:ascii="Nudista" w:hAnsi="Nudista"/>
          <w:szCs w:val="20"/>
        </w:rPr>
        <w:t xml:space="preserve">. </w:t>
      </w:r>
    </w:p>
    <w:p w14:paraId="01500EA4" w14:textId="77777777" w:rsidR="00AB34C0" w:rsidRPr="005F01CD" w:rsidRDefault="00AB34C0" w:rsidP="00AB34C0">
      <w:pPr>
        <w:spacing w:after="0"/>
        <w:rPr>
          <w:rFonts w:ascii="Nudista" w:hAnsi="Nudista"/>
        </w:rPr>
      </w:pPr>
    </w:p>
    <w:p w14:paraId="11475AA7" w14:textId="77777777" w:rsidR="0094391B" w:rsidRPr="00AE3F3D" w:rsidRDefault="0094391B" w:rsidP="00E83DC7">
      <w:pPr>
        <w:pStyle w:val="SAP1"/>
        <w:widowControl/>
        <w:spacing w:before="0" w:after="0" w:line="240" w:lineRule="auto"/>
        <w:rPr>
          <w:rFonts w:ascii="Nudista" w:hAnsi="Nudista"/>
          <w:lang w:val="sk-SK"/>
        </w:rPr>
      </w:pPr>
      <w:bookmarkStart w:id="32" w:name="_Toc86843072"/>
      <w:bookmarkEnd w:id="31"/>
      <w:r w:rsidRPr="00AE3F3D">
        <w:rPr>
          <w:rFonts w:ascii="Nudista" w:hAnsi="Nudista"/>
          <w:lang w:val="sk-SK"/>
        </w:rPr>
        <w:t>Zmluva</w:t>
      </w:r>
      <w:bookmarkEnd w:id="30"/>
      <w:bookmarkEnd w:id="32"/>
    </w:p>
    <w:p w14:paraId="7EBFD80F" w14:textId="77777777" w:rsidR="00DF0B45" w:rsidRPr="00A532AB" w:rsidRDefault="00DF0B45" w:rsidP="00E11885">
      <w:pPr>
        <w:spacing w:after="0" w:line="240" w:lineRule="auto"/>
        <w:jc w:val="both"/>
        <w:outlineLvl w:val="2"/>
        <w:rPr>
          <w:rFonts w:ascii="Nudista" w:hAnsi="Nudista"/>
        </w:rPr>
      </w:pPr>
      <w:bookmarkStart w:id="33" w:name="_Toc524701768"/>
      <w:bookmarkStart w:id="34" w:name="_s55"/>
      <w:bookmarkEnd w:id="28"/>
    </w:p>
    <w:p w14:paraId="180B0F45" w14:textId="610DE187" w:rsidR="00D75BD1" w:rsidRPr="00A532AB" w:rsidRDefault="00C928D5" w:rsidP="005A5CC6">
      <w:pPr>
        <w:pStyle w:val="Nadpis3"/>
        <w:keepNext w:val="0"/>
        <w:keepLines w:val="0"/>
        <w:numPr>
          <w:ilvl w:val="2"/>
          <w:numId w:val="162"/>
        </w:numPr>
        <w:spacing w:line="240" w:lineRule="auto"/>
        <w:ind w:left="567" w:hanging="567"/>
        <w:jc w:val="both"/>
        <w:rPr>
          <w:rFonts w:ascii="Nudista" w:hAnsi="Nudista"/>
          <w:szCs w:val="20"/>
        </w:rPr>
      </w:pPr>
      <w:r w:rsidRPr="00A532AB">
        <w:rPr>
          <w:rFonts w:ascii="Nudista" w:hAnsi="Nudista"/>
          <w:szCs w:val="20"/>
        </w:rPr>
        <w:t>Výsledkom verejnej súťaže bud</w:t>
      </w:r>
      <w:r w:rsidR="00D75BD1" w:rsidRPr="00A532AB">
        <w:rPr>
          <w:rFonts w:ascii="Nudista" w:hAnsi="Nudista"/>
          <w:szCs w:val="20"/>
        </w:rPr>
        <w:t xml:space="preserve">e (i) pre Časť I. predmetu zákazky </w:t>
      </w:r>
      <w:r w:rsidR="009F5ACA" w:rsidRPr="00A532AB">
        <w:rPr>
          <w:rFonts w:ascii="Nudista" w:hAnsi="Nudista"/>
          <w:szCs w:val="20"/>
        </w:rPr>
        <w:t xml:space="preserve">zmluva o dielo </w:t>
      </w:r>
      <w:r w:rsidR="00D75BD1" w:rsidRPr="00A532AB">
        <w:rPr>
          <w:rFonts w:ascii="Nudista" w:hAnsi="Nudista"/>
          <w:szCs w:val="20"/>
        </w:rPr>
        <w:t xml:space="preserve">uzatvorená podľa § 536 a nasl. Zákona č. 513/1991 Zb. Obchodný zákonník v platnom znení a (ii) </w:t>
      </w:r>
      <w:r w:rsidR="009F5ACA" w:rsidRPr="00A532AB">
        <w:rPr>
          <w:rFonts w:ascii="Nudista" w:hAnsi="Nudista"/>
          <w:szCs w:val="20"/>
        </w:rPr>
        <w:t xml:space="preserve">pre Časť II. predmetu zákazky </w:t>
      </w:r>
      <w:r w:rsidR="00D75BD1" w:rsidRPr="005F01CD">
        <w:rPr>
          <w:rFonts w:ascii="Nudista" w:hAnsi="Nudista"/>
          <w:szCs w:val="20"/>
        </w:rPr>
        <w:t>Zmluva na dodávku softvérového diela</w:t>
      </w:r>
      <w:r w:rsidR="00D75BD1" w:rsidRPr="00AE3F3D">
        <w:rPr>
          <w:rFonts w:ascii="Nudista" w:hAnsi="Nudista"/>
          <w:szCs w:val="20"/>
        </w:rPr>
        <w:t xml:space="preserve"> </w:t>
      </w:r>
      <w:r w:rsidRPr="00A532AB">
        <w:rPr>
          <w:rFonts w:ascii="Nudista" w:hAnsi="Nudista"/>
          <w:szCs w:val="20"/>
        </w:rPr>
        <w:t>uzatvoren</w:t>
      </w:r>
      <w:r w:rsidR="00D75BD1" w:rsidRPr="00A532AB">
        <w:rPr>
          <w:rFonts w:ascii="Nudista" w:hAnsi="Nudista"/>
          <w:szCs w:val="20"/>
        </w:rPr>
        <w:t>á</w:t>
      </w:r>
      <w:r w:rsidRPr="00A532AB">
        <w:rPr>
          <w:rFonts w:ascii="Nudista" w:hAnsi="Nudista"/>
          <w:szCs w:val="20"/>
        </w:rPr>
        <w:t xml:space="preserve"> podľa § </w:t>
      </w:r>
      <w:r w:rsidR="00D75BD1" w:rsidRPr="00A532AB">
        <w:rPr>
          <w:rFonts w:ascii="Nudista" w:hAnsi="Nudista"/>
          <w:szCs w:val="20"/>
        </w:rPr>
        <w:t>536 a nasl. Zákona č. 513/1991 Zb. Obchodný zákonník v platnom znení a § 65 a nasl. Zákona č. 185/2015 Z.z. Autorský zákon v znení neskorších predpisov</w:t>
      </w:r>
      <w:r w:rsidRPr="00A532AB">
        <w:rPr>
          <w:rFonts w:ascii="Nudista" w:hAnsi="Nudista"/>
          <w:szCs w:val="20"/>
        </w:rPr>
        <w:t xml:space="preserve"> medzi úspešným uchádzačom alebo úspešnými uchádzačmi (</w:t>
      </w:r>
      <w:r w:rsidR="00D75BD1" w:rsidRPr="00A532AB">
        <w:rPr>
          <w:rFonts w:ascii="Nudista" w:hAnsi="Nudista"/>
          <w:szCs w:val="20"/>
        </w:rPr>
        <w:t>zhotoviteľ</w:t>
      </w:r>
      <w:r w:rsidRPr="00A532AB">
        <w:rPr>
          <w:rFonts w:ascii="Nudista" w:hAnsi="Nudista"/>
          <w:szCs w:val="20"/>
        </w:rPr>
        <w:t>) a verejným obstarávateľom (</w:t>
      </w:r>
      <w:r w:rsidR="00D75BD1" w:rsidRPr="00A532AB">
        <w:rPr>
          <w:rFonts w:ascii="Nudista" w:hAnsi="Nudista"/>
          <w:szCs w:val="20"/>
        </w:rPr>
        <w:t>objednávateľ</w:t>
      </w:r>
      <w:r w:rsidRPr="00A532AB">
        <w:rPr>
          <w:rFonts w:ascii="Nudista" w:hAnsi="Nudista"/>
          <w:szCs w:val="20"/>
        </w:rPr>
        <w:t>) (ďalej len ako „</w:t>
      </w:r>
      <w:r w:rsidRPr="00A532AB">
        <w:rPr>
          <w:rFonts w:ascii="Nudista" w:hAnsi="Nudista"/>
          <w:b/>
          <w:bCs/>
          <w:szCs w:val="20"/>
        </w:rPr>
        <w:t>zmluva</w:t>
      </w:r>
      <w:r w:rsidRPr="00A532AB">
        <w:rPr>
          <w:rFonts w:ascii="Nudista" w:hAnsi="Nudista"/>
          <w:szCs w:val="20"/>
        </w:rPr>
        <w:t xml:space="preserve">“). Pokiaľ sa v súťažných podkladoch hovorí o zmluve, platí, že sa uvádzaná informácia, resp. podmienka vzťahuje na zmluvy pre </w:t>
      </w:r>
      <w:r w:rsidR="00D75BD1" w:rsidRPr="00A532AB">
        <w:rPr>
          <w:rFonts w:ascii="Nudista" w:hAnsi="Nudista"/>
          <w:szCs w:val="20"/>
        </w:rPr>
        <w:t>obe</w:t>
      </w:r>
      <w:r w:rsidRPr="00A532AB">
        <w:rPr>
          <w:rFonts w:ascii="Nudista" w:hAnsi="Nudista"/>
          <w:szCs w:val="20"/>
        </w:rPr>
        <w:t xml:space="preserve"> Časti predmetu zákazky, ak nie je uvedené inak.</w:t>
      </w:r>
    </w:p>
    <w:p w14:paraId="3BFB9A19" w14:textId="452F4511" w:rsidR="00DF0B45" w:rsidRPr="00A532AB" w:rsidRDefault="004656DF" w:rsidP="005A5CC6">
      <w:pPr>
        <w:pStyle w:val="Nadpis3"/>
        <w:keepNext w:val="0"/>
        <w:keepLines w:val="0"/>
        <w:numPr>
          <w:ilvl w:val="2"/>
          <w:numId w:val="162"/>
        </w:numPr>
        <w:spacing w:line="240" w:lineRule="auto"/>
        <w:ind w:left="567" w:hanging="567"/>
        <w:jc w:val="both"/>
        <w:rPr>
          <w:rFonts w:ascii="Nudista" w:hAnsi="Nudista"/>
          <w:szCs w:val="20"/>
        </w:rPr>
      </w:pPr>
      <w:r w:rsidRPr="00A532AB">
        <w:rPr>
          <w:rFonts w:ascii="Nudista" w:hAnsi="Nudista"/>
          <w:szCs w:val="20"/>
        </w:rPr>
        <w:t xml:space="preserve">Obsah zmluvy bude zodpovedať podmienkam stanoveným v týchto súťažných podkladoch a v ponuke úspešného uchádzača. </w:t>
      </w:r>
    </w:p>
    <w:p w14:paraId="0A43B362" w14:textId="77777777" w:rsidR="00E92F49" w:rsidRPr="00A532AB" w:rsidRDefault="00E92F49" w:rsidP="005A5CC6">
      <w:pPr>
        <w:pStyle w:val="Nadpis3"/>
        <w:keepNext w:val="0"/>
        <w:keepLines w:val="0"/>
        <w:numPr>
          <w:ilvl w:val="2"/>
          <w:numId w:val="162"/>
        </w:numPr>
        <w:spacing w:line="240" w:lineRule="auto"/>
        <w:ind w:left="567" w:hanging="567"/>
        <w:jc w:val="both"/>
        <w:rPr>
          <w:rFonts w:ascii="Nudista" w:hAnsi="Nudista"/>
          <w:szCs w:val="20"/>
        </w:rPr>
      </w:pPr>
      <w:r w:rsidRPr="00A532AB">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668846B1" w14:textId="31F74088" w:rsidR="00E92F49" w:rsidRPr="00A532AB" w:rsidRDefault="00E92F49" w:rsidP="005A5CC6">
      <w:pPr>
        <w:pStyle w:val="Nadpis3"/>
        <w:keepNext w:val="0"/>
        <w:keepLines w:val="0"/>
        <w:numPr>
          <w:ilvl w:val="3"/>
          <w:numId w:val="162"/>
        </w:numPr>
        <w:spacing w:after="120" w:line="240" w:lineRule="auto"/>
        <w:jc w:val="both"/>
        <w:rPr>
          <w:rFonts w:ascii="Nudista" w:hAnsi="Nudista"/>
          <w:szCs w:val="20"/>
        </w:rPr>
      </w:pPr>
      <w:r w:rsidRPr="00A532AB">
        <w:rPr>
          <w:rFonts w:ascii="Nudista" w:hAnsi="Nudista"/>
          <w:szCs w:val="20"/>
        </w:rPr>
        <w:t>schválenie verejného obstarávania zo strany Poskytovateľa NFP, t. j. doručenie správy z kontroly verejného obstarávania verejnému obstarávateľovi</w:t>
      </w:r>
      <w:r w:rsidR="00F33D94" w:rsidRPr="00A532AB">
        <w:rPr>
          <w:rFonts w:ascii="Nudista" w:hAnsi="Nudista"/>
          <w:szCs w:val="20"/>
        </w:rPr>
        <w:t>, ak Poskytovateľ NFP neidentifikoval nedostatky,</w:t>
      </w:r>
      <w:r w:rsidR="00F838E5" w:rsidRPr="00A532AB">
        <w:rPr>
          <w:rFonts w:ascii="Nudista" w:hAnsi="Nudista"/>
          <w:szCs w:val="20"/>
        </w:rPr>
        <w:t xml:space="preserve"> ktoré by mali alebo mohli mať vplyv na </w:t>
      </w:r>
      <w:r w:rsidR="00F838E5" w:rsidRPr="00A532AB">
        <w:rPr>
          <w:rFonts w:ascii="Nudista" w:hAnsi="Nudista"/>
          <w:szCs w:val="20"/>
        </w:rPr>
        <w:lastRenderedPageBreak/>
        <w:t>výsledok verejného obstarávania, resp. moment súhlasu verejného obstarávateľa s výškou ex ante finančnej opravy uvedenej v správe z kontroly verejného obstarávania</w:t>
      </w:r>
      <w:r w:rsidR="00D75BD1" w:rsidRPr="00A532AB">
        <w:rPr>
          <w:rFonts w:ascii="Nudista" w:hAnsi="Nudista"/>
          <w:szCs w:val="20"/>
        </w:rPr>
        <w:t>,</w:t>
      </w:r>
      <w:r w:rsidRPr="00A532AB">
        <w:rPr>
          <w:rFonts w:ascii="Nudista" w:hAnsi="Nudista"/>
          <w:szCs w:val="20"/>
        </w:rPr>
        <w:t xml:space="preserve">  a zároveň</w:t>
      </w:r>
    </w:p>
    <w:p w14:paraId="782090BA" w14:textId="684CD4B0" w:rsidR="00E92F49" w:rsidRPr="00A532AB" w:rsidRDefault="00E92F49" w:rsidP="005A5CC6">
      <w:pPr>
        <w:pStyle w:val="Nadpis3"/>
        <w:keepNext w:val="0"/>
        <w:keepLines w:val="0"/>
        <w:numPr>
          <w:ilvl w:val="3"/>
          <w:numId w:val="162"/>
        </w:numPr>
        <w:spacing w:after="120" w:line="240" w:lineRule="auto"/>
        <w:jc w:val="both"/>
        <w:rPr>
          <w:rFonts w:ascii="Nudista" w:hAnsi="Nudista"/>
          <w:szCs w:val="20"/>
        </w:rPr>
      </w:pPr>
      <w:r w:rsidRPr="00A532AB">
        <w:rPr>
          <w:rFonts w:ascii="Nudista" w:hAnsi="Nudista"/>
          <w:szCs w:val="20"/>
        </w:rPr>
        <w:t>zverejnenie zmluvy v súlade s príslušnými právnymi predpismi Slovenskej republiky.</w:t>
      </w:r>
    </w:p>
    <w:p w14:paraId="52786C9F" w14:textId="77777777" w:rsidR="004C0592" w:rsidRPr="00A532AB" w:rsidRDefault="004C0592" w:rsidP="00E83DC7">
      <w:pPr>
        <w:pStyle w:val="Nadpis3"/>
        <w:keepNext w:val="0"/>
        <w:keepLines w:val="0"/>
        <w:numPr>
          <w:ilvl w:val="0"/>
          <w:numId w:val="0"/>
        </w:numPr>
        <w:spacing w:after="0" w:line="240" w:lineRule="auto"/>
        <w:ind w:left="567"/>
        <w:jc w:val="both"/>
        <w:rPr>
          <w:rFonts w:ascii="Nudista" w:hAnsi="Nudista"/>
        </w:rPr>
      </w:pPr>
    </w:p>
    <w:p w14:paraId="01022786" w14:textId="635E91B8" w:rsidR="0094391B" w:rsidRPr="00A532AB" w:rsidRDefault="0094391B" w:rsidP="00E83DC7">
      <w:pPr>
        <w:pStyle w:val="SAP1"/>
        <w:widowControl/>
        <w:spacing w:before="0" w:after="0" w:line="240" w:lineRule="auto"/>
        <w:rPr>
          <w:rFonts w:ascii="Nudista" w:hAnsi="Nudista" w:cs="Arial"/>
          <w:lang w:val="sk-SK"/>
        </w:rPr>
      </w:pPr>
      <w:bookmarkStart w:id="35" w:name="_Toc86843073"/>
      <w:r w:rsidRPr="00A532AB">
        <w:rPr>
          <w:rFonts w:ascii="Nudista" w:hAnsi="Nudista"/>
          <w:lang w:val="sk-SK"/>
        </w:rPr>
        <w:t xml:space="preserve">Miesto </w:t>
      </w:r>
      <w:r w:rsidR="00AF7815" w:rsidRPr="00A532AB">
        <w:rPr>
          <w:rFonts w:ascii="Nudista" w:hAnsi="Nudista"/>
          <w:lang w:val="sk-SK"/>
        </w:rPr>
        <w:t>A</w:t>
      </w:r>
      <w:r w:rsidR="003A293F">
        <w:rPr>
          <w:rFonts w:ascii="Nudista" w:hAnsi="Nudista"/>
          <w:lang w:val="sk-SK"/>
        </w:rPr>
        <w:t xml:space="preserve"> lehota</w:t>
      </w:r>
      <w:r w:rsidR="00AF7815" w:rsidRPr="00A532AB">
        <w:rPr>
          <w:rFonts w:ascii="Nudista" w:hAnsi="Nudista"/>
          <w:lang w:val="sk-SK"/>
        </w:rPr>
        <w:t xml:space="preserve"> </w:t>
      </w:r>
      <w:r w:rsidR="004656DF" w:rsidRPr="00A532AB">
        <w:rPr>
          <w:rFonts w:ascii="Nudista" w:hAnsi="Nudista"/>
          <w:lang w:val="sk-SK"/>
        </w:rPr>
        <w:t>dodania</w:t>
      </w:r>
      <w:r w:rsidRPr="00A532AB">
        <w:rPr>
          <w:rFonts w:ascii="Nudista" w:hAnsi="Nudista"/>
          <w:lang w:val="sk-SK"/>
        </w:rPr>
        <w:t xml:space="preserve"> predmetu zákazky</w:t>
      </w:r>
      <w:bookmarkEnd w:id="33"/>
      <w:bookmarkEnd w:id="35"/>
    </w:p>
    <w:p w14:paraId="4AB2F208"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bookmarkStart w:id="36" w:name="_Toc524701769"/>
      <w:bookmarkStart w:id="37" w:name="q5sasy"/>
      <w:bookmarkEnd w:id="13"/>
      <w:bookmarkEnd w:id="34"/>
    </w:p>
    <w:p w14:paraId="5347724C" w14:textId="37D0C274" w:rsidR="00C928D5" w:rsidRPr="00A532AB" w:rsidRDefault="0094391B" w:rsidP="005A5CC6">
      <w:pPr>
        <w:pStyle w:val="Nadpis3"/>
        <w:keepNext w:val="0"/>
        <w:keepLines w:val="0"/>
        <w:numPr>
          <w:ilvl w:val="2"/>
          <w:numId w:val="162"/>
        </w:numPr>
        <w:spacing w:after="120" w:line="240" w:lineRule="auto"/>
        <w:ind w:left="567" w:hanging="567"/>
        <w:jc w:val="both"/>
        <w:rPr>
          <w:rFonts w:ascii="Nudista" w:hAnsi="Nudista" w:cs="Arial"/>
        </w:rPr>
      </w:pPr>
      <w:bookmarkStart w:id="38" w:name="_Hlk7086194"/>
      <w:r w:rsidRPr="00A532AB">
        <w:rPr>
          <w:rFonts w:ascii="Nudista" w:hAnsi="Nudista" w:cs="Arial"/>
        </w:rPr>
        <w:t xml:space="preserve">Miesto </w:t>
      </w:r>
      <w:r w:rsidR="004656DF" w:rsidRPr="00A532AB">
        <w:rPr>
          <w:rFonts w:ascii="Nudista" w:hAnsi="Nudista" w:cs="Arial"/>
        </w:rPr>
        <w:t>dodania</w:t>
      </w:r>
      <w:r w:rsidRPr="00A532AB">
        <w:rPr>
          <w:rFonts w:ascii="Nudista" w:hAnsi="Nudista" w:cs="Arial"/>
        </w:rPr>
        <w:t xml:space="preserve"> predmetu zákazky</w:t>
      </w:r>
      <w:r w:rsidR="000C737A" w:rsidRPr="00A532AB">
        <w:rPr>
          <w:rFonts w:ascii="Nudista" w:hAnsi="Nudista" w:cs="Arial"/>
        </w:rPr>
        <w:t>:</w:t>
      </w:r>
      <w:r w:rsidR="0091358A" w:rsidRPr="00A532AB">
        <w:rPr>
          <w:rFonts w:ascii="Nudista" w:hAnsi="Nudista" w:cs="Arial"/>
        </w:rPr>
        <w:t xml:space="preserve"> </w:t>
      </w:r>
    </w:p>
    <w:p w14:paraId="0C835C83" w14:textId="014FFC0A" w:rsidR="009F5ACA" w:rsidRPr="00522793" w:rsidRDefault="003A293F" w:rsidP="005F01CD">
      <w:pPr>
        <w:pStyle w:val="Nadpis3"/>
        <w:keepNext w:val="0"/>
        <w:keepLines w:val="0"/>
        <w:numPr>
          <w:ilvl w:val="3"/>
          <w:numId w:val="162"/>
        </w:numPr>
        <w:spacing w:after="120" w:line="240" w:lineRule="auto"/>
        <w:ind w:left="1276" w:hanging="709"/>
        <w:jc w:val="both"/>
        <w:rPr>
          <w:rFonts w:ascii="Nudista" w:hAnsi="Nudista" w:cs="Arial"/>
          <w:szCs w:val="20"/>
        </w:rPr>
      </w:pPr>
      <w:r>
        <w:rPr>
          <w:rFonts w:ascii="Nudista" w:hAnsi="Nudista" w:cs="Arial"/>
          <w:b/>
          <w:bCs/>
        </w:rPr>
        <w:t xml:space="preserve">pre </w:t>
      </w:r>
      <w:r w:rsidR="00C928D5" w:rsidRPr="005F01CD">
        <w:rPr>
          <w:rFonts w:ascii="Nudista" w:hAnsi="Nudista" w:cs="Arial"/>
          <w:b/>
          <w:bCs/>
        </w:rPr>
        <w:t>Časť</w:t>
      </w:r>
      <w:r w:rsidR="00C928D5" w:rsidRPr="00AE3F3D">
        <w:rPr>
          <w:rFonts w:ascii="Nudista" w:hAnsi="Nudista" w:cs="Arial"/>
          <w:b/>
          <w:bCs/>
        </w:rPr>
        <w:t xml:space="preserve"> I. predmetu zákazky:</w:t>
      </w:r>
      <w:r w:rsidR="00C928D5" w:rsidRPr="00AE3F3D">
        <w:rPr>
          <w:rFonts w:ascii="Nudista" w:hAnsi="Nudista" w:cs="Arial"/>
        </w:rPr>
        <w:t xml:space="preserve"> </w:t>
      </w:r>
      <w:r w:rsidR="00AF7815" w:rsidRPr="00A532AB">
        <w:rPr>
          <w:rFonts w:ascii="Nudista" w:hAnsi="Nudista" w:cs="Arial"/>
          <w:szCs w:val="20"/>
        </w:rPr>
        <w:t>územ</w:t>
      </w:r>
      <w:r w:rsidR="009F5ACA">
        <w:rPr>
          <w:rFonts w:ascii="Nudista" w:hAnsi="Nudista" w:cs="Arial"/>
          <w:szCs w:val="20"/>
        </w:rPr>
        <w:t>ie</w:t>
      </w:r>
      <w:r w:rsidR="00AF7815" w:rsidRPr="00A532AB">
        <w:rPr>
          <w:rFonts w:ascii="Nudista" w:hAnsi="Nudista" w:cs="Arial"/>
          <w:szCs w:val="20"/>
        </w:rPr>
        <w:t xml:space="preserve"> mesta </w:t>
      </w:r>
      <w:r w:rsidR="009F5ACA">
        <w:rPr>
          <w:rFonts w:ascii="Nudista" w:hAnsi="Nudista" w:cs="Arial"/>
          <w:szCs w:val="20"/>
        </w:rPr>
        <w:t>Nesvady.</w:t>
      </w:r>
      <w:r w:rsidR="009F5ACA" w:rsidRPr="009F5ACA">
        <w:rPr>
          <w:rFonts w:ascii="Nudista" w:hAnsi="Nudista" w:cs="Arial"/>
          <w:szCs w:val="20"/>
        </w:rPr>
        <w:t xml:space="preserve"> </w:t>
      </w:r>
      <w:r w:rsidR="009F5ACA" w:rsidRPr="00522793">
        <w:rPr>
          <w:rFonts w:ascii="Nudista" w:hAnsi="Nudista" w:cs="Arial"/>
          <w:szCs w:val="20"/>
        </w:rPr>
        <w:t>Detaily lokalít umiestnenia SMART prvkov sú zobrazené na mape, ktorá sa nachádza na tomto linku:</w:t>
      </w:r>
    </w:p>
    <w:p w14:paraId="437DFC08" w14:textId="3329AB75" w:rsidR="00AF7815" w:rsidRPr="00AE3F3D" w:rsidRDefault="0071599A" w:rsidP="005F01CD">
      <w:pPr>
        <w:pStyle w:val="Nadpis3"/>
        <w:keepNext w:val="0"/>
        <w:keepLines w:val="0"/>
        <w:numPr>
          <w:ilvl w:val="0"/>
          <w:numId w:val="0"/>
        </w:numPr>
        <w:spacing w:after="120" w:line="240" w:lineRule="auto"/>
        <w:ind w:left="1276"/>
        <w:jc w:val="both"/>
        <w:rPr>
          <w:rFonts w:ascii="Nudista" w:hAnsi="Nudista" w:cs="Arial"/>
          <w:szCs w:val="20"/>
        </w:rPr>
      </w:pPr>
      <w:hyperlink r:id="rId14" w:history="1">
        <w:r w:rsidR="009F5ACA" w:rsidRPr="00AE3F3D">
          <w:rPr>
            <w:rStyle w:val="Hypertextovprepojenie"/>
            <w:rFonts w:ascii="Nudista" w:hAnsi="Nudista" w:cs="Arial"/>
            <w:szCs w:val="20"/>
          </w:rPr>
          <w:t>https://www.google.com/maps/@47.9266497,18.0633597,12z/data=!4m2!6m1!1s13LzWLabFPtYPXuIKLlnIhXD00P7iy67j</w:t>
        </w:r>
      </w:hyperlink>
      <w:r w:rsidR="00AF7815" w:rsidRPr="00AE3F3D">
        <w:rPr>
          <w:rFonts w:ascii="Nudista" w:hAnsi="Nudista" w:cs="Arial"/>
          <w:szCs w:val="20"/>
        </w:rPr>
        <w:t xml:space="preserve"> </w:t>
      </w:r>
    </w:p>
    <w:p w14:paraId="0A589354" w14:textId="7A80ABD4" w:rsidR="00C928D5" w:rsidRPr="00A532AB" w:rsidRDefault="003A293F" w:rsidP="005F01CD">
      <w:pPr>
        <w:pStyle w:val="Nadpis3"/>
        <w:keepNext w:val="0"/>
        <w:keepLines w:val="0"/>
        <w:numPr>
          <w:ilvl w:val="3"/>
          <w:numId w:val="162"/>
        </w:numPr>
        <w:spacing w:after="120" w:line="240" w:lineRule="auto"/>
        <w:ind w:left="1276" w:hanging="709"/>
        <w:jc w:val="both"/>
        <w:rPr>
          <w:rFonts w:ascii="Nudista" w:hAnsi="Nudista" w:cs="Arial"/>
        </w:rPr>
      </w:pPr>
      <w:r>
        <w:rPr>
          <w:rFonts w:ascii="Nudista" w:hAnsi="Nudista" w:cs="Arial"/>
          <w:b/>
          <w:bCs/>
        </w:rPr>
        <w:t xml:space="preserve">pre </w:t>
      </w:r>
      <w:r w:rsidR="00C928D5" w:rsidRPr="005F01CD">
        <w:rPr>
          <w:rFonts w:ascii="Nudista" w:hAnsi="Nudista" w:cs="Arial"/>
          <w:b/>
          <w:bCs/>
        </w:rPr>
        <w:t>Časť</w:t>
      </w:r>
      <w:r w:rsidR="00C928D5" w:rsidRPr="00AE3F3D">
        <w:rPr>
          <w:rFonts w:ascii="Nudista" w:hAnsi="Nudista" w:cs="Arial"/>
          <w:b/>
          <w:bCs/>
        </w:rPr>
        <w:t xml:space="preserve"> I</w:t>
      </w:r>
      <w:r w:rsidR="000C1B3A" w:rsidRPr="00AE3F3D">
        <w:rPr>
          <w:rFonts w:ascii="Nudista" w:hAnsi="Nudista" w:cs="Arial"/>
          <w:b/>
          <w:bCs/>
        </w:rPr>
        <w:t>I</w:t>
      </w:r>
      <w:r w:rsidR="00C928D5" w:rsidRPr="00AE3F3D">
        <w:rPr>
          <w:rFonts w:ascii="Nudista" w:hAnsi="Nudista" w:cs="Arial"/>
          <w:b/>
          <w:bCs/>
        </w:rPr>
        <w:t>. pre</w:t>
      </w:r>
      <w:r w:rsidR="00C928D5" w:rsidRPr="00A532AB">
        <w:rPr>
          <w:rFonts w:ascii="Nudista" w:hAnsi="Nudista" w:cs="Arial"/>
          <w:b/>
          <w:bCs/>
        </w:rPr>
        <w:t>dmetu zákazky:</w:t>
      </w:r>
      <w:r w:rsidR="00AF7815" w:rsidRPr="00A532AB">
        <w:rPr>
          <w:rFonts w:ascii="Nudista" w:hAnsi="Nudista" w:cs="Arial"/>
          <w:szCs w:val="20"/>
        </w:rPr>
        <w:t xml:space="preserve"> IT infraštruktúra verejného obstarávateľa</w:t>
      </w:r>
    </w:p>
    <w:bookmarkEnd w:id="38"/>
    <w:p w14:paraId="687CEDCF" w14:textId="77777777" w:rsidR="00161BF1" w:rsidRPr="00A532AB" w:rsidRDefault="00AF7815" w:rsidP="005A5CC6">
      <w:pPr>
        <w:pStyle w:val="Nadpis3"/>
        <w:keepNext w:val="0"/>
        <w:keepLines w:val="0"/>
        <w:numPr>
          <w:ilvl w:val="2"/>
          <w:numId w:val="162"/>
        </w:numPr>
        <w:spacing w:after="120" w:line="240" w:lineRule="auto"/>
        <w:ind w:left="567" w:hanging="567"/>
        <w:jc w:val="both"/>
        <w:rPr>
          <w:rFonts w:ascii="Nudista" w:hAnsi="Nudista" w:cs="Arial"/>
          <w:szCs w:val="20"/>
        </w:rPr>
      </w:pPr>
      <w:r w:rsidRPr="00A532AB">
        <w:rPr>
          <w:rFonts w:ascii="Nudista" w:hAnsi="Nudista" w:cs="Arial"/>
        </w:rPr>
        <w:t>Lehota</w:t>
      </w:r>
      <w:r w:rsidRPr="00A532AB">
        <w:rPr>
          <w:rFonts w:ascii="Nudista" w:hAnsi="Nudista"/>
          <w:bCs/>
          <w:szCs w:val="20"/>
        </w:rPr>
        <w:t xml:space="preserve"> plnenia</w:t>
      </w:r>
      <w:r w:rsidRPr="00A532AB">
        <w:rPr>
          <w:rFonts w:ascii="Nudista" w:hAnsi="Nudista" w:cs="Arial"/>
          <w:szCs w:val="20"/>
        </w:rPr>
        <w:t xml:space="preserve"> predmetu zákazky</w:t>
      </w:r>
      <w:r w:rsidR="00161BF1" w:rsidRPr="00A532AB">
        <w:rPr>
          <w:rFonts w:ascii="Nudista" w:hAnsi="Nudista" w:cs="Arial"/>
          <w:szCs w:val="20"/>
        </w:rPr>
        <w:t>:</w:t>
      </w:r>
    </w:p>
    <w:p w14:paraId="7FA52138" w14:textId="41C85FC6" w:rsidR="009F5ACA" w:rsidRDefault="003A293F" w:rsidP="009F5ACA">
      <w:pPr>
        <w:pStyle w:val="Nadpis3"/>
        <w:keepNext w:val="0"/>
        <w:keepLines w:val="0"/>
        <w:numPr>
          <w:ilvl w:val="3"/>
          <w:numId w:val="162"/>
        </w:numPr>
        <w:spacing w:after="120" w:line="240" w:lineRule="auto"/>
        <w:ind w:left="1276" w:hanging="709"/>
        <w:jc w:val="both"/>
        <w:rPr>
          <w:rFonts w:ascii="Nudista" w:hAnsi="Nudista"/>
          <w:szCs w:val="20"/>
        </w:rPr>
      </w:pPr>
      <w:r>
        <w:rPr>
          <w:rFonts w:ascii="Nudista" w:hAnsi="Nudista" w:cs="Arial"/>
          <w:b/>
          <w:bCs/>
          <w:szCs w:val="20"/>
        </w:rPr>
        <w:t xml:space="preserve">pre </w:t>
      </w:r>
      <w:r w:rsidR="00161BF1" w:rsidRPr="005F01CD">
        <w:rPr>
          <w:rFonts w:ascii="Nudista" w:hAnsi="Nudista" w:cs="Arial"/>
          <w:b/>
          <w:bCs/>
          <w:szCs w:val="20"/>
        </w:rPr>
        <w:t>Časť I.</w:t>
      </w:r>
      <w:r w:rsidR="009F5ACA" w:rsidRPr="005F01CD">
        <w:rPr>
          <w:rFonts w:ascii="Nudista" w:hAnsi="Nudista" w:cs="Arial"/>
          <w:b/>
          <w:bCs/>
          <w:szCs w:val="20"/>
        </w:rPr>
        <w:t xml:space="preserve"> predmetu zákazky</w:t>
      </w:r>
      <w:r w:rsidR="00AF7815" w:rsidRPr="005F01CD">
        <w:rPr>
          <w:rFonts w:ascii="Nudista" w:hAnsi="Nudista"/>
          <w:b/>
          <w:bCs/>
          <w:szCs w:val="20"/>
        </w:rPr>
        <w:t>:</w:t>
      </w:r>
      <w:r w:rsidR="00AF7815" w:rsidRPr="00A532AB">
        <w:rPr>
          <w:rFonts w:ascii="Nudista" w:hAnsi="Nudista"/>
          <w:szCs w:val="20"/>
        </w:rPr>
        <w:t xml:space="preserve"> </w:t>
      </w:r>
      <w:r w:rsidR="00AF7815" w:rsidRPr="005F01CD">
        <w:rPr>
          <w:rFonts w:ascii="Nudista" w:hAnsi="Nudista"/>
          <w:szCs w:val="20"/>
        </w:rPr>
        <w:t>1</w:t>
      </w:r>
      <w:r w:rsidR="00161BF1" w:rsidRPr="005F01CD">
        <w:rPr>
          <w:rFonts w:ascii="Nudista" w:hAnsi="Nudista"/>
          <w:szCs w:val="20"/>
        </w:rPr>
        <w:t>0</w:t>
      </w:r>
      <w:r w:rsidR="00AF7815" w:rsidRPr="005F01CD">
        <w:rPr>
          <w:rFonts w:ascii="Nudista" w:hAnsi="Nudista"/>
          <w:szCs w:val="20"/>
        </w:rPr>
        <w:t xml:space="preserve"> mesiacov od nadobudnutia účinnosti zmluvy</w:t>
      </w:r>
      <w:r w:rsidR="00AF7815" w:rsidRPr="00AE3F3D">
        <w:rPr>
          <w:rFonts w:ascii="Nudista" w:hAnsi="Nudista"/>
          <w:szCs w:val="20"/>
        </w:rPr>
        <w:t>.</w:t>
      </w:r>
    </w:p>
    <w:p w14:paraId="164058C2" w14:textId="18FDE838" w:rsidR="00161BF1" w:rsidRPr="00AE3F3D" w:rsidRDefault="003A293F" w:rsidP="005F01CD">
      <w:pPr>
        <w:pStyle w:val="Nadpis3"/>
        <w:keepNext w:val="0"/>
        <w:keepLines w:val="0"/>
        <w:numPr>
          <w:ilvl w:val="3"/>
          <w:numId w:val="162"/>
        </w:numPr>
        <w:spacing w:after="120" w:line="240" w:lineRule="auto"/>
        <w:ind w:left="1276" w:hanging="709"/>
        <w:jc w:val="both"/>
        <w:rPr>
          <w:rFonts w:ascii="Nudista" w:hAnsi="Nudista"/>
          <w:szCs w:val="20"/>
        </w:rPr>
      </w:pPr>
      <w:r>
        <w:rPr>
          <w:rFonts w:ascii="Nudista" w:hAnsi="Nudista" w:cs="Arial"/>
          <w:b/>
          <w:bCs/>
          <w:szCs w:val="20"/>
        </w:rPr>
        <w:t xml:space="preserve">pre </w:t>
      </w:r>
      <w:r w:rsidR="009F5ACA" w:rsidRPr="005F01CD">
        <w:rPr>
          <w:rFonts w:ascii="Nudista" w:hAnsi="Nudista" w:cs="Arial"/>
          <w:b/>
          <w:bCs/>
          <w:szCs w:val="20"/>
        </w:rPr>
        <w:t>Časť II. predmetu zákazky</w:t>
      </w:r>
      <w:r w:rsidR="00161BF1" w:rsidRPr="005F01CD">
        <w:rPr>
          <w:rFonts w:ascii="Nudista" w:hAnsi="Nudista"/>
          <w:b/>
          <w:bCs/>
          <w:szCs w:val="20"/>
        </w:rPr>
        <w:t>:</w:t>
      </w:r>
      <w:r w:rsidR="00161BF1" w:rsidRPr="00AE3F3D">
        <w:rPr>
          <w:rFonts w:ascii="Nudista" w:hAnsi="Nudista"/>
          <w:szCs w:val="20"/>
        </w:rPr>
        <w:t xml:space="preserve"> </w:t>
      </w:r>
      <w:r w:rsidR="00161BF1" w:rsidRPr="005F01CD">
        <w:rPr>
          <w:rFonts w:ascii="Nudista" w:hAnsi="Nudista"/>
          <w:szCs w:val="20"/>
        </w:rPr>
        <w:t>17 mesiacov od nadobudnutia účinnosti zmluvy</w:t>
      </w:r>
      <w:r w:rsidR="00161BF1" w:rsidRPr="00AE3F3D">
        <w:rPr>
          <w:rFonts w:ascii="Nudista" w:hAnsi="Nudista"/>
          <w:szCs w:val="20"/>
        </w:rPr>
        <w:t>.</w:t>
      </w:r>
    </w:p>
    <w:p w14:paraId="6A49E417" w14:textId="3F0F14E8" w:rsidR="00AF7815" w:rsidRPr="00A532AB" w:rsidRDefault="00AF7815" w:rsidP="00AF7815">
      <w:pPr>
        <w:pStyle w:val="Nadpis3"/>
        <w:keepNext w:val="0"/>
        <w:keepLines w:val="0"/>
        <w:numPr>
          <w:ilvl w:val="2"/>
          <w:numId w:val="16"/>
        </w:numPr>
        <w:spacing w:after="120" w:line="240" w:lineRule="auto"/>
        <w:ind w:left="567" w:hanging="567"/>
        <w:jc w:val="both"/>
        <w:rPr>
          <w:rFonts w:ascii="Nudista" w:hAnsi="Nudista"/>
          <w:bCs/>
          <w:szCs w:val="20"/>
        </w:rPr>
      </w:pPr>
      <w:r w:rsidRPr="00A532AB">
        <w:rPr>
          <w:rFonts w:ascii="Nudista" w:hAnsi="Nudista"/>
          <w:bCs/>
          <w:szCs w:val="20"/>
        </w:rPr>
        <w:t xml:space="preserve">Podrobné informácie o podmienkach dodania predmetu zákazky sú uvedené v Časti </w:t>
      </w:r>
      <w:r w:rsidR="008B78E6">
        <w:rPr>
          <w:rFonts w:ascii="Nudista" w:hAnsi="Nudista"/>
          <w:bCs/>
          <w:szCs w:val="20"/>
        </w:rPr>
        <w:t>E</w:t>
      </w:r>
      <w:r w:rsidRPr="008B78E6">
        <w:rPr>
          <w:rFonts w:ascii="Nudista" w:hAnsi="Nudista"/>
          <w:bCs/>
          <w:szCs w:val="20"/>
        </w:rPr>
        <w:t>. Obchodné podmienky týchto súťažných podkladov.</w:t>
      </w:r>
    </w:p>
    <w:p w14:paraId="1E1B7709" w14:textId="77777777" w:rsidR="006F6E39" w:rsidRPr="00A532AB" w:rsidRDefault="006F6E39" w:rsidP="00E83DC7">
      <w:pPr>
        <w:pStyle w:val="SAP1"/>
        <w:widowControl/>
        <w:numPr>
          <w:ilvl w:val="0"/>
          <w:numId w:val="0"/>
        </w:numPr>
        <w:spacing w:before="0" w:after="0" w:line="240" w:lineRule="auto"/>
        <w:ind w:left="576"/>
        <w:rPr>
          <w:rFonts w:ascii="Nudista" w:hAnsi="Nudista"/>
          <w:lang w:val="sk-SK"/>
        </w:rPr>
      </w:pPr>
    </w:p>
    <w:p w14:paraId="689CD13E" w14:textId="1B2CBB55" w:rsidR="0094391B" w:rsidRPr="00A532AB" w:rsidRDefault="0094391B" w:rsidP="00E83DC7">
      <w:pPr>
        <w:pStyle w:val="SAP1"/>
        <w:widowControl/>
        <w:spacing w:before="0" w:after="0" w:line="240" w:lineRule="auto"/>
        <w:rPr>
          <w:rFonts w:ascii="Nudista" w:hAnsi="Nudista"/>
          <w:lang w:val="sk-SK"/>
        </w:rPr>
      </w:pPr>
      <w:bookmarkStart w:id="39" w:name="_Toc86843074"/>
      <w:r w:rsidRPr="00A532AB">
        <w:rPr>
          <w:rFonts w:ascii="Nudista" w:hAnsi="Nudista"/>
          <w:lang w:val="sk-SK"/>
        </w:rPr>
        <w:t>Oprávnení uchádzači</w:t>
      </w:r>
      <w:bookmarkEnd w:id="36"/>
      <w:bookmarkEnd w:id="39"/>
    </w:p>
    <w:p w14:paraId="4F21EBEE" w14:textId="6821E781" w:rsidR="00832490" w:rsidRPr="00A532AB" w:rsidRDefault="00832490" w:rsidP="00E83DC7">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A532AB"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A532AB">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363211C" w14:textId="7F38B1A7" w:rsidR="0094391B" w:rsidRPr="00A532AB"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A532AB">
        <w:rPr>
          <w:rFonts w:ascii="Nudista" w:hAnsi="Nudista" w:cs="Arial"/>
        </w:rPr>
        <w:t>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 xml:space="preserve">pade, </w:t>
      </w:r>
      <w:r w:rsidR="0066774E" w:rsidRPr="00A532AB">
        <w:rPr>
          <w:rFonts w:ascii="Nudista" w:hAnsi="Nudista" w:cs="Proba Pro"/>
        </w:rPr>
        <w:t>ak</w:t>
      </w:r>
      <w:r w:rsidRPr="00A532AB">
        <w:rPr>
          <w:rFonts w:ascii="Nudista" w:hAnsi="Nudista" w:cs="Arial"/>
        </w:rPr>
        <w:t xml:space="preserve"> je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om skupina, tak</w:t>
      </w:r>
      <w:r w:rsidRPr="00A532AB">
        <w:rPr>
          <w:rFonts w:ascii="Nudista" w:hAnsi="Nudista" w:cs="Proba Pro"/>
        </w:rPr>
        <w:t>ý</w:t>
      </w:r>
      <w:r w:rsidRPr="00A532AB">
        <w:rPr>
          <w:rFonts w:ascii="Nudista" w:hAnsi="Nudista" w:cs="Arial"/>
        </w:rPr>
        <w:t>to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 xml:space="preserve"> je povinn</w:t>
      </w:r>
      <w:r w:rsidRPr="00A532AB">
        <w:rPr>
          <w:rFonts w:ascii="Nudista" w:hAnsi="Nudista" w:cs="Proba Pro"/>
        </w:rPr>
        <w:t>ý</w:t>
      </w:r>
      <w:r w:rsidRPr="00A532AB">
        <w:rPr>
          <w:rFonts w:ascii="Nudista" w:hAnsi="Nudista" w:cs="Arial"/>
        </w:rPr>
        <w:t xml:space="preserve"> predlo</w:t>
      </w:r>
      <w:r w:rsidRPr="00A532AB">
        <w:rPr>
          <w:rFonts w:ascii="Nudista" w:hAnsi="Nudista" w:cs="Proba Pro"/>
        </w:rPr>
        <w:t>ž</w:t>
      </w:r>
      <w:r w:rsidRPr="00A532AB">
        <w:rPr>
          <w:rFonts w:ascii="Nudista" w:hAnsi="Nudista" w:cs="Arial"/>
        </w:rPr>
        <w:t>i</w:t>
      </w:r>
      <w:r w:rsidRPr="00A532AB">
        <w:rPr>
          <w:rFonts w:ascii="Nudista" w:hAnsi="Nudista" w:cs="Proba Pro CE"/>
        </w:rPr>
        <w:t>ť</w:t>
      </w:r>
      <w:r w:rsidRPr="00A532AB">
        <w:rPr>
          <w:rFonts w:ascii="Nudista" w:hAnsi="Nudista" w:cs="Arial"/>
        </w:rPr>
        <w:t xml:space="preserve"> doklad podp</w:t>
      </w:r>
      <w:r w:rsidRPr="00A532AB">
        <w:rPr>
          <w:rFonts w:ascii="Nudista" w:hAnsi="Nudista" w:cs="Proba Pro"/>
        </w:rPr>
        <w:t>í</w:t>
      </w:r>
      <w:r w:rsidRPr="00A532AB">
        <w:rPr>
          <w:rFonts w:ascii="Nudista" w:hAnsi="Nudista" w:cs="Arial"/>
        </w:rPr>
        <w:t>san</w:t>
      </w:r>
      <w:r w:rsidRPr="00A532AB">
        <w:rPr>
          <w:rFonts w:ascii="Nudista" w:hAnsi="Nudista" w:cs="Proba Pro"/>
        </w:rPr>
        <w:t>ý</w:t>
      </w:r>
      <w:r w:rsidRPr="00A532AB">
        <w:rPr>
          <w:rFonts w:ascii="Nudista" w:hAnsi="Nudista" w:cs="Arial"/>
        </w:rPr>
        <w:t xml:space="preserve"> v</w:t>
      </w:r>
      <w:r w:rsidRPr="00A532AB">
        <w:rPr>
          <w:rFonts w:ascii="Nudista" w:hAnsi="Nudista" w:cs="Proba Pro"/>
        </w:rPr>
        <w:t>š</w:t>
      </w:r>
      <w:r w:rsidRPr="00A532AB">
        <w:rPr>
          <w:rFonts w:ascii="Nudista" w:hAnsi="Nudista" w:cs="Arial"/>
        </w:rPr>
        <w:t>etk</w:t>
      </w:r>
      <w:r w:rsidRPr="00A532AB">
        <w:rPr>
          <w:rFonts w:ascii="Nudista" w:hAnsi="Nudista" w:cs="Proba Pro"/>
        </w:rPr>
        <w:t>ý</w:t>
      </w:r>
      <w:r w:rsidRPr="00A532AB">
        <w:rPr>
          <w:rFonts w:ascii="Nudista" w:hAnsi="Nudista" w:cs="Arial"/>
        </w:rPr>
        <w:t xml:space="preserve">mi </w:t>
      </w:r>
      <w:r w:rsidRPr="00A532AB">
        <w:rPr>
          <w:rFonts w:ascii="Nudista" w:hAnsi="Nudista" w:cs="Proba Pro CE"/>
        </w:rPr>
        <w:t>č</w:t>
      </w:r>
      <w:r w:rsidRPr="00A532AB">
        <w:rPr>
          <w:rFonts w:ascii="Nudista" w:hAnsi="Nudista" w:cs="Arial"/>
        </w:rPr>
        <w:t>lenmi skupiny o</w:t>
      </w:r>
      <w:r w:rsidRPr="00A532AB">
        <w:rPr>
          <w:rFonts w:ascii="Nudista" w:hAnsi="Nudista" w:cs="Calibri"/>
        </w:rPr>
        <w:t> </w:t>
      </w:r>
      <w:r w:rsidRPr="00A532AB">
        <w:rPr>
          <w:rFonts w:ascii="Nudista" w:hAnsi="Nudista" w:cs="Arial"/>
        </w:rPr>
        <w:t>ur</w:t>
      </w:r>
      <w:r w:rsidRPr="00A532AB">
        <w:rPr>
          <w:rFonts w:ascii="Nudista" w:hAnsi="Nudista" w:cs="Proba Pro CE"/>
        </w:rPr>
        <w:t>č</w:t>
      </w:r>
      <w:r w:rsidRPr="00A532AB">
        <w:rPr>
          <w:rFonts w:ascii="Nudista" w:hAnsi="Nudista" w:cs="Arial"/>
        </w:rPr>
        <w:t>en</w:t>
      </w:r>
      <w:r w:rsidRPr="00A532AB">
        <w:rPr>
          <w:rFonts w:ascii="Nudista" w:hAnsi="Nudista" w:cs="Proba Pro"/>
        </w:rPr>
        <w:t>í</w:t>
      </w:r>
      <w:r w:rsidRPr="00A532AB">
        <w:rPr>
          <w:rFonts w:ascii="Nudista" w:hAnsi="Nudista" w:cs="Arial"/>
        </w:rPr>
        <w:t xml:space="preserve"> ved</w:t>
      </w:r>
      <w:r w:rsidRPr="00A532AB">
        <w:rPr>
          <w:rFonts w:ascii="Nudista" w:hAnsi="Nudista" w:cs="Proba Pro"/>
        </w:rPr>
        <w:t>ú</w:t>
      </w:r>
      <w:r w:rsidRPr="00A532AB">
        <w:rPr>
          <w:rFonts w:ascii="Nudista" w:hAnsi="Nudista" w:cs="Arial"/>
        </w:rPr>
        <w:t xml:space="preserve">ceho </w:t>
      </w:r>
      <w:r w:rsidRPr="00A532AB">
        <w:rPr>
          <w:rFonts w:ascii="Nudista" w:hAnsi="Nudista" w:cs="Proba Pro CE"/>
        </w:rPr>
        <w:t>č</w:t>
      </w:r>
      <w:r w:rsidRPr="00A532AB">
        <w:rPr>
          <w:rFonts w:ascii="Nudista" w:hAnsi="Nudista" w:cs="Arial"/>
        </w:rPr>
        <w:t>lena opr</w:t>
      </w:r>
      <w:r w:rsidRPr="00A532AB">
        <w:rPr>
          <w:rFonts w:ascii="Nudista" w:hAnsi="Nudista" w:cs="Proba Pro"/>
        </w:rPr>
        <w:t>á</w:t>
      </w:r>
      <w:r w:rsidRPr="00A532AB">
        <w:rPr>
          <w:rFonts w:ascii="Nudista" w:hAnsi="Nudista" w:cs="Arial"/>
        </w:rPr>
        <w:t>vnen</w:t>
      </w:r>
      <w:r w:rsidRPr="00A532AB">
        <w:rPr>
          <w:rFonts w:ascii="Nudista" w:hAnsi="Nudista" w:cs="Proba Pro"/>
        </w:rPr>
        <w:t>é</w:t>
      </w:r>
      <w:r w:rsidRPr="00A532AB">
        <w:rPr>
          <w:rFonts w:ascii="Nudista" w:hAnsi="Nudista" w:cs="Arial"/>
        </w:rPr>
        <w:t>ho kona</w:t>
      </w:r>
      <w:r w:rsidRPr="00A532AB">
        <w:rPr>
          <w:rFonts w:ascii="Nudista" w:hAnsi="Nudista" w:cs="Proba Pro CE"/>
        </w:rPr>
        <w:t>ť</w:t>
      </w:r>
      <w:r w:rsidRPr="00A532AB">
        <w:rPr>
          <w:rFonts w:ascii="Nudista" w:hAnsi="Nudista" w:cs="Arial"/>
        </w:rPr>
        <w:t xml:space="preserve"> v</w:t>
      </w:r>
      <w:r w:rsidRPr="00A532AB">
        <w:rPr>
          <w:rFonts w:ascii="Nudista" w:hAnsi="Nudista" w:cs="Calibri"/>
        </w:rPr>
        <w:t> </w:t>
      </w:r>
      <w:r w:rsidRPr="00A532AB">
        <w:rPr>
          <w:rFonts w:ascii="Nudista" w:hAnsi="Nudista" w:cs="Arial"/>
        </w:rPr>
        <w:t>mene ostatn</w:t>
      </w:r>
      <w:r w:rsidRPr="00A532AB">
        <w:rPr>
          <w:rFonts w:ascii="Nudista" w:hAnsi="Nudista" w:cs="Proba Pro"/>
        </w:rPr>
        <w:t>ý</w:t>
      </w:r>
      <w:r w:rsidRPr="00A532AB">
        <w:rPr>
          <w:rFonts w:ascii="Nudista" w:hAnsi="Nudista" w:cs="Arial"/>
        </w:rPr>
        <w:t xml:space="preserve">ch </w:t>
      </w:r>
      <w:r w:rsidRPr="00A532AB">
        <w:rPr>
          <w:rFonts w:ascii="Nudista" w:hAnsi="Nudista" w:cs="Proba Pro CE"/>
        </w:rPr>
        <w:t>č</w:t>
      </w:r>
      <w:r w:rsidRPr="00A532AB">
        <w:rPr>
          <w:rFonts w:ascii="Nudista" w:hAnsi="Nudista" w:cs="Arial"/>
        </w:rPr>
        <w:t>lenov skupiny v</w:t>
      </w:r>
      <w:r w:rsidRPr="00A532AB">
        <w:rPr>
          <w:rFonts w:ascii="Nudista" w:hAnsi="Nudista" w:cs="Calibri"/>
        </w:rPr>
        <w:t> </w:t>
      </w:r>
      <w:r w:rsidRPr="00A532AB">
        <w:rPr>
          <w:rFonts w:ascii="Nudista" w:hAnsi="Nudista" w:cs="Arial"/>
        </w:rPr>
        <w:t>tejto verejnej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i. 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pade, ak bude ponuka skupiny dod</w:t>
      </w:r>
      <w:r w:rsidRPr="00A532AB">
        <w:rPr>
          <w:rFonts w:ascii="Nudista" w:hAnsi="Nudista" w:cs="Proba Pro"/>
        </w:rPr>
        <w:t>á</w:t>
      </w:r>
      <w:r w:rsidRPr="00A532AB">
        <w:rPr>
          <w:rFonts w:ascii="Nudista" w:hAnsi="Nudista" w:cs="Arial"/>
        </w:rPr>
        <w:t>vate</w:t>
      </w:r>
      <w:r w:rsidRPr="00A532AB">
        <w:rPr>
          <w:rFonts w:ascii="Nudista" w:hAnsi="Nudista" w:cs="Proba Pro CE"/>
        </w:rPr>
        <w:t>ľ</w:t>
      </w:r>
      <w:r w:rsidRPr="00A532AB">
        <w:rPr>
          <w:rFonts w:ascii="Nudista" w:hAnsi="Nudista" w:cs="Arial"/>
        </w:rPr>
        <w:t>ov vyhodnoten</w:t>
      </w:r>
      <w:r w:rsidRPr="00A532AB">
        <w:rPr>
          <w:rFonts w:ascii="Nudista" w:hAnsi="Nudista" w:cs="Proba Pro"/>
        </w:rPr>
        <w:t>á</w:t>
      </w:r>
      <w:r w:rsidRPr="00A532AB">
        <w:rPr>
          <w:rFonts w:ascii="Nudista" w:hAnsi="Nudista" w:cs="Arial"/>
        </w:rPr>
        <w:t xml:space="preserve"> ako </w:t>
      </w:r>
      <w:r w:rsidRPr="00A532AB">
        <w:rPr>
          <w:rFonts w:ascii="Nudista" w:hAnsi="Nudista" w:cs="Proba Pro"/>
        </w:rPr>
        <w:t>ú</w:t>
      </w:r>
      <w:r w:rsidRPr="00A532AB">
        <w:rPr>
          <w:rFonts w:ascii="Nudista" w:hAnsi="Nudista" w:cs="Arial"/>
        </w:rPr>
        <w:t>spe</w:t>
      </w:r>
      <w:r w:rsidRPr="00A532AB">
        <w:rPr>
          <w:rFonts w:ascii="Nudista" w:hAnsi="Nudista" w:cs="Proba Pro"/>
        </w:rPr>
        <w:t>š</w:t>
      </w:r>
      <w:r w:rsidRPr="00A532AB">
        <w:rPr>
          <w:rFonts w:ascii="Nudista" w:hAnsi="Nudista" w:cs="Arial"/>
        </w:rPr>
        <w:t>n</w:t>
      </w:r>
      <w:r w:rsidRPr="00A532AB">
        <w:rPr>
          <w:rFonts w:ascii="Nudista" w:hAnsi="Nudista" w:cs="Proba Pro"/>
        </w:rPr>
        <w:t>á</w:t>
      </w:r>
      <w:r w:rsidRPr="00A532AB">
        <w:rPr>
          <w:rFonts w:ascii="Nudista" w:hAnsi="Nudista" w:cs="Arial"/>
        </w:rPr>
        <w:t>, t</w:t>
      </w:r>
      <w:r w:rsidRPr="00A532AB">
        <w:rPr>
          <w:rFonts w:ascii="Nudista" w:hAnsi="Nudista" w:cs="Proba Pro"/>
        </w:rPr>
        <w:t>á</w:t>
      </w:r>
      <w:r w:rsidRPr="00A532AB">
        <w:rPr>
          <w:rFonts w:ascii="Nudista" w:hAnsi="Nudista" w:cs="Arial"/>
        </w:rPr>
        <w:t>to skupina bude povinn</w:t>
      </w:r>
      <w:r w:rsidRPr="00A532AB">
        <w:rPr>
          <w:rFonts w:ascii="Nudista" w:hAnsi="Nudista" w:cs="Proba Pro"/>
        </w:rPr>
        <w:t>á</w:t>
      </w:r>
      <w:r w:rsidRPr="00A532AB">
        <w:rPr>
          <w:rFonts w:ascii="Nudista" w:hAnsi="Nudista" w:cs="Arial"/>
        </w:rPr>
        <w:t xml:space="preserve"> vytvori</w:t>
      </w:r>
      <w:r w:rsidRPr="00A532AB">
        <w:rPr>
          <w:rFonts w:ascii="Nudista" w:hAnsi="Nudista" w:cs="Proba Pro CE"/>
        </w:rPr>
        <w:t>ť</w:t>
      </w:r>
      <w:r w:rsidRPr="00A532AB">
        <w:rPr>
          <w:rFonts w:ascii="Nudista" w:hAnsi="Nudista" w:cs="Arial"/>
        </w:rPr>
        <w:t xml:space="preserve"> zdru</w:t>
      </w:r>
      <w:r w:rsidRPr="00A532AB">
        <w:rPr>
          <w:rFonts w:ascii="Nudista" w:hAnsi="Nudista" w:cs="Proba Pro"/>
        </w:rPr>
        <w:t>ž</w:t>
      </w:r>
      <w:r w:rsidRPr="00A532AB">
        <w:rPr>
          <w:rFonts w:ascii="Nudista" w:hAnsi="Nudista" w:cs="Arial"/>
        </w:rPr>
        <w:t>enie os</w:t>
      </w:r>
      <w:r w:rsidRPr="00A532AB">
        <w:rPr>
          <w:rFonts w:ascii="Nudista" w:hAnsi="Nudista" w:cs="Proba Pro"/>
        </w:rPr>
        <w:t>ô</w:t>
      </w:r>
      <w:r w:rsidRPr="00A532AB">
        <w:rPr>
          <w:rFonts w:ascii="Nudista" w:hAnsi="Nudista" w:cs="Arial"/>
        </w:rPr>
        <w:t>b pod</w:t>
      </w:r>
      <w:r w:rsidRPr="00A532AB">
        <w:rPr>
          <w:rFonts w:ascii="Nudista" w:hAnsi="Nudista" w:cs="Proba Pro CE"/>
        </w:rPr>
        <w:t>ľ</w:t>
      </w:r>
      <w:r w:rsidRPr="00A532AB">
        <w:rPr>
          <w:rFonts w:ascii="Nudista" w:hAnsi="Nudista" w:cs="Arial"/>
        </w:rPr>
        <w:t>a relevantných ustanovení súkromného práva. Z</w:t>
      </w:r>
      <w:r w:rsidRPr="00A532AB">
        <w:rPr>
          <w:rFonts w:ascii="Nudista" w:hAnsi="Nudista" w:cs="Calibri"/>
        </w:rPr>
        <w:t> </w:t>
      </w:r>
      <w:r w:rsidRPr="00A532AB">
        <w:rPr>
          <w:rFonts w:ascii="Nudista" w:hAnsi="Nudista" w:cs="Arial"/>
        </w:rPr>
        <w:t>dokument</w:t>
      </w:r>
      <w:r w:rsidRPr="00A532AB">
        <w:rPr>
          <w:rFonts w:ascii="Nudista" w:hAnsi="Nudista" w:cs="Proba Pro"/>
        </w:rPr>
        <w:t>á</w:t>
      </w:r>
      <w:r w:rsidRPr="00A532AB">
        <w:rPr>
          <w:rFonts w:ascii="Nudista" w:hAnsi="Nudista" w:cs="Arial"/>
        </w:rPr>
        <w:t>cie preukazuj</w:t>
      </w:r>
      <w:r w:rsidRPr="00A532AB">
        <w:rPr>
          <w:rFonts w:ascii="Nudista" w:hAnsi="Nudista" w:cs="Proba Pro"/>
        </w:rPr>
        <w:t>ú</w:t>
      </w:r>
      <w:r w:rsidRPr="00A532AB">
        <w:rPr>
          <w:rFonts w:ascii="Nudista" w:hAnsi="Nudista" w:cs="Arial"/>
        </w:rPr>
        <w:t>cej vznik zdru</w:t>
      </w:r>
      <w:r w:rsidRPr="00A532AB">
        <w:rPr>
          <w:rFonts w:ascii="Nudista" w:hAnsi="Nudista" w:cs="Proba Pro"/>
        </w:rPr>
        <w:t>ž</w:t>
      </w:r>
      <w:r w:rsidRPr="00A532AB">
        <w:rPr>
          <w:rFonts w:ascii="Nudista" w:hAnsi="Nudista" w:cs="Arial"/>
        </w:rPr>
        <w:t>enia (resp. inej z</w:t>
      </w:r>
      <w:r w:rsidRPr="00A532AB">
        <w:rPr>
          <w:rFonts w:ascii="Nudista" w:hAnsi="Nudista" w:cs="Proba Pro"/>
        </w:rPr>
        <w:t>á</w:t>
      </w:r>
      <w:r w:rsidRPr="00A532AB">
        <w:rPr>
          <w:rFonts w:ascii="Nudista" w:hAnsi="Nudista" w:cs="Arial"/>
        </w:rPr>
        <w:t>konnej formy spolupr</w:t>
      </w:r>
      <w:r w:rsidRPr="00A532AB">
        <w:rPr>
          <w:rFonts w:ascii="Nudista" w:hAnsi="Nudista" w:cs="Proba Pro"/>
        </w:rPr>
        <w:t>á</w:t>
      </w:r>
      <w:r w:rsidRPr="00A532AB">
        <w:rPr>
          <w:rFonts w:ascii="Nudista" w:hAnsi="Nudista" w:cs="Arial"/>
        </w:rPr>
        <w:t>ce fyzick</w:t>
      </w:r>
      <w:r w:rsidRPr="00A532AB">
        <w:rPr>
          <w:rFonts w:ascii="Nudista" w:hAnsi="Nudista" w:cs="Proba Pro"/>
        </w:rPr>
        <w:t>ý</w:t>
      </w:r>
      <w:r w:rsidRPr="00A532AB">
        <w:rPr>
          <w:rFonts w:ascii="Nudista" w:hAnsi="Nudista" w:cs="Arial"/>
        </w:rPr>
        <w:t>ch alebo pr</w:t>
      </w:r>
      <w:r w:rsidRPr="00A532AB">
        <w:rPr>
          <w:rFonts w:ascii="Nudista" w:hAnsi="Nudista" w:cs="Proba Pro"/>
        </w:rPr>
        <w:t>á</w:t>
      </w:r>
      <w:r w:rsidRPr="00A532AB">
        <w:rPr>
          <w:rFonts w:ascii="Nudista" w:hAnsi="Nudista" w:cs="Arial"/>
        </w:rPr>
        <w:t>vnick</w:t>
      </w:r>
      <w:r w:rsidRPr="00A532AB">
        <w:rPr>
          <w:rFonts w:ascii="Nudista" w:hAnsi="Nudista" w:cs="Proba Pro"/>
        </w:rPr>
        <w:t>ý</w:t>
      </w:r>
      <w:r w:rsidRPr="00A532AB">
        <w:rPr>
          <w:rFonts w:ascii="Nudista" w:hAnsi="Nudista" w:cs="Arial"/>
        </w:rPr>
        <w:t>ch os</w:t>
      </w:r>
      <w:r w:rsidRPr="00A532AB">
        <w:rPr>
          <w:rFonts w:ascii="Nudista" w:hAnsi="Nudista" w:cs="Proba Pro"/>
        </w:rPr>
        <w:t>ô</w:t>
      </w:r>
      <w:r w:rsidRPr="00A532AB">
        <w:rPr>
          <w:rFonts w:ascii="Nudista" w:hAnsi="Nudista" w:cs="Arial"/>
        </w:rPr>
        <w:t>b) mus</w:t>
      </w:r>
      <w:r w:rsidRPr="00A532AB">
        <w:rPr>
          <w:rFonts w:ascii="Nudista" w:hAnsi="Nudista" w:cs="Proba Pro"/>
        </w:rPr>
        <w:t>í</w:t>
      </w:r>
      <w:r w:rsidRPr="00A532AB">
        <w:rPr>
          <w:rFonts w:ascii="Nudista" w:hAnsi="Nudista" w:cs="Arial"/>
        </w:rPr>
        <w:t xml:space="preserve"> by</w:t>
      </w:r>
      <w:r w:rsidRPr="00A532AB">
        <w:rPr>
          <w:rFonts w:ascii="Nudista" w:hAnsi="Nudista" w:cs="Proba Pro CE"/>
        </w:rPr>
        <w:t>ť</w:t>
      </w:r>
      <w:r w:rsidRPr="00A532AB">
        <w:rPr>
          <w:rFonts w:ascii="Nudista" w:hAnsi="Nudista" w:cs="Arial"/>
        </w:rPr>
        <w:t xml:space="preserve"> jasn</w:t>
      </w:r>
      <w:r w:rsidRPr="00A532AB">
        <w:rPr>
          <w:rFonts w:ascii="Nudista" w:hAnsi="Nudista" w:cs="Proba Pro"/>
        </w:rPr>
        <w:t>é</w:t>
      </w:r>
      <w:r w:rsidRPr="00A532AB">
        <w:rPr>
          <w:rFonts w:ascii="Nudista" w:hAnsi="Nudista" w:cs="Arial"/>
        </w:rPr>
        <w:t xml:space="preserve"> a</w:t>
      </w:r>
      <w:r w:rsidRPr="00A532AB">
        <w:rPr>
          <w:rFonts w:ascii="Nudista" w:hAnsi="Nudista" w:cs="Calibri"/>
        </w:rPr>
        <w:t> </w:t>
      </w:r>
      <w:r w:rsidRPr="00A532AB">
        <w:rPr>
          <w:rFonts w:ascii="Nudista" w:hAnsi="Nudista" w:cs="Arial"/>
        </w:rPr>
        <w:t>zrejm</w:t>
      </w:r>
      <w:r w:rsidRPr="00A532AB">
        <w:rPr>
          <w:rFonts w:ascii="Nudista" w:hAnsi="Nudista" w:cs="Proba Pro"/>
        </w:rPr>
        <w:t>é</w:t>
      </w:r>
      <w:r w:rsidRPr="00A532AB">
        <w:rPr>
          <w:rFonts w:ascii="Nudista" w:hAnsi="Nudista" w:cs="Arial"/>
        </w:rPr>
        <w:t>, ako s</w:t>
      </w:r>
      <w:r w:rsidRPr="00A532AB">
        <w:rPr>
          <w:rFonts w:ascii="Nudista" w:hAnsi="Nudista" w:cs="Proba Pro"/>
        </w:rPr>
        <w:t>ú</w:t>
      </w:r>
      <w:r w:rsidRPr="00A532AB">
        <w:rPr>
          <w:rFonts w:ascii="Nudista" w:hAnsi="Nudista" w:cs="Arial"/>
        </w:rPr>
        <w:t xml:space="preserve"> stanoven</w:t>
      </w:r>
      <w:r w:rsidRPr="00A532AB">
        <w:rPr>
          <w:rFonts w:ascii="Nudista" w:hAnsi="Nudista" w:cs="Proba Pro"/>
        </w:rPr>
        <w:t>é</w:t>
      </w:r>
      <w:r w:rsidRPr="00A532AB">
        <w:rPr>
          <w:rFonts w:ascii="Nudista" w:hAnsi="Nudista" w:cs="Arial"/>
        </w:rPr>
        <w:t xml:space="preserve"> vz</w:t>
      </w:r>
      <w:r w:rsidRPr="00A532AB">
        <w:rPr>
          <w:rFonts w:ascii="Nudista" w:hAnsi="Nudista" w:cs="Proba Pro"/>
        </w:rPr>
        <w:t>á</w:t>
      </w:r>
      <w:r w:rsidRPr="00A532AB">
        <w:rPr>
          <w:rFonts w:ascii="Nudista" w:hAnsi="Nudista" w:cs="Arial"/>
        </w:rPr>
        <w:t>jomn</w:t>
      </w:r>
      <w:r w:rsidRPr="00A532AB">
        <w:rPr>
          <w:rFonts w:ascii="Nudista" w:hAnsi="Nudista" w:cs="Proba Pro"/>
        </w:rPr>
        <w:t>é</w:t>
      </w:r>
      <w:r w:rsidRPr="00A532AB">
        <w:rPr>
          <w:rFonts w:ascii="Nudista" w:hAnsi="Nudista" w:cs="Arial"/>
        </w:rPr>
        <w:t xml:space="preserve"> pr</w:t>
      </w:r>
      <w:r w:rsidRPr="00A532AB">
        <w:rPr>
          <w:rFonts w:ascii="Nudista" w:hAnsi="Nudista" w:cs="Proba Pro"/>
        </w:rPr>
        <w:t>á</w:t>
      </w:r>
      <w:r w:rsidRPr="00A532AB">
        <w:rPr>
          <w:rFonts w:ascii="Nudista" w:hAnsi="Nudista" w:cs="Arial"/>
        </w:rPr>
        <w:t>va a</w:t>
      </w:r>
      <w:r w:rsidRPr="00A532AB">
        <w:rPr>
          <w:rFonts w:ascii="Nudista" w:hAnsi="Nudista" w:cs="Calibri"/>
        </w:rPr>
        <w:t> </w:t>
      </w:r>
      <w:r w:rsidRPr="00A532AB">
        <w:rPr>
          <w:rFonts w:ascii="Nudista" w:hAnsi="Nudista" w:cs="Arial"/>
        </w:rPr>
        <w:t>povinnosti, kto a</w:t>
      </w:r>
      <w:r w:rsidRPr="00A532AB">
        <w:rPr>
          <w:rFonts w:ascii="Nudista" w:hAnsi="Nudista" w:cs="Calibri"/>
        </w:rPr>
        <w:t> </w:t>
      </w:r>
      <w:r w:rsidRPr="00A532AB">
        <w:rPr>
          <w:rFonts w:ascii="Nudista" w:hAnsi="Nudista" w:cs="Arial"/>
        </w:rPr>
        <w:t xml:space="preserve">akou </w:t>
      </w:r>
      <w:r w:rsidRPr="00A532AB">
        <w:rPr>
          <w:rFonts w:ascii="Nudista" w:hAnsi="Nudista" w:cs="Proba Pro CE"/>
        </w:rPr>
        <w:t>č</w:t>
      </w:r>
      <w:r w:rsidRPr="00A532AB">
        <w:rPr>
          <w:rFonts w:ascii="Nudista" w:hAnsi="Nudista" w:cs="Arial"/>
        </w:rPr>
        <w:t>as</w:t>
      </w:r>
      <w:r w:rsidRPr="00A532AB">
        <w:rPr>
          <w:rFonts w:ascii="Nudista" w:hAnsi="Nudista" w:cs="Proba Pro CE"/>
        </w:rPr>
        <w:t>ť</w:t>
      </w:r>
      <w:r w:rsidRPr="00A532AB">
        <w:rPr>
          <w:rFonts w:ascii="Nudista" w:hAnsi="Nudista" w:cs="Arial"/>
        </w:rPr>
        <w:t>ou sa bude na plnen</w:t>
      </w:r>
      <w:r w:rsidRPr="00A532AB">
        <w:rPr>
          <w:rFonts w:ascii="Nudista" w:hAnsi="Nudista" w:cs="Proba Pro"/>
        </w:rPr>
        <w:t>í</w:t>
      </w:r>
      <w:r w:rsidRPr="00A532AB">
        <w:rPr>
          <w:rFonts w:ascii="Nudista" w:hAnsi="Nudista" w:cs="Arial"/>
        </w:rPr>
        <w:t xml:space="preserve"> podie</w:t>
      </w:r>
      <w:r w:rsidRPr="00A532AB">
        <w:rPr>
          <w:rFonts w:ascii="Nudista" w:hAnsi="Nudista" w:cs="Proba Pro CE"/>
        </w:rPr>
        <w:t>ľ</w:t>
      </w:r>
      <w:r w:rsidRPr="00A532AB">
        <w:rPr>
          <w:rFonts w:ascii="Nudista" w:hAnsi="Nudista" w:cs="Arial"/>
        </w:rPr>
        <w:t>a</w:t>
      </w:r>
      <w:r w:rsidRPr="00A532AB">
        <w:rPr>
          <w:rFonts w:ascii="Nudista" w:hAnsi="Nudista" w:cs="Proba Pro CE"/>
        </w:rPr>
        <w:t>ť</w:t>
      </w:r>
      <w:r w:rsidRPr="00A532AB">
        <w:rPr>
          <w:rFonts w:ascii="Nudista" w:hAnsi="Nudista" w:cs="Arial"/>
        </w:rPr>
        <w:t xml:space="preserve"> a</w:t>
      </w:r>
      <w:r w:rsidRPr="00A532AB">
        <w:rPr>
          <w:rFonts w:ascii="Nudista" w:hAnsi="Nudista" w:cs="Calibri"/>
        </w:rPr>
        <w:t> </w:t>
      </w:r>
      <w:r w:rsidRPr="00A532AB">
        <w:rPr>
          <w:rFonts w:ascii="Nudista" w:hAnsi="Nudista" w:cs="Arial"/>
        </w:rPr>
        <w:t>skuto</w:t>
      </w:r>
      <w:r w:rsidRPr="00A532AB">
        <w:rPr>
          <w:rFonts w:ascii="Nudista" w:hAnsi="Nudista" w:cs="Proba Pro CE"/>
        </w:rPr>
        <w:t>č</w:t>
      </w:r>
      <w:r w:rsidRPr="00A532AB">
        <w:rPr>
          <w:rFonts w:ascii="Nudista" w:hAnsi="Nudista" w:cs="Arial"/>
        </w:rPr>
        <w:t>nos</w:t>
      </w:r>
      <w:r w:rsidRPr="00A532AB">
        <w:rPr>
          <w:rFonts w:ascii="Nudista" w:hAnsi="Nudista" w:cs="Proba Pro CE"/>
        </w:rPr>
        <w:t>ť</w:t>
      </w:r>
      <w:r w:rsidRPr="00A532AB">
        <w:rPr>
          <w:rFonts w:ascii="Nudista" w:hAnsi="Nudista" w:cs="Arial"/>
        </w:rPr>
        <w:t xml:space="preserve">, </w:t>
      </w:r>
      <w:r w:rsidRPr="00A532AB">
        <w:rPr>
          <w:rFonts w:ascii="Nudista" w:hAnsi="Nudista" w:cs="Proba Pro"/>
        </w:rPr>
        <w:t>ž</w:t>
      </w:r>
      <w:r w:rsidRPr="00A532AB">
        <w:rPr>
          <w:rFonts w:ascii="Nudista" w:hAnsi="Nudista" w:cs="Arial"/>
        </w:rPr>
        <w:t>e v</w:t>
      </w:r>
      <w:r w:rsidRPr="00A532AB">
        <w:rPr>
          <w:rFonts w:ascii="Nudista" w:hAnsi="Nudista" w:cs="Proba Pro"/>
        </w:rPr>
        <w:t>š</w:t>
      </w:r>
      <w:r w:rsidRPr="00A532AB">
        <w:rPr>
          <w:rFonts w:ascii="Nudista" w:hAnsi="Nudista" w:cs="Arial"/>
        </w:rPr>
        <w:t xml:space="preserve">etci </w:t>
      </w:r>
      <w:r w:rsidRPr="00A532AB">
        <w:rPr>
          <w:rFonts w:ascii="Nudista" w:hAnsi="Nudista" w:cs="Proba Pro CE"/>
        </w:rPr>
        <w:t>č</w:t>
      </w:r>
      <w:r w:rsidRPr="00A532AB">
        <w:rPr>
          <w:rFonts w:ascii="Nudista" w:hAnsi="Nudista" w:cs="Arial"/>
        </w:rPr>
        <w:t>lenovia zdru</w:t>
      </w:r>
      <w:r w:rsidRPr="00A532AB">
        <w:rPr>
          <w:rFonts w:ascii="Nudista" w:hAnsi="Nudista" w:cs="Proba Pro"/>
        </w:rPr>
        <w:t>ž</w:t>
      </w:r>
      <w:r w:rsidRPr="00A532AB">
        <w:rPr>
          <w:rFonts w:ascii="Nudista" w:hAnsi="Nudista" w:cs="Arial"/>
        </w:rPr>
        <w:t>enia ru</w:t>
      </w:r>
      <w:r w:rsidRPr="00A532AB">
        <w:rPr>
          <w:rFonts w:ascii="Nudista" w:hAnsi="Nudista" w:cs="Proba Pro CE"/>
        </w:rPr>
        <w:t>č</w:t>
      </w:r>
      <w:r w:rsidRPr="00A532AB">
        <w:rPr>
          <w:rFonts w:ascii="Nudista" w:hAnsi="Nudista" w:cs="Arial"/>
        </w:rPr>
        <w:t>ia za z</w:t>
      </w:r>
      <w:r w:rsidRPr="00A532AB">
        <w:rPr>
          <w:rFonts w:ascii="Nudista" w:hAnsi="Nudista" w:cs="Proba Pro"/>
        </w:rPr>
        <w:t>á</w:t>
      </w:r>
      <w:r w:rsidRPr="00A532AB">
        <w:rPr>
          <w:rFonts w:ascii="Nudista" w:hAnsi="Nudista" w:cs="Arial"/>
        </w:rPr>
        <w:t>v</w:t>
      </w:r>
      <w:r w:rsidRPr="00A532AB">
        <w:rPr>
          <w:rFonts w:ascii="Nudista" w:hAnsi="Nudista" w:cs="Proba Pro"/>
        </w:rPr>
        <w:t>ä</w:t>
      </w:r>
      <w:r w:rsidRPr="00A532AB">
        <w:rPr>
          <w:rFonts w:ascii="Nudista" w:hAnsi="Nudista" w:cs="Arial"/>
        </w:rPr>
        <w:t>zky zdru</w:t>
      </w:r>
      <w:r w:rsidRPr="00A532AB">
        <w:rPr>
          <w:rFonts w:ascii="Nudista" w:hAnsi="Nudista" w:cs="Proba Pro"/>
        </w:rPr>
        <w:t>ž</w:t>
      </w:r>
      <w:r w:rsidRPr="00A532AB">
        <w:rPr>
          <w:rFonts w:ascii="Nudista" w:hAnsi="Nudista" w:cs="Arial"/>
        </w:rPr>
        <w:t>enia spolo</w:t>
      </w:r>
      <w:r w:rsidRPr="00A532AB">
        <w:rPr>
          <w:rFonts w:ascii="Nudista" w:hAnsi="Nudista" w:cs="Proba Pro CE"/>
        </w:rPr>
        <w:t>č</w:t>
      </w:r>
      <w:r w:rsidRPr="00A532AB">
        <w:rPr>
          <w:rFonts w:ascii="Nudista" w:hAnsi="Nudista" w:cs="Arial"/>
        </w:rPr>
        <w:t>ne a</w:t>
      </w:r>
      <w:r w:rsidR="00E22BDA" w:rsidRPr="00A532AB">
        <w:rPr>
          <w:rFonts w:ascii="Nudista" w:hAnsi="Nudista" w:cs="Calibri"/>
        </w:rPr>
        <w:t> </w:t>
      </w:r>
      <w:r w:rsidRPr="00A532AB">
        <w:rPr>
          <w:rFonts w:ascii="Nudista" w:hAnsi="Nudista" w:cs="Arial"/>
        </w:rPr>
        <w:t>nerozdieln</w:t>
      </w:r>
      <w:bookmarkEnd w:id="37"/>
      <w:r w:rsidR="00E22BDA" w:rsidRPr="00A532AB">
        <w:rPr>
          <w:rFonts w:ascii="Nudista" w:hAnsi="Nudista" w:cs="Arial"/>
        </w:rPr>
        <w:t>e.</w:t>
      </w:r>
    </w:p>
    <w:p w14:paraId="4D31BF85" w14:textId="77777777" w:rsidR="009F5ACA" w:rsidRDefault="009F5ACA" w:rsidP="005F01CD">
      <w:pPr>
        <w:pStyle w:val="SAP1"/>
        <w:widowControl/>
        <w:numPr>
          <w:ilvl w:val="0"/>
          <w:numId w:val="0"/>
        </w:numPr>
        <w:spacing w:before="0" w:after="0" w:line="240" w:lineRule="auto"/>
        <w:ind w:left="576"/>
        <w:rPr>
          <w:rFonts w:ascii="Nudista" w:hAnsi="Nudista"/>
          <w:lang w:val="sk-SK"/>
        </w:rPr>
      </w:pPr>
      <w:bookmarkStart w:id="40" w:name="_Toc524701770"/>
      <w:bookmarkStart w:id="41" w:name="_kgcv8k"/>
      <w:bookmarkStart w:id="42" w:name="_Hlk533761413"/>
    </w:p>
    <w:p w14:paraId="512CB342" w14:textId="6848D574" w:rsidR="0094391B" w:rsidRPr="00AE3F3D" w:rsidRDefault="0094391B" w:rsidP="00E83DC7">
      <w:pPr>
        <w:pStyle w:val="SAP1"/>
        <w:widowControl/>
        <w:spacing w:before="0" w:after="0" w:line="240" w:lineRule="auto"/>
        <w:rPr>
          <w:rFonts w:ascii="Nudista" w:hAnsi="Nudista"/>
          <w:lang w:val="sk-SK"/>
        </w:rPr>
      </w:pPr>
      <w:bookmarkStart w:id="43" w:name="_Toc86843075"/>
      <w:r w:rsidRPr="00AE3F3D">
        <w:rPr>
          <w:rFonts w:ascii="Nudista" w:hAnsi="Nudista"/>
          <w:lang w:val="sk-SK"/>
        </w:rPr>
        <w:t>Predloženie a obsah ponúk</w:t>
      </w:r>
      <w:bookmarkEnd w:id="40"/>
      <w:bookmarkEnd w:id="43"/>
    </w:p>
    <w:p w14:paraId="3AE5D03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rPr>
        <w:t>Ak nie je v</w:t>
      </w:r>
      <w:r w:rsidRPr="00A532AB">
        <w:rPr>
          <w:rFonts w:ascii="Nudista" w:hAnsi="Nudista" w:cs="Calibri"/>
        </w:rPr>
        <w:t> </w:t>
      </w:r>
      <w:r w:rsidRPr="00A532AB">
        <w:rPr>
          <w:rFonts w:ascii="Nudista" w:hAnsi="Nudista" w:cs="Arial"/>
        </w:rPr>
        <w:t>bode 8.</w:t>
      </w:r>
      <w:r w:rsidR="0091358A" w:rsidRPr="00A532AB">
        <w:rPr>
          <w:rFonts w:ascii="Nudista" w:hAnsi="Nudista" w:cs="Arial"/>
        </w:rPr>
        <w:t>6</w:t>
      </w:r>
      <w:r w:rsidR="00594BDE" w:rsidRPr="00A532AB">
        <w:rPr>
          <w:rFonts w:ascii="Nudista" w:hAnsi="Nudista" w:cs="Arial"/>
        </w:rPr>
        <w:t xml:space="preserve"> </w:t>
      </w:r>
      <w:r w:rsidRPr="00A532AB">
        <w:rPr>
          <w:rFonts w:ascii="Nudista" w:hAnsi="Nudista" w:cs="Arial"/>
        </w:rPr>
        <w:t xml:space="preserve">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w:t>
      </w:r>
      <w:r w:rsidRPr="00A532AB">
        <w:rPr>
          <w:rFonts w:ascii="Nudista" w:hAnsi="Nudista" w:cs="Proba Pro"/>
        </w:rPr>
        <w:t>ý</w:t>
      </w:r>
      <w:r w:rsidRPr="00A532AB">
        <w:rPr>
          <w:rFonts w:ascii="Nudista" w:hAnsi="Nudista" w:cs="Arial"/>
        </w:rPr>
        <w:t>ch podkladov uveden</w:t>
      </w:r>
      <w:r w:rsidRPr="00A532AB">
        <w:rPr>
          <w:rFonts w:ascii="Nudista" w:hAnsi="Nudista" w:cs="Proba Pro"/>
        </w:rPr>
        <w:t>é</w:t>
      </w:r>
      <w:r w:rsidRPr="00A532AB">
        <w:rPr>
          <w:rFonts w:ascii="Nudista" w:hAnsi="Nudista" w:cs="Arial"/>
        </w:rPr>
        <w:t xml:space="preserve"> inak,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 xml:space="preserve"> predklad</w:t>
      </w:r>
      <w:r w:rsidRPr="00A532AB">
        <w:rPr>
          <w:rFonts w:ascii="Nudista" w:hAnsi="Nudista" w:cs="Proba Pro"/>
        </w:rPr>
        <w:t>á</w:t>
      </w:r>
      <w:r w:rsidRPr="00A532AB">
        <w:rPr>
          <w:rFonts w:ascii="Nudista" w:hAnsi="Nudista" w:cs="Arial"/>
        </w:rPr>
        <w:t xml:space="preserve"> ponuku </w:t>
      </w:r>
      <w:r w:rsidR="00231EEF" w:rsidRPr="00A532AB">
        <w:rPr>
          <w:rFonts w:ascii="Nudista" w:hAnsi="Nudista" w:cs="Arial"/>
        </w:rPr>
        <w:br/>
      </w:r>
      <w:r w:rsidRPr="00A532AB">
        <w:rPr>
          <w:rFonts w:ascii="Nudista" w:hAnsi="Nudista" w:cs="Arial"/>
        </w:rPr>
        <w:t>v elektronickej podobe prostredn</w:t>
      </w:r>
      <w:r w:rsidRPr="00A532AB">
        <w:rPr>
          <w:rFonts w:ascii="Nudista" w:hAnsi="Nudista" w:cs="Proba Pro"/>
        </w:rPr>
        <w:t>í</w:t>
      </w:r>
      <w:r w:rsidRPr="00A532AB">
        <w:rPr>
          <w:rFonts w:ascii="Nudista" w:hAnsi="Nudista" w:cs="Arial"/>
        </w:rPr>
        <w:t>ctvom syst</w:t>
      </w:r>
      <w:r w:rsidRPr="00A532AB">
        <w:rPr>
          <w:rFonts w:ascii="Nudista" w:hAnsi="Nudista" w:cs="Proba Pro"/>
        </w:rPr>
        <w:t>é</w:t>
      </w:r>
      <w:r w:rsidRPr="00A532AB">
        <w:rPr>
          <w:rFonts w:ascii="Nudista" w:hAnsi="Nudista" w:cs="Arial"/>
        </w:rPr>
        <w:t>mu JOSEPHINE sp</w:t>
      </w:r>
      <w:r w:rsidRPr="00A532AB">
        <w:rPr>
          <w:rFonts w:ascii="Nudista" w:hAnsi="Nudista" w:cs="Proba Pro"/>
        </w:rPr>
        <w:t>ô</w:t>
      </w:r>
      <w:r w:rsidRPr="00A532AB">
        <w:rPr>
          <w:rFonts w:ascii="Nudista" w:hAnsi="Nudista" w:cs="Arial"/>
        </w:rPr>
        <w:t>sobom uveden</w:t>
      </w:r>
      <w:r w:rsidRPr="00A532AB">
        <w:rPr>
          <w:rFonts w:ascii="Nudista" w:hAnsi="Nudista" w:cs="Proba Pro"/>
        </w:rPr>
        <w:t>ý</w:t>
      </w:r>
      <w:r w:rsidRPr="00A532AB">
        <w:rPr>
          <w:rFonts w:ascii="Nudista" w:hAnsi="Nudista" w:cs="Arial"/>
        </w:rPr>
        <w:t>m v</w:t>
      </w:r>
      <w:r w:rsidRPr="00A532AB">
        <w:rPr>
          <w:rFonts w:ascii="Nudista" w:hAnsi="Nudista" w:cs="Calibri"/>
        </w:rPr>
        <w:t> </w:t>
      </w:r>
      <w:r w:rsidRPr="00A532AB">
        <w:rPr>
          <w:rFonts w:ascii="Nudista" w:hAnsi="Nudista" w:cs="Arial"/>
        </w:rPr>
        <w:t xml:space="preserve">bode 20 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ných podkladov a v lehote uvedenej v</w:t>
      </w:r>
      <w:r w:rsidRPr="00A532AB">
        <w:rPr>
          <w:rFonts w:ascii="Nudista" w:hAnsi="Nudista" w:cs="Calibri"/>
        </w:rPr>
        <w:t> </w:t>
      </w:r>
      <w:r w:rsidRPr="00A532AB">
        <w:rPr>
          <w:rFonts w:ascii="Nudista" w:hAnsi="Nudista" w:cs="Arial"/>
        </w:rPr>
        <w:t>bode 21</w:t>
      </w:r>
      <w:r w:rsidR="00183A87" w:rsidRPr="00A532AB">
        <w:rPr>
          <w:rFonts w:ascii="Nudista" w:hAnsi="Nudista" w:cs="Arial"/>
        </w:rPr>
        <w:t>.3</w:t>
      </w:r>
      <w:r w:rsidRPr="00A532AB">
        <w:rPr>
          <w:rFonts w:ascii="Nudista" w:hAnsi="Nudista" w:cs="Arial"/>
        </w:rPr>
        <w:t xml:space="preserve"> 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w:t>
      </w:r>
      <w:r w:rsidRPr="00A532AB">
        <w:rPr>
          <w:rFonts w:ascii="Nudista" w:hAnsi="Nudista" w:cs="Proba Pro"/>
        </w:rPr>
        <w:t>ý</w:t>
      </w:r>
      <w:r w:rsidRPr="00A532AB">
        <w:rPr>
          <w:rFonts w:ascii="Nudista" w:hAnsi="Nudista" w:cs="Arial"/>
        </w:rPr>
        <w:t>ch podkladov.</w:t>
      </w:r>
    </w:p>
    <w:p w14:paraId="0CBF6528" w14:textId="3B9A6D44"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bookmarkStart w:id="44" w:name="_Hlk3909106"/>
      <w:r w:rsidRPr="00A532AB">
        <w:rPr>
          <w:rFonts w:ascii="Nudista" w:hAnsi="Nudista" w:cs="Arial"/>
        </w:rPr>
        <w:t xml:space="preserve">Súčasťou ponuky musia byť nasledujúce doklady / dokumenty: </w:t>
      </w:r>
    </w:p>
    <w:p w14:paraId="634444A2" w14:textId="10F532FA" w:rsidR="0066774E" w:rsidRPr="00A532AB" w:rsidRDefault="0094391B" w:rsidP="005A5CC6">
      <w:pPr>
        <w:pStyle w:val="Odsekzoznamu"/>
        <w:numPr>
          <w:ilvl w:val="2"/>
          <w:numId w:val="144"/>
        </w:numPr>
        <w:spacing w:after="120" w:line="240" w:lineRule="auto"/>
        <w:ind w:left="1134" w:hanging="567"/>
        <w:contextualSpacing w:val="0"/>
        <w:jc w:val="both"/>
        <w:outlineLvl w:val="1"/>
        <w:rPr>
          <w:rFonts w:ascii="Nudista" w:eastAsiaTheme="majorEastAsia" w:hAnsi="Nudista" w:cstheme="majorBidi"/>
          <w:szCs w:val="24"/>
        </w:rPr>
      </w:pPr>
      <w:r w:rsidRPr="00A532AB">
        <w:rPr>
          <w:rFonts w:ascii="Nudista" w:hAnsi="Nudista" w:cs="Arial"/>
          <w:u w:val="single"/>
        </w:rPr>
        <w:t>Identifikácia uchádzača</w:t>
      </w:r>
      <w:r w:rsidRPr="00A532AB">
        <w:rPr>
          <w:rFonts w:ascii="Nudista" w:hAnsi="Nudista" w:cs="Arial"/>
        </w:rPr>
        <w:t xml:space="preserve"> </w:t>
      </w:r>
      <w:r w:rsidR="003A5A72" w:rsidRPr="00A532AB">
        <w:rPr>
          <w:rFonts w:ascii="Nudista" w:eastAsiaTheme="majorEastAsia" w:hAnsi="Nudista" w:cstheme="majorBidi"/>
          <w:szCs w:val="24"/>
        </w:rPr>
        <w:t>(vrátane uvedenia kontaktnej osoby s jej e-mail adresou a tel. číslom)</w:t>
      </w:r>
      <w:r w:rsidR="0091358A" w:rsidRPr="00A532AB">
        <w:rPr>
          <w:rFonts w:ascii="Nudista" w:eastAsiaTheme="majorEastAsia" w:hAnsi="Nudista" w:cstheme="majorBidi"/>
          <w:szCs w:val="24"/>
        </w:rPr>
        <w:t>.</w:t>
      </w:r>
    </w:p>
    <w:p w14:paraId="13DDFB0C" w14:textId="67AD6D26" w:rsidR="007323B6"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hAnsi="Nudista" w:cs="Arial"/>
          <w:u w:val="single"/>
        </w:rPr>
        <w:lastRenderedPageBreak/>
        <w:t>Doklady a dokumenty na preukázanie splnenia podmienok účasti</w:t>
      </w:r>
      <w:r w:rsidRPr="00A532AB">
        <w:rPr>
          <w:rFonts w:ascii="Nudista" w:hAnsi="Nudista" w:cs="Arial"/>
        </w:rPr>
        <w:t xml:space="preserve"> požadované v </w:t>
      </w:r>
      <w:r w:rsidR="00B94E8A" w:rsidRPr="00A532AB">
        <w:rPr>
          <w:rFonts w:ascii="Nudista" w:hAnsi="Nudista" w:cs="Arial"/>
        </w:rPr>
        <w:t>Č</w:t>
      </w:r>
      <w:r w:rsidRPr="00A532AB">
        <w:rPr>
          <w:rFonts w:ascii="Nudista" w:hAnsi="Nudista" w:cs="Arial"/>
        </w:rPr>
        <w:t>asti III.1</w:t>
      </w:r>
      <w:r w:rsidR="00AE4667" w:rsidRPr="00A532AB">
        <w:rPr>
          <w:rFonts w:ascii="Nudista" w:hAnsi="Nudista" w:cs="Arial"/>
        </w:rPr>
        <w:t xml:space="preserve"> </w:t>
      </w:r>
      <w:r w:rsidRPr="00A532AB">
        <w:rPr>
          <w:rFonts w:ascii="Nudista" w:eastAsia="Arial Unicode MS" w:hAnsi="Nudista" w:cs="Arial"/>
        </w:rPr>
        <w:t>Oznámenia</w:t>
      </w:r>
      <w:r w:rsidRPr="00A532AB">
        <w:rPr>
          <w:rFonts w:ascii="Nudista" w:hAnsi="Nudista" w:cs="Arial"/>
        </w:rPr>
        <w:t xml:space="preserve"> o</w:t>
      </w:r>
      <w:r w:rsidRPr="00A532AB">
        <w:rPr>
          <w:rFonts w:ascii="Nudista" w:hAnsi="Nudista" w:cs="Calibri"/>
        </w:rPr>
        <w:t> </w:t>
      </w:r>
      <w:r w:rsidRPr="00A532AB">
        <w:rPr>
          <w:rFonts w:ascii="Nudista" w:hAnsi="Nudista" w:cs="Arial"/>
        </w:rPr>
        <w:t xml:space="preserve">vyhlásení verejného </w:t>
      </w:r>
      <w:r w:rsidRPr="00A532AB">
        <w:rPr>
          <w:rFonts w:ascii="Nudista" w:hAnsi="Nudista" w:cs="Arial"/>
          <w:bCs/>
        </w:rPr>
        <w:t>obstarávania</w:t>
      </w:r>
      <w:r w:rsidRPr="00A532AB">
        <w:rPr>
          <w:rFonts w:ascii="Nudista" w:hAnsi="Nudista" w:cs="Arial"/>
        </w:rPr>
        <w:t xml:space="preserve"> na predmet tejto zákazky uverejnenom vo Vestníku verejného obstarávania (ďalej „</w:t>
      </w:r>
      <w:r w:rsidRPr="00A532AB">
        <w:rPr>
          <w:rFonts w:ascii="Nudista" w:hAnsi="Nudista" w:cs="Arial"/>
          <w:b/>
        </w:rPr>
        <w:t>Oznámenie</w:t>
      </w:r>
      <w:r w:rsidRPr="00A532AB">
        <w:rPr>
          <w:rFonts w:ascii="Nudista" w:hAnsi="Nudista" w:cs="Arial"/>
        </w:rPr>
        <w:t>“)</w:t>
      </w:r>
      <w:r w:rsidR="00807D92" w:rsidRPr="00A532AB">
        <w:rPr>
          <w:rFonts w:ascii="Nudista" w:hAnsi="Nudista" w:cs="Arial"/>
        </w:rPr>
        <w:t xml:space="preserve"> a v Časti D. Podmienky účasti súťažných podkladov</w:t>
      </w:r>
      <w:r w:rsidRPr="00A532AB">
        <w:rPr>
          <w:rFonts w:ascii="Nudista" w:hAnsi="Nudista" w:cs="Arial"/>
        </w:rPr>
        <w:t>.</w:t>
      </w:r>
      <w:r w:rsidR="00CB15FB" w:rsidRPr="00A532AB">
        <w:rPr>
          <w:rFonts w:ascii="Nudista" w:hAnsi="Nudista" w:cs="Arial"/>
        </w:rPr>
        <w:t xml:space="preserve"> </w:t>
      </w:r>
      <w:r w:rsidR="002A5ECD" w:rsidRPr="00A532AB">
        <w:rPr>
          <w:rFonts w:ascii="Nudista" w:hAnsi="Nudista" w:cs="Arial"/>
        </w:rPr>
        <w:t xml:space="preserve">V prípade, ak uchádzač predkladá ponuku na </w:t>
      </w:r>
      <w:r w:rsidR="009F5ACA">
        <w:rPr>
          <w:rFonts w:ascii="Nudista" w:hAnsi="Nudista" w:cs="Arial"/>
        </w:rPr>
        <w:t>obe</w:t>
      </w:r>
      <w:r w:rsidR="009F5ACA" w:rsidRPr="00AE3F3D">
        <w:rPr>
          <w:rFonts w:ascii="Nudista" w:hAnsi="Nudista" w:cs="Arial"/>
        </w:rPr>
        <w:t xml:space="preserve"> </w:t>
      </w:r>
      <w:r w:rsidR="002A5ECD" w:rsidRPr="00AE3F3D">
        <w:rPr>
          <w:rFonts w:ascii="Nudista" w:hAnsi="Nudista" w:cs="Arial"/>
        </w:rPr>
        <w:t>Čast</w:t>
      </w:r>
      <w:r w:rsidR="009F5ACA">
        <w:rPr>
          <w:rFonts w:ascii="Nudista" w:hAnsi="Nudista" w:cs="Arial"/>
        </w:rPr>
        <w:t>i</w:t>
      </w:r>
      <w:r w:rsidR="002A5ECD" w:rsidRPr="00A532AB">
        <w:rPr>
          <w:rFonts w:ascii="Nudista" w:hAnsi="Nudista" w:cs="Arial"/>
        </w:rPr>
        <w:t xml:space="preserve"> predmetu zákazky, predloží doklady preukazujúce splnenie podmienok účasti </w:t>
      </w:r>
      <w:r w:rsidR="002A5ECD" w:rsidRPr="00AE3F3D">
        <w:rPr>
          <w:rFonts w:ascii="Nudista" w:hAnsi="Nudista" w:cs="Arial"/>
        </w:rPr>
        <w:t xml:space="preserve">technickej alebo odbornej spôsobilosti pre </w:t>
      </w:r>
      <w:r w:rsidR="00AE3F3D">
        <w:rPr>
          <w:rFonts w:ascii="Nudista" w:hAnsi="Nudista" w:cs="Arial"/>
        </w:rPr>
        <w:t xml:space="preserve">každú </w:t>
      </w:r>
      <w:r w:rsidR="002A5ECD" w:rsidRPr="00A532AB">
        <w:rPr>
          <w:rFonts w:ascii="Nudista" w:hAnsi="Nudista" w:cs="Arial"/>
        </w:rPr>
        <w:t>Čas</w:t>
      </w:r>
      <w:r w:rsidR="00AE3F3D">
        <w:rPr>
          <w:rFonts w:ascii="Nudista" w:hAnsi="Nudista" w:cs="Arial"/>
        </w:rPr>
        <w:t>ť</w:t>
      </w:r>
      <w:r w:rsidR="002A5ECD" w:rsidRPr="00A532AB">
        <w:rPr>
          <w:rFonts w:ascii="Nudista" w:hAnsi="Nudista" w:cs="Arial"/>
        </w:rPr>
        <w:t xml:space="preserve"> samostatne.</w:t>
      </w:r>
    </w:p>
    <w:p w14:paraId="1E5C9F54" w14:textId="48EFD127" w:rsidR="00BD44EC" w:rsidRPr="00376889" w:rsidRDefault="00AE3F3D" w:rsidP="00376889">
      <w:pPr>
        <w:pStyle w:val="Odsekzoznamu"/>
        <w:numPr>
          <w:ilvl w:val="2"/>
          <w:numId w:val="144"/>
        </w:numPr>
        <w:spacing w:after="120" w:line="240" w:lineRule="auto"/>
        <w:ind w:left="1134" w:hanging="567"/>
        <w:contextualSpacing w:val="0"/>
        <w:jc w:val="both"/>
        <w:outlineLvl w:val="1"/>
        <w:rPr>
          <w:rFonts w:ascii="Nudista" w:hAnsi="Nudista" w:cs="Arial"/>
        </w:rPr>
      </w:pPr>
      <w:r>
        <w:rPr>
          <w:rFonts w:ascii="Nudista" w:eastAsia="Arial Unicode MS" w:hAnsi="Nudista" w:cs="Arial"/>
          <w:u w:val="single"/>
        </w:rPr>
        <w:t>Podrobný opis ponúkaného predmetu plnenia</w:t>
      </w:r>
      <w:r>
        <w:rPr>
          <w:rFonts w:ascii="Nudista" w:eastAsia="Arial Unicode MS" w:hAnsi="Nudista" w:cs="Arial"/>
        </w:rPr>
        <w:t>, z ktorého musí vyplývať splnenie všetkých podmienok stanovených v Časti B. Opis predmetu zákazky súťažných podkladov. Opis musí obsahovať prehľadnú a jednoznačnú informáciu, ako tovary</w:t>
      </w:r>
      <w:r w:rsidR="00376889">
        <w:rPr>
          <w:rFonts w:ascii="Nudista" w:eastAsia="Arial Unicode MS" w:hAnsi="Nudista" w:cs="Arial"/>
        </w:rPr>
        <w:t>, resp. služby</w:t>
      </w:r>
      <w:r>
        <w:rPr>
          <w:rFonts w:ascii="Nudista" w:eastAsia="Arial Unicode MS" w:hAnsi="Nudista" w:cs="Arial"/>
        </w:rPr>
        <w:t xml:space="preserve"> a súvisiace služby tvoriace ponúkaný predmet plnenia spĺňajú všetky požiadavky uvedené v Časti B. Opis predmetu zákazky </w:t>
      </w:r>
      <w:r w:rsidRPr="00AE3F3D">
        <w:rPr>
          <w:rFonts w:ascii="Nudista" w:eastAsia="Arial Unicode MS" w:hAnsi="Nudista" w:cs="Arial"/>
        </w:rPr>
        <w:t>a Prílohe č. B.1 Podrobná špecifikácia predmetu zákazky pre Časť I. predmetu zákazky</w:t>
      </w:r>
      <w:r w:rsidR="00BD44EC">
        <w:rPr>
          <w:rFonts w:ascii="Nudista" w:eastAsia="Arial Unicode MS" w:hAnsi="Nudista" w:cs="Arial"/>
        </w:rPr>
        <w:t xml:space="preserve">, resp. </w:t>
      </w:r>
      <w:r w:rsidR="00BD44EC" w:rsidRPr="00AE3F3D">
        <w:rPr>
          <w:rFonts w:ascii="Nudista" w:eastAsia="Arial Unicode MS" w:hAnsi="Nudista" w:cs="Arial"/>
        </w:rPr>
        <w:t>Prílohe č. B.</w:t>
      </w:r>
      <w:r w:rsidR="00BD44EC">
        <w:rPr>
          <w:rFonts w:ascii="Nudista" w:eastAsia="Arial Unicode MS" w:hAnsi="Nudista" w:cs="Arial"/>
        </w:rPr>
        <w:t>2</w:t>
      </w:r>
      <w:r w:rsidR="00BD44EC" w:rsidRPr="00AE3F3D">
        <w:rPr>
          <w:rFonts w:ascii="Nudista" w:eastAsia="Arial Unicode MS" w:hAnsi="Nudista" w:cs="Arial"/>
        </w:rPr>
        <w:t xml:space="preserve"> Podrobná špecifikácia predmetu zákazky pre Časť I</w:t>
      </w:r>
      <w:r w:rsidR="00BD44EC">
        <w:rPr>
          <w:rFonts w:ascii="Nudista" w:eastAsia="Arial Unicode MS" w:hAnsi="Nudista" w:cs="Arial"/>
        </w:rPr>
        <w:t>I</w:t>
      </w:r>
      <w:r w:rsidR="00BD44EC" w:rsidRPr="00AE3F3D">
        <w:rPr>
          <w:rFonts w:ascii="Nudista" w:eastAsia="Arial Unicode MS" w:hAnsi="Nudista" w:cs="Arial"/>
        </w:rPr>
        <w:t>. predmetu zákazky</w:t>
      </w:r>
      <w:r w:rsidR="00BD44EC">
        <w:rPr>
          <w:rFonts w:ascii="Nudista" w:eastAsia="Arial Unicode MS" w:hAnsi="Nudista" w:cs="Arial"/>
        </w:rPr>
        <w:t xml:space="preserve">. </w:t>
      </w:r>
      <w:r w:rsidRPr="00BD44EC">
        <w:rPr>
          <w:rFonts w:ascii="Nudista" w:eastAsia="Arial Unicode MS" w:hAnsi="Nudista" w:cs="Arial"/>
          <w:b/>
          <w:bCs/>
          <w:u w:val="single"/>
        </w:rPr>
        <w:t>Uchádzač predloží podrobný opis v štruktúre Prílohy č. B.1</w:t>
      </w:r>
      <w:r w:rsidR="00BD44EC">
        <w:rPr>
          <w:rFonts w:ascii="Nudista" w:eastAsia="Arial Unicode MS" w:hAnsi="Nudista" w:cs="Arial"/>
          <w:b/>
          <w:bCs/>
          <w:u w:val="single"/>
        </w:rPr>
        <w:t>, resp. B.2</w:t>
      </w:r>
      <w:r w:rsidRPr="00BD44EC">
        <w:rPr>
          <w:rFonts w:ascii="Nudista" w:eastAsia="Arial Unicode MS" w:hAnsi="Nudista" w:cs="Arial"/>
          <w:b/>
          <w:bCs/>
          <w:u w:val="single"/>
        </w:rPr>
        <w:t xml:space="preserve"> týchto súťažných podkladov, pričom uvedie ako spĺňa každú z požiadaviek uvedenú </w:t>
      </w:r>
      <w:r w:rsidR="00BD44EC">
        <w:rPr>
          <w:rFonts w:ascii="Nudista" w:eastAsia="Arial Unicode MS" w:hAnsi="Nudista" w:cs="Arial"/>
          <w:b/>
          <w:bCs/>
          <w:u w:val="single"/>
        </w:rPr>
        <w:t xml:space="preserve">v jednotlivých bodoch tejto prílohy (v Prílohe č. B.1 </w:t>
      </w:r>
      <w:r w:rsidR="00376889" w:rsidRPr="00BD44EC">
        <w:rPr>
          <w:rFonts w:ascii="Nudista" w:eastAsia="Arial Unicode MS" w:hAnsi="Nudista" w:cs="Arial"/>
          <w:b/>
          <w:bCs/>
          <w:u w:val="single"/>
        </w:rPr>
        <w:t>každú z požiadaviek uvedenú jednotlivých bodoch hárku „Podrobná špecifikácia“, „Špecifikácia serverov“ a „Zelené požiadavky“ tejto prílohy</w:t>
      </w:r>
      <w:r w:rsidR="00376889">
        <w:rPr>
          <w:rFonts w:ascii="Nudista" w:eastAsia="Arial Unicode MS" w:hAnsi="Nudista" w:cs="Arial"/>
          <w:b/>
          <w:bCs/>
          <w:u w:val="single"/>
        </w:rPr>
        <w:t>)</w:t>
      </w:r>
      <w:r w:rsidR="00BD44EC" w:rsidRPr="00376889">
        <w:rPr>
          <w:rFonts w:ascii="Nudista" w:eastAsia="Arial Unicode MS" w:hAnsi="Nudista" w:cs="Arial"/>
          <w:b/>
          <w:bCs/>
          <w:u w:val="single"/>
        </w:rPr>
        <w:t>,</w:t>
      </w:r>
      <w:r w:rsidR="00BD44EC" w:rsidRPr="00376889">
        <w:rPr>
          <w:rFonts w:ascii="Nudista" w:hAnsi="Nudista" w:cs="Arial"/>
        </w:rPr>
        <w:t xml:space="preserve"> </w:t>
      </w:r>
      <w:r w:rsidR="00BD44EC" w:rsidRPr="00376889">
        <w:rPr>
          <w:rFonts w:ascii="Nudista" w:eastAsia="Arial Unicode MS" w:hAnsi="Nudista" w:cs="Arial"/>
          <w:b/>
          <w:bCs/>
          <w:u w:val="single"/>
        </w:rPr>
        <w:t>t. j. uvedie presné parametre a súvisiace charakteristiky</w:t>
      </w:r>
      <w:r w:rsidR="00BD44EC" w:rsidRPr="00376889">
        <w:rPr>
          <w:rFonts w:ascii="Nudista" w:eastAsia="Arial Unicode MS" w:hAnsi="Nudista" w:cs="Arial"/>
        </w:rPr>
        <w:t xml:space="preserve"> </w:t>
      </w:r>
      <w:r w:rsidR="00BD44EC" w:rsidRPr="00376889">
        <w:rPr>
          <w:rFonts w:ascii="Nudista" w:eastAsia="Arial Unicode MS" w:hAnsi="Nudista" w:cs="Arial"/>
          <w:b/>
          <w:bCs/>
          <w:u w:val="single"/>
        </w:rPr>
        <w:t xml:space="preserve">ponúkaného predmetu plnenia tak, aby bolo možné jednoznačne posúdiť splnenie všetkých požiadaviek na predmet zákazky. </w:t>
      </w:r>
      <w:r w:rsidR="00BD44EC" w:rsidRPr="00376889">
        <w:rPr>
          <w:rFonts w:ascii="Nudista" w:eastAsia="Arial Unicode MS" w:hAnsi="Nudista" w:cs="Arial"/>
          <w:b/>
          <w:u w:val="single"/>
        </w:rPr>
        <w:t>Uchádzač tiež uvedie výrobcu ponúkaného tovaru (zariadenia) ako aj presný názov a model ponúkaného zariadenia</w:t>
      </w:r>
      <w:r w:rsidR="00BD44EC" w:rsidRPr="00376889">
        <w:rPr>
          <w:rFonts w:ascii="Nudista" w:hAnsi="Nudista"/>
          <w:b/>
        </w:rPr>
        <w:t>.</w:t>
      </w:r>
    </w:p>
    <w:p w14:paraId="16294852" w14:textId="3394C119" w:rsidR="007323B6" w:rsidRPr="00A532AB" w:rsidRDefault="002A5ECD" w:rsidP="005F01CD">
      <w:pPr>
        <w:pStyle w:val="Odsekzoznamu"/>
        <w:spacing w:after="120" w:line="240" w:lineRule="auto"/>
        <w:ind w:left="1134"/>
        <w:contextualSpacing w:val="0"/>
        <w:jc w:val="both"/>
        <w:outlineLvl w:val="1"/>
        <w:rPr>
          <w:rFonts w:ascii="Nudista" w:hAnsi="Nudista" w:cs="Arial"/>
        </w:rPr>
      </w:pPr>
      <w:r w:rsidRPr="00A532AB">
        <w:rPr>
          <w:rFonts w:ascii="Nudista" w:eastAsia="Arial Unicode MS" w:hAnsi="Nudista" w:cs="Arial"/>
          <w:b/>
        </w:rPr>
        <w:t xml:space="preserve">V prípade, ak uchádzač predkladá ponuku na </w:t>
      </w:r>
      <w:r w:rsidR="009F5ACA">
        <w:rPr>
          <w:rFonts w:ascii="Nudista" w:eastAsia="Arial Unicode MS" w:hAnsi="Nudista" w:cs="Arial"/>
          <w:b/>
        </w:rPr>
        <w:t>obe Č</w:t>
      </w:r>
      <w:r w:rsidRPr="00AE3F3D">
        <w:rPr>
          <w:rFonts w:ascii="Nudista" w:eastAsia="Arial Unicode MS" w:hAnsi="Nudista" w:cs="Arial"/>
          <w:b/>
        </w:rPr>
        <w:t>ast</w:t>
      </w:r>
      <w:r w:rsidR="009F5ACA">
        <w:rPr>
          <w:rFonts w:ascii="Nudista" w:eastAsia="Arial Unicode MS" w:hAnsi="Nudista" w:cs="Arial"/>
          <w:b/>
        </w:rPr>
        <w:t>i</w:t>
      </w:r>
      <w:r w:rsidRPr="00A532AB">
        <w:rPr>
          <w:rFonts w:ascii="Nudista" w:eastAsia="Arial Unicode MS" w:hAnsi="Nudista" w:cs="Arial"/>
          <w:b/>
        </w:rPr>
        <w:t xml:space="preserve"> predmetu zákazky, predloží podrobný opis</w:t>
      </w:r>
      <w:r w:rsidR="008B78E6">
        <w:rPr>
          <w:rFonts w:ascii="Nudista" w:eastAsia="Arial Unicode MS" w:hAnsi="Nudista" w:cs="Arial"/>
          <w:b/>
        </w:rPr>
        <w:t xml:space="preserve"> </w:t>
      </w:r>
      <w:r w:rsidRPr="008B78E6">
        <w:rPr>
          <w:rFonts w:ascii="Nudista" w:eastAsia="Arial Unicode MS" w:hAnsi="Nudista" w:cs="Arial"/>
          <w:b/>
        </w:rPr>
        <w:t>pre každú Časť samostatne.</w:t>
      </w:r>
    </w:p>
    <w:p w14:paraId="26890AF8" w14:textId="207CA619" w:rsidR="009D0C6F"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eastAsia="Arial Unicode MS" w:hAnsi="Nudista" w:cs="Arial"/>
          <w:u w:val="single"/>
        </w:rPr>
        <w:t>Návrh</w:t>
      </w:r>
      <w:r w:rsidRPr="00A532AB">
        <w:rPr>
          <w:rFonts w:ascii="Nudista" w:hAnsi="Nudista" w:cs="Arial"/>
          <w:u w:val="single"/>
        </w:rPr>
        <w:t xml:space="preserve"> zmluvy</w:t>
      </w:r>
      <w:r w:rsidRPr="00A532AB">
        <w:rPr>
          <w:rFonts w:ascii="Nudista" w:hAnsi="Nudista" w:cs="Arial"/>
        </w:rPr>
        <w:t xml:space="preserve"> </w:t>
      </w:r>
      <w:r w:rsidRPr="008B78E6">
        <w:rPr>
          <w:rFonts w:ascii="Nudista" w:hAnsi="Nudista" w:cs="Arial"/>
        </w:rPr>
        <w:t xml:space="preserve">vypracovaný podľa </w:t>
      </w:r>
      <w:r w:rsidR="006553D5" w:rsidRPr="008B78E6">
        <w:rPr>
          <w:rFonts w:ascii="Nudista" w:hAnsi="Nudista" w:cs="Arial"/>
        </w:rPr>
        <w:t xml:space="preserve">Prílohy č. </w:t>
      </w:r>
      <w:r w:rsidR="00807D92" w:rsidRPr="008B78E6">
        <w:rPr>
          <w:rFonts w:ascii="Nudista" w:hAnsi="Nudista" w:cs="Arial"/>
        </w:rPr>
        <w:t>E</w:t>
      </w:r>
      <w:r w:rsidR="006553D5" w:rsidRPr="008B78E6">
        <w:rPr>
          <w:rFonts w:ascii="Nudista" w:hAnsi="Nudista" w:cs="Arial"/>
        </w:rPr>
        <w:t>.1</w:t>
      </w:r>
      <w:r w:rsidR="002A5ECD" w:rsidRPr="008B78E6">
        <w:rPr>
          <w:rFonts w:ascii="Nudista" w:hAnsi="Nudista" w:cs="Arial"/>
        </w:rPr>
        <w:t xml:space="preserve">, resp. </w:t>
      </w:r>
      <w:r w:rsidR="00807D92" w:rsidRPr="008B78E6">
        <w:rPr>
          <w:rFonts w:ascii="Nudista" w:hAnsi="Nudista" w:cs="Arial"/>
        </w:rPr>
        <w:t>E</w:t>
      </w:r>
      <w:r w:rsidR="002A5ECD" w:rsidRPr="008B78E6">
        <w:rPr>
          <w:rFonts w:ascii="Nudista" w:hAnsi="Nudista" w:cs="Arial"/>
        </w:rPr>
        <w:t xml:space="preserve">.2 </w:t>
      </w:r>
      <w:r w:rsidR="002A5ECD" w:rsidRPr="008B78E6">
        <w:rPr>
          <w:rFonts w:ascii="Nudista" w:eastAsia="Arial Unicode MS" w:hAnsi="Nudista" w:cs="Arial"/>
        </w:rPr>
        <w:t>(podľa toho na ktorú časť uchádzač predkladá svoju ponuku)</w:t>
      </w:r>
      <w:r w:rsidRPr="008B78E6">
        <w:rPr>
          <w:rFonts w:ascii="Nudista" w:hAnsi="Nudista" w:cs="Arial"/>
        </w:rPr>
        <w:t xml:space="preserve"> týchto súťažných podkladov</w:t>
      </w:r>
      <w:r w:rsidR="007323B6" w:rsidRPr="008B78E6">
        <w:rPr>
          <w:rFonts w:ascii="Nudista" w:hAnsi="Nudista" w:cs="Proba Pro"/>
          <w:color w:val="000000"/>
        </w:rPr>
        <w:t xml:space="preserve">. </w:t>
      </w:r>
      <w:r w:rsidR="00807D92" w:rsidRPr="008B78E6">
        <w:rPr>
          <w:rFonts w:ascii="Nudista" w:hAnsi="Nudista" w:cs="Proba Pro"/>
          <w:b/>
          <w:color w:val="000000"/>
        </w:rPr>
        <w:t xml:space="preserve">V prípade, ak uchádzač predkladá ponuku </w:t>
      </w:r>
      <w:r w:rsidR="00807D92" w:rsidRPr="008B78E6">
        <w:rPr>
          <w:rFonts w:ascii="Nudista" w:eastAsia="Arial Unicode MS" w:hAnsi="Nudista" w:cs="Arial"/>
          <w:b/>
        </w:rPr>
        <w:t xml:space="preserve">na </w:t>
      </w:r>
      <w:r w:rsidR="00AE3F3D">
        <w:rPr>
          <w:rFonts w:ascii="Nudista" w:eastAsia="Arial Unicode MS" w:hAnsi="Nudista" w:cs="Arial"/>
          <w:b/>
        </w:rPr>
        <w:t>obe</w:t>
      </w:r>
      <w:r w:rsidR="00AE3F3D" w:rsidRPr="00AE3F3D">
        <w:rPr>
          <w:rFonts w:ascii="Nudista" w:eastAsia="Arial Unicode MS" w:hAnsi="Nudista" w:cs="Arial"/>
          <w:b/>
        </w:rPr>
        <w:t xml:space="preserve"> </w:t>
      </w:r>
      <w:r w:rsidR="00807D92" w:rsidRPr="00AE3F3D">
        <w:rPr>
          <w:rFonts w:ascii="Nudista" w:eastAsia="Arial Unicode MS" w:hAnsi="Nudista" w:cs="Arial"/>
          <w:b/>
        </w:rPr>
        <w:t>Čast</w:t>
      </w:r>
      <w:r w:rsidR="00AE3F3D">
        <w:rPr>
          <w:rFonts w:ascii="Nudista" w:eastAsia="Arial Unicode MS" w:hAnsi="Nudista" w:cs="Arial"/>
          <w:b/>
        </w:rPr>
        <w:t>i</w:t>
      </w:r>
      <w:r w:rsidR="00807D92" w:rsidRPr="00A532AB">
        <w:rPr>
          <w:rFonts w:ascii="Nudista" w:eastAsia="Arial Unicode MS" w:hAnsi="Nudista" w:cs="Arial"/>
          <w:b/>
        </w:rPr>
        <w:t xml:space="preserve"> </w:t>
      </w:r>
      <w:r w:rsidR="00807D92" w:rsidRPr="00A532AB">
        <w:rPr>
          <w:rFonts w:ascii="Nudista" w:hAnsi="Nudista" w:cs="Proba Pro"/>
          <w:b/>
          <w:color w:val="000000"/>
        </w:rPr>
        <w:t>predmetu zákazky, predloží návrh zmluvy pre každú Čas</w:t>
      </w:r>
      <w:r w:rsidR="00AE3F3D">
        <w:rPr>
          <w:rFonts w:ascii="Nudista" w:hAnsi="Nudista" w:cs="Proba Pro"/>
          <w:b/>
          <w:color w:val="000000"/>
        </w:rPr>
        <w:t>ť</w:t>
      </w:r>
      <w:r w:rsidR="00807D92" w:rsidRPr="00A532AB">
        <w:rPr>
          <w:rFonts w:ascii="Nudista" w:hAnsi="Nudista" w:cs="Proba Pro"/>
          <w:b/>
          <w:color w:val="000000"/>
        </w:rPr>
        <w:t xml:space="preserve"> samostatne.</w:t>
      </w:r>
    </w:p>
    <w:p w14:paraId="4C74A972" w14:textId="68FCCE58" w:rsidR="000753E7"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eastAsia="Arial Unicode MS" w:hAnsi="Nudista" w:cs="Arial"/>
          <w:u w:val="single"/>
        </w:rPr>
        <w:t>Doklad o</w:t>
      </w:r>
      <w:r w:rsidRPr="00A532AB">
        <w:rPr>
          <w:rFonts w:ascii="Nudista" w:eastAsia="Arial Unicode MS" w:hAnsi="Nudista" w:cs="Calibri"/>
          <w:u w:val="single"/>
        </w:rPr>
        <w:t> </w:t>
      </w:r>
      <w:r w:rsidRPr="00A532AB">
        <w:rPr>
          <w:rFonts w:ascii="Nudista" w:eastAsia="Arial Unicode MS" w:hAnsi="Nudista" w:cs="Arial"/>
          <w:u w:val="single"/>
        </w:rPr>
        <w:t>zložení zábezpeky</w:t>
      </w:r>
      <w:r w:rsidRPr="00A532AB">
        <w:rPr>
          <w:rFonts w:ascii="Nudista" w:eastAsia="Arial Unicode MS" w:hAnsi="Nudista" w:cs="Arial"/>
        </w:rPr>
        <w:t xml:space="preserve"> podľa </w:t>
      </w:r>
      <w:r w:rsidRPr="008B78E6">
        <w:rPr>
          <w:rFonts w:ascii="Nudista" w:eastAsia="Arial Unicode MS" w:hAnsi="Nudista" w:cs="Arial"/>
        </w:rPr>
        <w:t>bodu 16 tejto časti súťažných podkladov vo forme stanovenej v</w:t>
      </w:r>
      <w:r w:rsidRPr="008B78E6">
        <w:rPr>
          <w:rFonts w:ascii="Nudista" w:eastAsia="Arial Unicode MS" w:hAnsi="Nudista" w:cs="Calibri"/>
        </w:rPr>
        <w:t> </w:t>
      </w:r>
      <w:r w:rsidRPr="008B78E6">
        <w:rPr>
          <w:rFonts w:ascii="Nudista" w:eastAsia="Arial Unicode MS" w:hAnsi="Nudista" w:cs="Arial"/>
        </w:rPr>
        <w:t>bode 8.</w:t>
      </w:r>
      <w:r w:rsidR="00013EF9" w:rsidRPr="008B78E6">
        <w:rPr>
          <w:rFonts w:ascii="Nudista" w:eastAsia="Arial Unicode MS" w:hAnsi="Nudista" w:cs="Arial"/>
        </w:rPr>
        <w:t>6</w:t>
      </w:r>
      <w:r w:rsidR="00D2715F" w:rsidRPr="008B78E6">
        <w:rPr>
          <w:rFonts w:ascii="Nudista" w:eastAsia="Arial Unicode MS" w:hAnsi="Nudista" w:cs="Arial"/>
        </w:rPr>
        <w:t xml:space="preserve"> </w:t>
      </w:r>
      <w:r w:rsidRPr="008B78E6">
        <w:rPr>
          <w:rFonts w:ascii="Nudista" w:eastAsia="Arial Unicode MS" w:hAnsi="Nudista" w:cs="Arial"/>
        </w:rPr>
        <w:t xml:space="preserve">tejto časti súťažných podkladov. </w:t>
      </w:r>
      <w:r w:rsidR="00807D92" w:rsidRPr="00A532AB">
        <w:rPr>
          <w:rFonts w:ascii="Nudista" w:hAnsi="Nudista" w:cs="Proba Pro"/>
          <w:b/>
          <w:color w:val="000000"/>
        </w:rPr>
        <w:t xml:space="preserve">V prípade, ak uchádzač predkladá ponuku </w:t>
      </w:r>
      <w:r w:rsidR="00807D92" w:rsidRPr="00A532AB">
        <w:rPr>
          <w:rFonts w:ascii="Nudista" w:eastAsia="Arial Unicode MS" w:hAnsi="Nudista" w:cs="Arial"/>
          <w:b/>
        </w:rPr>
        <w:t xml:space="preserve">na </w:t>
      </w:r>
      <w:r w:rsidR="008B78E6">
        <w:rPr>
          <w:rFonts w:ascii="Nudista" w:eastAsia="Arial Unicode MS" w:hAnsi="Nudista" w:cs="Arial"/>
          <w:b/>
        </w:rPr>
        <w:t>obe Časti</w:t>
      </w:r>
      <w:r w:rsidR="00807D92" w:rsidRPr="008B78E6">
        <w:rPr>
          <w:rFonts w:ascii="Nudista" w:eastAsia="Arial Unicode MS" w:hAnsi="Nudista" w:cs="Arial"/>
          <w:b/>
        </w:rPr>
        <w:t xml:space="preserve"> </w:t>
      </w:r>
      <w:r w:rsidR="00807D92" w:rsidRPr="00A532AB">
        <w:rPr>
          <w:rFonts w:ascii="Nudista" w:hAnsi="Nudista" w:cs="Proba Pro"/>
          <w:b/>
          <w:color w:val="000000"/>
        </w:rPr>
        <w:t>predmetu zákazky, zloží zábezpeku pre každú z týchto Častí samostatne.</w:t>
      </w:r>
    </w:p>
    <w:p w14:paraId="53CEE911" w14:textId="2955A4DC" w:rsidR="000753E7" w:rsidRPr="00A532AB" w:rsidRDefault="000753E7"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eastAsia="Arial Unicode MS" w:hAnsi="Nudista" w:cs="Arial"/>
          <w:noProof/>
          <w:u w:val="single"/>
        </w:rPr>
        <w:t>Čestné vyhlásenie uchádzača o</w:t>
      </w:r>
      <w:r w:rsidR="00120E16" w:rsidRPr="00A532AB">
        <w:rPr>
          <w:rFonts w:ascii="Nudista" w:eastAsia="Arial Unicode MS" w:hAnsi="Nudista" w:cs="Calibri"/>
          <w:noProof/>
          <w:u w:val="single"/>
        </w:rPr>
        <w:t> </w:t>
      </w:r>
      <w:r w:rsidR="00120E16" w:rsidRPr="00A532AB">
        <w:rPr>
          <w:rFonts w:ascii="Nudista" w:eastAsia="Arial Unicode MS" w:hAnsi="Nudista" w:cs="Arial"/>
          <w:noProof/>
          <w:u w:val="single"/>
        </w:rPr>
        <w:t>akcept</w:t>
      </w:r>
      <w:r w:rsidR="006224AF" w:rsidRPr="00A532AB">
        <w:rPr>
          <w:rFonts w:ascii="Nudista" w:eastAsia="Arial Unicode MS" w:hAnsi="Nudista" w:cs="Arial"/>
          <w:noProof/>
          <w:u w:val="single"/>
        </w:rPr>
        <w:t>á</w:t>
      </w:r>
      <w:r w:rsidR="00120E16" w:rsidRPr="00A532AB">
        <w:rPr>
          <w:rFonts w:ascii="Nudista" w:eastAsia="Arial Unicode MS" w:hAnsi="Nudista" w:cs="Arial"/>
          <w:noProof/>
          <w:u w:val="single"/>
        </w:rPr>
        <w:t xml:space="preserve">cii podmienok verejnej súťaže a o </w:t>
      </w:r>
      <w:r w:rsidRPr="00A532AB">
        <w:rPr>
          <w:rFonts w:ascii="Nudista" w:eastAsia="Arial Unicode MS" w:hAnsi="Nudista" w:cs="Arial"/>
          <w:noProof/>
          <w:u w:val="single"/>
        </w:rPr>
        <w:t>nepr</w:t>
      </w:r>
      <w:r w:rsidRPr="00A532AB">
        <w:rPr>
          <w:rFonts w:ascii="Nudista" w:eastAsia="Arial Unicode MS" w:hAnsi="Nudista" w:cs="Proba Pro"/>
          <w:noProof/>
          <w:u w:val="single"/>
        </w:rPr>
        <w:t>í</w:t>
      </w:r>
      <w:r w:rsidRPr="00A532AB">
        <w:rPr>
          <w:rFonts w:ascii="Nudista" w:eastAsia="Arial Unicode MS" w:hAnsi="Nudista" w:cs="Arial"/>
          <w:noProof/>
          <w:u w:val="single"/>
        </w:rPr>
        <w:t>tomnosti konfliktu z</w:t>
      </w:r>
      <w:r w:rsidRPr="00A532AB">
        <w:rPr>
          <w:rFonts w:ascii="Nudista" w:eastAsia="Arial Unicode MS" w:hAnsi="Nudista" w:cs="Proba Pro"/>
          <w:noProof/>
          <w:u w:val="single"/>
        </w:rPr>
        <w:t>á</w:t>
      </w:r>
      <w:r w:rsidRPr="00A532AB">
        <w:rPr>
          <w:rFonts w:ascii="Nudista" w:eastAsia="Arial Unicode MS" w:hAnsi="Nudista" w:cs="Arial"/>
          <w:noProof/>
          <w:u w:val="single"/>
        </w:rPr>
        <w:t>ujmov</w:t>
      </w:r>
      <w:r w:rsidRPr="00A532AB">
        <w:rPr>
          <w:rFonts w:ascii="Nudista" w:eastAsia="Arial Unicode MS" w:hAnsi="Nudista" w:cs="Arial"/>
          <w:noProof/>
        </w:rPr>
        <w:t xml:space="preserve"> vypracovan</w:t>
      </w:r>
      <w:r w:rsidRPr="00A532AB">
        <w:rPr>
          <w:rFonts w:ascii="Nudista" w:eastAsia="Arial Unicode MS" w:hAnsi="Nudista" w:cs="Proba Pro"/>
          <w:noProof/>
        </w:rPr>
        <w:t>é</w:t>
      </w:r>
      <w:r w:rsidRPr="00A532AB">
        <w:rPr>
          <w:rFonts w:ascii="Nudista" w:eastAsia="Arial Unicode MS" w:hAnsi="Nudista" w:cs="Arial"/>
          <w:noProof/>
        </w:rPr>
        <w:t xml:space="preserve"> pod</w:t>
      </w:r>
      <w:r w:rsidRPr="00A532AB">
        <w:rPr>
          <w:rFonts w:ascii="Nudista" w:eastAsia="Arial Unicode MS" w:hAnsi="Nudista" w:cs="Proba Pro CE"/>
          <w:noProof/>
        </w:rPr>
        <w:t>ľ</w:t>
      </w:r>
      <w:r w:rsidRPr="00A532AB">
        <w:rPr>
          <w:rFonts w:ascii="Nudista" w:eastAsia="Arial Unicode MS" w:hAnsi="Nudista" w:cs="Arial"/>
          <w:noProof/>
        </w:rPr>
        <w:t xml:space="preserve">a </w:t>
      </w:r>
      <w:r w:rsidRPr="00A532AB">
        <w:rPr>
          <w:rFonts w:ascii="Nudista" w:eastAsia="Arial Unicode MS" w:hAnsi="Nudista" w:cs="Arial"/>
          <w:noProof/>
          <w:lang w:eastAsia="sk-SK"/>
        </w:rPr>
        <w:t>Prílohy</w:t>
      </w:r>
      <w:r w:rsidRPr="00A532AB">
        <w:rPr>
          <w:rFonts w:ascii="Nudista" w:eastAsia="Arial Unicode MS" w:hAnsi="Nudista" w:cs="Arial"/>
          <w:noProof/>
        </w:rPr>
        <w:t xml:space="preserve"> č. A.</w:t>
      </w:r>
      <w:r w:rsidR="00807D92" w:rsidRPr="00A532AB">
        <w:rPr>
          <w:rFonts w:ascii="Nudista" w:eastAsia="Arial Unicode MS" w:hAnsi="Nudista" w:cs="Arial"/>
          <w:noProof/>
        </w:rPr>
        <w:t>1</w:t>
      </w:r>
      <w:r w:rsidRPr="00A532AB">
        <w:rPr>
          <w:rFonts w:ascii="Nudista" w:eastAsia="Arial Unicode MS" w:hAnsi="Nudista" w:cs="Arial"/>
          <w:noProof/>
        </w:rPr>
        <w:t xml:space="preserve"> týchto súťažných podkladov.</w:t>
      </w:r>
    </w:p>
    <w:p w14:paraId="10E288DB" w14:textId="4584E7D3" w:rsidR="007323B6" w:rsidRPr="00A532AB"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sidRPr="00A532AB">
        <w:rPr>
          <w:rFonts w:ascii="Nudista" w:hAnsi="Nudista" w:cs="Proba Pro"/>
          <w:color w:val="000000"/>
          <w:u w:val="single"/>
        </w:rPr>
        <w:t xml:space="preserve">Návrh </w:t>
      </w:r>
      <w:r w:rsidRPr="00A532AB">
        <w:rPr>
          <w:rFonts w:ascii="Nudista" w:hAnsi="Nudista" w:cs="Arial"/>
          <w:bCs/>
          <w:u w:val="single"/>
        </w:rPr>
        <w:t>na</w:t>
      </w:r>
      <w:r w:rsidRPr="00A532AB">
        <w:rPr>
          <w:rFonts w:ascii="Nudista" w:hAnsi="Nudista" w:cs="Proba Pro"/>
          <w:color w:val="000000"/>
          <w:u w:val="single"/>
        </w:rPr>
        <w:t xml:space="preserve"> plnenie kritéria</w:t>
      </w:r>
      <w:r w:rsidRPr="00A532AB">
        <w:rPr>
          <w:rFonts w:ascii="Nudista" w:hAnsi="Nudista" w:cs="Proba Pro CE"/>
          <w:color w:val="000000"/>
        </w:rPr>
        <w:t xml:space="preserve"> predložený formou vyplnenej tabuľky podľa vzoru v</w:t>
      </w:r>
      <w:r w:rsidRPr="00A532AB">
        <w:rPr>
          <w:rFonts w:ascii="Nudista" w:hAnsi="Nudista" w:cs="Calibri"/>
          <w:color w:val="000000"/>
        </w:rPr>
        <w:t> </w:t>
      </w:r>
      <w:r w:rsidRPr="00A532AB">
        <w:rPr>
          <w:rFonts w:ascii="Nudista" w:hAnsi="Nudista" w:cs="Proba Pro CE"/>
          <w:color w:val="000000"/>
        </w:rPr>
        <w:t xml:space="preserve">Prílohe č. </w:t>
      </w:r>
      <w:r w:rsidR="000753E7" w:rsidRPr="00A532AB">
        <w:rPr>
          <w:rFonts w:ascii="Nudista" w:hAnsi="Nudista" w:cs="Proba Pro CE"/>
          <w:color w:val="000000"/>
        </w:rPr>
        <w:t>C.</w:t>
      </w:r>
      <w:r w:rsidRPr="00A532AB">
        <w:rPr>
          <w:rFonts w:ascii="Nudista" w:hAnsi="Nudista" w:cs="Proba Pro CE"/>
          <w:color w:val="000000"/>
        </w:rPr>
        <w:t xml:space="preserve">1 </w:t>
      </w:r>
      <w:r w:rsidRPr="00A532AB">
        <w:rPr>
          <w:rFonts w:ascii="Nudista" w:hAnsi="Nudista" w:cs="Arial"/>
          <w:bCs/>
        </w:rPr>
        <w:t>Návrh</w:t>
      </w:r>
      <w:r w:rsidRPr="00A532AB">
        <w:rPr>
          <w:rFonts w:ascii="Nudista" w:hAnsi="Nudista" w:cs="Proba Pro CE"/>
          <w:color w:val="000000"/>
        </w:rPr>
        <w:t xml:space="preserve"> uchádzača na plnenie kritéria týchto súťažných podkladov</w:t>
      </w:r>
      <w:r w:rsidR="00542664" w:rsidRPr="00A532AB">
        <w:rPr>
          <w:rFonts w:ascii="Nudista" w:hAnsi="Nudista" w:cs="Proba Pro CE"/>
          <w:color w:val="000000"/>
        </w:rPr>
        <w:t>.</w:t>
      </w:r>
      <w:r w:rsidR="007323B6" w:rsidRPr="00A532AB">
        <w:rPr>
          <w:rFonts w:ascii="Nudista" w:hAnsi="Nudista" w:cs="Proba Pro CE"/>
          <w:color w:val="000000"/>
        </w:rPr>
        <w:t xml:space="preserve"> </w:t>
      </w:r>
      <w:bookmarkEnd w:id="44"/>
      <w:r w:rsidR="00807D92" w:rsidRPr="00A532AB">
        <w:rPr>
          <w:rFonts w:ascii="Nudista" w:hAnsi="Nudista" w:cs="Proba Pro"/>
          <w:b/>
          <w:color w:val="000000"/>
        </w:rPr>
        <w:t xml:space="preserve">V prípade, ak uchádzač predkladá ponuku </w:t>
      </w:r>
      <w:r w:rsidR="00807D92" w:rsidRPr="00A532AB">
        <w:rPr>
          <w:rFonts w:ascii="Nudista" w:eastAsia="Arial Unicode MS" w:hAnsi="Nudista" w:cs="Arial"/>
          <w:b/>
        </w:rPr>
        <w:t xml:space="preserve">na </w:t>
      </w:r>
      <w:r w:rsidR="008B78E6">
        <w:rPr>
          <w:rFonts w:ascii="Nudista" w:eastAsia="Arial Unicode MS" w:hAnsi="Nudista" w:cs="Arial"/>
          <w:b/>
        </w:rPr>
        <w:t>obe Časti</w:t>
      </w:r>
      <w:r w:rsidR="00807D92" w:rsidRPr="008B78E6">
        <w:rPr>
          <w:rFonts w:ascii="Nudista" w:eastAsia="Arial Unicode MS" w:hAnsi="Nudista" w:cs="Arial"/>
          <w:b/>
        </w:rPr>
        <w:t xml:space="preserve"> </w:t>
      </w:r>
      <w:r w:rsidR="00807D92" w:rsidRPr="00A532AB">
        <w:rPr>
          <w:rFonts w:ascii="Nudista" w:hAnsi="Nudista" w:cs="Proba Pro"/>
          <w:b/>
          <w:color w:val="000000"/>
        </w:rPr>
        <w:t>predmetu zákazky, predloží návrh na plnenie kritéria pre každú z týchto Častí samostatne.</w:t>
      </w:r>
    </w:p>
    <w:p w14:paraId="2C2AA1A9" w14:textId="22435BB4" w:rsidR="00807D92" w:rsidRPr="00A532AB" w:rsidRDefault="00807D92"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sidRPr="00A532AB">
        <w:rPr>
          <w:rFonts w:ascii="Nudista" w:hAnsi="Nudista" w:cs="Proba Pro"/>
          <w:color w:val="000000"/>
          <w:u w:val="single"/>
        </w:rPr>
        <w:t>Cenová tabuľka</w:t>
      </w:r>
      <w:r w:rsidRPr="00A532AB">
        <w:rPr>
          <w:rFonts w:ascii="Nudista" w:hAnsi="Nudista" w:cs="Proba Pro CE"/>
          <w:color w:val="000000"/>
        </w:rPr>
        <w:t xml:space="preserve"> vyplnená v súlade </w:t>
      </w:r>
      <w:r w:rsidRPr="00A532AB">
        <w:rPr>
          <w:rFonts w:ascii="Nudista" w:hAnsi="Nudista"/>
        </w:rPr>
        <w:t>s podmienkami Časti C. Spôsob určenia ceny a podľa vzoru uvedenom v Prílohe č. C.2</w:t>
      </w:r>
      <w:r w:rsidR="000201FF" w:rsidRPr="00A532AB">
        <w:rPr>
          <w:rFonts w:ascii="Nudista" w:hAnsi="Nudista"/>
        </w:rPr>
        <w:t xml:space="preserve"> alebo </w:t>
      </w:r>
      <w:r w:rsidRPr="00A532AB">
        <w:rPr>
          <w:rFonts w:ascii="Nudista" w:hAnsi="Nudista"/>
        </w:rPr>
        <w:t>C.</w:t>
      </w:r>
      <w:r w:rsidR="000201FF" w:rsidRPr="00A532AB">
        <w:rPr>
          <w:rFonts w:ascii="Nudista" w:hAnsi="Nudista"/>
        </w:rPr>
        <w:t xml:space="preserve">3 </w:t>
      </w:r>
      <w:r w:rsidRPr="00A532AB">
        <w:rPr>
          <w:rFonts w:ascii="Nudista" w:hAnsi="Nudista"/>
        </w:rPr>
        <w:t xml:space="preserve">Cenová tabuľka súťažných podkladov </w:t>
      </w:r>
      <w:r w:rsidRPr="00A532AB">
        <w:rPr>
          <w:rFonts w:ascii="Nudista" w:eastAsia="Arial Unicode MS" w:hAnsi="Nudista" w:cs="Arial"/>
        </w:rPr>
        <w:t>(v závislosti od toho na ktorú Časť predmetu zákazky uchádzač ponuku predkladá).</w:t>
      </w:r>
      <w:r w:rsidRPr="00A532AB">
        <w:rPr>
          <w:rFonts w:ascii="Nudista" w:hAnsi="Nudista" w:cs="Proba Pro"/>
          <w:b/>
          <w:color w:val="000000"/>
        </w:rPr>
        <w:t xml:space="preserve"> V prípade, ak uchádzač predkladá ponuku </w:t>
      </w:r>
      <w:r w:rsidRPr="00A532AB">
        <w:rPr>
          <w:rFonts w:ascii="Nudista" w:eastAsia="Arial Unicode MS" w:hAnsi="Nudista" w:cs="Arial"/>
          <w:b/>
        </w:rPr>
        <w:t xml:space="preserve">na </w:t>
      </w:r>
      <w:r w:rsidR="008B78E6">
        <w:rPr>
          <w:rFonts w:ascii="Nudista" w:eastAsia="Arial Unicode MS" w:hAnsi="Nudista" w:cs="Arial"/>
          <w:b/>
        </w:rPr>
        <w:t>obe Časti</w:t>
      </w:r>
      <w:r w:rsidRPr="00A532AB">
        <w:rPr>
          <w:rFonts w:ascii="Nudista" w:eastAsia="Arial Unicode MS" w:hAnsi="Nudista" w:cs="Arial"/>
          <w:b/>
        </w:rPr>
        <w:t xml:space="preserve"> </w:t>
      </w:r>
      <w:r w:rsidRPr="00A532AB">
        <w:rPr>
          <w:rFonts w:ascii="Nudista" w:hAnsi="Nudista" w:cs="Proba Pro"/>
          <w:b/>
          <w:color w:val="000000"/>
        </w:rPr>
        <w:t>predmetu zákazky, predloží cenovú tabuľku pre každú z týchto Častí samostatne.</w:t>
      </w:r>
    </w:p>
    <w:p w14:paraId="5778867D" w14:textId="0D21D858" w:rsidR="00234373" w:rsidRPr="00A532AB" w:rsidRDefault="00234373"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A532AB">
        <w:rPr>
          <w:rFonts w:ascii="Nudista" w:hAnsi="Nudista"/>
          <w:u w:val="single"/>
        </w:rPr>
        <w:t>K</w:t>
      </w:r>
      <w:r w:rsidRPr="00A532AB">
        <w:rPr>
          <w:rFonts w:ascii="Nudista" w:hAnsi="Nudista" w:cs="Proba Pro"/>
          <w:u w:val="single"/>
        </w:rPr>
        <w:t>ó</w:t>
      </w:r>
      <w:r w:rsidRPr="00A532AB">
        <w:rPr>
          <w:rFonts w:ascii="Nudista" w:hAnsi="Nudista"/>
          <w:u w:val="single"/>
        </w:rPr>
        <w:t>pia ponuky</w:t>
      </w:r>
      <w:r w:rsidRPr="00A532AB">
        <w:rPr>
          <w:rFonts w:ascii="Nudista" w:hAnsi="Nudista"/>
        </w:rPr>
        <w:t xml:space="preserve"> </w:t>
      </w:r>
      <w:r w:rsidR="00C8577F" w:rsidRPr="00A532AB">
        <w:rPr>
          <w:rFonts w:ascii="Nudista" w:hAnsi="Nudista"/>
        </w:rPr>
        <w:t>bez dokladov a</w:t>
      </w:r>
      <w:r w:rsidR="00C8577F" w:rsidRPr="00A532AB">
        <w:rPr>
          <w:rFonts w:ascii="Nudista" w:hAnsi="Nudista" w:cs="Calibri"/>
        </w:rPr>
        <w:t> </w:t>
      </w:r>
      <w:r w:rsidR="00C8577F" w:rsidRPr="00A532AB">
        <w:rPr>
          <w:rFonts w:ascii="Nudista" w:hAnsi="Nudista"/>
        </w:rPr>
        <w:t>dokumentov pod</w:t>
      </w:r>
      <w:r w:rsidR="00C8577F" w:rsidRPr="00A532AB">
        <w:rPr>
          <w:rFonts w:ascii="Nudista" w:hAnsi="Nudista" w:cs="Proba Pro"/>
        </w:rPr>
        <w:t>ľ</w:t>
      </w:r>
      <w:r w:rsidR="00C8577F" w:rsidRPr="00A532AB">
        <w:rPr>
          <w:rFonts w:ascii="Nudista" w:hAnsi="Nudista"/>
        </w:rPr>
        <w:t>a bodu 8.</w:t>
      </w:r>
      <w:r w:rsidR="0091358A" w:rsidRPr="00A532AB">
        <w:rPr>
          <w:rFonts w:ascii="Nudista" w:hAnsi="Nudista"/>
        </w:rPr>
        <w:t>3</w:t>
      </w:r>
      <w:r w:rsidR="00C8577F" w:rsidRPr="00A532AB">
        <w:rPr>
          <w:rFonts w:ascii="Nudista" w:hAnsi="Nudista"/>
        </w:rPr>
        <w:t>.</w:t>
      </w:r>
      <w:r w:rsidR="008B78E6">
        <w:rPr>
          <w:rFonts w:ascii="Nudista" w:hAnsi="Nudista"/>
        </w:rPr>
        <w:t>2</w:t>
      </w:r>
      <w:r w:rsidR="00C8577F" w:rsidRPr="00A532AB">
        <w:rPr>
          <w:rFonts w:ascii="Nudista" w:hAnsi="Nudista"/>
        </w:rPr>
        <w:t xml:space="preserve"> vyššie </w:t>
      </w:r>
      <w:r w:rsidRPr="00A532AB">
        <w:rPr>
          <w:rFonts w:ascii="Nudista" w:hAnsi="Nudista"/>
        </w:rPr>
        <w:t>vo vyhotovení, ktoré umožní nezverejnenie dôverných informácií v</w:t>
      </w:r>
      <w:r w:rsidRPr="00A532AB">
        <w:rPr>
          <w:rFonts w:ascii="Nudista" w:hAnsi="Nudista" w:cs="Calibri"/>
        </w:rPr>
        <w:t> </w:t>
      </w:r>
      <w:r w:rsidRPr="00A532AB">
        <w:rPr>
          <w:rFonts w:ascii="Nudista" w:hAnsi="Nudista"/>
        </w:rPr>
        <w:t>súlade s</w:t>
      </w:r>
      <w:r w:rsidRPr="00A532AB">
        <w:rPr>
          <w:rFonts w:ascii="Nudista" w:hAnsi="Nudista" w:cs="Calibri"/>
        </w:rPr>
        <w:t> </w:t>
      </w:r>
      <w:r w:rsidRPr="00A532AB">
        <w:rPr>
          <w:rFonts w:ascii="Nudista" w:hAnsi="Nudista"/>
        </w:rPr>
        <w:t>bodom 8.</w:t>
      </w:r>
      <w:r w:rsidR="0091358A" w:rsidRPr="00A532AB">
        <w:rPr>
          <w:rFonts w:ascii="Nudista" w:hAnsi="Nudista"/>
        </w:rPr>
        <w:t>9</w:t>
      </w:r>
      <w:r w:rsidRPr="00A532AB">
        <w:rPr>
          <w:rFonts w:ascii="Nudista" w:hAnsi="Nudista"/>
        </w:rPr>
        <w:t xml:space="preserve"> tejto časti súťažných podkladov nižšie.</w:t>
      </w:r>
    </w:p>
    <w:p w14:paraId="4C337245" w14:textId="29DAE465" w:rsidR="0094391B" w:rsidRPr="00A532AB" w:rsidRDefault="0094391B" w:rsidP="005A5CC6">
      <w:pPr>
        <w:pStyle w:val="Nadpis3"/>
        <w:keepNext w:val="0"/>
        <w:keepLines w:val="0"/>
        <w:numPr>
          <w:ilvl w:val="1"/>
          <w:numId w:val="144"/>
        </w:numPr>
        <w:spacing w:after="0" w:line="240" w:lineRule="auto"/>
        <w:ind w:left="567" w:hanging="567"/>
        <w:jc w:val="both"/>
        <w:rPr>
          <w:rFonts w:ascii="Nudista" w:hAnsi="Nudista" w:cs="Arial"/>
          <w:szCs w:val="20"/>
        </w:rPr>
      </w:pPr>
      <w:r w:rsidRPr="00A532AB">
        <w:rPr>
          <w:rFonts w:ascii="Nudista" w:hAnsi="Nudista" w:cs="Arial"/>
          <w:szCs w:val="20"/>
        </w:rPr>
        <w:t>Každá z vyššie uvedených častí ponuky (pokiaľ z</w:t>
      </w:r>
      <w:r w:rsidRPr="00A532AB">
        <w:rPr>
          <w:rFonts w:ascii="Nudista" w:hAnsi="Nudista" w:cs="Calibri"/>
          <w:szCs w:val="20"/>
        </w:rPr>
        <w:t> </w:t>
      </w:r>
      <w:r w:rsidRPr="00A532AB">
        <w:rPr>
          <w:rFonts w:ascii="Nudista" w:hAnsi="Nudista" w:cs="Arial"/>
          <w:szCs w:val="20"/>
        </w:rPr>
        <w:t>bodov 8.</w:t>
      </w:r>
      <w:r w:rsidR="0091358A" w:rsidRPr="00A532AB">
        <w:rPr>
          <w:rFonts w:ascii="Nudista" w:hAnsi="Nudista" w:cs="Arial"/>
          <w:szCs w:val="20"/>
        </w:rPr>
        <w:t>5</w:t>
      </w:r>
      <w:r w:rsidR="00413E32" w:rsidRPr="00A532AB">
        <w:rPr>
          <w:rFonts w:ascii="Nudista" w:hAnsi="Nudista" w:cs="Arial"/>
          <w:szCs w:val="20"/>
        </w:rPr>
        <w:t xml:space="preserve"> </w:t>
      </w:r>
      <w:r w:rsidRPr="00A532AB">
        <w:rPr>
          <w:rFonts w:ascii="Nudista" w:hAnsi="Nudista" w:cs="Arial"/>
          <w:szCs w:val="20"/>
        </w:rPr>
        <w:t>alebo 8.</w:t>
      </w:r>
      <w:r w:rsidR="0091358A" w:rsidRPr="00A532AB">
        <w:rPr>
          <w:rFonts w:ascii="Nudista" w:hAnsi="Nudista" w:cs="Arial"/>
          <w:szCs w:val="20"/>
        </w:rPr>
        <w:t>6</w:t>
      </w:r>
      <w:r w:rsidR="00413E32" w:rsidRPr="00A532AB">
        <w:rPr>
          <w:rFonts w:ascii="Nudista" w:hAnsi="Nudista" w:cs="Arial"/>
          <w:szCs w:val="20"/>
        </w:rPr>
        <w:t xml:space="preserve"> </w:t>
      </w:r>
      <w:r w:rsidRPr="00A532AB">
        <w:rPr>
          <w:rFonts w:ascii="Nudista" w:hAnsi="Nudista" w:cs="Arial"/>
          <w:szCs w:val="20"/>
        </w:rPr>
        <w:t xml:space="preserve">tejto </w:t>
      </w:r>
      <w:r w:rsidRPr="00A532AB">
        <w:rPr>
          <w:rFonts w:ascii="Nudista" w:hAnsi="Nudista" w:cs="Proba Pro CE"/>
          <w:szCs w:val="20"/>
        </w:rPr>
        <w:t>č</w:t>
      </w:r>
      <w:r w:rsidRPr="00A532AB">
        <w:rPr>
          <w:rFonts w:ascii="Nudista" w:hAnsi="Nudista" w:cs="Arial"/>
          <w:szCs w:val="20"/>
        </w:rPr>
        <w:t>asti s</w:t>
      </w:r>
      <w:r w:rsidRPr="00A532AB">
        <w:rPr>
          <w:rFonts w:ascii="Nudista" w:hAnsi="Nudista" w:cs="Proba Pro CE"/>
          <w:szCs w:val="20"/>
        </w:rPr>
        <w:t>úť</w:t>
      </w:r>
      <w:r w:rsidRPr="00A532AB">
        <w:rPr>
          <w:rFonts w:ascii="Nudista" w:hAnsi="Nudista" w:cs="Arial"/>
          <w:szCs w:val="20"/>
        </w:rPr>
        <w:t>a</w:t>
      </w:r>
      <w:r w:rsidRPr="00A532AB">
        <w:rPr>
          <w:rFonts w:ascii="Nudista" w:hAnsi="Nudista" w:cs="Proba Pro"/>
          <w:szCs w:val="20"/>
        </w:rPr>
        <w:t>ž</w:t>
      </w:r>
      <w:r w:rsidRPr="00A532AB">
        <w:rPr>
          <w:rFonts w:ascii="Nudista" w:hAnsi="Nudista" w:cs="Arial"/>
          <w:szCs w:val="20"/>
        </w:rPr>
        <w:t>n</w:t>
      </w:r>
      <w:r w:rsidRPr="00A532AB">
        <w:rPr>
          <w:rFonts w:ascii="Nudista" w:hAnsi="Nudista" w:cs="Proba Pro"/>
          <w:szCs w:val="20"/>
        </w:rPr>
        <w:t>ý</w:t>
      </w:r>
      <w:r w:rsidRPr="00A532AB">
        <w:rPr>
          <w:rFonts w:ascii="Nudista" w:hAnsi="Nudista" w:cs="Arial"/>
          <w:szCs w:val="20"/>
        </w:rPr>
        <w:t>ch podkladov nevyplýva inak) musí byť:</w:t>
      </w:r>
    </w:p>
    <w:p w14:paraId="6CB39D87" w14:textId="77777777" w:rsidR="0094391B" w:rsidRPr="00A532AB" w:rsidRDefault="0094391B" w:rsidP="005A5CC6">
      <w:pPr>
        <w:pStyle w:val="Nadpis3"/>
        <w:keepNext w:val="0"/>
        <w:keepLines w:val="0"/>
        <w:numPr>
          <w:ilvl w:val="2"/>
          <w:numId w:val="144"/>
        </w:numPr>
        <w:spacing w:after="120" w:line="240" w:lineRule="auto"/>
        <w:ind w:left="1134" w:hanging="568"/>
        <w:jc w:val="both"/>
        <w:rPr>
          <w:rFonts w:ascii="Nudista" w:hAnsi="Nudista" w:cs="Arial"/>
          <w:szCs w:val="20"/>
        </w:rPr>
      </w:pPr>
      <w:r w:rsidRPr="00A532AB">
        <w:rPr>
          <w:rFonts w:ascii="Nudista" w:hAnsi="Nudista" w:cs="Arial"/>
          <w:szCs w:val="20"/>
        </w:rPr>
        <w:t>v</w:t>
      </w:r>
      <w:r w:rsidRPr="00A532AB">
        <w:rPr>
          <w:rFonts w:ascii="Nudista" w:hAnsi="Nudista" w:cs="Calibri"/>
          <w:szCs w:val="20"/>
        </w:rPr>
        <w:t> </w:t>
      </w:r>
      <w:r w:rsidRPr="00A532AB">
        <w:rPr>
          <w:rFonts w:ascii="Nudista" w:hAnsi="Nudista" w:cs="Arial"/>
          <w:szCs w:val="20"/>
        </w:rPr>
        <w:t>prípade:</w:t>
      </w:r>
    </w:p>
    <w:p w14:paraId="41AF236D" w14:textId="77777777" w:rsidR="0094391B" w:rsidRPr="00A532AB" w:rsidRDefault="0094391B" w:rsidP="005A5CC6">
      <w:pPr>
        <w:pStyle w:val="Nadpis3"/>
        <w:keepNext w:val="0"/>
        <w:keepLines w:val="0"/>
        <w:numPr>
          <w:ilvl w:val="3"/>
          <w:numId w:val="144"/>
        </w:numPr>
        <w:spacing w:after="0" w:line="240" w:lineRule="auto"/>
        <w:ind w:left="1843" w:hanging="709"/>
        <w:jc w:val="both"/>
        <w:rPr>
          <w:rFonts w:ascii="Nudista" w:hAnsi="Nudista" w:cs="Arial"/>
          <w:szCs w:val="20"/>
        </w:rPr>
      </w:pPr>
      <w:r w:rsidRPr="00A532AB">
        <w:rPr>
          <w:rFonts w:ascii="Nudista" w:hAnsi="Nudista" w:cs="Arial"/>
          <w:szCs w:val="20"/>
        </w:rPr>
        <w:lastRenderedPageBreak/>
        <w:t xml:space="preserve">dokumentu vydaného uchádzačom - </w:t>
      </w:r>
      <w:r w:rsidRPr="00A532AB">
        <w:rPr>
          <w:rFonts w:ascii="Nudista" w:hAnsi="Nudista" w:cs="Arial"/>
          <w:b/>
          <w:szCs w:val="20"/>
          <w:u w:val="single"/>
        </w:rPr>
        <w:t>podpísaná uchádzačom</w:t>
      </w:r>
      <w:r w:rsidRPr="00A532AB">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0532B27B" w:rsidR="0094391B" w:rsidRPr="00A532AB" w:rsidRDefault="0094391B" w:rsidP="005A5CC6">
      <w:pPr>
        <w:pStyle w:val="Nadpis3"/>
        <w:keepNext w:val="0"/>
        <w:keepLines w:val="0"/>
        <w:numPr>
          <w:ilvl w:val="3"/>
          <w:numId w:val="144"/>
        </w:numPr>
        <w:spacing w:after="120" w:line="240" w:lineRule="auto"/>
        <w:ind w:left="1843" w:hanging="709"/>
        <w:jc w:val="both"/>
        <w:rPr>
          <w:rFonts w:ascii="Nudista" w:hAnsi="Nudista" w:cs="Arial"/>
          <w:szCs w:val="20"/>
        </w:rPr>
      </w:pPr>
      <w:r w:rsidRPr="00A532AB">
        <w:rPr>
          <w:rFonts w:ascii="Nudista" w:hAnsi="Nudista" w:cs="Arial"/>
          <w:szCs w:val="20"/>
        </w:rPr>
        <w:t>dokumentu, ktorý uchádzač nevydáva a</w:t>
      </w:r>
      <w:r w:rsidRPr="00A532AB">
        <w:rPr>
          <w:rFonts w:ascii="Nudista" w:hAnsi="Nudista" w:cs="Calibri"/>
          <w:szCs w:val="20"/>
        </w:rPr>
        <w:t> </w:t>
      </w:r>
      <w:r w:rsidRPr="00A532AB">
        <w:rPr>
          <w:rFonts w:ascii="Nudista" w:hAnsi="Nudista" w:cs="Arial"/>
          <w:szCs w:val="20"/>
        </w:rPr>
        <w:t>nejedn</w:t>
      </w:r>
      <w:r w:rsidRPr="00A532AB">
        <w:rPr>
          <w:rFonts w:ascii="Nudista" w:hAnsi="Nudista" w:cs="Proba Pro"/>
          <w:szCs w:val="20"/>
        </w:rPr>
        <w:t>á</w:t>
      </w:r>
      <w:r w:rsidRPr="00A532AB">
        <w:rPr>
          <w:rFonts w:ascii="Nudista" w:hAnsi="Nudista" w:cs="Arial"/>
          <w:szCs w:val="20"/>
        </w:rPr>
        <w:t xml:space="preserve"> sa o doklad uvedený v bode 8.</w:t>
      </w:r>
      <w:r w:rsidR="00376889">
        <w:rPr>
          <w:rFonts w:ascii="Nudista" w:hAnsi="Nudista" w:cs="Arial"/>
          <w:szCs w:val="20"/>
        </w:rPr>
        <w:t>5</w:t>
      </w:r>
      <w:r w:rsidRPr="00A532AB">
        <w:rPr>
          <w:rFonts w:ascii="Nudista" w:hAnsi="Nudista" w:cs="Arial"/>
          <w:szCs w:val="20"/>
        </w:rPr>
        <w:t xml:space="preserve"> tejto časti súťažných podkladov alebo doklad uvedený v bode 8.</w:t>
      </w:r>
      <w:r w:rsidR="00376889">
        <w:rPr>
          <w:rFonts w:ascii="Nudista" w:hAnsi="Nudista" w:cs="Arial"/>
          <w:szCs w:val="20"/>
        </w:rPr>
        <w:t>3.5</w:t>
      </w:r>
      <w:r w:rsidRPr="00A532AB">
        <w:rPr>
          <w:rFonts w:ascii="Nudista" w:hAnsi="Nudista" w:cs="Arial"/>
          <w:szCs w:val="20"/>
        </w:rPr>
        <w:t xml:space="preserve"> tejto časti súťažných podkladov - </w:t>
      </w:r>
      <w:r w:rsidRPr="00A532AB">
        <w:rPr>
          <w:rFonts w:ascii="Nudista" w:hAnsi="Nudista" w:cs="Arial"/>
          <w:b/>
          <w:szCs w:val="20"/>
          <w:u w:val="single"/>
        </w:rPr>
        <w:t>podpísaná treťou osobou</w:t>
      </w:r>
      <w:r w:rsidRPr="00A532AB">
        <w:rPr>
          <w:rFonts w:ascii="Nudista" w:hAnsi="Nudista" w:cs="Arial"/>
          <w:szCs w:val="20"/>
        </w:rPr>
        <w:t>, ktorá ho vydáva, resp.  jej štatutárnym zástupcom alebo iným ňou splnomocneným zástupcom,</w:t>
      </w:r>
    </w:p>
    <w:p w14:paraId="098CF9EA" w14:textId="372712AE" w:rsidR="0094391B" w:rsidRPr="00A532AB" w:rsidRDefault="0094391B" w:rsidP="00E83DC7">
      <w:pPr>
        <w:pStyle w:val="Nadpis3"/>
        <w:keepNext w:val="0"/>
        <w:keepLines w:val="0"/>
        <w:numPr>
          <w:ilvl w:val="0"/>
          <w:numId w:val="0"/>
        </w:numPr>
        <w:spacing w:after="0" w:line="240" w:lineRule="auto"/>
        <w:ind w:left="1134"/>
        <w:jc w:val="both"/>
        <w:rPr>
          <w:rFonts w:ascii="Nudista" w:hAnsi="Nudista" w:cs="Arial"/>
          <w:szCs w:val="20"/>
        </w:rPr>
      </w:pPr>
      <w:r w:rsidRPr="00A532AB">
        <w:rPr>
          <w:rFonts w:ascii="Nudista" w:hAnsi="Nudista" w:cs="Arial"/>
          <w:b/>
          <w:szCs w:val="20"/>
          <w:u w:val="single"/>
        </w:rPr>
        <w:t>naskenovaná</w:t>
      </w:r>
      <w:r w:rsidRPr="00A532AB">
        <w:rPr>
          <w:rFonts w:ascii="Nudista" w:hAnsi="Nudista" w:cs="Arial"/>
          <w:b/>
          <w:szCs w:val="20"/>
        </w:rPr>
        <w:t xml:space="preserve"> </w:t>
      </w:r>
      <w:r w:rsidRPr="00A532AB">
        <w:rPr>
          <w:rFonts w:ascii="Nudista" w:hAnsi="Nudista" w:cs="Arial"/>
          <w:szCs w:val="20"/>
        </w:rPr>
        <w:t>(odporúčaný formát je „PDF“)</w:t>
      </w:r>
      <w:r w:rsidR="000D74A7" w:rsidRPr="00A532AB">
        <w:rPr>
          <w:rFonts w:ascii="Nudista" w:hAnsi="Nudista" w:cs="Arial"/>
          <w:szCs w:val="20"/>
        </w:rPr>
        <w:t xml:space="preserve"> a </w:t>
      </w:r>
      <w:r w:rsidRPr="00A532AB">
        <w:rPr>
          <w:rFonts w:ascii="Nudista" w:hAnsi="Nudista" w:cs="Arial"/>
          <w:b/>
          <w:szCs w:val="20"/>
          <w:u w:val="single"/>
        </w:rPr>
        <w:t>vložená</w:t>
      </w:r>
      <w:r w:rsidRPr="00A532AB">
        <w:rPr>
          <w:rFonts w:ascii="Nudista" w:hAnsi="Nudista" w:cs="Arial"/>
          <w:szCs w:val="20"/>
          <w:u w:val="single"/>
        </w:rPr>
        <w:t xml:space="preserve"> </w:t>
      </w:r>
      <w:r w:rsidRPr="00A532AB">
        <w:rPr>
          <w:rFonts w:ascii="Nudista" w:hAnsi="Nudista" w:cs="Arial"/>
          <w:szCs w:val="20"/>
        </w:rPr>
        <w:t>do systému JOSEPHINE spôsobom uvedeným v</w:t>
      </w:r>
      <w:r w:rsidRPr="00A532AB">
        <w:rPr>
          <w:rFonts w:ascii="Nudista" w:hAnsi="Nudista" w:cs="Calibri"/>
          <w:szCs w:val="20"/>
        </w:rPr>
        <w:t> </w:t>
      </w:r>
      <w:r w:rsidRPr="00A532AB">
        <w:rPr>
          <w:rFonts w:ascii="Nudista" w:hAnsi="Nudista" w:cs="Arial"/>
          <w:szCs w:val="20"/>
        </w:rPr>
        <w:t xml:space="preserve">bode 20 tejto </w:t>
      </w:r>
      <w:r w:rsidRPr="00A532AB">
        <w:rPr>
          <w:rFonts w:ascii="Nudista" w:hAnsi="Nudista" w:cs="Proba Pro CE"/>
          <w:szCs w:val="20"/>
        </w:rPr>
        <w:t>č</w:t>
      </w:r>
      <w:r w:rsidRPr="00A532AB">
        <w:rPr>
          <w:rFonts w:ascii="Nudista" w:hAnsi="Nudista" w:cs="Arial"/>
          <w:szCs w:val="20"/>
        </w:rPr>
        <w:t>asti s</w:t>
      </w:r>
      <w:r w:rsidRPr="00A532AB">
        <w:rPr>
          <w:rFonts w:ascii="Nudista" w:hAnsi="Nudista" w:cs="Proba Pro CE"/>
          <w:szCs w:val="20"/>
        </w:rPr>
        <w:t>úť</w:t>
      </w:r>
      <w:r w:rsidRPr="00A532AB">
        <w:rPr>
          <w:rFonts w:ascii="Nudista" w:hAnsi="Nudista" w:cs="Arial"/>
          <w:szCs w:val="20"/>
        </w:rPr>
        <w:t>a</w:t>
      </w:r>
      <w:r w:rsidRPr="00A532AB">
        <w:rPr>
          <w:rFonts w:ascii="Nudista" w:hAnsi="Nudista" w:cs="Proba Pro"/>
          <w:szCs w:val="20"/>
        </w:rPr>
        <w:t>ž</w:t>
      </w:r>
      <w:r w:rsidRPr="00A532AB">
        <w:rPr>
          <w:rFonts w:ascii="Nudista" w:hAnsi="Nudista" w:cs="Arial"/>
          <w:szCs w:val="20"/>
        </w:rPr>
        <w:t>n</w:t>
      </w:r>
      <w:r w:rsidRPr="00A532AB">
        <w:rPr>
          <w:rFonts w:ascii="Nudista" w:hAnsi="Nudista" w:cs="Proba Pro"/>
          <w:szCs w:val="20"/>
        </w:rPr>
        <w:t>ý</w:t>
      </w:r>
      <w:r w:rsidRPr="00A532AB">
        <w:rPr>
          <w:rFonts w:ascii="Nudista" w:hAnsi="Nudista" w:cs="Arial"/>
          <w:szCs w:val="20"/>
        </w:rPr>
        <w:t xml:space="preserve">ch podkladov. </w:t>
      </w:r>
    </w:p>
    <w:p w14:paraId="005C33B8" w14:textId="77777777" w:rsidR="0094391B" w:rsidRPr="00A532AB" w:rsidRDefault="0094391B" w:rsidP="00E83DC7">
      <w:pPr>
        <w:spacing w:after="0" w:line="240" w:lineRule="auto"/>
        <w:rPr>
          <w:rFonts w:ascii="Nudista" w:hAnsi="Nudista" w:cs="Arial"/>
        </w:rPr>
      </w:pPr>
    </w:p>
    <w:p w14:paraId="6C38C5AD" w14:textId="4A5A94ED"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szCs w:val="20"/>
        </w:rPr>
        <w:t>Doklady</w:t>
      </w:r>
      <w:r w:rsidRPr="00A532AB">
        <w:rPr>
          <w:rFonts w:ascii="Nudista" w:hAnsi="Nudista" w:cs="Arial"/>
        </w:rPr>
        <w:t xml:space="preserve"> a</w:t>
      </w:r>
      <w:r w:rsidRPr="00A532AB">
        <w:rPr>
          <w:rFonts w:ascii="Nudista" w:hAnsi="Nudista" w:cs="Calibri"/>
        </w:rPr>
        <w:t> </w:t>
      </w:r>
      <w:r w:rsidRPr="00A532AB">
        <w:rPr>
          <w:rFonts w:ascii="Nudista" w:hAnsi="Nudista" w:cs="Arial"/>
        </w:rPr>
        <w:t>dokumenty uveden</w:t>
      </w:r>
      <w:r w:rsidRPr="00A532AB">
        <w:rPr>
          <w:rFonts w:ascii="Nudista" w:hAnsi="Nudista" w:cs="Proba Pro"/>
        </w:rPr>
        <w:t>é</w:t>
      </w:r>
      <w:r w:rsidRPr="00A532AB">
        <w:rPr>
          <w:rFonts w:ascii="Nudista" w:hAnsi="Nudista" w:cs="Arial"/>
        </w:rPr>
        <w:t xml:space="preserve"> v</w:t>
      </w:r>
      <w:r w:rsidRPr="00A532AB">
        <w:rPr>
          <w:rFonts w:ascii="Nudista" w:hAnsi="Nudista" w:cs="Calibri"/>
        </w:rPr>
        <w:t> </w:t>
      </w:r>
      <w:r w:rsidRPr="00A532AB">
        <w:rPr>
          <w:rFonts w:ascii="Nudista" w:hAnsi="Nudista" w:cs="Arial"/>
        </w:rPr>
        <w:t>bode 8.</w:t>
      </w:r>
      <w:r w:rsidR="00376889">
        <w:rPr>
          <w:rFonts w:ascii="Nudista" w:hAnsi="Nudista" w:cs="Arial"/>
        </w:rPr>
        <w:t>3.2</w:t>
      </w:r>
      <w:r w:rsidRPr="00A532AB">
        <w:rPr>
          <w:rFonts w:ascii="Nudista" w:hAnsi="Nudista" w:cs="Arial"/>
        </w:rPr>
        <w:t xml:space="preserve"> tejto časti súťažných podkladov, </w:t>
      </w:r>
      <w:r w:rsidRPr="00A532AB">
        <w:rPr>
          <w:rFonts w:ascii="Nudista" w:hAnsi="Nudista" w:cs="Arial"/>
          <w:b/>
        </w:rPr>
        <w:t>ktorými uchádzač preukazuje splnenie podmienok účasti osobného postavenia podľa ustanovenia § 32 ZVO</w:t>
      </w:r>
      <w:r w:rsidRPr="00A532AB">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A532AB">
        <w:rPr>
          <w:rFonts w:ascii="Nudista" w:hAnsi="Nudista" w:cs="Arial"/>
        </w:rPr>
        <w:t>:</w:t>
      </w:r>
    </w:p>
    <w:p w14:paraId="182329CC" w14:textId="637D7F25" w:rsidR="0094391B" w:rsidRPr="00A532AB"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r w:rsidRPr="00A532AB">
        <w:rPr>
          <w:rFonts w:ascii="Nudista" w:hAnsi="Nudista" w:cs="Arial"/>
        </w:rPr>
        <w:t xml:space="preserve">ako doklady obsahujúce kvalifikovaný elektronický podpis podľa Nariadenia Európskeho parlamentu a Rady (EÚ) č. 910/2014 zo dňa 23. júla 2014 o elektronickej identifikácii </w:t>
      </w:r>
      <w:r w:rsidR="00231EEF" w:rsidRPr="00A532AB">
        <w:rPr>
          <w:rFonts w:ascii="Nudista" w:hAnsi="Nudista" w:cs="Arial"/>
        </w:rPr>
        <w:br/>
      </w:r>
      <w:r w:rsidRPr="00A532AB">
        <w:rPr>
          <w:rFonts w:ascii="Nudista" w:hAnsi="Nudista" w:cs="Arial"/>
        </w:rPr>
        <w:t>a dôveryhodných službách pre elektronické transakcie na vnútornom trhu a o zrušení smernice 1999/93/ES (ďalej len „</w:t>
      </w:r>
      <w:r w:rsidRPr="00A532AB">
        <w:rPr>
          <w:rFonts w:ascii="Nudista" w:hAnsi="Nudista" w:cs="Arial"/>
          <w:b/>
        </w:rPr>
        <w:t>nariadenie eIDAS</w:t>
      </w:r>
      <w:r w:rsidRPr="00A532AB">
        <w:rPr>
          <w:rFonts w:ascii="Nudista" w:hAnsi="Nudista" w:cs="Arial"/>
        </w:rPr>
        <w:t xml:space="preserve">“) subjektu, ktorý taký doklad vydal; alebo </w:t>
      </w:r>
    </w:p>
    <w:p w14:paraId="180740B1" w14:textId="69760E6F" w:rsidR="0094391B" w:rsidRPr="00A532AB" w:rsidRDefault="0094391B" w:rsidP="005A5CC6">
      <w:pPr>
        <w:pStyle w:val="Nadpis3"/>
        <w:keepNext w:val="0"/>
        <w:keepLines w:val="0"/>
        <w:numPr>
          <w:ilvl w:val="2"/>
          <w:numId w:val="144"/>
        </w:numPr>
        <w:spacing w:after="0" w:line="240" w:lineRule="auto"/>
        <w:ind w:left="1134" w:hanging="568"/>
        <w:jc w:val="both"/>
        <w:rPr>
          <w:rFonts w:ascii="Nudista" w:hAnsi="Nudista" w:cs="Arial"/>
        </w:rPr>
      </w:pPr>
      <w:r w:rsidRPr="00A532AB">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B20028" w:rsidRPr="00A532AB">
        <w:rPr>
          <w:rFonts w:ascii="Nudista" w:hAnsi="Nudista" w:cs="Arial"/>
        </w:rPr>
        <w:t xml:space="preserve"> </w:t>
      </w:r>
      <w:r w:rsidRPr="00A532AB">
        <w:rPr>
          <w:rFonts w:ascii="Nudista" w:hAnsi="Nudista" w:cs="Arial"/>
        </w:rPr>
        <w:t>v znení neskorších predpisov.</w:t>
      </w:r>
    </w:p>
    <w:p w14:paraId="69498803" w14:textId="77777777" w:rsidR="0094391B" w:rsidRPr="00A532AB" w:rsidRDefault="0094391B" w:rsidP="00E83DC7">
      <w:pPr>
        <w:tabs>
          <w:tab w:val="left" w:pos="1353"/>
        </w:tabs>
        <w:spacing w:after="0" w:line="240" w:lineRule="auto"/>
        <w:jc w:val="both"/>
        <w:rPr>
          <w:rFonts w:ascii="Nudista" w:hAnsi="Nudista" w:cs="Arial"/>
        </w:rPr>
      </w:pPr>
    </w:p>
    <w:p w14:paraId="44F3C065" w14:textId="0C77164E" w:rsidR="0094391B" w:rsidRPr="00A532AB"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A532AB">
        <w:rPr>
          <w:rFonts w:ascii="Nudista" w:hAnsi="Nudista" w:cs="Arial"/>
        </w:rPr>
        <w:t>V prípade poskytnutia zábezpeky formou bankovej záruky</w:t>
      </w:r>
      <w:r w:rsidR="006621F4" w:rsidRPr="00A532AB">
        <w:rPr>
          <w:rFonts w:ascii="Nudista" w:hAnsi="Nudista" w:cs="Arial"/>
        </w:rPr>
        <w:t xml:space="preserve"> alebo poistenia záruky,</w:t>
      </w:r>
      <w:r w:rsidRPr="00A532AB">
        <w:rPr>
          <w:rFonts w:ascii="Nudista" w:hAnsi="Nudista" w:cs="Arial"/>
        </w:rPr>
        <w:t xml:space="preserve"> uchádzač predloží </w:t>
      </w:r>
      <w:r w:rsidR="00B94E8A" w:rsidRPr="00A532AB">
        <w:rPr>
          <w:rFonts w:ascii="Nudista" w:hAnsi="Nudista" w:cs="Arial"/>
        </w:rPr>
        <w:t>v</w:t>
      </w:r>
      <w:r w:rsidR="00B94E8A" w:rsidRPr="00A532AB">
        <w:rPr>
          <w:rFonts w:ascii="Nudista" w:hAnsi="Nudista" w:cs="Calibri"/>
        </w:rPr>
        <w:t> </w:t>
      </w:r>
      <w:r w:rsidR="00B94E8A" w:rsidRPr="00A532AB">
        <w:rPr>
          <w:rFonts w:ascii="Nudista" w:hAnsi="Nudista" w:cs="Arial"/>
        </w:rPr>
        <w:t xml:space="preserve">ponuke </w:t>
      </w:r>
      <w:r w:rsidRPr="00A532AB">
        <w:rPr>
          <w:rFonts w:ascii="Nudista" w:hAnsi="Nudista" w:cs="Arial"/>
          <w:szCs w:val="20"/>
        </w:rPr>
        <w:t>doklad</w:t>
      </w:r>
      <w:r w:rsidRPr="00A532AB">
        <w:rPr>
          <w:rFonts w:ascii="Nudista" w:hAnsi="Nudista" w:cs="Arial"/>
        </w:rPr>
        <w:t xml:space="preserve"> o</w:t>
      </w:r>
      <w:r w:rsidRPr="00A532AB">
        <w:rPr>
          <w:rFonts w:ascii="Nudista" w:hAnsi="Nudista" w:cs="Calibri"/>
        </w:rPr>
        <w:t> </w:t>
      </w:r>
      <w:r w:rsidRPr="00A532AB">
        <w:rPr>
          <w:rFonts w:ascii="Nudista" w:hAnsi="Nudista" w:cs="Arial"/>
        </w:rPr>
        <w:t>zlo</w:t>
      </w:r>
      <w:r w:rsidRPr="00A532AB">
        <w:rPr>
          <w:rFonts w:ascii="Nudista" w:hAnsi="Nudista" w:cs="Proba Pro"/>
        </w:rPr>
        <w:t>ž</w:t>
      </w:r>
      <w:r w:rsidRPr="00A532AB">
        <w:rPr>
          <w:rFonts w:ascii="Nudista" w:hAnsi="Nudista" w:cs="Arial"/>
        </w:rPr>
        <w:t>en</w:t>
      </w:r>
      <w:r w:rsidRPr="00A532AB">
        <w:rPr>
          <w:rFonts w:ascii="Nudista" w:hAnsi="Nudista" w:cs="Proba Pro"/>
        </w:rPr>
        <w:t>í</w:t>
      </w:r>
      <w:r w:rsidRPr="00A532AB">
        <w:rPr>
          <w:rFonts w:ascii="Nudista" w:hAnsi="Nudista" w:cs="Arial"/>
        </w:rPr>
        <w:t xml:space="preserve"> bankovej z</w:t>
      </w:r>
      <w:r w:rsidRPr="00A532AB">
        <w:rPr>
          <w:rFonts w:ascii="Nudista" w:hAnsi="Nudista" w:cs="Proba Pro"/>
        </w:rPr>
        <w:t>á</w:t>
      </w:r>
      <w:r w:rsidRPr="00A532AB">
        <w:rPr>
          <w:rFonts w:ascii="Nudista" w:hAnsi="Nudista" w:cs="Arial"/>
        </w:rPr>
        <w:t>ruky</w:t>
      </w:r>
      <w:r w:rsidR="00B94E8A" w:rsidRPr="00A532AB">
        <w:rPr>
          <w:rFonts w:ascii="Nudista" w:hAnsi="Nudista" w:cs="Arial"/>
        </w:rPr>
        <w:t>,</w:t>
      </w:r>
      <w:r w:rsidRPr="00A532AB">
        <w:rPr>
          <w:rFonts w:ascii="Nudista" w:hAnsi="Nudista" w:cs="Arial"/>
        </w:rPr>
        <w:t xml:space="preserve"> </w:t>
      </w:r>
      <w:r w:rsidR="00804D5A" w:rsidRPr="00A532AB">
        <w:rPr>
          <w:rFonts w:ascii="Nudista" w:hAnsi="Nudista" w:cs="Arial"/>
        </w:rPr>
        <w:t>resp.</w:t>
      </w:r>
      <w:r w:rsidR="00663F73" w:rsidRPr="00A532AB">
        <w:rPr>
          <w:rFonts w:ascii="Nudista" w:hAnsi="Nudista" w:cs="Arial"/>
        </w:rPr>
        <w:t xml:space="preserve"> </w:t>
      </w:r>
      <w:r w:rsidR="00804D5A" w:rsidRPr="00A532AB">
        <w:rPr>
          <w:rFonts w:ascii="Nudista" w:hAnsi="Nudista" w:cs="Arial"/>
        </w:rPr>
        <w:t>poistenia</w:t>
      </w:r>
      <w:r w:rsidR="00663F73" w:rsidRPr="00A532AB">
        <w:rPr>
          <w:rFonts w:ascii="Nudista" w:hAnsi="Nudista" w:cs="Arial"/>
        </w:rPr>
        <w:t xml:space="preserve"> záruky </w:t>
      </w:r>
      <w:r w:rsidRPr="00A532AB">
        <w:rPr>
          <w:rFonts w:ascii="Nudista" w:hAnsi="Nudista" w:cs="Arial"/>
        </w:rPr>
        <w:t>pod</w:t>
      </w:r>
      <w:r w:rsidRPr="00A532AB">
        <w:rPr>
          <w:rFonts w:ascii="Nudista" w:hAnsi="Nudista" w:cs="Proba Pro CE"/>
        </w:rPr>
        <w:t>ľ</w:t>
      </w:r>
      <w:r w:rsidRPr="00A532AB">
        <w:rPr>
          <w:rFonts w:ascii="Nudista" w:hAnsi="Nudista" w:cs="Arial"/>
        </w:rPr>
        <w:t>a bodu 8.</w:t>
      </w:r>
      <w:r w:rsidR="00376889">
        <w:rPr>
          <w:rFonts w:ascii="Nudista" w:hAnsi="Nudista" w:cs="Arial"/>
        </w:rPr>
        <w:t>3</w:t>
      </w:r>
      <w:r w:rsidRPr="00A532AB">
        <w:rPr>
          <w:rFonts w:ascii="Nudista" w:hAnsi="Nudista" w:cs="Arial"/>
        </w:rPr>
        <w:t>.</w:t>
      </w:r>
      <w:r w:rsidR="00376889">
        <w:rPr>
          <w:rFonts w:ascii="Nudista" w:hAnsi="Nudista" w:cs="Arial"/>
        </w:rPr>
        <w:t>5</w:t>
      </w:r>
      <w:r w:rsidRPr="00A532AB">
        <w:rPr>
          <w:rFonts w:ascii="Nudista" w:hAnsi="Nudista" w:cs="Arial"/>
        </w:rPr>
        <w:t xml:space="preserve"> tejto </w:t>
      </w:r>
      <w:r w:rsidRPr="00A532AB">
        <w:rPr>
          <w:rFonts w:ascii="Nudista" w:hAnsi="Nudista" w:cs="Proba Pro CE"/>
        </w:rPr>
        <w:t>č</w:t>
      </w:r>
      <w:r w:rsidRPr="00A532AB">
        <w:rPr>
          <w:rFonts w:ascii="Nudista" w:hAnsi="Nudista" w:cs="Arial"/>
        </w:rPr>
        <w:t>asti s</w:t>
      </w:r>
      <w:r w:rsidRPr="00A532AB">
        <w:rPr>
          <w:rFonts w:ascii="Nudista" w:hAnsi="Nudista" w:cs="Proba Pro CE"/>
        </w:rPr>
        <w:t>úť</w:t>
      </w:r>
      <w:r w:rsidRPr="00A532AB">
        <w:rPr>
          <w:rFonts w:ascii="Nudista" w:hAnsi="Nudista" w:cs="Arial"/>
        </w:rPr>
        <w:t>a</w:t>
      </w:r>
      <w:r w:rsidRPr="00A532AB">
        <w:rPr>
          <w:rFonts w:ascii="Nudista" w:hAnsi="Nudista" w:cs="Proba Pro"/>
        </w:rPr>
        <w:t>ž</w:t>
      </w:r>
      <w:r w:rsidRPr="00A532AB">
        <w:rPr>
          <w:rFonts w:ascii="Nudista" w:hAnsi="Nudista" w:cs="Arial"/>
        </w:rPr>
        <w:t>n</w:t>
      </w:r>
      <w:r w:rsidRPr="00A532AB">
        <w:rPr>
          <w:rFonts w:ascii="Nudista" w:hAnsi="Nudista" w:cs="Proba Pro"/>
        </w:rPr>
        <w:t>ý</w:t>
      </w:r>
      <w:r w:rsidRPr="00A532AB">
        <w:rPr>
          <w:rFonts w:ascii="Nudista" w:hAnsi="Nudista" w:cs="Arial"/>
        </w:rPr>
        <w:t>ch podkladov bu</w:t>
      </w:r>
      <w:r w:rsidRPr="00A532AB">
        <w:rPr>
          <w:rFonts w:ascii="Nudista" w:hAnsi="Nudista" w:cs="Proba Pro CE"/>
        </w:rPr>
        <w:t>ď</w:t>
      </w:r>
      <w:r w:rsidR="00B94E8A" w:rsidRPr="00A532AB">
        <w:rPr>
          <w:rFonts w:ascii="Nudista" w:hAnsi="Nudista" w:cs="Proba Pro CE"/>
        </w:rPr>
        <w:t xml:space="preserve"> vo forme:</w:t>
      </w:r>
      <w:r w:rsidRPr="00A532AB">
        <w:rPr>
          <w:rFonts w:ascii="Nudista" w:hAnsi="Nudista" w:cs="Arial"/>
        </w:rPr>
        <w:t xml:space="preserve"> </w:t>
      </w:r>
    </w:p>
    <w:p w14:paraId="5628AC58" w14:textId="7E69CB3B" w:rsidR="0094391B" w:rsidRPr="00A532AB"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bookmarkStart w:id="45" w:name="_Hlk534880973"/>
      <w:r w:rsidRPr="00A532AB">
        <w:rPr>
          <w:rFonts w:ascii="Nudista" w:hAnsi="Nudista" w:cs="Arial"/>
        </w:rPr>
        <w:t>elektronického dokumentu s kvalifikovaným elektronickým podpisom banky</w:t>
      </w:r>
      <w:r w:rsidR="00296072" w:rsidRPr="00A532AB">
        <w:rPr>
          <w:rFonts w:ascii="Nudista" w:hAnsi="Nudista" w:cs="Arial"/>
        </w:rPr>
        <w:t>,</w:t>
      </w:r>
      <w:r w:rsidR="006621F4" w:rsidRPr="00A532AB">
        <w:rPr>
          <w:rFonts w:ascii="Nudista" w:hAnsi="Nudista" w:cs="Arial"/>
        </w:rPr>
        <w:t xml:space="preserve"> </w:t>
      </w:r>
      <w:bookmarkStart w:id="46" w:name="_Hlk534880946"/>
      <w:r w:rsidR="006621F4" w:rsidRPr="00A532AB">
        <w:rPr>
          <w:rFonts w:ascii="Nudista" w:hAnsi="Nudista" w:cs="Arial"/>
        </w:rPr>
        <w:t>resp. poisťovne</w:t>
      </w:r>
      <w:r w:rsidRPr="00A532AB">
        <w:rPr>
          <w:rFonts w:ascii="Nudista" w:hAnsi="Nudista" w:cs="Arial"/>
        </w:rPr>
        <w:t xml:space="preserve"> </w:t>
      </w:r>
      <w:bookmarkEnd w:id="46"/>
      <w:r w:rsidRPr="00A532AB">
        <w:rPr>
          <w:rFonts w:ascii="Nudista" w:hAnsi="Nudista" w:cs="Arial"/>
        </w:rPr>
        <w:t>v súlade s nariadením eIDAS 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pade, ak banka</w:t>
      </w:r>
      <w:r w:rsidR="00296072" w:rsidRPr="00A532AB">
        <w:rPr>
          <w:rFonts w:ascii="Nudista" w:hAnsi="Nudista" w:cs="Arial"/>
        </w:rPr>
        <w:t>,</w:t>
      </w:r>
      <w:r w:rsidRPr="00A532AB">
        <w:rPr>
          <w:rFonts w:ascii="Nudista" w:hAnsi="Nudista" w:cs="Arial"/>
        </w:rPr>
        <w:t xml:space="preserve"> </w:t>
      </w:r>
      <w:r w:rsidR="006621F4" w:rsidRPr="00A532AB">
        <w:rPr>
          <w:rFonts w:ascii="Nudista" w:hAnsi="Nudista" w:cs="Arial"/>
        </w:rPr>
        <w:t xml:space="preserve">resp. poisťovňa </w:t>
      </w:r>
      <w:r w:rsidRPr="00A532AB">
        <w:rPr>
          <w:rFonts w:ascii="Nudista" w:hAnsi="Nudista" w:cs="Arial"/>
        </w:rPr>
        <w:t>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a tak</w:t>
      </w:r>
      <w:r w:rsidRPr="00A532AB">
        <w:rPr>
          <w:rFonts w:ascii="Nudista" w:hAnsi="Nudista" w:cs="Proba Pro"/>
        </w:rPr>
        <w:t>ú</w:t>
      </w:r>
      <w:r w:rsidRPr="00A532AB">
        <w:rPr>
          <w:rFonts w:ascii="Nudista" w:hAnsi="Nudista" w:cs="Arial"/>
        </w:rPr>
        <w:t>to formu vystavenia bankovej z</w:t>
      </w:r>
      <w:r w:rsidRPr="00A532AB">
        <w:rPr>
          <w:rFonts w:ascii="Nudista" w:hAnsi="Nudista" w:cs="Proba Pro"/>
        </w:rPr>
        <w:t>á</w:t>
      </w:r>
      <w:r w:rsidRPr="00A532AB">
        <w:rPr>
          <w:rFonts w:ascii="Nudista" w:hAnsi="Nudista" w:cs="Arial"/>
        </w:rPr>
        <w:t>ruky</w:t>
      </w:r>
      <w:r w:rsidR="00296072" w:rsidRPr="00A532AB">
        <w:rPr>
          <w:rFonts w:ascii="Nudista" w:hAnsi="Nudista" w:cs="Arial"/>
        </w:rPr>
        <w:t>,</w:t>
      </w:r>
      <w:r w:rsidR="006621F4" w:rsidRPr="00A532AB">
        <w:rPr>
          <w:rFonts w:ascii="Nudista" w:hAnsi="Nudista" w:cs="Arial"/>
        </w:rPr>
        <w:t xml:space="preserve"> resp. poistenia záruky</w:t>
      </w:r>
      <w:r w:rsidRPr="00A532AB">
        <w:rPr>
          <w:rFonts w:ascii="Nudista" w:hAnsi="Nudista" w:cs="Arial"/>
        </w:rPr>
        <w:t xml:space="preserve"> prip</w:t>
      </w:r>
      <w:r w:rsidRPr="00A532AB">
        <w:rPr>
          <w:rFonts w:ascii="Nudista" w:hAnsi="Nudista" w:cs="Proba Pro CE"/>
        </w:rPr>
        <w:t>úšť</w:t>
      </w:r>
      <w:r w:rsidRPr="00A532AB">
        <w:rPr>
          <w:rFonts w:ascii="Nudista" w:hAnsi="Nudista" w:cs="Arial"/>
        </w:rPr>
        <w:t>a. V takom pr</w:t>
      </w:r>
      <w:r w:rsidRPr="00A532AB">
        <w:rPr>
          <w:rFonts w:ascii="Nudista" w:hAnsi="Nudista" w:cs="Proba Pro"/>
        </w:rPr>
        <w:t>í</w:t>
      </w:r>
      <w:r w:rsidRPr="00A532AB">
        <w:rPr>
          <w:rFonts w:ascii="Nudista" w:hAnsi="Nudista" w:cs="Arial"/>
        </w:rPr>
        <w:t>pade nesmie by</w:t>
      </w:r>
      <w:r w:rsidRPr="00A532AB">
        <w:rPr>
          <w:rFonts w:ascii="Nudista" w:hAnsi="Nudista" w:cs="Proba Pro CE"/>
        </w:rPr>
        <w:t>ť</w:t>
      </w:r>
      <w:r w:rsidRPr="00A532AB">
        <w:rPr>
          <w:rFonts w:ascii="Nudista" w:hAnsi="Nudista" w:cs="Arial"/>
        </w:rPr>
        <w:t xml:space="preserve"> uplatnenie bankovej z</w:t>
      </w:r>
      <w:r w:rsidRPr="00A532AB">
        <w:rPr>
          <w:rFonts w:ascii="Nudista" w:hAnsi="Nudista" w:cs="Proba Pro"/>
        </w:rPr>
        <w:t>á</w:t>
      </w:r>
      <w:r w:rsidRPr="00A532AB">
        <w:rPr>
          <w:rFonts w:ascii="Nudista" w:hAnsi="Nudista" w:cs="Arial"/>
        </w:rPr>
        <w:t>ruky</w:t>
      </w:r>
      <w:r w:rsidR="00296072" w:rsidRPr="00A532AB">
        <w:rPr>
          <w:rFonts w:ascii="Nudista" w:hAnsi="Nudista" w:cs="Arial"/>
        </w:rPr>
        <w:t xml:space="preserve">, </w:t>
      </w:r>
      <w:r w:rsidR="006621F4" w:rsidRPr="00A532AB">
        <w:rPr>
          <w:rFonts w:ascii="Nudista" w:hAnsi="Nudista" w:cs="Arial"/>
        </w:rPr>
        <w:t xml:space="preserve">resp. poistenia záruky </w:t>
      </w:r>
      <w:r w:rsidRPr="00A532AB">
        <w:rPr>
          <w:rFonts w:ascii="Nudista" w:hAnsi="Nudista" w:cs="Arial"/>
        </w:rPr>
        <w:t>zo strany verejn</w:t>
      </w:r>
      <w:r w:rsidRPr="00A532AB">
        <w:rPr>
          <w:rFonts w:ascii="Nudista" w:hAnsi="Nudista" w:cs="Proba Pro"/>
        </w:rPr>
        <w:t>é</w:t>
      </w:r>
      <w:r w:rsidRPr="00A532AB">
        <w:rPr>
          <w:rFonts w:ascii="Nudista" w:hAnsi="Nudista" w:cs="Arial"/>
        </w:rPr>
        <w:t>ho obstarávateľa spojené so žiadnou prekážkou vyplývajúcou z elektronickej formy bankovej záruky</w:t>
      </w:r>
      <w:r w:rsidR="00296072" w:rsidRPr="00A532AB">
        <w:rPr>
          <w:rFonts w:ascii="Nudista" w:hAnsi="Nudista" w:cs="Arial"/>
        </w:rPr>
        <w:t>,</w:t>
      </w:r>
      <w:r w:rsidR="006621F4" w:rsidRPr="00A532AB">
        <w:rPr>
          <w:rFonts w:ascii="Nudista" w:hAnsi="Nudista" w:cs="Arial"/>
        </w:rPr>
        <w:t xml:space="preserve"> resp. poistenia záruky</w:t>
      </w:r>
      <w:r w:rsidRPr="00A532AB">
        <w:rPr>
          <w:rFonts w:ascii="Nudista" w:hAnsi="Nudista" w:cs="Arial"/>
        </w:rPr>
        <w:t xml:space="preserve"> oproti uplatneniu plnenia z písomnej bankovej záruky</w:t>
      </w:r>
      <w:r w:rsidR="00296072" w:rsidRPr="00A532AB">
        <w:rPr>
          <w:rFonts w:ascii="Nudista" w:hAnsi="Nudista" w:cs="Arial"/>
        </w:rPr>
        <w:t>,</w:t>
      </w:r>
      <w:r w:rsidR="006621F4" w:rsidRPr="00A532AB">
        <w:rPr>
          <w:rFonts w:ascii="Nudista" w:hAnsi="Nudista" w:cs="Arial"/>
        </w:rPr>
        <w:t xml:space="preserve"> resp. poistenia záruky</w:t>
      </w:r>
      <w:r w:rsidRPr="00A532AB">
        <w:rPr>
          <w:rFonts w:ascii="Nudista" w:hAnsi="Nudista" w:cs="Arial"/>
        </w:rPr>
        <w:t xml:space="preserve">; alebo </w:t>
      </w:r>
    </w:p>
    <w:bookmarkEnd w:id="45"/>
    <w:p w14:paraId="71689B03" w14:textId="4669CC32" w:rsidR="0094391B" w:rsidRPr="00A532AB" w:rsidRDefault="00D050D0" w:rsidP="005A5CC6">
      <w:pPr>
        <w:pStyle w:val="Nadpis3"/>
        <w:keepNext w:val="0"/>
        <w:keepLines w:val="0"/>
        <w:numPr>
          <w:ilvl w:val="2"/>
          <w:numId w:val="144"/>
        </w:numPr>
        <w:spacing w:after="0" w:line="240" w:lineRule="auto"/>
        <w:ind w:left="1134" w:hanging="568"/>
        <w:jc w:val="both"/>
        <w:rPr>
          <w:rFonts w:ascii="Nudista" w:hAnsi="Nudista" w:cs="Arial"/>
        </w:rPr>
      </w:pPr>
      <w:r w:rsidRPr="00A532AB">
        <w:rPr>
          <w:rFonts w:ascii="Nudista" w:hAnsi="Nudista" w:cs="Arial"/>
        </w:rPr>
        <w:t>scanu</w:t>
      </w:r>
      <w:r w:rsidR="0094391B" w:rsidRPr="00A532AB">
        <w:rPr>
          <w:rFonts w:ascii="Nudista" w:hAnsi="Nudista" w:cs="Arial"/>
        </w:rPr>
        <w:t xml:space="preserve"> bankovej záruky</w:t>
      </w:r>
      <w:r w:rsidR="00A972C3" w:rsidRPr="00A532AB">
        <w:rPr>
          <w:rFonts w:ascii="Nudista" w:hAnsi="Nudista" w:cs="Arial"/>
        </w:rPr>
        <w:t>,</w:t>
      </w:r>
      <w:r w:rsidR="00804D5A" w:rsidRPr="00A532AB">
        <w:rPr>
          <w:rFonts w:ascii="Nudista" w:hAnsi="Nudista" w:cs="Arial"/>
        </w:rPr>
        <w:t xml:space="preserve"> resp. poistenia záruky</w:t>
      </w:r>
      <w:r w:rsidR="00B94E8A" w:rsidRPr="00A532AB">
        <w:rPr>
          <w:rFonts w:ascii="Nudista" w:hAnsi="Nudista" w:cs="Arial"/>
        </w:rPr>
        <w:t xml:space="preserve"> a</w:t>
      </w:r>
      <w:r w:rsidR="0094391B" w:rsidRPr="00A532AB">
        <w:rPr>
          <w:rFonts w:ascii="Nudista" w:hAnsi="Nudista" w:cs="Arial"/>
        </w:rPr>
        <w:t xml:space="preserve"> zároveň samostatne doručí originál záručnej listiny</w:t>
      </w:r>
      <w:r w:rsidR="00296072" w:rsidRPr="00A532AB">
        <w:rPr>
          <w:rFonts w:ascii="Nudista" w:hAnsi="Nudista" w:cs="Arial"/>
        </w:rPr>
        <w:t>,</w:t>
      </w:r>
      <w:r w:rsidR="0094391B" w:rsidRPr="00A532AB">
        <w:rPr>
          <w:rFonts w:ascii="Nudista" w:hAnsi="Nudista" w:cs="Arial"/>
        </w:rPr>
        <w:t xml:space="preserve"> </w:t>
      </w:r>
      <w:r w:rsidR="00804D5A" w:rsidRPr="00A532AB">
        <w:rPr>
          <w:rFonts w:ascii="Nudista" w:hAnsi="Nudista" w:cs="Arial"/>
        </w:rPr>
        <w:t xml:space="preserve">resp. poistenia záruky </w:t>
      </w:r>
      <w:r w:rsidR="0094391B" w:rsidRPr="00A532AB">
        <w:rPr>
          <w:rFonts w:ascii="Nudista" w:hAnsi="Nudista" w:cs="Arial"/>
        </w:rPr>
        <w:t>(notársky overená kópia záručnej listiny</w:t>
      </w:r>
      <w:r w:rsidR="00296072" w:rsidRPr="00A532AB">
        <w:rPr>
          <w:rFonts w:ascii="Nudista" w:hAnsi="Nudista" w:cs="Arial"/>
        </w:rPr>
        <w:t>,</w:t>
      </w:r>
      <w:r w:rsidR="0094391B" w:rsidRPr="00A532AB">
        <w:rPr>
          <w:rFonts w:ascii="Nudista" w:hAnsi="Nudista" w:cs="Arial"/>
        </w:rPr>
        <w:t xml:space="preserve"> </w:t>
      </w:r>
      <w:r w:rsidR="00804D5A" w:rsidRPr="00A532AB">
        <w:rPr>
          <w:rFonts w:ascii="Nudista" w:hAnsi="Nudista" w:cs="Arial"/>
        </w:rPr>
        <w:t xml:space="preserve">resp. poistenia záruky </w:t>
      </w:r>
      <w:r w:rsidR="0094391B" w:rsidRPr="00A532AB">
        <w:rPr>
          <w:rFonts w:ascii="Nudista" w:hAnsi="Nudista" w:cs="Arial"/>
        </w:rPr>
        <w:t>nie je postačujúca) na adresu Tatra Tender s.r.o., Krčméryho 16, 811 04 Bratislava v</w:t>
      </w:r>
      <w:r w:rsidR="0094391B" w:rsidRPr="00A532AB">
        <w:rPr>
          <w:rFonts w:ascii="Nudista" w:hAnsi="Nudista" w:cs="Calibri"/>
        </w:rPr>
        <w:t> </w:t>
      </w:r>
      <w:r w:rsidR="0094391B" w:rsidRPr="00A532AB">
        <w:rPr>
          <w:rFonts w:ascii="Nudista" w:hAnsi="Nudista" w:cs="Arial"/>
        </w:rPr>
        <w:t>s</w:t>
      </w:r>
      <w:r w:rsidR="0094391B" w:rsidRPr="00A532AB">
        <w:rPr>
          <w:rFonts w:ascii="Nudista" w:hAnsi="Nudista" w:cs="Proba Pro"/>
        </w:rPr>
        <w:t>ú</w:t>
      </w:r>
      <w:r w:rsidR="0094391B" w:rsidRPr="00A532AB">
        <w:rPr>
          <w:rFonts w:ascii="Nudista" w:hAnsi="Nudista" w:cs="Arial"/>
        </w:rPr>
        <w:t>lade s</w:t>
      </w:r>
      <w:r w:rsidR="0094391B" w:rsidRPr="00A532AB">
        <w:rPr>
          <w:rFonts w:ascii="Nudista" w:hAnsi="Nudista" w:cs="Calibri"/>
        </w:rPr>
        <w:t> </w:t>
      </w:r>
      <w:r w:rsidR="0094391B" w:rsidRPr="00A532AB">
        <w:rPr>
          <w:rFonts w:ascii="Nudista" w:hAnsi="Nudista" w:cs="Arial"/>
        </w:rPr>
        <w:t xml:space="preserve">bodom 21 tejto </w:t>
      </w:r>
      <w:r w:rsidR="0094391B" w:rsidRPr="00A532AB">
        <w:rPr>
          <w:rFonts w:ascii="Nudista" w:hAnsi="Nudista" w:cs="Proba Pro CE"/>
        </w:rPr>
        <w:t>č</w:t>
      </w:r>
      <w:r w:rsidR="0094391B" w:rsidRPr="00A532AB">
        <w:rPr>
          <w:rFonts w:ascii="Nudista" w:hAnsi="Nudista" w:cs="Arial"/>
        </w:rPr>
        <w:t>asti s</w:t>
      </w:r>
      <w:r w:rsidR="0094391B" w:rsidRPr="00A532AB">
        <w:rPr>
          <w:rFonts w:ascii="Nudista" w:hAnsi="Nudista" w:cs="Proba Pro CE"/>
        </w:rPr>
        <w:t>úť</w:t>
      </w:r>
      <w:r w:rsidR="0094391B" w:rsidRPr="00A532AB">
        <w:rPr>
          <w:rFonts w:ascii="Nudista" w:hAnsi="Nudista" w:cs="Arial"/>
        </w:rPr>
        <w:t>a</w:t>
      </w:r>
      <w:r w:rsidR="0094391B" w:rsidRPr="00A532AB">
        <w:rPr>
          <w:rFonts w:ascii="Nudista" w:hAnsi="Nudista" w:cs="Proba Pro"/>
        </w:rPr>
        <w:t>ž</w:t>
      </w:r>
      <w:r w:rsidR="0094391B" w:rsidRPr="00A532AB">
        <w:rPr>
          <w:rFonts w:ascii="Nudista" w:hAnsi="Nudista" w:cs="Arial"/>
        </w:rPr>
        <w:t>n</w:t>
      </w:r>
      <w:r w:rsidR="0094391B" w:rsidRPr="00A532AB">
        <w:rPr>
          <w:rFonts w:ascii="Nudista" w:hAnsi="Nudista" w:cs="Proba Pro"/>
        </w:rPr>
        <w:t>ý</w:t>
      </w:r>
      <w:r w:rsidR="0094391B" w:rsidRPr="00A532AB">
        <w:rPr>
          <w:rFonts w:ascii="Nudista" w:hAnsi="Nudista" w:cs="Arial"/>
        </w:rPr>
        <w:t xml:space="preserve">ch podkladov. </w:t>
      </w:r>
    </w:p>
    <w:p w14:paraId="550FA34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r w:rsidRPr="00A532AB">
        <w:rPr>
          <w:rFonts w:ascii="Nudista" w:hAnsi="Nudista" w:cs="Arial"/>
        </w:rPr>
        <w:t xml:space="preserve">V prípade zloženia finančných prostriedkov na bankový účet verejného obstarávateľa </w:t>
      </w:r>
      <w:r w:rsidR="00413E32" w:rsidRPr="00A532AB">
        <w:rPr>
          <w:rFonts w:ascii="Nudista" w:hAnsi="Nudista" w:cs="Arial"/>
        </w:rPr>
        <w:t xml:space="preserve">sa odporúča, aby </w:t>
      </w:r>
      <w:r w:rsidRPr="00A532AB">
        <w:rPr>
          <w:rFonts w:ascii="Nudista" w:hAnsi="Nudista" w:cs="Arial"/>
        </w:rPr>
        <w:t>uchádzač predlož</w:t>
      </w:r>
      <w:r w:rsidR="00413E32" w:rsidRPr="00A532AB">
        <w:rPr>
          <w:rFonts w:ascii="Nudista" w:hAnsi="Nudista" w:cs="Arial"/>
        </w:rPr>
        <w:t>il</w:t>
      </w:r>
      <w:r w:rsidRPr="00A532AB">
        <w:rPr>
          <w:rFonts w:ascii="Nudista" w:hAnsi="Nudista" w:cs="Arial"/>
        </w:rPr>
        <w:t xml:space="preserve"> výpis z bankového účtu, resp. </w:t>
      </w:r>
      <w:r w:rsidR="00296072" w:rsidRPr="00A532AB">
        <w:rPr>
          <w:rFonts w:ascii="Nudista" w:hAnsi="Nudista" w:cs="Arial"/>
        </w:rPr>
        <w:t>iný doklad</w:t>
      </w:r>
      <w:r w:rsidRPr="00A532AB">
        <w:rPr>
          <w:rFonts w:ascii="Nudista" w:hAnsi="Nudista" w:cs="Arial"/>
        </w:rPr>
        <w:t xml:space="preserve"> potvrdzujúc</w:t>
      </w:r>
      <w:r w:rsidR="00296072" w:rsidRPr="00A532AB">
        <w:rPr>
          <w:rFonts w:ascii="Nudista" w:hAnsi="Nudista" w:cs="Arial"/>
        </w:rPr>
        <w:t>i</w:t>
      </w:r>
      <w:r w:rsidRPr="00A532AB">
        <w:rPr>
          <w:rFonts w:ascii="Nudista" w:hAnsi="Nudista" w:cs="Arial"/>
        </w:rPr>
        <w:t xml:space="preserve"> skutočnosť, že finančné prostriedky budú pripísané na účet verejného obstarávateľa najneskôr v deň uplynutia lehoty na predkladanie ponúk.</w:t>
      </w:r>
    </w:p>
    <w:p w14:paraId="58BE19E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A532AB"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A532AB">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A532AB"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A532AB">
        <w:rPr>
          <w:rFonts w:ascii="Nudista" w:hAnsi="Nudista" w:cs="Arial"/>
        </w:rPr>
        <w:t>V</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pade, ak sa vyskytn</w:t>
      </w:r>
      <w:r w:rsidRPr="00A532AB">
        <w:rPr>
          <w:rFonts w:ascii="Nudista" w:hAnsi="Nudista" w:cs="Proba Pro"/>
        </w:rPr>
        <w:t>ú</w:t>
      </w:r>
      <w:r w:rsidRPr="00A532AB">
        <w:rPr>
          <w:rFonts w:ascii="Nudista" w:hAnsi="Nudista" w:cs="Arial"/>
        </w:rPr>
        <w:t xml:space="preserve"> pochybnosti o pravosti dokumentov predlo</w:t>
      </w:r>
      <w:r w:rsidRPr="00A532AB">
        <w:rPr>
          <w:rFonts w:ascii="Nudista" w:hAnsi="Nudista" w:cs="Proba Pro"/>
        </w:rPr>
        <w:t>ž</w:t>
      </w:r>
      <w:r w:rsidRPr="00A532AB">
        <w:rPr>
          <w:rFonts w:ascii="Nudista" w:hAnsi="Nudista" w:cs="Arial"/>
        </w:rPr>
        <w:t>en</w:t>
      </w:r>
      <w:r w:rsidRPr="00A532AB">
        <w:rPr>
          <w:rFonts w:ascii="Nudista" w:hAnsi="Nudista" w:cs="Proba Pro"/>
        </w:rPr>
        <w:t>ý</w:t>
      </w:r>
      <w:r w:rsidRPr="00A532AB">
        <w:rPr>
          <w:rFonts w:ascii="Nudista" w:hAnsi="Nudista" w:cs="Arial"/>
        </w:rPr>
        <w:t>ch v</w:t>
      </w:r>
      <w:r w:rsidRPr="00A532AB">
        <w:rPr>
          <w:rFonts w:ascii="Nudista" w:hAnsi="Nudista" w:cs="Calibri"/>
        </w:rPr>
        <w:t> </w:t>
      </w:r>
      <w:r w:rsidRPr="00A532AB">
        <w:rPr>
          <w:rFonts w:ascii="Nudista" w:hAnsi="Nudista" w:cs="Arial"/>
        </w:rPr>
        <w:t>ponuke vo forme skenu podľa bodu 8.</w:t>
      </w:r>
      <w:r w:rsidR="008D1567" w:rsidRPr="00A532AB">
        <w:rPr>
          <w:rFonts w:ascii="Nudista" w:hAnsi="Nudista" w:cs="Arial"/>
        </w:rPr>
        <w:t>4</w:t>
      </w:r>
      <w:r w:rsidRPr="00A532AB">
        <w:rPr>
          <w:rFonts w:ascii="Nudista" w:hAnsi="Nudista" w:cs="Arial"/>
        </w:rPr>
        <w:t xml:space="preserve"> </w:t>
      </w:r>
      <w:r w:rsidR="00B94E8A" w:rsidRPr="00A532AB">
        <w:rPr>
          <w:rFonts w:ascii="Nudista" w:hAnsi="Nudista" w:cs="Arial"/>
        </w:rPr>
        <w:t xml:space="preserve">vyššie </w:t>
      </w:r>
      <w:r w:rsidRPr="00A532AB">
        <w:rPr>
          <w:rFonts w:ascii="Nudista" w:hAnsi="Nudista" w:cs="Arial"/>
        </w:rPr>
        <w:t>alebo pravdivosti informáci</w:t>
      </w:r>
      <w:r w:rsidR="00212C94" w:rsidRPr="00A532AB">
        <w:rPr>
          <w:rFonts w:ascii="Nudista" w:hAnsi="Nudista" w:cs="Arial"/>
        </w:rPr>
        <w:t>í</w:t>
      </w:r>
      <w:r w:rsidRPr="00A532AB">
        <w:rPr>
          <w:rFonts w:ascii="Nudista" w:hAnsi="Nudista" w:cs="Arial"/>
        </w:rPr>
        <w:t xml:space="preserve"> v</w:t>
      </w:r>
      <w:r w:rsidRPr="00A532AB">
        <w:rPr>
          <w:rFonts w:ascii="Nudista" w:hAnsi="Nudista" w:cs="Calibri"/>
        </w:rPr>
        <w:t> </w:t>
      </w:r>
      <w:r w:rsidRPr="00A532AB">
        <w:rPr>
          <w:rFonts w:ascii="Nudista" w:hAnsi="Nudista" w:cs="Arial"/>
        </w:rPr>
        <w:t xml:space="preserve">nich uvedených, verejný </w:t>
      </w:r>
      <w:r w:rsidRPr="00A532AB">
        <w:rPr>
          <w:rFonts w:ascii="Nudista" w:hAnsi="Nudista" w:cs="Arial"/>
        </w:rPr>
        <w:lastRenderedPageBreak/>
        <w:t>obstarávateľ</w:t>
      </w:r>
      <w:r w:rsidR="00B94E8A" w:rsidRPr="00A532AB">
        <w:rPr>
          <w:rFonts w:ascii="Nudista" w:hAnsi="Nudista" w:cs="Arial"/>
        </w:rPr>
        <w:t xml:space="preserve"> si vyhradzuje</w:t>
      </w:r>
      <w:r w:rsidRPr="00A532AB">
        <w:rPr>
          <w:rFonts w:ascii="Nudista" w:hAnsi="Nudista" w:cs="Arial"/>
        </w:rPr>
        <w:t xml:space="preserve"> právo požadovať od uchádzača ich dodatočné predloženie vo forme </w:t>
      </w:r>
      <w:r w:rsidR="005A6A7F" w:rsidRPr="00A532AB">
        <w:rPr>
          <w:rFonts w:ascii="Nudista" w:hAnsi="Nudista" w:cs="Arial"/>
        </w:rPr>
        <w:t>obsahujúcej kvalifikovaný elektronický podpis</w:t>
      </w:r>
      <w:r w:rsidR="00B94E8A" w:rsidRPr="00A532AB">
        <w:rPr>
          <w:rFonts w:ascii="Nudista" w:hAnsi="Nudista" w:cs="Arial"/>
        </w:rPr>
        <w:t>,</w:t>
      </w:r>
      <w:r w:rsidR="005A6A7F" w:rsidRPr="00A532AB">
        <w:rPr>
          <w:rFonts w:ascii="Nudista" w:hAnsi="Nudista" w:cs="Arial"/>
        </w:rPr>
        <w:t xml:space="preserve"> resp. vo forme zaručenej elektronickej konverzie </w:t>
      </w:r>
      <w:r w:rsidRPr="00A532AB">
        <w:rPr>
          <w:rFonts w:ascii="Nudista" w:hAnsi="Nudista" w:cs="Arial"/>
        </w:rPr>
        <w:t>podľa bodu 8.</w:t>
      </w:r>
      <w:r w:rsidR="008D1567" w:rsidRPr="00A532AB">
        <w:rPr>
          <w:rFonts w:ascii="Nudista" w:hAnsi="Nudista" w:cs="Arial"/>
        </w:rPr>
        <w:t>5</w:t>
      </w:r>
      <w:r w:rsidR="00B94E8A" w:rsidRPr="00A532AB">
        <w:rPr>
          <w:rFonts w:ascii="Nudista" w:hAnsi="Nudista" w:cs="Arial"/>
        </w:rPr>
        <w:t xml:space="preserve"> vyššie, </w:t>
      </w:r>
      <w:r w:rsidR="00A06361" w:rsidRPr="00A532AB">
        <w:rPr>
          <w:rFonts w:ascii="Nudista" w:hAnsi="Nudista" w:cs="Arial"/>
        </w:rPr>
        <w:t>resp. vo forme listinného originálu obdobne, ako je uvedené v</w:t>
      </w:r>
      <w:r w:rsidR="00FB6DB6" w:rsidRPr="00A532AB">
        <w:rPr>
          <w:rFonts w:ascii="Nudista" w:hAnsi="Nudista" w:cs="Calibri"/>
        </w:rPr>
        <w:t> </w:t>
      </w:r>
      <w:r w:rsidR="00FB6DB6" w:rsidRPr="00A532AB">
        <w:rPr>
          <w:rFonts w:ascii="Nudista" w:hAnsi="Nudista" w:cs="Arial"/>
        </w:rPr>
        <w:t>bode 8.</w:t>
      </w:r>
      <w:r w:rsidR="008D1567" w:rsidRPr="00A532AB">
        <w:rPr>
          <w:rFonts w:ascii="Nudista" w:hAnsi="Nudista" w:cs="Arial"/>
        </w:rPr>
        <w:t>6</w:t>
      </w:r>
      <w:r w:rsidR="00296072" w:rsidRPr="00A532AB">
        <w:rPr>
          <w:rFonts w:ascii="Nudista" w:hAnsi="Nudista" w:cs="Arial"/>
        </w:rPr>
        <w:t>.2</w:t>
      </w:r>
      <w:r w:rsidR="00A06361" w:rsidRPr="00A532AB">
        <w:rPr>
          <w:rFonts w:ascii="Nudista" w:hAnsi="Nudista" w:cs="Arial"/>
        </w:rPr>
        <w:t xml:space="preserve"> </w:t>
      </w:r>
      <w:r w:rsidRPr="00A532AB">
        <w:rPr>
          <w:rFonts w:ascii="Nudista" w:hAnsi="Nudista" w:cs="Arial"/>
        </w:rPr>
        <w:t>tejto časti súťažných podkladov.</w:t>
      </w:r>
    </w:p>
    <w:p w14:paraId="2655B8C7" w14:textId="77777777" w:rsidR="002A0585" w:rsidRPr="00A532AB" w:rsidRDefault="002A0585" w:rsidP="00E83DC7">
      <w:pPr>
        <w:pStyle w:val="Nadpis3"/>
        <w:keepNext w:val="0"/>
        <w:keepLines w:val="0"/>
        <w:numPr>
          <w:ilvl w:val="0"/>
          <w:numId w:val="0"/>
        </w:numPr>
        <w:spacing w:after="0" w:line="240" w:lineRule="auto"/>
        <w:ind w:left="567"/>
        <w:jc w:val="both"/>
        <w:rPr>
          <w:rFonts w:ascii="Nudista" w:hAnsi="Nudista" w:cs="Arial"/>
        </w:rPr>
      </w:pPr>
    </w:p>
    <w:p w14:paraId="326A4495" w14:textId="3E2B22A2" w:rsidR="00A620D1" w:rsidRPr="00A532AB" w:rsidRDefault="00234373" w:rsidP="005A5CC6">
      <w:pPr>
        <w:pStyle w:val="Nadpis3"/>
        <w:keepNext w:val="0"/>
        <w:keepLines w:val="0"/>
        <w:numPr>
          <w:ilvl w:val="1"/>
          <w:numId w:val="144"/>
        </w:numPr>
        <w:spacing w:after="0" w:line="240" w:lineRule="auto"/>
        <w:ind w:left="567" w:hanging="567"/>
        <w:jc w:val="both"/>
        <w:rPr>
          <w:rFonts w:ascii="Nudista" w:hAnsi="Nudista" w:cs="Arial"/>
        </w:rPr>
      </w:pPr>
      <w:r w:rsidRPr="00A532AB">
        <w:rPr>
          <w:rFonts w:ascii="Nudista" w:hAnsi="Nudista" w:cs="Arial"/>
        </w:rPr>
        <w:t xml:space="preserve">Na zabezpečenie ochrany osobných údajov a dôverných informácií tvoriacich obsah ponuky, uchádzač elektronicky predloží aj kópiu časti ponuky </w:t>
      </w:r>
      <w:r w:rsidR="00A620D1" w:rsidRPr="00A532AB">
        <w:rPr>
          <w:rFonts w:ascii="Nudista" w:hAnsi="Nudista" w:cs="Arial"/>
        </w:rPr>
        <w:t>podľa bodu 8.</w:t>
      </w:r>
      <w:r w:rsidR="008D1567" w:rsidRPr="00A532AB">
        <w:rPr>
          <w:rFonts w:ascii="Nudista" w:hAnsi="Nudista" w:cs="Arial"/>
        </w:rPr>
        <w:t>3</w:t>
      </w:r>
      <w:r w:rsidR="00A620D1" w:rsidRPr="00A532AB">
        <w:rPr>
          <w:rFonts w:ascii="Nudista" w:hAnsi="Nudista" w:cs="Arial"/>
        </w:rPr>
        <w:t>.</w:t>
      </w:r>
      <w:r w:rsidR="008B78E6">
        <w:rPr>
          <w:rFonts w:ascii="Nudista" w:hAnsi="Nudista" w:cs="Arial"/>
        </w:rPr>
        <w:t>9</w:t>
      </w:r>
      <w:r w:rsidR="00A620D1" w:rsidRPr="00A532AB">
        <w:rPr>
          <w:rFonts w:ascii="Nudista" w:hAnsi="Nudista" w:cs="Arial"/>
        </w:rPr>
        <w:t xml:space="preserve"> tejto časti súťažných podkladov </w:t>
      </w:r>
      <w:r w:rsidRPr="00A532AB">
        <w:rPr>
          <w:rFonts w:ascii="Nudista" w:hAnsi="Nudista" w:cs="Arial"/>
        </w:rPr>
        <w:t>vo</w:t>
      </w:r>
      <w:r w:rsidRPr="00A532AB">
        <w:rPr>
          <w:rFonts w:ascii="Nudista" w:hAnsi="Nudista" w:cs="Calibri"/>
        </w:rPr>
        <w:t> </w:t>
      </w:r>
      <w:r w:rsidRPr="00A532AB">
        <w:rPr>
          <w:rFonts w:ascii="Nudista" w:hAnsi="Nudista" w:cs="Arial"/>
        </w:rPr>
        <w:t>formáte Portable Document Format (.pdf) v takom vyhotovení, ktoré umožní nezverejnenie dôverných informácií alebo osobných údajov v</w:t>
      </w:r>
      <w:r w:rsidRPr="00A532AB">
        <w:rPr>
          <w:rFonts w:ascii="Nudista" w:hAnsi="Nudista" w:cs="Calibri"/>
        </w:rPr>
        <w:t> </w:t>
      </w:r>
      <w:r w:rsidRPr="00A532AB">
        <w:rPr>
          <w:rFonts w:ascii="Nudista" w:hAnsi="Nudista" w:cs="Arial"/>
        </w:rPr>
        <w:t>zmysle Noriem ochrany osobných údajov (napríklad s vynechaným textom tvoriacim dôverné informácie). Ak ide o</w:t>
      </w:r>
      <w:r w:rsidRPr="00A532AB">
        <w:rPr>
          <w:rFonts w:ascii="Nudista" w:hAnsi="Nudista" w:cs="Calibri"/>
        </w:rPr>
        <w:t> </w:t>
      </w:r>
      <w:r w:rsidRPr="00A532AB">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A532AB" w:rsidRDefault="00413E32" w:rsidP="00E83DC7">
      <w:pPr>
        <w:spacing w:after="0" w:line="240" w:lineRule="auto"/>
        <w:rPr>
          <w:rFonts w:ascii="Nudista" w:hAnsi="Nudista"/>
        </w:rPr>
      </w:pPr>
    </w:p>
    <w:p w14:paraId="6DE6C845" w14:textId="77777777" w:rsidR="0094391B" w:rsidRPr="00A532AB" w:rsidRDefault="0094391B" w:rsidP="00E83DC7">
      <w:pPr>
        <w:pStyle w:val="SAP1"/>
        <w:widowControl/>
        <w:spacing w:before="0" w:after="0" w:line="240" w:lineRule="auto"/>
        <w:rPr>
          <w:rFonts w:ascii="Nudista" w:hAnsi="Nudista"/>
          <w:lang w:val="sk-SK"/>
        </w:rPr>
      </w:pPr>
      <w:bookmarkStart w:id="47" w:name="_Toc524701771"/>
      <w:bookmarkStart w:id="48" w:name="_Toc86843076"/>
      <w:bookmarkStart w:id="49" w:name="_g0dwd"/>
      <w:bookmarkEnd w:id="41"/>
      <w:bookmarkEnd w:id="42"/>
      <w:r w:rsidRPr="00A532AB">
        <w:rPr>
          <w:rFonts w:ascii="Nudista" w:hAnsi="Nudista"/>
          <w:lang w:val="sk-SK"/>
        </w:rPr>
        <w:t>Variantné riešenie</w:t>
      </w:r>
      <w:bookmarkEnd w:id="47"/>
      <w:bookmarkEnd w:id="48"/>
    </w:p>
    <w:p w14:paraId="499DF4C7"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A532AB" w:rsidRDefault="0094391B" w:rsidP="005A5CC6">
      <w:pPr>
        <w:pStyle w:val="Nadpis3"/>
        <w:keepNext w:val="0"/>
        <w:keepLines w:val="0"/>
        <w:numPr>
          <w:ilvl w:val="1"/>
          <w:numId w:val="145"/>
        </w:numPr>
        <w:spacing w:after="0" w:line="240" w:lineRule="auto"/>
        <w:ind w:left="567" w:hanging="567"/>
        <w:jc w:val="both"/>
        <w:rPr>
          <w:rFonts w:ascii="Nudista" w:hAnsi="Nudista" w:cs="Arial"/>
        </w:rPr>
      </w:pPr>
      <w:r w:rsidRPr="00A532AB">
        <w:rPr>
          <w:rFonts w:ascii="Nudista" w:hAnsi="Nudista" w:cs="Arial"/>
        </w:rPr>
        <w:t>Neumožňuje</w:t>
      </w:r>
      <w:r w:rsidRPr="00A532AB">
        <w:rPr>
          <w:rStyle w:val="spelle"/>
          <w:rFonts w:ascii="Nudista" w:hAnsi="Nudista" w:cs="Arial"/>
        </w:rPr>
        <w:t xml:space="preserve"> sa predložiť variantné riešenie.</w:t>
      </w:r>
      <w:bookmarkEnd w:id="49"/>
    </w:p>
    <w:p w14:paraId="4753E23A" w14:textId="77777777"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2"/>
      <w:bookmarkStart w:id="51" w:name="_jlao46"/>
    </w:p>
    <w:p w14:paraId="781AAD73" w14:textId="77777777" w:rsidR="0094391B" w:rsidRPr="00A532AB" w:rsidRDefault="0094391B" w:rsidP="00E83DC7">
      <w:pPr>
        <w:pStyle w:val="SAP1"/>
        <w:widowControl/>
        <w:spacing w:before="0" w:after="0" w:line="240" w:lineRule="auto"/>
        <w:rPr>
          <w:rFonts w:ascii="Nudista" w:hAnsi="Nudista"/>
          <w:lang w:val="sk-SK"/>
        </w:rPr>
      </w:pPr>
      <w:bookmarkStart w:id="52" w:name="_Toc86843077"/>
      <w:r w:rsidRPr="00A532AB">
        <w:rPr>
          <w:rFonts w:ascii="Nudista" w:hAnsi="Nudista"/>
          <w:lang w:val="sk-SK"/>
        </w:rPr>
        <w:t>Platnosť ponúk</w:t>
      </w:r>
      <w:bookmarkEnd w:id="50"/>
      <w:bookmarkEnd w:id="52"/>
    </w:p>
    <w:p w14:paraId="12E06BBE" w14:textId="77777777" w:rsidR="00BD74E3" w:rsidRPr="00A532AB" w:rsidRDefault="00BD74E3" w:rsidP="00E83DC7">
      <w:pPr>
        <w:pStyle w:val="Nadpis3"/>
        <w:keepNext w:val="0"/>
        <w:keepLines w:val="0"/>
        <w:numPr>
          <w:ilvl w:val="0"/>
          <w:numId w:val="0"/>
        </w:numPr>
        <w:spacing w:after="0" w:line="240" w:lineRule="auto"/>
        <w:ind w:left="567"/>
        <w:jc w:val="both"/>
        <w:rPr>
          <w:rFonts w:ascii="Nudista" w:hAnsi="Nudista" w:cs="Arial"/>
        </w:rPr>
      </w:pPr>
    </w:p>
    <w:p w14:paraId="327D0193" w14:textId="0179133D" w:rsidR="0094391B" w:rsidRPr="00A532AB" w:rsidRDefault="0094391B" w:rsidP="005A5CC6">
      <w:pPr>
        <w:pStyle w:val="Nadpis3"/>
        <w:keepNext w:val="0"/>
        <w:keepLines w:val="0"/>
        <w:numPr>
          <w:ilvl w:val="1"/>
          <w:numId w:val="146"/>
        </w:numPr>
        <w:spacing w:after="0" w:line="240" w:lineRule="auto"/>
        <w:ind w:left="567" w:hanging="567"/>
        <w:jc w:val="both"/>
        <w:rPr>
          <w:rFonts w:ascii="Nudista" w:hAnsi="Nudista" w:cs="Arial"/>
        </w:rPr>
      </w:pPr>
      <w:r w:rsidRPr="00A532AB">
        <w:rPr>
          <w:rFonts w:ascii="Nudista" w:hAnsi="Nudista" w:cs="Arial"/>
        </w:rPr>
        <w:t>Ponuky zostávajú platné počas lehoty viazanosti ponúk stanovenej do</w:t>
      </w:r>
      <w:r w:rsidR="00351582" w:rsidRPr="00A532AB">
        <w:rPr>
          <w:rFonts w:ascii="Nudista" w:hAnsi="Nudista" w:cs="Arial"/>
        </w:rPr>
        <w:t xml:space="preserve"> 30.0</w:t>
      </w:r>
      <w:r w:rsidR="000201FF" w:rsidRPr="00A532AB">
        <w:rPr>
          <w:rFonts w:ascii="Nudista" w:hAnsi="Nudista" w:cs="Arial"/>
        </w:rPr>
        <w:t>9</w:t>
      </w:r>
      <w:r w:rsidR="00351582" w:rsidRPr="00A532AB">
        <w:rPr>
          <w:rFonts w:ascii="Nudista" w:hAnsi="Nudista" w:cs="Arial"/>
        </w:rPr>
        <w:t>.2022.</w:t>
      </w:r>
    </w:p>
    <w:p w14:paraId="00B2345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bookmarkEnd w:id="51"/>
    <w:p w14:paraId="620F72DD" w14:textId="77777777" w:rsidR="00042275" w:rsidRPr="00A532AB" w:rsidRDefault="00042275" w:rsidP="005A5CC6">
      <w:pPr>
        <w:pStyle w:val="Nadpis3"/>
        <w:keepNext w:val="0"/>
        <w:keepLines w:val="0"/>
        <w:numPr>
          <w:ilvl w:val="1"/>
          <w:numId w:val="146"/>
        </w:numPr>
        <w:spacing w:after="0" w:line="240" w:lineRule="auto"/>
        <w:ind w:left="567" w:hanging="567"/>
        <w:jc w:val="both"/>
        <w:rPr>
          <w:rFonts w:ascii="Nudista" w:hAnsi="Nudista" w:cs="Arial"/>
        </w:rPr>
      </w:pPr>
      <w:r w:rsidRPr="00A532AB">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A532AB" w:rsidRDefault="00413E32" w:rsidP="00E83DC7">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A532AB" w:rsidRDefault="00413E32" w:rsidP="005A5CC6">
      <w:pPr>
        <w:pStyle w:val="Nadpis3"/>
        <w:keepNext w:val="0"/>
        <w:keepLines w:val="0"/>
        <w:numPr>
          <w:ilvl w:val="1"/>
          <w:numId w:val="146"/>
        </w:numPr>
        <w:spacing w:after="0" w:line="240" w:lineRule="auto"/>
        <w:ind w:left="567" w:hanging="567"/>
        <w:jc w:val="both"/>
        <w:rPr>
          <w:rFonts w:ascii="Nudista" w:hAnsi="Nudista" w:cs="Arial"/>
        </w:rPr>
      </w:pPr>
      <w:bookmarkStart w:id="53" w:name="_Hlk534877267"/>
      <w:r w:rsidRPr="00A532AB">
        <w:rPr>
          <w:rFonts w:ascii="Nudista" w:hAnsi="Nudista" w:cs="Arial"/>
        </w:rPr>
        <w:t xml:space="preserve">Lehota viazanosti ponúk (vrátane jej predĺženia) nepresiahne </w:t>
      </w:r>
      <w:r w:rsidRPr="00A532AB">
        <w:rPr>
          <w:rFonts w:ascii="Nudista" w:hAnsi="Nudista"/>
          <w:b/>
        </w:rPr>
        <w:t>12 mesiacov</w:t>
      </w:r>
      <w:r w:rsidRPr="00A532AB">
        <w:rPr>
          <w:rFonts w:ascii="Nudista" w:hAnsi="Nudista"/>
        </w:rPr>
        <w:t xml:space="preserve"> od uplynutia lehoty na predkladanie ponúk</w:t>
      </w:r>
      <w:r w:rsidRPr="00A532AB">
        <w:rPr>
          <w:rFonts w:ascii="Nudista" w:hAnsi="Nudista" w:cs="Arial"/>
        </w:rPr>
        <w:t>.</w:t>
      </w:r>
    </w:p>
    <w:p w14:paraId="43AE97FD" w14:textId="29D4A69B"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4" w:name="_Toc524701773"/>
      <w:bookmarkStart w:id="55" w:name="_ky6rz"/>
      <w:bookmarkEnd w:id="53"/>
    </w:p>
    <w:p w14:paraId="1C099383" w14:textId="77777777" w:rsidR="0094391B" w:rsidRPr="00A532AB" w:rsidRDefault="0094391B" w:rsidP="00E83DC7">
      <w:pPr>
        <w:pStyle w:val="SAP1"/>
        <w:widowControl/>
        <w:spacing w:before="0" w:after="0" w:line="240" w:lineRule="auto"/>
        <w:rPr>
          <w:rFonts w:ascii="Nudista" w:hAnsi="Nudista"/>
          <w:lang w:val="sk-SK"/>
        </w:rPr>
      </w:pPr>
      <w:bookmarkStart w:id="56" w:name="_Toc86843078"/>
      <w:r w:rsidRPr="00A532AB">
        <w:rPr>
          <w:rFonts w:ascii="Nudista" w:hAnsi="Nudista"/>
          <w:lang w:val="sk-SK"/>
        </w:rPr>
        <w:t>Náklady na ponuky</w:t>
      </w:r>
      <w:bookmarkEnd w:id="54"/>
      <w:bookmarkEnd w:id="56"/>
    </w:p>
    <w:p w14:paraId="366CD0D2"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A532AB" w:rsidRDefault="0094391B" w:rsidP="005A5CC6">
      <w:pPr>
        <w:pStyle w:val="Nadpis3"/>
        <w:keepNext w:val="0"/>
        <w:keepLines w:val="0"/>
        <w:numPr>
          <w:ilvl w:val="1"/>
          <w:numId w:val="147"/>
        </w:numPr>
        <w:spacing w:after="0" w:line="240" w:lineRule="auto"/>
        <w:ind w:left="567" w:hanging="567"/>
        <w:jc w:val="both"/>
        <w:rPr>
          <w:rFonts w:ascii="Nudista" w:hAnsi="Nudista" w:cs="Arial"/>
        </w:rPr>
      </w:pPr>
      <w:r w:rsidRPr="00A532AB">
        <w:rPr>
          <w:rFonts w:ascii="Nudista" w:hAnsi="Nudista" w:cs="Arial"/>
        </w:rPr>
        <w:t>Všetky výdavky spojené s</w:t>
      </w:r>
      <w:r w:rsidRPr="00A532AB">
        <w:rPr>
          <w:rFonts w:ascii="Nudista" w:hAnsi="Nudista" w:cs="Calibri"/>
        </w:rPr>
        <w:t> </w:t>
      </w:r>
      <w:r w:rsidRPr="00A532AB">
        <w:rPr>
          <w:rFonts w:ascii="Nudista" w:hAnsi="Nudista" w:cs="Arial"/>
        </w:rPr>
        <w:t>pr</w:t>
      </w:r>
      <w:r w:rsidRPr="00A532AB">
        <w:rPr>
          <w:rFonts w:ascii="Nudista" w:hAnsi="Nudista" w:cs="Proba Pro"/>
        </w:rPr>
        <w:t>í</w:t>
      </w:r>
      <w:r w:rsidRPr="00A532AB">
        <w:rPr>
          <w:rFonts w:ascii="Nudista" w:hAnsi="Nudista" w:cs="Arial"/>
        </w:rPr>
        <w:t>pravou a</w:t>
      </w:r>
      <w:r w:rsidRPr="00A532AB">
        <w:rPr>
          <w:rFonts w:ascii="Nudista" w:hAnsi="Nudista" w:cs="Calibri"/>
        </w:rPr>
        <w:t> </w:t>
      </w:r>
      <w:r w:rsidRPr="00A532AB">
        <w:rPr>
          <w:rFonts w:ascii="Nudista" w:hAnsi="Nudista" w:cs="Arial"/>
        </w:rPr>
        <w:t>predlo</w:t>
      </w:r>
      <w:r w:rsidRPr="00A532AB">
        <w:rPr>
          <w:rFonts w:ascii="Nudista" w:hAnsi="Nudista" w:cs="Proba Pro"/>
        </w:rPr>
        <w:t>ž</w:t>
      </w:r>
      <w:r w:rsidRPr="00A532AB">
        <w:rPr>
          <w:rFonts w:ascii="Nudista" w:hAnsi="Nudista" w:cs="Arial"/>
        </w:rPr>
        <w:t>en</w:t>
      </w:r>
      <w:r w:rsidRPr="00A532AB">
        <w:rPr>
          <w:rFonts w:ascii="Nudista" w:hAnsi="Nudista" w:cs="Proba Pro"/>
        </w:rPr>
        <w:t>í</w:t>
      </w:r>
      <w:r w:rsidRPr="00A532AB">
        <w:rPr>
          <w:rFonts w:ascii="Nudista" w:hAnsi="Nudista" w:cs="Arial"/>
        </w:rPr>
        <w:t>m pon</w:t>
      </w:r>
      <w:r w:rsidRPr="00A532AB">
        <w:rPr>
          <w:rFonts w:ascii="Nudista" w:hAnsi="Nudista" w:cs="Proba Pro"/>
        </w:rPr>
        <w:t>ú</w:t>
      </w:r>
      <w:r w:rsidRPr="00A532AB">
        <w:rPr>
          <w:rFonts w:ascii="Nudista" w:hAnsi="Nudista" w:cs="Arial"/>
        </w:rPr>
        <w:t>k zn</w:t>
      </w:r>
      <w:r w:rsidRPr="00A532AB">
        <w:rPr>
          <w:rFonts w:ascii="Nudista" w:hAnsi="Nudista" w:cs="Proba Pro"/>
        </w:rPr>
        <w:t>áš</w:t>
      </w:r>
      <w:r w:rsidRPr="00A532AB">
        <w:rPr>
          <w:rFonts w:ascii="Nudista" w:hAnsi="Nudista" w:cs="Arial"/>
        </w:rPr>
        <w:t>aj</w:t>
      </w:r>
      <w:r w:rsidRPr="00A532AB">
        <w:rPr>
          <w:rFonts w:ascii="Nudista" w:hAnsi="Nudista" w:cs="Proba Pro"/>
        </w:rPr>
        <w:t>ú</w:t>
      </w:r>
      <w:r w:rsidRPr="00A532AB">
        <w:rPr>
          <w:rFonts w:ascii="Nudista" w:hAnsi="Nudista" w:cs="Arial"/>
        </w:rPr>
        <w:t xml:space="preserve">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i bez finan</w:t>
      </w:r>
      <w:r w:rsidRPr="00A532AB">
        <w:rPr>
          <w:rFonts w:ascii="Nudista" w:hAnsi="Nudista" w:cs="Proba Pro CE"/>
        </w:rPr>
        <w:t>č</w:t>
      </w:r>
      <w:r w:rsidRPr="00A532AB">
        <w:rPr>
          <w:rFonts w:ascii="Nudista" w:hAnsi="Nudista" w:cs="Arial"/>
        </w:rPr>
        <w:t>n</w:t>
      </w:r>
      <w:r w:rsidRPr="00A532AB">
        <w:rPr>
          <w:rFonts w:ascii="Nudista" w:hAnsi="Nudista" w:cs="Proba Pro"/>
        </w:rPr>
        <w:t>é</w:t>
      </w:r>
      <w:r w:rsidRPr="00A532AB">
        <w:rPr>
          <w:rFonts w:ascii="Nudista" w:hAnsi="Nudista" w:cs="Arial"/>
        </w:rPr>
        <w:t>ho n</w:t>
      </w:r>
      <w:r w:rsidRPr="00A532AB">
        <w:rPr>
          <w:rFonts w:ascii="Nudista" w:hAnsi="Nudista" w:cs="Proba Pro"/>
        </w:rPr>
        <w:t>á</w:t>
      </w:r>
      <w:r w:rsidRPr="00A532AB">
        <w:rPr>
          <w:rFonts w:ascii="Nudista" w:hAnsi="Nudista" w:cs="Arial"/>
        </w:rPr>
        <w:t>roku vo</w:t>
      </w:r>
      <w:r w:rsidRPr="00A532AB">
        <w:rPr>
          <w:rFonts w:ascii="Nudista" w:hAnsi="Nudista" w:cs="Proba Pro CE"/>
        </w:rPr>
        <w:t>č</w:t>
      </w:r>
      <w:r w:rsidRPr="00A532AB">
        <w:rPr>
          <w:rFonts w:ascii="Nudista" w:hAnsi="Nudista" w:cs="Arial"/>
        </w:rPr>
        <w:t>i verejn</w:t>
      </w:r>
      <w:r w:rsidRPr="00A532AB">
        <w:rPr>
          <w:rFonts w:ascii="Nudista" w:hAnsi="Nudista" w:cs="Proba Pro"/>
        </w:rPr>
        <w:t>é</w:t>
      </w:r>
      <w:r w:rsidRPr="00A532AB">
        <w:rPr>
          <w:rFonts w:ascii="Nudista" w:hAnsi="Nudista" w:cs="Arial"/>
        </w:rPr>
        <w:t>mu obstar</w:t>
      </w:r>
      <w:r w:rsidRPr="00A532AB">
        <w:rPr>
          <w:rFonts w:ascii="Nudista" w:hAnsi="Nudista" w:cs="Proba Pro"/>
        </w:rPr>
        <w:t>á</w:t>
      </w:r>
      <w:r w:rsidRPr="00A532AB">
        <w:rPr>
          <w:rFonts w:ascii="Nudista" w:hAnsi="Nudista" w:cs="Arial"/>
        </w:rPr>
        <w:t>vate</w:t>
      </w:r>
      <w:r w:rsidRPr="00A532AB">
        <w:rPr>
          <w:rFonts w:ascii="Nudista" w:hAnsi="Nudista" w:cs="Proba Pro CE"/>
        </w:rPr>
        <w:t>ľ</w:t>
      </w:r>
      <w:r w:rsidRPr="00A532AB">
        <w:rPr>
          <w:rFonts w:ascii="Nudista" w:hAnsi="Nudista" w:cs="Arial"/>
        </w:rPr>
        <w:t xml:space="preserve">ovi. </w:t>
      </w:r>
    </w:p>
    <w:p w14:paraId="4FEC56E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1556F1D4" w14:textId="77777777" w:rsidR="0094391B" w:rsidRPr="00A532AB" w:rsidRDefault="0094391B" w:rsidP="00E83DC7">
      <w:pPr>
        <w:pStyle w:val="SAP0"/>
        <w:widowControl/>
        <w:spacing w:before="0" w:after="0" w:line="240" w:lineRule="auto"/>
        <w:rPr>
          <w:rFonts w:ascii="Nudista" w:hAnsi="Nudista"/>
        </w:rPr>
      </w:pPr>
      <w:bookmarkStart w:id="57" w:name="_Toc524701774"/>
      <w:bookmarkStart w:id="58" w:name="_Toc86843079"/>
      <w:r w:rsidRPr="00A532AB">
        <w:rPr>
          <w:rFonts w:ascii="Nudista" w:hAnsi="Nudista"/>
        </w:rPr>
        <w:t>ODDIEL II. Dorozumievanie medzi verejným obstarávateľom a</w:t>
      </w:r>
      <w:r w:rsidRPr="00A532AB">
        <w:rPr>
          <w:rStyle w:val="spelle"/>
          <w:rFonts w:ascii="Nudista" w:hAnsi="Nudista" w:cs="Calibri"/>
        </w:rPr>
        <w:t> </w:t>
      </w:r>
      <w:r w:rsidRPr="00A532AB">
        <w:rPr>
          <w:rFonts w:ascii="Nudista" w:hAnsi="Nudista"/>
        </w:rPr>
        <w:t>uchádzačmi alebo záujemcami</w:t>
      </w:r>
      <w:bookmarkEnd w:id="57"/>
      <w:bookmarkEnd w:id="58"/>
    </w:p>
    <w:p w14:paraId="438820B1" w14:textId="77777777" w:rsidR="0094391B" w:rsidRPr="00A532AB" w:rsidRDefault="0094391B" w:rsidP="00E83DC7">
      <w:pPr>
        <w:pStyle w:val="SAP0"/>
        <w:widowControl/>
        <w:spacing w:before="0" w:after="0" w:line="240" w:lineRule="auto"/>
        <w:rPr>
          <w:rFonts w:ascii="Nudista" w:hAnsi="Nudista"/>
        </w:rPr>
      </w:pPr>
    </w:p>
    <w:p w14:paraId="585AF580" w14:textId="77777777" w:rsidR="0094391B" w:rsidRPr="00A532AB" w:rsidRDefault="0094391B" w:rsidP="00E83DC7">
      <w:pPr>
        <w:pStyle w:val="SAP1"/>
        <w:widowControl/>
        <w:spacing w:before="0" w:after="0" w:line="240" w:lineRule="auto"/>
        <w:rPr>
          <w:rFonts w:ascii="Nudista" w:hAnsi="Nudista"/>
          <w:lang w:val="sk-SK"/>
        </w:rPr>
      </w:pPr>
      <w:bookmarkStart w:id="59" w:name="_Toc524701775"/>
      <w:bookmarkStart w:id="60" w:name="_Toc86843080"/>
      <w:bookmarkStart w:id="61" w:name="_iq8gzs"/>
      <w:r w:rsidRPr="00A532AB">
        <w:rPr>
          <w:rFonts w:ascii="Nudista" w:hAnsi="Nudista"/>
          <w:lang w:val="sk-SK"/>
        </w:rPr>
        <w:t>Dorozumievanie medzi verejným obstarávateľom a</w:t>
      </w:r>
      <w:r w:rsidRPr="00A532AB">
        <w:rPr>
          <w:rFonts w:ascii="Nudista" w:hAnsi="Nudista" w:cs="Calibri"/>
          <w:lang w:val="sk-SK"/>
        </w:rPr>
        <w:t> </w:t>
      </w:r>
      <w:r w:rsidRPr="00A532AB">
        <w:rPr>
          <w:rFonts w:ascii="Nudista" w:hAnsi="Nudista"/>
          <w:lang w:val="sk-SK"/>
        </w:rPr>
        <w:t>uchádzačmi alebo záujemcami</w:t>
      </w:r>
      <w:bookmarkEnd w:id="59"/>
      <w:bookmarkEnd w:id="60"/>
    </w:p>
    <w:p w14:paraId="3489091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A532AB"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A532AB">
        <w:rPr>
          <w:rFonts w:ascii="Nudista" w:hAnsi="Nudista"/>
        </w:rPr>
        <w:t>Poskytovanie vysvetlení, odovzdávanie podkladov a komunikácia (ďalej len „</w:t>
      </w:r>
      <w:r w:rsidRPr="00A532AB">
        <w:rPr>
          <w:rFonts w:ascii="Nudista" w:hAnsi="Nudista"/>
          <w:b/>
        </w:rPr>
        <w:t>komunikácia</w:t>
      </w:r>
      <w:r w:rsidRPr="00A532AB">
        <w:rPr>
          <w:rFonts w:ascii="Nudista" w:hAnsi="Nudista"/>
        </w:rPr>
        <w:t xml:space="preserve">“) medzi </w:t>
      </w:r>
      <w:r w:rsidRPr="00A532AB">
        <w:rPr>
          <w:rFonts w:ascii="Nudista" w:hAnsi="Nudista" w:cs="Arial"/>
        </w:rPr>
        <w:t>verejným</w:t>
      </w:r>
      <w:r w:rsidRPr="00A532AB">
        <w:rPr>
          <w:rFonts w:ascii="Nudista" w:hAnsi="Nudista"/>
        </w:rPr>
        <w:t xml:space="preserve"> obstarávateľom</w:t>
      </w:r>
      <w:r w:rsidR="00F95F08" w:rsidRPr="00A532AB">
        <w:rPr>
          <w:rFonts w:ascii="Nudista" w:hAnsi="Nudista"/>
        </w:rPr>
        <w:t xml:space="preserve"> a</w:t>
      </w:r>
      <w:r w:rsidR="00F95F08" w:rsidRPr="00A532AB">
        <w:rPr>
          <w:rFonts w:ascii="Nudista" w:hAnsi="Nudista" w:cs="Calibri"/>
        </w:rPr>
        <w:t> </w:t>
      </w:r>
      <w:r w:rsidRPr="00A532AB">
        <w:rPr>
          <w:rFonts w:ascii="Nudista" w:hAnsi="Nudista"/>
        </w:rPr>
        <w:t>záujemcami</w:t>
      </w:r>
      <w:r w:rsidR="00F95F08" w:rsidRPr="00A532AB">
        <w:rPr>
          <w:rFonts w:ascii="Nudista" w:hAnsi="Nudista"/>
        </w:rPr>
        <w:t>/</w:t>
      </w:r>
      <w:r w:rsidRPr="00A532AB">
        <w:rPr>
          <w:rFonts w:ascii="Nudista" w:hAnsi="Nudista"/>
        </w:rPr>
        <w:t xml:space="preserve">uchádzačmi sa bude uskutočňovať v štátnom (slovenskom) jazyku. </w:t>
      </w:r>
    </w:p>
    <w:p w14:paraId="2167DF83" w14:textId="77777777" w:rsidR="00234373" w:rsidRPr="00A532AB" w:rsidRDefault="00234373" w:rsidP="00E83DC7">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Verejný obstarávateľ bude pri komunikácii s</w:t>
      </w:r>
      <w:r w:rsidRPr="00A532AB">
        <w:rPr>
          <w:rFonts w:ascii="Nudista" w:hAnsi="Nudista" w:cs="Calibri"/>
        </w:rPr>
        <w:t> </w:t>
      </w:r>
      <w:r w:rsidRPr="00A532AB">
        <w:rPr>
          <w:rFonts w:ascii="Nudista" w:hAnsi="Nudista" w:cs="Arial"/>
        </w:rPr>
        <w:t>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mi, resp. z</w:t>
      </w:r>
      <w:r w:rsidRPr="00A532AB">
        <w:rPr>
          <w:rFonts w:ascii="Nudista" w:hAnsi="Nudista" w:cs="Proba Pro"/>
        </w:rPr>
        <w:t>á</w:t>
      </w:r>
      <w:r w:rsidRPr="00A532AB">
        <w:rPr>
          <w:rFonts w:ascii="Nudista" w:hAnsi="Nudista" w:cs="Arial"/>
        </w:rPr>
        <w:t>ujemcami, postupova</w:t>
      </w:r>
      <w:r w:rsidRPr="00A532AB">
        <w:rPr>
          <w:rFonts w:ascii="Nudista" w:hAnsi="Nudista" w:cs="Proba Pro CE"/>
        </w:rPr>
        <w:t>ť</w:t>
      </w:r>
      <w:r w:rsidRPr="00A532AB">
        <w:rPr>
          <w:rFonts w:ascii="Nudista" w:hAnsi="Nudista" w:cs="Arial"/>
        </w:rPr>
        <w:t xml:space="preserve"> v zmysle </w:t>
      </w:r>
      <w:r w:rsidRPr="00A532AB">
        <w:rPr>
          <w:rFonts w:ascii="Nudista" w:hAnsi="Nudista" w:cs="Proba Pro"/>
        </w:rPr>
        <w:t>§</w:t>
      </w:r>
      <w:r w:rsidRPr="00A532AB">
        <w:rPr>
          <w:rFonts w:ascii="Nudista" w:hAnsi="Nudista" w:cs="Arial"/>
        </w:rPr>
        <w:t xml:space="preserve"> 20 ZVO prostredníctvom komunikačného rozhrania systému JOSEPHINE. Tento spôsob komunikácie sa týka akejkoľvek komunikácie a podaní medzi verejným obstarávateľom a</w:t>
      </w:r>
      <w:r w:rsidRPr="00A532AB">
        <w:rPr>
          <w:rFonts w:ascii="Nudista" w:hAnsi="Nudista" w:cs="Calibri"/>
        </w:rPr>
        <w:t> </w:t>
      </w:r>
      <w:r w:rsidRPr="00A532AB">
        <w:rPr>
          <w:rFonts w:ascii="Nudista" w:hAnsi="Nudista" w:cs="Arial"/>
        </w:rPr>
        <w:t>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mi, resp. z</w:t>
      </w:r>
      <w:r w:rsidRPr="00A532AB">
        <w:rPr>
          <w:rFonts w:ascii="Nudista" w:hAnsi="Nudista" w:cs="Proba Pro"/>
        </w:rPr>
        <w:t>á</w:t>
      </w:r>
      <w:r w:rsidRPr="00A532AB">
        <w:rPr>
          <w:rFonts w:ascii="Nudista" w:hAnsi="Nudista" w:cs="Arial"/>
        </w:rPr>
        <w:t>ujemcami,  po</w:t>
      </w:r>
      <w:r w:rsidRPr="00A532AB">
        <w:rPr>
          <w:rFonts w:ascii="Nudista" w:hAnsi="Nudista" w:cs="Proba Pro CE"/>
        </w:rPr>
        <w:t>č</w:t>
      </w:r>
      <w:r w:rsidRPr="00A532AB">
        <w:rPr>
          <w:rFonts w:ascii="Nudista" w:hAnsi="Nudista" w:cs="Arial"/>
        </w:rPr>
        <w:t>as cel</w:t>
      </w:r>
      <w:r w:rsidRPr="00A532AB">
        <w:rPr>
          <w:rFonts w:ascii="Nudista" w:hAnsi="Nudista" w:cs="Proba Pro"/>
        </w:rPr>
        <w:t>é</w:t>
      </w:r>
      <w:r w:rsidRPr="00A532AB">
        <w:rPr>
          <w:rFonts w:ascii="Nudista" w:hAnsi="Nudista" w:cs="Arial"/>
        </w:rPr>
        <w:t>ho procesu verejn</w:t>
      </w:r>
      <w:r w:rsidRPr="00A532AB">
        <w:rPr>
          <w:rFonts w:ascii="Nudista" w:hAnsi="Nudista" w:cs="Proba Pro"/>
        </w:rPr>
        <w:t>é</w:t>
      </w:r>
      <w:r w:rsidRPr="00A532AB">
        <w:rPr>
          <w:rFonts w:ascii="Nudista" w:hAnsi="Nudista" w:cs="Arial"/>
        </w:rPr>
        <w:t>ho obstar</w:t>
      </w:r>
      <w:r w:rsidRPr="00A532AB">
        <w:rPr>
          <w:rFonts w:ascii="Nudista" w:hAnsi="Nudista" w:cs="Proba Pro"/>
        </w:rPr>
        <w:t>á</w:t>
      </w:r>
      <w:r w:rsidRPr="00A532AB">
        <w:rPr>
          <w:rFonts w:ascii="Nudista" w:hAnsi="Nudista" w:cs="Arial"/>
        </w:rPr>
        <w:t xml:space="preserve">vania. </w:t>
      </w:r>
    </w:p>
    <w:p w14:paraId="1174699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AE3F3D"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 xml:space="preserve">JOSEPHINE je na účely tohto verejného obstarávania softvér pre elektronizáciu zadávania verejných zákaziek. JOSEPHINE je webová aplikácia na doméne </w:t>
      </w:r>
      <w:hyperlink r:id="rId15" w:history="1">
        <w:r w:rsidRPr="00A532AB">
          <w:rPr>
            <w:rFonts w:ascii="Nudista" w:hAnsi="Nudista" w:cs="Arial"/>
          </w:rPr>
          <w:t>https://josephine.proebiz.com</w:t>
        </w:r>
      </w:hyperlink>
      <w:r w:rsidRPr="00AE3F3D">
        <w:rPr>
          <w:rFonts w:ascii="Nudista" w:hAnsi="Nudista" w:cs="Arial"/>
        </w:rPr>
        <w:t>.</w:t>
      </w:r>
    </w:p>
    <w:p w14:paraId="61C06147"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AE3F3D"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lastRenderedPageBreak/>
        <w:t>Návod na používanie systému je dostupný na webovom sídle portálu JOSEPHINE (</w:t>
      </w:r>
      <w:hyperlink r:id="rId16" w:history="1">
        <w:r w:rsidRPr="00A532AB">
          <w:rPr>
            <w:rFonts w:ascii="Nudista" w:hAnsi="Nudista" w:cs="Arial"/>
          </w:rPr>
          <w:t>http://files.nar.cz/docs/josephine/sk/Skrateny_navod_ucastnik.pdf</w:t>
        </w:r>
      </w:hyperlink>
      <w:r w:rsidRPr="00AE3F3D">
        <w:rPr>
          <w:rFonts w:ascii="Nudista" w:hAnsi="Nudista" w:cs="Arial"/>
        </w:rPr>
        <w:t xml:space="preserve">). </w:t>
      </w:r>
    </w:p>
    <w:p w14:paraId="17435AC0"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AE3F3D"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Minimálne technické požiadavky na používanie systému sú dostupné na webovom sídle portálu JOSEPHINE (</w:t>
      </w:r>
      <w:hyperlink r:id="rId17" w:history="1">
        <w:r w:rsidRPr="00A532AB">
          <w:rPr>
            <w:rFonts w:ascii="Nudista" w:hAnsi="Nudista" w:cs="Arial"/>
          </w:rPr>
          <w:t>http://files.nar.cz/docs/josephine/sk/Technicke_poziadavky_sw_JOSEPHINE.pdf</w:t>
        </w:r>
      </w:hyperlink>
      <w:r w:rsidRPr="00AE3F3D">
        <w:rPr>
          <w:rFonts w:ascii="Nudista" w:hAnsi="Nudista" w:cs="Arial"/>
        </w:rPr>
        <w:t>).</w:t>
      </w:r>
    </w:p>
    <w:p w14:paraId="43C3A980"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 xml:space="preserve">Na bezproblémové používanie systému JOSEPHINE je nutné používať jeden z podporovaných internetových prehliadačov: </w:t>
      </w:r>
    </w:p>
    <w:p w14:paraId="4EF674E9"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A532AB">
        <w:rPr>
          <w:rFonts w:ascii="Nudista" w:hAnsi="Nudista" w:cs="Arial"/>
        </w:rPr>
        <w:t xml:space="preserve">Microsoft Internet Explorer verzia 11.0 a vyššia, </w:t>
      </w:r>
    </w:p>
    <w:p w14:paraId="5FEFE363"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A532AB">
        <w:rPr>
          <w:rFonts w:ascii="Nudista" w:hAnsi="Nudista" w:cs="Arial"/>
        </w:rPr>
        <w:t>Mozilla Firefox verzia 13.0 a vyššia,</w:t>
      </w:r>
    </w:p>
    <w:p w14:paraId="10F33784"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A532AB">
        <w:rPr>
          <w:rFonts w:ascii="Nudista" w:hAnsi="Nudista" w:cs="Arial"/>
        </w:rPr>
        <w:t xml:space="preserve">Google Chrome, alebo </w:t>
      </w:r>
    </w:p>
    <w:p w14:paraId="5DA581AB" w14:textId="77777777" w:rsidR="0094391B" w:rsidRPr="00A532AB"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A532AB">
        <w:rPr>
          <w:rFonts w:ascii="Nudista" w:hAnsi="Nudista" w:cs="Arial"/>
        </w:rPr>
        <w:t>Microsoft Edge.</w:t>
      </w:r>
    </w:p>
    <w:p w14:paraId="316C583C"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A532AB">
        <w:rPr>
          <w:rFonts w:ascii="Nudista" w:hAnsi="Nudista" w:cs="Arial"/>
        </w:rPr>
        <w:t>i</w:t>
      </w:r>
      <w:r w:rsidRPr="00A532AB">
        <w:rPr>
          <w:rFonts w:ascii="Nudista" w:hAnsi="Nudista" w:cs="Arial"/>
        </w:rPr>
        <w:t xml:space="preserve"> s verejným obstarávateľom.</w:t>
      </w:r>
    </w:p>
    <w:p w14:paraId="6B3294C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A532AB"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A532AB">
        <w:rPr>
          <w:rFonts w:ascii="Nudista" w:hAnsi="Nudista"/>
        </w:rPr>
        <w:t xml:space="preserve">Verejný </w:t>
      </w:r>
      <w:r w:rsidRPr="00A532AB">
        <w:rPr>
          <w:rFonts w:ascii="Nudista" w:hAnsi="Nudista" w:cs="Arial"/>
        </w:rPr>
        <w:t>obstarávateľ</w:t>
      </w:r>
      <w:r w:rsidRPr="00A532AB">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A532AB">
        <w:rPr>
          <w:rFonts w:ascii="Nudista" w:hAnsi="Nudista" w:cs="Calibri"/>
        </w:rPr>
        <w:t> </w:t>
      </w:r>
      <w:r w:rsidRPr="00A532AB">
        <w:rPr>
          <w:rFonts w:ascii="Nudista" w:hAnsi="Nudista"/>
        </w:rPr>
        <w:t>uch</w:t>
      </w:r>
      <w:r w:rsidRPr="00A532AB">
        <w:rPr>
          <w:rFonts w:ascii="Nudista" w:hAnsi="Nudista" w:cs="Proba Pro"/>
        </w:rPr>
        <w:t>á</w:t>
      </w:r>
      <w:r w:rsidRPr="00A532AB">
        <w:rPr>
          <w:rFonts w:ascii="Nudista" w:hAnsi="Nudista"/>
        </w:rPr>
        <w:t>dza</w:t>
      </w:r>
      <w:r w:rsidRPr="00A532AB">
        <w:rPr>
          <w:rFonts w:ascii="Nudista" w:hAnsi="Nudista" w:cs="Proba Pro"/>
        </w:rPr>
        <w:t>č</w:t>
      </w:r>
      <w:r w:rsidRPr="00A532AB">
        <w:rPr>
          <w:rFonts w:ascii="Nudista" w:hAnsi="Nudista"/>
        </w:rPr>
        <w:t>mi, ktor</w:t>
      </w:r>
      <w:r w:rsidRPr="00A532AB">
        <w:rPr>
          <w:rFonts w:ascii="Nudista" w:hAnsi="Nudista" w:cs="Proba Pro"/>
        </w:rPr>
        <w:t>á</w:t>
      </w:r>
      <w:r w:rsidRPr="00A532AB">
        <w:rPr>
          <w:rFonts w:ascii="Nudista" w:hAnsi="Nudista"/>
        </w:rPr>
        <w:t xml:space="preserve"> bude realizovan</w:t>
      </w:r>
      <w:r w:rsidRPr="00A532AB">
        <w:rPr>
          <w:rFonts w:ascii="Nudista" w:hAnsi="Nudista" w:cs="Proba Pro"/>
        </w:rPr>
        <w:t>á</w:t>
      </w:r>
      <w:r w:rsidRPr="00A532AB">
        <w:rPr>
          <w:rFonts w:ascii="Nudista" w:hAnsi="Nudista"/>
        </w:rPr>
        <w:t xml:space="preserve"> prostredn</w:t>
      </w:r>
      <w:r w:rsidRPr="00A532AB">
        <w:rPr>
          <w:rFonts w:ascii="Nudista" w:hAnsi="Nudista" w:cs="Proba Pro"/>
        </w:rPr>
        <w:t>í</w:t>
      </w:r>
      <w:r w:rsidRPr="00A532AB">
        <w:rPr>
          <w:rFonts w:ascii="Nudista" w:hAnsi="Nudista"/>
        </w:rPr>
        <w:t>ctvom syst</w:t>
      </w:r>
      <w:r w:rsidRPr="00A532AB">
        <w:rPr>
          <w:rFonts w:ascii="Nudista" w:hAnsi="Nudista" w:cs="Proba Pro"/>
        </w:rPr>
        <w:t>é</w:t>
      </w:r>
      <w:r w:rsidRPr="00A532AB">
        <w:rPr>
          <w:rFonts w:ascii="Nudista" w:hAnsi="Nudista"/>
        </w:rPr>
        <w:t>mu JOSEPHINE, bude zasielan</w:t>
      </w:r>
      <w:r w:rsidRPr="00A532AB">
        <w:rPr>
          <w:rFonts w:ascii="Nudista" w:hAnsi="Nudista" w:cs="Proba Pro"/>
        </w:rPr>
        <w:t>á</w:t>
      </w:r>
      <w:r w:rsidRPr="00A532AB">
        <w:rPr>
          <w:rFonts w:ascii="Nudista" w:hAnsi="Nudista"/>
        </w:rPr>
        <w:t xml:space="preserve"> na z</w:t>
      </w:r>
      <w:r w:rsidRPr="00A532AB">
        <w:rPr>
          <w:rFonts w:ascii="Nudista" w:hAnsi="Nudista" w:cs="Proba Pro"/>
        </w:rPr>
        <w:t>á</w:t>
      </w:r>
      <w:r w:rsidRPr="00A532AB">
        <w:rPr>
          <w:rFonts w:ascii="Nudista" w:hAnsi="Nudista"/>
        </w:rPr>
        <w:t>ujemcom/uch</w:t>
      </w:r>
      <w:r w:rsidRPr="00A532AB">
        <w:rPr>
          <w:rFonts w:ascii="Nudista" w:hAnsi="Nudista" w:cs="Proba Pro"/>
        </w:rPr>
        <w:t>á</w:t>
      </w:r>
      <w:r w:rsidRPr="00A532AB">
        <w:rPr>
          <w:rFonts w:ascii="Nudista" w:hAnsi="Nudista"/>
        </w:rPr>
        <w:t>dza</w:t>
      </w:r>
      <w:r w:rsidRPr="00A532AB">
        <w:rPr>
          <w:rFonts w:ascii="Nudista" w:hAnsi="Nudista" w:cs="Proba Pro"/>
        </w:rPr>
        <w:t>č</w:t>
      </w:r>
      <w:r w:rsidRPr="00A532AB">
        <w:rPr>
          <w:rFonts w:ascii="Nudista" w:hAnsi="Nudista"/>
        </w:rPr>
        <w:t>om ur</w:t>
      </w:r>
      <w:r w:rsidRPr="00A532AB">
        <w:rPr>
          <w:rFonts w:ascii="Nudista" w:hAnsi="Nudista" w:cs="Proba Pro"/>
        </w:rPr>
        <w:t>č</w:t>
      </w:r>
      <w:r w:rsidRPr="00A532AB">
        <w:rPr>
          <w:rFonts w:ascii="Nudista" w:hAnsi="Nudista"/>
        </w:rPr>
        <w:t>en</w:t>
      </w:r>
      <w:r w:rsidRPr="00A532AB">
        <w:rPr>
          <w:rFonts w:ascii="Nudista" w:hAnsi="Nudista" w:cs="Proba Pro"/>
        </w:rPr>
        <w:t>ý</w:t>
      </w:r>
      <w:r w:rsidRPr="00A532AB">
        <w:rPr>
          <w:rFonts w:ascii="Nudista" w:hAnsi="Nudista"/>
        </w:rPr>
        <w:t xml:space="preserve"> kontaktn</w:t>
      </w:r>
      <w:r w:rsidRPr="00A532AB">
        <w:rPr>
          <w:rFonts w:ascii="Nudista" w:hAnsi="Nudista" w:cs="Proba Pro"/>
        </w:rPr>
        <w:t>ý</w:t>
      </w:r>
      <w:r w:rsidRPr="00A532AB">
        <w:rPr>
          <w:rFonts w:ascii="Nudista" w:hAnsi="Nudista"/>
        </w:rPr>
        <w:t xml:space="preserve"> email (zadan</w:t>
      </w:r>
      <w:r w:rsidRPr="00A532AB">
        <w:rPr>
          <w:rFonts w:ascii="Nudista" w:hAnsi="Nudista" w:cs="Proba Pro"/>
        </w:rPr>
        <w:t>ý</w:t>
      </w:r>
      <w:r w:rsidRPr="00A532AB">
        <w:rPr>
          <w:rFonts w:ascii="Nudista" w:hAnsi="Nudista"/>
        </w:rPr>
        <w:t xml:space="preserve"> pri registr</w:t>
      </w:r>
      <w:r w:rsidRPr="00A532AB">
        <w:rPr>
          <w:rFonts w:ascii="Nudista" w:hAnsi="Nudista" w:cs="Proba Pro"/>
        </w:rPr>
        <w:t>á</w:t>
      </w:r>
      <w:r w:rsidRPr="00A532AB">
        <w:rPr>
          <w:rFonts w:ascii="Nudista" w:hAnsi="Nudista"/>
        </w:rPr>
        <w:t>cii do syst</w:t>
      </w:r>
      <w:r w:rsidRPr="00A532AB">
        <w:rPr>
          <w:rFonts w:ascii="Nudista" w:hAnsi="Nudista" w:cs="Proba Pro"/>
        </w:rPr>
        <w:t>é</w:t>
      </w:r>
      <w:r w:rsidRPr="00A532AB">
        <w:rPr>
          <w:rFonts w:ascii="Nudista" w:hAnsi="Nudista"/>
        </w:rPr>
        <w:t xml:space="preserve">mu JOSEPHINE).  </w:t>
      </w:r>
    </w:p>
    <w:p w14:paraId="7E84B196"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A532AB"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A532AB">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A532AB">
        <w:rPr>
          <w:rFonts w:ascii="Nudista" w:hAnsi="Nudista" w:cs="Arial"/>
        </w:rPr>
        <w:t>.</w:t>
      </w:r>
      <w:bookmarkStart w:id="62" w:name="_Toc524701776"/>
      <w:bookmarkStart w:id="63" w:name="_x0gk37"/>
    </w:p>
    <w:p w14:paraId="11A20E75" w14:textId="77777777" w:rsidR="00D00B12" w:rsidRPr="00A532AB" w:rsidRDefault="00D00B12" w:rsidP="00E83DC7">
      <w:pPr>
        <w:pStyle w:val="Nadpis3"/>
        <w:keepNext w:val="0"/>
        <w:keepLines w:val="0"/>
        <w:numPr>
          <w:ilvl w:val="0"/>
          <w:numId w:val="0"/>
        </w:numPr>
        <w:spacing w:after="0" w:line="240" w:lineRule="auto"/>
        <w:ind w:left="567"/>
        <w:jc w:val="both"/>
        <w:rPr>
          <w:rFonts w:ascii="Nudista" w:hAnsi="Nudista" w:cs="Arial"/>
        </w:rPr>
      </w:pPr>
    </w:p>
    <w:p w14:paraId="5CD2F0A9" w14:textId="5B3A2BC3" w:rsidR="00212C94" w:rsidRPr="00A532AB" w:rsidRDefault="00D00B12" w:rsidP="005A5CC6">
      <w:pPr>
        <w:pStyle w:val="Nadpis3"/>
        <w:keepNext w:val="0"/>
        <w:keepLines w:val="0"/>
        <w:numPr>
          <w:ilvl w:val="1"/>
          <w:numId w:val="148"/>
        </w:numPr>
        <w:spacing w:after="0" w:line="240" w:lineRule="auto"/>
        <w:ind w:left="567" w:hanging="567"/>
        <w:jc w:val="both"/>
        <w:rPr>
          <w:rFonts w:ascii="Nudista" w:hAnsi="Nudista"/>
        </w:rPr>
      </w:pPr>
      <w:r w:rsidRPr="00A532AB">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w:t>
      </w:r>
      <w:r w:rsidR="009A27BA" w:rsidRPr="00A532AB">
        <w:rPr>
          <w:rFonts w:ascii="Nudista" w:hAnsi="Nudista"/>
        </w:rPr>
        <w:t xml:space="preserve"> </w:t>
      </w:r>
      <w:r w:rsidRPr="00A532AB">
        <w:rPr>
          <w:rFonts w:ascii="Nudista" w:hAnsi="Nudista"/>
        </w:rPr>
        <w:t>j. JOSEPHINE).</w:t>
      </w:r>
    </w:p>
    <w:p w14:paraId="60B32AC2"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p>
    <w:p w14:paraId="547C3595" w14:textId="77777777" w:rsidR="0094391B" w:rsidRPr="00A532AB" w:rsidRDefault="0094391B" w:rsidP="00E83DC7">
      <w:pPr>
        <w:pStyle w:val="SAP1"/>
        <w:widowControl/>
        <w:spacing w:before="0" w:after="0" w:line="240" w:lineRule="auto"/>
        <w:rPr>
          <w:rFonts w:ascii="Nudista" w:hAnsi="Nudista"/>
          <w:lang w:val="sk-SK"/>
        </w:rPr>
      </w:pPr>
      <w:bookmarkStart w:id="64" w:name="_Toc86843081"/>
      <w:r w:rsidRPr="00A532AB">
        <w:rPr>
          <w:rFonts w:ascii="Nudista" w:hAnsi="Nudista"/>
          <w:lang w:val="sk-SK"/>
        </w:rPr>
        <w:t>Vysvetľovanie a</w:t>
      </w:r>
      <w:r w:rsidRPr="00A532AB">
        <w:rPr>
          <w:rFonts w:ascii="Nudista" w:hAnsi="Nudista" w:cs="Calibri"/>
          <w:lang w:val="sk-SK"/>
        </w:rPr>
        <w:t> </w:t>
      </w:r>
      <w:r w:rsidRPr="00A532AB">
        <w:rPr>
          <w:rFonts w:ascii="Nudista" w:hAnsi="Nudista"/>
          <w:lang w:val="sk-SK"/>
        </w:rPr>
        <w:t>doplnenie súťažných podkladov</w:t>
      </w:r>
      <w:bookmarkEnd w:id="62"/>
      <w:bookmarkEnd w:id="64"/>
    </w:p>
    <w:p w14:paraId="3C207E8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A532AB"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A532AB">
        <w:rPr>
          <w:rFonts w:ascii="Nudista" w:hAnsi="Nudista" w:cs="Arial"/>
        </w:rPr>
        <w:t xml:space="preserve">V prípade nejasností alebo potreby objasnenia akýchkoľvek poskytnutých informácií v lehote na </w:t>
      </w:r>
      <w:r w:rsidRPr="00A532AB">
        <w:rPr>
          <w:rStyle w:val="spelle"/>
          <w:rFonts w:ascii="Nudista" w:hAnsi="Nudista" w:cs="Arial"/>
        </w:rPr>
        <w:t>predkladanie</w:t>
      </w:r>
      <w:r w:rsidRPr="00A532AB">
        <w:rPr>
          <w:rFonts w:ascii="Nudista" w:hAnsi="Nudista" w:cs="Arial"/>
        </w:rPr>
        <w:t xml:space="preserve"> ponúk, môže ktorýkoľvek zo záujemcov požiadať o</w:t>
      </w:r>
      <w:r w:rsidRPr="00A532AB">
        <w:rPr>
          <w:rFonts w:ascii="Nudista" w:hAnsi="Nudista" w:cs="Calibri"/>
        </w:rPr>
        <w:t> </w:t>
      </w:r>
      <w:r w:rsidRPr="00A532AB">
        <w:rPr>
          <w:rFonts w:ascii="Nudista" w:hAnsi="Nudista" w:cs="Arial"/>
        </w:rPr>
        <w:t>vysvetlenie prostredn</w:t>
      </w:r>
      <w:r w:rsidRPr="00A532AB">
        <w:rPr>
          <w:rFonts w:ascii="Nudista" w:hAnsi="Nudista" w:cs="Proba Pro"/>
        </w:rPr>
        <w:t>í</w:t>
      </w:r>
      <w:r w:rsidRPr="00A532AB">
        <w:rPr>
          <w:rFonts w:ascii="Nudista" w:hAnsi="Nudista" w:cs="Arial"/>
        </w:rPr>
        <w:t>ctvom komunika</w:t>
      </w:r>
      <w:r w:rsidRPr="00A532AB">
        <w:rPr>
          <w:rFonts w:ascii="Nudista" w:hAnsi="Nudista" w:cs="Proba Pro CE"/>
        </w:rPr>
        <w:t>č</w:t>
      </w:r>
      <w:r w:rsidRPr="00A532AB">
        <w:rPr>
          <w:rFonts w:ascii="Nudista" w:hAnsi="Nudista" w:cs="Arial"/>
        </w:rPr>
        <w:t>n</w:t>
      </w:r>
      <w:r w:rsidRPr="00A532AB">
        <w:rPr>
          <w:rFonts w:ascii="Nudista" w:hAnsi="Nudista" w:cs="Proba Pro"/>
        </w:rPr>
        <w:t>é</w:t>
      </w:r>
      <w:r w:rsidRPr="00A532AB">
        <w:rPr>
          <w:rFonts w:ascii="Nudista" w:hAnsi="Nudista" w:cs="Arial"/>
        </w:rPr>
        <w:t>ho rozhrania syst</w:t>
      </w:r>
      <w:r w:rsidRPr="00A532AB">
        <w:rPr>
          <w:rFonts w:ascii="Nudista" w:hAnsi="Nudista" w:cs="Proba Pro"/>
        </w:rPr>
        <w:t>é</w:t>
      </w:r>
      <w:r w:rsidRPr="00A532AB">
        <w:rPr>
          <w:rFonts w:ascii="Nudista" w:hAnsi="Nudista" w:cs="Arial"/>
        </w:rPr>
        <w:t>mu JOSEPHINE pod</w:t>
      </w:r>
      <w:r w:rsidRPr="00A532AB">
        <w:rPr>
          <w:rFonts w:ascii="Nudista" w:hAnsi="Nudista" w:cs="Proba Pro CE"/>
        </w:rPr>
        <w:t>ľ</w:t>
      </w:r>
      <w:r w:rsidRPr="00A532AB">
        <w:rPr>
          <w:rFonts w:ascii="Nudista" w:hAnsi="Nudista" w:cs="Arial"/>
        </w:rPr>
        <w:t>a vy</w:t>
      </w:r>
      <w:r w:rsidRPr="00A532AB">
        <w:rPr>
          <w:rFonts w:ascii="Nudista" w:hAnsi="Nudista" w:cs="Proba Pro"/>
        </w:rPr>
        <w:t>šš</w:t>
      </w:r>
      <w:r w:rsidRPr="00A532AB">
        <w:rPr>
          <w:rFonts w:ascii="Nudista" w:hAnsi="Nudista" w:cs="Arial"/>
        </w:rPr>
        <w:t>ie uveden</w:t>
      </w:r>
      <w:r w:rsidRPr="00A532AB">
        <w:rPr>
          <w:rFonts w:ascii="Nudista" w:hAnsi="Nudista" w:cs="Proba Pro"/>
        </w:rPr>
        <w:t>ý</w:t>
      </w:r>
      <w:r w:rsidRPr="00A532AB">
        <w:rPr>
          <w:rFonts w:ascii="Nudista" w:hAnsi="Nudista" w:cs="Arial"/>
        </w:rPr>
        <w:t>ch pravidiel komunikácie.</w:t>
      </w:r>
    </w:p>
    <w:p w14:paraId="14595640" w14:textId="77777777" w:rsidR="00413E32" w:rsidRPr="00A532AB" w:rsidRDefault="00413E32" w:rsidP="00E83DC7">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A532AB"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A532AB">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A532AB" w:rsidRDefault="00C90277" w:rsidP="00E83DC7">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A532AB" w:rsidRDefault="0094391B" w:rsidP="00E83DC7">
      <w:pPr>
        <w:pStyle w:val="SAP1"/>
        <w:widowControl/>
        <w:spacing w:before="0" w:after="0" w:line="240" w:lineRule="auto"/>
        <w:rPr>
          <w:rFonts w:ascii="Nudista" w:hAnsi="Nudista"/>
          <w:lang w:val="sk-SK"/>
        </w:rPr>
      </w:pPr>
      <w:bookmarkStart w:id="65" w:name="_Toc524701777"/>
      <w:bookmarkStart w:id="66" w:name="_Toc86843082"/>
      <w:bookmarkStart w:id="67" w:name="_h042r0"/>
      <w:bookmarkEnd w:id="63"/>
      <w:r w:rsidRPr="00A532AB">
        <w:rPr>
          <w:rFonts w:ascii="Nudista" w:hAnsi="Nudista"/>
          <w:lang w:val="sk-SK"/>
        </w:rPr>
        <w:t>Obhliadka miesta dodania predmetu zákazky</w:t>
      </w:r>
      <w:bookmarkEnd w:id="65"/>
      <w:bookmarkEnd w:id="66"/>
    </w:p>
    <w:p w14:paraId="4123ABE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olor w:val="000000"/>
        </w:rPr>
      </w:pPr>
      <w:bookmarkStart w:id="68" w:name="_Toc524701778"/>
    </w:p>
    <w:p w14:paraId="2F8102D4" w14:textId="77777777" w:rsidR="00357CA1" w:rsidRPr="00A532AB" w:rsidRDefault="00357CA1" w:rsidP="005A5CC6">
      <w:pPr>
        <w:pStyle w:val="Odsekzoznamu"/>
        <w:numPr>
          <w:ilvl w:val="0"/>
          <w:numId w:val="149"/>
        </w:numPr>
        <w:spacing w:after="0" w:line="240" w:lineRule="auto"/>
        <w:contextualSpacing w:val="0"/>
        <w:jc w:val="both"/>
        <w:outlineLvl w:val="2"/>
        <w:rPr>
          <w:rFonts w:ascii="Nudista" w:hAnsi="Nudista" w:cs="Arial"/>
          <w:vanish/>
          <w:szCs w:val="24"/>
        </w:rPr>
      </w:pPr>
    </w:p>
    <w:p w14:paraId="61F3F715" w14:textId="4A5B66BB" w:rsidR="002B36D0" w:rsidRPr="00A532AB" w:rsidRDefault="003D0664" w:rsidP="005A5CC6">
      <w:pPr>
        <w:pStyle w:val="Nadpis3"/>
        <w:keepNext w:val="0"/>
        <w:keepLines w:val="0"/>
        <w:numPr>
          <w:ilvl w:val="1"/>
          <w:numId w:val="149"/>
        </w:numPr>
        <w:spacing w:after="0" w:line="240" w:lineRule="auto"/>
        <w:ind w:left="567" w:hanging="567"/>
        <w:jc w:val="both"/>
        <w:rPr>
          <w:rFonts w:ascii="Nudista" w:hAnsi="Nudista"/>
        </w:rPr>
      </w:pPr>
      <w:r w:rsidRPr="00A532AB">
        <w:rPr>
          <w:rFonts w:ascii="Nudista" w:hAnsi="Nudista" w:cs="Arial"/>
        </w:rPr>
        <w:t>Obhliadka</w:t>
      </w:r>
      <w:r w:rsidRPr="00A532AB">
        <w:rPr>
          <w:rFonts w:ascii="Nudista" w:hAnsi="Nudista"/>
          <w:color w:val="000000"/>
        </w:rPr>
        <w:t xml:space="preserve"> miesta dodania predmetu zákazky nie je potrebná.</w:t>
      </w:r>
    </w:p>
    <w:p w14:paraId="1E7CA199" w14:textId="77777777" w:rsidR="002B36D0" w:rsidRPr="00A532AB" w:rsidRDefault="002B36D0" w:rsidP="00E83DC7">
      <w:pPr>
        <w:pStyle w:val="SAP0"/>
        <w:widowControl/>
        <w:spacing w:before="0" w:after="0" w:line="240" w:lineRule="auto"/>
        <w:rPr>
          <w:rFonts w:ascii="Nudista" w:hAnsi="Nudista"/>
        </w:rPr>
      </w:pPr>
    </w:p>
    <w:p w14:paraId="7B944FC0" w14:textId="675AB91E" w:rsidR="0094391B" w:rsidRPr="00A532AB" w:rsidRDefault="0094391B" w:rsidP="00E83DC7">
      <w:pPr>
        <w:pStyle w:val="SAP0"/>
        <w:widowControl/>
        <w:spacing w:before="0" w:after="0" w:line="240" w:lineRule="auto"/>
        <w:rPr>
          <w:rFonts w:ascii="Nudista" w:hAnsi="Nudista"/>
        </w:rPr>
      </w:pPr>
      <w:bookmarkStart w:id="69" w:name="_Toc86843083"/>
      <w:r w:rsidRPr="00A532AB">
        <w:rPr>
          <w:rFonts w:ascii="Nudista" w:hAnsi="Nudista"/>
        </w:rPr>
        <w:t>ODDIEL III. Príprava ponuky</w:t>
      </w:r>
      <w:bookmarkEnd w:id="68"/>
      <w:bookmarkEnd w:id="69"/>
    </w:p>
    <w:p w14:paraId="03C48458" w14:textId="77777777" w:rsidR="0094391B" w:rsidRPr="00A532AB" w:rsidRDefault="0094391B" w:rsidP="00E83DC7">
      <w:pPr>
        <w:pStyle w:val="SAP0"/>
        <w:widowControl/>
        <w:spacing w:before="0" w:after="0" w:line="240" w:lineRule="auto"/>
        <w:rPr>
          <w:rFonts w:ascii="Nudista" w:hAnsi="Nudista"/>
        </w:rPr>
      </w:pPr>
    </w:p>
    <w:p w14:paraId="2515E6BB" w14:textId="77777777" w:rsidR="0094391B" w:rsidRPr="00A532AB" w:rsidRDefault="0094391B" w:rsidP="00E83DC7">
      <w:pPr>
        <w:pStyle w:val="SAP1"/>
        <w:widowControl/>
        <w:spacing w:before="0" w:after="0" w:line="240" w:lineRule="auto"/>
        <w:rPr>
          <w:rFonts w:ascii="Nudista" w:hAnsi="Nudista"/>
          <w:lang w:val="sk-SK"/>
        </w:rPr>
      </w:pPr>
      <w:bookmarkStart w:id="70" w:name="_Toc524701779"/>
      <w:bookmarkStart w:id="71" w:name="_Toc86843084"/>
      <w:bookmarkStart w:id="72" w:name="_w5ecyt"/>
      <w:r w:rsidRPr="00A532AB">
        <w:rPr>
          <w:rFonts w:ascii="Nudista" w:hAnsi="Nudista"/>
          <w:lang w:val="sk-SK"/>
        </w:rPr>
        <w:t>Jazyk ponúk</w:t>
      </w:r>
      <w:bookmarkEnd w:id="70"/>
      <w:bookmarkEnd w:id="71"/>
    </w:p>
    <w:p w14:paraId="544167B4"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C344113" w14:textId="77777777" w:rsidR="0094391B" w:rsidRPr="00A532AB"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A532AB">
        <w:rPr>
          <w:rFonts w:ascii="Nudista" w:hAnsi="Nudista" w:cs="Arial"/>
        </w:rPr>
        <w:t>Ponuky, doklady a dokumenty v</w:t>
      </w:r>
      <w:r w:rsidRPr="00A532AB">
        <w:rPr>
          <w:rFonts w:ascii="Nudista" w:hAnsi="Nudista" w:cs="Calibri"/>
        </w:rPr>
        <w:t> </w:t>
      </w:r>
      <w:r w:rsidRPr="00A532AB">
        <w:rPr>
          <w:rFonts w:ascii="Nudista" w:hAnsi="Nudista" w:cs="Arial"/>
        </w:rPr>
        <w:t>nich predlo</w:t>
      </w:r>
      <w:r w:rsidRPr="00A532AB">
        <w:rPr>
          <w:rFonts w:ascii="Nudista" w:hAnsi="Nudista" w:cs="Proba Pro"/>
        </w:rPr>
        <w:t>ž</w:t>
      </w:r>
      <w:r w:rsidRPr="00A532AB">
        <w:rPr>
          <w:rFonts w:ascii="Nudista" w:hAnsi="Nudista" w:cs="Arial"/>
        </w:rPr>
        <w:t>en</w:t>
      </w:r>
      <w:r w:rsidRPr="00A532AB">
        <w:rPr>
          <w:rFonts w:ascii="Nudista" w:hAnsi="Nudista" w:cs="Proba Pro"/>
        </w:rPr>
        <w:t>é</w:t>
      </w:r>
      <w:r w:rsidRPr="00A532AB">
        <w:rPr>
          <w:rFonts w:ascii="Nudista" w:hAnsi="Nudista" w:cs="Arial"/>
        </w:rPr>
        <w:t xml:space="preserve"> sa predkladaj</w:t>
      </w:r>
      <w:r w:rsidRPr="00A532AB">
        <w:rPr>
          <w:rFonts w:ascii="Nudista" w:hAnsi="Nudista" w:cs="Proba Pro"/>
        </w:rPr>
        <w:t>ú</w:t>
      </w:r>
      <w:r w:rsidRPr="00A532AB">
        <w:rPr>
          <w:rFonts w:ascii="Nudista" w:hAnsi="Nudista" w:cs="Arial"/>
        </w:rPr>
        <w:t xml:space="preserve"> v </w:t>
      </w:r>
      <w:r w:rsidRPr="00A532AB">
        <w:rPr>
          <w:rFonts w:ascii="Nudista" w:hAnsi="Nudista" w:cs="Proba Pro"/>
        </w:rPr>
        <w:t>š</w:t>
      </w:r>
      <w:r w:rsidRPr="00A532AB">
        <w:rPr>
          <w:rFonts w:ascii="Nudista" w:hAnsi="Nudista" w:cs="Arial"/>
        </w:rPr>
        <w:t>t</w:t>
      </w:r>
      <w:r w:rsidRPr="00A532AB">
        <w:rPr>
          <w:rFonts w:ascii="Nudista" w:hAnsi="Nudista" w:cs="Proba Pro"/>
        </w:rPr>
        <w:t>á</w:t>
      </w:r>
      <w:r w:rsidRPr="00A532AB">
        <w:rPr>
          <w:rFonts w:ascii="Nudista" w:hAnsi="Nudista" w:cs="Arial"/>
        </w:rPr>
        <w:t>tnom jazyku Slovenskej republiky.</w:t>
      </w:r>
      <w:bookmarkEnd w:id="67"/>
      <w:bookmarkEnd w:id="72"/>
      <w:r w:rsidRPr="00A532AB">
        <w:rPr>
          <w:rFonts w:ascii="Nudista" w:hAnsi="Nudista" w:cs="Arial"/>
        </w:rPr>
        <w:t xml:space="preserve"> </w:t>
      </w:r>
      <w:bookmarkStart w:id="73" w:name="baon6m"/>
    </w:p>
    <w:p w14:paraId="2BB16A31"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A532AB"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A532AB">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A532AB">
        <w:rPr>
          <w:rFonts w:ascii="Nudista" w:hAnsi="Nudista" w:cs="Arial"/>
        </w:rPr>
        <w:br/>
      </w:r>
      <w:r w:rsidRPr="00A532AB">
        <w:rPr>
          <w:rFonts w:ascii="Nudista" w:hAnsi="Nudista" w:cs="Arial"/>
        </w:rPr>
        <w:t xml:space="preserve">v českom jazyku. Ak sa zistí rozdiel v ich obsahu, rozhodujúci je úradný preklad do štátneho jazyka. </w:t>
      </w:r>
      <w:bookmarkEnd w:id="73"/>
    </w:p>
    <w:p w14:paraId="4FC57275" w14:textId="77777777"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4" w:name="_Toc524701780"/>
      <w:bookmarkStart w:id="75" w:name="_vac5uf"/>
    </w:p>
    <w:p w14:paraId="64C4D1E3" w14:textId="77777777" w:rsidR="0094391B" w:rsidRPr="00A532AB" w:rsidRDefault="0094391B" w:rsidP="00E83DC7">
      <w:pPr>
        <w:pStyle w:val="SAP1"/>
        <w:widowControl/>
        <w:spacing w:before="0" w:after="0" w:line="240" w:lineRule="auto"/>
        <w:rPr>
          <w:rFonts w:ascii="Nudista" w:hAnsi="Nudista"/>
          <w:lang w:val="sk-SK"/>
        </w:rPr>
      </w:pPr>
      <w:bookmarkStart w:id="76" w:name="_Toc86843085"/>
      <w:r w:rsidRPr="00A532AB">
        <w:rPr>
          <w:rFonts w:ascii="Nudista" w:hAnsi="Nudista"/>
          <w:lang w:val="sk-SK"/>
        </w:rPr>
        <w:t>Zábezpeka</w:t>
      </w:r>
      <w:bookmarkEnd w:id="74"/>
      <w:bookmarkEnd w:id="76"/>
    </w:p>
    <w:p w14:paraId="6DB4D411"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7B93877D" w14:textId="3CF17C68" w:rsidR="008D1567" w:rsidRPr="00D10CA0"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A532AB">
        <w:rPr>
          <w:rStyle w:val="spelle"/>
          <w:rFonts w:ascii="Nudista" w:hAnsi="Nudista" w:cs="Arial"/>
        </w:rPr>
        <w:t xml:space="preserve">Verejný </w:t>
      </w:r>
      <w:r w:rsidRPr="005F01CD">
        <w:rPr>
          <w:rStyle w:val="spelle"/>
          <w:rFonts w:ascii="Nudista" w:hAnsi="Nudista"/>
        </w:rPr>
        <w:t>obstar</w:t>
      </w:r>
      <w:r w:rsidRPr="005F01CD">
        <w:rPr>
          <w:rStyle w:val="spelle"/>
          <w:rFonts w:ascii="Nudista" w:hAnsi="Nudista" w:hint="eastAsia"/>
        </w:rPr>
        <w:t>á</w:t>
      </w:r>
      <w:r w:rsidRPr="005F01CD">
        <w:rPr>
          <w:rStyle w:val="spelle"/>
          <w:rFonts w:ascii="Nudista" w:hAnsi="Nudista"/>
        </w:rPr>
        <w:t>vate</w:t>
      </w:r>
      <w:r w:rsidRPr="005F01CD">
        <w:rPr>
          <w:rStyle w:val="spelle"/>
          <w:rFonts w:ascii="Nudista" w:hAnsi="Nudista" w:hint="eastAsia"/>
        </w:rPr>
        <w:t>ľ</w:t>
      </w:r>
      <w:r w:rsidRPr="00AE3F3D">
        <w:rPr>
          <w:rStyle w:val="spelle"/>
          <w:rFonts w:ascii="Nudista" w:hAnsi="Nudista" w:cs="Arial"/>
        </w:rPr>
        <w:t xml:space="preserve"> </w:t>
      </w:r>
      <w:r w:rsidRPr="00D10CA0">
        <w:rPr>
          <w:rStyle w:val="spelle"/>
          <w:rFonts w:ascii="Nudista" w:hAnsi="Nudista" w:cs="Arial"/>
        </w:rPr>
        <w:t>vyžaduje na zabezpečenie ponuky zloženie</w:t>
      </w:r>
      <w:r w:rsidR="00E626F4" w:rsidRPr="00D10CA0">
        <w:rPr>
          <w:rStyle w:val="spelle"/>
          <w:rFonts w:ascii="Nudista" w:hAnsi="Nudista" w:cs="Arial"/>
        </w:rPr>
        <w:t xml:space="preserve"> </w:t>
      </w:r>
      <w:r w:rsidR="00351582" w:rsidRPr="00D10CA0">
        <w:rPr>
          <w:rStyle w:val="spelle"/>
          <w:rFonts w:ascii="Nudista" w:hAnsi="Nudista" w:cs="Arial"/>
        </w:rPr>
        <w:t>zábezpeky:</w:t>
      </w:r>
    </w:p>
    <w:p w14:paraId="2A13EC59" w14:textId="7335CD1F" w:rsidR="00351582" w:rsidRPr="00D10CA0"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D10CA0">
        <w:rPr>
          <w:rStyle w:val="spelle"/>
          <w:rFonts w:ascii="Nudista" w:hAnsi="Nudista" w:cs="Arial"/>
        </w:rPr>
        <w:t>pre Časť I. predmetu zákazky vo výške</w:t>
      </w:r>
      <w:r w:rsidRPr="00D10CA0">
        <w:rPr>
          <w:rStyle w:val="spelle"/>
          <w:rFonts w:ascii="Nudista" w:hAnsi="Nudista" w:cs="Arial"/>
          <w:b/>
          <w:bCs/>
        </w:rPr>
        <w:t xml:space="preserve"> </w:t>
      </w:r>
      <w:r w:rsidR="003B7942" w:rsidRPr="00D10CA0">
        <w:rPr>
          <w:rStyle w:val="spelle"/>
          <w:rFonts w:ascii="Nudista" w:hAnsi="Nudista" w:cs="Arial"/>
          <w:b/>
          <w:bCs/>
        </w:rPr>
        <w:t xml:space="preserve">23 </w:t>
      </w:r>
      <w:r w:rsidRPr="00D10CA0">
        <w:rPr>
          <w:rStyle w:val="spelle"/>
          <w:rFonts w:ascii="Nudista" w:hAnsi="Nudista" w:cs="Arial"/>
          <w:b/>
          <w:bCs/>
        </w:rPr>
        <w:t>000 EUR</w:t>
      </w:r>
      <w:r w:rsidRPr="00D10CA0">
        <w:rPr>
          <w:rStyle w:val="spelle"/>
          <w:rFonts w:ascii="Nudista" w:hAnsi="Nudista" w:cs="Arial"/>
        </w:rPr>
        <w:t xml:space="preserve"> (slovom: </w:t>
      </w:r>
      <w:r w:rsidR="003B7942" w:rsidRPr="00D10CA0">
        <w:rPr>
          <w:rStyle w:val="spelle"/>
          <w:rFonts w:ascii="Nudista" w:hAnsi="Nudista" w:cs="Arial"/>
        </w:rPr>
        <w:t xml:space="preserve">dvadsaťtritisíc </w:t>
      </w:r>
      <w:r w:rsidRPr="00D10CA0">
        <w:rPr>
          <w:rStyle w:val="spelle"/>
          <w:rFonts w:ascii="Nudista" w:hAnsi="Nudista" w:cs="Arial"/>
        </w:rPr>
        <w:t>euro),</w:t>
      </w:r>
    </w:p>
    <w:p w14:paraId="6A570AE4" w14:textId="274A32D0" w:rsidR="000201FF" w:rsidRPr="00D10CA0"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D10CA0">
        <w:rPr>
          <w:rStyle w:val="spelle"/>
          <w:rFonts w:ascii="Nudista" w:hAnsi="Nudista" w:cs="Arial"/>
        </w:rPr>
        <w:t xml:space="preserve">pre Časť II. predmetu zákazky vo výške </w:t>
      </w:r>
      <w:r w:rsidR="00102BFE" w:rsidRPr="00D10CA0">
        <w:rPr>
          <w:rStyle w:val="spelle"/>
          <w:rFonts w:ascii="Nudista" w:hAnsi="Nudista" w:cs="Arial"/>
          <w:b/>
          <w:bCs/>
        </w:rPr>
        <w:t xml:space="preserve">10 000 </w:t>
      </w:r>
      <w:r w:rsidRPr="00D10CA0">
        <w:rPr>
          <w:rStyle w:val="spelle"/>
          <w:rFonts w:ascii="Nudista" w:hAnsi="Nudista" w:cs="Arial"/>
          <w:b/>
          <w:bCs/>
        </w:rPr>
        <w:t>EUR</w:t>
      </w:r>
      <w:r w:rsidRPr="00D10CA0">
        <w:rPr>
          <w:rStyle w:val="spelle"/>
          <w:rFonts w:ascii="Nudista" w:hAnsi="Nudista" w:cs="Arial"/>
        </w:rPr>
        <w:t xml:space="preserve"> (slovom: </w:t>
      </w:r>
      <w:r w:rsidR="00102BFE" w:rsidRPr="00D10CA0">
        <w:rPr>
          <w:rStyle w:val="spelle"/>
          <w:rFonts w:ascii="Nudista" w:hAnsi="Nudista" w:cs="Arial"/>
        </w:rPr>
        <w:t xml:space="preserve">desaťtisíc </w:t>
      </w:r>
      <w:r w:rsidRPr="00D10CA0">
        <w:rPr>
          <w:rStyle w:val="spelle"/>
          <w:rFonts w:ascii="Nudista" w:hAnsi="Nudista" w:cs="Arial"/>
        </w:rPr>
        <w:t>euro).</w:t>
      </w:r>
    </w:p>
    <w:p w14:paraId="24B38D72" w14:textId="77777777" w:rsidR="000201FF" w:rsidRPr="005F01CD" w:rsidRDefault="000201FF" w:rsidP="000201FF">
      <w:pPr>
        <w:spacing w:after="0"/>
        <w:rPr>
          <w:rFonts w:ascii="Nudista" w:hAnsi="Nudista"/>
        </w:rPr>
      </w:pPr>
    </w:p>
    <w:p w14:paraId="74B7ABB7" w14:textId="03C1EB8F" w:rsidR="0094391B" w:rsidRPr="00AE3F3D" w:rsidRDefault="0094391B" w:rsidP="005A5CC6">
      <w:pPr>
        <w:pStyle w:val="Nadpis3"/>
        <w:keepNext w:val="0"/>
        <w:keepLines w:val="0"/>
        <w:numPr>
          <w:ilvl w:val="1"/>
          <w:numId w:val="151"/>
        </w:numPr>
        <w:spacing w:after="120" w:line="240" w:lineRule="auto"/>
        <w:ind w:left="567" w:hanging="567"/>
        <w:jc w:val="both"/>
        <w:rPr>
          <w:rFonts w:ascii="Nudista" w:hAnsi="Nudista" w:cs="Arial"/>
        </w:rPr>
      </w:pPr>
      <w:r w:rsidRPr="00AE3F3D">
        <w:rPr>
          <w:rStyle w:val="spelle"/>
          <w:rFonts w:ascii="Nudista" w:hAnsi="Nudista" w:cs="Arial"/>
        </w:rPr>
        <w:t>Zábezpeku je možné zložiť:</w:t>
      </w:r>
    </w:p>
    <w:p w14:paraId="45438371" w14:textId="77777777" w:rsidR="0094391B" w:rsidRPr="00A532AB" w:rsidRDefault="0094391B" w:rsidP="005A5CC6">
      <w:pPr>
        <w:pStyle w:val="Nadpis3"/>
        <w:keepNext w:val="0"/>
        <w:keepLines w:val="0"/>
        <w:numPr>
          <w:ilvl w:val="2"/>
          <w:numId w:val="151"/>
        </w:numPr>
        <w:spacing w:after="120" w:line="240" w:lineRule="auto"/>
        <w:ind w:left="1418" w:hanging="851"/>
        <w:jc w:val="both"/>
        <w:rPr>
          <w:rFonts w:ascii="Nudista" w:hAnsi="Nudista" w:cs="Arial"/>
        </w:rPr>
      </w:pPr>
      <w:r w:rsidRPr="00A532AB">
        <w:rPr>
          <w:rStyle w:val="spelle"/>
          <w:rFonts w:ascii="Nudista" w:hAnsi="Nudista" w:cs="Arial"/>
        </w:rPr>
        <w:t>Poskytnutím bankovej záruky za uchádzača</w:t>
      </w:r>
    </w:p>
    <w:p w14:paraId="564FCC2C" w14:textId="23704814" w:rsidR="0094391B" w:rsidRPr="00A532AB" w:rsidRDefault="0094391B" w:rsidP="00E83DC7">
      <w:pPr>
        <w:spacing w:after="0" w:line="240" w:lineRule="auto"/>
        <w:ind w:left="1418"/>
        <w:jc w:val="both"/>
        <w:rPr>
          <w:rFonts w:ascii="Nudista" w:hAnsi="Nudista" w:cs="Arial"/>
          <w:b/>
          <w:sz w:val="20"/>
          <w:szCs w:val="20"/>
        </w:rPr>
      </w:pPr>
      <w:r w:rsidRPr="00A532AB">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A532AB">
        <w:rPr>
          <w:rFonts w:ascii="Nudista" w:hAnsi="Nudista" w:cs="Arial"/>
          <w:sz w:val="20"/>
          <w:szCs w:val="20"/>
        </w:rPr>
        <w:t>uplynutia</w:t>
      </w:r>
      <w:r w:rsidRPr="00A532AB">
        <w:rPr>
          <w:rFonts w:ascii="Nudista" w:hAnsi="Nudista" w:cs="Arial"/>
          <w:sz w:val="20"/>
          <w:szCs w:val="20"/>
        </w:rPr>
        <w:t xml:space="preserve"> lehoty viazanosti ponúk (resp. predĺženej lehoty viazanosti)</w:t>
      </w:r>
      <w:r w:rsidR="00212C94" w:rsidRPr="00A532AB">
        <w:rPr>
          <w:rFonts w:ascii="Nudista" w:hAnsi="Nudista" w:cs="Arial"/>
          <w:sz w:val="20"/>
          <w:szCs w:val="20"/>
        </w:rPr>
        <w:t>, t.</w:t>
      </w:r>
      <w:r w:rsidR="004A0014" w:rsidRPr="00A532AB">
        <w:rPr>
          <w:rFonts w:ascii="Nudista" w:hAnsi="Nudista" w:cs="Arial"/>
          <w:sz w:val="20"/>
          <w:szCs w:val="20"/>
        </w:rPr>
        <w:t xml:space="preserve"> </w:t>
      </w:r>
      <w:r w:rsidR="00212C94" w:rsidRPr="00A532AB">
        <w:rPr>
          <w:rFonts w:ascii="Nudista" w:hAnsi="Nudista" w:cs="Arial"/>
          <w:sz w:val="20"/>
          <w:szCs w:val="20"/>
        </w:rPr>
        <w:t xml:space="preserve">j. do </w:t>
      </w:r>
      <w:r w:rsidR="00351582" w:rsidRPr="00A532AB">
        <w:rPr>
          <w:rFonts w:ascii="Nudista" w:hAnsi="Nudista" w:cs="Arial"/>
          <w:sz w:val="20"/>
          <w:szCs w:val="20"/>
        </w:rPr>
        <w:t>30.0</w:t>
      </w:r>
      <w:r w:rsidR="000201FF" w:rsidRPr="00A532AB">
        <w:rPr>
          <w:rFonts w:ascii="Nudista" w:hAnsi="Nudista" w:cs="Arial"/>
          <w:sz w:val="20"/>
          <w:szCs w:val="20"/>
        </w:rPr>
        <w:t>9</w:t>
      </w:r>
      <w:r w:rsidR="00351582" w:rsidRPr="00A532AB">
        <w:rPr>
          <w:rFonts w:ascii="Nudista" w:hAnsi="Nudista" w:cs="Arial"/>
          <w:sz w:val="20"/>
          <w:szCs w:val="20"/>
        </w:rPr>
        <w:t>.2022</w:t>
      </w:r>
      <w:r w:rsidRPr="00A532AB">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A532AB">
        <w:rPr>
          <w:rFonts w:ascii="Nudista" w:hAnsi="Nudista" w:cs="Calibri"/>
          <w:sz w:val="20"/>
          <w:szCs w:val="20"/>
        </w:rPr>
        <w:t> </w:t>
      </w:r>
      <w:r w:rsidRPr="00A532AB">
        <w:rPr>
          <w:rFonts w:ascii="Nudista" w:hAnsi="Nudista" w:cs="Arial"/>
          <w:sz w:val="20"/>
          <w:szCs w:val="20"/>
        </w:rPr>
        <w:t>n</w:t>
      </w:r>
      <w:r w:rsidRPr="00A532AB">
        <w:rPr>
          <w:rFonts w:ascii="Nudista" w:hAnsi="Nudista" w:cs="Proba Pro"/>
          <w:sz w:val="20"/>
          <w:szCs w:val="20"/>
        </w:rPr>
        <w:t>á</w:t>
      </w:r>
      <w:r w:rsidRPr="00A532AB">
        <w:rPr>
          <w:rFonts w:ascii="Nudista" w:hAnsi="Nudista" w:cs="Arial"/>
          <w:sz w:val="20"/>
          <w:szCs w:val="20"/>
        </w:rPr>
        <w:t xml:space="preserve">zvom </w:t>
      </w:r>
      <w:r w:rsidR="008B78E6" w:rsidRPr="005F01CD">
        <w:rPr>
          <w:rFonts w:ascii="Nudista" w:hAnsi="Nudista" w:cs="Arial"/>
          <w:b/>
          <w:bCs/>
          <w:sz w:val="20"/>
          <w:szCs w:val="20"/>
          <w:u w:val="single"/>
        </w:rPr>
        <w:t>Moderné technológie – Nesvady na ceste SMART</w:t>
      </w:r>
      <w:r w:rsidR="00E626F4" w:rsidRPr="00A532AB">
        <w:rPr>
          <w:rFonts w:ascii="Nudista" w:hAnsi="Nudista" w:cs="Arial"/>
          <w:b/>
          <w:bCs/>
          <w:sz w:val="20"/>
          <w:szCs w:val="20"/>
          <w:u w:val="single"/>
        </w:rPr>
        <w:t>,</w:t>
      </w:r>
      <w:r w:rsidRPr="00A532AB">
        <w:rPr>
          <w:rFonts w:ascii="Nudista" w:hAnsi="Nudista" w:cs="Arial"/>
          <w:b/>
          <w:bCs/>
          <w:sz w:val="20"/>
          <w:szCs w:val="20"/>
          <w:u w:val="single"/>
        </w:rPr>
        <w:t xml:space="preserve"> </w:t>
      </w:r>
      <w:r w:rsidRPr="00A532AB">
        <w:rPr>
          <w:rFonts w:ascii="Nudista" w:hAnsi="Nudista" w:cs="Arial"/>
          <w:b/>
          <w:sz w:val="20"/>
          <w:szCs w:val="20"/>
          <w:u w:val="single"/>
        </w:rPr>
        <w:t>pričom v texte bankovej záruky musí byť verejná súťaž nezameniteľne identifikovateľná napr. číslom Oznámenia, ktorým bola vyhlásená</w:t>
      </w:r>
      <w:r w:rsidR="00351582" w:rsidRPr="00A532AB">
        <w:rPr>
          <w:rFonts w:ascii="Nudista" w:hAnsi="Nudista" w:cs="Arial"/>
          <w:b/>
          <w:sz w:val="20"/>
          <w:szCs w:val="20"/>
          <w:u w:val="single"/>
        </w:rPr>
        <w:t xml:space="preserve"> a</w:t>
      </w:r>
      <w:r w:rsidR="00351582" w:rsidRPr="00A532AB">
        <w:rPr>
          <w:rFonts w:ascii="Nudista" w:hAnsi="Nudista" w:cs="Calibri"/>
          <w:b/>
          <w:sz w:val="20"/>
          <w:szCs w:val="20"/>
          <w:u w:val="single"/>
        </w:rPr>
        <w:t> </w:t>
      </w:r>
      <w:r w:rsidR="00351582" w:rsidRPr="00A532AB">
        <w:rPr>
          <w:rFonts w:ascii="Nudista" w:hAnsi="Nudista" w:cs="Arial"/>
          <w:b/>
          <w:sz w:val="20"/>
          <w:szCs w:val="20"/>
          <w:u w:val="single"/>
        </w:rPr>
        <w:t>označením Časti predmetu zákazky, pre ktorú sa banková záruka poskytuje</w:t>
      </w:r>
      <w:r w:rsidRPr="00A532AB">
        <w:rPr>
          <w:rFonts w:ascii="Nudista" w:hAnsi="Nudista" w:cs="Arial"/>
          <w:sz w:val="20"/>
          <w:szCs w:val="20"/>
        </w:rPr>
        <w:t xml:space="preserve">. </w:t>
      </w:r>
      <w:r w:rsidR="004A0014" w:rsidRPr="00A532AB">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A532AB">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A532AB">
        <w:rPr>
          <w:rFonts w:ascii="Nudista" w:hAnsi="Nudista" w:cs="Arial"/>
          <w:b/>
          <w:sz w:val="20"/>
          <w:szCs w:val="20"/>
        </w:rPr>
        <w:t>vo forme a</w:t>
      </w:r>
      <w:r w:rsidRPr="00A532AB">
        <w:rPr>
          <w:rFonts w:ascii="Nudista" w:hAnsi="Nudista" w:cs="Calibri"/>
          <w:b/>
          <w:sz w:val="20"/>
          <w:szCs w:val="20"/>
        </w:rPr>
        <w:t> </w:t>
      </w:r>
      <w:r w:rsidRPr="00A532AB">
        <w:rPr>
          <w:rFonts w:ascii="Nudista" w:hAnsi="Nudista" w:cs="Arial"/>
          <w:b/>
          <w:sz w:val="20"/>
          <w:szCs w:val="20"/>
        </w:rPr>
        <w:t>sp</w:t>
      </w:r>
      <w:r w:rsidRPr="00A532AB">
        <w:rPr>
          <w:rFonts w:ascii="Nudista" w:hAnsi="Nudista" w:cs="Proba Pro"/>
          <w:b/>
          <w:sz w:val="20"/>
          <w:szCs w:val="20"/>
        </w:rPr>
        <w:t>ô</w:t>
      </w:r>
      <w:r w:rsidRPr="00A532AB">
        <w:rPr>
          <w:rFonts w:ascii="Nudista" w:hAnsi="Nudista" w:cs="Arial"/>
          <w:b/>
          <w:sz w:val="20"/>
          <w:szCs w:val="20"/>
        </w:rPr>
        <w:t>sobom uveden</w:t>
      </w:r>
      <w:r w:rsidRPr="00A532AB">
        <w:rPr>
          <w:rFonts w:ascii="Nudista" w:hAnsi="Nudista" w:cs="Proba Pro"/>
          <w:b/>
          <w:sz w:val="20"/>
          <w:szCs w:val="20"/>
        </w:rPr>
        <w:t>ý</w:t>
      </w:r>
      <w:r w:rsidRPr="00A532AB">
        <w:rPr>
          <w:rFonts w:ascii="Nudista" w:hAnsi="Nudista" w:cs="Arial"/>
          <w:b/>
          <w:sz w:val="20"/>
          <w:szCs w:val="20"/>
        </w:rPr>
        <w:t>m v</w:t>
      </w:r>
      <w:r w:rsidRPr="00A532AB">
        <w:rPr>
          <w:rFonts w:ascii="Nudista" w:hAnsi="Nudista" w:cs="Calibri"/>
          <w:b/>
          <w:sz w:val="20"/>
          <w:szCs w:val="20"/>
        </w:rPr>
        <w:t> </w:t>
      </w:r>
      <w:r w:rsidRPr="00A532AB">
        <w:rPr>
          <w:rFonts w:ascii="Nudista" w:hAnsi="Nudista" w:cs="Arial"/>
          <w:b/>
          <w:sz w:val="20"/>
          <w:szCs w:val="20"/>
        </w:rPr>
        <w:t>ustanoven</w:t>
      </w:r>
      <w:r w:rsidRPr="00A532AB">
        <w:rPr>
          <w:rFonts w:ascii="Nudista" w:hAnsi="Nudista" w:cs="Proba Pro"/>
          <w:b/>
          <w:sz w:val="20"/>
          <w:szCs w:val="20"/>
        </w:rPr>
        <w:t>í</w:t>
      </w:r>
      <w:r w:rsidRPr="00A532AB">
        <w:rPr>
          <w:rFonts w:ascii="Nudista" w:hAnsi="Nudista" w:cs="Arial"/>
          <w:b/>
          <w:sz w:val="20"/>
          <w:szCs w:val="20"/>
        </w:rPr>
        <w:t xml:space="preserve"> bodu </w:t>
      </w:r>
      <w:r w:rsidR="00A06361" w:rsidRPr="00A532AB">
        <w:rPr>
          <w:rFonts w:ascii="Nudista" w:hAnsi="Nudista" w:cs="Arial"/>
          <w:b/>
          <w:sz w:val="20"/>
          <w:szCs w:val="20"/>
        </w:rPr>
        <w:t>8.</w:t>
      </w:r>
      <w:r w:rsidR="004130D1" w:rsidRPr="00A532AB">
        <w:rPr>
          <w:rFonts w:ascii="Nudista" w:hAnsi="Nudista" w:cs="Arial"/>
          <w:b/>
          <w:sz w:val="20"/>
          <w:szCs w:val="20"/>
        </w:rPr>
        <w:t>6</w:t>
      </w:r>
      <w:r w:rsidRPr="00A532AB">
        <w:rPr>
          <w:rFonts w:ascii="Nudista" w:hAnsi="Nudista" w:cs="Arial"/>
          <w:b/>
          <w:sz w:val="20"/>
          <w:szCs w:val="20"/>
        </w:rPr>
        <w:t xml:space="preserve"> tejto </w:t>
      </w:r>
      <w:r w:rsidRPr="00A532AB">
        <w:rPr>
          <w:rFonts w:ascii="Nudista" w:hAnsi="Nudista" w:cs="Proba Pro CE"/>
          <w:b/>
          <w:sz w:val="20"/>
          <w:szCs w:val="20"/>
        </w:rPr>
        <w:t>č</w:t>
      </w:r>
      <w:r w:rsidRPr="00A532AB">
        <w:rPr>
          <w:rFonts w:ascii="Nudista" w:hAnsi="Nudista" w:cs="Arial"/>
          <w:b/>
          <w:sz w:val="20"/>
          <w:szCs w:val="20"/>
        </w:rPr>
        <w:t>asti s</w:t>
      </w:r>
      <w:r w:rsidRPr="00A532AB">
        <w:rPr>
          <w:rFonts w:ascii="Nudista" w:hAnsi="Nudista" w:cs="Proba Pro CE"/>
          <w:b/>
          <w:sz w:val="20"/>
          <w:szCs w:val="20"/>
        </w:rPr>
        <w:t>úť</w:t>
      </w:r>
      <w:r w:rsidRPr="00A532AB">
        <w:rPr>
          <w:rFonts w:ascii="Nudista" w:hAnsi="Nudista" w:cs="Arial"/>
          <w:b/>
          <w:sz w:val="20"/>
          <w:szCs w:val="20"/>
        </w:rPr>
        <w:t>a</w:t>
      </w:r>
      <w:r w:rsidRPr="00A532AB">
        <w:rPr>
          <w:rFonts w:ascii="Nudista" w:hAnsi="Nudista" w:cs="Proba Pro"/>
          <w:b/>
          <w:sz w:val="20"/>
          <w:szCs w:val="20"/>
        </w:rPr>
        <w:t>ž</w:t>
      </w:r>
      <w:r w:rsidRPr="00A532AB">
        <w:rPr>
          <w:rFonts w:ascii="Nudista" w:hAnsi="Nudista" w:cs="Arial"/>
          <w:b/>
          <w:sz w:val="20"/>
          <w:szCs w:val="20"/>
        </w:rPr>
        <w:t>n</w:t>
      </w:r>
      <w:r w:rsidRPr="00A532AB">
        <w:rPr>
          <w:rFonts w:ascii="Nudista" w:hAnsi="Nudista" w:cs="Proba Pro"/>
          <w:b/>
          <w:sz w:val="20"/>
          <w:szCs w:val="20"/>
        </w:rPr>
        <w:t>ý</w:t>
      </w:r>
      <w:r w:rsidRPr="00A532AB">
        <w:rPr>
          <w:rFonts w:ascii="Nudista" w:hAnsi="Nudista" w:cs="Arial"/>
          <w:b/>
          <w:sz w:val="20"/>
          <w:szCs w:val="20"/>
        </w:rPr>
        <w:t>ch podkladov</w:t>
      </w:r>
      <w:r w:rsidRPr="00A532AB">
        <w:rPr>
          <w:rFonts w:ascii="Nudista" w:hAnsi="Nudista" w:cs="Arial"/>
          <w:sz w:val="20"/>
          <w:szCs w:val="20"/>
        </w:rPr>
        <w:t>.</w:t>
      </w:r>
    </w:p>
    <w:p w14:paraId="796E165F" w14:textId="77777777" w:rsidR="0094391B" w:rsidRPr="00A532AB"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A532AB" w:rsidRDefault="00A06361" w:rsidP="005A5CC6">
      <w:pPr>
        <w:pStyle w:val="Nadpis3"/>
        <w:keepNext w:val="0"/>
        <w:keepLines w:val="0"/>
        <w:numPr>
          <w:ilvl w:val="2"/>
          <w:numId w:val="151"/>
        </w:numPr>
        <w:spacing w:after="120" w:line="240" w:lineRule="auto"/>
        <w:ind w:left="1418" w:hanging="851"/>
        <w:jc w:val="both"/>
        <w:rPr>
          <w:rStyle w:val="spelle"/>
          <w:rFonts w:ascii="Nudista" w:hAnsi="Nudista"/>
        </w:rPr>
      </w:pPr>
      <w:bookmarkStart w:id="77" w:name="_Hlk534369136"/>
      <w:bookmarkStart w:id="78" w:name="_Hlk534888202"/>
      <w:bookmarkStart w:id="79" w:name="_afmg28"/>
      <w:bookmarkEnd w:id="55"/>
      <w:bookmarkEnd w:id="61"/>
      <w:bookmarkEnd w:id="75"/>
      <w:r w:rsidRPr="00A532AB">
        <w:rPr>
          <w:rStyle w:val="spelle"/>
          <w:rFonts w:ascii="Nudista" w:hAnsi="Nudista"/>
        </w:rPr>
        <w:lastRenderedPageBreak/>
        <w:t>Poskytnutím poistenia záruky za uchádzača:</w:t>
      </w:r>
    </w:p>
    <w:p w14:paraId="5398C2E3" w14:textId="39E35FC9" w:rsidR="00A06361" w:rsidRPr="00A532AB" w:rsidRDefault="00A06361" w:rsidP="00E83DC7">
      <w:pPr>
        <w:spacing w:after="0" w:line="240" w:lineRule="auto"/>
        <w:ind w:left="1418"/>
        <w:jc w:val="both"/>
        <w:rPr>
          <w:rFonts w:ascii="Nudista" w:hAnsi="Nudista" w:cs="Arial"/>
          <w:sz w:val="20"/>
          <w:szCs w:val="20"/>
        </w:rPr>
      </w:pPr>
      <w:r w:rsidRPr="00A532AB">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532AB">
        <w:rPr>
          <w:rFonts w:ascii="Nudista" w:hAnsi="Nudista" w:cs="Calibri"/>
          <w:sz w:val="20"/>
          <w:szCs w:val="20"/>
        </w:rPr>
        <w:t> </w:t>
      </w:r>
      <w:r w:rsidRPr="00A532AB">
        <w:rPr>
          <w:rFonts w:ascii="Nudista" w:hAnsi="Nudista" w:cs="Arial"/>
          <w:sz w:val="20"/>
          <w:szCs w:val="20"/>
        </w:rPr>
        <w:t>oprávnenou osobou z</w:t>
      </w:r>
      <w:r w:rsidRPr="00A532AB">
        <w:rPr>
          <w:rFonts w:ascii="Nudista" w:hAnsi="Nudista" w:cs="Calibri"/>
          <w:sz w:val="20"/>
          <w:szCs w:val="20"/>
        </w:rPr>
        <w:t> </w:t>
      </w:r>
      <w:r w:rsidRPr="00A532AB">
        <w:rPr>
          <w:rFonts w:ascii="Nudista" w:hAnsi="Nudista" w:cs="Arial"/>
          <w:sz w:val="20"/>
          <w:szCs w:val="20"/>
        </w:rPr>
        <w:t>poistnej zmluvy je verejný obstarávateľ. Doba platnosti poistenia záruky musí byť určená v</w:t>
      </w:r>
      <w:r w:rsidRPr="00A532AB">
        <w:rPr>
          <w:rFonts w:ascii="Nudista" w:hAnsi="Nudista" w:cs="Calibri"/>
          <w:sz w:val="20"/>
          <w:szCs w:val="20"/>
        </w:rPr>
        <w:t> </w:t>
      </w:r>
      <w:r w:rsidRPr="00A532AB">
        <w:rPr>
          <w:rFonts w:ascii="Nudista" w:hAnsi="Nudista" w:cs="Arial"/>
          <w:sz w:val="20"/>
          <w:szCs w:val="20"/>
        </w:rPr>
        <w:t>poistenej zmluve, ako aj v</w:t>
      </w:r>
      <w:r w:rsidRPr="00A532AB">
        <w:rPr>
          <w:rFonts w:ascii="Nudista" w:hAnsi="Nudista" w:cs="Calibri"/>
          <w:sz w:val="20"/>
          <w:szCs w:val="20"/>
        </w:rPr>
        <w:t> </w:t>
      </w:r>
      <w:r w:rsidRPr="00A532AB">
        <w:rPr>
          <w:rFonts w:ascii="Nudista" w:hAnsi="Nudista" w:cs="Arial"/>
          <w:sz w:val="20"/>
          <w:szCs w:val="20"/>
        </w:rPr>
        <w:t>doklade vystavenom poisťovňou o</w:t>
      </w:r>
      <w:r w:rsidRPr="00A532AB">
        <w:rPr>
          <w:rFonts w:ascii="Nudista" w:hAnsi="Nudista" w:cs="Calibri"/>
          <w:sz w:val="20"/>
          <w:szCs w:val="20"/>
        </w:rPr>
        <w:t> </w:t>
      </w:r>
      <w:r w:rsidRPr="00A532AB">
        <w:rPr>
          <w:rFonts w:ascii="Nudista" w:hAnsi="Nudista" w:cs="Arial"/>
          <w:sz w:val="20"/>
          <w:szCs w:val="20"/>
        </w:rPr>
        <w:t xml:space="preserve">existencii poistenia záruky, minimálne do </w:t>
      </w:r>
      <w:r w:rsidR="00232BCF" w:rsidRPr="00A532AB">
        <w:rPr>
          <w:rFonts w:ascii="Nudista" w:hAnsi="Nudista" w:cs="Arial"/>
          <w:sz w:val="20"/>
          <w:szCs w:val="20"/>
        </w:rPr>
        <w:t>uplynutia</w:t>
      </w:r>
      <w:r w:rsidRPr="00A532AB">
        <w:rPr>
          <w:rFonts w:ascii="Nudista" w:hAnsi="Nudista" w:cs="Arial"/>
          <w:sz w:val="20"/>
          <w:szCs w:val="20"/>
        </w:rPr>
        <w:t xml:space="preserve"> lehoty viazanosti ponúk (resp. predĺženej lehoty viazanosti)</w:t>
      </w:r>
      <w:r w:rsidR="004A0014" w:rsidRPr="00A532AB">
        <w:rPr>
          <w:rFonts w:ascii="Nudista" w:hAnsi="Nudista" w:cs="Arial"/>
          <w:sz w:val="20"/>
          <w:szCs w:val="20"/>
        </w:rPr>
        <w:t xml:space="preserve">, t. j. do </w:t>
      </w:r>
      <w:r w:rsidR="00351582" w:rsidRPr="00A532AB">
        <w:rPr>
          <w:rFonts w:ascii="Nudista" w:hAnsi="Nudista" w:cs="Arial"/>
          <w:sz w:val="20"/>
          <w:szCs w:val="20"/>
        </w:rPr>
        <w:t>30.0</w:t>
      </w:r>
      <w:r w:rsidR="000201FF" w:rsidRPr="00A532AB">
        <w:rPr>
          <w:rFonts w:ascii="Nudista" w:hAnsi="Nudista" w:cs="Arial"/>
          <w:sz w:val="20"/>
          <w:szCs w:val="20"/>
        </w:rPr>
        <w:t>9</w:t>
      </w:r>
      <w:r w:rsidR="00351582" w:rsidRPr="00A532AB">
        <w:rPr>
          <w:rFonts w:ascii="Nudista" w:hAnsi="Nudista" w:cs="Arial"/>
          <w:sz w:val="20"/>
          <w:szCs w:val="20"/>
        </w:rPr>
        <w:t>.2022</w:t>
      </w:r>
      <w:r w:rsidRPr="00A532AB">
        <w:rPr>
          <w:rFonts w:ascii="Nudista" w:hAnsi="Nudista" w:cs="Arial"/>
          <w:sz w:val="20"/>
          <w:szCs w:val="20"/>
        </w:rPr>
        <w:t>. Z</w:t>
      </w:r>
      <w:r w:rsidRPr="00A532AB">
        <w:rPr>
          <w:rFonts w:ascii="Nudista" w:hAnsi="Nudista" w:cs="Calibri"/>
          <w:sz w:val="20"/>
          <w:szCs w:val="20"/>
        </w:rPr>
        <w:t> </w:t>
      </w:r>
      <w:r w:rsidRPr="00A532AB">
        <w:rPr>
          <w:rFonts w:ascii="Nudista" w:hAnsi="Nudista" w:cs="Arial"/>
          <w:sz w:val="20"/>
          <w:szCs w:val="20"/>
        </w:rPr>
        <w:t>dokladu vystaveného poisťovňou musí ďalej vyplývať, že poisťovňa uspokojí oprávnenú osobu (</w:t>
      </w:r>
      <w:r w:rsidR="0022036B" w:rsidRPr="00A532AB">
        <w:rPr>
          <w:rFonts w:ascii="Nudista" w:hAnsi="Nudista" w:cs="Arial"/>
          <w:sz w:val="20"/>
          <w:szCs w:val="20"/>
        </w:rPr>
        <w:t xml:space="preserve">verejného </w:t>
      </w:r>
      <w:r w:rsidRPr="00A532AB">
        <w:rPr>
          <w:rFonts w:ascii="Nudista" w:hAnsi="Nudista" w:cs="Arial"/>
          <w:sz w:val="20"/>
          <w:szCs w:val="20"/>
        </w:rPr>
        <w:t xml:space="preserve">obstarávateľa) za poisteného (uchádzača) v prípade prepadnutia jeho zábezpeky v prospech </w:t>
      </w:r>
      <w:r w:rsidR="0022036B" w:rsidRPr="00A532AB">
        <w:rPr>
          <w:rFonts w:ascii="Nudista" w:hAnsi="Nudista" w:cs="Arial"/>
          <w:sz w:val="20"/>
          <w:szCs w:val="20"/>
        </w:rPr>
        <w:t xml:space="preserve">verejného </w:t>
      </w:r>
      <w:r w:rsidRPr="00A532AB">
        <w:rPr>
          <w:rFonts w:ascii="Nudista" w:hAnsi="Nudista" w:cs="Arial"/>
          <w:sz w:val="20"/>
          <w:szCs w:val="20"/>
        </w:rPr>
        <w:t>obstarávateľa v</w:t>
      </w:r>
      <w:r w:rsidRPr="00A532AB">
        <w:rPr>
          <w:rFonts w:ascii="Nudista" w:hAnsi="Nudista" w:cs="Calibri"/>
          <w:sz w:val="20"/>
          <w:szCs w:val="20"/>
        </w:rPr>
        <w:t> </w:t>
      </w:r>
      <w:r w:rsidRPr="00A532AB">
        <w:rPr>
          <w:rFonts w:ascii="Nudista" w:hAnsi="Nudista" w:cs="Arial"/>
          <w:sz w:val="20"/>
          <w:szCs w:val="20"/>
        </w:rPr>
        <w:t xml:space="preserve">tejto </w:t>
      </w:r>
      <w:r w:rsidR="0022036B" w:rsidRPr="00A532AB">
        <w:rPr>
          <w:rFonts w:ascii="Nudista" w:hAnsi="Nudista" w:cs="Arial"/>
          <w:sz w:val="20"/>
          <w:szCs w:val="20"/>
        </w:rPr>
        <w:t xml:space="preserve">verejnej </w:t>
      </w:r>
      <w:r w:rsidRPr="00A532AB">
        <w:rPr>
          <w:rFonts w:ascii="Nudista" w:hAnsi="Nudista" w:cs="Arial"/>
          <w:sz w:val="20"/>
          <w:szCs w:val="20"/>
        </w:rPr>
        <w:t>súťaži</w:t>
      </w:r>
      <w:r w:rsidR="0022036B" w:rsidRPr="00A532AB">
        <w:rPr>
          <w:rFonts w:ascii="Nudista" w:hAnsi="Nudista" w:cs="Arial"/>
          <w:sz w:val="20"/>
          <w:szCs w:val="20"/>
        </w:rPr>
        <w:t xml:space="preserve"> s</w:t>
      </w:r>
      <w:r w:rsidR="0022036B" w:rsidRPr="00A532AB">
        <w:rPr>
          <w:rFonts w:ascii="Nudista" w:hAnsi="Nudista" w:cs="Calibri"/>
          <w:sz w:val="20"/>
          <w:szCs w:val="20"/>
        </w:rPr>
        <w:t> </w:t>
      </w:r>
      <w:r w:rsidR="0022036B" w:rsidRPr="00A532AB">
        <w:rPr>
          <w:rFonts w:ascii="Nudista" w:hAnsi="Nudista" w:cs="Arial"/>
          <w:sz w:val="20"/>
          <w:szCs w:val="20"/>
        </w:rPr>
        <w:t xml:space="preserve">názvom </w:t>
      </w:r>
      <w:r w:rsidR="008B78E6" w:rsidRPr="008B622A">
        <w:rPr>
          <w:rFonts w:ascii="Nudista" w:hAnsi="Nudista" w:cs="Arial"/>
          <w:b/>
          <w:bCs/>
          <w:sz w:val="20"/>
          <w:szCs w:val="20"/>
          <w:u w:val="single"/>
        </w:rPr>
        <w:t>Moderné technológie – Nesvady na ceste SMART</w:t>
      </w:r>
      <w:r w:rsidR="004130D1" w:rsidRPr="00A532AB">
        <w:rPr>
          <w:rFonts w:ascii="Nudista" w:hAnsi="Nudista" w:cs="Arial"/>
          <w:b/>
          <w:sz w:val="20"/>
          <w:szCs w:val="20"/>
          <w:u w:val="single"/>
        </w:rPr>
        <w:t>,</w:t>
      </w:r>
      <w:r w:rsidR="0022036B" w:rsidRPr="00A532AB">
        <w:rPr>
          <w:rFonts w:ascii="Nudista" w:hAnsi="Nudista" w:cs="Arial"/>
          <w:b/>
          <w:sz w:val="20"/>
          <w:szCs w:val="20"/>
          <w:u w:val="single"/>
        </w:rPr>
        <w:t xml:space="preserve"> pričom v texte </w:t>
      </w:r>
      <w:r w:rsidR="0022036B" w:rsidRPr="00A532AB">
        <w:rPr>
          <w:rFonts w:ascii="Nudista" w:eastAsia="Proba Pro" w:hAnsi="Nudista" w:cs="Proba Pro"/>
          <w:b/>
          <w:sz w:val="20"/>
          <w:szCs w:val="20"/>
          <w:u w:val="single"/>
        </w:rPr>
        <w:t xml:space="preserve">dokladu vystaveného poisťovňou </w:t>
      </w:r>
      <w:r w:rsidR="0022036B" w:rsidRPr="00A532AB">
        <w:rPr>
          <w:rFonts w:ascii="Nudista" w:hAnsi="Nudista" w:cs="Arial"/>
          <w:b/>
          <w:sz w:val="20"/>
          <w:szCs w:val="20"/>
          <w:u w:val="single"/>
        </w:rPr>
        <w:t>musí byť verejná súťaž nezameniteľne identifikovateľná napr. číslom Oznámenia, ktorým bola vyhlásená</w:t>
      </w:r>
      <w:r w:rsidR="00600C6C" w:rsidRPr="00A532AB">
        <w:rPr>
          <w:rFonts w:ascii="Nudista" w:hAnsi="Nudista" w:cs="Arial"/>
          <w:b/>
          <w:sz w:val="20"/>
          <w:szCs w:val="20"/>
          <w:u w:val="single"/>
        </w:rPr>
        <w:t xml:space="preserve"> a</w:t>
      </w:r>
      <w:r w:rsidR="00600C6C" w:rsidRPr="00A532AB">
        <w:rPr>
          <w:rFonts w:ascii="Nudista" w:hAnsi="Nudista" w:cs="Calibri"/>
          <w:b/>
          <w:sz w:val="20"/>
          <w:szCs w:val="20"/>
          <w:u w:val="single"/>
        </w:rPr>
        <w:t> </w:t>
      </w:r>
      <w:r w:rsidR="00600C6C" w:rsidRPr="00A532AB">
        <w:rPr>
          <w:rFonts w:ascii="Nudista" w:hAnsi="Nudista" w:cs="Arial"/>
          <w:b/>
          <w:sz w:val="20"/>
          <w:szCs w:val="20"/>
          <w:u w:val="single"/>
        </w:rPr>
        <w:t>označením Časti predmetu zákazky, pre ktorú sa banková záruka poskytuje</w:t>
      </w:r>
      <w:r w:rsidR="0034667C" w:rsidRPr="00A532AB">
        <w:rPr>
          <w:rFonts w:ascii="Nudista" w:hAnsi="Nudista" w:cs="Arial"/>
          <w:b/>
          <w:sz w:val="20"/>
          <w:szCs w:val="20"/>
          <w:u w:val="single"/>
        </w:rPr>
        <w:t>.</w:t>
      </w:r>
      <w:r w:rsidRPr="00A532AB">
        <w:rPr>
          <w:rFonts w:ascii="Nudista" w:hAnsi="Nudista" w:cs="Arial"/>
          <w:sz w:val="20"/>
          <w:szCs w:val="20"/>
        </w:rPr>
        <w:t xml:space="preserve"> </w:t>
      </w:r>
      <w:r w:rsidR="0022036B" w:rsidRPr="00A532AB">
        <w:rPr>
          <w:rFonts w:ascii="Nudista" w:hAnsi="Nudista" w:cs="Arial"/>
          <w:sz w:val="20"/>
          <w:szCs w:val="20"/>
        </w:rPr>
        <w:t>Poisťovňa predĺži platnosť poistenia záruky v prípade, že bola lehota viazanosti ponúk predĺžená.</w:t>
      </w:r>
      <w:r w:rsidRPr="00A532AB">
        <w:rPr>
          <w:rFonts w:ascii="Nudista" w:hAnsi="Nudista" w:cs="Arial"/>
          <w:sz w:val="20"/>
          <w:szCs w:val="20"/>
        </w:rPr>
        <w:t xml:space="preserve"> </w:t>
      </w:r>
      <w:r w:rsidR="000B2B37" w:rsidRPr="00A532AB">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A532AB">
        <w:rPr>
          <w:rFonts w:ascii="Nudista" w:hAnsi="Nudista" w:cs="Arial"/>
          <w:sz w:val="20"/>
          <w:szCs w:val="20"/>
        </w:rPr>
        <w:t>. Poistenie záruky vzniká dňom uzavretia poistnej zmluvy medzi poisťovňou a</w:t>
      </w:r>
      <w:r w:rsidRPr="00A532AB">
        <w:rPr>
          <w:rFonts w:ascii="Nudista" w:hAnsi="Nudista" w:cs="Calibri"/>
          <w:sz w:val="20"/>
          <w:szCs w:val="20"/>
        </w:rPr>
        <w:t> </w:t>
      </w:r>
      <w:r w:rsidRPr="00A532AB">
        <w:rPr>
          <w:rFonts w:ascii="Nudista" w:hAnsi="Nudista" w:cs="Arial"/>
          <w:sz w:val="20"/>
          <w:szCs w:val="20"/>
        </w:rPr>
        <w:t>poisteným (uchádzačom) a zábezpeka vzniká doručením dokladu vystaveného poisťovňou o</w:t>
      </w:r>
      <w:r w:rsidRPr="00A532AB">
        <w:rPr>
          <w:rFonts w:ascii="Nudista" w:hAnsi="Nudista" w:cs="Calibri"/>
          <w:sz w:val="20"/>
          <w:szCs w:val="20"/>
        </w:rPr>
        <w:t> </w:t>
      </w:r>
      <w:r w:rsidRPr="00A532AB">
        <w:rPr>
          <w:rFonts w:ascii="Nudista" w:hAnsi="Nudista" w:cs="Arial"/>
          <w:sz w:val="20"/>
          <w:szCs w:val="20"/>
        </w:rPr>
        <w:t xml:space="preserve">poistení záruky </w:t>
      </w:r>
      <w:r w:rsidR="0022036B" w:rsidRPr="00A532AB">
        <w:rPr>
          <w:rFonts w:ascii="Nudista" w:hAnsi="Nudista" w:cs="Arial"/>
          <w:sz w:val="20"/>
          <w:szCs w:val="20"/>
        </w:rPr>
        <w:t xml:space="preserve">verejnému </w:t>
      </w:r>
      <w:r w:rsidRPr="00A532AB">
        <w:rPr>
          <w:rFonts w:ascii="Nudista" w:hAnsi="Nudista" w:cs="Arial"/>
          <w:sz w:val="20"/>
          <w:szCs w:val="20"/>
        </w:rPr>
        <w:t xml:space="preserve">obstarávateľovi. V prípade poskytnutia zábezpeky formou poistenia záruky, uchádzač predloží doklad vystavený poisťovňou </w:t>
      </w:r>
      <w:r w:rsidRPr="00A532AB">
        <w:rPr>
          <w:rFonts w:ascii="Nudista" w:hAnsi="Nudista" w:cs="Arial"/>
          <w:b/>
          <w:sz w:val="20"/>
          <w:szCs w:val="20"/>
        </w:rPr>
        <w:t>vo forme a</w:t>
      </w:r>
      <w:r w:rsidRPr="00A532AB">
        <w:rPr>
          <w:rFonts w:ascii="Nudista" w:hAnsi="Nudista" w:cs="Calibri"/>
          <w:b/>
          <w:sz w:val="20"/>
          <w:szCs w:val="20"/>
        </w:rPr>
        <w:t> </w:t>
      </w:r>
      <w:r w:rsidRPr="00A532AB">
        <w:rPr>
          <w:rFonts w:ascii="Nudista" w:hAnsi="Nudista" w:cs="Arial"/>
          <w:b/>
          <w:sz w:val="20"/>
          <w:szCs w:val="20"/>
        </w:rPr>
        <w:t>spôsobom uvedeným v</w:t>
      </w:r>
      <w:r w:rsidRPr="00A532AB">
        <w:rPr>
          <w:rFonts w:ascii="Nudista" w:hAnsi="Nudista" w:cs="Calibri"/>
          <w:b/>
          <w:sz w:val="20"/>
          <w:szCs w:val="20"/>
        </w:rPr>
        <w:t> </w:t>
      </w:r>
      <w:r w:rsidRPr="00A532AB">
        <w:rPr>
          <w:rFonts w:ascii="Nudista" w:hAnsi="Nudista" w:cs="Arial"/>
          <w:b/>
          <w:sz w:val="20"/>
          <w:szCs w:val="20"/>
        </w:rPr>
        <w:t xml:space="preserve">ustanovení bodu </w:t>
      </w:r>
      <w:r w:rsidR="000C2842" w:rsidRPr="00A532AB">
        <w:rPr>
          <w:rFonts w:ascii="Nudista" w:hAnsi="Nudista" w:cs="Arial"/>
          <w:b/>
          <w:sz w:val="20"/>
          <w:szCs w:val="20"/>
        </w:rPr>
        <w:t>8.</w:t>
      </w:r>
      <w:r w:rsidR="004130D1" w:rsidRPr="00A532AB">
        <w:rPr>
          <w:rFonts w:ascii="Nudista" w:hAnsi="Nudista" w:cs="Arial"/>
          <w:b/>
          <w:sz w:val="20"/>
          <w:szCs w:val="20"/>
        </w:rPr>
        <w:t>6</w:t>
      </w:r>
      <w:r w:rsidRPr="00A532AB">
        <w:rPr>
          <w:rFonts w:ascii="Nudista" w:hAnsi="Nudista" w:cs="Arial"/>
          <w:b/>
          <w:sz w:val="20"/>
          <w:szCs w:val="20"/>
        </w:rPr>
        <w:t xml:space="preserve"> tejto časti súťažných podkladov.</w:t>
      </w:r>
    </w:p>
    <w:bookmarkEnd w:id="77"/>
    <w:bookmarkEnd w:id="78"/>
    <w:p w14:paraId="73F5514E" w14:textId="77777777" w:rsidR="00A06361" w:rsidRPr="00A532AB"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A532AB" w:rsidRDefault="00A06361" w:rsidP="005A5CC6">
      <w:pPr>
        <w:pStyle w:val="Nadpis3"/>
        <w:keepNext w:val="0"/>
        <w:keepLines w:val="0"/>
        <w:numPr>
          <w:ilvl w:val="2"/>
          <w:numId w:val="151"/>
        </w:numPr>
        <w:spacing w:after="0" w:line="240" w:lineRule="auto"/>
        <w:ind w:left="1418" w:hanging="851"/>
        <w:jc w:val="both"/>
        <w:rPr>
          <w:rFonts w:ascii="Nudista" w:hAnsi="Nudista" w:cs="Arial"/>
        </w:rPr>
      </w:pPr>
      <w:r w:rsidRPr="00A532AB">
        <w:rPr>
          <w:rStyle w:val="spelle"/>
          <w:rFonts w:ascii="Nudista" w:hAnsi="Nudista" w:cs="Arial"/>
        </w:rPr>
        <w:t>Zložením finančných prostriedkov na bankový účet verejného obstarávateľa</w:t>
      </w:r>
    </w:p>
    <w:p w14:paraId="63645B78" w14:textId="77777777" w:rsidR="00A06361" w:rsidRPr="00A532AB" w:rsidRDefault="00A06361" w:rsidP="00E83DC7">
      <w:pPr>
        <w:spacing w:after="0" w:line="240" w:lineRule="auto"/>
        <w:ind w:left="1418"/>
        <w:jc w:val="both"/>
        <w:rPr>
          <w:rStyle w:val="spelle"/>
          <w:rFonts w:ascii="Nudista" w:hAnsi="Nudista" w:cs="Arial"/>
          <w:sz w:val="20"/>
          <w:szCs w:val="20"/>
        </w:rPr>
      </w:pPr>
      <w:r w:rsidRPr="00A532AB">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62DE648E" w:rsidR="00A06361"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Názov banky: </w:t>
      </w:r>
      <w:r w:rsidR="00084EE8" w:rsidRPr="00084EE8">
        <w:rPr>
          <w:rStyle w:val="spelle"/>
          <w:rFonts w:ascii="Nudista" w:hAnsi="Nudista" w:cs="Arial"/>
          <w:sz w:val="20"/>
          <w:szCs w:val="20"/>
        </w:rPr>
        <w:t>Prima banka Slovensko, a.s.</w:t>
      </w:r>
    </w:p>
    <w:p w14:paraId="11A0E8B4" w14:textId="66652339" w:rsidR="00A06361"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IBAN kód: </w:t>
      </w:r>
      <w:r w:rsidR="00084EE8" w:rsidRPr="00084EE8">
        <w:rPr>
          <w:rStyle w:val="spelle"/>
          <w:rFonts w:ascii="Nudista" w:hAnsi="Nudista" w:cs="Arial"/>
          <w:sz w:val="20"/>
          <w:szCs w:val="20"/>
        </w:rPr>
        <w:t>SK23 5600 0000 0039 0691 9001</w:t>
      </w:r>
    </w:p>
    <w:p w14:paraId="650BF491" w14:textId="3F12D8D9" w:rsidR="00A06361"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SWIFT: </w:t>
      </w:r>
      <w:r w:rsidR="00084EE8" w:rsidRPr="00084EE8">
        <w:rPr>
          <w:rStyle w:val="spelle"/>
          <w:rFonts w:ascii="Nudista" w:hAnsi="Nudista" w:cs="Arial"/>
          <w:sz w:val="20"/>
          <w:szCs w:val="20"/>
        </w:rPr>
        <w:t>KOMASK2X</w:t>
      </w:r>
    </w:p>
    <w:p w14:paraId="50045DEF" w14:textId="77777777" w:rsidR="00CB15FB"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Variabilný symbol: [</w:t>
      </w:r>
      <w:r w:rsidRPr="00A532AB">
        <w:rPr>
          <w:rStyle w:val="spelle"/>
          <w:rFonts w:ascii="Nudista" w:hAnsi="Nudista" w:cs="Arial"/>
          <w:i/>
          <w:sz w:val="20"/>
          <w:szCs w:val="20"/>
          <w:highlight w:val="lightGray"/>
        </w:rPr>
        <w:t>uchádzač doplní svoje IČO</w:t>
      </w:r>
      <w:r w:rsidRPr="00A532AB">
        <w:rPr>
          <w:rStyle w:val="spelle"/>
          <w:rFonts w:ascii="Nudista" w:hAnsi="Nudista" w:cs="Arial"/>
          <w:sz w:val="20"/>
          <w:szCs w:val="20"/>
        </w:rPr>
        <w:t>]</w:t>
      </w:r>
    </w:p>
    <w:p w14:paraId="419A3887" w14:textId="758E949C" w:rsidR="00600C6C" w:rsidRPr="00A532AB" w:rsidRDefault="00A06361" w:rsidP="005A5CC6">
      <w:pPr>
        <w:numPr>
          <w:ilvl w:val="0"/>
          <w:numId w:val="158"/>
        </w:numPr>
        <w:spacing w:after="0" w:line="240" w:lineRule="auto"/>
        <w:ind w:left="1985"/>
        <w:jc w:val="both"/>
        <w:rPr>
          <w:rStyle w:val="spelle"/>
          <w:rFonts w:ascii="Nudista" w:hAnsi="Nudista" w:cs="Arial"/>
          <w:sz w:val="20"/>
          <w:szCs w:val="20"/>
        </w:rPr>
      </w:pPr>
      <w:r w:rsidRPr="00A532AB">
        <w:rPr>
          <w:rStyle w:val="spelle"/>
          <w:rFonts w:ascii="Nudista" w:hAnsi="Nudista" w:cs="Arial"/>
          <w:sz w:val="20"/>
          <w:szCs w:val="20"/>
        </w:rPr>
        <w:t xml:space="preserve">Poznámka: </w:t>
      </w:r>
      <w:r w:rsidR="00600C6C" w:rsidRPr="00A532AB">
        <w:rPr>
          <w:rStyle w:val="spelle"/>
          <w:rFonts w:ascii="Nudista" w:hAnsi="Nudista" w:cs="Arial"/>
          <w:bCs/>
          <w:sz w:val="20"/>
          <w:szCs w:val="20"/>
        </w:rPr>
        <w:t xml:space="preserve"> </w:t>
      </w:r>
      <w:r w:rsidR="008B78E6">
        <w:rPr>
          <w:rStyle w:val="spelle"/>
          <w:rFonts w:ascii="Nudista" w:hAnsi="Nudista" w:cs="Arial"/>
          <w:bCs/>
          <w:sz w:val="20"/>
          <w:szCs w:val="20"/>
        </w:rPr>
        <w:t>Nesvady</w:t>
      </w:r>
      <w:r w:rsidR="008B78E6" w:rsidRPr="00A532AB">
        <w:rPr>
          <w:rStyle w:val="spelle"/>
          <w:rFonts w:ascii="Nudista" w:hAnsi="Nudista" w:cs="Arial"/>
          <w:bCs/>
          <w:sz w:val="20"/>
          <w:szCs w:val="20"/>
        </w:rPr>
        <w:t xml:space="preserve"> </w:t>
      </w:r>
      <w:r w:rsidR="000201FF" w:rsidRPr="00A532AB">
        <w:rPr>
          <w:rStyle w:val="spelle"/>
          <w:rFonts w:ascii="Nudista" w:hAnsi="Nudista" w:cs="Arial"/>
          <w:bCs/>
          <w:sz w:val="20"/>
          <w:szCs w:val="20"/>
        </w:rPr>
        <w:t>na ceste SMART</w:t>
      </w:r>
      <w:r w:rsidR="00600C6C" w:rsidRPr="00A532AB">
        <w:rPr>
          <w:rStyle w:val="spelle"/>
          <w:rFonts w:ascii="Nudista" w:hAnsi="Nudista" w:cs="Arial"/>
          <w:bCs/>
          <w:sz w:val="20"/>
          <w:szCs w:val="20"/>
        </w:rPr>
        <w:t xml:space="preserve"> [</w:t>
      </w:r>
      <w:r w:rsidR="00600C6C" w:rsidRPr="00A532AB">
        <w:rPr>
          <w:rStyle w:val="spelle"/>
          <w:rFonts w:ascii="Nudista" w:hAnsi="Nudista" w:cs="Arial"/>
          <w:bCs/>
          <w:i/>
          <w:iCs/>
          <w:sz w:val="20"/>
          <w:szCs w:val="20"/>
        </w:rPr>
        <w:t xml:space="preserve">a označenie Časti, na ktorú uchádzač predkladá ponuku - </w:t>
      </w:r>
      <w:r w:rsidR="00600C6C" w:rsidRPr="00A532AB">
        <w:rPr>
          <w:rStyle w:val="spelle"/>
          <w:rFonts w:ascii="Nudista" w:hAnsi="Nudista" w:cs="Arial"/>
          <w:bCs/>
          <w:i/>
          <w:iCs/>
          <w:sz w:val="20"/>
          <w:szCs w:val="20"/>
          <w:highlight w:val="lightGray"/>
        </w:rPr>
        <w:t>Časť I.</w:t>
      </w:r>
      <w:r w:rsidR="00600C6C" w:rsidRPr="00A532AB">
        <w:rPr>
          <w:rStyle w:val="spelle"/>
          <w:rFonts w:ascii="Nudista" w:hAnsi="Nudista" w:cs="Arial"/>
          <w:bCs/>
          <w:i/>
          <w:iCs/>
          <w:sz w:val="20"/>
          <w:szCs w:val="20"/>
        </w:rPr>
        <w:t xml:space="preserve"> / </w:t>
      </w:r>
      <w:r w:rsidR="00600C6C" w:rsidRPr="00A532AB">
        <w:rPr>
          <w:rStyle w:val="spelle"/>
          <w:rFonts w:ascii="Nudista" w:hAnsi="Nudista" w:cs="Arial"/>
          <w:bCs/>
          <w:i/>
          <w:iCs/>
          <w:sz w:val="20"/>
          <w:szCs w:val="20"/>
          <w:highlight w:val="lightGray"/>
        </w:rPr>
        <w:t>Časť II</w:t>
      </w:r>
      <w:r w:rsidR="00600C6C" w:rsidRPr="00A532AB">
        <w:rPr>
          <w:rStyle w:val="spelle"/>
          <w:rFonts w:ascii="Nudista" w:hAnsi="Nudista" w:cs="Arial"/>
          <w:bCs/>
          <w:i/>
          <w:iCs/>
          <w:sz w:val="20"/>
          <w:szCs w:val="20"/>
        </w:rPr>
        <w:t>.</w:t>
      </w:r>
      <w:r w:rsidR="000201FF" w:rsidRPr="00A532AB">
        <w:rPr>
          <w:rStyle w:val="spelle"/>
          <w:rFonts w:ascii="Nudista" w:hAnsi="Nudista" w:cs="Arial"/>
          <w:bCs/>
          <w:i/>
          <w:iCs/>
          <w:sz w:val="20"/>
          <w:szCs w:val="20"/>
        </w:rPr>
        <w:t>]</w:t>
      </w:r>
    </w:p>
    <w:p w14:paraId="547F3320" w14:textId="77777777" w:rsidR="00A06361" w:rsidRPr="00A532AB"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A532AB" w:rsidRDefault="00A06361" w:rsidP="00E83DC7">
      <w:pPr>
        <w:spacing w:after="0" w:line="240" w:lineRule="auto"/>
        <w:ind w:left="1418"/>
        <w:jc w:val="both"/>
        <w:rPr>
          <w:rStyle w:val="spelle"/>
          <w:rFonts w:ascii="Nudista" w:hAnsi="Nudista" w:cs="Arial"/>
          <w:sz w:val="20"/>
          <w:szCs w:val="20"/>
        </w:rPr>
      </w:pPr>
      <w:r w:rsidRPr="00A532AB">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A532AB" w:rsidRDefault="0094391B" w:rsidP="005A5CC6">
      <w:pPr>
        <w:pStyle w:val="Nadpis3"/>
        <w:keepNext w:val="0"/>
        <w:keepLines w:val="0"/>
        <w:numPr>
          <w:ilvl w:val="1"/>
          <w:numId w:val="151"/>
        </w:numPr>
        <w:spacing w:after="0" w:line="240" w:lineRule="auto"/>
        <w:ind w:left="567" w:hanging="567"/>
        <w:jc w:val="both"/>
        <w:rPr>
          <w:rStyle w:val="spelle"/>
          <w:rFonts w:ascii="Nudista" w:hAnsi="Nudista" w:cs="Arial"/>
        </w:rPr>
      </w:pPr>
      <w:r w:rsidRPr="00A532AB">
        <w:rPr>
          <w:rStyle w:val="spelle"/>
          <w:rFonts w:ascii="Nudista" w:hAnsi="Nudista" w:cs="Arial"/>
        </w:rPr>
        <w:t xml:space="preserve">Ak nebude platná banková záruka </w:t>
      </w:r>
      <w:r w:rsidR="006F34DC" w:rsidRPr="00A532AB">
        <w:rPr>
          <w:rFonts w:ascii="Nudista" w:hAnsi="Nudista"/>
        </w:rPr>
        <w:t xml:space="preserve">alebo </w:t>
      </w:r>
      <w:r w:rsidR="00C239D6" w:rsidRPr="00A532AB">
        <w:rPr>
          <w:rFonts w:ascii="Nudista" w:hAnsi="Nudista"/>
        </w:rPr>
        <w:t>d</w:t>
      </w:r>
      <w:bookmarkStart w:id="80" w:name="_Hlk534888444"/>
      <w:r w:rsidR="00C239D6" w:rsidRPr="00A532AB">
        <w:rPr>
          <w:rFonts w:ascii="Nudista" w:hAnsi="Nudista"/>
        </w:rPr>
        <w:t>oklad o</w:t>
      </w:r>
      <w:r w:rsidR="00C239D6" w:rsidRPr="00A532AB">
        <w:rPr>
          <w:rFonts w:ascii="Nudista" w:hAnsi="Nudista" w:cs="Calibri"/>
        </w:rPr>
        <w:t> </w:t>
      </w:r>
      <w:r w:rsidR="00C239D6" w:rsidRPr="00A532AB">
        <w:rPr>
          <w:rFonts w:ascii="Nudista" w:hAnsi="Nudista"/>
        </w:rPr>
        <w:t>poistení záruky</w:t>
      </w:r>
      <w:r w:rsidR="006F34DC" w:rsidRPr="00A532AB">
        <w:rPr>
          <w:rFonts w:ascii="Nudista" w:hAnsi="Nudista"/>
        </w:rPr>
        <w:t xml:space="preserve"> </w:t>
      </w:r>
      <w:bookmarkEnd w:id="80"/>
      <w:r w:rsidRPr="00A532AB">
        <w:rPr>
          <w:rStyle w:val="spelle"/>
          <w:rFonts w:ascii="Nudista" w:hAnsi="Nudista" w:cs="Arial"/>
        </w:rPr>
        <w:t>súčasťou ponuky uchádzača, prípadne nebudú zložené finančné prostriedky na účte verejného obstarávateľa v</w:t>
      </w:r>
      <w:r w:rsidRPr="00A532AB">
        <w:rPr>
          <w:rStyle w:val="spelle"/>
          <w:rFonts w:ascii="Nudista" w:hAnsi="Nudista" w:cs="Calibri"/>
        </w:rPr>
        <w:t> </w:t>
      </w:r>
      <w:r w:rsidRPr="00A532AB">
        <w:rPr>
          <w:rStyle w:val="spelle"/>
          <w:rFonts w:ascii="Nudista" w:hAnsi="Nudista" w:cs="Arial"/>
        </w:rPr>
        <w:t>zmysle bodu 16.2.</w:t>
      </w:r>
      <w:r w:rsidR="00A06361" w:rsidRPr="00A532AB">
        <w:rPr>
          <w:rStyle w:val="spelle"/>
          <w:rFonts w:ascii="Nudista" w:hAnsi="Nudista" w:cs="Arial"/>
        </w:rPr>
        <w:t>3</w:t>
      </w:r>
      <w:r w:rsidRPr="00A532AB">
        <w:rPr>
          <w:rStyle w:val="spelle"/>
          <w:rFonts w:ascii="Nudista" w:hAnsi="Nudista" w:cs="Arial"/>
        </w:rPr>
        <w:t xml:space="preserve"> vy</w:t>
      </w:r>
      <w:r w:rsidRPr="00A532AB">
        <w:rPr>
          <w:rStyle w:val="spelle"/>
          <w:rFonts w:ascii="Nudista" w:hAnsi="Nudista" w:cs="Proba Pro"/>
        </w:rPr>
        <w:t>šš</w:t>
      </w:r>
      <w:r w:rsidRPr="00A532AB">
        <w:rPr>
          <w:rStyle w:val="spelle"/>
          <w:rFonts w:ascii="Nudista" w:hAnsi="Nudista" w:cs="Arial"/>
        </w:rPr>
        <w:t xml:space="preserve">ie, bude </w:t>
      </w:r>
      <w:r w:rsidR="000B2B37" w:rsidRPr="00A532AB">
        <w:rPr>
          <w:rStyle w:val="spelle"/>
          <w:rFonts w:ascii="Nudista" w:hAnsi="Nudista" w:cs="Arial"/>
        </w:rPr>
        <w:t xml:space="preserve">ponuka </w:t>
      </w:r>
      <w:r w:rsidRPr="00A532AB">
        <w:rPr>
          <w:rStyle w:val="spelle"/>
          <w:rFonts w:ascii="Nudista" w:hAnsi="Nudista" w:cs="Arial"/>
        </w:rPr>
        <w:t>uch</w:t>
      </w:r>
      <w:r w:rsidRPr="00A532AB">
        <w:rPr>
          <w:rStyle w:val="spelle"/>
          <w:rFonts w:ascii="Nudista" w:hAnsi="Nudista" w:cs="Proba Pro"/>
        </w:rPr>
        <w:t>á</w:t>
      </w:r>
      <w:r w:rsidRPr="00A532AB">
        <w:rPr>
          <w:rStyle w:val="spelle"/>
          <w:rFonts w:ascii="Nudista" w:hAnsi="Nudista" w:cs="Arial"/>
        </w:rPr>
        <w:t>dza</w:t>
      </w:r>
      <w:r w:rsidRPr="00A532AB">
        <w:rPr>
          <w:rStyle w:val="spelle"/>
          <w:rFonts w:ascii="Nudista" w:hAnsi="Nudista" w:cs="Proba Pro CE"/>
        </w:rPr>
        <w:t>č</w:t>
      </w:r>
      <w:r w:rsidR="000B2B37" w:rsidRPr="00A532AB">
        <w:rPr>
          <w:rStyle w:val="spelle"/>
          <w:rFonts w:ascii="Nudista" w:hAnsi="Nudista" w:cs="Proba Pro CE"/>
        </w:rPr>
        <w:t>a</w:t>
      </w:r>
      <w:r w:rsidRPr="00A532AB">
        <w:rPr>
          <w:rStyle w:val="spelle"/>
          <w:rFonts w:ascii="Nudista" w:hAnsi="Nudista" w:cs="Arial"/>
        </w:rPr>
        <w:t xml:space="preserve"> z verejn</w:t>
      </w:r>
      <w:r w:rsidRPr="00A532AB">
        <w:rPr>
          <w:rStyle w:val="spelle"/>
          <w:rFonts w:ascii="Nudista" w:hAnsi="Nudista" w:cs="Proba Pro"/>
        </w:rPr>
        <w:t>é</w:t>
      </w:r>
      <w:r w:rsidRPr="00A532AB">
        <w:rPr>
          <w:rStyle w:val="spelle"/>
          <w:rFonts w:ascii="Nudista" w:hAnsi="Nudista" w:cs="Arial"/>
        </w:rPr>
        <w:t>ho obstar</w:t>
      </w:r>
      <w:r w:rsidRPr="00A532AB">
        <w:rPr>
          <w:rStyle w:val="spelle"/>
          <w:rFonts w:ascii="Nudista" w:hAnsi="Nudista" w:cs="Proba Pro"/>
        </w:rPr>
        <w:t>á</w:t>
      </w:r>
      <w:r w:rsidRPr="00A532AB">
        <w:rPr>
          <w:rStyle w:val="spelle"/>
          <w:rFonts w:ascii="Nudista" w:hAnsi="Nudista" w:cs="Arial"/>
        </w:rPr>
        <w:t>vania vyl</w:t>
      </w:r>
      <w:r w:rsidRPr="00A532AB">
        <w:rPr>
          <w:rStyle w:val="spelle"/>
          <w:rFonts w:ascii="Nudista" w:hAnsi="Nudista" w:cs="Proba Pro CE"/>
        </w:rPr>
        <w:t>úč</w:t>
      </w:r>
      <w:r w:rsidRPr="00A532AB">
        <w:rPr>
          <w:rStyle w:val="spelle"/>
          <w:rFonts w:ascii="Nudista" w:hAnsi="Nudista" w:cs="Arial"/>
        </w:rPr>
        <w:t>en</w:t>
      </w:r>
      <w:r w:rsidR="000B2B37" w:rsidRPr="00A532AB">
        <w:rPr>
          <w:rStyle w:val="spelle"/>
          <w:rFonts w:ascii="Nudista" w:hAnsi="Nudista" w:cs="Proba Pro"/>
        </w:rPr>
        <w:t>á</w:t>
      </w:r>
      <w:r w:rsidRPr="00A532AB">
        <w:rPr>
          <w:rStyle w:val="spelle"/>
          <w:rFonts w:ascii="Nudista" w:hAnsi="Nudista" w:cs="Arial"/>
        </w:rPr>
        <w:t xml:space="preserve"> v</w:t>
      </w:r>
      <w:r w:rsidRPr="00A532AB">
        <w:rPr>
          <w:rStyle w:val="spelle"/>
          <w:rFonts w:ascii="Nudista" w:hAnsi="Nudista" w:cs="Calibri"/>
        </w:rPr>
        <w:t> </w:t>
      </w:r>
      <w:r w:rsidRPr="00A532AB">
        <w:rPr>
          <w:rStyle w:val="spelle"/>
          <w:rFonts w:ascii="Nudista" w:hAnsi="Nudista" w:cs="Arial"/>
        </w:rPr>
        <w:t>s</w:t>
      </w:r>
      <w:r w:rsidRPr="00A532AB">
        <w:rPr>
          <w:rStyle w:val="spelle"/>
          <w:rFonts w:ascii="Nudista" w:hAnsi="Nudista" w:cs="Proba Pro"/>
        </w:rPr>
        <w:t>ú</w:t>
      </w:r>
      <w:r w:rsidRPr="00A532AB">
        <w:rPr>
          <w:rStyle w:val="spelle"/>
          <w:rFonts w:ascii="Nudista" w:hAnsi="Nudista" w:cs="Arial"/>
        </w:rPr>
        <w:t xml:space="preserve">lade s </w:t>
      </w:r>
      <w:r w:rsidRPr="00A532AB">
        <w:rPr>
          <w:rStyle w:val="spelle"/>
          <w:rFonts w:ascii="Nudista" w:hAnsi="Nudista" w:cs="Proba Pro"/>
        </w:rPr>
        <w:t>§</w:t>
      </w:r>
      <w:r w:rsidRPr="00A532AB">
        <w:rPr>
          <w:rStyle w:val="spelle"/>
          <w:rFonts w:ascii="Nudista" w:hAnsi="Nudista" w:cs="Arial"/>
        </w:rPr>
        <w:t xml:space="preserve"> 53 ods. 5 p</w:t>
      </w:r>
      <w:r w:rsidRPr="00A532AB">
        <w:rPr>
          <w:rStyle w:val="spelle"/>
          <w:rFonts w:ascii="Nudista" w:hAnsi="Nudista" w:cs="Proba Pro"/>
        </w:rPr>
        <w:t>í</w:t>
      </w:r>
      <w:r w:rsidRPr="00A532AB">
        <w:rPr>
          <w:rStyle w:val="spelle"/>
          <w:rFonts w:ascii="Nudista" w:hAnsi="Nudista" w:cs="Arial"/>
        </w:rPr>
        <w:t>sm. a) ZVO. Uch</w:t>
      </w:r>
      <w:r w:rsidRPr="00A532AB">
        <w:rPr>
          <w:rStyle w:val="spelle"/>
          <w:rFonts w:ascii="Nudista" w:hAnsi="Nudista" w:cs="Proba Pro"/>
        </w:rPr>
        <w:t>á</w:t>
      </w:r>
      <w:r w:rsidRPr="00A532AB">
        <w:rPr>
          <w:rStyle w:val="spelle"/>
          <w:rFonts w:ascii="Nudista" w:hAnsi="Nudista" w:cs="Arial"/>
        </w:rPr>
        <w:t>dza</w:t>
      </w:r>
      <w:r w:rsidRPr="00A532AB">
        <w:rPr>
          <w:rStyle w:val="spelle"/>
          <w:rFonts w:ascii="Nudista" w:hAnsi="Nudista" w:cs="Proba Pro CE"/>
        </w:rPr>
        <w:t>č</w:t>
      </w:r>
      <w:r w:rsidRPr="00A532AB">
        <w:rPr>
          <w:rStyle w:val="spelle"/>
          <w:rFonts w:ascii="Nudista" w:hAnsi="Nudista" w:cs="Arial"/>
        </w:rPr>
        <w:t xml:space="preserve"> bude p</w:t>
      </w:r>
      <w:r w:rsidRPr="00A532AB">
        <w:rPr>
          <w:rStyle w:val="spelle"/>
          <w:rFonts w:ascii="Nudista" w:hAnsi="Nudista" w:cs="Proba Pro"/>
        </w:rPr>
        <w:t>í</w:t>
      </w:r>
      <w:r w:rsidRPr="00A532AB">
        <w:rPr>
          <w:rStyle w:val="spelle"/>
          <w:rFonts w:ascii="Nudista" w:hAnsi="Nudista" w:cs="Arial"/>
        </w:rPr>
        <w:t>somne upovedomen</w:t>
      </w:r>
      <w:r w:rsidRPr="00A532AB">
        <w:rPr>
          <w:rStyle w:val="spelle"/>
          <w:rFonts w:ascii="Nudista" w:hAnsi="Nudista" w:cs="Proba Pro"/>
        </w:rPr>
        <w:t>ý</w:t>
      </w:r>
      <w:r w:rsidRPr="00A532AB">
        <w:rPr>
          <w:rStyle w:val="spelle"/>
          <w:rFonts w:ascii="Nudista" w:hAnsi="Nudista" w:cs="Arial"/>
        </w:rPr>
        <w:t xml:space="preserve"> o vyl</w:t>
      </w:r>
      <w:r w:rsidRPr="00A532AB">
        <w:rPr>
          <w:rStyle w:val="spelle"/>
          <w:rFonts w:ascii="Nudista" w:hAnsi="Nudista" w:cs="Proba Pro CE"/>
        </w:rPr>
        <w:t>úč</w:t>
      </w:r>
      <w:r w:rsidRPr="00A532AB">
        <w:rPr>
          <w:rStyle w:val="spelle"/>
          <w:rFonts w:ascii="Nudista" w:hAnsi="Nudista" w:cs="Arial"/>
        </w:rPr>
        <w:t>en</w:t>
      </w:r>
      <w:r w:rsidRPr="00A532AB">
        <w:rPr>
          <w:rStyle w:val="spelle"/>
          <w:rFonts w:ascii="Nudista" w:hAnsi="Nudista" w:cs="Proba Pro"/>
        </w:rPr>
        <w:t>í</w:t>
      </w:r>
      <w:r w:rsidRPr="00A532AB">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A532AB" w:rsidRDefault="0094391B" w:rsidP="00E83DC7">
      <w:pPr>
        <w:spacing w:after="0" w:line="240" w:lineRule="auto"/>
        <w:rPr>
          <w:rFonts w:ascii="Nudista" w:hAnsi="Nudista"/>
        </w:rPr>
      </w:pPr>
    </w:p>
    <w:p w14:paraId="58CEF4C1" w14:textId="020FB37B" w:rsidR="0094391B" w:rsidRPr="00A532AB"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A532AB">
        <w:rPr>
          <w:rStyle w:val="spelle"/>
          <w:rFonts w:ascii="Nudista" w:hAnsi="Nudista" w:cs="Arial"/>
        </w:rPr>
        <w:t>Verejný obstarávateľ uvoľní alebo vráti uchádzačovi zábezpeku do siedmich dní odo dňa:</w:t>
      </w:r>
    </w:p>
    <w:p w14:paraId="22C934B9" w14:textId="5D362303" w:rsidR="006F34DC" w:rsidRPr="00A532AB" w:rsidRDefault="006F34DC" w:rsidP="005A5CC6">
      <w:pPr>
        <w:pStyle w:val="Nadpis3"/>
        <w:keepNext w:val="0"/>
        <w:keepLines w:val="0"/>
        <w:numPr>
          <w:ilvl w:val="2"/>
          <w:numId w:val="151"/>
        </w:numPr>
        <w:spacing w:after="0" w:line="240" w:lineRule="auto"/>
        <w:ind w:left="1418" w:hanging="851"/>
        <w:jc w:val="both"/>
        <w:rPr>
          <w:rStyle w:val="spelle"/>
          <w:rFonts w:ascii="Nudista" w:hAnsi="Nudista" w:cs="Arial"/>
        </w:rPr>
      </w:pPr>
      <w:bookmarkStart w:id="81" w:name="_Hlk534888503"/>
      <w:r w:rsidRPr="00A532AB">
        <w:rPr>
          <w:rStyle w:val="spelle"/>
          <w:rFonts w:ascii="Nudista" w:hAnsi="Nudista" w:cs="Arial"/>
        </w:rPr>
        <w:t>uplynutia lehoty viazanosti ponúk</w:t>
      </w:r>
      <w:bookmarkEnd w:id="81"/>
      <w:r w:rsidRPr="00A532AB">
        <w:rPr>
          <w:rStyle w:val="spelle"/>
          <w:rFonts w:ascii="Nudista" w:hAnsi="Nudista" w:cs="Arial"/>
        </w:rPr>
        <w:t xml:space="preserve">, </w:t>
      </w:r>
    </w:p>
    <w:p w14:paraId="0ADFFE77" w14:textId="567DCD15" w:rsidR="00A06361"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 xml:space="preserve">márneho uplynutia lehoty na doručenie námietky, ak ho verejný obstarávateľ vylúčil </w:t>
      </w:r>
      <w:r w:rsidR="003F4A21" w:rsidRPr="00A532AB">
        <w:rPr>
          <w:rStyle w:val="spelle"/>
          <w:rFonts w:ascii="Nudista" w:hAnsi="Nudista" w:cs="Arial"/>
        </w:rPr>
        <w:br/>
      </w:r>
      <w:r w:rsidRPr="00A532AB">
        <w:rPr>
          <w:rStyle w:val="spelle"/>
          <w:rFonts w:ascii="Nudista" w:hAnsi="Nudista" w:cs="Arial"/>
        </w:rPr>
        <w:t xml:space="preserve">z verejného obstarávania, </w:t>
      </w:r>
      <w:r w:rsidR="00CA4872" w:rsidRPr="00A532AB">
        <w:rPr>
          <w:rStyle w:val="spelle"/>
          <w:rFonts w:ascii="Nudista" w:hAnsi="Nudista"/>
        </w:rPr>
        <w:t>alebo ak verejný obstarávateľ zruší použitý postup zadávania zákazky,</w:t>
      </w:r>
    </w:p>
    <w:p w14:paraId="3D828436" w14:textId="77777777" w:rsidR="0094391B"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uzavretia zmluvy.</w:t>
      </w:r>
    </w:p>
    <w:p w14:paraId="5316CED4"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A532AB" w:rsidRDefault="0094391B" w:rsidP="005A5CC6">
      <w:pPr>
        <w:pStyle w:val="Nadpis3"/>
        <w:keepNext w:val="0"/>
        <w:keepLines w:val="0"/>
        <w:numPr>
          <w:ilvl w:val="1"/>
          <w:numId w:val="151"/>
        </w:numPr>
        <w:spacing w:after="120" w:line="240" w:lineRule="auto"/>
        <w:ind w:left="567" w:hanging="567"/>
        <w:jc w:val="both"/>
        <w:rPr>
          <w:rFonts w:ascii="Nudista" w:hAnsi="Nudista"/>
        </w:rPr>
      </w:pPr>
      <w:r w:rsidRPr="00A532AB">
        <w:rPr>
          <w:rStyle w:val="spelle"/>
          <w:rFonts w:ascii="Nudista" w:hAnsi="Nudista" w:cs="Arial"/>
        </w:rPr>
        <w:t>Zábezpeka prepadne v prospech verejného obstarávateľa</w:t>
      </w:r>
      <w:r w:rsidR="00C540A0" w:rsidRPr="00A532AB">
        <w:rPr>
          <w:rStyle w:val="spelle"/>
          <w:rFonts w:ascii="Nudista" w:hAnsi="Nudista" w:cs="Arial"/>
        </w:rPr>
        <w:t>,</w:t>
      </w:r>
      <w:r w:rsidR="00A620D1" w:rsidRPr="00A532AB">
        <w:rPr>
          <w:rStyle w:val="spelle"/>
          <w:rFonts w:ascii="Nudista" w:hAnsi="Nudista" w:cs="Arial"/>
        </w:rPr>
        <w:t xml:space="preserve"> </w:t>
      </w:r>
      <w:r w:rsidR="00E626F4" w:rsidRPr="00A532AB">
        <w:rPr>
          <w:rStyle w:val="spelle"/>
          <w:rFonts w:ascii="Nudista" w:hAnsi="Nudista" w:cs="Arial"/>
        </w:rPr>
        <w:t xml:space="preserve">ak uchádzač </w:t>
      </w:r>
      <w:r w:rsidR="00A620D1" w:rsidRPr="00A532AB">
        <w:rPr>
          <w:rStyle w:val="spelle"/>
          <w:rFonts w:ascii="Nudista" w:hAnsi="Nudista" w:cs="Arial"/>
        </w:rPr>
        <w:t>v lehote viazanosti ponúk</w:t>
      </w:r>
      <w:r w:rsidRPr="00A532AB">
        <w:rPr>
          <w:rStyle w:val="spelle"/>
          <w:rFonts w:ascii="Nudista" w:hAnsi="Nudista" w:cs="Arial"/>
        </w:rPr>
        <w:t xml:space="preserve">: </w:t>
      </w:r>
    </w:p>
    <w:p w14:paraId="5E702BC1" w14:textId="35CB4953" w:rsidR="0094391B"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odstúpi od svojej ponuky alebo</w:t>
      </w:r>
    </w:p>
    <w:p w14:paraId="104B81A7" w14:textId="52C8C121" w:rsidR="0094391B" w:rsidRPr="00A532AB"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A532AB">
        <w:rPr>
          <w:rStyle w:val="spelle"/>
          <w:rFonts w:ascii="Nudista" w:hAnsi="Nudista" w:cs="Arial"/>
        </w:rPr>
        <w:t xml:space="preserve">neposkytne súčinnosť alebo odmietne uzavrieť zmluvu v súlade s § 56 ods. 8 až </w:t>
      </w:r>
      <w:r w:rsidR="006E7784" w:rsidRPr="00A532AB">
        <w:rPr>
          <w:rStyle w:val="spelle"/>
          <w:rFonts w:ascii="Nudista" w:hAnsi="Nudista" w:cs="Arial"/>
        </w:rPr>
        <w:t xml:space="preserve">15 </w:t>
      </w:r>
      <w:r w:rsidRPr="00A532AB">
        <w:rPr>
          <w:rStyle w:val="spelle"/>
          <w:rFonts w:ascii="Nudista" w:hAnsi="Nudista" w:cs="Arial"/>
        </w:rPr>
        <w:t>ZVO.</w:t>
      </w:r>
    </w:p>
    <w:p w14:paraId="13D640B7" w14:textId="77777777" w:rsidR="002B36D0" w:rsidRPr="00A532AB" w:rsidRDefault="002B36D0" w:rsidP="00E83DC7">
      <w:pPr>
        <w:pStyle w:val="SAP1"/>
        <w:widowControl/>
        <w:numPr>
          <w:ilvl w:val="0"/>
          <w:numId w:val="0"/>
        </w:numPr>
        <w:spacing w:before="0" w:after="0" w:line="240" w:lineRule="auto"/>
        <w:rPr>
          <w:rFonts w:ascii="Nudista" w:hAnsi="Nudista"/>
          <w:lang w:val="sk-SK"/>
        </w:rPr>
      </w:pPr>
      <w:bookmarkStart w:id="82" w:name="_Toc524701781"/>
    </w:p>
    <w:p w14:paraId="5BF36093" w14:textId="54133B2F" w:rsidR="0094391B" w:rsidRPr="00A532AB" w:rsidRDefault="0094391B" w:rsidP="00E83DC7">
      <w:pPr>
        <w:pStyle w:val="SAP1"/>
        <w:widowControl/>
        <w:spacing w:before="0" w:after="0" w:line="240" w:lineRule="auto"/>
        <w:rPr>
          <w:rFonts w:ascii="Nudista" w:hAnsi="Nudista"/>
          <w:lang w:val="sk-SK"/>
        </w:rPr>
      </w:pPr>
      <w:bookmarkStart w:id="83" w:name="_Toc86843086"/>
      <w:r w:rsidRPr="00A532AB">
        <w:rPr>
          <w:rFonts w:ascii="Nudista" w:hAnsi="Nudista"/>
          <w:lang w:val="sk-SK"/>
        </w:rPr>
        <w:t>Mena a</w:t>
      </w:r>
      <w:r w:rsidRPr="00A532AB">
        <w:rPr>
          <w:rFonts w:ascii="Nudista" w:hAnsi="Nudista" w:cs="Calibri"/>
          <w:lang w:val="sk-SK"/>
        </w:rPr>
        <w:t> </w:t>
      </w:r>
      <w:r w:rsidRPr="00A532AB">
        <w:rPr>
          <w:rFonts w:ascii="Nudista" w:hAnsi="Nudista"/>
          <w:lang w:val="sk-SK"/>
        </w:rPr>
        <w:t>ceny uvádzané v ponukách</w:t>
      </w:r>
      <w:bookmarkEnd w:id="82"/>
      <w:bookmarkEnd w:id="83"/>
    </w:p>
    <w:p w14:paraId="22CCD207"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6A21C3A" w14:textId="77777777" w:rsidR="0094391B" w:rsidRPr="00A532AB"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A532AB">
        <w:rPr>
          <w:rStyle w:val="spelle"/>
          <w:rFonts w:ascii="Nudista" w:hAnsi="Nudista" w:cs="Arial"/>
        </w:rPr>
        <w:t>Navrhovaná zmluvná cena musí byť stanovená podľa § 3 zákona č. 18/1996 Z. z. o</w:t>
      </w:r>
      <w:r w:rsidRPr="00A532AB">
        <w:rPr>
          <w:rStyle w:val="spelle"/>
          <w:rFonts w:ascii="Nudista" w:hAnsi="Nudista" w:cs="Calibri"/>
        </w:rPr>
        <w:t> </w:t>
      </w:r>
      <w:r w:rsidRPr="00A532AB">
        <w:rPr>
          <w:rStyle w:val="spelle"/>
          <w:rFonts w:ascii="Nudista" w:hAnsi="Nudista" w:cs="Arial"/>
        </w:rPr>
        <w:t>cen</w:t>
      </w:r>
      <w:r w:rsidRPr="00A532AB">
        <w:rPr>
          <w:rStyle w:val="spelle"/>
          <w:rFonts w:ascii="Nudista" w:hAnsi="Nudista" w:cs="Proba Pro"/>
        </w:rPr>
        <w:t>á</w:t>
      </w:r>
      <w:r w:rsidRPr="00A532AB">
        <w:rPr>
          <w:rStyle w:val="spelle"/>
          <w:rFonts w:ascii="Nudista" w:hAnsi="Nudista" w:cs="Arial"/>
        </w:rPr>
        <w:t>ch, v</w:t>
      </w:r>
      <w:r w:rsidRPr="00A532AB">
        <w:rPr>
          <w:rStyle w:val="spelle"/>
          <w:rFonts w:ascii="Nudista" w:hAnsi="Nudista" w:cs="Calibri"/>
        </w:rPr>
        <w:t> </w:t>
      </w:r>
      <w:r w:rsidRPr="00A532AB">
        <w:rPr>
          <w:rStyle w:val="spelle"/>
          <w:rFonts w:ascii="Nudista" w:hAnsi="Nudista" w:cs="Arial"/>
        </w:rPr>
        <w:t>platnom znení.</w:t>
      </w:r>
    </w:p>
    <w:p w14:paraId="3421B410"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A532AB"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A532AB">
        <w:rPr>
          <w:rStyle w:val="spelle"/>
          <w:rFonts w:ascii="Nudista" w:hAnsi="Nudista" w:cs="Arial"/>
        </w:rPr>
        <w:t>Uchádzačom navrhovaná zmluvná cena bude vyjadrená v</w:t>
      </w:r>
      <w:r w:rsidRPr="00A532AB">
        <w:rPr>
          <w:rStyle w:val="spelle"/>
          <w:rFonts w:ascii="Nudista" w:hAnsi="Nudista" w:cs="Calibri"/>
        </w:rPr>
        <w:t> </w:t>
      </w:r>
      <w:r w:rsidRPr="00A532AB">
        <w:rPr>
          <w:rStyle w:val="spelle"/>
          <w:rFonts w:ascii="Nudista" w:hAnsi="Nudista" w:cs="Arial"/>
        </w:rPr>
        <w:t>mene EUR. Celkov</w:t>
      </w:r>
      <w:r w:rsidRPr="00A532AB">
        <w:rPr>
          <w:rStyle w:val="spelle"/>
          <w:rFonts w:ascii="Nudista" w:hAnsi="Nudista" w:cs="Proba Pro"/>
        </w:rPr>
        <w:t>á</w:t>
      </w:r>
      <w:r w:rsidRPr="00A532AB">
        <w:rPr>
          <w:rStyle w:val="spelle"/>
          <w:rFonts w:ascii="Nudista" w:hAnsi="Nudista" w:cs="Arial"/>
        </w:rPr>
        <w:t xml:space="preserve"> cena ako aj ka</w:t>
      </w:r>
      <w:r w:rsidRPr="00A532AB">
        <w:rPr>
          <w:rStyle w:val="spelle"/>
          <w:rFonts w:ascii="Nudista" w:hAnsi="Nudista" w:cs="Proba Pro"/>
        </w:rPr>
        <w:t>ž</w:t>
      </w:r>
      <w:r w:rsidRPr="00A532AB">
        <w:rPr>
          <w:rStyle w:val="spelle"/>
          <w:rFonts w:ascii="Nudista" w:hAnsi="Nudista" w:cs="Arial"/>
        </w:rPr>
        <w:t>d</w:t>
      </w:r>
      <w:r w:rsidRPr="00A532AB">
        <w:rPr>
          <w:rStyle w:val="spelle"/>
          <w:rFonts w:ascii="Nudista" w:hAnsi="Nudista" w:cs="Proba Pro"/>
        </w:rPr>
        <w:t>á</w:t>
      </w:r>
      <w:r w:rsidRPr="00A532AB">
        <w:rPr>
          <w:rStyle w:val="spelle"/>
          <w:rFonts w:ascii="Nudista" w:hAnsi="Nudista" w:cs="Arial"/>
        </w:rPr>
        <w:t xml:space="preserve"> z</w:t>
      </w:r>
      <w:r w:rsidRPr="00A532AB">
        <w:rPr>
          <w:rStyle w:val="spelle"/>
          <w:rFonts w:ascii="Nudista" w:hAnsi="Nudista" w:cs="Calibri"/>
        </w:rPr>
        <w:t> </w:t>
      </w:r>
      <w:r w:rsidRPr="00A532AB">
        <w:rPr>
          <w:rStyle w:val="spelle"/>
          <w:rFonts w:ascii="Nudista" w:hAnsi="Nudista" w:cs="Arial"/>
        </w:rPr>
        <w:t>cenov</w:t>
      </w:r>
      <w:r w:rsidRPr="00A532AB">
        <w:rPr>
          <w:rStyle w:val="spelle"/>
          <w:rFonts w:ascii="Nudista" w:hAnsi="Nudista" w:cs="Proba Pro"/>
        </w:rPr>
        <w:t>ý</w:t>
      </w:r>
      <w:r w:rsidRPr="00A532AB">
        <w:rPr>
          <w:rStyle w:val="spelle"/>
          <w:rFonts w:ascii="Nudista" w:hAnsi="Nudista" w:cs="Arial"/>
        </w:rPr>
        <w:t>ch polo</w:t>
      </w:r>
      <w:r w:rsidRPr="00A532AB">
        <w:rPr>
          <w:rStyle w:val="spelle"/>
          <w:rFonts w:ascii="Nudista" w:hAnsi="Nudista" w:cs="Proba Pro"/>
        </w:rPr>
        <w:t>ž</w:t>
      </w:r>
      <w:r w:rsidRPr="00A532AB">
        <w:rPr>
          <w:rStyle w:val="spelle"/>
          <w:rFonts w:ascii="Nudista" w:hAnsi="Nudista" w:cs="Arial"/>
        </w:rPr>
        <w:t>iek mus</w:t>
      </w:r>
      <w:r w:rsidRPr="00A532AB">
        <w:rPr>
          <w:rStyle w:val="spelle"/>
          <w:rFonts w:ascii="Nudista" w:hAnsi="Nudista" w:cs="Proba Pro"/>
        </w:rPr>
        <w:t>í</w:t>
      </w:r>
      <w:r w:rsidRPr="00A532AB">
        <w:rPr>
          <w:rStyle w:val="spelle"/>
          <w:rFonts w:ascii="Nudista" w:hAnsi="Nudista" w:cs="Arial"/>
        </w:rPr>
        <w:t xml:space="preserve"> by</w:t>
      </w:r>
      <w:r w:rsidRPr="00A532AB">
        <w:rPr>
          <w:rStyle w:val="spelle"/>
          <w:rFonts w:ascii="Nudista" w:hAnsi="Nudista" w:cs="Proba Pro CE"/>
        </w:rPr>
        <w:t>ť</w:t>
      </w:r>
      <w:r w:rsidRPr="00A532AB">
        <w:rPr>
          <w:rStyle w:val="spelle"/>
          <w:rFonts w:ascii="Nudista" w:hAnsi="Nudista" w:cs="Arial"/>
        </w:rPr>
        <w:t xml:space="preserve"> vyjadren</w:t>
      </w:r>
      <w:r w:rsidRPr="00A532AB">
        <w:rPr>
          <w:rStyle w:val="spelle"/>
          <w:rFonts w:ascii="Nudista" w:hAnsi="Nudista" w:cs="Proba Pro"/>
        </w:rPr>
        <w:t>á</w:t>
      </w:r>
      <w:r w:rsidRPr="00A532AB">
        <w:rPr>
          <w:rStyle w:val="spelle"/>
          <w:rFonts w:ascii="Nudista" w:hAnsi="Nudista" w:cs="Arial"/>
        </w:rPr>
        <w:t xml:space="preserve"> ako kladn</w:t>
      </w:r>
      <w:r w:rsidRPr="00A532AB">
        <w:rPr>
          <w:rStyle w:val="spelle"/>
          <w:rFonts w:ascii="Nudista" w:hAnsi="Nudista" w:cs="Proba Pro"/>
        </w:rPr>
        <w:t>é</w:t>
      </w:r>
      <w:r w:rsidRPr="00A532AB">
        <w:rPr>
          <w:rStyle w:val="spelle"/>
          <w:rFonts w:ascii="Nudista" w:hAnsi="Nudista" w:cs="Arial"/>
        </w:rPr>
        <w:t xml:space="preserve"> </w:t>
      </w:r>
      <w:r w:rsidRPr="00A532AB">
        <w:rPr>
          <w:rStyle w:val="spelle"/>
          <w:rFonts w:ascii="Nudista" w:hAnsi="Nudista" w:cs="Proba Pro CE"/>
        </w:rPr>
        <w:t>čí</w:t>
      </w:r>
      <w:r w:rsidRPr="00A532AB">
        <w:rPr>
          <w:rStyle w:val="spelle"/>
          <w:rFonts w:ascii="Nudista" w:hAnsi="Nudista" w:cs="Arial"/>
        </w:rPr>
        <w:t>slo zaokr</w:t>
      </w:r>
      <w:r w:rsidRPr="00A532AB">
        <w:rPr>
          <w:rStyle w:val="spelle"/>
          <w:rFonts w:ascii="Nudista" w:hAnsi="Nudista" w:cs="Proba Pro"/>
        </w:rPr>
        <w:t>ú</w:t>
      </w:r>
      <w:r w:rsidRPr="00A532AB">
        <w:rPr>
          <w:rStyle w:val="spelle"/>
          <w:rFonts w:ascii="Nudista" w:hAnsi="Nudista" w:cs="Arial"/>
        </w:rPr>
        <w:t>hlen</w:t>
      </w:r>
      <w:r w:rsidRPr="00A532AB">
        <w:rPr>
          <w:rStyle w:val="spelle"/>
          <w:rFonts w:ascii="Nudista" w:hAnsi="Nudista" w:cs="Proba Pro"/>
        </w:rPr>
        <w:t>é</w:t>
      </w:r>
      <w:r w:rsidRPr="00A532AB">
        <w:rPr>
          <w:rStyle w:val="spelle"/>
          <w:rFonts w:ascii="Nudista" w:hAnsi="Nudista" w:cs="Arial"/>
        </w:rPr>
        <w:t xml:space="preserve"> na maxim</w:t>
      </w:r>
      <w:r w:rsidRPr="00A532AB">
        <w:rPr>
          <w:rStyle w:val="spelle"/>
          <w:rFonts w:ascii="Nudista" w:hAnsi="Nudista" w:cs="Proba Pro"/>
        </w:rPr>
        <w:t>á</w:t>
      </w:r>
      <w:r w:rsidRPr="00A532AB">
        <w:rPr>
          <w:rStyle w:val="spelle"/>
          <w:rFonts w:ascii="Nudista" w:hAnsi="Nudista" w:cs="Arial"/>
        </w:rPr>
        <w:t>lne dve desatinn</w:t>
      </w:r>
      <w:r w:rsidRPr="00A532AB">
        <w:rPr>
          <w:rStyle w:val="spelle"/>
          <w:rFonts w:ascii="Nudista" w:hAnsi="Nudista" w:cs="Proba Pro"/>
        </w:rPr>
        <w:t>é</w:t>
      </w:r>
      <w:r w:rsidRPr="00A532AB">
        <w:rPr>
          <w:rStyle w:val="spelle"/>
          <w:rFonts w:ascii="Nudista" w:hAnsi="Nudista" w:cs="Arial"/>
        </w:rPr>
        <w:t xml:space="preserve"> miesta.</w:t>
      </w:r>
    </w:p>
    <w:p w14:paraId="4EBA76F8"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A532AB" w:rsidRDefault="007C3C86" w:rsidP="005A5CC6">
      <w:pPr>
        <w:pStyle w:val="Nadpis3"/>
        <w:keepNext w:val="0"/>
        <w:keepLines w:val="0"/>
        <w:numPr>
          <w:ilvl w:val="1"/>
          <w:numId w:val="152"/>
        </w:numPr>
        <w:spacing w:after="0" w:line="240" w:lineRule="auto"/>
        <w:ind w:left="567" w:hanging="567"/>
        <w:jc w:val="both"/>
        <w:rPr>
          <w:rFonts w:ascii="Nudista" w:hAnsi="Nudista" w:cs="Arial"/>
        </w:rPr>
      </w:pPr>
      <w:bookmarkStart w:id="84" w:name="_Toc524701782"/>
      <w:bookmarkStart w:id="85" w:name="_pkwqa1"/>
      <w:bookmarkEnd w:id="79"/>
      <w:r w:rsidRPr="00A532AB">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A532AB" w:rsidRDefault="007C3C86" w:rsidP="00E83DC7">
      <w:pPr>
        <w:pStyle w:val="SAP1"/>
        <w:widowControl/>
        <w:numPr>
          <w:ilvl w:val="0"/>
          <w:numId w:val="0"/>
        </w:numPr>
        <w:spacing w:before="0" w:after="0" w:line="240" w:lineRule="auto"/>
        <w:ind w:left="576"/>
        <w:rPr>
          <w:rFonts w:ascii="Nudista" w:hAnsi="Nudista"/>
          <w:lang w:val="sk-SK"/>
        </w:rPr>
      </w:pPr>
    </w:p>
    <w:p w14:paraId="1F157845" w14:textId="684E23D1" w:rsidR="0094391B" w:rsidRPr="00A532AB" w:rsidRDefault="0094391B" w:rsidP="00E83DC7">
      <w:pPr>
        <w:pStyle w:val="SAP1"/>
        <w:widowControl/>
        <w:spacing w:before="0" w:after="0" w:line="240" w:lineRule="auto"/>
        <w:rPr>
          <w:rFonts w:ascii="Nudista" w:hAnsi="Nudista"/>
          <w:lang w:val="sk-SK"/>
        </w:rPr>
      </w:pPr>
      <w:bookmarkStart w:id="86" w:name="_Toc86843087"/>
      <w:r w:rsidRPr="00A532AB">
        <w:rPr>
          <w:rFonts w:ascii="Nudista" w:hAnsi="Nudista"/>
          <w:lang w:val="sk-SK"/>
        </w:rPr>
        <w:t>Vyhotovenie ponúk</w:t>
      </w:r>
      <w:bookmarkEnd w:id="84"/>
      <w:bookmarkEnd w:id="86"/>
    </w:p>
    <w:p w14:paraId="15B3AF2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4E480432" w:rsidR="0094391B" w:rsidRPr="00AE3F3D" w:rsidRDefault="0094391B" w:rsidP="005A5CC6">
      <w:pPr>
        <w:pStyle w:val="Nadpis3"/>
        <w:keepNext w:val="0"/>
        <w:keepLines w:val="0"/>
        <w:numPr>
          <w:ilvl w:val="1"/>
          <w:numId w:val="153"/>
        </w:numPr>
        <w:spacing w:after="0" w:line="240" w:lineRule="auto"/>
        <w:ind w:left="567" w:hanging="567"/>
        <w:jc w:val="both"/>
        <w:rPr>
          <w:rStyle w:val="spelle"/>
          <w:rFonts w:ascii="Nudista" w:hAnsi="Nudista" w:cs="Arial"/>
        </w:rPr>
      </w:pPr>
      <w:r w:rsidRPr="00A532AB">
        <w:rPr>
          <w:rStyle w:val="spelle"/>
          <w:rFonts w:ascii="Nudista" w:hAnsi="Nudista" w:cs="Arial"/>
        </w:rPr>
        <w:t>Ak nie je v</w:t>
      </w:r>
      <w:r w:rsidRPr="00A532AB">
        <w:rPr>
          <w:rStyle w:val="spelle"/>
          <w:rFonts w:ascii="Nudista" w:hAnsi="Nudista" w:cs="Calibri"/>
        </w:rPr>
        <w:t> </w:t>
      </w:r>
      <w:r w:rsidRPr="00A532AB">
        <w:rPr>
          <w:rStyle w:val="spelle"/>
          <w:rFonts w:ascii="Nudista" w:hAnsi="Nudista" w:cs="Arial"/>
        </w:rPr>
        <w:t>bode 8.</w:t>
      </w:r>
      <w:r w:rsidR="00454C28" w:rsidRPr="00A532AB">
        <w:rPr>
          <w:rStyle w:val="spelle"/>
          <w:rFonts w:ascii="Nudista" w:hAnsi="Nudista" w:cs="Arial"/>
        </w:rPr>
        <w:t>6</w:t>
      </w:r>
      <w:r w:rsidRPr="00A532AB">
        <w:rPr>
          <w:rStyle w:val="spelle"/>
          <w:rFonts w:ascii="Nudista" w:hAnsi="Nudista" w:cs="Arial"/>
        </w:rPr>
        <w:t xml:space="preserve"> tejto </w:t>
      </w:r>
      <w:r w:rsidRPr="00A532AB">
        <w:rPr>
          <w:rStyle w:val="spelle"/>
          <w:rFonts w:ascii="Nudista" w:hAnsi="Nudista" w:cs="Proba Pro CE"/>
        </w:rPr>
        <w:t>č</w:t>
      </w:r>
      <w:r w:rsidRPr="00A532AB">
        <w:rPr>
          <w:rStyle w:val="spelle"/>
          <w:rFonts w:ascii="Nudista" w:hAnsi="Nudista" w:cs="Arial"/>
        </w:rPr>
        <w:t>asti s</w:t>
      </w:r>
      <w:r w:rsidRPr="00A532AB">
        <w:rPr>
          <w:rStyle w:val="spelle"/>
          <w:rFonts w:ascii="Nudista" w:hAnsi="Nudista" w:cs="Proba Pro CE"/>
        </w:rPr>
        <w:t>úť</w:t>
      </w:r>
      <w:r w:rsidRPr="00A532AB">
        <w:rPr>
          <w:rStyle w:val="spelle"/>
          <w:rFonts w:ascii="Nudista" w:hAnsi="Nudista" w:cs="Arial"/>
        </w:rPr>
        <w:t>a</w:t>
      </w:r>
      <w:r w:rsidRPr="00A532AB">
        <w:rPr>
          <w:rStyle w:val="spelle"/>
          <w:rFonts w:ascii="Nudista" w:hAnsi="Nudista" w:cs="Proba Pro"/>
        </w:rPr>
        <w:t>ž</w:t>
      </w:r>
      <w:r w:rsidRPr="00A532AB">
        <w:rPr>
          <w:rStyle w:val="spelle"/>
          <w:rFonts w:ascii="Nudista" w:hAnsi="Nudista" w:cs="Arial"/>
        </w:rPr>
        <w:t>n</w:t>
      </w:r>
      <w:r w:rsidRPr="00A532AB">
        <w:rPr>
          <w:rStyle w:val="spelle"/>
          <w:rFonts w:ascii="Nudista" w:hAnsi="Nudista" w:cs="Proba Pro"/>
        </w:rPr>
        <w:t>ý</w:t>
      </w:r>
      <w:r w:rsidRPr="00A532AB">
        <w:rPr>
          <w:rStyle w:val="spelle"/>
          <w:rFonts w:ascii="Nudista" w:hAnsi="Nudista" w:cs="Arial"/>
        </w:rPr>
        <w:t xml:space="preserve">ch podkladov uvedené inak, uchádzač predkladá ponuku </w:t>
      </w:r>
      <w:r w:rsidR="003F4A21" w:rsidRPr="00A532AB">
        <w:rPr>
          <w:rStyle w:val="spelle"/>
          <w:rFonts w:ascii="Nudista" w:hAnsi="Nudista" w:cs="Arial"/>
        </w:rPr>
        <w:br/>
      </w:r>
      <w:r w:rsidRPr="00A532AB">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A532AB">
          <w:rPr>
            <w:rStyle w:val="spelle"/>
            <w:rFonts w:ascii="Nudista" w:hAnsi="Nudista" w:cs="Arial"/>
          </w:rPr>
          <w:t>https://josephine.proebiz.com/</w:t>
        </w:r>
      </w:hyperlink>
      <w:r w:rsidRPr="00AE3F3D">
        <w:rPr>
          <w:rStyle w:val="spelle"/>
          <w:rFonts w:ascii="Nudista" w:hAnsi="Nudista" w:cs="Arial"/>
        </w:rPr>
        <w:t>.</w:t>
      </w:r>
    </w:p>
    <w:p w14:paraId="3A43F1C5" w14:textId="57DB8784" w:rsidR="0094391B" w:rsidRPr="00A532AB"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7" w:name="_Toc524701783"/>
      <w:r w:rsidRPr="00A532AB">
        <w:rPr>
          <w:rFonts w:ascii="Nudista" w:hAnsi="Nudista" w:cs="Arial"/>
          <w:lang w:val="sk-SK"/>
        </w:rPr>
        <w:t xml:space="preserve">  </w:t>
      </w:r>
    </w:p>
    <w:p w14:paraId="5B9EE2E3" w14:textId="77777777" w:rsidR="0094391B" w:rsidRPr="00A532AB" w:rsidRDefault="0094391B" w:rsidP="00E83DC7">
      <w:pPr>
        <w:pStyle w:val="SAP1"/>
        <w:widowControl/>
        <w:spacing w:before="0" w:after="0" w:line="240" w:lineRule="auto"/>
        <w:rPr>
          <w:rFonts w:ascii="Nudista" w:hAnsi="Nudista"/>
          <w:lang w:val="sk-SK"/>
        </w:rPr>
      </w:pPr>
      <w:bookmarkStart w:id="88" w:name="_Toc86843088"/>
      <w:r w:rsidRPr="00A532AB">
        <w:rPr>
          <w:rFonts w:ascii="Nudista" w:hAnsi="Nudista"/>
          <w:lang w:val="sk-SK"/>
        </w:rPr>
        <w:t>Konflikt záujmov</w:t>
      </w:r>
      <w:bookmarkEnd w:id="87"/>
      <w:bookmarkEnd w:id="88"/>
    </w:p>
    <w:p w14:paraId="797313E0"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ECE6A6A" w14:textId="77777777"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53B751" w14:textId="2A1E8FFF"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w:t>
      </w:r>
      <w:r w:rsidRPr="00A532AB">
        <w:rPr>
          <w:rStyle w:val="spelle"/>
          <w:rFonts w:ascii="Nudista" w:hAnsi="Nudista" w:cs="Arial"/>
        </w:rPr>
        <w:lastRenderedPageBreak/>
        <w:t xml:space="preserve">upozorňuje, že bude kontrolovať pravdivosť uchádzačmi predložených vyhlásení týkajúcich sa konfliktu záujmov) spôsobom podľa Prílohy č. </w:t>
      </w:r>
      <w:r w:rsidR="000753E7" w:rsidRPr="00A532AB">
        <w:rPr>
          <w:rStyle w:val="spelle"/>
          <w:rFonts w:ascii="Nudista" w:hAnsi="Nudista" w:cs="Arial"/>
        </w:rPr>
        <w:t>A.</w:t>
      </w:r>
      <w:r w:rsidR="00600C6C" w:rsidRPr="00A532AB">
        <w:rPr>
          <w:rStyle w:val="spelle"/>
          <w:rFonts w:ascii="Nudista" w:hAnsi="Nudista" w:cs="Arial"/>
        </w:rPr>
        <w:t>1</w:t>
      </w:r>
      <w:r w:rsidRPr="00A532AB">
        <w:rPr>
          <w:rStyle w:val="spelle"/>
          <w:rFonts w:ascii="Nudista" w:hAnsi="Nudista" w:cs="Arial"/>
        </w:rPr>
        <w:t xml:space="preserve"> týchto súťažných podkladov.</w:t>
      </w:r>
    </w:p>
    <w:p w14:paraId="11AC9364"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A532AB"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A532AB">
        <w:rPr>
          <w:rStyle w:val="spelle"/>
          <w:rFonts w:ascii="Nudista" w:hAnsi="Nudista" w:cs="Arial"/>
        </w:rPr>
        <w:t>Uchádzač</w:t>
      </w:r>
      <w:r w:rsidR="004D4D06" w:rsidRPr="00A532AB">
        <w:rPr>
          <w:rStyle w:val="spelle"/>
          <w:rFonts w:ascii="Nudista" w:hAnsi="Nudista" w:cs="Arial"/>
        </w:rPr>
        <w:t>, resp. záujemca</w:t>
      </w:r>
      <w:r w:rsidRPr="00A532AB">
        <w:rPr>
          <w:rStyle w:val="spelle"/>
          <w:rFonts w:ascii="Nudista" w:hAnsi="Nudista" w:cs="Arial"/>
        </w:rPr>
        <w:t xml:space="preserve"> je povinný </w:t>
      </w:r>
      <w:r w:rsidRPr="00A532AB">
        <w:rPr>
          <w:rStyle w:val="spelle"/>
          <w:rFonts w:ascii="Nudista" w:hAnsi="Nudista" w:cs="Arial"/>
          <w:u w:val="single"/>
        </w:rPr>
        <w:t xml:space="preserve">bezodkladne </w:t>
      </w:r>
      <w:r w:rsidRPr="00A532AB">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A532AB" w:rsidRDefault="0094391B" w:rsidP="00E83DC7">
      <w:pPr>
        <w:pStyle w:val="SAP0"/>
        <w:widowControl/>
        <w:spacing w:before="0" w:after="0" w:line="240" w:lineRule="auto"/>
        <w:rPr>
          <w:rFonts w:ascii="Nudista" w:hAnsi="Nudista"/>
        </w:rPr>
      </w:pPr>
      <w:bookmarkStart w:id="89" w:name="_Toc524701784"/>
    </w:p>
    <w:p w14:paraId="66761E54" w14:textId="77777777" w:rsidR="0094391B" w:rsidRPr="00A532AB" w:rsidRDefault="0094391B" w:rsidP="00E83DC7">
      <w:pPr>
        <w:pStyle w:val="SAP0"/>
        <w:widowControl/>
        <w:spacing w:before="0" w:after="0" w:line="240" w:lineRule="auto"/>
        <w:rPr>
          <w:rFonts w:ascii="Nudista" w:hAnsi="Nudista"/>
        </w:rPr>
      </w:pPr>
      <w:bookmarkStart w:id="90" w:name="_Toc86843089"/>
      <w:r w:rsidRPr="00A532AB">
        <w:rPr>
          <w:rFonts w:ascii="Nudista" w:hAnsi="Nudista"/>
        </w:rPr>
        <w:t>ODDIEL IV. Predkladanie ponúk</w:t>
      </w:r>
      <w:bookmarkEnd w:id="89"/>
      <w:bookmarkEnd w:id="90"/>
    </w:p>
    <w:p w14:paraId="5C7665CA" w14:textId="77777777" w:rsidR="0094391B" w:rsidRPr="00A532AB" w:rsidRDefault="0094391B" w:rsidP="00E83DC7">
      <w:pPr>
        <w:pStyle w:val="SAP0"/>
        <w:widowControl/>
        <w:spacing w:before="0" w:after="0" w:line="240" w:lineRule="auto"/>
        <w:rPr>
          <w:rFonts w:ascii="Nudista" w:hAnsi="Nudista"/>
        </w:rPr>
      </w:pPr>
    </w:p>
    <w:p w14:paraId="452BD817" w14:textId="77777777" w:rsidR="0094391B" w:rsidRPr="00A532AB" w:rsidRDefault="0094391B" w:rsidP="00E83DC7">
      <w:pPr>
        <w:pStyle w:val="SAP1"/>
        <w:widowControl/>
        <w:spacing w:before="0" w:after="0" w:line="240" w:lineRule="auto"/>
        <w:rPr>
          <w:rFonts w:ascii="Nudista" w:hAnsi="Nudista"/>
          <w:lang w:val="sk-SK"/>
        </w:rPr>
      </w:pPr>
      <w:bookmarkStart w:id="91" w:name="_Toc524701785"/>
      <w:bookmarkStart w:id="92" w:name="_Toc86843090"/>
      <w:bookmarkStart w:id="93" w:name="_kk8xu"/>
      <w:r w:rsidRPr="00A532AB">
        <w:rPr>
          <w:rFonts w:ascii="Nudista" w:hAnsi="Nudista"/>
          <w:lang w:val="sk-SK"/>
        </w:rPr>
        <w:t>Spôsob predkladania ponuky</w:t>
      </w:r>
      <w:bookmarkEnd w:id="91"/>
      <w:bookmarkEnd w:id="92"/>
    </w:p>
    <w:p w14:paraId="3E0DBECD"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05D8D26" w14:textId="18E6C703"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A532AB">
        <w:rPr>
          <w:rStyle w:val="spelle"/>
          <w:rFonts w:ascii="Nudista" w:hAnsi="Nudista" w:cs="Arial"/>
        </w:rPr>
        <w:t>Ak nie je v</w:t>
      </w:r>
      <w:r w:rsidRPr="00A532AB">
        <w:rPr>
          <w:rStyle w:val="spelle"/>
          <w:rFonts w:ascii="Nudista" w:hAnsi="Nudista" w:cs="Calibri"/>
        </w:rPr>
        <w:t> </w:t>
      </w:r>
      <w:r w:rsidRPr="00A532AB">
        <w:rPr>
          <w:rStyle w:val="spelle"/>
          <w:rFonts w:ascii="Nudista" w:hAnsi="Nudista" w:cs="Arial"/>
        </w:rPr>
        <w:t>bode 8.</w:t>
      </w:r>
      <w:r w:rsidR="00454C28" w:rsidRPr="00A532AB">
        <w:rPr>
          <w:rStyle w:val="spelle"/>
          <w:rFonts w:ascii="Nudista" w:hAnsi="Nudista" w:cs="Arial"/>
        </w:rPr>
        <w:t>6</w:t>
      </w:r>
      <w:r w:rsidRPr="00A532AB">
        <w:rPr>
          <w:rStyle w:val="spelle"/>
          <w:rFonts w:ascii="Nudista" w:hAnsi="Nudista" w:cs="Arial"/>
        </w:rPr>
        <w:t xml:space="preserve"> tejto </w:t>
      </w:r>
      <w:r w:rsidRPr="00A532AB">
        <w:rPr>
          <w:rStyle w:val="spelle"/>
          <w:rFonts w:ascii="Nudista" w:hAnsi="Nudista" w:cs="Proba Pro CE"/>
        </w:rPr>
        <w:t>č</w:t>
      </w:r>
      <w:r w:rsidRPr="00A532AB">
        <w:rPr>
          <w:rStyle w:val="spelle"/>
          <w:rFonts w:ascii="Nudista" w:hAnsi="Nudista" w:cs="Arial"/>
        </w:rPr>
        <w:t>asti s</w:t>
      </w:r>
      <w:r w:rsidRPr="00A532AB">
        <w:rPr>
          <w:rStyle w:val="spelle"/>
          <w:rFonts w:ascii="Nudista" w:hAnsi="Nudista" w:cs="Proba Pro CE"/>
        </w:rPr>
        <w:t>úť</w:t>
      </w:r>
      <w:r w:rsidRPr="00A532AB">
        <w:rPr>
          <w:rStyle w:val="spelle"/>
          <w:rFonts w:ascii="Nudista" w:hAnsi="Nudista" w:cs="Arial"/>
        </w:rPr>
        <w:t>a</w:t>
      </w:r>
      <w:r w:rsidRPr="00A532AB">
        <w:rPr>
          <w:rStyle w:val="spelle"/>
          <w:rFonts w:ascii="Nudista" w:hAnsi="Nudista" w:cs="Proba Pro"/>
        </w:rPr>
        <w:t>ž</w:t>
      </w:r>
      <w:r w:rsidRPr="00A532AB">
        <w:rPr>
          <w:rStyle w:val="spelle"/>
          <w:rFonts w:ascii="Nudista" w:hAnsi="Nudista" w:cs="Arial"/>
        </w:rPr>
        <w:t>n</w:t>
      </w:r>
      <w:r w:rsidRPr="00A532AB">
        <w:rPr>
          <w:rStyle w:val="spelle"/>
          <w:rFonts w:ascii="Nudista" w:hAnsi="Nudista" w:cs="Proba Pro"/>
        </w:rPr>
        <w:t>ý</w:t>
      </w:r>
      <w:r w:rsidRPr="00A532AB">
        <w:rPr>
          <w:rStyle w:val="spelle"/>
          <w:rFonts w:ascii="Nudista" w:hAnsi="Nudista" w:cs="Arial"/>
        </w:rPr>
        <w:t>ch podkladov uveden</w:t>
      </w:r>
      <w:r w:rsidRPr="00A532AB">
        <w:rPr>
          <w:rStyle w:val="spelle"/>
          <w:rFonts w:ascii="Nudista" w:hAnsi="Nudista" w:cs="Proba Pro"/>
        </w:rPr>
        <w:t>é</w:t>
      </w:r>
      <w:r w:rsidRPr="00A532AB">
        <w:rPr>
          <w:rStyle w:val="spelle"/>
          <w:rFonts w:ascii="Nudista" w:hAnsi="Nudista" w:cs="Arial"/>
        </w:rPr>
        <w:t xml:space="preserve"> inak, uch</w:t>
      </w:r>
      <w:r w:rsidRPr="00A532AB">
        <w:rPr>
          <w:rStyle w:val="spelle"/>
          <w:rFonts w:ascii="Nudista" w:hAnsi="Nudista" w:cs="Proba Pro"/>
        </w:rPr>
        <w:t>á</w:t>
      </w:r>
      <w:r w:rsidRPr="00A532AB">
        <w:rPr>
          <w:rStyle w:val="spelle"/>
          <w:rFonts w:ascii="Nudista" w:hAnsi="Nudista" w:cs="Arial"/>
        </w:rPr>
        <w:t>dza</w:t>
      </w:r>
      <w:r w:rsidRPr="00A532AB">
        <w:rPr>
          <w:rStyle w:val="spelle"/>
          <w:rFonts w:ascii="Nudista" w:hAnsi="Nudista" w:cs="Proba Pro CE"/>
        </w:rPr>
        <w:t>č</w:t>
      </w:r>
      <w:r w:rsidRPr="00A532AB">
        <w:rPr>
          <w:rStyle w:val="spelle"/>
          <w:rFonts w:ascii="Nudista" w:hAnsi="Nudista" w:cs="Arial"/>
        </w:rPr>
        <w:t xml:space="preserve"> predklad</w:t>
      </w:r>
      <w:r w:rsidRPr="00A532AB">
        <w:rPr>
          <w:rStyle w:val="spelle"/>
          <w:rFonts w:ascii="Nudista" w:hAnsi="Nudista" w:cs="Proba Pro"/>
        </w:rPr>
        <w:t>á</w:t>
      </w:r>
      <w:r w:rsidRPr="00A532AB">
        <w:rPr>
          <w:rStyle w:val="spelle"/>
          <w:rFonts w:ascii="Nudista" w:hAnsi="Nudista" w:cs="Arial"/>
        </w:rPr>
        <w:t xml:space="preserve"> ponuku v elektronickej podobe </w:t>
      </w:r>
      <w:r w:rsidRPr="00A532AB">
        <w:rPr>
          <w:rStyle w:val="spelle"/>
          <w:rFonts w:ascii="Nudista" w:hAnsi="Nudista" w:cs="Arial"/>
          <w:u w:val="single"/>
        </w:rPr>
        <w:t>do systému JOSEPHINE</w:t>
      </w:r>
      <w:r w:rsidRPr="00A532AB">
        <w:rPr>
          <w:rStyle w:val="spelle"/>
          <w:rFonts w:ascii="Nudista" w:hAnsi="Nudista" w:cs="Arial"/>
        </w:rPr>
        <w:t xml:space="preserve">, umiestnenom na webovej adrese: </w:t>
      </w:r>
      <w:hyperlink r:id="rId19" w:history="1">
        <w:r w:rsidRPr="00A532AB">
          <w:rPr>
            <w:rStyle w:val="spelle"/>
            <w:rFonts w:ascii="Nudista" w:hAnsi="Nudista" w:cs="Arial"/>
          </w:rPr>
          <w:t>https://josephine.proebiz.com</w:t>
        </w:r>
      </w:hyperlink>
      <w:r w:rsidRPr="00AE3F3D">
        <w:rPr>
          <w:rStyle w:val="spelle"/>
          <w:rFonts w:ascii="Nudista" w:hAnsi="Nudista" w:cs="Arial"/>
        </w:rPr>
        <w:t xml:space="preserve">, a to v lehote na predkladanie ponúk </w:t>
      </w:r>
      <w:r w:rsidR="00A433B4" w:rsidRPr="00AE3F3D">
        <w:rPr>
          <w:rFonts w:ascii="Nudista" w:hAnsi="Nudista"/>
        </w:rPr>
        <w:t xml:space="preserve">podľa bodu 21.3 tejto časti súťažných podkladov a </w:t>
      </w:r>
      <w:r w:rsidRPr="00A532AB">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A532AB">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A532AB" w:rsidRDefault="0094391B" w:rsidP="005A5CC6">
      <w:pPr>
        <w:pStyle w:val="Nadpis4"/>
        <w:keepNext w:val="0"/>
        <w:keepLines w:val="0"/>
        <w:numPr>
          <w:ilvl w:val="2"/>
          <w:numId w:val="155"/>
        </w:numPr>
        <w:spacing w:after="0" w:line="240" w:lineRule="auto"/>
        <w:ind w:left="1276" w:hanging="709"/>
        <w:rPr>
          <w:rFonts w:ascii="Nudista" w:hAnsi="Nudista" w:cs="Arial"/>
        </w:rPr>
      </w:pPr>
      <w:r w:rsidRPr="00A532AB">
        <w:rPr>
          <w:rFonts w:ascii="Nudista" w:hAnsi="Nudista" w:cs="Arial"/>
        </w:rPr>
        <w:t>nedodržal určený spôsob komunikácie,</w:t>
      </w:r>
    </w:p>
    <w:p w14:paraId="1B687E1C" w14:textId="77777777" w:rsidR="0094391B" w:rsidRPr="00A532AB" w:rsidRDefault="0094391B" w:rsidP="005A5CC6">
      <w:pPr>
        <w:pStyle w:val="Nadpis4"/>
        <w:keepNext w:val="0"/>
        <w:keepLines w:val="0"/>
        <w:numPr>
          <w:ilvl w:val="2"/>
          <w:numId w:val="155"/>
        </w:numPr>
        <w:spacing w:after="0" w:line="240" w:lineRule="auto"/>
        <w:ind w:left="1276" w:hanging="709"/>
        <w:rPr>
          <w:rFonts w:ascii="Nudista" w:hAnsi="Nudista" w:cs="Arial"/>
        </w:rPr>
      </w:pPr>
      <w:r w:rsidRPr="00A532AB">
        <w:rPr>
          <w:rFonts w:ascii="Nudista" w:hAnsi="Nudista" w:cs="Arial"/>
        </w:rPr>
        <w:t>obsah jeho ponuky nie je možné sprístupniť alebo</w:t>
      </w:r>
    </w:p>
    <w:p w14:paraId="12BAA5E2" w14:textId="4240AF1B" w:rsidR="0094391B" w:rsidRPr="00A532AB" w:rsidRDefault="0094391B"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 xml:space="preserve">nepredložil ponuku vo vyžadovanom formáte kódovania, ak je potrebný na ďalšie </w:t>
      </w:r>
      <w:r w:rsidR="005011AB" w:rsidRPr="00A532AB">
        <w:rPr>
          <w:rFonts w:ascii="Nudista" w:hAnsi="Nudista" w:cs="Arial"/>
        </w:rPr>
        <w:t>spr</w:t>
      </w:r>
      <w:r w:rsidRPr="00A532AB">
        <w:rPr>
          <w:rFonts w:ascii="Nudista" w:hAnsi="Nudista" w:cs="Arial"/>
        </w:rPr>
        <w:t>acovanie pri vyhodnocovaní ponúk.</w:t>
      </w:r>
    </w:p>
    <w:p w14:paraId="1D7A7AF0" w14:textId="77777777" w:rsidR="0094391B" w:rsidRPr="00A532AB" w:rsidRDefault="0094391B" w:rsidP="00E83DC7">
      <w:pPr>
        <w:spacing w:after="0" w:line="240" w:lineRule="auto"/>
        <w:rPr>
          <w:rFonts w:ascii="Nudista" w:hAnsi="Nudista" w:cs="Arial"/>
        </w:rPr>
      </w:pPr>
    </w:p>
    <w:p w14:paraId="7ECB06A0" w14:textId="7BE140EB"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sz w:val="22"/>
          <w:szCs w:val="22"/>
        </w:rPr>
      </w:pPr>
      <w:r w:rsidRPr="00A532AB">
        <w:rPr>
          <w:rStyle w:val="spelle"/>
          <w:rFonts w:ascii="Nudista" w:hAnsi="Nudista" w:cs="Arial"/>
        </w:rPr>
        <w:t xml:space="preserve">Uchádzač má možnosť registrovať sa do systému JOSEPHINE pomocou hesla </w:t>
      </w:r>
      <w:r w:rsidR="000A77EE" w:rsidRPr="00A532AB">
        <w:rPr>
          <w:rStyle w:val="spelle"/>
          <w:rFonts w:ascii="Nudista" w:hAnsi="Nudista" w:cs="Arial"/>
        </w:rPr>
        <w:t>alebo aj</w:t>
      </w:r>
      <w:r w:rsidRPr="00A532AB">
        <w:rPr>
          <w:rStyle w:val="spelle"/>
          <w:rFonts w:ascii="Nudista" w:hAnsi="Nudista" w:cs="Arial"/>
        </w:rPr>
        <w:t xml:space="preserve"> </w:t>
      </w:r>
      <w:r w:rsidR="000A77EE" w:rsidRPr="00A532AB">
        <w:rPr>
          <w:rStyle w:val="spelle"/>
          <w:rFonts w:ascii="Nudista" w:hAnsi="Nudista" w:cs="Arial"/>
        </w:rPr>
        <w:t xml:space="preserve">pomocou občianskeho </w:t>
      </w:r>
      <w:r w:rsidRPr="00A532AB">
        <w:rPr>
          <w:rStyle w:val="spelle"/>
          <w:rFonts w:ascii="Nudista" w:hAnsi="Nudista" w:cs="Arial"/>
        </w:rPr>
        <w:t>preukazu s elektronickým čipom a bezpečnostným osobnostným kódom (eID).</w:t>
      </w:r>
    </w:p>
    <w:p w14:paraId="4DCA263B" w14:textId="77777777" w:rsidR="0094391B" w:rsidRPr="00A532AB"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A532AB"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A532AB">
        <w:rPr>
          <w:rStyle w:val="spelle"/>
          <w:rFonts w:ascii="Nudista" w:hAnsi="Nudista" w:cs="Arial"/>
        </w:rPr>
        <w:t xml:space="preserve">Predkladanie ponúk je umožnené iba autentifikovaným </w:t>
      </w:r>
      <w:r w:rsidR="00232BCF" w:rsidRPr="00A532AB">
        <w:rPr>
          <w:rStyle w:val="spelle"/>
          <w:rFonts w:ascii="Nudista" w:hAnsi="Nudista" w:cs="Arial"/>
        </w:rPr>
        <w:t>záujemcom</w:t>
      </w:r>
      <w:r w:rsidRPr="00A532AB">
        <w:rPr>
          <w:rStyle w:val="spelle"/>
          <w:rFonts w:ascii="Nudista" w:hAnsi="Nudista" w:cs="Arial"/>
        </w:rPr>
        <w:t xml:space="preserve">. Autentifikáciu je možné </w:t>
      </w:r>
      <w:r w:rsidR="00E626F4" w:rsidRPr="00A532AB">
        <w:rPr>
          <w:rStyle w:val="spelle"/>
          <w:rFonts w:ascii="Nudista" w:hAnsi="Nudista" w:cs="Arial"/>
        </w:rPr>
        <w:t xml:space="preserve">vykonať </w:t>
      </w:r>
      <w:r w:rsidR="00234373" w:rsidRPr="00A532AB">
        <w:rPr>
          <w:rStyle w:val="spelle"/>
          <w:rFonts w:ascii="Nudista" w:hAnsi="Nudista" w:cs="Arial"/>
        </w:rPr>
        <w:t>nasledovnými</w:t>
      </w:r>
      <w:r w:rsidRPr="00A532AB">
        <w:rPr>
          <w:rStyle w:val="spelle"/>
          <w:rFonts w:ascii="Nudista" w:hAnsi="Nudista" w:cs="Arial"/>
        </w:rPr>
        <w:t xml:space="preserve"> spôsobmi: </w:t>
      </w:r>
    </w:p>
    <w:p w14:paraId="544F85C2" w14:textId="0E1DABCB"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 xml:space="preserve">v systéme JOSEPHINE registráciou a prihlásením pomocou občianskeho preukazu </w:t>
      </w:r>
      <w:r w:rsidR="003F4A21" w:rsidRPr="00A532AB">
        <w:rPr>
          <w:rFonts w:ascii="Nudista" w:hAnsi="Nudista" w:cs="Arial"/>
        </w:rPr>
        <w:br/>
      </w:r>
      <w:r w:rsidRPr="00A532AB">
        <w:rPr>
          <w:rFonts w:ascii="Nudista" w:hAnsi="Nudista" w:cs="Arial"/>
        </w:rPr>
        <w:t>s elektronickým čipom a bezpečnostným osobnostným kódom (eID). V systéme je autentifikovaná spoločnosť, ktor</w:t>
      </w:r>
      <w:r w:rsidR="00232BCF" w:rsidRPr="00A532AB">
        <w:rPr>
          <w:rFonts w:ascii="Nudista" w:hAnsi="Nudista" w:cs="Arial"/>
        </w:rPr>
        <w:t>ú</w:t>
      </w:r>
      <w:r w:rsidRPr="00A532AB">
        <w:rPr>
          <w:rFonts w:ascii="Nudista" w:hAnsi="Nudista" w:cs="Arial"/>
        </w:rPr>
        <w:t xml:space="preserve"> pomocou eID registruje štatutár danej spoločnosti. Autentifikáciu vykonáva poskytovateľ systému JOSEPHINE</w:t>
      </w:r>
      <w:r w:rsidR="005011AB" w:rsidRPr="00A532AB">
        <w:rPr>
          <w:rFonts w:ascii="Nudista" w:hAnsi="Nudista" w:cs="Arial"/>
        </w:rPr>
        <w:t>,</w:t>
      </w:r>
      <w:r w:rsidRPr="00A532AB">
        <w:rPr>
          <w:rFonts w:ascii="Nudista" w:hAnsi="Nudista" w:cs="Arial"/>
        </w:rPr>
        <w:t xml:space="preserve"> a to v pracovných dňoch v čase 8:00 – 16:00 hod.,</w:t>
      </w:r>
    </w:p>
    <w:p w14:paraId="09CB4975" w14:textId="485D5453"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nahraním kvalifikovaného elektronického podpisu (napríklad podpisu eID) štatutára danej spoločnosti na kartu užívateľa po registrácii a prihlásení do systému JOSEPHINE. Autentifikáciu vykoná poskytovateľ systému JOSEPHINE</w:t>
      </w:r>
      <w:r w:rsidR="005011AB" w:rsidRPr="00A532AB">
        <w:rPr>
          <w:rFonts w:ascii="Nudista" w:hAnsi="Nudista" w:cs="Arial"/>
        </w:rPr>
        <w:t>,</w:t>
      </w:r>
      <w:r w:rsidRPr="00A532AB">
        <w:rPr>
          <w:rFonts w:ascii="Nudista" w:hAnsi="Nudista" w:cs="Arial"/>
        </w:rPr>
        <w:t xml:space="preserve"> a to v pracovných dňoch v čase 8.00 – 16.00 hod.,</w:t>
      </w:r>
    </w:p>
    <w:p w14:paraId="56CDC925" w14:textId="60FA78AC"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A532AB">
        <w:rPr>
          <w:rFonts w:ascii="Nudista" w:hAnsi="Nudista" w:cs="Arial"/>
        </w:rPr>
        <w:t>,</w:t>
      </w:r>
      <w:r w:rsidRPr="00A532AB">
        <w:rPr>
          <w:rFonts w:ascii="Nudista" w:hAnsi="Nudista" w:cs="Arial"/>
        </w:rPr>
        <w:t xml:space="preserve"> a to v pracovné dni v čase 8.00 – 16.00 hod.,</w:t>
      </w:r>
    </w:p>
    <w:p w14:paraId="3B1A7708" w14:textId="0801EDD7" w:rsidR="00234373" w:rsidRPr="00A532AB"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A532AB">
        <w:rPr>
          <w:rFonts w:ascii="Nudista" w:hAnsi="Nudista" w:cs="Arial"/>
        </w:rPr>
        <w:t>autentifikačný</w:t>
      </w:r>
      <w:r w:rsidR="00284E14" w:rsidRPr="00A532AB">
        <w:rPr>
          <w:rFonts w:ascii="Nudista" w:hAnsi="Nudista" w:cs="Arial"/>
        </w:rPr>
        <w:t>m</w:t>
      </w:r>
      <w:r w:rsidRPr="00A532AB">
        <w:rPr>
          <w:rFonts w:ascii="Nudista" w:hAnsi="Nudista" w:cs="Arial"/>
        </w:rPr>
        <w:t xml:space="preserve"> kód</w:t>
      </w:r>
      <w:r w:rsidR="00284E14" w:rsidRPr="00A532AB">
        <w:rPr>
          <w:rFonts w:ascii="Nudista" w:hAnsi="Nudista" w:cs="Arial"/>
        </w:rPr>
        <w:t>om</w:t>
      </w:r>
      <w:r w:rsidRPr="00A532AB">
        <w:rPr>
          <w:rFonts w:ascii="Nudista" w:hAnsi="Nudista" w:cs="Arial"/>
        </w:rPr>
        <w:t xml:space="preserve">, ktorý bude poslaný na adresu sídla firmy do rúk štatutára </w:t>
      </w:r>
      <w:r w:rsidR="00232BCF" w:rsidRPr="00A532AB">
        <w:rPr>
          <w:rFonts w:ascii="Nudista" w:hAnsi="Nudista" w:cs="Arial"/>
        </w:rPr>
        <w:t>záujemcu</w:t>
      </w:r>
      <w:r w:rsidRPr="00A532AB">
        <w:rPr>
          <w:rFonts w:ascii="Nudista" w:hAnsi="Nudista" w:cs="Arial"/>
        </w:rPr>
        <w:t xml:space="preserve"> v listovej podobe formou doporučenej pošty. </w:t>
      </w:r>
      <w:r w:rsidRPr="00A532AB">
        <w:rPr>
          <w:rFonts w:ascii="Nudista" w:hAnsi="Nudista" w:cs="Arial"/>
          <w:b/>
        </w:rPr>
        <w:t xml:space="preserve">Lehota na tento úkon </w:t>
      </w:r>
      <w:r w:rsidR="005011AB" w:rsidRPr="00A532AB">
        <w:rPr>
          <w:rFonts w:ascii="Nudista" w:hAnsi="Nudista" w:cs="Arial"/>
          <w:b/>
        </w:rPr>
        <w:t>je</w:t>
      </w:r>
      <w:r w:rsidRPr="00A532AB">
        <w:rPr>
          <w:rFonts w:ascii="Nudista" w:hAnsi="Nudista" w:cs="Arial"/>
          <w:b/>
        </w:rPr>
        <w:t xml:space="preserve"> obvykle 3-4 pracovné dni a je potrebné s touto lehotou počítať pri vkladaní ponuky.</w:t>
      </w:r>
    </w:p>
    <w:p w14:paraId="5C29379B" w14:textId="77777777" w:rsidR="001B0C88" w:rsidRPr="00A532AB" w:rsidRDefault="001B0C88" w:rsidP="00E83DC7">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A532AB" w:rsidRDefault="0094391B" w:rsidP="005A5CC6">
      <w:pPr>
        <w:pStyle w:val="Nadpis3"/>
        <w:keepNext w:val="0"/>
        <w:keepLines w:val="0"/>
        <w:numPr>
          <w:ilvl w:val="1"/>
          <w:numId w:val="155"/>
        </w:numPr>
        <w:spacing w:after="0" w:line="240" w:lineRule="auto"/>
        <w:ind w:left="567" w:hanging="567"/>
        <w:jc w:val="both"/>
        <w:rPr>
          <w:rFonts w:ascii="Nudista" w:hAnsi="Nudista" w:cs="Arial"/>
        </w:rPr>
      </w:pPr>
      <w:r w:rsidRPr="00A532AB">
        <w:rPr>
          <w:rFonts w:ascii="Nudista" w:hAnsi="Nudista" w:cs="Arial"/>
        </w:rPr>
        <w:t xml:space="preserve">Autentifikovaný </w:t>
      </w:r>
      <w:r w:rsidR="00232BCF" w:rsidRPr="00A532AB">
        <w:rPr>
          <w:rFonts w:ascii="Nudista" w:hAnsi="Nudista" w:cs="Arial"/>
        </w:rPr>
        <w:t>záujemca</w:t>
      </w:r>
      <w:r w:rsidRPr="00A532AB">
        <w:rPr>
          <w:rFonts w:ascii="Nudista" w:hAnsi="Nudista" w:cs="Arial"/>
        </w:rPr>
        <w:t xml:space="preserve"> si po prihlásení do systému JOSEPHINE v Prehľade zákaziek </w:t>
      </w:r>
      <w:r w:rsidRPr="00A532AB">
        <w:rPr>
          <w:rStyle w:val="spelle"/>
          <w:rFonts w:ascii="Nudista" w:hAnsi="Nudista"/>
        </w:rPr>
        <w:t>vyberie</w:t>
      </w:r>
      <w:r w:rsidRPr="00A532AB">
        <w:rPr>
          <w:rFonts w:ascii="Nudista" w:hAnsi="Nudista" w:cs="Arial"/>
        </w:rPr>
        <w:t xml:space="preserve"> predmetnú zákazku a vloží svoju ponuku do určeného formulára na príjem ponúk, ktorý nájde v záložke „Ponuky</w:t>
      </w:r>
      <w:r w:rsidR="006769AF" w:rsidRPr="00A532AB">
        <w:rPr>
          <w:rFonts w:ascii="Nudista" w:hAnsi="Nudista" w:cs="Arial"/>
        </w:rPr>
        <w:t xml:space="preserve"> a žiadosti</w:t>
      </w:r>
      <w:r w:rsidRPr="00A532AB">
        <w:rPr>
          <w:rFonts w:ascii="Nudista" w:hAnsi="Nudista" w:cs="Arial"/>
        </w:rPr>
        <w:t>“.</w:t>
      </w:r>
    </w:p>
    <w:p w14:paraId="0CB46E2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Pr="00A532AB" w:rsidRDefault="0034001B" w:rsidP="005A5CC6">
      <w:pPr>
        <w:pStyle w:val="Nadpis3"/>
        <w:keepNext w:val="0"/>
        <w:keepLines w:val="0"/>
        <w:numPr>
          <w:ilvl w:val="1"/>
          <w:numId w:val="155"/>
        </w:numPr>
        <w:spacing w:after="0" w:line="240" w:lineRule="auto"/>
        <w:ind w:left="567" w:hanging="567"/>
        <w:jc w:val="both"/>
        <w:rPr>
          <w:rFonts w:ascii="Nudista" w:hAnsi="Nudista"/>
        </w:rPr>
      </w:pPr>
      <w:bookmarkStart w:id="94" w:name="_Hlk534890211"/>
      <w:r w:rsidRPr="00A532AB">
        <w:rPr>
          <w:rFonts w:ascii="Nudista" w:hAnsi="Nudista"/>
        </w:rPr>
        <w:lastRenderedPageBreak/>
        <w:t xml:space="preserve">Elektronická ponuka sa vloží vyplnením ponukového formulára, ktorý zodpovedá návrhu na plnenie kritérií uvedenom v súťažných podkladoch a vložením požadovaných dokladov a dokumentov v systéme JOSEPHINE umiestnenom na webovej adrese </w:t>
      </w:r>
      <w:hyperlink r:id="rId20" w:history="1">
        <w:r w:rsidRPr="00A532AB">
          <w:rPr>
            <w:rStyle w:val="Hypertextovprepojenie"/>
            <w:rFonts w:ascii="Nudista" w:hAnsi="Nudista"/>
          </w:rPr>
          <w:t>https://josephine.proebiz.com/</w:t>
        </w:r>
      </w:hyperlink>
      <w:r w:rsidR="00687CAB" w:rsidRPr="00AE3F3D">
        <w:rPr>
          <w:rFonts w:ascii="Nudista" w:hAnsi="Nudista"/>
        </w:rPr>
        <w:t xml:space="preserve">. Požiadavka verejného obstarávateľa na doklady, dokumenty a ďalšie písomnosti, ktoré musia byť </w:t>
      </w:r>
      <w:r w:rsidR="00687CAB" w:rsidRPr="00A532AB">
        <w:rPr>
          <w:rFonts w:ascii="Nudista" w:hAnsi="Nudista"/>
        </w:rPr>
        <w:t>predložené v ponuke je uvedená v bode 8 tejto časti súťažných podkladov</w:t>
      </w:r>
    </w:p>
    <w:bookmarkEnd w:id="94"/>
    <w:p w14:paraId="1F42E3D4" w14:textId="77777777" w:rsidR="00234373" w:rsidRPr="00A532AB" w:rsidRDefault="00234373" w:rsidP="00E83DC7">
      <w:pPr>
        <w:pStyle w:val="Nadpis3"/>
        <w:keepNext w:val="0"/>
        <w:keepLines w:val="0"/>
        <w:numPr>
          <w:ilvl w:val="0"/>
          <w:numId w:val="0"/>
        </w:numPr>
        <w:spacing w:after="0" w:line="240" w:lineRule="auto"/>
        <w:ind w:left="567"/>
        <w:jc w:val="both"/>
        <w:rPr>
          <w:rFonts w:ascii="Nudista" w:hAnsi="Nudista"/>
        </w:rPr>
      </w:pPr>
    </w:p>
    <w:p w14:paraId="053F74C3" w14:textId="77777777" w:rsidR="00687CAB" w:rsidRPr="00A532AB" w:rsidRDefault="007C4F8C" w:rsidP="005A5CC6">
      <w:pPr>
        <w:pStyle w:val="Nadpis3"/>
        <w:keepNext w:val="0"/>
        <w:keepLines w:val="0"/>
        <w:numPr>
          <w:ilvl w:val="1"/>
          <w:numId w:val="155"/>
        </w:numPr>
        <w:spacing w:after="0" w:line="240" w:lineRule="auto"/>
        <w:ind w:left="567" w:hanging="567"/>
        <w:jc w:val="both"/>
        <w:rPr>
          <w:rFonts w:ascii="Nudista" w:hAnsi="Nudista"/>
        </w:rPr>
      </w:pPr>
      <w:bookmarkStart w:id="95" w:name="_Hlk534890231"/>
      <w:r w:rsidRPr="00A532AB">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Pr="00A532AB" w:rsidRDefault="00687CAB" w:rsidP="00687CAB">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A532AB" w:rsidRDefault="007C4F8C" w:rsidP="005A5CC6">
      <w:pPr>
        <w:pStyle w:val="Nadpis3"/>
        <w:keepNext w:val="0"/>
        <w:keepLines w:val="0"/>
        <w:numPr>
          <w:ilvl w:val="1"/>
          <w:numId w:val="155"/>
        </w:numPr>
        <w:spacing w:after="0" w:line="240" w:lineRule="auto"/>
        <w:ind w:left="567" w:hanging="567"/>
        <w:jc w:val="both"/>
        <w:rPr>
          <w:rFonts w:ascii="Nudista" w:hAnsi="Nudista"/>
        </w:rPr>
      </w:pPr>
      <w:r w:rsidRPr="00A532AB">
        <w:rPr>
          <w:rFonts w:ascii="Nudista" w:hAnsi="Nudista"/>
        </w:rPr>
        <w:t>Ponuka uchádzača predložená po uplynutí lehoty na predkladanie ponúk sa neotvorí</w:t>
      </w:r>
      <w:bookmarkEnd w:id="95"/>
      <w:r w:rsidRPr="00A532AB">
        <w:rPr>
          <w:rFonts w:ascii="Nudista" w:hAnsi="Nudista"/>
        </w:rPr>
        <w:t>.</w:t>
      </w:r>
    </w:p>
    <w:p w14:paraId="13AC932E" w14:textId="77777777" w:rsidR="00234373" w:rsidRPr="00A532AB" w:rsidRDefault="00234373" w:rsidP="00E83DC7">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A532AB" w:rsidRDefault="0094391B" w:rsidP="00E83DC7">
      <w:pPr>
        <w:pStyle w:val="SAP1"/>
        <w:widowControl/>
        <w:spacing w:before="0" w:after="0" w:line="240" w:lineRule="auto"/>
        <w:rPr>
          <w:rFonts w:ascii="Nudista" w:hAnsi="Nudista"/>
          <w:lang w:val="sk-SK"/>
        </w:rPr>
      </w:pPr>
      <w:bookmarkStart w:id="96" w:name="_Toc524701786"/>
      <w:bookmarkStart w:id="97" w:name="_Toc86843091"/>
      <w:bookmarkStart w:id="98" w:name="_opuj5n"/>
      <w:bookmarkEnd w:id="93"/>
      <w:r w:rsidRPr="00A532AB">
        <w:rPr>
          <w:rFonts w:ascii="Nudista" w:hAnsi="Nudista"/>
          <w:lang w:val="sk-SK"/>
        </w:rPr>
        <w:t>Miesto a</w:t>
      </w:r>
      <w:r w:rsidRPr="00A532AB">
        <w:rPr>
          <w:rFonts w:ascii="Nudista" w:hAnsi="Nudista" w:cs="Calibri"/>
          <w:lang w:val="sk-SK"/>
        </w:rPr>
        <w:t> </w:t>
      </w:r>
      <w:r w:rsidRPr="00A532AB">
        <w:rPr>
          <w:rFonts w:ascii="Nudista" w:hAnsi="Nudista"/>
          <w:lang w:val="sk-SK"/>
        </w:rPr>
        <w:t>lehota na predkladanie ponúk</w:t>
      </w:r>
      <w:bookmarkEnd w:id="96"/>
      <w:bookmarkEnd w:id="97"/>
    </w:p>
    <w:p w14:paraId="4EA0120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A532AB" w:rsidRDefault="00A433B4" w:rsidP="005A5CC6">
      <w:pPr>
        <w:pStyle w:val="Nadpis3"/>
        <w:keepNext w:val="0"/>
        <w:keepLines w:val="0"/>
        <w:numPr>
          <w:ilvl w:val="1"/>
          <w:numId w:val="156"/>
        </w:numPr>
        <w:spacing w:after="0" w:line="240" w:lineRule="auto"/>
        <w:ind w:left="567" w:hanging="567"/>
        <w:jc w:val="both"/>
        <w:rPr>
          <w:rFonts w:ascii="Nudista" w:hAnsi="Nudista"/>
        </w:rPr>
      </w:pPr>
      <w:r w:rsidRPr="00A532AB">
        <w:rPr>
          <w:rFonts w:ascii="Nudista" w:hAnsi="Nudista"/>
        </w:rPr>
        <w:t>Ponuky sa predkladajú v</w:t>
      </w:r>
      <w:r w:rsidRPr="00A532AB">
        <w:rPr>
          <w:rFonts w:ascii="Nudista" w:hAnsi="Nudista" w:cs="Calibri"/>
        </w:rPr>
        <w:t> </w:t>
      </w:r>
      <w:r w:rsidRPr="00A532AB">
        <w:rPr>
          <w:rFonts w:ascii="Nudista" w:hAnsi="Nudista"/>
        </w:rPr>
        <w:t>s</w:t>
      </w:r>
      <w:r w:rsidRPr="00A532AB">
        <w:rPr>
          <w:rFonts w:ascii="Nudista" w:hAnsi="Nudista" w:cs="Proba Pro"/>
        </w:rPr>
        <w:t>ú</w:t>
      </w:r>
      <w:r w:rsidRPr="00A532AB">
        <w:rPr>
          <w:rFonts w:ascii="Nudista" w:hAnsi="Nudista"/>
        </w:rPr>
        <w:t>lade s</w:t>
      </w:r>
      <w:r w:rsidRPr="00A532AB">
        <w:rPr>
          <w:rFonts w:ascii="Nudista" w:hAnsi="Nudista" w:cs="Calibri"/>
        </w:rPr>
        <w:t> </w:t>
      </w:r>
      <w:r w:rsidRPr="00A532AB">
        <w:rPr>
          <w:rFonts w:ascii="Nudista" w:hAnsi="Nudista"/>
        </w:rPr>
        <w:t xml:space="preserve">podmienkami bodu 20 tejto </w:t>
      </w:r>
      <w:r w:rsidRPr="00A532AB">
        <w:rPr>
          <w:rFonts w:ascii="Nudista" w:hAnsi="Nudista" w:cs="Proba Pro"/>
        </w:rPr>
        <w:t>č</w:t>
      </w:r>
      <w:r w:rsidRPr="00A532AB">
        <w:rPr>
          <w:rFonts w:ascii="Nudista" w:hAnsi="Nudista"/>
        </w:rPr>
        <w:t>asti s</w:t>
      </w:r>
      <w:r w:rsidRPr="00A532AB">
        <w:rPr>
          <w:rFonts w:ascii="Nudista" w:hAnsi="Nudista" w:cs="Proba Pro"/>
        </w:rPr>
        <w:t>úť</w:t>
      </w:r>
      <w:r w:rsidRPr="00A532AB">
        <w:rPr>
          <w:rFonts w:ascii="Nudista" w:hAnsi="Nudista"/>
        </w:rPr>
        <w:t>a</w:t>
      </w:r>
      <w:r w:rsidRPr="00A532AB">
        <w:rPr>
          <w:rFonts w:ascii="Nudista" w:hAnsi="Nudista" w:cs="Proba Pro"/>
        </w:rPr>
        <w:t>ž</w:t>
      </w:r>
      <w:r w:rsidRPr="00A532AB">
        <w:rPr>
          <w:rFonts w:ascii="Nudista" w:hAnsi="Nudista"/>
        </w:rPr>
        <w:t>n</w:t>
      </w:r>
      <w:r w:rsidRPr="00A532AB">
        <w:rPr>
          <w:rFonts w:ascii="Nudista" w:hAnsi="Nudista" w:cs="Proba Pro"/>
        </w:rPr>
        <w:t>ý</w:t>
      </w:r>
      <w:r w:rsidRPr="00A532AB">
        <w:rPr>
          <w:rFonts w:ascii="Nudista" w:hAnsi="Nudista"/>
        </w:rPr>
        <w:t>ch podkladov.</w:t>
      </w:r>
    </w:p>
    <w:p w14:paraId="768A878C" w14:textId="77777777" w:rsidR="00A433B4" w:rsidRPr="00A532AB" w:rsidRDefault="00A433B4" w:rsidP="00E83DC7">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A532AB" w:rsidRDefault="00A433B4" w:rsidP="005A5CC6">
      <w:pPr>
        <w:pStyle w:val="Nadpis3"/>
        <w:keepNext w:val="0"/>
        <w:keepLines w:val="0"/>
        <w:numPr>
          <w:ilvl w:val="1"/>
          <w:numId w:val="156"/>
        </w:numPr>
        <w:spacing w:after="120" w:line="240" w:lineRule="auto"/>
        <w:ind w:left="567" w:hanging="567"/>
        <w:jc w:val="both"/>
        <w:rPr>
          <w:rFonts w:ascii="Nudista" w:hAnsi="Nudista"/>
        </w:rPr>
      </w:pPr>
      <w:r w:rsidRPr="00A532AB">
        <w:rPr>
          <w:rFonts w:ascii="Nudista" w:hAnsi="Nudista"/>
        </w:rPr>
        <w:t>Ak uchádzač v</w:t>
      </w:r>
      <w:r w:rsidRPr="00A532AB">
        <w:rPr>
          <w:rFonts w:ascii="Nudista" w:hAnsi="Nudista" w:cs="Calibri"/>
        </w:rPr>
        <w:t> </w:t>
      </w:r>
      <w:r w:rsidRPr="00A532AB">
        <w:rPr>
          <w:rFonts w:ascii="Nudista" w:hAnsi="Nudista"/>
        </w:rPr>
        <w:t>ponuke predklad</w:t>
      </w:r>
      <w:r w:rsidRPr="00A532AB">
        <w:rPr>
          <w:rFonts w:ascii="Nudista" w:hAnsi="Nudista" w:cs="Proba Pro"/>
        </w:rPr>
        <w:t>á</w:t>
      </w:r>
      <w:r w:rsidRPr="00A532AB">
        <w:rPr>
          <w:rFonts w:ascii="Nudista" w:hAnsi="Nudista"/>
        </w:rPr>
        <w:t xml:space="preserve"> v</w:t>
      </w:r>
      <w:r w:rsidRPr="00A532AB">
        <w:rPr>
          <w:rFonts w:ascii="Nudista" w:hAnsi="Nudista" w:cs="Calibri"/>
        </w:rPr>
        <w:t> </w:t>
      </w:r>
      <w:r w:rsidRPr="00A532AB">
        <w:rPr>
          <w:rFonts w:ascii="Nudista" w:hAnsi="Nudista"/>
        </w:rPr>
        <w:t>zmysle bodu 8.</w:t>
      </w:r>
      <w:r w:rsidR="0072306F" w:rsidRPr="00A532AB">
        <w:rPr>
          <w:rFonts w:ascii="Nudista" w:hAnsi="Nudista"/>
        </w:rPr>
        <w:t>6</w:t>
      </w:r>
      <w:r w:rsidRPr="00A532AB">
        <w:rPr>
          <w:rFonts w:ascii="Nudista" w:hAnsi="Nudista"/>
        </w:rPr>
        <w:t>.2 tejto časti súťažných podkladov aj originál záručnej listiny</w:t>
      </w:r>
      <w:r w:rsidR="00B94E8A" w:rsidRPr="00A532AB">
        <w:rPr>
          <w:rFonts w:ascii="Nudista" w:hAnsi="Nudista"/>
        </w:rPr>
        <w:t>,</w:t>
      </w:r>
      <w:r w:rsidRPr="00A532AB">
        <w:rPr>
          <w:rFonts w:ascii="Nudista" w:hAnsi="Nudista"/>
        </w:rPr>
        <w:t xml:space="preserve"> resp. originál dokladu o</w:t>
      </w:r>
      <w:r w:rsidRPr="00A532AB">
        <w:rPr>
          <w:rFonts w:ascii="Nudista" w:hAnsi="Nudista" w:cs="Calibri"/>
        </w:rPr>
        <w:t> </w:t>
      </w:r>
      <w:r w:rsidRPr="00A532AB">
        <w:rPr>
          <w:rFonts w:ascii="Nudista" w:hAnsi="Nudista"/>
        </w:rPr>
        <w:t>poistení záruky v</w:t>
      </w:r>
      <w:r w:rsidRPr="00A532AB">
        <w:rPr>
          <w:rFonts w:ascii="Nudista" w:hAnsi="Nudista" w:cs="Calibri"/>
        </w:rPr>
        <w:t> </w:t>
      </w:r>
      <w:r w:rsidRPr="00A532AB">
        <w:rPr>
          <w:rFonts w:ascii="Nudista" w:hAnsi="Nudista"/>
        </w:rPr>
        <w:t>tla</w:t>
      </w:r>
      <w:r w:rsidRPr="00A532AB">
        <w:rPr>
          <w:rFonts w:ascii="Nudista" w:hAnsi="Nudista" w:cs="Proba Pro"/>
        </w:rPr>
        <w:t>č</w:t>
      </w:r>
      <w:r w:rsidRPr="00A532AB">
        <w:rPr>
          <w:rFonts w:ascii="Nudista" w:hAnsi="Nudista"/>
        </w:rPr>
        <w:t>enej forme, predlo</w:t>
      </w:r>
      <w:r w:rsidRPr="00A532AB">
        <w:rPr>
          <w:rFonts w:ascii="Nudista" w:hAnsi="Nudista" w:cs="Proba Pro"/>
        </w:rPr>
        <w:t>ží</w:t>
      </w:r>
      <w:r w:rsidRPr="00A532AB">
        <w:rPr>
          <w:rFonts w:ascii="Nudista" w:hAnsi="Nudista"/>
        </w:rPr>
        <w:t xml:space="preserve"> tento dokument v</w:t>
      </w:r>
      <w:r w:rsidRPr="00A532AB">
        <w:rPr>
          <w:rFonts w:ascii="Nudista" w:hAnsi="Nudista" w:cs="Calibri"/>
        </w:rPr>
        <w:t> </w:t>
      </w:r>
      <w:r w:rsidRPr="00A532AB">
        <w:rPr>
          <w:rFonts w:ascii="Nudista" w:hAnsi="Nudista"/>
        </w:rPr>
        <w:t>samostatnom uzavretom obale na adresu uveden</w:t>
      </w:r>
      <w:r w:rsidRPr="00A532AB">
        <w:rPr>
          <w:rFonts w:ascii="Nudista" w:hAnsi="Nudista" w:cs="Proba Pro"/>
        </w:rPr>
        <w:t>ú</w:t>
      </w:r>
      <w:r w:rsidRPr="00A532AB">
        <w:rPr>
          <w:rFonts w:ascii="Nudista" w:hAnsi="Nudista"/>
        </w:rPr>
        <w:t xml:space="preserve"> v</w:t>
      </w:r>
      <w:r w:rsidRPr="00A532AB">
        <w:rPr>
          <w:rFonts w:ascii="Nudista" w:hAnsi="Nudista" w:cs="Calibri"/>
        </w:rPr>
        <w:t> </w:t>
      </w:r>
      <w:r w:rsidRPr="00A532AB">
        <w:rPr>
          <w:rFonts w:ascii="Nudista" w:hAnsi="Nudista"/>
        </w:rPr>
        <w:t>bode 21.2.1. ni</w:t>
      </w:r>
      <w:r w:rsidRPr="00A532AB">
        <w:rPr>
          <w:rFonts w:ascii="Nudista" w:hAnsi="Nudista" w:cs="Proba Pro"/>
        </w:rPr>
        <w:t>žš</w:t>
      </w:r>
      <w:r w:rsidRPr="00A532AB">
        <w:rPr>
          <w:rFonts w:ascii="Nudista" w:hAnsi="Nudista"/>
        </w:rPr>
        <w:t>ie, pri</w:t>
      </w:r>
      <w:r w:rsidRPr="00A532AB">
        <w:rPr>
          <w:rFonts w:ascii="Nudista" w:hAnsi="Nudista" w:cs="Proba Pro"/>
        </w:rPr>
        <w:t>č</w:t>
      </w:r>
      <w:r w:rsidRPr="00A532AB">
        <w:rPr>
          <w:rFonts w:ascii="Nudista" w:hAnsi="Nudista"/>
        </w:rPr>
        <w:t xml:space="preserve">om obal musí obsahovať nasledovné údaje:  </w:t>
      </w:r>
    </w:p>
    <w:p w14:paraId="2C1000C4" w14:textId="77777777" w:rsidR="0094391B" w:rsidRPr="00A532AB"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A532AB">
        <w:rPr>
          <w:rFonts w:ascii="Nudista" w:hAnsi="Nudista" w:cs="Arial"/>
        </w:rPr>
        <w:t>adresu: Tatra Tender s.r.o., Krčméryho 16, 811 04 Bratislava,</w:t>
      </w:r>
    </w:p>
    <w:p w14:paraId="04F62BDC" w14:textId="77777777" w:rsidR="00944156" w:rsidRPr="00A532AB"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A532AB">
        <w:rPr>
          <w:rFonts w:ascii="Nudista" w:hAnsi="Nudista" w:cs="Arial"/>
        </w:rPr>
        <w:t>adresu uchádzača (názov alebo obchodné meno a adresu sídla alebo miesta podnikania),</w:t>
      </w:r>
    </w:p>
    <w:p w14:paraId="216086BD" w14:textId="79E817D5" w:rsidR="0094391B" w:rsidRPr="00D10CA0" w:rsidRDefault="0094391B" w:rsidP="005A5CC6">
      <w:pPr>
        <w:pStyle w:val="Nadpis4"/>
        <w:keepNext w:val="0"/>
        <w:keepLines w:val="0"/>
        <w:numPr>
          <w:ilvl w:val="2"/>
          <w:numId w:val="156"/>
        </w:numPr>
        <w:spacing w:after="0" w:line="240" w:lineRule="auto"/>
        <w:ind w:left="1276" w:hanging="709"/>
        <w:jc w:val="both"/>
        <w:rPr>
          <w:rFonts w:ascii="Nudista" w:hAnsi="Nudista" w:cs="Arial"/>
        </w:rPr>
      </w:pPr>
      <w:r w:rsidRPr="00A532AB">
        <w:rPr>
          <w:rFonts w:ascii="Nudista" w:hAnsi="Nudista" w:cs="Arial"/>
        </w:rPr>
        <w:t>označenie „</w:t>
      </w:r>
      <w:r w:rsidRPr="00A532AB">
        <w:rPr>
          <w:rFonts w:ascii="Nudista" w:hAnsi="Nudista" w:cs="Arial"/>
          <w:b/>
        </w:rPr>
        <w:t xml:space="preserve">Verejná súťaž – </w:t>
      </w:r>
      <w:r w:rsidR="000201FF" w:rsidRPr="00A532AB">
        <w:rPr>
          <w:rStyle w:val="spelle"/>
          <w:rFonts w:ascii="Nudista" w:hAnsi="Nudista" w:cs="Arial"/>
          <w:b/>
          <w:bCs/>
        </w:rPr>
        <w:t xml:space="preserve">Moderné technológie – </w:t>
      </w:r>
      <w:r w:rsidR="008B78E6">
        <w:rPr>
          <w:rStyle w:val="spelle"/>
          <w:rFonts w:ascii="Nudista" w:hAnsi="Nudista" w:cs="Arial"/>
          <w:b/>
          <w:bCs/>
        </w:rPr>
        <w:t>Nesvady</w:t>
      </w:r>
      <w:r w:rsidR="008B78E6" w:rsidRPr="00A532AB">
        <w:rPr>
          <w:rStyle w:val="spelle"/>
          <w:rFonts w:ascii="Nudista" w:hAnsi="Nudista" w:cs="Arial"/>
          <w:b/>
          <w:bCs/>
        </w:rPr>
        <w:t xml:space="preserve"> </w:t>
      </w:r>
      <w:r w:rsidR="000201FF" w:rsidRPr="00A532AB">
        <w:rPr>
          <w:rStyle w:val="spelle"/>
          <w:rFonts w:ascii="Nudista" w:hAnsi="Nudista" w:cs="Arial"/>
          <w:b/>
          <w:bCs/>
        </w:rPr>
        <w:t>na ceste SMART</w:t>
      </w:r>
      <w:r w:rsidR="003D0664" w:rsidRPr="00A532AB">
        <w:rPr>
          <w:rFonts w:ascii="Nudista" w:hAnsi="Nudista" w:cs="Arial"/>
          <w:b/>
        </w:rPr>
        <w:t xml:space="preserve"> </w:t>
      </w:r>
      <w:r w:rsidRPr="00A532AB">
        <w:rPr>
          <w:rFonts w:ascii="Nudista" w:hAnsi="Nudista" w:cs="Arial"/>
          <w:b/>
        </w:rPr>
        <w:t>–</w:t>
      </w:r>
      <w:r w:rsidR="004E1678" w:rsidRPr="00A532AB">
        <w:rPr>
          <w:rFonts w:ascii="Nudista" w:hAnsi="Nudista" w:cs="Arial"/>
          <w:b/>
        </w:rPr>
        <w:t xml:space="preserve"> </w:t>
      </w:r>
      <w:r w:rsidR="000B2B37" w:rsidRPr="00A532AB">
        <w:rPr>
          <w:rFonts w:ascii="Nudista" w:hAnsi="Nudista" w:cs="Arial"/>
          <w:b/>
        </w:rPr>
        <w:t>doklad o</w:t>
      </w:r>
      <w:r w:rsidR="000B2B37" w:rsidRPr="00A532AB">
        <w:rPr>
          <w:rFonts w:ascii="Nudista" w:hAnsi="Nudista" w:cs="Calibri"/>
          <w:b/>
        </w:rPr>
        <w:t> </w:t>
      </w:r>
      <w:r w:rsidR="000B2B37" w:rsidRPr="00A532AB">
        <w:rPr>
          <w:rFonts w:ascii="Nudista" w:hAnsi="Nudista" w:cs="Arial"/>
          <w:b/>
        </w:rPr>
        <w:t xml:space="preserve">zložení </w:t>
      </w:r>
      <w:r w:rsidR="000B2B37" w:rsidRPr="00D10CA0">
        <w:rPr>
          <w:rFonts w:ascii="Nudista" w:hAnsi="Nudista" w:cs="Arial"/>
          <w:b/>
        </w:rPr>
        <w:t>zábezpeky</w:t>
      </w:r>
      <w:r w:rsidRPr="00D10CA0">
        <w:rPr>
          <w:rFonts w:ascii="Nudista" w:hAnsi="Nudista" w:cs="Arial"/>
          <w:b/>
        </w:rPr>
        <w:t xml:space="preserve"> </w:t>
      </w:r>
      <w:r w:rsidR="000B2B37" w:rsidRPr="00D10CA0">
        <w:rPr>
          <w:rFonts w:ascii="Nudista" w:hAnsi="Nudista" w:cs="Arial"/>
          <w:b/>
        </w:rPr>
        <w:t xml:space="preserve">- </w:t>
      </w:r>
      <w:r w:rsidRPr="00D10CA0">
        <w:rPr>
          <w:rFonts w:ascii="Nudista" w:hAnsi="Nudista" w:cs="Arial"/>
          <w:b/>
        </w:rPr>
        <w:t>neotvárať</w:t>
      </w:r>
      <w:r w:rsidRPr="00D10CA0">
        <w:rPr>
          <w:rFonts w:ascii="Nudista" w:hAnsi="Nudista" w:cs="Arial"/>
        </w:rPr>
        <w:t>“.</w:t>
      </w:r>
    </w:p>
    <w:p w14:paraId="0F1DBCAE" w14:textId="4F5E27CD" w:rsidR="0094391B" w:rsidRPr="00D10CA0" w:rsidRDefault="00ED1488" w:rsidP="00E83DC7">
      <w:pPr>
        <w:pStyle w:val="Nadpis3"/>
        <w:keepNext w:val="0"/>
        <w:keepLines w:val="0"/>
        <w:numPr>
          <w:ilvl w:val="0"/>
          <w:numId w:val="0"/>
        </w:numPr>
        <w:spacing w:after="0" w:line="240" w:lineRule="auto"/>
        <w:ind w:left="567"/>
        <w:jc w:val="both"/>
        <w:rPr>
          <w:rFonts w:ascii="Nudista" w:hAnsi="Nudista" w:cs="Arial"/>
        </w:rPr>
      </w:pPr>
      <w:r w:rsidRPr="00D10CA0">
        <w:rPr>
          <w:rFonts w:ascii="Nudista" w:hAnsi="Nudista" w:cs="Arial"/>
        </w:rPr>
        <w:t xml:space="preserve"> </w:t>
      </w:r>
    </w:p>
    <w:p w14:paraId="02DC25A6" w14:textId="7C0384E6" w:rsidR="0094391B" w:rsidRPr="00D10CA0" w:rsidRDefault="0094391B" w:rsidP="005A5CC6">
      <w:pPr>
        <w:pStyle w:val="Nadpis3"/>
        <w:keepNext w:val="0"/>
        <w:keepLines w:val="0"/>
        <w:numPr>
          <w:ilvl w:val="1"/>
          <w:numId w:val="156"/>
        </w:numPr>
        <w:spacing w:after="0" w:line="240" w:lineRule="auto"/>
        <w:ind w:left="567" w:hanging="567"/>
        <w:jc w:val="both"/>
        <w:rPr>
          <w:rFonts w:ascii="Nudista" w:hAnsi="Nudista" w:cs="Arial"/>
        </w:rPr>
      </w:pPr>
      <w:r w:rsidRPr="00D10CA0">
        <w:rPr>
          <w:rFonts w:ascii="Nudista" w:hAnsi="Nudista" w:cs="Arial"/>
        </w:rPr>
        <w:t xml:space="preserve">Lehota na predkladanie ponúk uplynie: </w:t>
      </w:r>
      <w:r w:rsidR="0071599A">
        <w:rPr>
          <w:rFonts w:ascii="Nudista" w:hAnsi="Nudista" w:cs="Arial"/>
          <w:b/>
          <w:bCs/>
        </w:rPr>
        <w:t>10</w:t>
      </w:r>
      <w:r w:rsidR="008B78E6" w:rsidRPr="00D10CA0">
        <w:rPr>
          <w:rFonts w:ascii="Nudista" w:hAnsi="Nudista" w:cs="Arial"/>
          <w:b/>
          <w:bCs/>
        </w:rPr>
        <w:t>.12.</w:t>
      </w:r>
      <w:r w:rsidR="00C155B9" w:rsidRPr="00D10CA0">
        <w:rPr>
          <w:rFonts w:ascii="Nudista" w:hAnsi="Nudista" w:cs="Arial"/>
          <w:b/>
          <w:bCs/>
        </w:rPr>
        <w:t>2021</w:t>
      </w:r>
      <w:r w:rsidRPr="00D10CA0">
        <w:rPr>
          <w:rFonts w:ascii="Nudista" w:hAnsi="Nudista" w:cs="Arial"/>
          <w:b/>
          <w:bCs/>
        </w:rPr>
        <w:t xml:space="preserve"> o</w:t>
      </w:r>
      <w:r w:rsidRPr="00D10CA0">
        <w:rPr>
          <w:rFonts w:ascii="Nudista" w:hAnsi="Nudista" w:cs="Calibri"/>
          <w:b/>
          <w:bCs/>
        </w:rPr>
        <w:t> </w:t>
      </w:r>
      <w:r w:rsidRPr="00D10CA0">
        <w:rPr>
          <w:rFonts w:ascii="Nudista" w:hAnsi="Nudista" w:cs="Arial"/>
          <w:b/>
          <w:bCs/>
        </w:rPr>
        <w:t>10:00 hod</w:t>
      </w:r>
      <w:r w:rsidRPr="00D10CA0">
        <w:rPr>
          <w:rFonts w:ascii="Nudista" w:hAnsi="Nudista" w:cs="Arial"/>
        </w:rPr>
        <w:t>. miestneho času.</w:t>
      </w:r>
    </w:p>
    <w:p w14:paraId="529CFAE4" w14:textId="77777777" w:rsidR="0094391B" w:rsidRPr="00D10CA0" w:rsidRDefault="0094391B" w:rsidP="00E83DC7">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D10CA0" w:rsidRDefault="002864F9" w:rsidP="00E83DC7">
      <w:pPr>
        <w:pStyle w:val="SAP1"/>
        <w:widowControl/>
        <w:spacing w:before="0" w:after="0" w:line="240" w:lineRule="auto"/>
        <w:rPr>
          <w:rFonts w:ascii="Nudista" w:hAnsi="Nudista"/>
          <w:b w:val="0"/>
          <w:lang w:val="sk-SK"/>
        </w:rPr>
      </w:pPr>
      <w:bookmarkStart w:id="99" w:name="_Toc2161902"/>
      <w:bookmarkStart w:id="100" w:name="_Toc86843092"/>
      <w:bookmarkStart w:id="101" w:name="_pi1tg"/>
      <w:bookmarkEnd w:id="98"/>
      <w:r w:rsidRPr="00D10CA0">
        <w:rPr>
          <w:rFonts w:ascii="Nudista" w:hAnsi="Nudista"/>
          <w:lang w:val="sk-SK"/>
        </w:rPr>
        <w:t>S</w:t>
      </w:r>
      <w:r w:rsidR="00A433B4" w:rsidRPr="00D10CA0">
        <w:rPr>
          <w:rFonts w:ascii="Nudista" w:hAnsi="Nudista"/>
          <w:lang w:val="sk-SK"/>
        </w:rPr>
        <w:t>tiahnutie/vymazanie pôvodnej pon</w:t>
      </w:r>
      <w:bookmarkEnd w:id="99"/>
      <w:r w:rsidR="00A433B4" w:rsidRPr="00D10CA0">
        <w:rPr>
          <w:rFonts w:ascii="Nudista" w:hAnsi="Nudista" w:cs="Proba Pro"/>
          <w:lang w:val="sk-SK"/>
        </w:rPr>
        <w:t>uky a</w:t>
      </w:r>
      <w:r w:rsidR="00A433B4" w:rsidRPr="00D10CA0">
        <w:rPr>
          <w:rFonts w:ascii="Nudista" w:hAnsi="Nudista" w:cs="Calibri"/>
          <w:lang w:val="sk-SK"/>
        </w:rPr>
        <w:t> </w:t>
      </w:r>
      <w:r w:rsidR="00A433B4" w:rsidRPr="00D10CA0">
        <w:rPr>
          <w:rFonts w:ascii="Nudista" w:hAnsi="Nudista" w:cs="Proba Pro"/>
          <w:lang w:val="sk-SK"/>
        </w:rPr>
        <w:t>predloženie novej ponuky</w:t>
      </w:r>
      <w:bookmarkEnd w:id="100"/>
    </w:p>
    <w:p w14:paraId="4FF39DB4" w14:textId="77777777" w:rsidR="0094391B" w:rsidRPr="00D10CA0" w:rsidRDefault="0094391B" w:rsidP="00E83DC7">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D10CA0" w:rsidRDefault="00A433B4" w:rsidP="00E83DC7">
      <w:pPr>
        <w:pStyle w:val="Nadpis3"/>
        <w:keepNext w:val="0"/>
        <w:keepLines w:val="0"/>
        <w:numPr>
          <w:ilvl w:val="2"/>
          <w:numId w:val="12"/>
        </w:numPr>
        <w:spacing w:after="0" w:line="240" w:lineRule="auto"/>
        <w:ind w:left="567" w:hanging="567"/>
        <w:jc w:val="both"/>
        <w:rPr>
          <w:rFonts w:ascii="Nudista" w:hAnsi="Nudista"/>
        </w:rPr>
      </w:pPr>
      <w:bookmarkStart w:id="102" w:name="_nusc19"/>
      <w:bookmarkStart w:id="103" w:name="_Toc524701788"/>
      <w:bookmarkEnd w:id="101"/>
      <w:r w:rsidRPr="00D10CA0">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D10CA0" w:rsidRDefault="00751896" w:rsidP="00E83DC7">
      <w:pPr>
        <w:spacing w:line="240" w:lineRule="auto"/>
        <w:rPr>
          <w:rFonts w:ascii="Nudista" w:hAnsi="Nudista"/>
        </w:rPr>
      </w:pPr>
    </w:p>
    <w:p w14:paraId="18AF5AF9" w14:textId="7603EC47" w:rsidR="0094391B" w:rsidRPr="00D10CA0" w:rsidRDefault="0094391B" w:rsidP="00E83DC7">
      <w:pPr>
        <w:pStyle w:val="SAP0"/>
        <w:widowControl/>
        <w:spacing w:before="0" w:after="0" w:line="240" w:lineRule="auto"/>
        <w:rPr>
          <w:rFonts w:ascii="Nudista" w:hAnsi="Nudista" w:cs="Arial"/>
        </w:rPr>
      </w:pPr>
      <w:bookmarkStart w:id="104" w:name="_Toc86843093"/>
      <w:r w:rsidRPr="00D10CA0">
        <w:rPr>
          <w:rFonts w:ascii="Nudista" w:hAnsi="Nudista"/>
        </w:rPr>
        <w:t>ODDIEL V. Otváranie a</w:t>
      </w:r>
      <w:r w:rsidRPr="00D10CA0">
        <w:rPr>
          <w:rFonts w:ascii="Nudista" w:hAnsi="Nudista" w:cs="Calibri"/>
        </w:rPr>
        <w:t> </w:t>
      </w:r>
      <w:r w:rsidRPr="00D10CA0">
        <w:rPr>
          <w:rFonts w:ascii="Nudista" w:hAnsi="Nudista"/>
        </w:rPr>
        <w:t>vyhodnotenie ponúk</w:t>
      </w:r>
      <w:bookmarkEnd w:id="102"/>
      <w:bookmarkEnd w:id="103"/>
      <w:bookmarkEnd w:id="104"/>
    </w:p>
    <w:p w14:paraId="0F8C4C71" w14:textId="77777777" w:rsidR="005E423A" w:rsidRPr="00D10CA0" w:rsidRDefault="005E423A" w:rsidP="00E83DC7">
      <w:pPr>
        <w:pStyle w:val="SAP0"/>
        <w:widowControl/>
        <w:spacing w:before="0" w:after="0" w:line="240" w:lineRule="auto"/>
        <w:ind w:left="567"/>
        <w:rPr>
          <w:rFonts w:ascii="Nudista" w:hAnsi="Nudista" w:cs="Arial"/>
        </w:rPr>
      </w:pPr>
    </w:p>
    <w:p w14:paraId="1A41C7FE" w14:textId="50CA2540" w:rsidR="0094391B" w:rsidRPr="00D10CA0" w:rsidRDefault="005E423A" w:rsidP="00E83DC7">
      <w:pPr>
        <w:pStyle w:val="SAP1"/>
        <w:widowControl/>
        <w:spacing w:before="0" w:after="0" w:line="240" w:lineRule="auto"/>
        <w:ind w:left="567"/>
        <w:rPr>
          <w:rFonts w:ascii="Nudista" w:hAnsi="Nudista"/>
          <w:lang w:val="sk-SK"/>
        </w:rPr>
      </w:pPr>
      <w:bookmarkStart w:id="105" w:name="_Toc86843094"/>
      <w:r w:rsidRPr="00D10CA0">
        <w:rPr>
          <w:rFonts w:ascii="Nudista" w:hAnsi="Nudista"/>
          <w:lang w:val="sk-SK"/>
        </w:rPr>
        <w:t>Otváranie ponúk</w:t>
      </w:r>
      <w:bookmarkEnd w:id="105"/>
    </w:p>
    <w:p w14:paraId="2F58882D" w14:textId="77777777" w:rsidR="0094391B" w:rsidRPr="00D10CA0" w:rsidRDefault="0094391B" w:rsidP="00E83DC7">
      <w:pPr>
        <w:pStyle w:val="SAP1"/>
        <w:widowControl/>
        <w:numPr>
          <w:ilvl w:val="0"/>
          <w:numId w:val="0"/>
        </w:numPr>
        <w:spacing w:before="0" w:after="0" w:line="240" w:lineRule="auto"/>
        <w:ind w:left="567"/>
        <w:rPr>
          <w:rFonts w:ascii="Nudista" w:hAnsi="Nudista" w:cs="Arial"/>
          <w:lang w:val="sk-SK"/>
        </w:rPr>
      </w:pPr>
      <w:bookmarkStart w:id="106" w:name="_m92"/>
    </w:p>
    <w:p w14:paraId="5ED97CA7" w14:textId="73BB6EF6" w:rsidR="00470F0F" w:rsidRPr="00D10CA0"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07" w:name="_Toc524701790"/>
      <w:bookmarkStart w:id="108" w:name="_haapch"/>
      <w:bookmarkEnd w:id="85"/>
      <w:bookmarkEnd w:id="106"/>
      <w:r w:rsidRPr="00D10CA0">
        <w:rPr>
          <w:rFonts w:ascii="Nudista" w:hAnsi="Nudista" w:cs="Arial"/>
          <w:noProof/>
        </w:rPr>
        <w:t xml:space="preserve">Otváranie ponúk sa uskutoční dňa:  </w:t>
      </w:r>
      <w:r w:rsidR="0071599A">
        <w:rPr>
          <w:rFonts w:ascii="Nudista" w:hAnsi="Nudista" w:cs="Arial"/>
          <w:b/>
          <w:bCs/>
          <w:noProof/>
        </w:rPr>
        <w:t>10</w:t>
      </w:r>
      <w:r w:rsidR="008B78E6" w:rsidRPr="00D10CA0">
        <w:rPr>
          <w:rFonts w:ascii="Nudista" w:hAnsi="Nudista" w:cs="Arial"/>
          <w:b/>
          <w:bCs/>
          <w:noProof/>
        </w:rPr>
        <w:t>.12.</w:t>
      </w:r>
      <w:r w:rsidRPr="00D10CA0">
        <w:rPr>
          <w:rFonts w:ascii="Nudista" w:hAnsi="Nudista" w:cs="Arial"/>
          <w:b/>
          <w:bCs/>
          <w:noProof/>
        </w:rPr>
        <w:t>2021 o</w:t>
      </w:r>
      <w:bookmarkStart w:id="109" w:name="3mzq4wv"/>
      <w:bookmarkEnd w:id="109"/>
      <w:r w:rsidRPr="00D10CA0">
        <w:rPr>
          <w:rFonts w:ascii="Nudista" w:hAnsi="Nudista" w:cs="Calibri"/>
          <w:b/>
          <w:bCs/>
          <w:noProof/>
        </w:rPr>
        <w:t> </w:t>
      </w:r>
      <w:r w:rsidRPr="00D10CA0">
        <w:rPr>
          <w:rFonts w:ascii="Nudista" w:hAnsi="Nudista" w:cs="Arial"/>
          <w:b/>
          <w:bCs/>
          <w:noProof/>
        </w:rPr>
        <w:t>1</w:t>
      </w:r>
      <w:r w:rsidR="00102BFE" w:rsidRPr="00D10CA0">
        <w:rPr>
          <w:rFonts w:ascii="Nudista" w:hAnsi="Nudista" w:cs="Arial"/>
          <w:b/>
          <w:bCs/>
          <w:noProof/>
        </w:rPr>
        <w:t>1</w:t>
      </w:r>
      <w:r w:rsidRPr="00D10CA0">
        <w:rPr>
          <w:rFonts w:ascii="Nudista" w:hAnsi="Nudista" w:cs="Arial"/>
          <w:b/>
          <w:bCs/>
          <w:noProof/>
        </w:rPr>
        <w:t>:</w:t>
      </w:r>
      <w:r w:rsidR="00102BFE" w:rsidRPr="00D10CA0">
        <w:rPr>
          <w:rFonts w:ascii="Nudista" w:hAnsi="Nudista" w:cs="Arial"/>
          <w:b/>
          <w:bCs/>
          <w:noProof/>
        </w:rPr>
        <w:t>0</w:t>
      </w:r>
      <w:r w:rsidRPr="00D10CA0">
        <w:rPr>
          <w:rFonts w:ascii="Nudista" w:hAnsi="Nudista" w:cs="Arial"/>
          <w:b/>
          <w:bCs/>
          <w:noProof/>
        </w:rPr>
        <w:t>0 hod</w:t>
      </w:r>
      <w:r w:rsidRPr="00D10CA0">
        <w:rPr>
          <w:rFonts w:ascii="Nudista" w:hAnsi="Nudista" w:cs="Arial"/>
          <w:noProof/>
        </w:rPr>
        <w:t>. miestneho času.</w:t>
      </w:r>
      <w:bookmarkStart w:id="110" w:name="2250f4o"/>
      <w:bookmarkStart w:id="111" w:name="_Hlk526926765"/>
      <w:bookmarkEnd w:id="110"/>
    </w:p>
    <w:p w14:paraId="589009F4" w14:textId="77777777" w:rsidR="00470F0F" w:rsidRPr="00AE3F3D"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12" w:name="_Ref510512659"/>
      <w:bookmarkEnd w:id="111"/>
      <w:r w:rsidRPr="00D10CA0">
        <w:rPr>
          <w:rFonts w:ascii="Nudista" w:hAnsi="Nudista" w:cs="Arial"/>
          <w:noProof/>
        </w:rPr>
        <w:t>Otváranie ponúk sa uskutoční elektronicky. Miestom sprístupnenia</w:t>
      </w:r>
      <w:r w:rsidRPr="00A532AB">
        <w:rPr>
          <w:rFonts w:ascii="Nudista" w:hAnsi="Nudista" w:cs="Arial"/>
          <w:noProof/>
        </w:rPr>
        <w:t xml:space="preserve"> ponúk je webová adresa </w:t>
      </w:r>
      <w:hyperlink r:id="rId21" w:history="1">
        <w:r w:rsidRPr="00A532AB">
          <w:rPr>
            <w:rFonts w:ascii="Nudista" w:hAnsi="Nudista" w:cs="Arial"/>
            <w:noProof/>
          </w:rPr>
          <w:t>https://josephine.proebiz.com/</w:t>
        </w:r>
      </w:hyperlink>
      <w:r w:rsidRPr="00AE3F3D">
        <w:rPr>
          <w:rFonts w:ascii="Nudista" w:hAnsi="Nudista" w:cs="Arial"/>
          <w:noProof/>
        </w:rPr>
        <w:t xml:space="preserve"> a totožná záložka ako pri predkladaní ponúk. </w:t>
      </w:r>
    </w:p>
    <w:bookmarkEnd w:id="112"/>
    <w:p w14:paraId="28DAB613" w14:textId="77777777"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t xml:space="preserve">Otváranie ponúk komisiou bude v zmysle § 52 ods. 2 ZVO verejné. </w:t>
      </w:r>
    </w:p>
    <w:p w14:paraId="6987C7F9" w14:textId="77777777"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190F89D4" w14:textId="31A0DC8B"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lastRenderedPageBreak/>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042752DA" w14:textId="77777777" w:rsidR="00470F0F" w:rsidRPr="00A532AB"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A532AB">
        <w:rPr>
          <w:rFonts w:ascii="Nudista" w:hAnsi="Nudista" w:cs="Arial"/>
          <w:noProof/>
        </w:rPr>
        <w:t>Po otvorení ponúk komisia vykoná všetky úkony podľa ZVO a v súlade s ustanovením bodu 24 tejto časti súťažných podkladov</w:t>
      </w:r>
      <w:bookmarkStart w:id="113" w:name="otvaranie_miesto"/>
      <w:bookmarkEnd w:id="113"/>
      <w:r w:rsidRPr="00A532AB">
        <w:rPr>
          <w:rFonts w:ascii="Nudista" w:hAnsi="Nudista" w:cs="Arial"/>
          <w:noProof/>
        </w:rPr>
        <w:t xml:space="preserve">. </w:t>
      </w:r>
    </w:p>
    <w:p w14:paraId="351E2534" w14:textId="77777777" w:rsidR="002A36C6" w:rsidRPr="00A532AB" w:rsidRDefault="002A36C6" w:rsidP="00E83DC7">
      <w:pPr>
        <w:pStyle w:val="SAP1"/>
        <w:widowControl/>
        <w:numPr>
          <w:ilvl w:val="0"/>
          <w:numId w:val="0"/>
        </w:numPr>
        <w:spacing w:before="0" w:after="0" w:line="240" w:lineRule="auto"/>
        <w:ind w:left="576"/>
        <w:rPr>
          <w:rFonts w:ascii="Nudista" w:hAnsi="Nudista"/>
          <w:lang w:val="sk-SK"/>
        </w:rPr>
      </w:pPr>
    </w:p>
    <w:p w14:paraId="476DB84C" w14:textId="30EAA73A" w:rsidR="0094391B" w:rsidRPr="00A532AB" w:rsidRDefault="0094391B" w:rsidP="00E83DC7">
      <w:pPr>
        <w:pStyle w:val="SAP1"/>
        <w:widowControl/>
        <w:spacing w:before="0" w:after="0" w:line="240" w:lineRule="auto"/>
        <w:rPr>
          <w:rFonts w:ascii="Nudista" w:hAnsi="Nudista"/>
          <w:lang w:val="sk-SK"/>
        </w:rPr>
      </w:pPr>
      <w:bookmarkStart w:id="114" w:name="_Toc86843095"/>
      <w:r w:rsidRPr="00A532AB">
        <w:rPr>
          <w:rFonts w:ascii="Nudista" w:hAnsi="Nudista"/>
          <w:lang w:val="sk-SK"/>
        </w:rPr>
        <w:t>Vyhodnotenie splnenia podmienok účasti, vysvetľovanie a</w:t>
      </w:r>
      <w:r w:rsidRPr="00A532AB">
        <w:rPr>
          <w:rFonts w:ascii="Nudista" w:hAnsi="Nudista" w:cs="Calibri"/>
          <w:lang w:val="sk-SK"/>
        </w:rPr>
        <w:t> </w:t>
      </w:r>
      <w:r w:rsidRPr="00A532AB">
        <w:rPr>
          <w:rFonts w:ascii="Nudista" w:hAnsi="Nudista"/>
          <w:lang w:val="sk-SK"/>
        </w:rPr>
        <w:t>vyhodnocovanie ponúk</w:t>
      </w:r>
      <w:bookmarkEnd w:id="114"/>
      <w:r w:rsidRPr="00A532AB">
        <w:rPr>
          <w:rFonts w:ascii="Nudista" w:hAnsi="Nudista"/>
          <w:lang w:val="sk-SK"/>
        </w:rPr>
        <w:t xml:space="preserve"> </w:t>
      </w:r>
      <w:bookmarkEnd w:id="107"/>
    </w:p>
    <w:p w14:paraId="57440DA8"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76B71045" w14:textId="7760CFCE"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b/>
          <w:bCs/>
        </w:rPr>
      </w:pPr>
      <w:bookmarkStart w:id="115" w:name="_Toc70"/>
      <w:bookmarkStart w:id="116" w:name="_Toc524701791"/>
      <w:bookmarkStart w:id="117" w:name="_y80a"/>
      <w:bookmarkEnd w:id="108"/>
      <w:r w:rsidRPr="00A532AB">
        <w:rPr>
          <w:rFonts w:ascii="Nudista" w:hAnsi="Nudista"/>
          <w:b/>
          <w:bCs/>
        </w:rPr>
        <w:t>Verejný obstarávateľ vyhodnotí splnenie podmienok účasti a</w:t>
      </w:r>
      <w:r w:rsidRPr="00A532AB">
        <w:rPr>
          <w:rFonts w:ascii="Nudista" w:hAnsi="Nudista" w:cs="Calibri"/>
          <w:b/>
          <w:bCs/>
        </w:rPr>
        <w:t> </w:t>
      </w:r>
      <w:r w:rsidRPr="00A532AB">
        <w:rPr>
          <w:rFonts w:ascii="Nudista" w:hAnsi="Nudista"/>
          <w:b/>
          <w:bCs/>
        </w:rPr>
        <w:t>vyhodnotenie ponúk z</w:t>
      </w:r>
      <w:r w:rsidRPr="00A532AB">
        <w:rPr>
          <w:rFonts w:ascii="Nudista" w:hAnsi="Nudista" w:cs="Calibri"/>
          <w:b/>
          <w:bCs/>
        </w:rPr>
        <w:t> </w:t>
      </w:r>
      <w:r w:rsidRPr="00A532AB">
        <w:rPr>
          <w:rFonts w:ascii="Nudista" w:hAnsi="Nudista"/>
          <w:b/>
          <w:bCs/>
        </w:rPr>
        <w:t xml:space="preserve">hľadiska </w:t>
      </w:r>
      <w:r w:rsidRPr="00A532AB">
        <w:rPr>
          <w:rFonts w:ascii="Nudista" w:hAnsi="Nudista" w:cs="Arial"/>
          <w:b/>
          <w:bCs/>
          <w:noProof/>
        </w:rPr>
        <w:t>splnenia</w:t>
      </w:r>
      <w:r w:rsidRPr="00A532AB">
        <w:rPr>
          <w:rFonts w:ascii="Nudista" w:hAnsi="Nudista"/>
          <w:b/>
          <w:bCs/>
        </w:rPr>
        <w:t xml:space="preserve"> požiadaviek na predmet zákazky po vyhodnotení ponúk na základe kritérií na vyhodnotenie ponúk v</w:t>
      </w:r>
      <w:r w:rsidRPr="00A532AB">
        <w:rPr>
          <w:rFonts w:ascii="Nudista" w:hAnsi="Nudista" w:cs="Calibri"/>
          <w:b/>
          <w:bCs/>
        </w:rPr>
        <w:t> </w:t>
      </w:r>
      <w:r w:rsidRPr="00A532AB">
        <w:rPr>
          <w:rFonts w:ascii="Nudista" w:hAnsi="Nudista"/>
          <w:b/>
          <w:bCs/>
        </w:rPr>
        <w:t>súlade s § 66 ods. 7 druhá veta ZVO.</w:t>
      </w:r>
    </w:p>
    <w:p w14:paraId="67F80BD8"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Vyhodnocovanie ponúk je neverejné. </w:t>
      </w:r>
    </w:p>
    <w:p w14:paraId="31EB4326" w14:textId="2EDA4CDC"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Verejný obstarávateľ najprv vyhodnocuje ponuky na základe údajov uvedených v ich návrhu na plnenie kritérií podľa kritérií na hodnotenie ponúk uvedených v Oznámení a spôsobom určeným v Časti </w:t>
      </w:r>
      <w:r w:rsidR="00376889">
        <w:rPr>
          <w:rFonts w:ascii="Nudista" w:hAnsi="Nudista"/>
        </w:rPr>
        <w:t>F</w:t>
      </w:r>
      <w:r w:rsidRPr="00A532AB">
        <w:rPr>
          <w:rFonts w:ascii="Nudista" w:hAnsi="Nudista"/>
        </w:rPr>
        <w:t xml:space="preserve">. Kritériá na hodnotenie ponúk týchto súťažných podkladov, ktoré sú nediskriminačné a podporujú hospodársku súťaž. </w:t>
      </w:r>
    </w:p>
    <w:p w14:paraId="297BCEF0" w14:textId="6C378776"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Ceny uvedené v ponukách uchádzačov sa budú vyhodnocovať spôsobom určeným v Časti </w:t>
      </w:r>
      <w:r w:rsidR="00376889">
        <w:rPr>
          <w:rFonts w:ascii="Nudista" w:hAnsi="Nudista"/>
        </w:rPr>
        <w:t>F</w:t>
      </w:r>
      <w:r w:rsidRPr="00A532AB">
        <w:rPr>
          <w:rFonts w:ascii="Nudista" w:hAnsi="Nudista"/>
        </w:rPr>
        <w:t xml:space="preserve">. Kritériá hodnotenia ponúk týchto súťažných podkladov v mene euro (EUR). Hodnotené budú ceny </w:t>
      </w:r>
      <w:r w:rsidR="004D006C">
        <w:rPr>
          <w:rFonts w:ascii="Nudista" w:hAnsi="Nudista"/>
        </w:rPr>
        <w:t>vrátane</w:t>
      </w:r>
      <w:r w:rsidR="004D006C" w:rsidRPr="00A532AB">
        <w:rPr>
          <w:rFonts w:ascii="Nudista" w:hAnsi="Nudista"/>
        </w:rPr>
        <w:t xml:space="preserve"> </w:t>
      </w:r>
      <w:r w:rsidRPr="00A532AB">
        <w:rPr>
          <w:rFonts w:ascii="Nudista" w:hAnsi="Nudista"/>
        </w:rPr>
        <w:t>DPH.</w:t>
      </w:r>
    </w:p>
    <w:p w14:paraId="0DBEA7A1"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631882E"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15422B80"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268B785C"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Z procesu vyhodnocovania bude vylúčená ponuka uchádzača, ak bude naplnená niektorá z podmienok uvedených v ustanovení § 53 ods. 5 ZVO.</w:t>
      </w:r>
    </w:p>
    <w:p w14:paraId="4F95375D"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Uchádzač bude písomne upovedomený o vylúčení jeho ponuky zo súťaže s uvedením dôvodu a lehoty, v ktorej môžu byť doručené námietky podľa § 170 ods. 3 písm. d) ZVO.</w:t>
      </w:r>
    </w:p>
    <w:p w14:paraId="2A79D1BD"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Komisia ďalej po vyhodnotení ponúk na základe kritérií na vyhodnotenie ponúk posudzuje splnenie podmienok účasti a vyhodnotenie ponúk z hľadiska splnenia požiadaviek na predmet zákazky. Posudzovanie komisiou je neverejné.</w:t>
      </w:r>
    </w:p>
    <w:p w14:paraId="1E70092B" w14:textId="4D4ACA4F"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splnenie podmienok účasti a požiadaviek na predmet zákazky. Ak dôjde k vylúčeniu uchádzača alebo jeho ponuky, vyhodnotí sa následne splnenie podmienok účasti a požiadaviek </w:t>
      </w:r>
      <w:r w:rsidRPr="00A532AB">
        <w:rPr>
          <w:rFonts w:ascii="Nudista" w:hAnsi="Nudista"/>
        </w:rPr>
        <w:lastRenderedPageBreak/>
        <w:t>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4B1C715D" w14:textId="7ADD7A25"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obstarávateľ posudzuje splnenie podmienok účasti v súlade s Časťou III.1) Oznámenia. Posúdenie splnenia podmienok účasti uchádzačov bude založené na posúdení splnenia podmienok týkajúcich sa</w:t>
      </w:r>
      <w:r w:rsidR="00DB28F9">
        <w:rPr>
          <w:rFonts w:ascii="Nudista" w:hAnsi="Nudista"/>
        </w:rPr>
        <w:t xml:space="preserve"> podmienok účasti</w:t>
      </w:r>
      <w:r w:rsidRPr="00A532AB">
        <w:rPr>
          <w:rFonts w:ascii="Nudista" w:hAnsi="Nudista"/>
        </w:rPr>
        <w:t>:</w:t>
      </w:r>
    </w:p>
    <w:p w14:paraId="1D35E636" w14:textId="59F7B563"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osobného postavenia uchádzača podľa § 32 ZVO,</w:t>
      </w:r>
    </w:p>
    <w:p w14:paraId="5F2439C1" w14:textId="77777777"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technickej alebo odbornej spôsobilosti uchádzača podľa § 34 až 36 ZVO.</w:t>
      </w:r>
    </w:p>
    <w:p w14:paraId="0BC896E7" w14:textId="2306F730"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8" w:name="_Ref510513932"/>
    </w:p>
    <w:p w14:paraId="2951E413" w14:textId="2B945563"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dvoch pracovných dní odo dňa odoslania žiadosti, ak sa komunikácia uskutočňuje prostredníctvom elektronických prostriedkov,</w:t>
      </w:r>
      <w:bookmarkEnd w:id="118"/>
    </w:p>
    <w:p w14:paraId="45A783AB" w14:textId="77777777" w:rsidR="00470F0F" w:rsidRPr="00A532AB" w:rsidRDefault="00470F0F" w:rsidP="005A5CC6">
      <w:pPr>
        <w:pStyle w:val="Nadpis3"/>
        <w:keepNext w:val="0"/>
        <w:keepLines w:val="0"/>
        <w:numPr>
          <w:ilvl w:val="3"/>
          <w:numId w:val="162"/>
        </w:numPr>
        <w:spacing w:before="120" w:line="240" w:lineRule="auto"/>
        <w:jc w:val="both"/>
        <w:rPr>
          <w:rFonts w:ascii="Nudista" w:hAnsi="Nudista"/>
        </w:rPr>
      </w:pPr>
      <w:r w:rsidRPr="00A532AB">
        <w:rPr>
          <w:rFonts w:ascii="Nudista" w:hAnsi="Nudista"/>
        </w:rPr>
        <w:t>piatich pracovných dní odo dňa doručenia žiadosti, ak sa komunikácia uskutočňuje inak, ako podľa bodu 24.13.1 vyššie.</w:t>
      </w:r>
    </w:p>
    <w:p w14:paraId="46731DFF" w14:textId="43231FE7"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 xml:space="preserve">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952A889" w14:textId="0F377D66"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Pri vyhodnotení splnenia podmienky účasti uchádzačov týkajúcej sa technickej spôsobilosti alebo odbornej spôsobilosti podľa § 34 ods. 1 písm. c) alebo písm. g) ZVO </w:t>
      </w:r>
      <w:r w:rsidR="008153FE" w:rsidRPr="00A532AB">
        <w:rPr>
          <w:rFonts w:ascii="Nudista" w:hAnsi="Nudista"/>
        </w:rPr>
        <w:t xml:space="preserve">verejný </w:t>
      </w:r>
      <w:r w:rsidRPr="00A532AB">
        <w:rPr>
          <w:rFonts w:ascii="Nudista" w:hAnsi="Nudista"/>
        </w:rPr>
        <w:t>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3187500" w14:textId="0FEC8219"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 xml:space="preserve">bstarávateľ vyhodnotí splnenie podmienok účasti v súlade s ustanoveniami § 40 ZVO. </w:t>
      </w:r>
    </w:p>
    <w:p w14:paraId="5C4D43AF" w14:textId="2AEDA7B1" w:rsidR="00470F0F" w:rsidRPr="00A532AB" w:rsidRDefault="008153FE"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Verejný o</w:t>
      </w:r>
      <w:r w:rsidR="00470F0F" w:rsidRPr="00A532AB">
        <w:rPr>
          <w:rFonts w:ascii="Nudista" w:hAnsi="Nudista"/>
        </w:rPr>
        <w:t>bstarávateľ vylúči zo súťaže uchádzača, ak bude naplnená niektorá z podmienok uvedených v ustanovení § 40 ods. 6 ZVO.</w:t>
      </w:r>
    </w:p>
    <w:p w14:paraId="1B2A83BE"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490CE178"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E32A372" w14:textId="77777777" w:rsidR="00470F0F" w:rsidRPr="00A532AB"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A532AB">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47B500A4" w14:textId="77777777" w:rsidR="00470F0F" w:rsidRPr="00A532AB" w:rsidRDefault="00470F0F" w:rsidP="005A5CC6">
      <w:pPr>
        <w:pStyle w:val="Nadpis3"/>
        <w:keepNext w:val="0"/>
        <w:keepLines w:val="0"/>
        <w:numPr>
          <w:ilvl w:val="2"/>
          <w:numId w:val="162"/>
        </w:numPr>
        <w:spacing w:before="120" w:after="0" w:line="240" w:lineRule="auto"/>
        <w:ind w:left="567" w:hanging="567"/>
        <w:jc w:val="both"/>
        <w:rPr>
          <w:rFonts w:ascii="Nudista" w:hAnsi="Nudista"/>
        </w:rPr>
      </w:pPr>
      <w:r w:rsidRPr="00A532AB">
        <w:rPr>
          <w:rFonts w:ascii="Nudista" w:hAnsi="Nudista"/>
        </w:rPr>
        <w:lastRenderedPageBreak/>
        <w:t>Uchádzač bude písomne upovedomený o vylúčení jeho ponuky z verejnej súťaže s uvedením dôvodu a lehoty, v ktorej môžu byť doručené námietky podľa § 170 ods. 3 písm. d) ZVO.</w:t>
      </w:r>
    </w:p>
    <w:p w14:paraId="2A255BCE" w14:textId="77777777" w:rsidR="00594B71" w:rsidRPr="00A532AB" w:rsidRDefault="00594B71" w:rsidP="00E83DC7">
      <w:pPr>
        <w:pStyle w:val="SAP1"/>
        <w:widowControl/>
        <w:numPr>
          <w:ilvl w:val="0"/>
          <w:numId w:val="0"/>
        </w:numPr>
        <w:spacing w:before="0" w:after="0" w:line="240" w:lineRule="auto"/>
        <w:ind w:left="576"/>
        <w:rPr>
          <w:rFonts w:ascii="Nudista" w:hAnsi="Nudista"/>
          <w:lang w:val="sk-SK"/>
        </w:rPr>
      </w:pPr>
    </w:p>
    <w:p w14:paraId="1EFBDC00" w14:textId="15BF0CB8" w:rsidR="0094391B" w:rsidRPr="00A532AB" w:rsidRDefault="0094391B" w:rsidP="00E83DC7">
      <w:pPr>
        <w:pStyle w:val="SAP1"/>
        <w:widowControl/>
        <w:spacing w:before="0" w:after="0" w:line="240" w:lineRule="auto"/>
        <w:rPr>
          <w:rFonts w:ascii="Nudista" w:hAnsi="Nudista"/>
          <w:lang w:val="sk-SK"/>
        </w:rPr>
      </w:pPr>
      <w:bookmarkStart w:id="119" w:name="_Toc86843096"/>
      <w:r w:rsidRPr="00A532AB">
        <w:rPr>
          <w:rFonts w:ascii="Nudista" w:hAnsi="Nudista"/>
          <w:lang w:val="sk-SK"/>
        </w:rPr>
        <w:t>Dôvernosť procesu verejného obstarávania</w:t>
      </w:r>
      <w:bookmarkEnd w:id="115"/>
      <w:bookmarkEnd w:id="116"/>
      <w:bookmarkEnd w:id="119"/>
    </w:p>
    <w:p w14:paraId="3F33B47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A532AB"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A532AB">
        <w:rPr>
          <w:rFonts w:ascii="Nudista" w:hAnsi="Nudista" w:cs="Arial"/>
        </w:rPr>
        <w:t>Informácie týkajúce sa preskúmania, vysvetľovania a vyhodnocovania ponúk sú počas prebiehajúceho procesu dôverné. Členovia komisie na vyhodnotenie ponúk a</w:t>
      </w:r>
      <w:r w:rsidRPr="00A532AB">
        <w:rPr>
          <w:rFonts w:ascii="Nudista" w:hAnsi="Nudista" w:cs="Calibri"/>
        </w:rPr>
        <w:t> </w:t>
      </w:r>
      <w:r w:rsidRPr="00A532AB">
        <w:rPr>
          <w:rFonts w:ascii="Nudista" w:hAnsi="Nudista" w:cs="Arial"/>
        </w:rPr>
        <w:t>zodpovedné osoby verejného obstarávateľa</w:t>
      </w:r>
      <w:r w:rsidRPr="00A532AB">
        <w:rPr>
          <w:rFonts w:ascii="Nudista" w:hAnsi="Nudista" w:cs="Calibri"/>
        </w:rPr>
        <w:t> </w:t>
      </w:r>
      <w:r w:rsidRPr="00A532AB">
        <w:rPr>
          <w:rFonts w:ascii="Nudista" w:hAnsi="Nudista" w:cs="Arial"/>
        </w:rPr>
        <w:t>nesmú/nebudú počas prebiehajúceho procesu vyhlásenej verejnej súťaže poskytovať alebo zverejňovať uvedené informácie o</w:t>
      </w:r>
      <w:r w:rsidRPr="00A532AB">
        <w:rPr>
          <w:rFonts w:ascii="Nudista" w:hAnsi="Nudista" w:cs="Calibri"/>
        </w:rPr>
        <w:t> </w:t>
      </w:r>
      <w:r w:rsidRPr="00A532AB">
        <w:rPr>
          <w:rFonts w:ascii="Nudista" w:hAnsi="Nudista" w:cs="Arial"/>
        </w:rPr>
        <w:t xml:space="preserve">obsahu ponúk ani uchádzačom, ani žiadnym iným tretím osobám. </w:t>
      </w:r>
    </w:p>
    <w:p w14:paraId="0D23A70D"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A532AB"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A532AB">
        <w:rPr>
          <w:rFonts w:ascii="Nudista" w:hAnsi="Nudista" w:cs="Arial"/>
        </w:rPr>
        <w:t>Obchodné tajomstvo a informácie, ktoré uchádzač v</w:t>
      </w:r>
      <w:r w:rsidRPr="00A532AB">
        <w:rPr>
          <w:rFonts w:ascii="Nudista" w:hAnsi="Nudista" w:cs="Calibri"/>
        </w:rPr>
        <w:t> </w:t>
      </w:r>
      <w:r w:rsidRPr="00A532AB">
        <w:rPr>
          <w:rFonts w:ascii="Nudista" w:hAnsi="Nudista" w:cs="Arial"/>
        </w:rPr>
        <w:t>ponuke označí za dôverné,</w:t>
      </w:r>
      <w:r w:rsidRPr="00A532AB">
        <w:rPr>
          <w:rFonts w:ascii="Nudista" w:hAnsi="Nudista" w:cs="Calibri"/>
        </w:rPr>
        <w:t> </w:t>
      </w:r>
      <w:r w:rsidRPr="00A532AB">
        <w:rPr>
          <w:rFonts w:ascii="Nudista" w:hAnsi="Nudista" w:cs="Arial"/>
        </w:rPr>
        <w:t>nebudú zverejnené alebo inak použité bez predchádzajúceho súhlasu uchádzača, pokiaľ:</w:t>
      </w:r>
    </w:p>
    <w:p w14:paraId="5ACF269E" w14:textId="77777777" w:rsidR="0094391B" w:rsidRPr="00A532AB"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20" w:name="_Toc71"/>
      <w:r w:rsidRPr="00A532AB">
        <w:rPr>
          <w:rFonts w:ascii="Nudista" w:hAnsi="Nudista" w:cs="Arial"/>
        </w:rPr>
        <w:t>uvedené nebude v rozpore so ZVO a</w:t>
      </w:r>
      <w:r w:rsidRPr="00A532AB">
        <w:rPr>
          <w:rFonts w:ascii="Nudista" w:hAnsi="Nudista" w:cs="Calibri"/>
        </w:rPr>
        <w:t> </w:t>
      </w:r>
      <w:r w:rsidRPr="00A532AB">
        <w:rPr>
          <w:rFonts w:ascii="Nudista" w:hAnsi="Nudista" w:cs="Arial"/>
        </w:rPr>
        <w:t>in</w:t>
      </w:r>
      <w:r w:rsidRPr="00A532AB">
        <w:rPr>
          <w:rFonts w:ascii="Nudista" w:hAnsi="Nudista" w:cs="Proba Pro"/>
        </w:rPr>
        <w:t>ý</w:t>
      </w:r>
      <w:r w:rsidRPr="00A532AB">
        <w:rPr>
          <w:rFonts w:ascii="Nudista" w:hAnsi="Nudista" w:cs="Arial"/>
        </w:rPr>
        <w:t>mi v</w:t>
      </w:r>
      <w:r w:rsidRPr="00A532AB">
        <w:rPr>
          <w:rFonts w:ascii="Nudista" w:hAnsi="Nudista" w:cs="Proba Pro"/>
        </w:rPr>
        <w:t>š</w:t>
      </w:r>
      <w:r w:rsidRPr="00A532AB">
        <w:rPr>
          <w:rFonts w:ascii="Nudista" w:hAnsi="Nudista" w:cs="Arial"/>
        </w:rPr>
        <w:t>eobecne z</w:t>
      </w:r>
      <w:r w:rsidRPr="00A532AB">
        <w:rPr>
          <w:rFonts w:ascii="Nudista" w:hAnsi="Nudista" w:cs="Proba Pro"/>
        </w:rPr>
        <w:t>á</w:t>
      </w:r>
      <w:r w:rsidRPr="00A532AB">
        <w:rPr>
          <w:rFonts w:ascii="Nudista" w:hAnsi="Nudista" w:cs="Arial"/>
        </w:rPr>
        <w:t>v</w:t>
      </w:r>
      <w:r w:rsidRPr="00A532AB">
        <w:rPr>
          <w:rFonts w:ascii="Nudista" w:hAnsi="Nudista" w:cs="Proba Pro"/>
        </w:rPr>
        <w:t>ä</w:t>
      </w:r>
      <w:r w:rsidRPr="00A532AB">
        <w:rPr>
          <w:rFonts w:ascii="Nudista" w:hAnsi="Nudista" w:cs="Arial"/>
        </w:rPr>
        <w:t>zn</w:t>
      </w:r>
      <w:r w:rsidRPr="00A532AB">
        <w:rPr>
          <w:rFonts w:ascii="Nudista" w:hAnsi="Nudista" w:cs="Proba Pro"/>
        </w:rPr>
        <w:t>ý</w:t>
      </w:r>
      <w:r w:rsidRPr="00A532AB">
        <w:rPr>
          <w:rFonts w:ascii="Nudista" w:hAnsi="Nudista" w:cs="Arial"/>
        </w:rPr>
        <w:t>mi pr</w:t>
      </w:r>
      <w:r w:rsidRPr="00A532AB">
        <w:rPr>
          <w:rFonts w:ascii="Nudista" w:hAnsi="Nudista" w:cs="Proba Pro"/>
        </w:rPr>
        <w:t>á</w:t>
      </w:r>
      <w:r w:rsidRPr="00A532AB">
        <w:rPr>
          <w:rFonts w:ascii="Nudista" w:hAnsi="Nudista" w:cs="Arial"/>
        </w:rPr>
        <w:t>vnymi predpismi (napr. povinnos</w:t>
      </w:r>
      <w:r w:rsidRPr="00A532AB">
        <w:rPr>
          <w:rFonts w:ascii="Nudista" w:hAnsi="Nudista" w:cs="Proba Pro CE"/>
        </w:rPr>
        <w:t>ť</w:t>
      </w:r>
      <w:r w:rsidRPr="00A532AB">
        <w:rPr>
          <w:rFonts w:ascii="Nudista" w:hAnsi="Nudista" w:cs="Arial"/>
        </w:rPr>
        <w:t xml:space="preserve"> zverej</w:t>
      </w:r>
      <w:r w:rsidRPr="00A532AB">
        <w:rPr>
          <w:rFonts w:ascii="Nudista" w:hAnsi="Nudista" w:cs="Proba Pro CE"/>
        </w:rPr>
        <w:t>ň</w:t>
      </w:r>
      <w:r w:rsidRPr="00A532AB">
        <w:rPr>
          <w:rFonts w:ascii="Nudista" w:hAnsi="Nudista" w:cs="Arial"/>
        </w:rPr>
        <w:t>ova</w:t>
      </w:r>
      <w:r w:rsidRPr="00A532AB">
        <w:rPr>
          <w:rFonts w:ascii="Nudista" w:hAnsi="Nudista" w:cs="Proba Pro CE"/>
        </w:rPr>
        <w:t>ť</w:t>
      </w:r>
      <w:r w:rsidRPr="00A532AB">
        <w:rPr>
          <w:rFonts w:ascii="Nudista" w:hAnsi="Nudista" w:cs="Arial"/>
        </w:rPr>
        <w:t xml:space="preserve"> zmluvy pod</w:t>
      </w:r>
      <w:r w:rsidRPr="00A532AB">
        <w:rPr>
          <w:rFonts w:ascii="Nudista" w:hAnsi="Nudista" w:cs="Proba Pro CE"/>
        </w:rPr>
        <w:t>ľ</w:t>
      </w:r>
      <w:r w:rsidRPr="00A532AB">
        <w:rPr>
          <w:rFonts w:ascii="Nudista" w:hAnsi="Nudista" w:cs="Arial"/>
        </w:rPr>
        <w:t>a osobitn</w:t>
      </w:r>
      <w:r w:rsidRPr="00A532AB">
        <w:rPr>
          <w:rFonts w:ascii="Nudista" w:hAnsi="Nudista" w:cs="Proba Pro"/>
        </w:rPr>
        <w:t>é</w:t>
      </w:r>
      <w:r w:rsidRPr="00A532AB">
        <w:rPr>
          <w:rFonts w:ascii="Nudista" w:hAnsi="Nudista" w:cs="Arial"/>
        </w:rPr>
        <w:t>ho predpisu)</w:t>
      </w:r>
      <w:bookmarkEnd w:id="120"/>
      <w:r w:rsidRPr="00A532AB">
        <w:rPr>
          <w:rFonts w:ascii="Nudista" w:hAnsi="Nudista" w:cs="Arial"/>
        </w:rPr>
        <w:t xml:space="preserve"> a</w:t>
      </w:r>
    </w:p>
    <w:p w14:paraId="58095EC1" w14:textId="77777777" w:rsidR="0094391B" w:rsidRPr="00A532AB"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21" w:name="_Toc72"/>
      <w:r w:rsidRPr="00A532AB">
        <w:rPr>
          <w:rFonts w:ascii="Nudista" w:hAnsi="Nudista" w:cs="Arial"/>
        </w:rPr>
        <w:t>z</w:t>
      </w:r>
      <w:r w:rsidRPr="00A532AB">
        <w:rPr>
          <w:rFonts w:ascii="Nudista" w:hAnsi="Nudista" w:cs="Calibri"/>
        </w:rPr>
        <w:t> </w:t>
      </w:r>
      <w:r w:rsidRPr="00A532AB">
        <w:rPr>
          <w:rFonts w:ascii="Nudista" w:hAnsi="Nudista" w:cs="Arial"/>
        </w:rPr>
        <w:t>obsahu ponuky bude nepochybne jasn</w:t>
      </w:r>
      <w:r w:rsidRPr="00A532AB">
        <w:rPr>
          <w:rFonts w:ascii="Nudista" w:hAnsi="Nudista" w:cs="Proba Pro"/>
        </w:rPr>
        <w:t>é</w:t>
      </w:r>
      <w:r w:rsidRPr="00A532AB">
        <w:rPr>
          <w:rFonts w:ascii="Nudista" w:hAnsi="Nudista" w:cs="Arial"/>
        </w:rPr>
        <w:t>, ktor</w:t>
      </w:r>
      <w:r w:rsidRPr="00A532AB">
        <w:rPr>
          <w:rFonts w:ascii="Nudista" w:hAnsi="Nudista" w:cs="Proba Pro"/>
        </w:rPr>
        <w:t>é</w:t>
      </w:r>
      <w:r w:rsidRPr="00A532AB">
        <w:rPr>
          <w:rFonts w:ascii="Nudista" w:hAnsi="Nudista" w:cs="Arial"/>
        </w:rPr>
        <w:t xml:space="preserve"> inform</w:t>
      </w:r>
      <w:r w:rsidRPr="00A532AB">
        <w:rPr>
          <w:rFonts w:ascii="Nudista" w:hAnsi="Nudista" w:cs="Proba Pro"/>
        </w:rPr>
        <w:t>á</w:t>
      </w:r>
      <w:r w:rsidRPr="00A532AB">
        <w:rPr>
          <w:rFonts w:ascii="Nudista" w:hAnsi="Nudista" w:cs="Arial"/>
        </w:rPr>
        <w:t>cie pova</w:t>
      </w:r>
      <w:r w:rsidRPr="00A532AB">
        <w:rPr>
          <w:rFonts w:ascii="Nudista" w:hAnsi="Nudista" w:cs="Proba Pro"/>
        </w:rPr>
        <w:t>ž</w:t>
      </w:r>
      <w:r w:rsidRPr="00A532AB">
        <w:rPr>
          <w:rFonts w:ascii="Nudista" w:hAnsi="Nudista" w:cs="Arial"/>
        </w:rPr>
        <w:t>uje uch</w:t>
      </w:r>
      <w:r w:rsidRPr="00A532AB">
        <w:rPr>
          <w:rFonts w:ascii="Nudista" w:hAnsi="Nudista" w:cs="Proba Pro"/>
        </w:rPr>
        <w:t>á</w:t>
      </w:r>
      <w:r w:rsidRPr="00A532AB">
        <w:rPr>
          <w:rFonts w:ascii="Nudista" w:hAnsi="Nudista" w:cs="Arial"/>
        </w:rPr>
        <w:t>dza</w:t>
      </w:r>
      <w:r w:rsidRPr="00A532AB">
        <w:rPr>
          <w:rFonts w:ascii="Nudista" w:hAnsi="Nudista" w:cs="Proba Pro CE"/>
        </w:rPr>
        <w:t>č</w:t>
      </w:r>
      <w:r w:rsidRPr="00A532AB">
        <w:rPr>
          <w:rFonts w:ascii="Nudista" w:hAnsi="Nudista" w:cs="Arial"/>
        </w:rPr>
        <w:t xml:space="preserve"> za d</w:t>
      </w:r>
      <w:r w:rsidRPr="00A532AB">
        <w:rPr>
          <w:rFonts w:ascii="Nudista" w:hAnsi="Nudista" w:cs="Proba Pro"/>
        </w:rPr>
        <w:t>ô</w:t>
      </w:r>
      <w:r w:rsidRPr="00A532AB">
        <w:rPr>
          <w:rFonts w:ascii="Nudista" w:hAnsi="Nudista" w:cs="Arial"/>
        </w:rPr>
        <w:t>vern</w:t>
      </w:r>
      <w:r w:rsidRPr="00A532AB">
        <w:rPr>
          <w:rFonts w:ascii="Nudista" w:hAnsi="Nudista" w:cs="Proba Pro"/>
        </w:rPr>
        <w:t>é</w:t>
      </w:r>
      <w:bookmarkStart w:id="122" w:name="_Toc73"/>
      <w:bookmarkEnd w:id="121"/>
      <w:r w:rsidRPr="00A532AB">
        <w:rPr>
          <w:rFonts w:ascii="Nudista" w:hAnsi="Nudista" w:cs="Arial"/>
        </w:rPr>
        <w:t xml:space="preserve">. </w:t>
      </w:r>
      <w:bookmarkEnd w:id="122"/>
    </w:p>
    <w:p w14:paraId="7A84E668" w14:textId="77777777" w:rsidR="0094391B" w:rsidRPr="00A532AB" w:rsidRDefault="0094391B" w:rsidP="00E83DC7">
      <w:pPr>
        <w:spacing w:after="0" w:line="240" w:lineRule="auto"/>
        <w:ind w:left="567"/>
        <w:jc w:val="both"/>
        <w:rPr>
          <w:rStyle w:val="spelle"/>
          <w:rFonts w:ascii="Nudista" w:hAnsi="Nudista" w:cs="Arial"/>
          <w:iCs/>
          <w:sz w:val="20"/>
          <w:szCs w:val="20"/>
        </w:rPr>
      </w:pPr>
    </w:p>
    <w:p w14:paraId="57880AE2" w14:textId="77777777" w:rsidR="0094391B" w:rsidRPr="00A532AB" w:rsidRDefault="0094391B" w:rsidP="00E83DC7">
      <w:pPr>
        <w:spacing w:after="0" w:line="240" w:lineRule="auto"/>
        <w:ind w:left="567"/>
        <w:jc w:val="both"/>
        <w:rPr>
          <w:rStyle w:val="spelle"/>
          <w:rFonts w:ascii="Nudista" w:hAnsi="Nudista" w:cs="Arial"/>
          <w:sz w:val="20"/>
          <w:szCs w:val="20"/>
        </w:rPr>
      </w:pPr>
      <w:r w:rsidRPr="00A532AB">
        <w:rPr>
          <w:rStyle w:val="spelle"/>
          <w:rFonts w:ascii="Nudista" w:hAnsi="Nudista" w:cs="Arial"/>
          <w:sz w:val="20"/>
          <w:szCs w:val="20"/>
        </w:rPr>
        <w:t>V</w:t>
      </w:r>
      <w:r w:rsidRPr="00A532AB">
        <w:rPr>
          <w:rStyle w:val="spelle"/>
          <w:rFonts w:ascii="Nudista" w:hAnsi="Nudista" w:cs="Calibri"/>
          <w:sz w:val="20"/>
          <w:szCs w:val="20"/>
        </w:rPr>
        <w:t> </w:t>
      </w:r>
      <w:r w:rsidRPr="00A532AB">
        <w:rPr>
          <w:rStyle w:val="spelle"/>
          <w:rFonts w:ascii="Nudista" w:hAnsi="Nudista" w:cs="Arial"/>
          <w:sz w:val="20"/>
          <w:szCs w:val="20"/>
        </w:rPr>
        <w:t>opačnom prípade verejný obstarávateľ zverejní v</w:t>
      </w:r>
      <w:r w:rsidRPr="00A532AB">
        <w:rPr>
          <w:rStyle w:val="spelle"/>
          <w:rFonts w:ascii="Nudista" w:hAnsi="Nudista" w:cs="Calibri"/>
          <w:sz w:val="20"/>
          <w:szCs w:val="20"/>
        </w:rPr>
        <w:t> </w:t>
      </w:r>
      <w:r w:rsidRPr="00A532AB">
        <w:rPr>
          <w:rStyle w:val="spelle"/>
          <w:rFonts w:ascii="Nudista" w:hAnsi="Nudista" w:cs="Arial"/>
          <w:sz w:val="20"/>
          <w:szCs w:val="20"/>
        </w:rPr>
        <w:t>profile verejného obstarávateľa na webovej stránke Úradu pre verejné obstarávanie (ďalej len „</w:t>
      </w:r>
      <w:r w:rsidRPr="00A532AB">
        <w:rPr>
          <w:rStyle w:val="spelle"/>
          <w:rFonts w:ascii="Nudista" w:hAnsi="Nudista" w:cs="Arial"/>
          <w:b/>
          <w:bCs/>
          <w:sz w:val="20"/>
          <w:szCs w:val="20"/>
        </w:rPr>
        <w:t>profil</w:t>
      </w:r>
      <w:r w:rsidRPr="00A532AB">
        <w:rPr>
          <w:rStyle w:val="spelle"/>
          <w:rFonts w:ascii="Nudista" w:hAnsi="Nudista" w:cs="Arial"/>
          <w:sz w:val="20"/>
        </w:rPr>
        <w:t xml:space="preserve">“) </w:t>
      </w:r>
      <w:r w:rsidRPr="00A532AB">
        <w:rPr>
          <w:rStyle w:val="spelle"/>
          <w:rFonts w:ascii="Nudista" w:hAnsi="Nudista" w:cs="Arial"/>
          <w:sz w:val="20"/>
          <w:szCs w:val="20"/>
        </w:rPr>
        <w:t>kompletnú ponuku, pričom verejný obstarávateľ a osoba (uvedená v</w:t>
      </w:r>
      <w:r w:rsidRPr="00A532AB">
        <w:rPr>
          <w:rStyle w:val="spelle"/>
          <w:rFonts w:ascii="Nudista" w:hAnsi="Nudista" w:cs="Calibri"/>
          <w:sz w:val="20"/>
          <w:szCs w:val="20"/>
        </w:rPr>
        <w:t> </w:t>
      </w:r>
      <w:r w:rsidRPr="00A532AB">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532AB">
        <w:rPr>
          <w:rStyle w:val="spelle"/>
          <w:rFonts w:ascii="Nudista" w:hAnsi="Nudista" w:cs="Calibri"/>
          <w:sz w:val="20"/>
          <w:szCs w:val="20"/>
        </w:rPr>
        <w:t> </w:t>
      </w:r>
      <w:r w:rsidRPr="00A532AB">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A532AB"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A532AB" w:rsidRDefault="0094391B" w:rsidP="005A5CC6">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A532AB">
        <w:rPr>
          <w:rStyle w:val="spelle"/>
          <w:rFonts w:ascii="Nudista" w:hAnsi="Nudista" w:cs="Arial"/>
          <w:szCs w:val="20"/>
        </w:rPr>
        <w:t>Za dôverné informácie môže uchádzač v</w:t>
      </w:r>
      <w:r w:rsidRPr="00A532AB">
        <w:rPr>
          <w:rStyle w:val="spelle"/>
          <w:rFonts w:ascii="Nudista" w:hAnsi="Nudista" w:cs="Calibri"/>
          <w:szCs w:val="20"/>
        </w:rPr>
        <w:t> </w:t>
      </w:r>
      <w:r w:rsidRPr="00A532AB">
        <w:rPr>
          <w:rStyle w:val="spelle"/>
          <w:rFonts w:ascii="Nudista" w:hAnsi="Nudista" w:cs="Arial"/>
          <w:szCs w:val="20"/>
        </w:rPr>
        <w:t xml:space="preserve">súlade s § 22 ZVO označiť výhradne obchodné tajomstvo, technické </w:t>
      </w:r>
      <w:r w:rsidRPr="00A532AB">
        <w:rPr>
          <w:rFonts w:ascii="Nudista" w:hAnsi="Nudista"/>
        </w:rPr>
        <w:t>riešenia</w:t>
      </w:r>
      <w:r w:rsidRPr="00A532AB">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A532AB" w:rsidRDefault="00BD74E3" w:rsidP="00E83DC7">
      <w:pPr>
        <w:pStyle w:val="Nadpis3"/>
        <w:keepNext w:val="0"/>
        <w:keepLines w:val="0"/>
        <w:numPr>
          <w:ilvl w:val="0"/>
          <w:numId w:val="0"/>
        </w:numPr>
        <w:spacing w:after="0" w:line="240" w:lineRule="auto"/>
        <w:ind w:left="567"/>
        <w:jc w:val="both"/>
        <w:rPr>
          <w:rFonts w:ascii="Nudista" w:hAnsi="Nudista" w:cs="Arial"/>
        </w:rPr>
      </w:pPr>
    </w:p>
    <w:p w14:paraId="0FC9DB99" w14:textId="49C79142" w:rsidR="0094391B" w:rsidRPr="00A532AB"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A532AB">
        <w:rPr>
          <w:rFonts w:ascii="Nudista" w:hAnsi="Nudista" w:cs="Arial"/>
        </w:rPr>
        <w:t>Po podpise zmluvy verejný obstarávateľ zverejní v profile v</w:t>
      </w:r>
      <w:r w:rsidRPr="00A532AB">
        <w:rPr>
          <w:rStyle w:val="spelle"/>
          <w:rFonts w:ascii="Nudista" w:hAnsi="Nudista" w:cs="Calibri"/>
        </w:rPr>
        <w:t> </w:t>
      </w:r>
      <w:r w:rsidRPr="00A532AB">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7"/>
    </w:p>
    <w:p w14:paraId="64F489E8" w14:textId="77777777" w:rsidR="0094391B" w:rsidRPr="00A532AB"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3" w:name="_fk6b3p"/>
      <w:bookmarkStart w:id="124" w:name="_Toc93"/>
      <w:bookmarkStart w:id="125" w:name="_Toc524701796"/>
    </w:p>
    <w:p w14:paraId="145B7B2D" w14:textId="4DDF669A" w:rsidR="0094391B" w:rsidRPr="00A532AB" w:rsidRDefault="0094391B" w:rsidP="00E83DC7">
      <w:pPr>
        <w:pStyle w:val="SAP0"/>
        <w:widowControl/>
        <w:spacing w:before="0" w:after="0" w:line="240" w:lineRule="auto"/>
        <w:rPr>
          <w:rFonts w:ascii="Nudista" w:hAnsi="Nudista"/>
        </w:rPr>
      </w:pPr>
      <w:bookmarkStart w:id="126" w:name="_Toc86843097"/>
      <w:r w:rsidRPr="00A532AB">
        <w:rPr>
          <w:rFonts w:ascii="Nudista" w:hAnsi="Nudista"/>
        </w:rPr>
        <w:t>ODDIEL VI. Prijatie ponuky a</w:t>
      </w:r>
      <w:r w:rsidRPr="00A532AB">
        <w:rPr>
          <w:rFonts w:ascii="Nudista" w:hAnsi="Nudista" w:cs="Calibri"/>
        </w:rPr>
        <w:t> </w:t>
      </w:r>
      <w:r w:rsidRPr="00A532AB">
        <w:rPr>
          <w:rFonts w:ascii="Nudista" w:hAnsi="Nudista"/>
        </w:rPr>
        <w:t>uzavretie zmluvy</w:t>
      </w:r>
      <w:bookmarkEnd w:id="123"/>
      <w:bookmarkEnd w:id="124"/>
      <w:bookmarkEnd w:id="125"/>
      <w:bookmarkEnd w:id="126"/>
    </w:p>
    <w:p w14:paraId="1491246C" w14:textId="77777777" w:rsidR="0094391B" w:rsidRPr="00A532AB"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A532AB" w:rsidRDefault="0094391B" w:rsidP="00E83DC7">
      <w:pPr>
        <w:pStyle w:val="SAP1"/>
        <w:widowControl/>
        <w:spacing w:before="0" w:after="0" w:line="240" w:lineRule="auto"/>
        <w:rPr>
          <w:rFonts w:ascii="Nudista" w:hAnsi="Nudista"/>
          <w:lang w:val="sk-SK"/>
        </w:rPr>
      </w:pPr>
      <w:bookmarkStart w:id="127" w:name="_Toc94"/>
      <w:bookmarkStart w:id="128" w:name="_Toc524701797"/>
      <w:bookmarkStart w:id="129" w:name="_Toc86843098"/>
      <w:bookmarkStart w:id="130" w:name="_upglbi"/>
      <w:r w:rsidRPr="00A532AB">
        <w:rPr>
          <w:rFonts w:ascii="Nudista" w:hAnsi="Nudista"/>
          <w:lang w:val="sk-SK"/>
        </w:rPr>
        <w:t>Vyhodnotenie splnenia podmienok účasti úspešného uchádzača a informácia o</w:t>
      </w:r>
      <w:r w:rsidRPr="00A532AB">
        <w:rPr>
          <w:rFonts w:ascii="Nudista" w:hAnsi="Nudista" w:cs="Calibri"/>
          <w:lang w:val="sk-SK"/>
        </w:rPr>
        <w:t> </w:t>
      </w:r>
      <w:r w:rsidRPr="00A532AB">
        <w:rPr>
          <w:rFonts w:ascii="Nudista" w:hAnsi="Nudista"/>
          <w:lang w:val="sk-SK"/>
        </w:rPr>
        <w:t>výsledku hodnotenia ponúk</w:t>
      </w:r>
      <w:bookmarkEnd w:id="127"/>
      <w:bookmarkEnd w:id="128"/>
      <w:bookmarkEnd w:id="129"/>
    </w:p>
    <w:p w14:paraId="6AA3F44B"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cs="Arial"/>
        </w:rPr>
      </w:pPr>
    </w:p>
    <w:p w14:paraId="6006C934" w14:textId="77777777" w:rsidR="005011AB" w:rsidRPr="00A532AB" w:rsidRDefault="0094391B" w:rsidP="00E83DC7">
      <w:pPr>
        <w:pStyle w:val="Nadpis3"/>
        <w:keepNext w:val="0"/>
        <w:keepLines w:val="0"/>
        <w:numPr>
          <w:ilvl w:val="2"/>
          <w:numId w:val="12"/>
        </w:numPr>
        <w:spacing w:after="120" w:line="240" w:lineRule="auto"/>
        <w:ind w:left="567" w:hanging="567"/>
        <w:jc w:val="both"/>
        <w:rPr>
          <w:rFonts w:ascii="Nudista" w:hAnsi="Nudista" w:cs="Arial"/>
        </w:rPr>
      </w:pPr>
      <w:r w:rsidRPr="00A532AB">
        <w:rPr>
          <w:rFonts w:ascii="Nudista" w:hAnsi="Nudista" w:cs="Arial"/>
        </w:rPr>
        <w:t>Ak nedošlo k predloženiu dokladov preukazujúcich splnenie podmienok účasti skôr, verejný obstarávateľ si vyhradzuje právo v</w:t>
      </w:r>
      <w:r w:rsidRPr="00A532AB">
        <w:rPr>
          <w:rFonts w:ascii="Nudista" w:hAnsi="Nudista" w:cs="Calibri"/>
        </w:rPr>
        <w:t> </w:t>
      </w:r>
      <w:r w:rsidRPr="00A532AB">
        <w:rPr>
          <w:rFonts w:ascii="Nudista" w:hAnsi="Nudista" w:cs="Arial"/>
        </w:rPr>
        <w:t xml:space="preserve">súlade s § 55 ods. 1 ZVO po vyhodnotení ponúk vyhodnotiť splnenie podmienok účasti uchádzačom, ktorý sa umiestnil </w:t>
      </w:r>
      <w:r w:rsidRPr="00A532AB">
        <w:rPr>
          <w:rFonts w:ascii="Nudista" w:hAnsi="Nudista" w:cs="Arial"/>
          <w:b/>
          <w:u w:val="single"/>
        </w:rPr>
        <w:t>na prvom mieste v poradí</w:t>
      </w:r>
      <w:r w:rsidRPr="00A532AB">
        <w:rPr>
          <w:rFonts w:ascii="Nudista" w:hAnsi="Nudista" w:cs="Arial"/>
        </w:rPr>
        <w:t>.</w:t>
      </w:r>
      <w:r w:rsidR="005D2D17" w:rsidRPr="00A532AB">
        <w:rPr>
          <w:rFonts w:ascii="Nudista" w:hAnsi="Nudista" w:cs="Arial"/>
        </w:rPr>
        <w:t xml:space="preserve"> </w:t>
      </w:r>
    </w:p>
    <w:p w14:paraId="50F90686" w14:textId="4BDE3278" w:rsidR="00AF69CE" w:rsidRPr="00A532AB" w:rsidRDefault="005D2D17" w:rsidP="00E83DC7">
      <w:pPr>
        <w:pStyle w:val="Nadpis3"/>
        <w:keepNext w:val="0"/>
        <w:keepLines w:val="0"/>
        <w:numPr>
          <w:ilvl w:val="0"/>
          <w:numId w:val="0"/>
        </w:numPr>
        <w:spacing w:after="0" w:line="240" w:lineRule="auto"/>
        <w:ind w:left="567"/>
        <w:jc w:val="both"/>
        <w:rPr>
          <w:rFonts w:ascii="Nudista" w:hAnsi="Nudista" w:cs="Arial"/>
        </w:rPr>
      </w:pPr>
      <w:r w:rsidRPr="00A532AB">
        <w:rPr>
          <w:rFonts w:ascii="Nudista" w:hAnsi="Nudista" w:cs="Arial"/>
        </w:rPr>
        <w:t>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w:t>
      </w:r>
      <w:r w:rsidR="005447C8" w:rsidRPr="00A532AB">
        <w:rPr>
          <w:rFonts w:ascii="Nudista" w:hAnsi="Nudista" w:cs="Arial"/>
        </w:rPr>
        <w:t xml:space="preserve"> </w:t>
      </w:r>
      <w:r w:rsidRPr="00A532AB">
        <w:rPr>
          <w:rFonts w:ascii="Nudista" w:hAnsi="Nudista" w:cs="Arial"/>
        </w:rPr>
        <w:t xml:space="preserve">žiadosti a vyhodnotia ich podľa § 40 ZVO. </w:t>
      </w:r>
      <w:bookmarkStart w:id="131" w:name="_ep43zb"/>
      <w:bookmarkEnd w:id="130"/>
    </w:p>
    <w:p w14:paraId="2E7980CA" w14:textId="77777777" w:rsidR="0001099E" w:rsidRPr="00A532AB" w:rsidRDefault="0001099E" w:rsidP="00E83DC7">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cs="Arial"/>
        </w:rPr>
      </w:pPr>
      <w:r w:rsidRPr="00A532AB">
        <w:rPr>
          <w:rFonts w:ascii="Nudista" w:hAnsi="Nudista" w:cs="Arial"/>
        </w:rPr>
        <w:lastRenderedPageBreak/>
        <w:t xml:space="preserve">Verejný obstarávateľ po vyhodnotení ponúk, po skončení postupu podľa bodu </w:t>
      </w:r>
      <w:r w:rsidR="009227A7" w:rsidRPr="00A532AB">
        <w:rPr>
          <w:rFonts w:ascii="Nudista" w:hAnsi="Nudista" w:cs="Arial"/>
        </w:rPr>
        <w:t>26</w:t>
      </w:r>
      <w:r w:rsidRPr="00A532AB">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54807F4" w:rsidR="0094391B" w:rsidRPr="00A532AB"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2" w:name="_Toc95"/>
      <w:bookmarkStart w:id="133" w:name="_Toc524701798"/>
    </w:p>
    <w:p w14:paraId="1A69681A" w14:textId="2045A69B" w:rsidR="0094391B" w:rsidRPr="00A532AB" w:rsidRDefault="0094391B" w:rsidP="00E83DC7">
      <w:pPr>
        <w:pStyle w:val="SAP1"/>
        <w:widowControl/>
        <w:spacing w:before="0" w:after="0" w:line="240" w:lineRule="auto"/>
        <w:rPr>
          <w:rFonts w:ascii="Nudista" w:hAnsi="Nudista"/>
          <w:lang w:val="sk-SK"/>
        </w:rPr>
      </w:pPr>
      <w:bookmarkStart w:id="134" w:name="_Toc86843099"/>
      <w:r w:rsidRPr="00A532AB">
        <w:rPr>
          <w:rFonts w:ascii="Nudista" w:hAnsi="Nudista"/>
          <w:lang w:val="sk-SK"/>
        </w:rPr>
        <w:t>Uzavretie zmluvy</w:t>
      </w:r>
      <w:bookmarkEnd w:id="132"/>
      <w:bookmarkEnd w:id="133"/>
      <w:bookmarkEnd w:id="134"/>
    </w:p>
    <w:p w14:paraId="25F6A6F4" w14:textId="77777777" w:rsidR="00D772E8" w:rsidRPr="00A532AB" w:rsidRDefault="00D772E8" w:rsidP="00E83DC7">
      <w:pPr>
        <w:pStyle w:val="Nadpis3"/>
        <w:keepNext w:val="0"/>
        <w:keepLines w:val="0"/>
        <w:numPr>
          <w:ilvl w:val="0"/>
          <w:numId w:val="0"/>
        </w:numPr>
        <w:spacing w:after="0" w:line="240" w:lineRule="auto"/>
        <w:ind w:left="1224" w:hanging="504"/>
        <w:jc w:val="both"/>
        <w:rPr>
          <w:rFonts w:ascii="Nudista" w:hAnsi="Nudista" w:cs="Arial"/>
        </w:rPr>
      </w:pPr>
    </w:p>
    <w:p w14:paraId="08F6D9B1" w14:textId="289C246D" w:rsidR="00B94E8A" w:rsidRPr="00A532AB" w:rsidRDefault="00B94E8A" w:rsidP="00E83DC7">
      <w:pPr>
        <w:pStyle w:val="Nadpis3"/>
        <w:keepNext w:val="0"/>
        <w:keepLines w:val="0"/>
        <w:numPr>
          <w:ilvl w:val="2"/>
          <w:numId w:val="12"/>
        </w:numPr>
        <w:spacing w:after="0" w:line="240" w:lineRule="auto"/>
        <w:ind w:left="567" w:hanging="567"/>
        <w:jc w:val="both"/>
        <w:rPr>
          <w:rFonts w:ascii="Nudista" w:hAnsi="Nudista"/>
        </w:rPr>
      </w:pPr>
      <w:bookmarkStart w:id="135" w:name="_Hlk534880331"/>
      <w:r w:rsidRPr="00A532AB">
        <w:rPr>
          <w:rFonts w:ascii="Nudista" w:hAnsi="Nudista"/>
        </w:rPr>
        <w:t>Návrh zmluvy predložený uchádzačom, ktorého ponuka bola úspešná, bude prijatý v</w:t>
      </w:r>
      <w:r w:rsidRPr="00A532AB">
        <w:rPr>
          <w:rFonts w:ascii="Nudista" w:hAnsi="Nudista" w:cs="Calibri"/>
        </w:rPr>
        <w:t> </w:t>
      </w:r>
      <w:r w:rsidRPr="00A532AB">
        <w:rPr>
          <w:rFonts w:ascii="Nudista" w:hAnsi="Nudista"/>
        </w:rPr>
        <w:t>s</w:t>
      </w:r>
      <w:r w:rsidRPr="00A532AB">
        <w:rPr>
          <w:rFonts w:ascii="Nudista" w:hAnsi="Nudista" w:cs="Proba Pro"/>
        </w:rPr>
        <w:t>ú</w:t>
      </w:r>
      <w:r w:rsidRPr="00A532AB">
        <w:rPr>
          <w:rFonts w:ascii="Nudista" w:hAnsi="Nudista"/>
        </w:rPr>
        <w:t>lade s</w:t>
      </w:r>
      <w:r w:rsidRPr="00A532AB">
        <w:rPr>
          <w:rFonts w:ascii="Nudista" w:hAnsi="Nudista" w:cs="Calibri"/>
        </w:rPr>
        <w:t> </w:t>
      </w:r>
      <w:r w:rsidRPr="00A532AB">
        <w:rPr>
          <w:rFonts w:ascii="Nudista" w:hAnsi="Nudista"/>
        </w:rPr>
        <w:t>t</w:t>
      </w:r>
      <w:r w:rsidRPr="00A532AB">
        <w:rPr>
          <w:rFonts w:ascii="Nudista" w:hAnsi="Nudista" w:cs="Proba Pro"/>
        </w:rPr>
        <w:t>ý</w:t>
      </w:r>
      <w:r w:rsidRPr="00A532AB">
        <w:rPr>
          <w:rFonts w:ascii="Nudista" w:hAnsi="Nudista"/>
        </w:rPr>
        <w:t xml:space="preserve">mito </w:t>
      </w:r>
      <w:r w:rsidRPr="00A532AB">
        <w:rPr>
          <w:rFonts w:ascii="Nudista" w:hAnsi="Nudista" w:cs="Arial"/>
        </w:rPr>
        <w:t>súťažnými</w:t>
      </w:r>
      <w:r w:rsidRPr="00A532AB">
        <w:rPr>
          <w:rFonts w:ascii="Nudista" w:hAnsi="Nudista"/>
        </w:rPr>
        <w:t xml:space="preserve"> podkladmi. </w:t>
      </w:r>
    </w:p>
    <w:bookmarkEnd w:id="135"/>
    <w:p w14:paraId="3D870AE1" w14:textId="77777777" w:rsidR="0094391B" w:rsidRPr="00A532AB" w:rsidRDefault="0094391B" w:rsidP="00E83DC7">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Ak úspešný uchádzač odmietne uzavrieť zmluvu alebo nie sú splnené povinnosti podľa bodu </w:t>
      </w:r>
      <w:r w:rsidR="005D2D17" w:rsidRPr="00A532AB">
        <w:rPr>
          <w:rFonts w:ascii="Nudista" w:hAnsi="Nudista"/>
        </w:rPr>
        <w:t>27</w:t>
      </w:r>
      <w:r w:rsidRPr="00A532AB">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A532AB"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3AFC30E0" w14:textId="2E459EA7" w:rsidR="006117F7" w:rsidRPr="00A532AB" w:rsidRDefault="0094391B" w:rsidP="006117F7">
      <w:pPr>
        <w:pStyle w:val="Nadpis3"/>
        <w:keepNext w:val="0"/>
        <w:keepLines w:val="0"/>
        <w:numPr>
          <w:ilvl w:val="2"/>
          <w:numId w:val="12"/>
        </w:numPr>
        <w:spacing w:after="0" w:line="240" w:lineRule="auto"/>
        <w:ind w:left="567" w:hanging="567"/>
        <w:jc w:val="both"/>
        <w:rPr>
          <w:rFonts w:ascii="Nudista" w:eastAsiaTheme="majorEastAsia" w:hAnsi="Nudista" w:cstheme="majorBidi"/>
        </w:rPr>
      </w:pPr>
      <w:r w:rsidRPr="00A532AB">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6117F7" w:rsidRPr="00A532AB">
        <w:rPr>
          <w:rFonts w:ascii="Nudista" w:eastAsiaTheme="majorEastAsia" w:hAnsi="Nudista" w:cstheme="majorBidi"/>
        </w:rPr>
        <w:t xml:space="preserve"> Verejný obstarávateľ je pred podpisom zmluvy povinný skúmať aj tú skutočnosť, či je splnená povinnosť overenia konečného užívateľa výhod podľa § 11 ods. 2 písm. d) Zákona č. 315/2016 Z. z.</w:t>
      </w:r>
    </w:p>
    <w:p w14:paraId="0327F087" w14:textId="77777777" w:rsidR="0094391B" w:rsidRPr="00A532AB" w:rsidRDefault="0094391B" w:rsidP="006117F7">
      <w:pPr>
        <w:pStyle w:val="Nadpis3"/>
        <w:keepNext w:val="0"/>
        <w:keepLines w:val="0"/>
        <w:numPr>
          <w:ilvl w:val="0"/>
          <w:numId w:val="0"/>
        </w:numPr>
        <w:spacing w:after="0" w:line="240" w:lineRule="auto"/>
        <w:jc w:val="both"/>
        <w:rPr>
          <w:rFonts w:ascii="Nudista" w:hAnsi="Nudista"/>
        </w:rPr>
      </w:pPr>
    </w:p>
    <w:p w14:paraId="2E43244A" w14:textId="743465B9" w:rsidR="0094391B" w:rsidRPr="003A293F" w:rsidRDefault="0094391B" w:rsidP="00E83DC7">
      <w:pPr>
        <w:pStyle w:val="Nadpis3"/>
        <w:keepNext w:val="0"/>
        <w:keepLines w:val="0"/>
        <w:numPr>
          <w:ilvl w:val="2"/>
          <w:numId w:val="12"/>
        </w:numPr>
        <w:spacing w:after="0" w:line="240" w:lineRule="auto"/>
        <w:ind w:left="567" w:hanging="567"/>
        <w:jc w:val="both"/>
        <w:rPr>
          <w:rFonts w:ascii="Nudista" w:hAnsi="Nudista"/>
        </w:rPr>
      </w:pPr>
      <w:r w:rsidRPr="00A532AB">
        <w:rPr>
          <w:rFonts w:ascii="Nudista" w:hAnsi="Nudista"/>
        </w:rPr>
        <w:t>Verejný obstarávateľ vyžaduje, aby úspešný uchádzač v</w:t>
      </w:r>
      <w:r w:rsidRPr="00A532AB">
        <w:rPr>
          <w:rFonts w:ascii="Nudista" w:hAnsi="Nudista" w:cs="Calibri"/>
        </w:rPr>
        <w:t> </w:t>
      </w:r>
      <w:r w:rsidRPr="00A532AB">
        <w:rPr>
          <w:rFonts w:ascii="Nudista" w:hAnsi="Nudista"/>
        </w:rPr>
        <w:t xml:space="preserve">zmluve, najneskôr v čase jej uzavretia, uviedol údaje o všetkých známych subdodávateľoch (obchodné meno, sídlo alebo miesto podnikania, IČO a pod.), a tiež údaje o osobe oprávnenej konať za subdodávateľa v rozsahu </w:t>
      </w:r>
      <w:r w:rsidRPr="003A293F">
        <w:rPr>
          <w:rFonts w:ascii="Nudista" w:hAnsi="Nudista"/>
        </w:rPr>
        <w:t xml:space="preserve">meno a priezvisko, adresa pobytu, dátum narodenia. Uvedené informácie predloží úspešný uchádzač </w:t>
      </w:r>
      <w:r w:rsidRPr="005F01CD">
        <w:rPr>
          <w:rFonts w:ascii="Nudista" w:hAnsi="Nudista"/>
        </w:rPr>
        <w:t>ako prílohu č. zmluvy</w:t>
      </w:r>
      <w:r w:rsidRPr="003A293F">
        <w:rPr>
          <w:rFonts w:ascii="Nudista" w:hAnsi="Nudista"/>
        </w:rPr>
        <w:t xml:space="preserve"> najneskôr pred jej podpisom.</w:t>
      </w:r>
    </w:p>
    <w:bookmarkEnd w:id="131"/>
    <w:p w14:paraId="69C77AB4" w14:textId="77777777" w:rsidR="00B94E8A" w:rsidRPr="00A532AB" w:rsidRDefault="00B94E8A" w:rsidP="00E83DC7">
      <w:pPr>
        <w:pStyle w:val="Nadpis3"/>
        <w:keepNext w:val="0"/>
        <w:keepLines w:val="0"/>
        <w:numPr>
          <w:ilvl w:val="0"/>
          <w:numId w:val="0"/>
        </w:numPr>
        <w:spacing w:after="0" w:line="240" w:lineRule="auto"/>
        <w:jc w:val="both"/>
        <w:rPr>
          <w:rFonts w:ascii="Nudista" w:hAnsi="Nudista" w:cs="Arial"/>
        </w:rPr>
      </w:pPr>
    </w:p>
    <w:p w14:paraId="6F3AF523" w14:textId="77777777" w:rsidR="00186034" w:rsidRPr="00A532AB" w:rsidRDefault="00186034" w:rsidP="00186034">
      <w:pPr>
        <w:pStyle w:val="Nadpis3"/>
        <w:keepNext w:val="0"/>
        <w:keepLines w:val="0"/>
        <w:numPr>
          <w:ilvl w:val="2"/>
          <w:numId w:val="12"/>
        </w:numPr>
        <w:spacing w:after="120" w:line="240" w:lineRule="auto"/>
        <w:ind w:left="567" w:hanging="567"/>
        <w:jc w:val="both"/>
        <w:rPr>
          <w:rFonts w:ascii="Nudista" w:hAnsi="Nudista"/>
          <w:szCs w:val="20"/>
        </w:rPr>
      </w:pPr>
      <w:r w:rsidRPr="00A532AB">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6561901C" w14:textId="77777777" w:rsidR="00AB27D5" w:rsidRPr="00A532AB" w:rsidRDefault="00AB27D5" w:rsidP="005A5CC6">
      <w:pPr>
        <w:pStyle w:val="Nadpis3"/>
        <w:keepNext w:val="0"/>
        <w:keepLines w:val="0"/>
        <w:numPr>
          <w:ilvl w:val="3"/>
          <w:numId w:val="162"/>
        </w:numPr>
        <w:spacing w:after="120" w:line="240" w:lineRule="auto"/>
        <w:jc w:val="both"/>
        <w:rPr>
          <w:rFonts w:ascii="Nudista" w:hAnsi="Nudista"/>
          <w:szCs w:val="20"/>
        </w:rPr>
      </w:pPr>
      <w:r w:rsidRPr="00A532AB">
        <w:rPr>
          <w:rFonts w:ascii="Nudista" w:hAnsi="Nudista"/>
          <w:szCs w:val="20"/>
        </w:rPr>
        <w:lastRenderedPageBreak/>
        <w:t>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ante finančnej opravy uvedenej v správe z kontroly verejného obstarávania,  a zároveň</w:t>
      </w:r>
    </w:p>
    <w:p w14:paraId="49F6F129" w14:textId="77777777" w:rsidR="00186034" w:rsidRPr="00A532AB" w:rsidRDefault="00186034" w:rsidP="00186034">
      <w:pPr>
        <w:pStyle w:val="Nadpis3"/>
        <w:keepNext w:val="0"/>
        <w:keepLines w:val="0"/>
        <w:numPr>
          <w:ilvl w:val="3"/>
          <w:numId w:val="16"/>
        </w:numPr>
        <w:spacing w:after="120" w:line="240" w:lineRule="auto"/>
        <w:ind w:left="1276" w:hanging="709"/>
        <w:jc w:val="both"/>
        <w:rPr>
          <w:rFonts w:ascii="Nudista" w:hAnsi="Nudista"/>
          <w:szCs w:val="20"/>
        </w:rPr>
      </w:pPr>
      <w:r w:rsidRPr="00A532AB">
        <w:rPr>
          <w:rFonts w:ascii="Nudista" w:hAnsi="Nudista"/>
          <w:szCs w:val="20"/>
        </w:rPr>
        <w:t>zverejnenie zmluvy v súlade s príslušnými právnymi predpismi Slovenskej republiky.</w:t>
      </w:r>
    </w:p>
    <w:p w14:paraId="0E4ACE43" w14:textId="28D79800" w:rsidR="00B94E8A" w:rsidRPr="00A532AB" w:rsidRDefault="00B94E8A" w:rsidP="00E83DC7">
      <w:pPr>
        <w:pStyle w:val="Nadpis3"/>
        <w:keepNext w:val="0"/>
        <w:keepLines w:val="0"/>
        <w:numPr>
          <w:ilvl w:val="2"/>
          <w:numId w:val="12"/>
        </w:numPr>
        <w:spacing w:after="0" w:line="240" w:lineRule="auto"/>
        <w:ind w:left="567" w:hanging="567"/>
        <w:jc w:val="both"/>
        <w:rPr>
          <w:rFonts w:ascii="Nudista" w:hAnsi="Nudista" w:cs="Arial"/>
        </w:rPr>
      </w:pPr>
      <w:r w:rsidRPr="00A532AB">
        <w:rPr>
          <w:rFonts w:ascii="Nudista" w:hAnsi="Nudista"/>
        </w:rPr>
        <w:t>Ponuky</w:t>
      </w:r>
      <w:r w:rsidRPr="00A532AB">
        <w:rPr>
          <w:rFonts w:ascii="Nudista" w:hAnsi="Nudista" w:cs="Arial"/>
        </w:rPr>
        <w:t xml:space="preserve"> uchádzačov, ani ich časti, sa nepoužijú bez súhlasu uchádzačov, ak právne predpisy alebo tieto súťažné podklady neustanovujú inak.</w:t>
      </w:r>
    </w:p>
    <w:p w14:paraId="66EFE48C" w14:textId="77777777" w:rsidR="00B80CEA" w:rsidRPr="00A532AB" w:rsidRDefault="00B80CEA" w:rsidP="00E83DC7">
      <w:pPr>
        <w:spacing w:line="240" w:lineRule="auto"/>
        <w:rPr>
          <w:rFonts w:ascii="Nudista" w:hAnsi="Nudista"/>
        </w:rPr>
      </w:pPr>
    </w:p>
    <w:p w14:paraId="5A47C659" w14:textId="345B587E" w:rsidR="00B80CEA" w:rsidRPr="00A532AB" w:rsidRDefault="00B80CEA" w:rsidP="00E83DC7">
      <w:pPr>
        <w:spacing w:after="12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Prílohy Časti A. Pokyny pre uchádzačov súťažných podkladov</w:t>
      </w:r>
    </w:p>
    <w:p w14:paraId="7BECE22F" w14:textId="03F1DC0E" w:rsidR="001478CC" w:rsidRPr="00A532AB" w:rsidRDefault="00B80CEA" w:rsidP="00E83DC7">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A.</w:t>
      </w:r>
      <w:r w:rsidR="00600C6C" w:rsidRPr="00A532AB">
        <w:rPr>
          <w:rFonts w:ascii="Nudista" w:eastAsia="Proba Pro" w:hAnsi="Nudista" w:cs="Proba Pro"/>
          <w:b/>
          <w:color w:val="000000"/>
          <w:sz w:val="20"/>
          <w:szCs w:val="20"/>
          <w:lang w:eastAsia="sk-SK"/>
        </w:rPr>
        <w:t>1</w:t>
      </w:r>
      <w:r w:rsidRPr="00A532AB">
        <w:rPr>
          <w:rFonts w:ascii="Nudista" w:eastAsia="Proba Pro" w:hAnsi="Nudista" w:cs="Proba Pro"/>
          <w:b/>
          <w:color w:val="000000"/>
          <w:sz w:val="20"/>
          <w:szCs w:val="20"/>
          <w:lang w:eastAsia="sk-SK"/>
        </w:rPr>
        <w:tab/>
        <w:t xml:space="preserve">Čestné vyhlásenie </w:t>
      </w:r>
      <w:r w:rsidR="00120E16" w:rsidRPr="00A532AB">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A532AB" w:rsidRDefault="001478CC" w:rsidP="00E83DC7">
      <w:pPr>
        <w:spacing w:after="0" w:line="240" w:lineRule="auto"/>
        <w:jc w:val="both"/>
        <w:rPr>
          <w:rFonts w:ascii="Nudista" w:eastAsia="PT Serif" w:hAnsi="Nudista" w:cs="Arial"/>
          <w:bCs/>
          <w:color w:val="000000"/>
          <w:sz w:val="20"/>
          <w:szCs w:val="20"/>
          <w:lang w:eastAsia="sk-SK"/>
        </w:rPr>
      </w:pPr>
    </w:p>
    <w:p w14:paraId="2E598021" w14:textId="6BFE35C3" w:rsidR="00B80CEA" w:rsidRPr="00A532AB" w:rsidRDefault="00B80CEA" w:rsidP="00E83DC7">
      <w:pPr>
        <w:spacing w:after="0" w:line="240" w:lineRule="auto"/>
        <w:rPr>
          <w:rFonts w:ascii="Nudista" w:hAnsi="Nudista"/>
          <w:b/>
          <w:sz w:val="28"/>
          <w:szCs w:val="28"/>
        </w:rPr>
        <w:sectPr w:rsidR="00B80CEA" w:rsidRPr="00A532AB" w:rsidSect="00EF558E">
          <w:pgSz w:w="11900" w:h="16840"/>
          <w:pgMar w:top="1417" w:right="1417" w:bottom="1417" w:left="1560" w:header="708" w:footer="522" w:gutter="0"/>
          <w:cols w:space="708"/>
        </w:sectPr>
      </w:pPr>
    </w:p>
    <w:p w14:paraId="3A95302E" w14:textId="77777777" w:rsidR="0094391B" w:rsidRPr="00A532AB" w:rsidRDefault="0094391B" w:rsidP="00E83DC7">
      <w:pPr>
        <w:pStyle w:val="SAPHlavn"/>
        <w:widowControl/>
        <w:spacing w:after="0" w:line="240" w:lineRule="auto"/>
        <w:rPr>
          <w:rFonts w:ascii="Nudista" w:hAnsi="Nudista"/>
        </w:rPr>
      </w:pPr>
      <w:bookmarkStart w:id="136" w:name="_Toc86843100"/>
      <w:r w:rsidRPr="00A532AB">
        <w:rPr>
          <w:rFonts w:ascii="Nudista" w:hAnsi="Nudista"/>
        </w:rPr>
        <w:lastRenderedPageBreak/>
        <w:t>ČASŤ B. Opis predmetu zákazky</w:t>
      </w:r>
      <w:bookmarkEnd w:id="136"/>
    </w:p>
    <w:p w14:paraId="0866256A" w14:textId="77777777" w:rsidR="0094391B" w:rsidRPr="00A532AB" w:rsidRDefault="0094391B" w:rsidP="00E83DC7">
      <w:pPr>
        <w:spacing w:after="0" w:line="240" w:lineRule="auto"/>
        <w:jc w:val="both"/>
        <w:rPr>
          <w:rFonts w:ascii="Nudista" w:hAnsi="Nudista" w:cs="Proba Pro"/>
          <w:b/>
          <w:sz w:val="20"/>
          <w:szCs w:val="20"/>
        </w:rPr>
      </w:pPr>
      <w:bookmarkStart w:id="137" w:name="_4du1wux" w:colFirst="0" w:colLast="0"/>
      <w:bookmarkEnd w:id="137"/>
    </w:p>
    <w:p w14:paraId="4F035BB4" w14:textId="4793B940" w:rsidR="00517EB2" w:rsidRPr="00A532AB" w:rsidRDefault="0094391B" w:rsidP="00E83DC7">
      <w:pPr>
        <w:spacing w:after="0" w:line="240" w:lineRule="auto"/>
        <w:jc w:val="both"/>
        <w:rPr>
          <w:rFonts w:ascii="Nudista" w:hAnsi="Nudista" w:cs="Proba Pro"/>
          <w:b/>
          <w:sz w:val="20"/>
          <w:szCs w:val="20"/>
        </w:rPr>
      </w:pPr>
      <w:r w:rsidRPr="00A532AB">
        <w:rPr>
          <w:rFonts w:ascii="Nudista" w:hAnsi="Nudista" w:cs="Proba Pro"/>
          <w:b/>
          <w:sz w:val="20"/>
          <w:szCs w:val="20"/>
        </w:rPr>
        <w:t xml:space="preserve">Nižšie sú stanovené záväzné požiadavky a </w:t>
      </w:r>
      <w:r w:rsidRPr="00A532AB">
        <w:rPr>
          <w:rFonts w:ascii="Nudista" w:hAnsi="Nudista" w:cs="Proba Pro CE"/>
          <w:b/>
          <w:sz w:val="20"/>
          <w:szCs w:val="20"/>
        </w:rPr>
        <w:t>parametre predmetu zákazky. Pokiaľ sa v</w:t>
      </w:r>
      <w:r w:rsidRPr="00A532AB">
        <w:rPr>
          <w:rFonts w:ascii="Nudista" w:hAnsi="Nudista" w:cs="Calibri"/>
          <w:b/>
          <w:sz w:val="20"/>
          <w:szCs w:val="20"/>
        </w:rPr>
        <w:t> </w:t>
      </w:r>
      <w:r w:rsidRPr="00A532AB">
        <w:rPr>
          <w:rFonts w:ascii="Nudista" w:hAnsi="Nudista" w:cs="Proba Pro CE"/>
          <w:b/>
          <w:sz w:val="20"/>
          <w:szCs w:val="20"/>
        </w:rPr>
        <w:t>opise predmetu zákazky</w:t>
      </w:r>
      <w:r w:rsidR="00133F2A">
        <w:rPr>
          <w:rFonts w:ascii="Nudista" w:hAnsi="Nudista" w:cs="Proba Pro CE"/>
          <w:b/>
          <w:sz w:val="20"/>
          <w:szCs w:val="20"/>
        </w:rPr>
        <w:t xml:space="preserve">, t. j. tejto časti súťažných podkladov a jej prílohách </w:t>
      </w:r>
      <w:r w:rsidRPr="00A532AB">
        <w:rPr>
          <w:rFonts w:ascii="Nudista" w:hAnsi="Nudista" w:cs="Proba Pro CE"/>
          <w:b/>
          <w:sz w:val="20"/>
          <w:szCs w:val="20"/>
        </w:rPr>
        <w:t>použil odkaz na konkrétnu značku, výrobcu, alebo výrobok alebo typ výrobku – tieto boli použité výlučne pre ilustráciu vtedy, ak nebolo možné dostatočne presne a zrozumiteľne opísať predmet zákazky v</w:t>
      </w:r>
      <w:r w:rsidRPr="00A532AB">
        <w:rPr>
          <w:rFonts w:ascii="Nudista" w:hAnsi="Nudista" w:cs="Calibri"/>
          <w:b/>
          <w:sz w:val="20"/>
          <w:szCs w:val="20"/>
        </w:rPr>
        <w:t> </w:t>
      </w:r>
      <w:r w:rsidRPr="00A532AB">
        <w:rPr>
          <w:rFonts w:ascii="Nudista" w:hAnsi="Nudista" w:cs="Proba Pro"/>
          <w:b/>
          <w:sz w:val="20"/>
          <w:szCs w:val="20"/>
        </w:rPr>
        <w:t>súlade so ZVO a</w:t>
      </w:r>
      <w:r w:rsidRPr="00A532AB">
        <w:rPr>
          <w:rFonts w:ascii="Nudista" w:hAnsi="Nudista" w:cs="Calibri"/>
          <w:b/>
          <w:sz w:val="20"/>
          <w:szCs w:val="20"/>
        </w:rPr>
        <w:t> </w:t>
      </w:r>
      <w:r w:rsidRPr="00A532AB">
        <w:rPr>
          <w:rFonts w:ascii="Nudista" w:hAnsi="Nudista" w:cs="Proba Pro"/>
          <w:b/>
          <w:sz w:val="20"/>
          <w:szCs w:val="20"/>
        </w:rPr>
        <w:t>obvyklou obchodnou praxou prevažujúcou pri dodávke rovnakých alebo obdobných predmetov zákazky. V</w:t>
      </w:r>
      <w:r w:rsidRPr="00A532AB">
        <w:rPr>
          <w:rFonts w:ascii="Nudista" w:hAnsi="Nudista" w:cs="Calibri"/>
          <w:b/>
          <w:sz w:val="20"/>
          <w:szCs w:val="20"/>
        </w:rPr>
        <w:t> </w:t>
      </w:r>
      <w:r w:rsidRPr="00A532AB">
        <w:rPr>
          <w:rFonts w:ascii="Nudista" w:hAnsi="Nudista" w:cs="Proba Pro"/>
          <w:b/>
          <w:sz w:val="20"/>
          <w:szCs w:val="20"/>
        </w:rPr>
        <w:t>takýchto prípadoch sa má za to, že je takýto o</w:t>
      </w:r>
      <w:r w:rsidRPr="00A532AB">
        <w:rPr>
          <w:rFonts w:ascii="Nudista" w:hAnsi="Nudista" w:cs="Proba Pro CE"/>
          <w:b/>
          <w:sz w:val="20"/>
          <w:szCs w:val="20"/>
        </w:rPr>
        <w:t>dkaz vždy doplnený slovami "alebo ekvivalentný“ a platí, že uchádzač môže vždy ponúknuť aj ekvivalentné alebo lepšie plnenie v</w:t>
      </w:r>
      <w:r w:rsidRPr="00A532AB">
        <w:rPr>
          <w:rFonts w:ascii="Nudista" w:hAnsi="Nudista" w:cs="Calibri"/>
          <w:b/>
          <w:sz w:val="20"/>
          <w:szCs w:val="20"/>
        </w:rPr>
        <w:t> </w:t>
      </w:r>
      <w:r w:rsidRPr="00A532AB">
        <w:rPr>
          <w:rFonts w:ascii="Nudista" w:hAnsi="Nudista" w:cs="Proba Pro"/>
          <w:b/>
          <w:sz w:val="20"/>
          <w:szCs w:val="20"/>
        </w:rPr>
        <w:t>súlade s</w:t>
      </w:r>
      <w:r w:rsidRPr="00A532AB">
        <w:rPr>
          <w:rFonts w:ascii="Nudista" w:hAnsi="Nudista" w:cs="Calibri"/>
          <w:b/>
          <w:sz w:val="20"/>
          <w:szCs w:val="20"/>
        </w:rPr>
        <w:t> </w:t>
      </w:r>
      <w:r w:rsidRPr="00A532AB">
        <w:rPr>
          <w:rFonts w:ascii="Nudista" w:hAnsi="Nudista" w:cs="Proba Pro"/>
          <w:b/>
          <w:sz w:val="20"/>
          <w:szCs w:val="20"/>
        </w:rPr>
        <w:t xml:space="preserve">ustanovením § 42 ods. 3 ZVO. </w:t>
      </w:r>
    </w:p>
    <w:p w14:paraId="604030FB" w14:textId="77777777" w:rsidR="00833D62" w:rsidRPr="005F01CD" w:rsidRDefault="00833D62" w:rsidP="005F01CD">
      <w:pPr>
        <w:pBdr>
          <w:top w:val="nil"/>
          <w:left w:val="nil"/>
          <w:bottom w:val="nil"/>
          <w:right w:val="nil"/>
          <w:between w:val="nil"/>
        </w:pBdr>
        <w:spacing w:after="120" w:line="240" w:lineRule="auto"/>
        <w:ind w:left="576"/>
        <w:jc w:val="both"/>
        <w:rPr>
          <w:rFonts w:ascii="Nudista" w:eastAsia="Nudista" w:hAnsi="Nudista" w:cs="Nudista"/>
          <w:smallCaps/>
        </w:rPr>
      </w:pPr>
      <w:bookmarkStart w:id="138" w:name="_gjdgxs" w:colFirst="0" w:colLast="0"/>
      <w:bookmarkStart w:id="139" w:name="_30j0zll" w:colFirst="0" w:colLast="0"/>
      <w:bookmarkStart w:id="140" w:name="_1fob9te" w:colFirst="0" w:colLast="0"/>
      <w:bookmarkStart w:id="141" w:name="_Hlk86318199"/>
      <w:bookmarkStart w:id="142" w:name="_Toc72157654"/>
      <w:bookmarkEnd w:id="138"/>
      <w:bookmarkEnd w:id="139"/>
      <w:bookmarkEnd w:id="140"/>
    </w:p>
    <w:p w14:paraId="03DA6567" w14:textId="48D9A29D"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r w:rsidRPr="005F01CD">
        <w:rPr>
          <w:rFonts w:ascii="Nudista" w:eastAsia="Nudista" w:hAnsi="Nudista" w:cs="Nudista"/>
          <w:b/>
          <w:caps/>
          <w:color w:val="008998"/>
          <w:sz w:val="20"/>
          <w:szCs w:val="20"/>
        </w:rPr>
        <w:t xml:space="preserve">Súčasný stav </w:t>
      </w:r>
    </w:p>
    <w:p w14:paraId="6C70C102"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Súčasná situácia v meste Nesvady (ďalej tiež len „</w:t>
      </w:r>
      <w:r w:rsidRPr="002B1C28">
        <w:rPr>
          <w:rFonts w:ascii="Nudista" w:eastAsia="Nudista" w:hAnsi="Nudista" w:cs="Nudista"/>
          <w:b/>
        </w:rPr>
        <w:t>verejný obstarávateľ</w:t>
      </w:r>
      <w:r w:rsidRPr="002B1C28">
        <w:rPr>
          <w:rFonts w:ascii="Nudista" w:eastAsia="Nudista" w:hAnsi="Nudista" w:cs="Nudista"/>
        </w:rPr>
        <w:t xml:space="preserve">“) kopíruje trendy známe z celej Slovenskej republiky. Samospráva postupne prechádza z offline módu na online z hľadiska poskytovania digitálnych služieb občanom v súlade s digitalizáciou verejnej správy. Týka sa to najmä prenesených kompetencií zo štátnej správy. Čo sa týka originálnych samosprávnych kompetencií a najmä poskytovania služieb a informácií občanom. Verejný obstarávateľ zabezpečuje celý komplex poskytovaných služieb občanom. Väčšina originálnych kompetencií a informácií je realizovaná / poskytovaná v offline móde. Základné informácie sú dohľadateľné na webovej stránke mesta – verejného obstarávateľa. Verejný obstarávateľ aktuálne nedisponuje centralizačnou platformou, ktorá by bola schopná funkčne integrovať procesy digitalizácie, inteligentné riešenia a budovanie smart city. </w:t>
      </w:r>
    </w:p>
    <w:p w14:paraId="3CA96A74"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IT architektúra verejného obstarávateľa je postavená na zbieranie základných údajov z agiend mesta. Tie sú ukladané v serverovni mestského úradu. Verejný obstarávateľ nevyužíva štátny cloud. Verejný obstarávateľ používa vnútorný informačný systém. V súčasnosti verejný obstarávateľ pracuje na koncepcii kybernetickej bezpečnosti mesta, ktorá musí byť v súlade s legislatívnymi požiadavkami, za týmto účelom bolo potrebne vykonať opatrenia ako segmentáciu siete, oddelenie externej sieti od internej, tak isto aj client-server komunikáciu, inštaláciu antivírusových programov na serveroch, cryptovanie a zaheslovanie všetkých backupov (sql, veem, virtual). Bol zakúpený novy router/firewall MikroTik RB4011iGS+RM, ktorý je default gateway pre server aj klientov. Mestu ostáva ešte doladiť a vytvoriť pravidla pre komunikáciu so servermi na daných portoch /aplikáciách a zabezpečiť zbieranie a archiváciu logov zo všetkých aktívnych prvkov v počítačovej sieti mestského úradu na zabezpečenie výkonu agendy mesta prevádzkovaný informačný systém KORWIN, využíva sa GIS. Jednotlivé úseky poskytovaných služieb sú postupne modernizované. Chýba však centrálne riadenie a koordinácia, ktorá by mesto premenila na SMART city. Za týmto účelom verejný obstarávateľ zabezpečuje dodanie predmetu zákazky v 4 oblastiach: </w:t>
      </w:r>
    </w:p>
    <w:p w14:paraId="4A65C06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bezpečnosť, </w:t>
      </w:r>
    </w:p>
    <w:p w14:paraId="3C9213B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životné prostredie, </w:t>
      </w:r>
    </w:p>
    <w:p w14:paraId="4B0B4273"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verejné osvetlenie, </w:t>
      </w:r>
    </w:p>
    <w:p w14:paraId="0A010FFF"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parkovanie,</w:t>
      </w:r>
    </w:p>
    <w:p w14:paraId="65CF516C"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inteligentné meranie,</w:t>
      </w:r>
    </w:p>
    <w:p w14:paraId="5D73876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informovanie verejnosti.</w:t>
      </w:r>
    </w:p>
    <w:p w14:paraId="341D8AB3"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 xml:space="preserve">Bezpečnosť </w:t>
      </w:r>
    </w:p>
    <w:p w14:paraId="6C5ED588"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eastAsia="Nudista" w:hAnsi="Nudista" w:cs="Nudista"/>
        </w:rPr>
        <w:t xml:space="preserve">Súčasná situácia </w:t>
      </w:r>
      <w:r w:rsidRPr="002B1C28">
        <w:rPr>
          <w:rFonts w:ascii="Nudista" w:hAnsi="Nudista"/>
        </w:rPr>
        <w:t xml:space="preserve">je daná postupným budovaním kamerového systému mesta. Mesto Nesvady má vybudovaný centrálny pult ochrany, ktorý obsluhuje Mestská polícia. Pult je prepojený aj na štátnu políciu. V rámci pultu je monitorovaná aktuálna situácia vo vybraných lokalitách v meste a je vedený záznam. Pult je obsluhovaný zaškoleným personálom. Na vybudovanie kamerového systému mesto Nesvady získalo dotáciu z grantovej schémy Ministerstva vnútra SR v rámci </w:t>
      </w:r>
      <w:r w:rsidRPr="002B1C28">
        <w:rPr>
          <w:rFonts w:ascii="Nudista" w:hAnsi="Nudista"/>
        </w:rPr>
        <w:lastRenderedPageBreak/>
        <w:t>opatrenia Prevencia kriminality. Kamery monitorujú osoby a lokality. Kamery nemonitorujú dopravnú situáciu. Mesto teda nevyhnutne potrebuje prijímať rozhodnutia a tvoriť politiku v rámci regulácie dopravy na základe reálnych dát. Systém je ovládaný manuálne a centrálny pult má zastaranú IT architektúru. Mesto teda nevyhnutne potrebuje prijímať rozhodnutia a tvoriť politiku v rámci regulácie dopravy na základe reálnych dát</w:t>
      </w:r>
    </w:p>
    <w:p w14:paraId="6F1BAF85" w14:textId="763026AE"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Životné prostredie</w:t>
      </w:r>
    </w:p>
    <w:p w14:paraId="142977DB"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Životné prostredie v meste je v značnej miere ovplyvnené lokalizáciou niekoľkých zdrojov znečistenia ovzdušia v okolí mesta. Významným zdrojom znečistenia ovzdušia v meste je aj doprava. Mestom prechádza cesta III. triedy III/1494 s výraznou intenzitou dopravy. Mestom prechádza aj množstvo kamiónov, ktoré sa vyhýbajú plateniu mýta na spoplatnenej ceste I. triedy medzi Novými Zámkami a Komárnom. V meste absentujú akékoľvek merače kvality ovzdušia, ktoré by občanom dali jednoznačné informácie o stave ovzdušia, množstve emisií, či teplote vzduchu a vlhkosti. Zlepšenie rozhodovacích procesov v oblasti dynamickej a statickej dopravy má dopad aj na zlepšenie situácie v oblasti ochrany ovzdušia a podporu ochrany prírody a krajiny priamymi aj nepriamymi prostriedkami. Environmentálne ukazovatele sa v priebehu dňa menia a podanie aktuálnej informácie má veľký vplyv aj na zdravie občanov, hlavne tých, ktorí trpia rôznymi respiračnými ochoreniami.</w:t>
      </w:r>
    </w:p>
    <w:p w14:paraId="15E7CDD3"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Verejné osvetlenie</w:t>
      </w:r>
    </w:p>
    <w:p w14:paraId="78CFD324"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hAnsi="Nudista"/>
        </w:rPr>
        <w:t>Súčasná situácia je charakteristická výmenou zastaraného výbojkového osvetlenia za moderné halogénové, resp. LED prostredníctvom prostriedkov zo štrukturálnych fondov, ako aj z vlastných zdrojov mesta. Zapnutie a vypnutie verejného osvetlenia je ovládané manuálne s prednastavenými časovačmi umiestnenými v rozvádzačoch. V rámci ovládania verejného osvetlenia chýbajú SMART prvky, ktoré by dokázali zapínať a vypínať verejné osvetlenie podľa intenzity prirodzeného svetla, podľa slnečného žiarenia. Dôležitou súčasťou pre občanov je aj zabezpečenie bezpečnosti na verejných priestranstvách, ktoré zahŕňajú verejný poriadok v meste, poskytovanie ochrany obyvateľstvu pred ohrozením života a zdravia, dbanie o dodržiavanie poriadku, čistoty, hygieny na verejných priestranstvách a dbanie na ochranu životného prostredia.</w:t>
      </w:r>
    </w:p>
    <w:p w14:paraId="57E414D2"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Parkovanie a inteligentné meranie</w:t>
      </w:r>
    </w:p>
    <w:p w14:paraId="63FFA928"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hAnsi="Nudista"/>
        </w:rPr>
        <w:t xml:space="preserve">Parkovanie sa realizuje na vyhradených parkoviskách. Nie je vytvorený ani min. informačný systém, ktorý by smeroval vodičov k parkovacím miestam. Absentuje aj monitoring počtu voľných parkovacích miest v jednotlivých lokalitách. V súčasnosti sú vodiči nútení krúžiť po meste, kým nájdu voľné parkovacie miesto. To má za následok zbytočné zahusťovanie dopravy a rast emisií z dopravy. Vytvorením riešenia pre oblasť parkovania by sa z časti znížila intenzita dopravy, pomocou senzorov bude mesto monitorovať parkovacie miesta v meste a ich obsadenosť a vodiči budú informovaní o voľných parkovacích miestach na LED informačných tabuliach, a tým bude mesto lepšie manažovať dopravu. </w:t>
      </w:r>
    </w:p>
    <w:p w14:paraId="620960CF"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Inteligentné meranie</w:t>
      </w:r>
    </w:p>
    <w:p w14:paraId="1CD3DA04"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hAnsi="Nudista"/>
        </w:rPr>
        <w:t>Mesto má vo vlastníctve 30 objektov. Jedná sa o objekty verejného záujmu, bytové domy, resp. objekty prenajímané na obchodné prevádzky. Uvedené objekty majú merače energií, avšak mesto pri riešení racionalizačných opatrení v spotrebe nemá aktuálne informácie. Musí sa spoliehať na vyúčtovacie faktúry od dodávateľov energií. V rámci zvyšovania energetickej úspornosti mesta (objekty v správe mesta, verejné osvetlenia a podobne) bude dôležité efektívnejšie využívanie tepla, elektrickej energie a plynu. Procesy súvisiace s prevádzkou infraštruktúry mesta a rozhodovaním o rozpočte, využívaní prevádzkovaných budov, potrebe investovania, v súčasnosti nie sú podporené automatizovaným zberom a vyhodnotením dát.</w:t>
      </w:r>
      <w:r w:rsidRPr="002B1C28">
        <w:rPr>
          <w:rFonts w:ascii="Nudista" w:eastAsia="Nudista" w:hAnsi="Nudista" w:cs="Nudista"/>
        </w:rPr>
        <w:t xml:space="preserve"> </w:t>
      </w:r>
    </w:p>
    <w:p w14:paraId="065F85C0" w14:textId="77777777" w:rsidR="00833D62" w:rsidRPr="005F01CD"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b/>
          <w:bCs/>
          <w:iCs/>
        </w:rPr>
      </w:pPr>
      <w:r w:rsidRPr="005F01CD">
        <w:rPr>
          <w:rFonts w:ascii="Nudista" w:eastAsia="Nudista" w:hAnsi="Nudista" w:cs="Nudista"/>
          <w:b/>
          <w:bCs/>
          <w:iCs/>
        </w:rPr>
        <w:t>Informovanie verejnosti</w:t>
      </w:r>
    </w:p>
    <w:p w14:paraId="199AD65E" w14:textId="11F18CDB"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eastAsia="Nudista" w:hAnsi="Nudista" w:cs="Nudista"/>
        </w:rPr>
        <w:t xml:space="preserve">Informácie poskytované občanom sú v súčasnosti realizované prostredníctvom webovej stránky mesta. Na webovej stránke mesta sú dostupné základné informácie o meste, ako spravodajstvo a informácie o meste zaradené do štyroch kategórií: </w:t>
      </w:r>
    </w:p>
    <w:p w14:paraId="641E8FCA"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 xml:space="preserve">Chcem vedieť – informácie o samospráve, mestskom zastupiteľstve, rozpočte a hospodárení, realizovaných projektoch, strategických dokumentoch, prístupu k informáciám a verejnom obstarávaní, stav uhradenia poplatkov za odvoz komunálneho odpadu, stav záväzkov daní nehnuteľností; </w:t>
      </w:r>
    </w:p>
    <w:p w14:paraId="037F28B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Chcem vybaviť – služby poskytované mestom;</w:t>
      </w:r>
    </w:p>
    <w:p w14:paraId="40493F95"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Chcem sa zabaviť – informácie o kultúrnych podujatiach, kultúrnych inštitúciách a spolkoch</w:t>
      </w:r>
    </w:p>
    <w:p w14:paraId="551907D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Chcem spoznať – základné informácie o meste Nesvady. </w:t>
      </w:r>
    </w:p>
    <w:p w14:paraId="3C4E1B8B"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Na webovej stránke však absentuje informačný kanál, ktorý by poskytoval aktuálne informácie </w:t>
      </w:r>
      <w:r w:rsidRPr="002B1C28">
        <w:rPr>
          <w:rFonts w:ascii="Nudista" w:eastAsia="Nudista" w:hAnsi="Nudista" w:cs="Nudista"/>
        </w:rPr>
        <w:br/>
        <w:t>o dopravnej situácii, parkovaní, či kvalite ovzdušia. Mesto nemá vytvorenú ani žiadnu vlastnú informačnú aplikáciu. Problémom však je minimum použitých inteligentných riešení.</w:t>
      </w:r>
    </w:p>
    <w:p w14:paraId="1B8380EF" w14:textId="77777777"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r w:rsidRPr="005F01CD">
        <w:rPr>
          <w:rFonts w:ascii="Nudista" w:eastAsia="Nudista" w:hAnsi="Nudista" w:cs="Nudista"/>
          <w:b/>
          <w:caps/>
          <w:color w:val="008998"/>
          <w:sz w:val="20"/>
          <w:szCs w:val="20"/>
        </w:rPr>
        <w:t>ciele verejného obstarávateľa</w:t>
      </w:r>
    </w:p>
    <w:p w14:paraId="1EF617B5"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Cieľom verejného obstarávateľa je prostredníctvom predmetu zákazky vybudovať SMART riešenia pre poskytovanie dát pre rozhodovacie procesy a tvorbu politík mesta vo vybraných oblastiach. Mesto Nesvady bude prijímať rozhodnutia a realizovať svoje politiky na základe dát získaných prostredníctvom prvkov IoT v oblastiach: bezpečnosť, parkovanie, verejné osvetlenie, životné prostredie a informovanosť občanov. </w:t>
      </w:r>
    </w:p>
    <w:p w14:paraId="61F84E26"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Hlavné agendy, ktoré v kontexte navrhovaného SMART riešenia budú ovplyvnené, sú: </w:t>
      </w:r>
    </w:p>
    <w:p w14:paraId="0DDAE804"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Manažment parkovania </w:t>
      </w:r>
    </w:p>
    <w:p w14:paraId="22039D9F"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Manažment verejného osvetlenia</w:t>
      </w:r>
    </w:p>
    <w:p w14:paraId="7FC2B121"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Manažment inteligentných meracích zariadení </w:t>
      </w:r>
    </w:p>
    <w:p w14:paraId="6B122D0E"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Ochrana a monitoring životného prostredia</w:t>
      </w:r>
    </w:p>
    <w:p w14:paraId="33576BD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Bezpečnosť na cestných komunikáciách a verejných priestranstvách </w:t>
      </w:r>
    </w:p>
    <w:p w14:paraId="3BD11DC1"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Plánovanie investícií Príprava politík, stratégií, VZN </w:t>
      </w:r>
    </w:p>
    <w:p w14:paraId="606F383F"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Tvorba analýz, modelov, predikcií </w:t>
      </w:r>
    </w:p>
    <w:p w14:paraId="25CDBF8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Rozpočet mesta na aktuálny rok, ako aj viacročný rozpočet </w:t>
      </w:r>
    </w:p>
    <w:p w14:paraId="61385994"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SMART riešenie pomôže zlepšiť bezpečnosť, kvalitu životného prostredia, vyriešiť lepšiu informovanosť obyvateľstva a zabezpečiť efektívnejšiu samosprávu mesta. Základnými stavebnými prvkami sú zosieťované prvky, ktoré sú pripojené na spoločnú sieť a tak vytvárajú celkový koncept IoT. Tieto prvky zbierajú rôzne dáta z rôznych oblastí a posielajú ich na jednotné zberné miesto (do hlavnej databázy mesta). Nad týmito dátami funguje dohľadové centrum (Mestská polícia), ktoré monitoruje aktuálne dianie v meste a vie na zaznamenané odchýlky adekvátne zareagovať. Ako ďalšia úroveň je strojová analýza týchto dát alebo predikcia na základe historických záznamov. Týmto princípom bude môcť verejný obstarávateľ predikovať napríklad dopravné zápchy v meste alebo zvýšenie hladín environmentálnych veličín v súvislosti so zvýšenou dopravou v meste, ako aj stav kapacít na parkovanie v meste. </w:t>
      </w:r>
    </w:p>
    <w:p w14:paraId="49D178ED" w14:textId="538506BE"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Celkové riešenie bude rozdelené na moduly, ktoré spája jadro systému, ktorým je dohľadové centrum. Na komunikáciu medzi prvkami sa budú používajú rôzne sieťové technológie ako je optická infraštruktúra, rádiové mikrovlnná sieť (wifi), sieť internetu vecí (LoraWan) na nedostupných miestach alebo siete mobilných operátorov (NB-IoT). SMART city z hľadiska mesta Nesvady bude predstavovať IoT infraštruktúru zameranú na:</w:t>
      </w:r>
    </w:p>
    <w:p w14:paraId="04190719"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získavanie dát z externých senzorov, kamier </w:t>
      </w:r>
    </w:p>
    <w:p w14:paraId="4F320C3E"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analýzu dát v analytickom centre </w:t>
      </w:r>
    </w:p>
    <w:p w14:paraId="4E0C8F46"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poskytovanie analytických výstupov – predikcií, tabuliek, logov </w:t>
      </w:r>
    </w:p>
    <w:p w14:paraId="52E147B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poskytovanie fyzických výstupov – zobrazovanie informácií na LED panely, na obrazovke v dohľadovom centre, zasielanie informácií do mobilnej aplikácie, či na webstránku mesta</w:t>
      </w:r>
    </w:p>
    <w:p w14:paraId="27894F2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Týmto SMART koncept prispeje k získaniu dát dôležitých pre efektívne fungovanie mesta, plánovanie politík a dlhodobej trvalej udržateľnosti v oblastiach ako: doprava a parkovanie, životné prostredie, úspora energie (verejné osvetlenie, inteligentné meracie prístroje), bezpečnosť. </w:t>
      </w:r>
    </w:p>
    <w:p w14:paraId="59ADBDC4"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Po realizácii projektu sa zvýši aktívna i pasívna bezpečnosť v meste. Aktívna bezpečnosť bude postavená na monitorovaní vybraných frekventovaných lokalít a vytváraní záznamu pre potreby dokazovania a rýchle nasmerovanie hliadky Mestskej polície. Pasívna bezpečnosť bude pozostávať z vedomosti občanov, že vo vybraných lokalitách je nainštalovaný kamerový systém a budú sa na danom území cítiť bezpečnejšie. Prostredníctvom LED panelov a komunikačného kanála na web stránke sa v prvom rade zvýši informovanosť občanov, ale aj kvalita bývania. Občania, ale aj návštevníci mesta budú mať k dispozícií informácie o počasí, kvalite ovzdušia atď. Z hľadiska životného prostredia na základe meraní bude mať mesto, ale aj občania informácie o stave ovzdušia a rôznych znečisťujúcich látok, čo môže zlepšiť aj rozhodovanie napr. pri urbanizácii. Mesto bude môcť takto získané údaje využiť vo svoj prospech napríklad pri plánovaní opatrení na zlepšenie kvality ovzdušia (naplánovanie kropenia miestnych komunikácii pre zníženie prašnosti), ale aj z dlhodobého hľadiska (výsadba zelene). Najväčším prínosom z pohľadu občanov budú parkovacie senzory, ktoré odbúrajú krúženie vozidiel hľadajúcich voľné parkovacie miesto, ktoré vďaka senzorom nájdu rýchlejšie. Zníži sa tým hustota cestnej premávky a množstvo kolíznych situácií. Získané dáta z parkovacích senzorov budú využité na štatistické sledovanie obsadenosti parkovísk, čo bude viesť k napomáhaniu vytvorenia stratégie v rámci budúcej parkovacej politiky mesta. Informácie o parkovaní podstatne znížia dopravnú zaťaženosť mesta najmä v ranných a poobedňajších hodinách. V kombinácii s LED panelmi a kamerovým systémom sa napomôže zlepšiť prejazdnosť mesta, nasmerovať vodičov na voľné parkovacie miesto a efektívnejšie odhaliť zle parkujúce vozidlá. </w:t>
      </w:r>
    </w:p>
    <w:p w14:paraId="7955F00D"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70E7197B" w14:textId="0936A32C"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Z hľadiska bezpečnosti SMART riešenie prinesie prevenciu realizovanú pomocou kamerového systému a vytvárania pocitu v ľuďoch, že sú stále pod dohľadom. Tým mesto docieli nižšiu mieru kriminality (páchatelia budú vedieť, že ich trestný čin/priestupok dokáže byť rýchlo a efektívne odhalený. Kamerový systém prinesie aj sledovanie vozidiel a osôb. Vozidlá/osoby dokáže spárovať s údajmi z vlastnej databázy, resp. inými verejnými databázami. Analytické centrum následne vykoná analýzu, či sa nejedná o hľadané vozidlo/osobu. Automatická hláška upozorní následne pracovníka dohľadového centra. Aj vďaka tomu sa mesto stane bezpečnejším. Z environmentálneho hľadiska dokáže mesto dopredu upozorniť obyvateľstvo na zlý stav ovzdušia spôsobený zvýšenou intenzitou dopravy, vplyvom počasie. Vo vybraných lokalitách budú nainštalované senzorové stanice, ktoré budú monitorovať prvky: prašnosť, NO2, SO2, CO2, O3, vlhkosť, teplotu. Informácie budú zdieľané v informačnej aplikácii. Mesto následne v krátkom čase cez mestský rozhlas a informačné platformy dokáže upozorniť obyvateľstvo, aby vykonalo potrebné kroky k tomu, aby sa ochránilo. Z hľadiska úspory energie a zvýšenie bezpečnosti občanov poslúži aj systém inteligentného verejného osvetlenia, ktoré prispeje k celkového manažmentu mesta z pozície centrálneho náhľadu. Pre úsporu bude možné naplánovať vlastné rozvrhy pre vypínanie a </w:t>
      </w:r>
      <w:r w:rsidR="009276FE" w:rsidRPr="002B1C28">
        <w:rPr>
          <w:rFonts w:ascii="Nudista" w:eastAsia="Nudista" w:hAnsi="Nudista" w:cs="Nudista"/>
        </w:rPr>
        <w:t>zapínanie</w:t>
      </w:r>
      <w:r w:rsidRPr="002B1C28">
        <w:rPr>
          <w:rFonts w:ascii="Nudista" w:eastAsia="Nudista" w:hAnsi="Nudista" w:cs="Nudista"/>
        </w:rPr>
        <w:t xml:space="preserve"> </w:t>
      </w:r>
      <w:r w:rsidR="003E07B2" w:rsidRPr="002B1C28">
        <w:rPr>
          <w:rFonts w:ascii="Nudista" w:eastAsia="Nudista" w:hAnsi="Nudista" w:cs="Nudista"/>
        </w:rPr>
        <w:t>konkrétnych</w:t>
      </w:r>
      <w:r w:rsidRPr="002B1C28">
        <w:rPr>
          <w:rFonts w:ascii="Nudista" w:eastAsia="Nudista" w:hAnsi="Nudista" w:cs="Nudista"/>
        </w:rPr>
        <w:t xml:space="preserve"> svetiel podľa potreby. Z hľadiska parkovania vie byť systém nápomocný tak, že ľudom pomôžeme efektívne nájsť parkovacie miesto a predísť tak krúženiu po parkoviskách. Formou meracích senzorov sa bude monitorovať obsadenosť jednotlivých parkovacích miest v správe mesta. Nainštalované informačné LED panely budú následne poskytovať informácie o počte voľných parkovacích miest v jednotlivých lokalitách. Informácia bude zdieľaná aj v informačnej aplikácii. Predíde sa tým zbytočnému zahusťovaniu dopravy a vytváraniu kolíznych situácií v doprave. Z hľadiska </w:t>
      </w:r>
      <w:r w:rsidR="003E07B2" w:rsidRPr="002B1C28">
        <w:rPr>
          <w:rFonts w:ascii="Nudista" w:eastAsia="Nudista" w:hAnsi="Nudista" w:cs="Nudista"/>
        </w:rPr>
        <w:t>inteligentného</w:t>
      </w:r>
      <w:r w:rsidRPr="002B1C28">
        <w:rPr>
          <w:rFonts w:ascii="Nudista" w:eastAsia="Nudista" w:hAnsi="Nudista" w:cs="Nudista"/>
        </w:rPr>
        <w:t xml:space="preserve"> merania spotreby energie vie byť</w:t>
      </w:r>
      <w:r w:rsidR="003E07B2">
        <w:rPr>
          <w:rFonts w:ascii="Nudista" w:eastAsia="Nudista" w:hAnsi="Nudista" w:cs="Nudista"/>
        </w:rPr>
        <w:t xml:space="preserve"> </w:t>
      </w:r>
      <w:r w:rsidRPr="002B1C28">
        <w:rPr>
          <w:rFonts w:ascii="Nudista" w:eastAsia="Nudista" w:hAnsi="Nudista" w:cs="Nudista"/>
        </w:rPr>
        <w:t xml:space="preserve">systém nápomocný tak, že v reálnom čase bude každý zainteresovaný občan mať informáciu o spotrebe hneď po ruke. Bude vidieť svoj reálny stav spotreby, tak isto systém </w:t>
      </w:r>
      <w:r w:rsidR="00DB28F9" w:rsidRPr="002B1C28">
        <w:rPr>
          <w:rFonts w:ascii="Nudista" w:eastAsia="Nudista" w:hAnsi="Nudista" w:cs="Nudista"/>
        </w:rPr>
        <w:t>monitorovania</w:t>
      </w:r>
      <w:r w:rsidRPr="002B1C28">
        <w:rPr>
          <w:rFonts w:ascii="Nudista" w:eastAsia="Nudista" w:hAnsi="Nudista" w:cs="Nudista"/>
        </w:rPr>
        <w:t xml:space="preserve"> stavu meračov spoľahlivo zaznamená možné havárie, ktoré môžu spôsobiť škodu na majetku (</w:t>
      </w:r>
      <w:r w:rsidR="003E07B2" w:rsidRPr="002B1C28">
        <w:rPr>
          <w:rFonts w:ascii="Nudista" w:eastAsia="Nudista" w:hAnsi="Nudista" w:cs="Nudista"/>
        </w:rPr>
        <w:t>vysoký</w:t>
      </w:r>
      <w:r w:rsidRPr="002B1C28">
        <w:rPr>
          <w:rFonts w:ascii="Nudista" w:eastAsia="Nudista" w:hAnsi="Nudista" w:cs="Nudista"/>
        </w:rPr>
        <w:t xml:space="preserve"> prietok, prepätie, poškodené potrubie). K tomu celému patrí aj šetrenie </w:t>
      </w:r>
      <w:r w:rsidRPr="002B1C28">
        <w:rPr>
          <w:rFonts w:ascii="Nudista" w:eastAsia="Nudista" w:hAnsi="Nudista" w:cs="Nudista"/>
        </w:rPr>
        <w:lastRenderedPageBreak/>
        <w:t>drahocenného času obyvateľov. SMART systém (IoT infraštruktúra) predstavuje systém a mechanizmus, ktorý dokáže vyššie uvedené agendy mesta riešiť komplexne a to formou poskytovania dát pre predikciu, resp. dát na smerovanie okamžitej nápravy. Mesto Nesvady bude využívať výstupy zo SMART riešenia (dáta získané prostredníctvom IoT) pri tvorbe a plánovaní budúcich politík. Bude sa jednať o nasledovné miestne politiky:</w:t>
      </w:r>
    </w:p>
    <w:p w14:paraId="6CC98023"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plánovanie budúcich investícií (napr. do prvkov upokojovania dopravy, do zvyšovania kvality ovzdušia - výstupy z IoT podsystémov) </w:t>
      </w:r>
    </w:p>
    <w:p w14:paraId="0945B3AE"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 úprava parkovacej politiky (reakcia na zvýšený pohyb áut po meste, ktoré hľadajú voľné parkovacie miesta - výstup z IoT podsystému) </w:t>
      </w:r>
    </w:p>
    <w:p w14:paraId="520AE284" w14:textId="101E7713"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úspora energií formou inteligentného verejného osvetlenia (plánovanie automatických rozvrhov pre správu osvetlenia pre </w:t>
      </w:r>
      <w:r w:rsidR="00DB28F9" w:rsidRPr="002B1C28">
        <w:rPr>
          <w:rFonts w:ascii="Nudista" w:eastAsia="Nudista" w:hAnsi="Nudista" w:cs="Nudista"/>
        </w:rPr>
        <w:t>jednotlivé</w:t>
      </w:r>
      <w:r w:rsidRPr="002B1C28">
        <w:rPr>
          <w:rFonts w:ascii="Nudista" w:eastAsia="Nudista" w:hAnsi="Nudista" w:cs="Nudista"/>
        </w:rPr>
        <w:t xml:space="preserve"> zóny, real-time interakcia podľa potreby (vypnutie, zapnutie konkrétnych svietidiel v lokalitách)</w:t>
      </w:r>
    </w:p>
    <w:p w14:paraId="06A0C6A9" w14:textId="2E553A25"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úspora energií formou inteligentných meracích prístrojov (meranie spotreby </w:t>
      </w:r>
      <w:r w:rsidR="00DB28F9" w:rsidRPr="002B1C28">
        <w:rPr>
          <w:rFonts w:ascii="Nudista" w:eastAsia="Nudista" w:hAnsi="Nudista" w:cs="Nudista"/>
        </w:rPr>
        <w:t>energie</w:t>
      </w:r>
      <w:r w:rsidRPr="002B1C28">
        <w:rPr>
          <w:rFonts w:ascii="Nudista" w:eastAsia="Nudista" w:hAnsi="Nudista" w:cs="Nudista"/>
        </w:rPr>
        <w:t xml:space="preserve"> pre </w:t>
      </w:r>
      <w:r w:rsidR="00DB28F9" w:rsidRPr="002B1C28">
        <w:rPr>
          <w:rFonts w:ascii="Nudista" w:eastAsia="Nudista" w:hAnsi="Nudista" w:cs="Nudista"/>
        </w:rPr>
        <w:t>jednotlivé</w:t>
      </w:r>
      <w:r w:rsidRPr="002B1C28">
        <w:rPr>
          <w:rFonts w:ascii="Nudista" w:eastAsia="Nudista" w:hAnsi="Nudista" w:cs="Nudista"/>
        </w:rPr>
        <w:t xml:space="preserve"> zariadenia, predikcia spotreby na základe okolia a prostredia (zimná sezóna) - výstup z IoT podsystému)</w:t>
      </w:r>
    </w:p>
    <w:p w14:paraId="60F1F9AA"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evidencia vozidiel dopravnými kamerami (meranie počtu vozidiel, špeciálne nákladných vozidiel nad 3,5 t, ako reakcia na zvýšenú hustotu dopravy prechádzajúcej cez mesto v rámci podsystému Bezpečnosť) </w:t>
      </w:r>
    </w:p>
    <w:p w14:paraId="3E03D86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zvýšenie informovanosti občanov mesta a návštevníkov (prostredníctvom informačného kanálu na webstránke mesta a mobilnej aplikácii cez podsystém Informačný kanál)</w:t>
      </w:r>
    </w:p>
    <w:p w14:paraId="3491EBF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riešenie kvality ovzdušia v meste (budúce investície do opatrení na zlepšenie kvality ovzdušia, ako reakcia na výstupy podsystému Životné prostredie) </w:t>
      </w:r>
    </w:p>
    <w:p w14:paraId="5D1648EE"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prijatie koncepcií rozvoja, plánov investícií, VZN programových dokumentov (na základe dát zo senzorov, kamier a meraní)Z hľadiska kvantifikácie počtu priamych užívateľov výsledkov projektu považujeme za cieľovú skupinu predovšetkým obyvateľov mesta Nesvady. </w:t>
      </w:r>
    </w:p>
    <w:p w14:paraId="3AF8C95F" w14:textId="097A0C15" w:rsidR="00833D62" w:rsidRPr="002B1C28" w:rsidRDefault="00833D62" w:rsidP="005F01CD">
      <w:pPr>
        <w:pStyle w:val="Nadpis3"/>
        <w:keepNext w:val="0"/>
        <w:keepLines w:val="0"/>
        <w:numPr>
          <w:ilvl w:val="2"/>
          <w:numId w:val="189"/>
        </w:numPr>
        <w:spacing w:after="0" w:line="240" w:lineRule="auto"/>
        <w:ind w:left="567" w:hanging="567"/>
        <w:jc w:val="both"/>
        <w:rPr>
          <w:rFonts w:ascii="Nudista" w:eastAsia="Nudista" w:hAnsi="Nudista" w:cs="Nudista"/>
        </w:rPr>
      </w:pPr>
      <w:r w:rsidRPr="002B1C28">
        <w:rPr>
          <w:rFonts w:ascii="Nudista" w:eastAsia="Nudista" w:hAnsi="Nudista" w:cs="Nudista"/>
        </w:rPr>
        <w:t>Po zrealizovaní projektu dôjde k zlepšeniu kvality, štandardu a dostupnosti elektronických služieb verejnej správy pre občanov. Znamená to, že služby budú jednoduchšie a prehľadnejšie. Ich používanie prinesie občanom vyššiu pridanú hodnotu, získajú možnosť navigácie vo svojich životných situáciách a podporu v rozhodovaní tak, aby žili kvalitnejší a lepší život, aby im služby pomáhali, a aby boli rýchle a personalizované.</w:t>
      </w:r>
    </w:p>
    <w:p w14:paraId="75522577" w14:textId="77777777" w:rsidR="00833D62" w:rsidRPr="005F01CD" w:rsidRDefault="00833D62" w:rsidP="005F01CD">
      <w:pPr>
        <w:pBdr>
          <w:top w:val="nil"/>
          <w:left w:val="nil"/>
          <w:bottom w:val="nil"/>
          <w:right w:val="nil"/>
          <w:between w:val="nil"/>
        </w:pBdr>
        <w:spacing w:after="120" w:line="240" w:lineRule="auto"/>
        <w:ind w:left="576"/>
        <w:jc w:val="both"/>
        <w:rPr>
          <w:rFonts w:ascii="Nudista" w:eastAsia="Nudista" w:hAnsi="Nudista" w:cs="Nudista"/>
          <w:b/>
          <w:caps/>
          <w:color w:val="008998"/>
          <w:sz w:val="20"/>
          <w:szCs w:val="20"/>
        </w:rPr>
      </w:pPr>
    </w:p>
    <w:p w14:paraId="6B742BE8" w14:textId="77777777"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r w:rsidRPr="005F01CD">
        <w:rPr>
          <w:rFonts w:ascii="Nudista" w:eastAsia="Nudista" w:hAnsi="Nudista" w:cs="Nudista"/>
          <w:b/>
          <w:caps/>
          <w:color w:val="008998"/>
          <w:sz w:val="20"/>
          <w:szCs w:val="20"/>
        </w:rPr>
        <w:t>Celkový rozsah projektu</w:t>
      </w:r>
    </w:p>
    <w:p w14:paraId="62C54FDA"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Architektúra celého projektu budovaného riešenia pozostáva:</w:t>
      </w:r>
    </w:p>
    <w:p w14:paraId="46953FAD"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hardvéru (výkonný server s dátovým úložiskom, senzory, LED displeje, kamery, infraštruktúra pripojenia periférií, infraštruktúra dohľadového centra);</w:t>
      </w:r>
    </w:p>
    <w:p w14:paraId="66B8B5C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licencií na softvér (softvér tretích strán);</w:t>
      </w:r>
    </w:p>
    <w:p w14:paraId="36B15076" w14:textId="3DC78E88" w:rsidR="00833D62" w:rsidRPr="005F01CD"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programovania (programovanie umelej inteligencie – algoritmov, programovanie systému fungovania IoT platformy a jednotlivých modulov).</w:t>
      </w:r>
    </w:p>
    <w:p w14:paraId="028419CC" w14:textId="1317B9C9" w:rsidR="00833D62" w:rsidRPr="005F01CD" w:rsidRDefault="00833D62" w:rsidP="005F01CD">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V rámci riešenia bude vybudovaná IoT integračná a analytická platforma, ktorá bude predstavovať modulárne riešenie nasadené priamo v infraštruktúre mesta.</w:t>
      </w:r>
    </w:p>
    <w:p w14:paraId="20DE60E2"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Bezpečnosť</w:t>
      </w:r>
    </w:p>
    <w:p w14:paraId="0E37734E"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V rámci bezpečnosti budú SMART riešenia realizované mestskou políciou a budú pozostávať z: </w:t>
      </w:r>
    </w:p>
    <w:p w14:paraId="004F407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inteligentnej kamery, ktorá zabezpečí rozpoznanie ŠPZ, identifikáciu typu motorového vozidla (nákladné auto, osobné auto, dodávka a pod.); </w:t>
      </w:r>
    </w:p>
    <w:p w14:paraId="7B68F9D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otočná kamera na sledovanie udalostí na verejných priestranstvách so 45x zoom;</w:t>
      </w:r>
    </w:p>
    <w:p w14:paraId="0546449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FR kamera – kamera na rozoznanie tvárí;</w:t>
      </w:r>
    </w:p>
    <w:p w14:paraId="73C22AA5"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dohľadové centrum;  </w:t>
      </w:r>
    </w:p>
    <w:p w14:paraId="7AEAFB5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analytické centrum.</w:t>
      </w:r>
    </w:p>
    <w:p w14:paraId="23B84A8A"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Bezpečnostný modul – kamery</w:t>
      </w:r>
    </w:p>
    <w:p w14:paraId="70104A33"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Skladá sa z kamier, ktoré dokážu čítať EČV vozidiel, ich typ, farbu, smer jazdy a ako doplnok dokážu aj zmerať rýchlosť vozidla. Bezpečnostný modul obsahuje aj kamery na rozpoznanie tvárí, prostredníctvom ktorých je možné porovnať osobu s databázou hľadaných osôb a vyhodnotiť zhodu percentuálne. Dokáže zbierať aj poznávacie prvky či daný človek mal napríklad okuliare alebo ruksak a podľa toho vyhľadávať v databáze. Tretím prvkom sú otočné bezpečnostné kamery, ktoré dokážu klasifikovať objekt, počítať ľudí alebo prekročenie zóny, kam nemajú osoby oprávnený vstup. Kamery budú vybavené IR nočným prísvitom a až 45x približovaním. Existujúci kamerový systém mesta predovšetkým ten zastaraný bude prebudovaný. Väčšina existujúcich kamier zostane zachovaná. Časť sa vymení a doplnia sa nové kamery: FR kamery, otočné kamery, dopravné kamery. </w:t>
      </w:r>
    </w:p>
    <w:p w14:paraId="3BFB7DF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Bezpečnostný modul - vybudovanie centrálneho dohľadového pracoviska</w:t>
      </w:r>
    </w:p>
    <w:p w14:paraId="3A1C34E3"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Súčasťou bezpečnostného modulu je vybudovanie centrálneho dohľadového pracoviska, do ktorého budú integrované všetky kamery a IoT senzory na území mesta, tak aby pracovníci centra mali maximálny prehľad o dianí v meste. Do dohľadového systému budú integrované aj dopravné kamery a budú tak plniť aj funkcie v rámci zvýšenia bezpečnosti mesta. Pracovníci dohľadového centra budú môcť priradiť každej kamere úlohy, ktoré má monitorovať a vyhodnocovať ako trvalo, tak i flexibilne podľa potreby. Súčasťou vybudovania dohľadového centra je aj dodávka potrebnej infraštruktúry, hlavne serverov a sieťových prvkov potrebných pre analytické úlohy centra. Dohľadové centrum bude umiestnené na Mestskej polícii, ktorého súčasťou bude terminál, kde príslušníci MsP dokážu vyhľadávať pokročilým spôsobom na základe konkrétnych poznávacích prvkov (metadát), ktoré sú ukladané spolu so záznamom a tým sa zefektívni čas dohľadania incidentu. Dohľadové centrum bude mať nasledovné funkcionality: </w:t>
      </w:r>
    </w:p>
    <w:p w14:paraId="6725BF3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Tvorba a zobrazovanie reportov – automatická tvorba pravidelných importov a export dát z/do úložiska, alebo manuálne spustenie analýzy, tzv. </w:t>
      </w:r>
      <w:r w:rsidRPr="002B1C28">
        <w:rPr>
          <w:rFonts w:ascii="Nudista" w:eastAsia="Nudista" w:hAnsi="Nudista" w:cs="Nudista"/>
          <w:i/>
        </w:rPr>
        <w:t>ad hoc</w:t>
      </w:r>
      <w:r w:rsidRPr="002B1C28">
        <w:rPr>
          <w:rFonts w:ascii="Nudista" w:eastAsia="Nudista" w:hAnsi="Nudista" w:cs="Nudista"/>
        </w:rPr>
        <w:t xml:space="preserve"> reportov. Zobrazovanie reportov formou interaktívnych pracovných plôch. Bude sa jednať o rôzne prehľady, zostavy a štatistiky z dát, ktoré pochádzajú zo zdrojových systémov. </w:t>
      </w:r>
    </w:p>
    <w:p w14:paraId="2E26215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Vizualizácia živých náhľadov kamier a analytických výstupov – detailná vizualizácia udalostí, dokresľovanie súvisiacich objektov v konkrétnej scéne (napr. vyznačenie objektov, smer pohybu objektov, vizualizácia kolízie pri dopravnej situácii).</w:t>
      </w:r>
    </w:p>
    <w:p w14:paraId="07D8BC9A"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Vizualizácia na interaktívnej mape – vykresľovanie situácií a udalostí v reálnom čase, ktoré sú detekované systémom (napr. IoT detekcia výraznej zmeny hodnôt kvality ovzdušia, anomália v doprave, hľadané vozidlo, hľadaná osoba).</w:t>
      </w:r>
    </w:p>
    <w:p w14:paraId="20C81ED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Export údajov – vizualizácie a reporty budú môcť byť sprístupnené aj tretím stranám prostredníctvom komponentu pre poskytovanie údajov.</w:t>
      </w:r>
    </w:p>
    <w:p w14:paraId="3852D440"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Bezpečnostný modul – integračná platforma</w:t>
      </w:r>
    </w:p>
    <w:p w14:paraId="5CA5680D"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Súčasťou bezpečnostného modulu je aj samotná integračná platforma (IoT platforma), ktorá ponúka trvalo udržateľnú IoT architektúru pre inteligentné riešenia. Platforma umožní integrovať a koncentrovať do jedného systému aplikácie tretích strán. Obsahuje sadu rozhraní pre rýchlu a efektívnu integráciu riešení a údajov do systému a zo systému, aby vďaka koncentrovaným a efektívnym údajom podporovalo rozhodovanie na báze údajov a faktov. Platforma ponúka veľké množstvo informácií, ktoré sa môžu prehľadne usporiadať a zobraziť na jednej obrazovke na spoločnom prehľade. Vďaka IoT platforme bude mať mesto Nesvady na jednom mieste manažment všetkých inteligentných zariadení. V platforme je možné rozširovať dané zariadenia o ľubovoľné typy a ich charakteristiky (t. j. aj o zariadenia tretích strán), resp. dátové atribúty typu: meranie (telemetrické údaje, t. j. dáta v časových radoch), údaje o zariadení (dáta </w:t>
      </w:r>
      <w:r w:rsidRPr="002B1C28">
        <w:rPr>
          <w:rFonts w:ascii="Nudista" w:eastAsia="Nudista" w:hAnsi="Nudista" w:cs="Nudista"/>
        </w:rPr>
        <w:br/>
      </w:r>
      <w:r w:rsidRPr="002B1C28">
        <w:rPr>
          <w:rFonts w:ascii="Nudista" w:eastAsia="Nudista" w:hAnsi="Nudista" w:cs="Nudista"/>
        </w:rPr>
        <w:lastRenderedPageBreak/>
        <w:t>o zariadení), centrálne údaje o zariadení a jeho nasadení (napr.: GPS nasadenia), ako aj zdieľané údaje medzi zariadením a platformou. IoT platforma obsahuje centrálny server a databázu, kde všetky prvky systému uchovávajú dáta. Táto databáza je základom aj všetkých ostatných modulov ako neoddeliteľná súčasť, keďže sem sa ukladajú dáta aj z iných modulov.</w:t>
      </w:r>
    </w:p>
    <w:p w14:paraId="50959B8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IoT platforma bude mať nasledovné funkčné vlastnosti: </w:t>
      </w:r>
    </w:p>
    <w:p w14:paraId="167C7DF6"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zber, prenos a vyhodnocovanie údajov;</w:t>
      </w:r>
    </w:p>
    <w:p w14:paraId="40F8F9C5"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otvorenosť - schopnosť integrovať dáta rôzneho typu pochádzajúce z rôznych zdrojov (vonkajších a vnútorných) a schopnosť rozširovať sa o ďalšie pripojené zariadenia k platforme (hardvérová a softvérová);</w:t>
      </w:r>
    </w:p>
    <w:p w14:paraId="2A92C546"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 xml:space="preserve">pripájať a paralelne spravovať údaje a udalosti z mnohých dátových zdrojov (senzorov, kamier, otvorených a verejných zdrojov);  </w:t>
      </w:r>
    </w:p>
    <w:p w14:paraId="5BA6C593"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 xml:space="preserve">spracovávať a vizualizovať zbierané údaje tak, aby poskytovali prehľady v reálnom čase pomocou výstupných zariadení (dohľadové centrum, mobilná aplikácia, webstránka, informačný LED panel);  </w:t>
      </w:r>
    </w:p>
    <w:p w14:paraId="27F68C9E"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 xml:space="preserve">analýza údajov s cieľom extrahovať informácie potrebné k rozhodovaniu, tvorba predikcií a analýz;  </w:t>
      </w:r>
    </w:p>
    <w:p w14:paraId="387D58AC"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 xml:space="preserve">monitorovanie dôležitých ukazovateľov;  </w:t>
      </w:r>
    </w:p>
    <w:p w14:paraId="3BBF9F11" w14:textId="77777777" w:rsidR="00833D62" w:rsidRPr="002B1C28" w:rsidRDefault="00833D62" w:rsidP="005F01CD">
      <w:pPr>
        <w:pStyle w:val="Nadpis3"/>
        <w:keepNext w:val="0"/>
        <w:keepLines w:val="0"/>
        <w:numPr>
          <w:ilvl w:val="4"/>
          <w:numId w:val="189"/>
        </w:numPr>
        <w:spacing w:after="120" w:line="240" w:lineRule="auto"/>
        <w:ind w:left="1843" w:hanging="709"/>
        <w:jc w:val="both"/>
        <w:rPr>
          <w:rFonts w:ascii="Nudista" w:hAnsi="Nudista"/>
        </w:rPr>
      </w:pPr>
      <w:r w:rsidRPr="002B1C28">
        <w:rPr>
          <w:rFonts w:ascii="Nudista" w:eastAsia="Nudista" w:hAnsi="Nudista" w:cs="Nudista"/>
        </w:rPr>
        <w:t>poskytovanie informácií občanom.</w:t>
      </w:r>
    </w:p>
    <w:p w14:paraId="41462E2F"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Platforma pre spracovanie a zber dát - komponent bude mať nasledovné vlastnosti a funkcionality: </w:t>
      </w:r>
    </w:p>
    <w:p w14:paraId="3C66A73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Spracovanie dát z interných a externých IS – pôjde o integračnú vrstvu, ktorá zabezpečí komunikáciu s akýmikoľvek internými alebo externými systémami a bude zohrávať ústrednú úlohu pri aplikačnej integrácii celého riešenia. Bude zabezpečovať sprostredkovanie komunikácie medzi službami komponentov prostredníctvom správ, pričom zabezpečí transformáciu správ a ich obsahu, verifikáciu správ, ich spoľahlivé doručenie a zabezpečenie transparentnosti informácie o pripojených systémoch a technologických rozdieloch pre jednotlivé integrované aplikácie. </w:t>
      </w:r>
    </w:p>
    <w:p w14:paraId="49293F7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Spracovanie dát zo senzorov a zariadení - platforma bude otvorená pre zber a transformáciu dát do jednotnej podoby a pre ďalšie spracovanie z rôznych zdrojov dát (IoT senzory, zariadenia). </w:t>
      </w:r>
    </w:p>
    <w:p w14:paraId="4E74C6A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Manažment zariadení - centrálna správa IoT zariadení zabezpečí dohľad nad všetkými zariadeniami/zdrojmi dát, ktoré budú súčasťou navrhovaného riešenia. </w:t>
      </w:r>
    </w:p>
    <w:p w14:paraId="70F6736C"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Každé zariadenie bude mať jednoznačný identifikátor. Modul umožní zbierať systémové parametre zariadení určené pre monitorovanie zariadení a zároveň posielať na zariadenia príkazy, meniť ich konfiguráciu, parametre a pod. Komunikácia so zariadeniami bude vďaka šifrovaným komunikačným protokolom a nastavenými autentifikačnými údajmi bezpečná. </w:t>
      </w:r>
    </w:p>
    <w:p w14:paraId="39B6E641"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Bezpečnostný modul – analytické centrum </w:t>
      </w:r>
    </w:p>
    <w:p w14:paraId="38AC145F"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Budovanie SMART city je o zbere veľkého množstva dát. Preto súčasťou riešenia je aj Analytické centrum, ktoré obsahuje výkonný počítač na vyhodnocovanie dát zbieraných zo senzorov či kamier. Spracovanie dát bude zabezpečené umelou inteligenciou podľa naprogramovaných algoritmov s vysokou škálovateľnosťou riešení podľa plánovanej a aktuálnej záťaže prichádzajúcich dát. Schopnosť okamžitého spracovania prichádzajúcich dát a ich okamžitého vyhodnotenia (vrátane vyvolania akcie) je podmienkou SMART city systému. Nakoľko bude množstvo prichádzajúcich dát veľké, databáza bude optimalizovaná na účel zberu dát a ich prístupnosť pre ďalšie spracovanie. Zároveň je nutné oddeliť okamžité spracovanie prichádzajúcich dát pre okamžité reakcie a dáta pre analytické účely (napr. prediktívna analýza), ako spracovanie/posielanie dát do iných systémov. Tento modul robí ďalšiu vrstvu dohľadu nad </w:t>
      </w:r>
      <w:r w:rsidRPr="002B1C28">
        <w:rPr>
          <w:rFonts w:ascii="Nudista" w:eastAsia="Nudista" w:hAnsi="Nudista" w:cs="Nudista"/>
        </w:rPr>
        <w:lastRenderedPageBreak/>
        <w:t xml:space="preserve">dianím v meste a dokáže upozorniť na aktuálne dianie, vyhodnotiť dáta a predpovedať na základe historických dát. Analytické centrum bude mať nasledovné vlastnosti a funkcionality: </w:t>
      </w:r>
    </w:p>
    <w:p w14:paraId="3C96424D"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Centrálna údajová základňa – predstavuje jednotné úložisko dát, ktoré zabezpečí priestor pre uchovávanie a archivovanie všetkých údajov zbieraných zo zariadení ako aj vytváraných analytickou a reportovacou platformou. </w:t>
      </w:r>
    </w:p>
    <w:p w14:paraId="6B7A49E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Normalizácia, validácia a analýza dát – vytváranie, testovanie a nasadzovanie IoT aplikácií alebo služieb pre spracovanie a transformáciu dát technikami vizuálneho programovania - pomocou jednoduchého drag &amp; drop dizajnéra. Komponent musí umožniť zbierať dáta z akéhokoľvek zdroja (senzory, kamery, aplikácie, atď.) a zároveň poskytovať zápis auditných záznamov celého systému. Musí umožniť tvoriť automatizované dátové toky pomocou prednastavených modulov a konektorov a validovať, čistiť, filtrovať a transformovať dáta. Komponent zabezpečí analýzu dát – bude ponúkať analytickú podporu pre rôzne typy úloh. Musí fungovať na princípe viacerých komponentov prípadne knižníc, ktoré vzájomne spolupracujú a riešia rôzne úlohy z oblasti štatistickej analýzy. Modul musí pokrývať široké spektrum spracovania dát, vrátane dávkového spracovania, či interaktívnych algoritmov. Zároveň musí ponúkať dobré možnosti horizontálnej a taktiež aj vertikálnej škálovateľnosti. Pre analýzy dát musí využívať prvky umelej inteligencie, data mininig (zber údajov), strojové učenie, deep learning a ďalšie technológie. </w:t>
      </w:r>
    </w:p>
    <w:p w14:paraId="4D7128A2"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Sémantická analýza metadát z video analýzy – slúži pre rýchle a efektívne dohľadávanie udalostí v komplexných scénach (2 vozidlá {id:1, farba: čierna, typ: osobné, ečv: xx123ZZ, značka: škoda, id:2, farba: červená, typ: nákladné, ečv: ZZ444CC, značka: Scania}, udalosť: havária, čas: 13:00:33, zdroj: “kruhový objazd Centrum”) </w:t>
      </w:r>
    </w:p>
    <w:p w14:paraId="0930BE46"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Sémantická analýza vyhľadávania komplexných udalostí kombinácie rôznych výstupov (IoT + video analýza). Zber údajov zo senzorov životného prostredia CO2 v konkrétnej lokalite + počet nákladných áut v konkrétnej scéne v rovnakom čase môže vytvoriť nové dynamické modely strojového učenia pre možnosť predikcie situácií zvýšenia výskytu splodín z dôvodu zvýšenia dopravnej situácie. </w:t>
      </w:r>
    </w:p>
    <w:p w14:paraId="2E003ABA"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Alarmy a notifikácie – tvorba pravidiel rozhodovania a riadenia toku informácií. Zabezpečí rozhranie pre definíciu a nastavenie biznis pravidiel a vykonania riadiacich aktivít. Umožní zasielanie notifikácií prostredníctvom email/SMS a iných prednastavených možností prenosu malých správ (MQTT) zodpovedným osobám alebo e-mailov a systémových alarmov.</w:t>
      </w:r>
    </w:p>
    <w:p w14:paraId="59D9CD5B"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Fyzicky budú kamery pripojené do siete Mestskej polície cez vytvorené komunikačné rozhranie (vrátane sieťových bezpečnostných prvkov) – softvérový prvok nainštalovaný na samostatnom serveri, ktoré zabezpečí preposlanie analytických údajov do centrálnej integračnej a analytickej platformy. </w:t>
      </w:r>
    </w:p>
    <w:p w14:paraId="13A80975"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i/>
        </w:rPr>
      </w:pPr>
    </w:p>
    <w:p w14:paraId="307F8879"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Životné prostredie</w:t>
      </w:r>
    </w:p>
    <w:p w14:paraId="27A361ED"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Modul Životné prostredie </w:t>
      </w:r>
    </w:p>
    <w:p w14:paraId="41F07E04"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Modul je určený pre meranie environmentálnych veličín, najmä kvality ovzdušia. Modul obsahuje senzory určené na meranie veličín, ktoré budú rozložené na vybraných lokalitách v meste. Do modulu je zaradená aj infraštruktúra siete zberných bodov dát (IoT Gateway), čo predstavuje anténu, resp. technológiu, ktorá zbiera údaje zo senzorov. Tieto senzory môžu byť rozložene na vzdialenejších miestach mesta bez dostupnosti elektrickej siete, keďže na prevádzku nepotrebujú elektrickú energiu, ale dokážu roky fungovať na batériách. Zberné body využívajú aj iné moduly na zber dát, takže sú základným prvkom celého riešenia, ktoré sadá použiť na budúce aplikácie. Predmetom environmentálneho merania budú nasledovné veličiny:</w:t>
      </w:r>
    </w:p>
    <w:p w14:paraId="421F2CC8"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Prachové častice PM5 a PM10 </w:t>
      </w:r>
    </w:p>
    <w:p w14:paraId="4105B98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Plyny NO2, SO2, CO2, O3 </w:t>
      </w:r>
    </w:p>
    <w:p w14:paraId="13AAD406"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lastRenderedPageBreak/>
        <w:t>Meteorologické údaje – teplota a vlhkosť vzduchu</w:t>
      </w:r>
    </w:p>
    <w:p w14:paraId="1B94A035"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Osadenie meracích jednotiek na sledovanie environmentálnych parametrov sa bude realizovať na frekventovaných miestach. Mesto vďaka efektívne nastavenej sieti senzorov získa potrebný prehľad o stave ovzdušia a lokálnych a sezónnych vplyvoch na jeho kvalitu. Vďaka tomu dokáže prijímať efektívnejšie opatrenia a prijímať politiky v oblasti životného prostredia v budúcnosti. Občan získa aktuálnu informáciu z konkrétnej oblasti a v prípade potreby je možné údaje na IoT platforme dátovo kontrolovať a kalibrovať voči referenčným údajom z iných autorít (napr. SHMÚ). </w:t>
      </w:r>
    </w:p>
    <w:p w14:paraId="2FD2C34F"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Z technického pohľadu bude riešenie zostavené z: </w:t>
      </w:r>
    </w:p>
    <w:p w14:paraId="439B6E1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Meteostanica – zabezpečujúca monitorovanie teploty, vlhkosti;</w:t>
      </w:r>
    </w:p>
    <w:p w14:paraId="3CDA36C7"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Zariadenie pre indikatívne merania kvality ovzdušia (NO2, SO2, NO, CO2, O3 a PM2,5/10);</w:t>
      </w:r>
    </w:p>
    <w:p w14:paraId="7B6589E8" w14:textId="1390038D" w:rsidR="009276FE" w:rsidRDefault="00833D62" w:rsidP="009276FE">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Prenos údajov zo senzorov bude zabezpečená prostredníctvom IoT siete. </w:t>
      </w:r>
    </w:p>
    <w:p w14:paraId="1437B6D5" w14:textId="77777777" w:rsidR="000C37E5" w:rsidRDefault="000C37E5" w:rsidP="005F01CD">
      <w:pPr>
        <w:pStyle w:val="Nadpis3"/>
        <w:keepNext w:val="0"/>
        <w:keepLines w:val="0"/>
        <w:numPr>
          <w:ilvl w:val="0"/>
          <w:numId w:val="0"/>
        </w:numPr>
        <w:spacing w:after="120" w:line="240" w:lineRule="auto"/>
        <w:ind w:firstLine="567"/>
        <w:jc w:val="both"/>
        <w:rPr>
          <w:rFonts w:ascii="Nudista" w:eastAsia="Nudista" w:hAnsi="Nudista" w:cs="Nudista"/>
          <w:b/>
          <w:i/>
        </w:rPr>
      </w:pPr>
    </w:p>
    <w:p w14:paraId="3E7872E7" w14:textId="0DC330E7" w:rsidR="00833D62" w:rsidRPr="002B1C28" w:rsidRDefault="00833D62" w:rsidP="005F01CD">
      <w:pPr>
        <w:pStyle w:val="Nadpis3"/>
        <w:keepNext w:val="0"/>
        <w:keepLines w:val="0"/>
        <w:numPr>
          <w:ilvl w:val="0"/>
          <w:numId w:val="0"/>
        </w:numPr>
        <w:spacing w:after="120" w:line="240" w:lineRule="auto"/>
        <w:ind w:firstLine="567"/>
        <w:jc w:val="both"/>
        <w:rPr>
          <w:rFonts w:ascii="Nudista" w:eastAsia="Nudista" w:hAnsi="Nudista" w:cs="Nudista"/>
          <w:b/>
          <w:i/>
        </w:rPr>
      </w:pPr>
      <w:r w:rsidRPr="002B1C28">
        <w:rPr>
          <w:rFonts w:ascii="Nudista" w:eastAsia="Nudista" w:hAnsi="Nudista" w:cs="Nudista"/>
          <w:b/>
          <w:i/>
        </w:rPr>
        <w:t>Verejné osvetlenie</w:t>
      </w:r>
    </w:p>
    <w:p w14:paraId="2DDCEBA6"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Modul Verejné osvetlenie</w:t>
      </w:r>
    </w:p>
    <w:p w14:paraId="0F491015"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Riešenie vďaka IoT komponentom zmení existujúcu sieť verejného osvetlenia na nástroj vytvárania úspor a optimalizácie v zmysle SMART riešení. V rámci energetickej úspory sa nainštalujú riadiace jednotky do rozvádzačov verejného osvetlenia, cez ktoré sa budú dať riadiť svetelné okruhy mesta na úrovni častí, ktoré sú zapojene do toho istého rozvádzača. V prípade, že mesto už má inštalované SMART ovládanie, tak vytvorením prevodového mostíka riadenia sa budú dať ovládať aj konkrétne lampy. Týmto dosiahneme úsporu formou presného načasovania svietidiel podľa vonkajších podmienok. SMART riešenie umožní: </w:t>
      </w:r>
    </w:p>
    <w:p w14:paraId="00FAA1C4"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 xml:space="preserve">Komunikáciu každého rozvádzača (RVO) s centrálnou IoT platformou </w:t>
      </w:r>
    </w:p>
    <w:p w14:paraId="2A1C8F28"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Systém bude schopný riadiť a monitorovať celú sieť verejného osvetlenia</w:t>
      </w:r>
    </w:p>
    <w:p w14:paraId="24ACB8CB" w14:textId="77777777" w:rsidR="00833D62" w:rsidRPr="005F01CD"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Systém riadenia bude otvorený s možnosťou integrácie nových prvkov v súlade s dynamikou rozvoja systému verejného osvetlenia</w:t>
      </w:r>
    </w:p>
    <w:p w14:paraId="1139F8C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Systém umožní na spínanie zohľadniť astrohodiny západu/východu slnka</w:t>
      </w:r>
    </w:p>
    <w:p w14:paraId="287EF9C6" w14:textId="77777777" w:rsidR="009276FE" w:rsidRDefault="009276FE" w:rsidP="009276FE">
      <w:pPr>
        <w:pStyle w:val="Nadpis3"/>
        <w:keepNext w:val="0"/>
        <w:keepLines w:val="0"/>
        <w:numPr>
          <w:ilvl w:val="0"/>
          <w:numId w:val="0"/>
        </w:numPr>
        <w:spacing w:after="120" w:line="240" w:lineRule="auto"/>
        <w:ind w:firstLine="567"/>
        <w:jc w:val="both"/>
        <w:rPr>
          <w:rFonts w:ascii="Nudista" w:eastAsia="Nudista" w:hAnsi="Nudista" w:cs="Nudista"/>
          <w:b/>
          <w:i/>
        </w:rPr>
      </w:pPr>
    </w:p>
    <w:p w14:paraId="0D073864" w14:textId="11208AF1" w:rsidR="00833D62" w:rsidRPr="002B1C28" w:rsidRDefault="00833D62" w:rsidP="005F01CD">
      <w:pPr>
        <w:pStyle w:val="Nadpis3"/>
        <w:keepNext w:val="0"/>
        <w:keepLines w:val="0"/>
        <w:numPr>
          <w:ilvl w:val="0"/>
          <w:numId w:val="0"/>
        </w:numPr>
        <w:spacing w:after="120" w:line="240" w:lineRule="auto"/>
        <w:ind w:firstLine="567"/>
        <w:jc w:val="both"/>
        <w:rPr>
          <w:rFonts w:ascii="Nudista" w:eastAsia="Nudista" w:hAnsi="Nudista" w:cs="Nudista"/>
          <w:b/>
          <w:i/>
        </w:rPr>
      </w:pPr>
      <w:r w:rsidRPr="002B1C28">
        <w:rPr>
          <w:rFonts w:ascii="Nudista" w:eastAsia="Nudista" w:hAnsi="Nudista" w:cs="Nudista"/>
          <w:b/>
          <w:i/>
        </w:rPr>
        <w:t>Parkovanie a inteligentné meranie energií</w:t>
      </w:r>
    </w:p>
    <w:p w14:paraId="690B03E8"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Modul Parkovanie</w:t>
      </w:r>
    </w:p>
    <w:p w14:paraId="66A1C23B"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Modul IoT obsahuje senzory, ktoré sa montujú na každé jedno parkovisko a parkovacie miesto, ktoré chceme monitorovať. Jedná sa o zariadenie (senzor)zapustené do zeme, ktoré nepotrebuje externé napájanie, nakoľko obsahuje batériu. Pomocou senzorov vieme monitorovať parkovacie miesta v meste a ich obsadenosť. Časťou modulu sú LED informačné tabule, ktoré budú informovať o voľných parkovacích miestach na parkoviskách a tým manažovať dopravu. Senzory z parkovania budú napojené na IoT platformu cez IoT Gateway. IoT senzory a zariadenia pre zber dát budú mať nasledovné vlastnosti a funkcionality: </w:t>
      </w:r>
    </w:p>
    <w:p w14:paraId="66A5414D"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Komunikačná sieť pre prenos dát do centrálnej platformy. Sieť zabezpečí zber a transformáciu dát do jednotnej podoby pre ďalšie spracovanie. Jedná sa o hardvérové zariadenia (IoT Gateway), ktoré bude potrebné inštalovať v určitej hustote, aby bolo zabezpečené pokrytie daného územia, z ktorého je potrebné získavať údaje. Vybudovanie v danej lokalite bude súčasťou riešenia. </w:t>
      </w:r>
    </w:p>
    <w:p w14:paraId="6CC70814"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Na komunikáciu je možné využiť optickú sieť mesta alebo IoT bezdrôtovú sieť, LoRa, ktorá je otvoreným štandardom.</w:t>
      </w:r>
    </w:p>
    <w:p w14:paraId="2A8DD0B1"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hAnsi="Nudista"/>
        </w:rPr>
      </w:pPr>
      <w:r w:rsidRPr="002B1C28">
        <w:rPr>
          <w:rFonts w:ascii="Nudista" w:eastAsia="Nudista" w:hAnsi="Nudista" w:cs="Nudista"/>
        </w:rPr>
        <w:t xml:space="preserve">Senzory budú prepojené cez IoT sieť na dátové a analytické centrum. Výstup bude zverejnený na LED informačných paneloch v meste, ktoré zobrazia informácie o parkovacích miestach. </w:t>
      </w:r>
    </w:p>
    <w:p w14:paraId="1D8BDFA8" w14:textId="77777777" w:rsidR="00833D62" w:rsidRPr="002B1C28" w:rsidRDefault="00833D62" w:rsidP="00833D62">
      <w:pPr>
        <w:rPr>
          <w:rFonts w:ascii="Nudista" w:hAnsi="Nudista"/>
        </w:rPr>
      </w:pPr>
    </w:p>
    <w:p w14:paraId="1A100334"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Modul inteligentné meranie energií</w:t>
      </w:r>
    </w:p>
    <w:p w14:paraId="7357AD31"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eastAsia="Nudista" w:hAnsi="Nudista" w:cs="Nudista"/>
        </w:rPr>
      </w:pPr>
      <w:r w:rsidRPr="002B1C28">
        <w:rPr>
          <w:rFonts w:ascii="Nudista" w:eastAsia="Nudista" w:hAnsi="Nudista" w:cs="Nudista"/>
        </w:rPr>
        <w:t>Senzory na meranie spotreby energií (IoT senzory) budú namontované na každé jedno odberné miesto pre odber energií v objektoch vo vlastníctve mesta. Pomocou senzorov vieme monitorovať aktuálnu spotrebu a tým manažovať politiky smerované do úspor energií vo verejných budovách. Senzory z parkovania a merania budú napojené na IoT platformu cez IoT Gateway</w:t>
      </w:r>
    </w:p>
    <w:p w14:paraId="059C1FB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Komunikačná sieť pre prenos dát do centrálnej platformy. Sieť zabezpečí zber a</w:t>
      </w:r>
      <w:r w:rsidRPr="002B1C28">
        <w:rPr>
          <w:rFonts w:ascii="Cambria Math" w:eastAsia="Nudista" w:hAnsi="Cambria Math" w:cs="Cambria Math"/>
        </w:rPr>
        <w:t> </w:t>
      </w:r>
      <w:r w:rsidRPr="002B1C28">
        <w:rPr>
          <w:rFonts w:ascii="Nudista" w:eastAsia="Nudista" w:hAnsi="Nudista" w:cs="Nudista"/>
        </w:rPr>
        <w:t>transformáciu dát do jednotnej podoby pre ďalšie spracovanie. Jedná sa o</w:t>
      </w:r>
      <w:r w:rsidRPr="002B1C28">
        <w:rPr>
          <w:rFonts w:ascii="Cambria Math" w:eastAsia="Nudista" w:hAnsi="Cambria Math" w:cs="Cambria Math"/>
        </w:rPr>
        <w:t> </w:t>
      </w:r>
      <w:r w:rsidRPr="002B1C28">
        <w:rPr>
          <w:rFonts w:ascii="Nudista" w:eastAsia="Nudista" w:hAnsi="Nudista" w:cs="Nudista"/>
        </w:rPr>
        <w:t>hardvérové zariadenia (IoT Gateway), ktoré bude potrebné inštalovať v</w:t>
      </w:r>
      <w:r w:rsidRPr="002B1C28">
        <w:rPr>
          <w:rFonts w:ascii="Cambria Math" w:eastAsia="Nudista" w:hAnsi="Cambria Math" w:cs="Cambria Math"/>
        </w:rPr>
        <w:t> </w:t>
      </w:r>
      <w:r w:rsidRPr="002B1C28">
        <w:rPr>
          <w:rFonts w:ascii="Nudista" w:eastAsia="Nudista" w:hAnsi="Nudista" w:cs="Nudista"/>
        </w:rPr>
        <w:t>určitej hustote, aby bolo zabezpečené pokrytie daného územia, z ktorého je potrebné získavať údaje. Vybudovanie v danej lokalite bude súčasťou riešenia.</w:t>
      </w:r>
    </w:p>
    <w:p w14:paraId="5178C2E9"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Na komunikáciu je možné využiť optickú sieť mesta alebo IoT bezdrôtovú sieť, LoRa, ktorá je otvoreným štandardom.</w:t>
      </w:r>
    </w:p>
    <w:p w14:paraId="20DA36EB"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p>
    <w:p w14:paraId="6E7999C7"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Informovanie verejnosti</w:t>
      </w:r>
    </w:p>
    <w:p w14:paraId="4A0D614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Modul informačný kanál </w:t>
      </w:r>
    </w:p>
    <w:p w14:paraId="7E59AF8A" w14:textId="34EFB511"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Modul slúži pre zverejnenie dát z IoT platformy pre občanov (dáta zozbierané v rámci modulov). Úroveň informovanosti sa rieši v zmysle platnej legislatívy. Sem patrí webstránka mesta, kde sa budú dáta z jednotlivých modulov zobrazovať v užívateľsky prijateľnom prostredí. Ďalej sem patrí aj mobilná aplikácia pre zobrazovanie rovnakých dát. Okrem výstupov z IoT platformy bude možné do aplikácie zahrnúť aj informácie z iných agend spravovaných mestom, ale aj ďalšie informácie o pripravovaných podujatí a pod.</w:t>
      </w:r>
    </w:p>
    <w:p w14:paraId="51B03DAA"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Budované aplikačné služby </w:t>
      </w:r>
    </w:p>
    <w:p w14:paraId="713A7866" w14:textId="77777777" w:rsidR="00833D62" w:rsidRPr="002B1C28" w:rsidRDefault="00833D62" w:rsidP="005F01CD">
      <w:pPr>
        <w:pStyle w:val="Nadpis3"/>
        <w:keepNext w:val="0"/>
        <w:keepLines w:val="0"/>
        <w:numPr>
          <w:ilvl w:val="0"/>
          <w:numId w:val="0"/>
        </w:numPr>
        <w:spacing w:after="120" w:line="240" w:lineRule="auto"/>
        <w:ind w:left="567"/>
        <w:jc w:val="both"/>
        <w:rPr>
          <w:rFonts w:ascii="Nudista" w:eastAsia="Nudista" w:hAnsi="Nudista" w:cs="Nudista"/>
        </w:rPr>
      </w:pPr>
      <w:r w:rsidRPr="002B1C28">
        <w:rPr>
          <w:rFonts w:ascii="Nudista" w:eastAsia="Nudista" w:hAnsi="Nudista" w:cs="Nudista"/>
        </w:rPr>
        <w:t xml:space="preserve">Poskytnutie údajov o kvalite životného prostredia, parkovaní a dopravnej situácii - súčasťou SMART riešenia bude vytvorenie služby pre poskytovanie informácií. Informácie budú predstavovať výstupy zo senzorov a meračov, ktoré budú spracované v rámci IoT platformy (dátového a analytického centra). Údaje budú poskytované konečným užívateľom - občanom mesta a návštevníkom mesta prostredníctvom webovej stránky a informačných LED panelov. </w:t>
      </w:r>
    </w:p>
    <w:p w14:paraId="6B29D27E"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Verejný prístup k získaným výstupným dátam bude zabezpečený nasledovne: </w:t>
      </w:r>
    </w:p>
    <w:p w14:paraId="3E7D2C47"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zverejnením výstupných údajov spracovaných v užívateľskom formáte vo forme dashboard na webovej stránke mesta - viď koncová služba "Poskytovanie údajov o kvalite životného prostredia, parkovaní a dopravnej situácii v meste Nesvady";  </w:t>
      </w:r>
    </w:p>
    <w:p w14:paraId="6318670C"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poskytovaním výstupných údajov spracovaných v užívateľskom formáte prostredníctvom LED tabúľ vo vybraných lokalitách na území mesta Nesvady;  </w:t>
      </w:r>
    </w:p>
    <w:p w14:paraId="3A362D99"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elektronickou poštou na požiadanie do emailovej schránky žiadateľa alebo do schránky na portáli slovensko.sk;  </w:t>
      </w:r>
    </w:p>
    <w:p w14:paraId="4B80122F" w14:textId="2D0919EF"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zverejňovaním výstupných údajov v otvorenom strojovo čitateľnom formáte vytvorené podľa štandardov s úplnými a štandardizovanými metadátami alebo ontológie využívajúce jedinečné referencovateľné identifikátory P0945: Počet zavedených prvkov internetu vecí na podporu prioritných oblastí v mestách a verejnej správe (ukazovateľ vyjadruje počet senzorov a ďalších prvkov internetu vecí implementovaných v mestách slúžiacich na získavanie dát v rámci prioritných oblastí) – počet spoločne: </w:t>
      </w:r>
      <w:del w:id="143" w:author="Lucia Štrbová" w:date="2021-12-03T20:57:00Z">
        <w:r w:rsidRPr="002B1C28" w:rsidDel="0071599A">
          <w:rPr>
            <w:rFonts w:ascii="Nudista" w:eastAsia="Nudista" w:hAnsi="Nudista" w:cs="Nudista"/>
          </w:rPr>
          <w:delText xml:space="preserve">406 </w:delText>
        </w:r>
      </w:del>
      <w:ins w:id="144" w:author="Lucia Štrbová" w:date="2021-12-03T20:57:00Z">
        <w:r w:rsidR="0071599A">
          <w:rPr>
            <w:rFonts w:ascii="Nudista" w:eastAsia="Nudista" w:hAnsi="Nudista" w:cs="Nudista"/>
          </w:rPr>
          <w:t>100</w:t>
        </w:r>
        <w:r w:rsidR="0071599A" w:rsidRPr="002B1C28">
          <w:rPr>
            <w:rFonts w:ascii="Nudista" w:eastAsia="Nudista" w:hAnsi="Nudista" w:cs="Nudista"/>
          </w:rPr>
          <w:t xml:space="preserve"> </w:t>
        </w:r>
      </w:ins>
      <w:r w:rsidRPr="002B1C28">
        <w:rPr>
          <w:rFonts w:ascii="Nudista" w:eastAsia="Nudista" w:hAnsi="Nudista" w:cs="Nudista"/>
        </w:rPr>
        <w:t xml:space="preserve">(jedná sa o parkovacie senzory v počte </w:t>
      </w:r>
      <w:del w:id="145" w:author="Lucia Štrbová" w:date="2021-12-03T20:58:00Z">
        <w:r w:rsidRPr="002B1C28" w:rsidDel="0071599A">
          <w:rPr>
            <w:rFonts w:ascii="Nudista" w:eastAsia="Nudista" w:hAnsi="Nudista" w:cs="Nudista"/>
          </w:rPr>
          <w:delText xml:space="preserve">367 </w:delText>
        </w:r>
      </w:del>
      <w:ins w:id="146" w:author="Lucia Štrbová" w:date="2021-12-03T20:58:00Z">
        <w:r w:rsidR="0071599A" w:rsidRPr="002B1C28">
          <w:rPr>
            <w:rFonts w:ascii="Nudista" w:eastAsia="Nudista" w:hAnsi="Nudista" w:cs="Nudista"/>
          </w:rPr>
          <w:t>3</w:t>
        </w:r>
        <w:r w:rsidR="0071599A">
          <w:rPr>
            <w:rFonts w:ascii="Nudista" w:eastAsia="Nudista" w:hAnsi="Nudista" w:cs="Nudista"/>
          </w:rPr>
          <w:t>0</w:t>
        </w:r>
        <w:r w:rsidR="0071599A" w:rsidRPr="002B1C28">
          <w:rPr>
            <w:rFonts w:ascii="Nudista" w:eastAsia="Nudista" w:hAnsi="Nudista" w:cs="Nudista"/>
          </w:rPr>
          <w:t xml:space="preserve"> </w:t>
        </w:r>
      </w:ins>
      <w:r w:rsidRPr="002B1C28">
        <w:rPr>
          <w:rFonts w:ascii="Nudista" w:eastAsia="Nudista" w:hAnsi="Nudista" w:cs="Nudista"/>
        </w:rPr>
        <w:t xml:space="preserve">ks, senzorové stanice na monitorovanie ŽP v počte </w:t>
      </w:r>
      <w:del w:id="147" w:author="Lucia Štrbová" w:date="2021-12-03T20:58:00Z">
        <w:r w:rsidRPr="002B1C28" w:rsidDel="0071599A">
          <w:rPr>
            <w:rFonts w:ascii="Nudista" w:eastAsia="Nudista" w:hAnsi="Nudista" w:cs="Nudista"/>
          </w:rPr>
          <w:delText xml:space="preserve">8 </w:delText>
        </w:r>
      </w:del>
      <w:ins w:id="148" w:author="Lucia Štrbová" w:date="2021-12-03T20:58:00Z">
        <w:r w:rsidR="0071599A">
          <w:rPr>
            <w:rFonts w:ascii="Nudista" w:eastAsia="Nudista" w:hAnsi="Nudista" w:cs="Nudista"/>
          </w:rPr>
          <w:t>7</w:t>
        </w:r>
        <w:r w:rsidR="0071599A" w:rsidRPr="002B1C28">
          <w:rPr>
            <w:rFonts w:ascii="Nudista" w:eastAsia="Nudista" w:hAnsi="Nudista" w:cs="Nudista"/>
          </w:rPr>
          <w:t xml:space="preserve"> </w:t>
        </w:r>
      </w:ins>
      <w:r w:rsidRPr="002B1C28">
        <w:rPr>
          <w:rFonts w:ascii="Nudista" w:eastAsia="Nudista" w:hAnsi="Nudista" w:cs="Nudista"/>
        </w:rPr>
        <w:t xml:space="preserve">ks, kamery v počte </w:t>
      </w:r>
      <w:del w:id="149" w:author="Lucia Štrbová" w:date="2021-12-03T20:58:00Z">
        <w:r w:rsidRPr="002B1C28" w:rsidDel="0071599A">
          <w:rPr>
            <w:rFonts w:ascii="Nudista" w:eastAsia="Nudista" w:hAnsi="Nudista" w:cs="Nudista"/>
          </w:rPr>
          <w:delText xml:space="preserve">31 </w:delText>
        </w:r>
      </w:del>
      <w:ins w:id="150" w:author="Lucia Štrbová" w:date="2021-12-03T20:58:00Z">
        <w:r w:rsidR="0071599A">
          <w:rPr>
            <w:rFonts w:ascii="Nudista" w:eastAsia="Nudista" w:hAnsi="Nudista" w:cs="Nudista"/>
          </w:rPr>
          <w:t>17</w:t>
        </w:r>
        <w:r w:rsidR="0071599A" w:rsidRPr="002B1C28">
          <w:rPr>
            <w:rFonts w:ascii="Nudista" w:eastAsia="Nudista" w:hAnsi="Nudista" w:cs="Nudista"/>
          </w:rPr>
          <w:t xml:space="preserve"> </w:t>
        </w:r>
      </w:ins>
      <w:r w:rsidRPr="002B1C28">
        <w:rPr>
          <w:rFonts w:ascii="Nudista" w:eastAsia="Nudista" w:hAnsi="Nudista" w:cs="Nudista"/>
        </w:rPr>
        <w:t>ks</w:t>
      </w:r>
      <w:del w:id="151" w:author="Lucia Štrbová" w:date="2021-12-03T20:58:00Z">
        <w:r w:rsidRPr="002B1C28" w:rsidDel="0071599A">
          <w:rPr>
            <w:rFonts w:ascii="Nudista" w:eastAsia="Nudista" w:hAnsi="Nudista" w:cs="Nudista"/>
          </w:rPr>
          <w:delText xml:space="preserve">. </w:delText>
        </w:r>
      </w:del>
      <w:ins w:id="152" w:author="Lucia Štrbová" w:date="2021-12-03T20:58:00Z">
        <w:r w:rsidR="0071599A">
          <w:rPr>
            <w:rFonts w:ascii="Nudista" w:eastAsia="Nudista" w:hAnsi="Nudista" w:cs="Nudista"/>
          </w:rPr>
          <w:t xml:space="preserve"> </w:t>
        </w:r>
        <w:r w:rsidR="0071599A" w:rsidRPr="0071599A">
          <w:rPr>
            <w:rFonts w:ascii="Nudista" w:eastAsia="Nudista" w:hAnsi="Nudista" w:cs="Nudista"/>
          </w:rPr>
          <w:t>rozvádzač verejného osvetlenia so SMART ovládaním v počte 7 ks, senzor pre monitoring spotreby elektriny v počte 23 ks, IoT LoRa GW v počte 6 ks a informačná LED tabuľa v počte 10 ks.</w:t>
        </w:r>
      </w:ins>
    </w:p>
    <w:p w14:paraId="0B46797B"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lastRenderedPageBreak/>
        <w:t xml:space="preserve">Počet za jednotlivé dotknuté oblasti: </w:t>
      </w:r>
    </w:p>
    <w:p w14:paraId="29AF2672"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manažment statickej dopravy - 30 ks parkovacích senzorov, z toho počet parkovacích miest určených pre osoby s ťažkým zdravotným postihnutím: 8;</w:t>
      </w:r>
    </w:p>
    <w:p w14:paraId="3F62B72F"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lokálne environmentálne ukazovatele (hlučnosť, prašnosť, emisie znečisťujúcich látok a prvkov, teplota, vibrácie a pod.) - 7 (7 setov senzorový ch staníc); </w:t>
      </w:r>
    </w:p>
    <w:p w14:paraId="491A62C3"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lokálne energetické ukazovatele (spotreba elektrickej energie.) - 23 (23 setov inteligentných meracích zariadení); </w:t>
      </w:r>
    </w:p>
    <w:p w14:paraId="34635572" w14:textId="452C145C"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 xml:space="preserve">zvýšenie úrovne bezpečnosti na verejných miestach (inteligentné kamerové systémy s analýzou obrazu, zvukov a pod.) – počet v tomto prípade vychádza kumulatívne z počtu kamier pre reguláciu dopravy a manažment statickej dopravy (kamerové systémy zabezpečia funkčnosti pre viaceré oblasti): </w:t>
      </w:r>
      <w:r w:rsidR="00133F2A" w:rsidRPr="002B1C28">
        <w:rPr>
          <w:rFonts w:ascii="Nudista" w:eastAsia="Nudista" w:hAnsi="Nudista" w:cs="Nudista"/>
        </w:rPr>
        <w:t>1</w:t>
      </w:r>
      <w:r w:rsidR="00133F2A">
        <w:rPr>
          <w:rFonts w:ascii="Nudista" w:eastAsia="Nudista" w:hAnsi="Nudista" w:cs="Nudista"/>
        </w:rPr>
        <w:t>7</w:t>
      </w:r>
      <w:r w:rsidR="00133F2A" w:rsidRPr="002B1C28">
        <w:rPr>
          <w:rFonts w:ascii="Nudista" w:eastAsia="Nudista" w:hAnsi="Nudista" w:cs="Nudista"/>
        </w:rPr>
        <w:t xml:space="preserve"> </w:t>
      </w:r>
      <w:r w:rsidRPr="002B1C28">
        <w:rPr>
          <w:rFonts w:ascii="Nudista" w:eastAsia="Nudista" w:hAnsi="Nudista" w:cs="Nudista"/>
        </w:rPr>
        <w:t xml:space="preserve">(4 ks dopravných kamier, </w:t>
      </w:r>
      <w:r w:rsidR="00133F2A">
        <w:rPr>
          <w:rFonts w:ascii="Nudista" w:eastAsia="Nudista" w:hAnsi="Nudista" w:cs="Nudista"/>
        </w:rPr>
        <w:t>3</w:t>
      </w:r>
      <w:r w:rsidR="00133F2A" w:rsidRPr="002B1C28">
        <w:rPr>
          <w:rFonts w:ascii="Nudista" w:eastAsia="Nudista" w:hAnsi="Nudista" w:cs="Nudista"/>
        </w:rPr>
        <w:t xml:space="preserve"> </w:t>
      </w:r>
      <w:r w:rsidRPr="002B1C28">
        <w:rPr>
          <w:rFonts w:ascii="Nudista" w:eastAsia="Nudista" w:hAnsi="Nudista" w:cs="Nudista"/>
        </w:rPr>
        <w:t xml:space="preserve">ks kamier na rozoznávanie tvárí a </w:t>
      </w:r>
      <w:r w:rsidR="00133F2A">
        <w:rPr>
          <w:rFonts w:ascii="Nudista" w:eastAsia="Nudista" w:hAnsi="Nudista" w:cs="Nudista"/>
        </w:rPr>
        <w:t>10</w:t>
      </w:r>
      <w:r w:rsidR="00133F2A" w:rsidRPr="002B1C28">
        <w:rPr>
          <w:rFonts w:ascii="Nudista" w:eastAsia="Nudista" w:hAnsi="Nudista" w:cs="Nudista"/>
        </w:rPr>
        <w:t xml:space="preserve"> </w:t>
      </w:r>
      <w:r w:rsidRPr="002B1C28">
        <w:rPr>
          <w:rFonts w:ascii="Nudista" w:eastAsia="Nudista" w:hAnsi="Nudista" w:cs="Nudista"/>
        </w:rPr>
        <w:t xml:space="preserve">ks otočných kamier);  </w:t>
      </w:r>
    </w:p>
    <w:p w14:paraId="61D1D2E0" w14:textId="77777777" w:rsidR="00833D62" w:rsidRPr="002B1C28" w:rsidRDefault="00833D62" w:rsidP="005F01CD">
      <w:pPr>
        <w:pStyle w:val="Nadpis3"/>
        <w:keepNext w:val="0"/>
        <w:keepLines w:val="0"/>
        <w:numPr>
          <w:ilvl w:val="3"/>
          <w:numId w:val="189"/>
        </w:numPr>
        <w:spacing w:after="120" w:line="240" w:lineRule="auto"/>
        <w:ind w:left="1134" w:hanging="567"/>
        <w:jc w:val="both"/>
        <w:rPr>
          <w:rFonts w:ascii="Nudista" w:hAnsi="Nudista"/>
        </w:rPr>
      </w:pPr>
      <w:r w:rsidRPr="002B1C28">
        <w:rPr>
          <w:rFonts w:ascii="Nudista" w:eastAsia="Nudista" w:hAnsi="Nudista" w:cs="Nudista"/>
        </w:rPr>
        <w:t>tvorba, resp. manažment verejných politík – počet sumarizuje všetky oblasti a je totožný so sumárnym počtom vzhľadom na to, že ide o prierezovú oblasť.</w:t>
      </w:r>
    </w:p>
    <w:p w14:paraId="4993BAC2" w14:textId="77777777" w:rsidR="00833D62" w:rsidRPr="002B1C28" w:rsidRDefault="00833D62" w:rsidP="005F01CD">
      <w:pPr>
        <w:pStyle w:val="Nadpis3"/>
        <w:keepNext w:val="0"/>
        <w:keepLines w:val="0"/>
        <w:numPr>
          <w:ilvl w:val="0"/>
          <w:numId w:val="0"/>
        </w:numPr>
        <w:spacing w:after="120" w:line="240" w:lineRule="auto"/>
        <w:ind w:left="1224" w:hanging="504"/>
        <w:jc w:val="both"/>
        <w:rPr>
          <w:rFonts w:ascii="Nudista" w:eastAsia="Nudista" w:hAnsi="Nudista" w:cs="Nudista"/>
          <w:b/>
          <w:i/>
        </w:rPr>
      </w:pPr>
      <w:r w:rsidRPr="002B1C28">
        <w:rPr>
          <w:rFonts w:ascii="Nudista" w:eastAsia="Nudista" w:hAnsi="Nudista" w:cs="Nudista"/>
          <w:b/>
          <w:i/>
        </w:rPr>
        <w:t>Doplňujúce informácie</w:t>
      </w:r>
    </w:p>
    <w:p w14:paraId="43708715" w14:textId="06358F46"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Mesto Nesvady sa nezapojilo do národného projektu „</w:t>
      </w:r>
      <w:r w:rsidR="004564C1" w:rsidRPr="002B1C28">
        <w:rPr>
          <w:rFonts w:ascii="Nudista" w:eastAsia="Nudista" w:hAnsi="Nudista" w:cs="Nudista"/>
        </w:rPr>
        <w:t>inklúzia</w:t>
      </w:r>
      <w:r w:rsidRPr="002B1C28">
        <w:rPr>
          <w:rFonts w:ascii="Nudista" w:eastAsia="Nudista" w:hAnsi="Nudista" w:cs="Nudista"/>
        </w:rPr>
        <w:t xml:space="preserve"> prostredníctvom komplexného elektronického riešenia problematiky parkovania osôb s ťažkým zdravotným postihnutím.</w:t>
      </w:r>
    </w:p>
    <w:p w14:paraId="4EFB0BF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Súčasťou technologického SMART riešenia nebude využitie cloudových služieb „platforma ako služba“ (PaaS) a „infraštruktúra ako služba“ (IaaS) podľa katalógu cloudových služieb. Dáta budú ukladané na výkonný server s dátovým úložiskom, ktorý je súčasťou budovanej IoT architektúry. </w:t>
      </w:r>
    </w:p>
    <w:p w14:paraId="1006ECAF" w14:textId="77777777" w:rsidR="00833D62" w:rsidRPr="005F01CD" w:rsidRDefault="00833D62" w:rsidP="00833D62">
      <w:pPr>
        <w:numPr>
          <w:ilvl w:val="1"/>
          <w:numId w:val="189"/>
        </w:numPr>
        <w:pBdr>
          <w:top w:val="nil"/>
          <w:left w:val="nil"/>
          <w:bottom w:val="nil"/>
          <w:right w:val="nil"/>
          <w:between w:val="nil"/>
        </w:pBdr>
        <w:spacing w:after="120" w:line="240" w:lineRule="auto"/>
        <w:jc w:val="both"/>
        <w:rPr>
          <w:rFonts w:ascii="Nudista" w:eastAsia="Nudista" w:hAnsi="Nudista" w:cs="Nudista"/>
          <w:caps/>
          <w:sz w:val="20"/>
          <w:szCs w:val="20"/>
        </w:rPr>
      </w:pPr>
      <w:r w:rsidRPr="005F01CD">
        <w:rPr>
          <w:rFonts w:ascii="Nudista" w:eastAsia="Nudista" w:hAnsi="Nudista" w:cs="Nudista"/>
          <w:b/>
          <w:caps/>
          <w:color w:val="008998"/>
          <w:sz w:val="20"/>
          <w:szCs w:val="20"/>
        </w:rPr>
        <w:t>Základný opis predmetu zákazky</w:t>
      </w:r>
    </w:p>
    <w:p w14:paraId="74B2A2E7"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Predmetom zákazky je dodanie riešenia Smart city pre Mesto Nesvady - budovanie komplexnej IKT platformy v rámci mesta zameranej na prepojenie informačných systémov na rôznych úrovniach, vrátane externých senzorov a zariadení potrebných pre získavanie a poskytovanie dát (ďalej len „</w:t>
      </w:r>
      <w:r w:rsidRPr="002B1C28">
        <w:rPr>
          <w:rFonts w:ascii="Nudista" w:eastAsia="Nudista" w:hAnsi="Nudista" w:cs="Nudista"/>
          <w:b/>
        </w:rPr>
        <w:t>predmet zákazky</w:t>
      </w:r>
      <w:r w:rsidRPr="002B1C28">
        <w:rPr>
          <w:rFonts w:ascii="Nudista" w:eastAsia="Nudista" w:hAnsi="Nudista" w:cs="Nudista"/>
        </w:rPr>
        <w:t xml:space="preserve">“). Vďaka tomu sa zefektívni fungovanie mesta a zlepší komunikácia s občanmi, verejnosťou. Týmto sa mesto priblíži k SMART myšlienke svojho fungovania. </w:t>
      </w:r>
    </w:p>
    <w:p w14:paraId="04207401"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Predmet zákazky je rozdelený na 2 dve samostatné časti, a to:</w:t>
      </w:r>
    </w:p>
    <w:p w14:paraId="6C0EF60B" w14:textId="77777777" w:rsidR="00833D62" w:rsidRPr="002B1C28" w:rsidRDefault="00833D62" w:rsidP="005F01CD">
      <w:pPr>
        <w:pStyle w:val="Nadpis3"/>
        <w:keepNext w:val="0"/>
        <w:keepLines w:val="0"/>
        <w:numPr>
          <w:ilvl w:val="3"/>
          <w:numId w:val="189"/>
        </w:numPr>
        <w:spacing w:after="120" w:line="240" w:lineRule="auto"/>
        <w:ind w:left="1418" w:hanging="851"/>
        <w:jc w:val="both"/>
        <w:rPr>
          <w:rFonts w:ascii="Nudista" w:hAnsi="Nudista"/>
          <w:u w:val="single"/>
        </w:rPr>
      </w:pPr>
      <w:r w:rsidRPr="002B1C28">
        <w:rPr>
          <w:rFonts w:ascii="Nudista" w:eastAsia="Nudista" w:hAnsi="Nudista" w:cs="Nudista"/>
          <w:b/>
          <w:u w:val="single"/>
        </w:rPr>
        <w:t>Časť I.:</w:t>
      </w:r>
      <w:r w:rsidRPr="002B1C28">
        <w:rPr>
          <w:rFonts w:ascii="Nudista" w:eastAsia="Nudista" w:hAnsi="Nudista" w:cs="Nudista"/>
          <w:u w:val="single"/>
        </w:rPr>
        <w:t xml:space="preserve"> </w:t>
      </w:r>
    </w:p>
    <w:p w14:paraId="1502003B" w14:textId="4715DE7F" w:rsidR="00833D62" w:rsidRPr="002B1C28" w:rsidRDefault="00833D62" w:rsidP="005F01CD">
      <w:pPr>
        <w:pStyle w:val="Nadpis3"/>
        <w:keepNext w:val="0"/>
        <w:keepLines w:val="0"/>
        <w:numPr>
          <w:ilvl w:val="0"/>
          <w:numId w:val="0"/>
        </w:numPr>
        <w:spacing w:after="120" w:line="240" w:lineRule="auto"/>
        <w:ind w:left="1418"/>
        <w:jc w:val="both"/>
        <w:rPr>
          <w:rFonts w:ascii="Nudista" w:eastAsia="Nudista" w:hAnsi="Nudista" w:cs="Nudista"/>
        </w:rPr>
      </w:pPr>
      <w:r w:rsidRPr="002B1C28">
        <w:rPr>
          <w:rFonts w:ascii="Nudista" w:eastAsia="Nudista" w:hAnsi="Nudista" w:cs="Nudista"/>
        </w:rPr>
        <w:t>Dodanie tovaru pre riešenie smart city mesta Nesvady (potrebný hardvér, kamery na rozpoznávanie tvárí, ŠPZ, otočné, parkovacie senzory, meteostanice, LED panely, servery) s príslušenstvom, a nevyhnutného štandardizovaného (tzv. „krabicového“) softvéru a potrebných licencií vrátane montáže, umiestnenia dodávaného tovaru v súlade so špecifikáciou uvedenou v prílohe č. B.1 Podrobná špecifikácia predmetu zákazky pre časť I.;</w:t>
      </w:r>
    </w:p>
    <w:p w14:paraId="08CF9135" w14:textId="77777777" w:rsidR="00833D62" w:rsidRPr="002B1C28" w:rsidRDefault="00833D62" w:rsidP="005F01CD">
      <w:pPr>
        <w:pStyle w:val="Nadpis3"/>
        <w:keepNext w:val="0"/>
        <w:keepLines w:val="0"/>
        <w:numPr>
          <w:ilvl w:val="3"/>
          <w:numId w:val="189"/>
        </w:numPr>
        <w:spacing w:after="120" w:line="240" w:lineRule="auto"/>
        <w:ind w:left="1418" w:hanging="851"/>
        <w:jc w:val="both"/>
        <w:rPr>
          <w:rFonts w:ascii="Nudista" w:hAnsi="Nudista"/>
          <w:u w:val="single"/>
        </w:rPr>
      </w:pPr>
      <w:r w:rsidRPr="002B1C28">
        <w:rPr>
          <w:rFonts w:ascii="Nudista" w:eastAsia="Nudista" w:hAnsi="Nudista" w:cs="Nudista"/>
          <w:b/>
          <w:u w:val="single"/>
        </w:rPr>
        <w:t>Časť II.:</w:t>
      </w:r>
    </w:p>
    <w:p w14:paraId="1E025375" w14:textId="77777777" w:rsidR="00833D62" w:rsidRPr="002B1C28" w:rsidRDefault="00833D62" w:rsidP="005F01CD">
      <w:pPr>
        <w:pStyle w:val="Nadpis3"/>
        <w:keepNext w:val="0"/>
        <w:keepLines w:val="0"/>
        <w:numPr>
          <w:ilvl w:val="0"/>
          <w:numId w:val="0"/>
        </w:numPr>
        <w:spacing w:after="120" w:line="240" w:lineRule="auto"/>
        <w:ind w:left="1418"/>
        <w:jc w:val="both"/>
        <w:rPr>
          <w:rFonts w:ascii="Nudista" w:eastAsia="Nudista" w:hAnsi="Nudista" w:cs="Nudista"/>
        </w:rPr>
      </w:pPr>
      <w:r w:rsidRPr="002B1C28">
        <w:rPr>
          <w:rFonts w:ascii="Nudista" w:eastAsia="Nudista" w:hAnsi="Nudista" w:cs="Nudista"/>
        </w:rPr>
        <w:t>Dodanie softvérového diela – IoT platformy, spočívajúce v analýze, dizajne riešenia, implementácii riešenia, testovaní, nasadení zapojením odborných kapacít IT špecialistov, vývoj aplikácii - riešenia smart city mesta Nesvady v súlade s prílohou B.2 Podrobná špecifikácia predmetu zákazky pre Časť II. predmetu zákazky (programovanie umelej inteligencie – algoritmov, programovanie systému fungovania IoT platformy a jednotlivých modulov).</w:t>
      </w:r>
    </w:p>
    <w:p w14:paraId="5A4861A1" w14:textId="77777777" w:rsidR="00833D62" w:rsidRPr="002B1C28" w:rsidRDefault="00833D62" w:rsidP="005F01CD">
      <w:pPr>
        <w:pStyle w:val="Nadpis3"/>
        <w:keepNext w:val="0"/>
        <w:keepLines w:val="0"/>
        <w:numPr>
          <w:ilvl w:val="2"/>
          <w:numId w:val="189"/>
        </w:numPr>
        <w:spacing w:after="120" w:line="240" w:lineRule="auto"/>
        <w:ind w:left="567" w:hanging="567"/>
        <w:jc w:val="both"/>
        <w:rPr>
          <w:rFonts w:ascii="Nudista" w:eastAsia="Nudista" w:hAnsi="Nudista" w:cs="Nudista"/>
        </w:rPr>
      </w:pPr>
      <w:r w:rsidRPr="002B1C28">
        <w:rPr>
          <w:rFonts w:ascii="Nudista" w:eastAsia="Nudista" w:hAnsi="Nudista" w:cs="Nudista"/>
        </w:rPr>
        <w:t xml:space="preserve">Výsledkom dodania oboch častí predmetu zákazky má byť posun Mesta Nesvady smerom k inteligentným riešeniam využiteľným pri riadení v aspekte budovania trvalo udržateľnej IoT architektúry. Týmto sa Mesto Nesvady stane SMART mestom, t. j. mestom 21. storočia. Vytvoria sa hardvérové ako aj softvérové predpoklady implementácie informačných systémov inteligentného mesta do štruktúry jeho fungovania. Systémy budú zamerané na bezpečnosť, </w:t>
      </w:r>
      <w:r w:rsidRPr="002B1C28">
        <w:rPr>
          <w:rFonts w:ascii="Nudista" w:eastAsia="Nudista" w:hAnsi="Nudista" w:cs="Nudista"/>
        </w:rPr>
        <w:lastRenderedPageBreak/>
        <w:t>životné prostredie, parkovanie a informovanie verejnosti, teda na oblasti, v ktorých sa zvyšujú nároky občanov na, kvalitu, spôsob a poskytovanie služieb a informácií.</w:t>
      </w:r>
    </w:p>
    <w:p w14:paraId="25D64B2F"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u w:val="single"/>
        </w:rPr>
      </w:pPr>
      <w:r w:rsidRPr="002B1C28">
        <w:rPr>
          <w:rFonts w:ascii="Nudista" w:eastAsia="Nudista" w:hAnsi="Nudista" w:cs="Nudista"/>
          <w:b/>
          <w:u w:val="single"/>
        </w:rPr>
        <w:t>Podrobný opis vrátane minimálnych požiadaviek na funkčné a výkonnostné parametre položiek tvoriacich jednotlivé Časti predmetu zákazky a informácie o ďalších požiadavkách a súvisiacich službách sú uvedené v Prílohe č. B.1 Podrobná špecifikácia predmetu zákazky pre Časť I. predmetu zákazky a v Prílohe č. B.2 Podrobná špecifikácia predmetu zákazky pre Časť II. predmetu zákazky.</w:t>
      </w:r>
    </w:p>
    <w:p w14:paraId="62D0F5F9"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b/>
          <w:u w:val="single"/>
        </w:rPr>
      </w:pPr>
    </w:p>
    <w:p w14:paraId="05793710" w14:textId="77777777" w:rsidR="00833D62" w:rsidRPr="00D10CA0" w:rsidRDefault="00833D62" w:rsidP="00D10CA0">
      <w:pPr>
        <w:numPr>
          <w:ilvl w:val="1"/>
          <w:numId w:val="189"/>
        </w:numPr>
        <w:pBdr>
          <w:top w:val="nil"/>
          <w:left w:val="nil"/>
          <w:bottom w:val="nil"/>
          <w:right w:val="nil"/>
          <w:between w:val="nil"/>
        </w:pBdr>
        <w:spacing w:after="120" w:line="240" w:lineRule="auto"/>
        <w:jc w:val="both"/>
        <w:rPr>
          <w:rFonts w:ascii="Nudista" w:eastAsia="Nudista" w:hAnsi="Nudista" w:cs="Nudista"/>
          <w:b/>
          <w:caps/>
          <w:color w:val="008998"/>
          <w:sz w:val="20"/>
          <w:szCs w:val="20"/>
        </w:rPr>
      </w:pPr>
      <w:bookmarkStart w:id="153" w:name="_3znysh7" w:colFirst="0" w:colLast="0"/>
      <w:bookmarkEnd w:id="153"/>
      <w:r w:rsidRPr="00D10CA0">
        <w:rPr>
          <w:rFonts w:ascii="Nudista" w:eastAsia="Nudista" w:hAnsi="Nudista" w:cs="Nudista"/>
          <w:b/>
          <w:caps/>
          <w:color w:val="008998"/>
          <w:sz w:val="20"/>
          <w:szCs w:val="20"/>
        </w:rPr>
        <w:t>Miesto a Lehota plnenia predmetu zákazky</w:t>
      </w:r>
    </w:p>
    <w:p w14:paraId="16421FFB" w14:textId="77777777"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bookmarkStart w:id="154" w:name="_2et92p0" w:colFirst="0" w:colLast="0"/>
      <w:bookmarkEnd w:id="154"/>
      <w:r w:rsidRPr="002B1C28">
        <w:rPr>
          <w:rFonts w:ascii="Nudista" w:eastAsia="Nudista" w:hAnsi="Nudista" w:cs="Nudista"/>
        </w:rPr>
        <w:t>Miesto plnenia predmetu zákazky:</w:t>
      </w:r>
    </w:p>
    <w:p w14:paraId="01D19862"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u w:val="single"/>
        </w:rPr>
        <w:t>Časť I. predmetu zákazky</w:t>
      </w:r>
      <w:r w:rsidRPr="002B1C28">
        <w:rPr>
          <w:rFonts w:ascii="Nudista" w:eastAsia="Nudista" w:hAnsi="Nudista" w:cs="Nudista"/>
        </w:rPr>
        <w:t xml:space="preserve">: </w:t>
      </w:r>
    </w:p>
    <w:p w14:paraId="60CFA3EB" w14:textId="77777777" w:rsidR="00833D62" w:rsidRPr="002B1C28" w:rsidRDefault="00833D62" w:rsidP="005F01CD">
      <w:pPr>
        <w:pStyle w:val="Nadpis3"/>
        <w:keepNext w:val="0"/>
        <w:keepLines w:val="0"/>
        <w:numPr>
          <w:ilvl w:val="0"/>
          <w:numId w:val="0"/>
        </w:numPr>
        <w:spacing w:after="120" w:line="240" w:lineRule="auto"/>
        <w:ind w:left="1276"/>
        <w:jc w:val="both"/>
        <w:rPr>
          <w:rFonts w:ascii="Nudista" w:eastAsia="Nudista" w:hAnsi="Nudista" w:cs="Nudista"/>
          <w:color w:val="FF0000"/>
          <w:u w:val="single"/>
        </w:rPr>
      </w:pPr>
      <w:r w:rsidRPr="002B1C28">
        <w:rPr>
          <w:rFonts w:ascii="Nudista" w:eastAsia="Nudista" w:hAnsi="Nudista" w:cs="Nudista"/>
        </w:rPr>
        <w:t xml:space="preserve">Realizácia projektu z hľadiska lokalizácie sa uskutoční na území mesta Nesvady, teda v katastrálnom území mesta Nesvady, ktoré je tvorené samotným mestom Nesvady a mestskou časťou Veča, osadami Hetméň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Nesvady, ktorá sa nachádza na tomto linku:  </w:t>
      </w:r>
      <w:hyperlink r:id="rId22">
        <w:r w:rsidRPr="002B1C28">
          <w:rPr>
            <w:rFonts w:ascii="Nudista" w:hAnsi="Nudista"/>
          </w:rPr>
          <w:t xml:space="preserve">https://www.google.com/maps/@47.9266497,18.0633597,12z/data=!4m2!6m1!1s13LzWLabFPtYPXuIKLlnIhXD00P7iy67j </w:t>
        </w:r>
      </w:hyperlink>
    </w:p>
    <w:p w14:paraId="0AB3F9AF"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u w:val="single"/>
        </w:rPr>
        <w:t>Časť II. predmetu zákazky</w:t>
      </w:r>
      <w:r w:rsidRPr="002B1C28">
        <w:rPr>
          <w:rFonts w:ascii="Nudista" w:eastAsia="Nudista" w:hAnsi="Nudista" w:cs="Nudista"/>
        </w:rPr>
        <w:t xml:space="preserve">: </w:t>
      </w:r>
    </w:p>
    <w:p w14:paraId="357E5337" w14:textId="77777777" w:rsidR="00833D62" w:rsidRPr="002B1C28" w:rsidRDefault="00833D62" w:rsidP="00833D62">
      <w:pPr>
        <w:pStyle w:val="Nadpis3"/>
        <w:keepNext w:val="0"/>
        <w:keepLines w:val="0"/>
        <w:numPr>
          <w:ilvl w:val="4"/>
          <w:numId w:val="189"/>
        </w:numPr>
        <w:spacing w:after="120" w:line="240" w:lineRule="auto"/>
        <w:ind w:left="1985" w:hanging="709"/>
        <w:jc w:val="both"/>
        <w:rPr>
          <w:rFonts w:ascii="Nudista" w:hAnsi="Nudista"/>
        </w:rPr>
      </w:pPr>
      <w:r w:rsidRPr="002B1C28">
        <w:rPr>
          <w:rFonts w:ascii="Nudista" w:eastAsia="Nudista" w:hAnsi="Nudista" w:cs="Nudista"/>
        </w:rPr>
        <w:t>IT infraštruktúra verejného obstarávateľa.</w:t>
      </w:r>
    </w:p>
    <w:p w14:paraId="4A4B3800" w14:textId="77777777" w:rsidR="00833D62" w:rsidRDefault="00833D62" w:rsidP="00833D62">
      <w:pPr>
        <w:pStyle w:val="Nadpis3"/>
        <w:keepNext w:val="0"/>
        <w:keepLines w:val="0"/>
        <w:numPr>
          <w:ilvl w:val="2"/>
          <w:numId w:val="189"/>
        </w:numPr>
        <w:spacing w:after="120" w:line="240" w:lineRule="auto"/>
        <w:ind w:left="567" w:hanging="567"/>
        <w:jc w:val="both"/>
        <w:rPr>
          <w:rFonts w:ascii="Nudista" w:eastAsia="Nudista" w:hAnsi="Nudista" w:cs="Nudista"/>
        </w:rPr>
      </w:pPr>
      <w:bookmarkStart w:id="155" w:name="_Hlk86338979"/>
      <w:r w:rsidRPr="002B1C28">
        <w:rPr>
          <w:rFonts w:ascii="Nudista" w:eastAsia="Nudista" w:hAnsi="Nudista" w:cs="Nudista"/>
        </w:rPr>
        <w:t xml:space="preserve">Lehota plnenia predmetu zákazky </w:t>
      </w:r>
    </w:p>
    <w:p w14:paraId="42B03BBB" w14:textId="77777777" w:rsidR="00833D62" w:rsidRDefault="00833D62" w:rsidP="00833D62">
      <w:pPr>
        <w:pStyle w:val="Nadpis3"/>
        <w:keepNext w:val="0"/>
        <w:keepLines w:val="0"/>
        <w:numPr>
          <w:ilvl w:val="3"/>
          <w:numId w:val="189"/>
        </w:numPr>
        <w:tabs>
          <w:tab w:val="num" w:pos="360"/>
        </w:tabs>
        <w:spacing w:after="120" w:line="240" w:lineRule="auto"/>
        <w:ind w:left="1276" w:hanging="709"/>
        <w:jc w:val="both"/>
        <w:rPr>
          <w:rFonts w:ascii="Nudista" w:hAnsi="Nudista"/>
          <w:szCs w:val="20"/>
        </w:rPr>
      </w:pPr>
      <w:r w:rsidRPr="00A532AB">
        <w:rPr>
          <w:rFonts w:ascii="Nudista" w:hAnsi="Nudista" w:cs="Arial"/>
          <w:szCs w:val="20"/>
        </w:rPr>
        <w:t>Časť I.</w:t>
      </w:r>
      <w:r>
        <w:rPr>
          <w:rFonts w:ascii="Nudista" w:hAnsi="Nudista" w:cs="Arial"/>
          <w:szCs w:val="20"/>
        </w:rPr>
        <w:t xml:space="preserve"> predmetu zákazky</w:t>
      </w:r>
      <w:r w:rsidRPr="00A532AB">
        <w:rPr>
          <w:rFonts w:ascii="Nudista" w:hAnsi="Nudista"/>
          <w:szCs w:val="20"/>
        </w:rPr>
        <w:t xml:space="preserve">: </w:t>
      </w:r>
      <w:r w:rsidRPr="008B622A">
        <w:rPr>
          <w:rFonts w:ascii="Nudista" w:hAnsi="Nudista"/>
          <w:szCs w:val="20"/>
        </w:rPr>
        <w:t>10 mesiacov od nadobudnutia účinnosti zmluvy</w:t>
      </w:r>
      <w:r w:rsidRPr="00AE3F3D">
        <w:rPr>
          <w:rFonts w:ascii="Nudista" w:hAnsi="Nudista"/>
          <w:szCs w:val="20"/>
        </w:rPr>
        <w:t>.</w:t>
      </w:r>
    </w:p>
    <w:p w14:paraId="7DF045B4" w14:textId="77777777" w:rsidR="00833D62" w:rsidRPr="00AE3F3D" w:rsidRDefault="00833D62" w:rsidP="00833D62">
      <w:pPr>
        <w:pStyle w:val="Nadpis3"/>
        <w:keepNext w:val="0"/>
        <w:keepLines w:val="0"/>
        <w:numPr>
          <w:ilvl w:val="3"/>
          <w:numId w:val="189"/>
        </w:numPr>
        <w:tabs>
          <w:tab w:val="num" w:pos="360"/>
        </w:tabs>
        <w:spacing w:after="120" w:line="240" w:lineRule="auto"/>
        <w:ind w:left="1276" w:hanging="709"/>
        <w:jc w:val="both"/>
        <w:rPr>
          <w:rFonts w:ascii="Nudista" w:hAnsi="Nudista"/>
          <w:szCs w:val="20"/>
        </w:rPr>
      </w:pPr>
      <w:r>
        <w:rPr>
          <w:rFonts w:ascii="Nudista" w:hAnsi="Nudista" w:cs="Arial"/>
          <w:szCs w:val="20"/>
        </w:rPr>
        <w:t>Časť II. predmetu zákazky</w:t>
      </w:r>
      <w:r w:rsidRPr="00AE3F3D">
        <w:rPr>
          <w:rFonts w:ascii="Nudista" w:hAnsi="Nudista"/>
          <w:szCs w:val="20"/>
        </w:rPr>
        <w:t xml:space="preserve">: </w:t>
      </w:r>
      <w:r w:rsidRPr="008B622A">
        <w:rPr>
          <w:rFonts w:ascii="Nudista" w:hAnsi="Nudista"/>
          <w:szCs w:val="20"/>
        </w:rPr>
        <w:t>17 mesiacov od nadobudnutia účinnosti zmluvy</w:t>
      </w:r>
      <w:r w:rsidRPr="00AE3F3D">
        <w:rPr>
          <w:rFonts w:ascii="Nudista" w:hAnsi="Nudista"/>
          <w:szCs w:val="20"/>
        </w:rPr>
        <w:t>.</w:t>
      </w:r>
    </w:p>
    <w:bookmarkEnd w:id="155"/>
    <w:p w14:paraId="05AF0341" w14:textId="53603F1B" w:rsidR="00833D62" w:rsidRPr="002B1C28" w:rsidRDefault="00833D62" w:rsidP="00833D62">
      <w:pPr>
        <w:pStyle w:val="Nadpis3"/>
        <w:keepNext w:val="0"/>
        <w:keepLines w:val="0"/>
        <w:numPr>
          <w:ilvl w:val="2"/>
          <w:numId w:val="189"/>
        </w:numPr>
        <w:spacing w:after="120" w:line="240" w:lineRule="auto"/>
        <w:ind w:left="567" w:hanging="567"/>
        <w:jc w:val="both"/>
        <w:rPr>
          <w:rFonts w:ascii="Nudista" w:hAnsi="Nudista"/>
        </w:rPr>
      </w:pPr>
      <w:r w:rsidRPr="002B1C28">
        <w:rPr>
          <w:rFonts w:ascii="Nudista" w:eastAsia="Nudista" w:hAnsi="Nudista" w:cs="Nudista"/>
        </w:rPr>
        <w:t xml:space="preserve">Podrobné informácie o podmienkach dodania predmetu zákazky sú uvedené v Časti </w:t>
      </w:r>
      <w:r w:rsidR="00A778B3">
        <w:rPr>
          <w:rFonts w:ascii="Nudista" w:eastAsia="Nudista" w:hAnsi="Nudista" w:cs="Nudista"/>
        </w:rPr>
        <w:t>E</w:t>
      </w:r>
      <w:r w:rsidRPr="002B1C28">
        <w:rPr>
          <w:rFonts w:ascii="Nudista" w:eastAsia="Nudista" w:hAnsi="Nudista" w:cs="Nudista"/>
        </w:rPr>
        <w:t>. Obchodné podmienky týchto súťažných podkladov.</w:t>
      </w:r>
    </w:p>
    <w:p w14:paraId="261C87A4" w14:textId="77777777" w:rsidR="00833D62" w:rsidRPr="005F01CD" w:rsidRDefault="00833D62" w:rsidP="00833D62">
      <w:pPr>
        <w:numPr>
          <w:ilvl w:val="1"/>
          <w:numId w:val="189"/>
        </w:numPr>
        <w:pBdr>
          <w:top w:val="nil"/>
          <w:left w:val="nil"/>
          <w:bottom w:val="nil"/>
          <w:right w:val="nil"/>
          <w:between w:val="nil"/>
        </w:pBdr>
        <w:spacing w:after="120" w:line="240" w:lineRule="auto"/>
        <w:ind w:left="578" w:hanging="578"/>
        <w:jc w:val="both"/>
        <w:rPr>
          <w:rFonts w:ascii="Nudista" w:eastAsia="Nudista" w:hAnsi="Nudista" w:cs="Nudista"/>
          <w:caps/>
          <w:sz w:val="20"/>
          <w:szCs w:val="20"/>
        </w:rPr>
      </w:pPr>
      <w:bookmarkStart w:id="156" w:name="_tyjcwt" w:colFirst="0" w:colLast="0"/>
      <w:bookmarkStart w:id="157" w:name="_3dy6vkm" w:colFirst="0" w:colLast="0"/>
      <w:bookmarkEnd w:id="156"/>
      <w:bookmarkEnd w:id="157"/>
      <w:r w:rsidRPr="005F01CD">
        <w:rPr>
          <w:rFonts w:ascii="Nudista" w:eastAsia="Nudista" w:hAnsi="Nudista" w:cs="Nudista"/>
          <w:b/>
          <w:caps/>
          <w:color w:val="008998"/>
          <w:sz w:val="20"/>
          <w:szCs w:val="20"/>
        </w:rPr>
        <w:t>Ďalšie požiadavky predmet zákazky a súvisiace služby</w:t>
      </w:r>
    </w:p>
    <w:p w14:paraId="3936E697" w14:textId="045031B3" w:rsidR="00833D62" w:rsidRPr="005F01CD" w:rsidRDefault="00833D62" w:rsidP="005F01CD">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color w:val="000000"/>
        </w:rPr>
        <w:t>Všetky tovarové položky musia byť nové, nerepasované a nepoužívané.</w:t>
      </w:r>
    </w:p>
    <w:p w14:paraId="6B4C52B7" w14:textId="77777777" w:rsidR="004564C1" w:rsidRPr="005F01CD" w:rsidRDefault="004564C1" w:rsidP="005F01CD">
      <w:pPr>
        <w:pStyle w:val="Nadpis3"/>
        <w:keepNext w:val="0"/>
        <w:keepLines w:val="0"/>
        <w:numPr>
          <w:ilvl w:val="0"/>
          <w:numId w:val="0"/>
        </w:numPr>
        <w:spacing w:after="0" w:line="240" w:lineRule="auto"/>
        <w:ind w:left="567"/>
        <w:jc w:val="both"/>
        <w:rPr>
          <w:rFonts w:ascii="Nudista" w:hAnsi="Nudista"/>
          <w:u w:val="single"/>
        </w:rPr>
      </w:pPr>
    </w:p>
    <w:p w14:paraId="0A38FAD6" w14:textId="0B342A6D"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u w:val="single"/>
        </w:rPr>
      </w:pPr>
      <w:r w:rsidRPr="002B1C28">
        <w:rPr>
          <w:rFonts w:ascii="Nudista" w:eastAsia="Nudista" w:hAnsi="Nudista" w:cs="Nudista"/>
          <w:color w:val="000000"/>
          <w:u w:val="single"/>
        </w:rPr>
        <w:t>Súčasťou dodávky oboch Častí predmetu zákazky a príslušenstva musí byť poskytnutie súvisiacich služieb, ktoré sú bližšie definované v Prílohe č. B.1 Podrobná špecifikácia predmetu zákazky pre Časť I. predmetu zákazky a v Prílohe č. B.2 Podrobná špecifikácia predmetu zákazky pre Časť II. predmetu zákazky.</w:t>
      </w:r>
    </w:p>
    <w:p w14:paraId="46FB9E43" w14:textId="77777777" w:rsidR="00833D62" w:rsidRPr="002B1C28" w:rsidRDefault="00833D62" w:rsidP="005F01CD">
      <w:pPr>
        <w:pStyle w:val="Nadpis3"/>
        <w:keepNext w:val="0"/>
        <w:keepLines w:val="0"/>
        <w:numPr>
          <w:ilvl w:val="0"/>
          <w:numId w:val="0"/>
        </w:numPr>
        <w:spacing w:after="0" w:line="240" w:lineRule="auto"/>
        <w:ind w:left="2152"/>
        <w:jc w:val="both"/>
        <w:rPr>
          <w:rFonts w:ascii="Nudista" w:eastAsia="Nudista" w:hAnsi="Nudista" w:cs="Nudista"/>
          <w:color w:val="000000"/>
        </w:rPr>
      </w:pPr>
    </w:p>
    <w:p w14:paraId="3DF344DC"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Realizácia časti II. premetu zákazky bude prebiehať v zmysle platnej vyhlášky UPVII č. 85/2020 o riadení projektov. V zmysle predmetnej vyhlášky bude projekt rozčlenený do jednotlivých fáz, ktoré spolu tvoria životný cyklus projektu: prípravná fáza projektu, iniciačná fáza projektu, realizačná fáza projektu a dokončovacia fáza projektu.</w:t>
      </w:r>
      <w:r w:rsidRPr="002B1C28">
        <w:rPr>
          <w:rFonts w:ascii="Nudista" w:eastAsia="Nudista" w:hAnsi="Nudista" w:cs="Nudista"/>
          <w:b/>
        </w:rPr>
        <w:t xml:space="preserve"> </w:t>
      </w:r>
      <w:r w:rsidRPr="002B1C28">
        <w:rPr>
          <w:rFonts w:ascii="Nudista" w:eastAsia="Nudista" w:hAnsi="Nudista" w:cs="Nudista"/>
        </w:rPr>
        <w:t xml:space="preserve">Hlavné aktivity: </w:t>
      </w:r>
    </w:p>
    <w:p w14:paraId="38A58191"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 xml:space="preserve">Analýza a dizajn - v dĺžke trvania sumárne 4 mesiacov, pričom táto etapa bude zahŕňať: detailný plán riešenia a návrh testov, </w:t>
      </w:r>
    </w:p>
    <w:p w14:paraId="406862C1" w14:textId="0C1430F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Nákup HW a krabicového softvéru (technických prostriedkov, programových prostriedkov) a</w:t>
      </w:r>
      <w:r w:rsidR="004564C1">
        <w:rPr>
          <w:rFonts w:ascii="Nudista" w:eastAsia="Nudista" w:hAnsi="Nudista" w:cs="Nudista"/>
        </w:rPr>
        <w:t> </w:t>
      </w:r>
      <w:r w:rsidRPr="002B1C28">
        <w:rPr>
          <w:rFonts w:ascii="Nudista" w:eastAsia="Nudista" w:hAnsi="Nudista" w:cs="Nudista"/>
        </w:rPr>
        <w:t>služieb</w:t>
      </w:r>
      <w:r w:rsidR="004564C1">
        <w:rPr>
          <w:rFonts w:ascii="Nudista" w:eastAsia="Nudista" w:hAnsi="Nudista" w:cs="Nudista"/>
        </w:rPr>
        <w:t xml:space="preserve">, </w:t>
      </w:r>
      <w:r w:rsidR="004564C1" w:rsidRPr="002B1C28">
        <w:rPr>
          <w:rFonts w:ascii="Nudista" w:eastAsia="Nudista" w:hAnsi="Nudista" w:cs="Nudista"/>
        </w:rPr>
        <w:t>ktor</w:t>
      </w:r>
      <w:r w:rsidR="004564C1">
        <w:rPr>
          <w:rFonts w:ascii="Nudista" w:eastAsia="Nudista" w:hAnsi="Nudista" w:cs="Nudista"/>
        </w:rPr>
        <w:t>ý</w:t>
      </w:r>
      <w:r w:rsidR="004564C1" w:rsidRPr="002B1C28">
        <w:rPr>
          <w:rFonts w:ascii="Nudista" w:eastAsia="Nudista" w:hAnsi="Nudista" w:cs="Nudista"/>
        </w:rPr>
        <w:t xml:space="preserve"> je predmetom časti I</w:t>
      </w:r>
      <w:r w:rsidR="004564C1">
        <w:rPr>
          <w:rFonts w:ascii="Nudista" w:eastAsia="Nudista" w:hAnsi="Nudista" w:cs="Nudista"/>
        </w:rPr>
        <w:t>.</w:t>
      </w:r>
      <w:r w:rsidR="004564C1" w:rsidRPr="002B1C28">
        <w:rPr>
          <w:rFonts w:ascii="Nudista" w:eastAsia="Nudista" w:hAnsi="Nudista" w:cs="Nudista"/>
        </w:rPr>
        <w:t> predmetu zákazky</w:t>
      </w:r>
      <w:r w:rsidR="004564C1">
        <w:rPr>
          <w:rFonts w:ascii="Nudista" w:eastAsia="Nudista" w:hAnsi="Nudista" w:cs="Nudista"/>
        </w:rPr>
        <w:t>,</w:t>
      </w:r>
      <w:r w:rsidRPr="002B1C28">
        <w:rPr>
          <w:rFonts w:ascii="Nudista" w:eastAsia="Nudista" w:hAnsi="Nudista" w:cs="Nudista"/>
        </w:rPr>
        <w:t xml:space="preserve"> v dĺžke trvania priebežne počas 10 mesiacov, </w:t>
      </w:r>
    </w:p>
    <w:p w14:paraId="7FA16019" w14:textId="2D057625"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 xml:space="preserve">Implementácia - v dĺžke trvania priebežne počas </w:t>
      </w:r>
      <w:r w:rsidR="001079C9" w:rsidRPr="002B1C28">
        <w:rPr>
          <w:rFonts w:ascii="Nudista" w:eastAsia="Nudista" w:hAnsi="Nudista" w:cs="Nudista"/>
        </w:rPr>
        <w:t>1</w:t>
      </w:r>
      <w:r w:rsidR="001079C9">
        <w:rPr>
          <w:rFonts w:ascii="Nudista" w:eastAsia="Nudista" w:hAnsi="Nudista" w:cs="Nudista"/>
        </w:rPr>
        <w:t>2</w:t>
      </w:r>
      <w:r w:rsidR="001079C9" w:rsidRPr="002B1C28">
        <w:rPr>
          <w:rFonts w:ascii="Nudista" w:eastAsia="Nudista" w:hAnsi="Nudista" w:cs="Nudista"/>
        </w:rPr>
        <w:t xml:space="preserve"> </w:t>
      </w:r>
      <w:r w:rsidRPr="002B1C28">
        <w:rPr>
          <w:rFonts w:ascii="Nudista" w:eastAsia="Nudista" w:hAnsi="Nudista" w:cs="Nudista"/>
        </w:rPr>
        <w:t xml:space="preserve">mesiacov, pričom táto etapa bude zahŕňať vývoj, migrácia údajov a integráciu, </w:t>
      </w:r>
    </w:p>
    <w:p w14:paraId="6CF0A50D" w14:textId="307DD1D2"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lastRenderedPageBreak/>
        <w:t>Testovanie - v dĺžke trvania priebežne počas 6 mesiacov, pričom táto etapa bude zahŕňať: testovanie, školenia personálu a vytvorenie dokumentácie</w:t>
      </w:r>
      <w:r w:rsidR="004564C1">
        <w:rPr>
          <w:rFonts w:ascii="Nudista" w:eastAsia="Nudista" w:hAnsi="Nudista" w:cs="Nudista"/>
        </w:rPr>
        <w:t>,</w:t>
      </w:r>
    </w:p>
    <w:p w14:paraId="66F8DB3B" w14:textId="77777777" w:rsidR="00833D62" w:rsidRPr="002B1C28" w:rsidRDefault="00833D62" w:rsidP="00833D62">
      <w:pPr>
        <w:pStyle w:val="Nadpis3"/>
        <w:keepNext w:val="0"/>
        <w:keepLines w:val="0"/>
        <w:numPr>
          <w:ilvl w:val="3"/>
          <w:numId w:val="189"/>
        </w:numPr>
        <w:spacing w:after="120" w:line="240" w:lineRule="auto"/>
        <w:ind w:left="1276" w:hanging="709"/>
        <w:jc w:val="both"/>
        <w:rPr>
          <w:rFonts w:ascii="Nudista" w:hAnsi="Nudista"/>
        </w:rPr>
      </w:pPr>
      <w:r w:rsidRPr="002B1C28">
        <w:rPr>
          <w:rFonts w:ascii="Nudista" w:eastAsia="Nudista" w:hAnsi="Nudista" w:cs="Nudista"/>
        </w:rPr>
        <w:t xml:space="preserve">Nasadenie - v dĺžke trvania priebežne počas 8 mesiacov, pričom táto etapa bude zahŕňať: inštaláciu HW a SW, nasadenie do produkcie a preskúšanie a akceptáciu spustenia do produkcie. </w:t>
      </w:r>
    </w:p>
    <w:p w14:paraId="73FF5BD8" w14:textId="77777777" w:rsidR="00833D62" w:rsidRPr="002B1C28" w:rsidRDefault="00833D62" w:rsidP="00833D62">
      <w:pPr>
        <w:pBdr>
          <w:top w:val="nil"/>
          <w:left w:val="nil"/>
          <w:bottom w:val="nil"/>
          <w:right w:val="nil"/>
          <w:between w:val="nil"/>
        </w:pBdr>
        <w:spacing w:after="0" w:line="240" w:lineRule="auto"/>
        <w:jc w:val="both"/>
        <w:rPr>
          <w:rFonts w:ascii="Nudista" w:eastAsia="Nudista" w:hAnsi="Nudista" w:cs="Nudista"/>
          <w:color w:val="000000"/>
          <w:sz w:val="20"/>
          <w:szCs w:val="20"/>
        </w:rPr>
      </w:pPr>
    </w:p>
    <w:p w14:paraId="26735F83"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Na záver po zrealizovaní jednotlivých aktivít projektu prebehne kontrola a protokolárne prevzatie, zaradenie do majetku, poistenie zhodnotenia majetku.</w:t>
      </w:r>
    </w:p>
    <w:p w14:paraId="3323E9C0"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03CB3755" w14:textId="212EDEB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Základným princípom projektu je demonštrovať schopnosť IoT platformy (časť II</w:t>
      </w:r>
      <w:r w:rsidR="00D10CA0">
        <w:rPr>
          <w:rFonts w:ascii="Nudista" w:eastAsia="Nudista" w:hAnsi="Nudista" w:cs="Nudista"/>
        </w:rPr>
        <w:t>.</w:t>
      </w:r>
      <w:r w:rsidRPr="002B1C28">
        <w:rPr>
          <w:rFonts w:ascii="Nudista" w:eastAsia="Nudista" w:hAnsi="Nudista" w:cs="Nudista"/>
        </w:rPr>
        <w:t xml:space="preserve"> predmetu zákazky) pospájať do jedného systému viacero riešení od rôznych výrobcov. </w:t>
      </w:r>
    </w:p>
    <w:p w14:paraId="26165D6B"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430AABC9"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Riešenie umožňuje vytvárať a prevádzkovať vlastné aplikácie a rovnako dobre umožní integrovať a koncentrovať do jedného systému aplikácie tretích strán (napr. parkovanie). </w:t>
      </w:r>
    </w:p>
    <w:p w14:paraId="0B6D16AA"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730B26A9"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Aby sa zabránilo vendor lock-in, verejný obstarávateľ požaduje, aby sa integrované riešenia napájali do systému formou open-source komponentov, alebo iných softvérových častí, tak aby systém vďaka tejto vlastnosti umožní vymeniť dodávateľa ktorejkoľvek služby, bez  priameho dopadu na celkový chod systému. </w:t>
      </w:r>
    </w:p>
    <w:p w14:paraId="0DD7165C"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0F818FBB"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Všetky údaje získané prostredníctvom IoT prvkov budú majetkom Mesta Nesvady.</w:t>
      </w:r>
    </w:p>
    <w:p w14:paraId="7873B745" w14:textId="77777777" w:rsidR="00833D62" w:rsidRPr="002B1C28" w:rsidRDefault="00833D62" w:rsidP="005F01CD">
      <w:pPr>
        <w:pStyle w:val="Nadpis3"/>
        <w:keepNext w:val="0"/>
        <w:keepLines w:val="0"/>
        <w:numPr>
          <w:ilvl w:val="0"/>
          <w:numId w:val="0"/>
        </w:numPr>
        <w:spacing w:after="0" w:line="240" w:lineRule="auto"/>
        <w:ind w:left="1224"/>
        <w:jc w:val="both"/>
        <w:rPr>
          <w:rFonts w:ascii="Nudista" w:eastAsia="Nudista" w:hAnsi="Nudista" w:cs="Nudista"/>
        </w:rPr>
      </w:pPr>
    </w:p>
    <w:p w14:paraId="0A4AD711"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Navrhovaný projekt je v súlade so zákonom č. 305/2013 Z. z. o elektronickej podobe výkonu pôsobnosti orgánov verejnej moci a o zmene a doplnení niektorých zákonov (zákon o e-Governmente). Verejný prístup k získaným výstupným dátam bude prostredníctvom zverejnenia výstupných údajov spracovaných v užívateľskom formáte vo forme dashboard na webovej stránke mesta realizovaný v súlade so zákonom č. 95 /2019 Z. z. o informačných technológiách vo verejnej správe a o zmene a doplnení niektorých zákonov a vyhláškou UPVII č. 78/2020 Z. z. o štandardoch pre informačné technológie verejnej správy. </w:t>
      </w:r>
    </w:p>
    <w:p w14:paraId="74296A89" w14:textId="77777777" w:rsidR="00833D62" w:rsidRPr="002B1C28" w:rsidRDefault="00833D62" w:rsidP="005F01CD">
      <w:pPr>
        <w:pStyle w:val="Nadpis3"/>
        <w:keepNext w:val="0"/>
        <w:keepLines w:val="0"/>
        <w:numPr>
          <w:ilvl w:val="0"/>
          <w:numId w:val="0"/>
        </w:numPr>
        <w:spacing w:after="0" w:line="240" w:lineRule="auto"/>
        <w:ind w:left="1224"/>
        <w:jc w:val="both"/>
        <w:rPr>
          <w:rFonts w:ascii="Nudista" w:eastAsia="Nudista" w:hAnsi="Nudista" w:cs="Nudista"/>
        </w:rPr>
      </w:pPr>
      <w:bookmarkStart w:id="158" w:name="_1t3h5sf" w:colFirst="0" w:colLast="0"/>
      <w:bookmarkEnd w:id="158"/>
    </w:p>
    <w:p w14:paraId="73E8EEEB" w14:textId="77777777"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Záručná doba na predmet zákazky je 60 mesiacov,  pokiaľ nie je inde uvedené inak.</w:t>
      </w:r>
    </w:p>
    <w:p w14:paraId="4A22B5F7" w14:textId="77777777" w:rsidR="00833D62" w:rsidRPr="002B1C28" w:rsidRDefault="00833D62" w:rsidP="005F01CD">
      <w:pPr>
        <w:pStyle w:val="Nadpis3"/>
        <w:keepNext w:val="0"/>
        <w:keepLines w:val="0"/>
        <w:numPr>
          <w:ilvl w:val="0"/>
          <w:numId w:val="0"/>
        </w:numPr>
        <w:spacing w:after="0" w:line="240" w:lineRule="auto"/>
        <w:ind w:left="1286"/>
        <w:jc w:val="both"/>
        <w:rPr>
          <w:rFonts w:ascii="Nudista" w:eastAsia="Nudista" w:hAnsi="Nudista" w:cs="Nudista"/>
        </w:rPr>
      </w:pPr>
    </w:p>
    <w:p w14:paraId="30ABA3AA" w14:textId="2D9A267C" w:rsidR="00833D62" w:rsidRPr="002B1C28" w:rsidRDefault="00833D62" w:rsidP="00833D62">
      <w:pPr>
        <w:pStyle w:val="Nadpis3"/>
        <w:keepNext w:val="0"/>
        <w:keepLines w:val="0"/>
        <w:numPr>
          <w:ilvl w:val="2"/>
          <w:numId w:val="189"/>
        </w:numPr>
        <w:spacing w:after="0" w:line="240" w:lineRule="auto"/>
        <w:ind w:left="567" w:hanging="567"/>
        <w:jc w:val="both"/>
        <w:rPr>
          <w:rFonts w:ascii="Nudista" w:hAnsi="Nudista"/>
        </w:rPr>
      </w:pPr>
      <w:r w:rsidRPr="002B1C28">
        <w:rPr>
          <w:rFonts w:ascii="Nudista" w:eastAsia="Nudista" w:hAnsi="Nudista" w:cs="Nudista"/>
        </w:rPr>
        <w:t xml:space="preserve">Podmienky poskytovania podpory budú realizované v súlade </w:t>
      </w:r>
      <w:r w:rsidR="000C37E5">
        <w:rPr>
          <w:rFonts w:ascii="Nudista" w:eastAsia="Nudista" w:hAnsi="Nudista" w:cs="Nudista"/>
        </w:rPr>
        <w:t>s Prílohou č. E.2 súťažných podkladov.</w:t>
      </w:r>
    </w:p>
    <w:p w14:paraId="7736B6FB" w14:textId="77777777" w:rsidR="00833D62" w:rsidRPr="002B1C28" w:rsidRDefault="00833D62" w:rsidP="00833D62">
      <w:pPr>
        <w:pBdr>
          <w:top w:val="nil"/>
          <w:left w:val="nil"/>
          <w:bottom w:val="nil"/>
          <w:right w:val="nil"/>
          <w:between w:val="nil"/>
        </w:pBdr>
        <w:spacing w:after="0" w:line="240" w:lineRule="auto"/>
        <w:jc w:val="both"/>
        <w:rPr>
          <w:rFonts w:ascii="Nudista" w:eastAsia="Nudista" w:hAnsi="Nudista" w:cs="Nudista"/>
          <w:color w:val="000000"/>
          <w:sz w:val="20"/>
          <w:szCs w:val="20"/>
        </w:rPr>
      </w:pPr>
    </w:p>
    <w:p w14:paraId="0916BFCF" w14:textId="77777777" w:rsidR="00833D62" w:rsidRPr="002B1C28" w:rsidRDefault="00833D62" w:rsidP="00833D62">
      <w:pPr>
        <w:pBdr>
          <w:top w:val="nil"/>
          <w:left w:val="nil"/>
          <w:bottom w:val="nil"/>
          <w:right w:val="nil"/>
          <w:between w:val="nil"/>
        </w:pBdr>
        <w:spacing w:after="0" w:line="240" w:lineRule="auto"/>
        <w:jc w:val="both"/>
        <w:rPr>
          <w:rFonts w:ascii="Nudista" w:eastAsia="Nudista" w:hAnsi="Nudista" w:cs="Nudista"/>
          <w:color w:val="000000"/>
          <w:sz w:val="20"/>
          <w:szCs w:val="20"/>
        </w:rPr>
      </w:pPr>
    </w:p>
    <w:p w14:paraId="48C92F28" w14:textId="77777777" w:rsidR="00833D62" w:rsidRPr="002B1C28" w:rsidRDefault="00833D62" w:rsidP="00833D62">
      <w:pPr>
        <w:keepNext/>
        <w:keepLines/>
        <w:spacing w:after="120"/>
        <w:jc w:val="both"/>
        <w:rPr>
          <w:rFonts w:ascii="Nudista" w:eastAsia="Nudista" w:hAnsi="Nudista" w:cs="Nudista"/>
          <w:b/>
          <w:sz w:val="20"/>
          <w:szCs w:val="20"/>
        </w:rPr>
      </w:pPr>
      <w:r w:rsidRPr="002B1C28">
        <w:rPr>
          <w:rFonts w:ascii="Nudista" w:eastAsia="Nudista" w:hAnsi="Nudista" w:cs="Nudista"/>
          <w:b/>
          <w:sz w:val="20"/>
          <w:szCs w:val="20"/>
        </w:rPr>
        <w:t>Prílohy Časti B. Opis predmetu zákazky súťažných podkladov</w:t>
      </w:r>
    </w:p>
    <w:p w14:paraId="6922EBE5" w14:textId="77777777" w:rsidR="00833D62" w:rsidRPr="002B1C28" w:rsidRDefault="00833D62" w:rsidP="00833D62">
      <w:pPr>
        <w:spacing w:after="0"/>
        <w:ind w:left="1410" w:hanging="1410"/>
        <w:rPr>
          <w:rFonts w:ascii="Nudista" w:eastAsia="Nudista" w:hAnsi="Nudista" w:cs="Nudista"/>
          <w:b/>
          <w:sz w:val="20"/>
          <w:szCs w:val="20"/>
        </w:rPr>
      </w:pPr>
      <w:r w:rsidRPr="002B1C28">
        <w:rPr>
          <w:rFonts w:ascii="Nudista" w:eastAsia="Nudista" w:hAnsi="Nudista" w:cs="Nudista"/>
          <w:b/>
          <w:sz w:val="20"/>
          <w:szCs w:val="20"/>
        </w:rPr>
        <w:t xml:space="preserve">Príloha č. B.1 </w:t>
      </w:r>
      <w:r w:rsidRPr="002B1C28">
        <w:rPr>
          <w:rFonts w:ascii="Nudista" w:eastAsia="Nudista" w:hAnsi="Nudista" w:cs="Nudista"/>
          <w:b/>
          <w:sz w:val="20"/>
          <w:szCs w:val="20"/>
        </w:rPr>
        <w:tab/>
        <w:t>Podrobná špecifikácia predmetu zákazky pre Časť I. predmetu zákazky</w:t>
      </w:r>
    </w:p>
    <w:p w14:paraId="7BC08C46" w14:textId="0E20488F" w:rsidR="00833D62" w:rsidRDefault="00833D62" w:rsidP="00833D62">
      <w:pPr>
        <w:spacing w:after="0"/>
        <w:ind w:left="1410" w:hanging="1410"/>
        <w:rPr>
          <w:rFonts w:ascii="Nudista" w:eastAsia="Nudista" w:hAnsi="Nudista" w:cs="Nudista"/>
          <w:b/>
          <w:sz w:val="20"/>
          <w:szCs w:val="20"/>
        </w:rPr>
      </w:pPr>
      <w:r w:rsidRPr="002B1C28">
        <w:rPr>
          <w:rFonts w:ascii="Nudista" w:eastAsia="Nudista" w:hAnsi="Nudista" w:cs="Nudista"/>
          <w:b/>
          <w:sz w:val="20"/>
          <w:szCs w:val="20"/>
        </w:rPr>
        <w:t>Príloha č. B.2</w:t>
      </w:r>
      <w:r w:rsidRPr="002B1C28">
        <w:rPr>
          <w:rFonts w:ascii="Nudista" w:eastAsia="Nudista" w:hAnsi="Nudista" w:cs="Nudista"/>
          <w:b/>
          <w:sz w:val="20"/>
          <w:szCs w:val="20"/>
        </w:rPr>
        <w:tab/>
        <w:t>Podrobná špecifikácia predmetu zákazky pre Časť II. predmetu zákazky</w:t>
      </w:r>
      <w:bookmarkEnd w:id="141"/>
    </w:p>
    <w:p w14:paraId="02EE9873" w14:textId="36F152C6" w:rsidR="00B91581" w:rsidRPr="002B1C28" w:rsidRDefault="00B91581" w:rsidP="00B91581">
      <w:pPr>
        <w:spacing w:after="0"/>
        <w:ind w:left="1410" w:hanging="1410"/>
        <w:rPr>
          <w:rFonts w:ascii="Nudista" w:eastAsia="Nudista" w:hAnsi="Nudista" w:cs="Nudista"/>
          <w:b/>
          <w:sz w:val="20"/>
          <w:szCs w:val="20"/>
        </w:rPr>
      </w:pPr>
      <w:r w:rsidRPr="002B1C28">
        <w:rPr>
          <w:rFonts w:ascii="Nudista" w:eastAsia="Nudista" w:hAnsi="Nudista" w:cs="Nudista"/>
          <w:b/>
          <w:sz w:val="20"/>
          <w:szCs w:val="20"/>
        </w:rPr>
        <w:t>Príloha č. B.</w:t>
      </w:r>
      <w:r>
        <w:rPr>
          <w:rFonts w:ascii="Nudista" w:eastAsia="Nudista" w:hAnsi="Nudista" w:cs="Nudista"/>
          <w:b/>
          <w:sz w:val="20"/>
          <w:szCs w:val="20"/>
        </w:rPr>
        <w:t>3</w:t>
      </w:r>
      <w:r w:rsidRPr="002B1C28">
        <w:rPr>
          <w:rFonts w:ascii="Nudista" w:eastAsia="Nudista" w:hAnsi="Nudista" w:cs="Nudista"/>
          <w:b/>
          <w:sz w:val="20"/>
          <w:szCs w:val="20"/>
        </w:rPr>
        <w:tab/>
      </w:r>
      <w:r w:rsidRPr="00B91581">
        <w:rPr>
          <w:rFonts w:ascii="Nudista" w:eastAsia="Nudista" w:hAnsi="Nudista" w:cs="Nudista"/>
          <w:b/>
          <w:sz w:val="20"/>
          <w:szCs w:val="20"/>
        </w:rPr>
        <w:t>Architektúra systému - Smart City</w:t>
      </w:r>
    </w:p>
    <w:p w14:paraId="078C3CFE" w14:textId="77777777" w:rsidR="00B91581" w:rsidRPr="002B1C28" w:rsidRDefault="00B91581" w:rsidP="00833D62">
      <w:pPr>
        <w:spacing w:after="0"/>
        <w:ind w:left="1410" w:hanging="1410"/>
        <w:rPr>
          <w:rFonts w:ascii="Nudista" w:eastAsia="Nudista" w:hAnsi="Nudista" w:cs="Nudista"/>
          <w:b/>
          <w:sz w:val="20"/>
          <w:szCs w:val="20"/>
        </w:rPr>
      </w:pPr>
    </w:p>
    <w:bookmarkEnd w:id="142"/>
    <w:p w14:paraId="0473ADBE" w14:textId="77777777" w:rsidR="00B91581" w:rsidRDefault="00B91581" w:rsidP="00B91581">
      <w:pPr>
        <w:spacing w:after="0" w:line="240" w:lineRule="auto"/>
        <w:rPr>
          <w:rFonts w:ascii="Nudista" w:hAnsi="Nudista" w:cs="Arial"/>
          <w:b/>
          <w:bCs/>
          <w:sz w:val="20"/>
          <w:szCs w:val="20"/>
        </w:rPr>
      </w:pPr>
    </w:p>
    <w:p w14:paraId="72FF2082" w14:textId="02DA1C13" w:rsidR="00B91581" w:rsidRPr="00A532AB" w:rsidRDefault="00B91581" w:rsidP="00B91581">
      <w:pPr>
        <w:spacing w:after="0" w:line="240" w:lineRule="auto"/>
        <w:rPr>
          <w:rFonts w:ascii="Nudista" w:hAnsi="Nudista" w:cs="Arial"/>
          <w:b/>
          <w:bCs/>
          <w:sz w:val="20"/>
          <w:szCs w:val="20"/>
        </w:rPr>
        <w:sectPr w:rsidR="00B91581" w:rsidRPr="00A532AB" w:rsidSect="00A10A6A">
          <w:headerReference w:type="even" r:id="rId23"/>
          <w:headerReference w:type="default" r:id="rId24"/>
          <w:headerReference w:type="first" r:id="rId25"/>
          <w:pgSz w:w="11906" w:h="16838"/>
          <w:pgMar w:top="1417" w:right="1417" w:bottom="1134" w:left="1417" w:header="708" w:footer="379" w:gutter="0"/>
          <w:cols w:space="708"/>
          <w:docGrid w:linePitch="360"/>
        </w:sectPr>
      </w:pPr>
    </w:p>
    <w:p w14:paraId="467C14E0" w14:textId="08AC1652" w:rsidR="0094391B" w:rsidRPr="00A532AB" w:rsidRDefault="0094391B" w:rsidP="00E83DC7">
      <w:pPr>
        <w:pStyle w:val="SAPHlavn"/>
        <w:widowControl/>
        <w:spacing w:after="0" w:line="240" w:lineRule="auto"/>
        <w:rPr>
          <w:rFonts w:ascii="Nudista" w:hAnsi="Nudista"/>
          <w:b w:val="0"/>
        </w:rPr>
      </w:pPr>
      <w:bookmarkStart w:id="159" w:name="_Toc86843101"/>
      <w:r w:rsidRPr="00A532AB">
        <w:rPr>
          <w:rFonts w:ascii="Nudista" w:hAnsi="Nudista"/>
        </w:rPr>
        <w:lastRenderedPageBreak/>
        <w:t>ČASŤ C. Spôsob určenia ceny</w:t>
      </w:r>
      <w:bookmarkEnd w:id="159"/>
    </w:p>
    <w:p w14:paraId="21399E95"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60" w:name="_zu0gcz" w:colFirst="0" w:colLast="0"/>
      <w:bookmarkEnd w:id="160"/>
    </w:p>
    <w:p w14:paraId="3A857F5D" w14:textId="77777777" w:rsidR="0094391B" w:rsidRPr="00A532AB" w:rsidRDefault="0094391B" w:rsidP="005A5CC6">
      <w:pPr>
        <w:pStyle w:val="SAP1"/>
        <w:widowControl/>
        <w:numPr>
          <w:ilvl w:val="1"/>
          <w:numId w:val="141"/>
        </w:numPr>
        <w:spacing w:before="0" w:after="0" w:line="240" w:lineRule="auto"/>
        <w:rPr>
          <w:rFonts w:ascii="Nudista" w:hAnsi="Nudista"/>
          <w:lang w:val="sk-SK"/>
        </w:rPr>
      </w:pPr>
      <w:bookmarkStart w:id="161" w:name="_Toc86843102"/>
      <w:r w:rsidRPr="00A532AB">
        <w:rPr>
          <w:rFonts w:ascii="Nudista" w:hAnsi="Nudista"/>
          <w:lang w:val="sk-SK"/>
        </w:rPr>
        <w:t>Stanovenie ceny za predmet zákazky</w:t>
      </w:r>
      <w:bookmarkEnd w:id="161"/>
    </w:p>
    <w:p w14:paraId="2E73E655"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A532AB" w:rsidRDefault="0094391B" w:rsidP="00E83DC7">
      <w:pPr>
        <w:pStyle w:val="Nadpis3"/>
        <w:keepNext w:val="0"/>
        <w:keepLines w:val="0"/>
        <w:numPr>
          <w:ilvl w:val="2"/>
          <w:numId w:val="5"/>
        </w:numPr>
        <w:spacing w:after="0" w:line="240" w:lineRule="auto"/>
        <w:ind w:left="567" w:hanging="567"/>
        <w:jc w:val="both"/>
        <w:rPr>
          <w:rFonts w:ascii="Nudista" w:hAnsi="Nudista"/>
        </w:rPr>
      </w:pPr>
      <w:r w:rsidRPr="00A532AB">
        <w:rPr>
          <w:rFonts w:ascii="Nudista" w:hAnsi="Nudista"/>
        </w:rPr>
        <w:t>Cena za predmet zákazky podľa Časti B.</w:t>
      </w:r>
      <w:r w:rsidRPr="00A532AB">
        <w:rPr>
          <w:rFonts w:ascii="Nudista" w:hAnsi="Nudista" w:cs="Calibri"/>
        </w:rPr>
        <w:t> </w:t>
      </w:r>
      <w:r w:rsidRPr="00A532AB">
        <w:rPr>
          <w:rFonts w:ascii="Nudista" w:hAnsi="Nudista"/>
        </w:rPr>
        <w:t xml:space="preserve"> Opis predmetu zákazky musí byť stanovená v</w:t>
      </w:r>
      <w:r w:rsidRPr="00A532AB">
        <w:rPr>
          <w:rFonts w:ascii="Nudista" w:hAnsi="Nudista" w:cs="Calibri"/>
        </w:rPr>
        <w:t> </w:t>
      </w:r>
      <w:r w:rsidRPr="00A532AB">
        <w:rPr>
          <w:rFonts w:ascii="Nudista" w:hAnsi="Nudista"/>
        </w:rPr>
        <w:t>zmysle zákona NR SR č.18/1996 Z. z. o</w:t>
      </w:r>
      <w:r w:rsidRPr="00A532AB">
        <w:rPr>
          <w:rFonts w:ascii="Nudista" w:hAnsi="Nudista" w:cs="Calibri"/>
        </w:rPr>
        <w:t> </w:t>
      </w:r>
      <w:r w:rsidRPr="00A532AB">
        <w:rPr>
          <w:rFonts w:ascii="Nudista" w:hAnsi="Nudista"/>
        </w:rPr>
        <w:t>cenách, v</w:t>
      </w:r>
      <w:r w:rsidRPr="00A532AB">
        <w:rPr>
          <w:rFonts w:ascii="Nudista" w:hAnsi="Nudista" w:cs="Calibri"/>
        </w:rPr>
        <w:t> </w:t>
      </w:r>
      <w:r w:rsidRPr="00A532AB">
        <w:rPr>
          <w:rFonts w:ascii="Nudista" w:hAnsi="Nudista"/>
        </w:rPr>
        <w:t>platnom znení a vyhlášky MF SR č.</w:t>
      </w:r>
      <w:r w:rsidR="009D39F8" w:rsidRPr="00A532AB">
        <w:rPr>
          <w:rFonts w:ascii="Nudista" w:hAnsi="Nudista"/>
        </w:rPr>
        <w:t xml:space="preserve"> </w:t>
      </w:r>
      <w:r w:rsidRPr="00A532AB">
        <w:rPr>
          <w:rFonts w:ascii="Nudista" w:hAnsi="Nudista"/>
        </w:rPr>
        <w:t>87/1996 Z. z., ktorou sa tento vykonáva.</w:t>
      </w:r>
    </w:p>
    <w:p w14:paraId="60D0B7AE"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422389B1" w14:textId="713AAC6A" w:rsidR="0094391B" w:rsidRPr="00A532AB" w:rsidRDefault="0094391B" w:rsidP="00E83DC7">
      <w:pPr>
        <w:pStyle w:val="Nadpis3"/>
        <w:keepNext w:val="0"/>
        <w:keepLines w:val="0"/>
        <w:numPr>
          <w:ilvl w:val="2"/>
          <w:numId w:val="5"/>
        </w:numPr>
        <w:spacing w:after="0" w:line="240" w:lineRule="auto"/>
        <w:ind w:left="567" w:hanging="567"/>
        <w:jc w:val="both"/>
        <w:rPr>
          <w:rFonts w:ascii="Nudista" w:hAnsi="Nudista"/>
        </w:rPr>
      </w:pPr>
      <w:r w:rsidRPr="00A532AB">
        <w:rPr>
          <w:rFonts w:ascii="Nudista" w:hAnsi="Nudista"/>
          <w:color w:val="000000"/>
        </w:rPr>
        <w:t>Uchádzač musí v</w:t>
      </w:r>
      <w:r w:rsidRPr="00A532AB">
        <w:rPr>
          <w:rFonts w:ascii="Nudista" w:hAnsi="Nudista" w:cs="Calibri"/>
          <w:color w:val="000000"/>
        </w:rPr>
        <w:t> </w:t>
      </w:r>
      <w:r w:rsidRPr="00A532AB">
        <w:rPr>
          <w:rFonts w:ascii="Nudista" w:hAnsi="Nudista"/>
          <w:color w:val="000000"/>
        </w:rPr>
        <w:t xml:space="preserve">ponuke uviesť celkovú cenu predmetu </w:t>
      </w:r>
      <w:r w:rsidRPr="00A532AB">
        <w:rPr>
          <w:rFonts w:ascii="Nudista" w:hAnsi="Nudista"/>
        </w:rPr>
        <w:t>zákazky ako aj cenu každej položky určenej v</w:t>
      </w:r>
      <w:r w:rsidR="00751896" w:rsidRPr="00A532AB">
        <w:rPr>
          <w:rFonts w:ascii="Nudista" w:hAnsi="Nudista" w:cs="Calibri"/>
        </w:rPr>
        <w:t> </w:t>
      </w:r>
      <w:r w:rsidR="00751896" w:rsidRPr="00A532AB">
        <w:rPr>
          <w:rFonts w:ascii="Nudista" w:hAnsi="Nudista"/>
        </w:rPr>
        <w:t>Prílohe č. C.2</w:t>
      </w:r>
      <w:r w:rsidR="00BA150D" w:rsidRPr="00A532AB">
        <w:rPr>
          <w:rFonts w:ascii="Nudista" w:hAnsi="Nudista"/>
        </w:rPr>
        <w:t xml:space="preserve"> a</w:t>
      </w:r>
      <w:r w:rsidR="009C175D" w:rsidRPr="00A532AB">
        <w:rPr>
          <w:rFonts w:ascii="Nudista" w:hAnsi="Nudista"/>
        </w:rPr>
        <w:t xml:space="preserve"> C.3</w:t>
      </w:r>
      <w:r w:rsidRPr="00A532AB">
        <w:rPr>
          <w:rFonts w:ascii="Nudista" w:hAnsi="Nudista"/>
        </w:rPr>
        <w:t xml:space="preserve"> Cenová tabuľka</w:t>
      </w:r>
      <w:r w:rsidR="009C175D" w:rsidRPr="00A532AB">
        <w:rPr>
          <w:rFonts w:ascii="Nudista" w:hAnsi="Nudista"/>
        </w:rPr>
        <w:t xml:space="preserve"> súťažných podkladov v závislosti od toho</w:t>
      </w:r>
      <w:r w:rsidR="00BA150D" w:rsidRPr="00A532AB">
        <w:rPr>
          <w:rFonts w:ascii="Nudista" w:hAnsi="Nudista"/>
        </w:rPr>
        <w:t>,</w:t>
      </w:r>
      <w:r w:rsidR="009C175D" w:rsidRPr="00A532AB">
        <w:rPr>
          <w:rFonts w:ascii="Nudista" w:hAnsi="Nudista"/>
        </w:rPr>
        <w:t xml:space="preserve"> na ktorú časť predmetu zákazky uchádzač predkladá ponuku</w:t>
      </w:r>
      <w:r w:rsidRPr="00A532AB">
        <w:rPr>
          <w:rFonts w:ascii="Nudista" w:hAnsi="Nudista"/>
        </w:rPr>
        <w:t>.</w:t>
      </w:r>
    </w:p>
    <w:p w14:paraId="68663253"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33A590FD" w14:textId="095EDBB6" w:rsidR="0094391B" w:rsidRPr="00A532AB" w:rsidRDefault="0094391B" w:rsidP="00E83DC7">
      <w:pPr>
        <w:pStyle w:val="Nadpis3"/>
        <w:keepNext w:val="0"/>
        <w:keepLines w:val="0"/>
        <w:numPr>
          <w:ilvl w:val="2"/>
          <w:numId w:val="5"/>
        </w:numPr>
        <w:spacing w:after="0" w:line="240" w:lineRule="auto"/>
        <w:ind w:left="567" w:hanging="567"/>
        <w:jc w:val="both"/>
        <w:rPr>
          <w:rFonts w:ascii="Nudista" w:hAnsi="Nudista"/>
        </w:rPr>
      </w:pPr>
      <w:r w:rsidRPr="00A532AB">
        <w:rPr>
          <w:rFonts w:ascii="Nudista" w:hAnsi="Nudista"/>
        </w:rPr>
        <w:t xml:space="preserve">Základnou zásadou posudzovania cien ponúknutých uchádzačmi je posudzovanie konečnej </w:t>
      </w:r>
      <w:r w:rsidR="003506B7" w:rsidRPr="00A532AB">
        <w:rPr>
          <w:rFonts w:ascii="Nudista" w:hAnsi="Nudista"/>
        </w:rPr>
        <w:t xml:space="preserve">celkovej </w:t>
      </w:r>
      <w:r w:rsidRPr="00A532AB">
        <w:rPr>
          <w:rFonts w:ascii="Nudista" w:hAnsi="Nudista"/>
        </w:rPr>
        <w:t xml:space="preserve">ceny, v súlade s platným právnym režimom upravujúcim akékoľvek dane a poplatky vzťahujúce sa na dodanie predmetu zákazky. </w:t>
      </w:r>
    </w:p>
    <w:p w14:paraId="71B816E5"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62" w:name="_3jtnz0s" w:colFirst="0" w:colLast="0"/>
      <w:bookmarkEnd w:id="162"/>
    </w:p>
    <w:p w14:paraId="3E5338FE" w14:textId="69333BB6" w:rsidR="0094391B" w:rsidRPr="00A532AB" w:rsidRDefault="0094391B" w:rsidP="005A5CC6">
      <w:pPr>
        <w:pStyle w:val="SAP1"/>
        <w:widowControl/>
        <w:numPr>
          <w:ilvl w:val="1"/>
          <w:numId w:val="141"/>
        </w:numPr>
        <w:spacing w:before="0" w:after="0" w:line="240" w:lineRule="auto"/>
        <w:rPr>
          <w:rFonts w:ascii="Nudista" w:hAnsi="Nudista"/>
          <w:lang w:val="sk-SK"/>
        </w:rPr>
      </w:pPr>
      <w:bookmarkStart w:id="163" w:name="_Toc86843103"/>
      <w:r w:rsidRPr="00A532AB">
        <w:rPr>
          <w:rFonts w:ascii="Nudista" w:hAnsi="Nudista"/>
          <w:lang w:val="sk-SK"/>
        </w:rPr>
        <w:t>Predloženie ceny za predmet zákazky</w:t>
      </w:r>
      <w:bookmarkEnd w:id="163"/>
    </w:p>
    <w:p w14:paraId="19BE2E09"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1538733F" w14:textId="5708D526" w:rsidR="00D27DC1" w:rsidRPr="00A532AB" w:rsidRDefault="00131969" w:rsidP="00300462">
      <w:pPr>
        <w:pStyle w:val="Nadpis3"/>
        <w:keepNext w:val="0"/>
        <w:keepLines w:val="0"/>
        <w:numPr>
          <w:ilvl w:val="2"/>
          <w:numId w:val="10"/>
        </w:numPr>
        <w:spacing w:after="120" w:line="240" w:lineRule="auto"/>
        <w:ind w:left="567" w:hanging="567"/>
        <w:jc w:val="both"/>
        <w:rPr>
          <w:rFonts w:ascii="Nudista" w:hAnsi="Nudista"/>
        </w:rPr>
      </w:pPr>
      <w:bookmarkStart w:id="164" w:name="_Hlk5786906"/>
      <w:r w:rsidRPr="00A532AB">
        <w:rPr>
          <w:rFonts w:ascii="Nudista" w:hAnsi="Nudista"/>
          <w:szCs w:val="20"/>
        </w:rPr>
        <w:t>Uchádzač uvedie vo svojej ponuke navrhovanú celkovú cenu za predmet zákazky vrátane dane z</w:t>
      </w:r>
      <w:r w:rsidRPr="00A532AB">
        <w:rPr>
          <w:rFonts w:ascii="Nudista" w:hAnsi="Nudista" w:cs="Calibri"/>
          <w:szCs w:val="20"/>
        </w:rPr>
        <w:t> </w:t>
      </w:r>
      <w:r w:rsidRPr="00A532AB">
        <w:rPr>
          <w:rFonts w:ascii="Nudista" w:hAnsi="Nudista"/>
          <w:szCs w:val="20"/>
        </w:rPr>
        <w:t>pridanej hodnoty (ďalej len „</w:t>
      </w:r>
      <w:r w:rsidRPr="00A532AB">
        <w:rPr>
          <w:rFonts w:ascii="Nudista" w:hAnsi="Nudista"/>
          <w:b/>
          <w:szCs w:val="20"/>
        </w:rPr>
        <w:t>DPH</w:t>
      </w:r>
      <w:r w:rsidRPr="00A532AB">
        <w:rPr>
          <w:rFonts w:ascii="Nudista" w:hAnsi="Nudista"/>
          <w:szCs w:val="20"/>
        </w:rPr>
        <w:t>“), ktorú bude musieť verejný obstarávateľ v</w:t>
      </w:r>
      <w:r w:rsidRPr="00A532AB">
        <w:rPr>
          <w:rFonts w:ascii="Nudista" w:hAnsi="Nudista" w:cs="Calibri"/>
          <w:szCs w:val="20"/>
        </w:rPr>
        <w:t> </w:t>
      </w:r>
      <w:r w:rsidRPr="00A532AB">
        <w:rPr>
          <w:rFonts w:ascii="Nudista" w:hAnsi="Nudista"/>
          <w:szCs w:val="20"/>
        </w:rPr>
        <w:t>zmysle slovenských právnych predpisov, v</w:t>
      </w:r>
      <w:r w:rsidRPr="00A532AB">
        <w:rPr>
          <w:rFonts w:ascii="Nudista" w:hAnsi="Nudista" w:cs="Calibri"/>
          <w:szCs w:val="20"/>
        </w:rPr>
        <w:t> </w:t>
      </w:r>
      <w:r w:rsidRPr="00A532AB">
        <w:rPr>
          <w:rFonts w:ascii="Nudista" w:hAnsi="Nudista"/>
          <w:szCs w:val="20"/>
        </w:rPr>
        <w:t>závislosti od uplatneného daňového režimu buď zaplatiť úspešnému uchádzačovi na základe faktúry</w:t>
      </w:r>
      <w:r w:rsidR="00C661F6" w:rsidRPr="00A532AB">
        <w:rPr>
          <w:rFonts w:ascii="Nudista" w:hAnsi="Nudista"/>
          <w:szCs w:val="20"/>
        </w:rPr>
        <w:t>,</w:t>
      </w:r>
      <w:r w:rsidRPr="00A532AB">
        <w:rPr>
          <w:rFonts w:ascii="Nudista" w:hAnsi="Nudista"/>
          <w:szCs w:val="20"/>
        </w:rPr>
        <w:t xml:space="preserve">  alebo priamo odviesť v</w:t>
      </w:r>
      <w:r w:rsidRPr="00A532AB">
        <w:rPr>
          <w:rFonts w:ascii="Nudista" w:hAnsi="Nudista" w:cs="Calibri"/>
          <w:szCs w:val="20"/>
        </w:rPr>
        <w:t> </w:t>
      </w:r>
      <w:r w:rsidRPr="00A532AB">
        <w:rPr>
          <w:rFonts w:ascii="Nudista" w:hAnsi="Nudista"/>
          <w:szCs w:val="20"/>
        </w:rPr>
        <w:t>zmysle režimu prenesenej daňovej povinnosti, a</w:t>
      </w:r>
      <w:r w:rsidRPr="00A532AB">
        <w:rPr>
          <w:rFonts w:ascii="Nudista" w:hAnsi="Nudista" w:cs="Calibri"/>
          <w:szCs w:val="20"/>
        </w:rPr>
        <w:t> </w:t>
      </w:r>
      <w:r w:rsidRPr="00A532AB">
        <w:rPr>
          <w:rFonts w:ascii="Nudista" w:hAnsi="Nudista"/>
          <w:szCs w:val="20"/>
        </w:rPr>
        <w:t>to vo výške stanovenej slovenskými právnymi predpismi.</w:t>
      </w:r>
    </w:p>
    <w:p w14:paraId="1F136D14" w14:textId="0AD7D5F9" w:rsidR="00131969" w:rsidRPr="00A532AB" w:rsidRDefault="00D27DC1" w:rsidP="00300462">
      <w:pPr>
        <w:pStyle w:val="Nadpis3"/>
        <w:keepNext w:val="0"/>
        <w:keepLines w:val="0"/>
        <w:numPr>
          <w:ilvl w:val="2"/>
          <w:numId w:val="10"/>
        </w:numPr>
        <w:spacing w:after="120" w:line="240" w:lineRule="auto"/>
        <w:ind w:left="567" w:hanging="567"/>
        <w:jc w:val="both"/>
        <w:rPr>
          <w:rFonts w:ascii="Nudista" w:hAnsi="Nudista"/>
        </w:rPr>
      </w:pPr>
      <w:r w:rsidRPr="00A532AB">
        <w:rPr>
          <w:rFonts w:ascii="Nudista" w:hAnsi="Nudista"/>
          <w:szCs w:val="20"/>
        </w:rPr>
        <w:t>U</w:t>
      </w:r>
      <w:r w:rsidR="00131969" w:rsidRPr="00A532AB">
        <w:rPr>
          <w:rFonts w:ascii="Nudista" w:hAnsi="Nudista"/>
        </w:rPr>
        <w:t xml:space="preserve">chádzač v Návrhu na plnenie kritérií uvedie </w:t>
      </w:r>
    </w:p>
    <w:p w14:paraId="474C5D80" w14:textId="77777777" w:rsidR="00131969" w:rsidRPr="00A532AB" w:rsidRDefault="00131969" w:rsidP="00E83DC7">
      <w:pPr>
        <w:pStyle w:val="Nadpis3"/>
        <w:keepNext w:val="0"/>
        <w:keepLines w:val="0"/>
        <w:widowControl w:val="0"/>
        <w:numPr>
          <w:ilvl w:val="3"/>
          <w:numId w:val="5"/>
        </w:numPr>
        <w:spacing w:after="0" w:line="240" w:lineRule="auto"/>
        <w:jc w:val="both"/>
        <w:rPr>
          <w:rFonts w:ascii="Nudista" w:hAnsi="Nudista"/>
        </w:rPr>
      </w:pPr>
      <w:r w:rsidRPr="00A532AB">
        <w:rPr>
          <w:rFonts w:ascii="Nudista" w:hAnsi="Nudista"/>
        </w:rPr>
        <w:t>navrhovanú zmluvnú cenu bez DPH,</w:t>
      </w:r>
    </w:p>
    <w:p w14:paraId="57ABCB0B" w14:textId="77777777" w:rsidR="00131969" w:rsidRPr="004D006C" w:rsidRDefault="00131969" w:rsidP="00E83DC7">
      <w:pPr>
        <w:pStyle w:val="Nadpis3"/>
        <w:keepNext w:val="0"/>
        <w:keepLines w:val="0"/>
        <w:widowControl w:val="0"/>
        <w:numPr>
          <w:ilvl w:val="3"/>
          <w:numId w:val="5"/>
        </w:numPr>
        <w:spacing w:after="0" w:line="240" w:lineRule="auto"/>
        <w:jc w:val="both"/>
        <w:rPr>
          <w:rFonts w:ascii="Nudista" w:hAnsi="Nudista"/>
        </w:rPr>
      </w:pPr>
      <w:r w:rsidRPr="004D006C">
        <w:rPr>
          <w:rFonts w:ascii="Nudista" w:hAnsi="Nudista"/>
        </w:rPr>
        <w:t>sadzbu DPH a výšku DPH (okrem nákladov financovania opatrení),</w:t>
      </w:r>
    </w:p>
    <w:p w14:paraId="74995323" w14:textId="77777777" w:rsidR="00131969" w:rsidRPr="004D006C" w:rsidRDefault="00131969" w:rsidP="00E83DC7">
      <w:pPr>
        <w:pStyle w:val="Nadpis3"/>
        <w:keepNext w:val="0"/>
        <w:keepLines w:val="0"/>
        <w:widowControl w:val="0"/>
        <w:numPr>
          <w:ilvl w:val="3"/>
          <w:numId w:val="5"/>
        </w:numPr>
        <w:spacing w:after="0" w:line="240" w:lineRule="auto"/>
        <w:jc w:val="both"/>
        <w:rPr>
          <w:rFonts w:ascii="Nudista" w:hAnsi="Nudista"/>
        </w:rPr>
      </w:pPr>
      <w:r w:rsidRPr="004D006C">
        <w:rPr>
          <w:rFonts w:ascii="Nudista" w:hAnsi="Nudista"/>
        </w:rPr>
        <w:t>navrhovanú zmluvnú cenu vrátane DPH.</w:t>
      </w:r>
    </w:p>
    <w:p w14:paraId="3917665E" w14:textId="77777777" w:rsidR="00131969" w:rsidRPr="004D006C" w:rsidRDefault="00131969" w:rsidP="00E83DC7">
      <w:pPr>
        <w:pStyle w:val="Bezriadkovania"/>
        <w:rPr>
          <w:rFonts w:ascii="Nudista" w:eastAsia="Proba Pro" w:hAnsi="Nudista" w:cs="Proba Pro"/>
          <w:color w:val="FF0000"/>
          <w:sz w:val="20"/>
          <w:szCs w:val="20"/>
        </w:rPr>
      </w:pPr>
    </w:p>
    <w:p w14:paraId="6D28B877" w14:textId="55CB685D" w:rsidR="00751896" w:rsidRPr="004D006C" w:rsidRDefault="00751896" w:rsidP="000D2354">
      <w:pPr>
        <w:pStyle w:val="Bezriadkovania"/>
        <w:ind w:left="567"/>
        <w:jc w:val="both"/>
        <w:rPr>
          <w:rFonts w:ascii="Nudista" w:eastAsia="Proba Pro" w:hAnsi="Nudista" w:cs="Proba Pro"/>
          <w:sz w:val="20"/>
          <w:szCs w:val="20"/>
        </w:rPr>
      </w:pPr>
      <w:r w:rsidRPr="004D006C">
        <w:rPr>
          <w:rFonts w:ascii="Nudista" w:eastAsia="Proba Pro" w:hAnsi="Nudista" w:cs="Proba Pro"/>
          <w:sz w:val="20"/>
          <w:szCs w:val="20"/>
        </w:rPr>
        <w:t>Uchádzač zároveň uvedie, či je alebo nie je registrovaným platiteľom DPH v</w:t>
      </w:r>
      <w:r w:rsidR="00D47A33" w:rsidRPr="004D006C">
        <w:rPr>
          <w:rFonts w:ascii="Nudista" w:eastAsia="Proba Pro" w:hAnsi="Nudista" w:cs="Proba Pro"/>
          <w:sz w:val="20"/>
          <w:szCs w:val="20"/>
        </w:rPr>
        <w:t> </w:t>
      </w:r>
      <w:r w:rsidRPr="004D006C">
        <w:rPr>
          <w:rFonts w:ascii="Nudista" w:eastAsia="Proba Pro" w:hAnsi="Nudista" w:cs="Proba Pro"/>
          <w:sz w:val="20"/>
          <w:szCs w:val="20"/>
        </w:rPr>
        <w:t>Slovenskej</w:t>
      </w:r>
      <w:r w:rsidR="00D47A33" w:rsidRPr="004D006C">
        <w:rPr>
          <w:rFonts w:ascii="Nudista" w:eastAsia="Proba Pro" w:hAnsi="Nudista" w:cs="Proba Pro"/>
          <w:sz w:val="20"/>
          <w:szCs w:val="20"/>
        </w:rPr>
        <w:t xml:space="preserve"> </w:t>
      </w:r>
      <w:r w:rsidRPr="004D006C">
        <w:rPr>
          <w:rFonts w:ascii="Nudista" w:eastAsia="Proba Pro" w:hAnsi="Nudista" w:cs="Proba Pro"/>
          <w:sz w:val="20"/>
          <w:szCs w:val="20"/>
        </w:rPr>
        <w:t>republike.</w:t>
      </w:r>
    </w:p>
    <w:p w14:paraId="15D64C0A" w14:textId="77777777" w:rsidR="00751896" w:rsidRPr="004D006C" w:rsidRDefault="00751896" w:rsidP="00E83DC7">
      <w:pPr>
        <w:pStyle w:val="Bezriadkovania"/>
        <w:ind w:firstLine="568"/>
        <w:rPr>
          <w:rFonts w:ascii="Nudista" w:eastAsia="Proba Pro" w:hAnsi="Nudista" w:cs="Proba Pro"/>
          <w:sz w:val="20"/>
          <w:szCs w:val="20"/>
        </w:rPr>
      </w:pPr>
    </w:p>
    <w:p w14:paraId="26706C9A" w14:textId="60E4954B" w:rsidR="00131969" w:rsidRPr="005F01CD" w:rsidRDefault="00131969" w:rsidP="00300462">
      <w:pPr>
        <w:pStyle w:val="Nadpis3"/>
        <w:keepNext w:val="0"/>
        <w:keepLines w:val="0"/>
        <w:numPr>
          <w:ilvl w:val="2"/>
          <w:numId w:val="10"/>
        </w:numPr>
        <w:spacing w:after="120" w:line="240" w:lineRule="auto"/>
        <w:ind w:left="567" w:hanging="567"/>
        <w:jc w:val="both"/>
        <w:rPr>
          <w:rFonts w:ascii="Nudista" w:eastAsia="Proba Pro" w:hAnsi="Nudista" w:cs="Proba Pro"/>
          <w:szCs w:val="20"/>
        </w:rPr>
      </w:pPr>
      <w:r w:rsidRPr="004D006C">
        <w:rPr>
          <w:rFonts w:ascii="Nudista" w:eastAsia="Proba Pro" w:hAnsi="Nudista" w:cs="Proba Pro"/>
          <w:szCs w:val="20"/>
        </w:rPr>
        <w:t xml:space="preserve">Hodnotená bude cena </w:t>
      </w:r>
      <w:r w:rsidR="004D006C" w:rsidRPr="005F01CD">
        <w:rPr>
          <w:rFonts w:ascii="Nudista" w:eastAsia="Proba Pro" w:hAnsi="Nudista" w:cs="Proba Pro"/>
          <w:szCs w:val="20"/>
          <w:u w:val="single"/>
        </w:rPr>
        <w:t>vrátane</w:t>
      </w:r>
      <w:r w:rsidRPr="005F01CD">
        <w:rPr>
          <w:rFonts w:ascii="Nudista" w:eastAsia="Proba Pro" w:hAnsi="Nudista" w:cs="Proba Pro"/>
          <w:szCs w:val="20"/>
          <w:u w:val="single"/>
        </w:rPr>
        <w:t xml:space="preserve"> DPH</w:t>
      </w:r>
      <w:r w:rsidRPr="005F01CD">
        <w:rPr>
          <w:rFonts w:ascii="Nudista" w:eastAsia="Proba Pro" w:hAnsi="Nudista" w:cs="Proba Pro"/>
          <w:szCs w:val="20"/>
        </w:rPr>
        <w:t>.</w:t>
      </w:r>
    </w:p>
    <w:bookmarkEnd w:id="164"/>
    <w:p w14:paraId="0C616CF9" w14:textId="77777777" w:rsidR="00131969" w:rsidRPr="004D006C" w:rsidRDefault="00131969" w:rsidP="00E83DC7">
      <w:pPr>
        <w:pStyle w:val="Bezriadkovania"/>
        <w:rPr>
          <w:rFonts w:ascii="Nudista" w:hAnsi="Nudista"/>
        </w:rPr>
      </w:pPr>
    </w:p>
    <w:p w14:paraId="02DCBBAD" w14:textId="79E955BD" w:rsidR="00131969" w:rsidRPr="00A532AB" w:rsidRDefault="00131969" w:rsidP="00300462">
      <w:pPr>
        <w:pStyle w:val="Nadpis3"/>
        <w:keepNext w:val="0"/>
        <w:keepLines w:val="0"/>
        <w:numPr>
          <w:ilvl w:val="2"/>
          <w:numId w:val="10"/>
        </w:numPr>
        <w:spacing w:after="120" w:line="240" w:lineRule="auto"/>
        <w:ind w:left="567" w:hanging="567"/>
        <w:jc w:val="both"/>
        <w:rPr>
          <w:rFonts w:ascii="Nudista" w:hAnsi="Nudista"/>
          <w:szCs w:val="20"/>
        </w:rPr>
      </w:pPr>
      <w:r w:rsidRPr="004D006C">
        <w:rPr>
          <w:rFonts w:ascii="Nudista" w:hAnsi="Nudista"/>
          <w:szCs w:val="20"/>
        </w:rPr>
        <w:t>Cenu ponúkaného predmetu zákazky predloží</w:t>
      </w:r>
      <w:r w:rsidRPr="00A532AB">
        <w:rPr>
          <w:rFonts w:ascii="Nudista" w:hAnsi="Nudista"/>
          <w:szCs w:val="20"/>
        </w:rPr>
        <w:t xml:space="preserve"> uchádzač aj vyplnením tabuľky Cenová tabuľka, ktorej vzor tvorí obsah </w:t>
      </w:r>
      <w:r w:rsidR="00751896" w:rsidRPr="00A532AB">
        <w:rPr>
          <w:rFonts w:ascii="Nudista" w:hAnsi="Nudista"/>
          <w:szCs w:val="20"/>
        </w:rPr>
        <w:t>Prílohy č. C.2</w:t>
      </w:r>
      <w:r w:rsidR="009C175D" w:rsidRPr="00A532AB">
        <w:rPr>
          <w:rFonts w:ascii="Nudista" w:hAnsi="Nudista"/>
          <w:szCs w:val="20"/>
        </w:rPr>
        <w:t xml:space="preserve"> </w:t>
      </w:r>
      <w:r w:rsidR="0036700F" w:rsidRPr="00A532AB">
        <w:rPr>
          <w:rFonts w:ascii="Nudista" w:hAnsi="Nudista"/>
          <w:szCs w:val="20"/>
        </w:rPr>
        <w:t>a</w:t>
      </w:r>
      <w:r w:rsidR="009C175D" w:rsidRPr="00A532AB">
        <w:rPr>
          <w:rFonts w:ascii="Nudista" w:hAnsi="Nudista"/>
          <w:szCs w:val="20"/>
        </w:rPr>
        <w:t xml:space="preserve"> C.</w:t>
      </w:r>
      <w:r w:rsidR="0036700F" w:rsidRPr="00A532AB">
        <w:rPr>
          <w:rFonts w:ascii="Nudista" w:hAnsi="Nudista"/>
          <w:szCs w:val="20"/>
        </w:rPr>
        <w:t>3</w:t>
      </w:r>
      <w:r w:rsidRPr="00A532AB">
        <w:rPr>
          <w:rFonts w:ascii="Nudista" w:hAnsi="Nudista"/>
          <w:szCs w:val="20"/>
        </w:rPr>
        <w:t xml:space="preserve"> Cenová tabuľka týchto súťažných podkladov.</w:t>
      </w:r>
    </w:p>
    <w:p w14:paraId="07F544BE" w14:textId="77777777" w:rsidR="000753E7" w:rsidRPr="00A532AB" w:rsidRDefault="000753E7" w:rsidP="00E83DC7">
      <w:pPr>
        <w:spacing w:after="0" w:line="240" w:lineRule="auto"/>
        <w:rPr>
          <w:rFonts w:ascii="Nudista" w:eastAsia="PT Serif" w:hAnsi="Nudista" w:cs="PT Serif"/>
          <w:color w:val="000000"/>
          <w:sz w:val="16"/>
          <w:lang w:eastAsia="sk-SK"/>
        </w:rPr>
      </w:pPr>
    </w:p>
    <w:p w14:paraId="675AF2EE" w14:textId="182FE053" w:rsidR="000753E7" w:rsidRPr="00A532AB" w:rsidRDefault="000753E7" w:rsidP="00E83DC7">
      <w:pPr>
        <w:spacing w:after="12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Prílohy Časti C. Spôsob určenia ceny súťažných podkladov</w:t>
      </w:r>
    </w:p>
    <w:p w14:paraId="2726805C" w14:textId="5924DBE7" w:rsidR="000753E7" w:rsidRPr="00A532AB" w:rsidRDefault="000753E7" w:rsidP="00E83DC7">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C.</w:t>
      </w:r>
      <w:r w:rsidR="009C175D" w:rsidRPr="00A532AB">
        <w:rPr>
          <w:rFonts w:ascii="Nudista" w:eastAsia="Proba Pro" w:hAnsi="Nudista" w:cs="Proba Pro"/>
          <w:b/>
          <w:color w:val="000000"/>
          <w:sz w:val="20"/>
          <w:szCs w:val="20"/>
          <w:lang w:eastAsia="sk-SK"/>
        </w:rPr>
        <w:t>1</w:t>
      </w:r>
      <w:r w:rsidRPr="00A532AB">
        <w:rPr>
          <w:rFonts w:ascii="Nudista" w:eastAsia="Proba Pro" w:hAnsi="Nudista" w:cs="Proba Pro"/>
          <w:b/>
          <w:color w:val="000000"/>
          <w:sz w:val="20"/>
          <w:szCs w:val="20"/>
          <w:lang w:eastAsia="sk-SK"/>
        </w:rPr>
        <w:t xml:space="preserve"> </w:t>
      </w:r>
      <w:r w:rsidRPr="00A532AB">
        <w:rPr>
          <w:rFonts w:ascii="Nudista" w:eastAsia="Proba Pro" w:hAnsi="Nudista" w:cs="Proba Pro"/>
          <w:b/>
          <w:color w:val="000000"/>
          <w:sz w:val="20"/>
          <w:szCs w:val="20"/>
          <w:lang w:eastAsia="sk-SK"/>
        </w:rPr>
        <w:tab/>
        <w:t xml:space="preserve">Návrh uchádzača na plnenie kritéria </w:t>
      </w:r>
    </w:p>
    <w:p w14:paraId="45F36AA6" w14:textId="2E5D4F10" w:rsidR="009852D9" w:rsidRPr="00A532AB" w:rsidRDefault="000753E7" w:rsidP="009C175D">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C.2</w:t>
      </w:r>
      <w:r w:rsidRPr="00A532AB">
        <w:rPr>
          <w:rFonts w:ascii="Nudista" w:eastAsia="Proba Pro" w:hAnsi="Nudista" w:cs="Proba Pro"/>
          <w:b/>
          <w:color w:val="000000"/>
          <w:sz w:val="20"/>
          <w:szCs w:val="20"/>
          <w:lang w:eastAsia="sk-SK"/>
        </w:rPr>
        <w:tab/>
        <w:t>Cenová tabuľk</w:t>
      </w:r>
      <w:r w:rsidR="009C175D" w:rsidRPr="00A532AB">
        <w:rPr>
          <w:rFonts w:ascii="Nudista" w:eastAsia="Proba Pro" w:hAnsi="Nudista" w:cs="Proba Pro"/>
          <w:b/>
          <w:color w:val="000000"/>
          <w:sz w:val="20"/>
          <w:szCs w:val="20"/>
          <w:lang w:eastAsia="sk-SK"/>
        </w:rPr>
        <w:t>a pre Časť I. predmetu zákazky</w:t>
      </w:r>
    </w:p>
    <w:p w14:paraId="7FC785A6" w14:textId="13D6B152" w:rsidR="009C175D" w:rsidRPr="00A532AB" w:rsidRDefault="009C175D" w:rsidP="009C175D">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Príloha č. C.3</w:t>
      </w:r>
      <w:r w:rsidRPr="00A532AB">
        <w:rPr>
          <w:rFonts w:ascii="Nudista" w:eastAsia="Proba Pro" w:hAnsi="Nudista" w:cs="Proba Pro"/>
          <w:b/>
          <w:color w:val="000000"/>
          <w:sz w:val="20"/>
          <w:szCs w:val="20"/>
          <w:lang w:eastAsia="sk-SK"/>
        </w:rPr>
        <w:tab/>
        <w:t xml:space="preserve">Cenová tabuľka pre Časť II. predmetu zákazky </w:t>
      </w:r>
    </w:p>
    <w:p w14:paraId="14F425B9" w14:textId="77777777" w:rsidR="005C74E0" w:rsidRPr="00A532AB" w:rsidRDefault="005C74E0" w:rsidP="00E83DC7">
      <w:pPr>
        <w:pStyle w:val="SAPHlavn"/>
        <w:widowControl/>
        <w:spacing w:after="0" w:line="240" w:lineRule="auto"/>
        <w:rPr>
          <w:rFonts w:ascii="Nudista" w:hAnsi="Nudista"/>
        </w:rPr>
      </w:pPr>
    </w:p>
    <w:p w14:paraId="4AAEC867" w14:textId="77777777" w:rsidR="005C74E0" w:rsidRPr="00A532AB" w:rsidRDefault="005C74E0" w:rsidP="00E83DC7">
      <w:pPr>
        <w:pStyle w:val="SAPHlavn"/>
        <w:widowControl/>
        <w:spacing w:after="0" w:line="240" w:lineRule="auto"/>
        <w:rPr>
          <w:rFonts w:ascii="Nudista" w:hAnsi="Nudista"/>
        </w:rPr>
      </w:pPr>
    </w:p>
    <w:p w14:paraId="0F635CA1" w14:textId="77777777" w:rsidR="005C74E0" w:rsidRPr="00A532AB" w:rsidRDefault="005C74E0" w:rsidP="00E83DC7">
      <w:pPr>
        <w:pStyle w:val="SAPHlavn"/>
        <w:widowControl/>
        <w:spacing w:after="0" w:line="240" w:lineRule="auto"/>
        <w:rPr>
          <w:rFonts w:ascii="Nudista" w:hAnsi="Nudista"/>
        </w:rPr>
      </w:pPr>
    </w:p>
    <w:p w14:paraId="05299D82" w14:textId="77777777" w:rsidR="005C74E0" w:rsidRPr="00A532AB" w:rsidRDefault="005C74E0" w:rsidP="00E83DC7">
      <w:pPr>
        <w:pStyle w:val="SAPHlavn"/>
        <w:widowControl/>
        <w:spacing w:after="0" w:line="240" w:lineRule="auto"/>
        <w:rPr>
          <w:rFonts w:ascii="Nudista" w:hAnsi="Nudista"/>
        </w:rPr>
      </w:pPr>
    </w:p>
    <w:p w14:paraId="243C5D58" w14:textId="77777777" w:rsidR="005C74E0" w:rsidRPr="00A532AB" w:rsidRDefault="005C74E0" w:rsidP="00E83DC7">
      <w:pPr>
        <w:pStyle w:val="SAPHlavn"/>
        <w:widowControl/>
        <w:spacing w:after="0" w:line="240" w:lineRule="auto"/>
        <w:rPr>
          <w:rFonts w:ascii="Nudista" w:hAnsi="Nudista"/>
        </w:rPr>
      </w:pPr>
    </w:p>
    <w:p w14:paraId="34228D9E" w14:textId="77777777" w:rsidR="005C74E0" w:rsidRPr="00A532AB" w:rsidRDefault="005C74E0" w:rsidP="00E83DC7">
      <w:pPr>
        <w:pStyle w:val="SAPHlavn"/>
        <w:widowControl/>
        <w:spacing w:after="0" w:line="240" w:lineRule="auto"/>
        <w:rPr>
          <w:rFonts w:ascii="Nudista" w:hAnsi="Nudista"/>
        </w:rPr>
      </w:pPr>
    </w:p>
    <w:p w14:paraId="0884AB7D" w14:textId="77777777" w:rsidR="005C74E0" w:rsidRPr="00A532AB" w:rsidRDefault="005C74E0" w:rsidP="00E83DC7">
      <w:pPr>
        <w:pStyle w:val="SAPHlavn"/>
        <w:widowControl/>
        <w:spacing w:after="0" w:line="240" w:lineRule="auto"/>
        <w:rPr>
          <w:rFonts w:ascii="Nudista" w:hAnsi="Nudista"/>
        </w:rPr>
      </w:pPr>
    </w:p>
    <w:p w14:paraId="599BB503" w14:textId="77777777" w:rsidR="005C74E0" w:rsidRPr="00A532AB" w:rsidRDefault="005C74E0" w:rsidP="00E83DC7">
      <w:pPr>
        <w:pStyle w:val="SAPHlavn"/>
        <w:widowControl/>
        <w:spacing w:after="0" w:line="240" w:lineRule="auto"/>
        <w:rPr>
          <w:rFonts w:ascii="Nudista" w:hAnsi="Nudista"/>
        </w:rPr>
      </w:pPr>
    </w:p>
    <w:p w14:paraId="44D8A1FE" w14:textId="77777777" w:rsidR="005C74E0" w:rsidRPr="00A532AB" w:rsidRDefault="005C74E0" w:rsidP="00E83DC7">
      <w:pPr>
        <w:pStyle w:val="SAPHlavn"/>
        <w:widowControl/>
        <w:spacing w:after="0" w:line="240" w:lineRule="auto"/>
        <w:rPr>
          <w:rFonts w:ascii="Nudista" w:hAnsi="Nudista"/>
        </w:rPr>
      </w:pPr>
    </w:p>
    <w:p w14:paraId="0A490160" w14:textId="45CB6A8F" w:rsidR="0094391B" w:rsidRPr="00A532AB" w:rsidRDefault="0094391B" w:rsidP="00E83DC7">
      <w:pPr>
        <w:pStyle w:val="SAPHlavn"/>
        <w:widowControl/>
        <w:spacing w:after="0" w:line="240" w:lineRule="auto"/>
        <w:rPr>
          <w:rFonts w:ascii="Nudista" w:hAnsi="Nudista"/>
        </w:rPr>
      </w:pPr>
      <w:bookmarkStart w:id="165" w:name="_Toc86843104"/>
      <w:r w:rsidRPr="00A532AB">
        <w:rPr>
          <w:rFonts w:ascii="Nudista" w:hAnsi="Nudista"/>
        </w:rPr>
        <w:lastRenderedPageBreak/>
        <w:t xml:space="preserve">ČASŤ D. </w:t>
      </w:r>
      <w:r w:rsidR="0089136E" w:rsidRPr="00A532AB">
        <w:rPr>
          <w:rFonts w:ascii="Nudista" w:hAnsi="Nudista"/>
        </w:rPr>
        <w:t>Podmienky účasti</w:t>
      </w:r>
      <w:bookmarkEnd w:id="165"/>
    </w:p>
    <w:p w14:paraId="723A06BE" w14:textId="77777777" w:rsidR="00516B80" w:rsidRPr="00A532AB" w:rsidRDefault="00516B80" w:rsidP="005A5CC6">
      <w:pPr>
        <w:pStyle w:val="SAP1"/>
        <w:numPr>
          <w:ilvl w:val="1"/>
          <w:numId w:val="167"/>
        </w:numPr>
        <w:rPr>
          <w:rFonts w:ascii="Nudista" w:hAnsi="Nudista"/>
        </w:rPr>
      </w:pPr>
      <w:bookmarkStart w:id="166" w:name="_Toc31704844"/>
      <w:bookmarkStart w:id="167" w:name="_Toc86843105"/>
      <w:r w:rsidRPr="00A532AB">
        <w:rPr>
          <w:rFonts w:ascii="Nudista" w:hAnsi="Nudista"/>
        </w:rPr>
        <w:t>Osobné postavenie</w:t>
      </w:r>
      <w:bookmarkEnd w:id="166"/>
      <w:bookmarkEnd w:id="167"/>
    </w:p>
    <w:p w14:paraId="16D106D3" w14:textId="1DDE964E"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 xml:space="preserve">Tejto </w:t>
      </w:r>
      <w:r w:rsidR="007939C4" w:rsidRPr="00A532AB">
        <w:rPr>
          <w:rFonts w:ascii="Nudista" w:hAnsi="Nudista" w:cs="Arial"/>
          <w:shd w:val="clear" w:color="auto" w:fill="FFFFFF"/>
          <w:lang w:eastAsia="sk-SK"/>
        </w:rPr>
        <w:t xml:space="preserve">verejnej </w:t>
      </w:r>
      <w:r w:rsidRPr="00A532AB">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Spôsob preukázania splnenia podmienok podľa § 32 ods. 1 ZVO:</w:t>
      </w:r>
      <w:r w:rsidRPr="00A532AB">
        <w:rPr>
          <w:rFonts w:ascii="Nudista" w:hAnsi="Nudista" w:cs="Calibri"/>
          <w:shd w:val="clear" w:color="auto" w:fill="FFFFFF"/>
          <w:lang w:eastAsia="sk-SK"/>
        </w:rPr>
        <w:t> </w:t>
      </w:r>
    </w:p>
    <w:p w14:paraId="24AD1C1A" w14:textId="77777777" w:rsidR="00A14437" w:rsidRPr="00A532AB"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A532AB"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A532AB">
        <w:rPr>
          <w:rFonts w:ascii="Nudista" w:hAnsi="Nudista" w:cs="Arial"/>
          <w:shd w:val="clear" w:color="auto" w:fill="FFFFFF"/>
          <w:lang w:eastAsia="sk-SK"/>
        </w:rPr>
        <w:t>2.</w:t>
      </w:r>
      <w:r w:rsidRPr="00A532AB">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A532AB"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532AB">
        <w:rPr>
          <w:rFonts w:ascii="Nudista" w:hAnsi="Nudista" w:cs="Arial"/>
          <w:lang w:eastAsia="sk-SK"/>
        </w:rPr>
        <w:t xml:space="preserve">Ak právo štátu uchádzača alebo záujemcu so sídlom, miestom podnikania alebo obvyklým </w:t>
      </w:r>
      <w:r w:rsidRPr="00A532AB">
        <w:rPr>
          <w:rFonts w:ascii="Nudista" w:hAnsi="Nudista" w:cs="Arial"/>
          <w:shd w:val="clear" w:color="auto" w:fill="FFFFFF"/>
          <w:lang w:eastAsia="sk-SK"/>
        </w:rPr>
        <w:t>pobytom</w:t>
      </w:r>
      <w:r w:rsidRPr="00A532AB">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A532AB"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7C80C7D" w14:textId="48E686DC" w:rsidR="00182079" w:rsidRPr="005F01CD" w:rsidRDefault="00182079" w:rsidP="005F01CD">
      <w:pPr>
        <w:pStyle w:val="Nadpis3"/>
        <w:keepNext w:val="0"/>
        <w:keepLines w:val="0"/>
        <w:numPr>
          <w:ilvl w:val="2"/>
          <w:numId w:val="165"/>
        </w:numPr>
        <w:spacing w:after="120" w:line="240" w:lineRule="auto"/>
        <w:ind w:left="567" w:hanging="567"/>
        <w:jc w:val="both"/>
        <w:rPr>
          <w:rFonts w:ascii="Nudista" w:hAnsi="Nudista" w:cs="Arial"/>
          <w:lang w:eastAsia="sk-SK"/>
        </w:rPr>
      </w:pPr>
      <w:r w:rsidRPr="005F01CD">
        <w:rPr>
          <w:rFonts w:ascii="Nudista" w:hAnsi="Nudista" w:cs="Arial"/>
          <w:lang w:eastAsia="sk-SK"/>
        </w:rPr>
        <w:t xml:space="preserve">Verejný obstarávateľ informuje záujemcov, že v prípade podmienky účasti podľa § 32 ods. </w:t>
      </w:r>
      <w:r w:rsidR="00A01537">
        <w:rPr>
          <w:rFonts w:ascii="Nudista" w:hAnsi="Nudista" w:cs="Arial"/>
          <w:lang w:eastAsia="sk-SK"/>
        </w:rPr>
        <w:t>1</w:t>
      </w:r>
      <w:r w:rsidRPr="005F01CD">
        <w:rPr>
          <w:rFonts w:ascii="Nudista" w:hAnsi="Nudista" w:cs="Arial"/>
          <w:lang w:eastAsia="sk-SK"/>
        </w:rPr>
        <w:t xml:space="preserve"> písm. b)</w:t>
      </w:r>
      <w:r w:rsidR="00A01537">
        <w:rPr>
          <w:rFonts w:ascii="Nudista" w:hAnsi="Nudista" w:cs="Arial"/>
          <w:lang w:eastAsia="sk-SK"/>
        </w:rPr>
        <w:t xml:space="preserve"> </w:t>
      </w:r>
      <w:r w:rsidRPr="005F01CD">
        <w:rPr>
          <w:rFonts w:ascii="Nudista" w:hAnsi="Nudista" w:cs="Arial"/>
          <w:lang w:eastAsia="sk-SK"/>
        </w:rPr>
        <w:t>a e) ZVO</w:t>
      </w:r>
      <w:r w:rsidR="00A01537">
        <w:rPr>
          <w:rFonts w:ascii="Nudista" w:hAnsi="Nudista" w:cs="Arial"/>
          <w:lang w:eastAsia="sk-SK"/>
        </w:rPr>
        <w:t xml:space="preserve"> a časti podmienky účasti podľa § 32 ods. 1 písm. a) ZVO (možnosť overenia iba v prípade fyzickej osoby)</w:t>
      </w:r>
      <w:r w:rsidRPr="005F01CD">
        <w:rPr>
          <w:rFonts w:ascii="Nudista" w:hAnsi="Nudista" w:cs="Arial"/>
          <w:lang w:eastAsia="sk-SK"/>
        </w:rPr>
        <w:t xml:space="preserve">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6AF39E3E" w14:textId="049520E8" w:rsidR="00A14437" w:rsidRPr="005F01CD" w:rsidRDefault="00182079" w:rsidP="005F01CD">
      <w:pPr>
        <w:pStyle w:val="Nadpis3"/>
        <w:numPr>
          <w:ilvl w:val="0"/>
          <w:numId w:val="0"/>
        </w:numPr>
        <w:spacing w:line="240" w:lineRule="auto"/>
        <w:ind w:left="567"/>
        <w:jc w:val="both"/>
        <w:rPr>
          <w:rFonts w:ascii="Nudista" w:hAnsi="Nudista"/>
        </w:rPr>
      </w:pPr>
      <w:r w:rsidRPr="005F01CD">
        <w:rPr>
          <w:rFonts w:ascii="Nudista" w:hAnsi="Nudista" w:cs="Arial"/>
          <w:lang w:eastAsia="sk-SK"/>
        </w:rPr>
        <w:t>Upozornenie: Z</w:t>
      </w:r>
      <w:r w:rsidRPr="005F01CD">
        <w:rPr>
          <w:rFonts w:ascii="Nudista" w:hAnsi="Nudista" w:cs="Arial" w:hint="eastAsia"/>
          <w:lang w:eastAsia="sk-SK"/>
        </w:rPr>
        <w:t>á</w:t>
      </w:r>
      <w:r w:rsidRPr="005F01CD">
        <w:rPr>
          <w:rFonts w:ascii="Nudista" w:hAnsi="Nudista" w:cs="Arial"/>
          <w:lang w:eastAsia="sk-SK"/>
        </w:rPr>
        <w:t>ujemca/uch</w:t>
      </w:r>
      <w:r w:rsidRPr="005F01CD">
        <w:rPr>
          <w:rFonts w:ascii="Nudista" w:hAnsi="Nudista" w:cs="Arial" w:hint="eastAsia"/>
          <w:lang w:eastAsia="sk-SK"/>
        </w:rPr>
        <w:t>á</w:t>
      </w:r>
      <w:r w:rsidRPr="005F01CD">
        <w:rPr>
          <w:rFonts w:ascii="Nudista" w:hAnsi="Nudista" w:cs="Arial"/>
          <w:lang w:eastAsia="sk-SK"/>
        </w:rPr>
        <w:t>dza</w:t>
      </w:r>
      <w:r w:rsidRPr="005F01CD">
        <w:rPr>
          <w:rFonts w:ascii="Nudista" w:hAnsi="Nudista" w:cs="Arial" w:hint="eastAsia"/>
          <w:lang w:eastAsia="sk-SK"/>
        </w:rPr>
        <w:t>č</w:t>
      </w:r>
      <w:r w:rsidRPr="005F01CD">
        <w:rPr>
          <w:rFonts w:ascii="Nudista" w:hAnsi="Nudista" w:cs="Arial"/>
          <w:lang w:eastAsia="sk-SK"/>
        </w:rPr>
        <w:t xml:space="preserve"> so s</w:t>
      </w:r>
      <w:r w:rsidRPr="005F01CD">
        <w:rPr>
          <w:rFonts w:ascii="Nudista" w:hAnsi="Nudista" w:cs="Arial" w:hint="eastAsia"/>
          <w:lang w:eastAsia="sk-SK"/>
        </w:rPr>
        <w:t>í</w:t>
      </w:r>
      <w:r w:rsidRPr="005F01CD">
        <w:rPr>
          <w:rFonts w:ascii="Nudista" w:hAnsi="Nudista" w:cs="Arial"/>
          <w:lang w:eastAsia="sk-SK"/>
        </w:rPr>
        <w:t>dlom/miestom podnikania v Slovenskej republike, a ktor</w:t>
      </w:r>
      <w:r w:rsidRPr="005F01CD">
        <w:rPr>
          <w:rFonts w:ascii="Nudista" w:hAnsi="Nudista" w:cs="Arial" w:hint="eastAsia"/>
          <w:lang w:eastAsia="sk-SK"/>
        </w:rPr>
        <w:t>é</w:t>
      </w:r>
      <w:r w:rsidRPr="005F01CD">
        <w:rPr>
          <w:rFonts w:ascii="Nudista" w:hAnsi="Nudista" w:cs="Arial"/>
          <w:lang w:eastAsia="sk-SK"/>
        </w:rPr>
        <w:t xml:space="preserve">ho </w:t>
      </w:r>
      <w:r w:rsidRPr="005F01CD">
        <w:rPr>
          <w:rFonts w:ascii="Nudista" w:hAnsi="Nudista" w:cs="Arial" w:hint="eastAsia"/>
          <w:lang w:eastAsia="sk-SK"/>
        </w:rPr>
        <w:t>ú</w:t>
      </w:r>
      <w:r w:rsidRPr="005F01CD">
        <w:rPr>
          <w:rFonts w:ascii="Nudista" w:hAnsi="Nudista" w:cs="Arial"/>
          <w:lang w:eastAsia="sk-SK"/>
        </w:rPr>
        <w:t>daje s</w:t>
      </w:r>
      <w:r w:rsidRPr="005F01CD">
        <w:rPr>
          <w:rFonts w:ascii="Nudista" w:hAnsi="Nudista" w:cs="Arial" w:hint="eastAsia"/>
          <w:lang w:eastAsia="sk-SK"/>
        </w:rPr>
        <w:t>ú</w:t>
      </w:r>
      <w:r w:rsidRPr="005F01CD">
        <w:rPr>
          <w:rFonts w:ascii="Nudista" w:hAnsi="Nudista" w:cs="Arial"/>
          <w:lang w:eastAsia="sk-SK"/>
        </w:rPr>
        <w:t xml:space="preserve"> veden</w:t>
      </w:r>
      <w:r w:rsidRPr="005F01CD">
        <w:rPr>
          <w:rFonts w:ascii="Nudista" w:hAnsi="Nudista" w:cs="Arial" w:hint="eastAsia"/>
          <w:lang w:eastAsia="sk-SK"/>
        </w:rPr>
        <w:t>é</w:t>
      </w:r>
      <w:r w:rsidRPr="005F01CD">
        <w:rPr>
          <w:rFonts w:ascii="Nudista" w:hAnsi="Nudista" w:cs="Arial"/>
          <w:lang w:eastAsia="sk-SK"/>
        </w:rPr>
        <w:t xml:space="preserve"> v informa</w:t>
      </w:r>
      <w:r w:rsidRPr="005F01CD">
        <w:rPr>
          <w:rFonts w:ascii="Nudista" w:hAnsi="Nudista" w:cs="Arial" w:hint="eastAsia"/>
          <w:lang w:eastAsia="sk-SK"/>
        </w:rPr>
        <w:t>č</w:t>
      </w:r>
      <w:r w:rsidRPr="005F01CD">
        <w:rPr>
          <w:rFonts w:ascii="Nudista" w:hAnsi="Nudista" w:cs="Arial"/>
          <w:lang w:eastAsia="sk-SK"/>
        </w:rPr>
        <w:t>n</w:t>
      </w:r>
      <w:r w:rsidRPr="005F01CD">
        <w:rPr>
          <w:rFonts w:ascii="Nudista" w:hAnsi="Nudista" w:cs="Arial" w:hint="eastAsia"/>
          <w:lang w:eastAsia="sk-SK"/>
        </w:rPr>
        <w:t>ý</w:t>
      </w:r>
      <w:r w:rsidRPr="005F01CD">
        <w:rPr>
          <w:rFonts w:ascii="Nudista" w:hAnsi="Nudista" w:cs="Arial"/>
          <w:lang w:eastAsia="sk-SK"/>
        </w:rPr>
        <w:t>ch syst</w:t>
      </w:r>
      <w:r w:rsidRPr="005F01CD">
        <w:rPr>
          <w:rFonts w:ascii="Nudista" w:hAnsi="Nudista" w:cs="Arial" w:hint="eastAsia"/>
          <w:lang w:eastAsia="sk-SK"/>
        </w:rPr>
        <w:t>é</w:t>
      </w:r>
      <w:r w:rsidRPr="005F01CD">
        <w:rPr>
          <w:rFonts w:ascii="Nudista" w:hAnsi="Nudista" w:cs="Arial"/>
          <w:lang w:eastAsia="sk-SK"/>
        </w:rPr>
        <w:t>moch verejnej spr</w:t>
      </w:r>
      <w:r w:rsidRPr="005F01CD">
        <w:rPr>
          <w:rFonts w:ascii="Nudista" w:hAnsi="Nudista" w:cs="Arial" w:hint="eastAsia"/>
          <w:lang w:eastAsia="sk-SK"/>
        </w:rPr>
        <w:t>á</w:t>
      </w:r>
      <w:r w:rsidRPr="005F01CD">
        <w:rPr>
          <w:rFonts w:ascii="Nudista" w:hAnsi="Nudista" w:cs="Arial"/>
          <w:lang w:eastAsia="sk-SK"/>
        </w:rPr>
        <w:t>vy Slovenskej republiky, poskytne verejn</w:t>
      </w:r>
      <w:r w:rsidRPr="005F01CD">
        <w:rPr>
          <w:rFonts w:ascii="Nudista" w:hAnsi="Nudista" w:cs="Arial" w:hint="eastAsia"/>
          <w:lang w:eastAsia="sk-SK"/>
        </w:rPr>
        <w:t>é</w:t>
      </w:r>
      <w:r w:rsidRPr="005F01CD">
        <w:rPr>
          <w:rFonts w:ascii="Nudista" w:hAnsi="Nudista" w:cs="Arial"/>
          <w:lang w:eastAsia="sk-SK"/>
        </w:rPr>
        <w:t>mu obstar</w:t>
      </w:r>
      <w:r w:rsidRPr="005F01CD">
        <w:rPr>
          <w:rFonts w:ascii="Nudista" w:hAnsi="Nudista" w:cs="Arial" w:hint="eastAsia"/>
          <w:lang w:eastAsia="sk-SK"/>
        </w:rPr>
        <w:t>á</w:t>
      </w:r>
      <w:r w:rsidRPr="005F01CD">
        <w:rPr>
          <w:rFonts w:ascii="Nudista" w:hAnsi="Nudista" w:cs="Arial"/>
          <w:lang w:eastAsia="sk-SK"/>
        </w:rPr>
        <w:t>vate</w:t>
      </w:r>
      <w:r w:rsidRPr="005F01CD">
        <w:rPr>
          <w:rFonts w:ascii="Nudista" w:hAnsi="Nudista" w:cs="Arial" w:hint="eastAsia"/>
          <w:lang w:eastAsia="sk-SK"/>
        </w:rPr>
        <w:t>ľ</w:t>
      </w:r>
      <w:r w:rsidRPr="005F01CD">
        <w:rPr>
          <w:rFonts w:ascii="Nudista" w:hAnsi="Nudista" w:cs="Arial"/>
          <w:lang w:eastAsia="sk-SK"/>
        </w:rPr>
        <w:t xml:space="preserve">ovi za </w:t>
      </w:r>
      <w:r w:rsidRPr="005F01CD">
        <w:rPr>
          <w:rFonts w:ascii="Nudista" w:hAnsi="Nudista" w:cs="Arial" w:hint="eastAsia"/>
          <w:lang w:eastAsia="sk-SK"/>
        </w:rPr>
        <w:t>úč</w:t>
      </w:r>
      <w:r w:rsidRPr="005F01CD">
        <w:rPr>
          <w:rFonts w:ascii="Nudista" w:hAnsi="Nudista" w:cs="Arial"/>
          <w:lang w:eastAsia="sk-SK"/>
        </w:rPr>
        <w:t>elom z</w:t>
      </w:r>
      <w:r w:rsidRPr="005F01CD">
        <w:rPr>
          <w:rFonts w:ascii="Nudista" w:hAnsi="Nudista" w:cs="Arial" w:hint="eastAsia"/>
          <w:lang w:eastAsia="sk-SK"/>
        </w:rPr>
        <w:t>í</w:t>
      </w:r>
      <w:r w:rsidRPr="005F01CD">
        <w:rPr>
          <w:rFonts w:ascii="Nudista" w:hAnsi="Nudista" w:cs="Arial"/>
          <w:lang w:eastAsia="sk-SK"/>
        </w:rPr>
        <w:t>skania v</w:t>
      </w:r>
      <w:r w:rsidRPr="005F01CD">
        <w:rPr>
          <w:rFonts w:ascii="Nudista" w:hAnsi="Nudista" w:cs="Arial" w:hint="eastAsia"/>
          <w:lang w:eastAsia="sk-SK"/>
        </w:rPr>
        <w:t>ý</w:t>
      </w:r>
      <w:r w:rsidRPr="005F01CD">
        <w:rPr>
          <w:rFonts w:ascii="Nudista" w:hAnsi="Nudista" w:cs="Arial"/>
          <w:lang w:eastAsia="sk-SK"/>
        </w:rPr>
        <w:t xml:space="preserve">pisu z registra trestov jeho </w:t>
      </w:r>
      <w:r w:rsidRPr="005F01CD">
        <w:rPr>
          <w:rFonts w:ascii="Nudista" w:hAnsi="Nudista" w:cs="Arial" w:hint="eastAsia"/>
          <w:lang w:eastAsia="sk-SK"/>
        </w:rPr>
        <w:t>š</w:t>
      </w:r>
      <w:r w:rsidRPr="005F01CD">
        <w:rPr>
          <w:rFonts w:ascii="Nudista" w:hAnsi="Nudista" w:cs="Arial"/>
          <w:lang w:eastAsia="sk-SK"/>
        </w:rPr>
        <w:t>tatut</w:t>
      </w:r>
      <w:r w:rsidRPr="005F01CD">
        <w:rPr>
          <w:rFonts w:ascii="Nudista" w:hAnsi="Nudista" w:cs="Arial" w:hint="eastAsia"/>
          <w:lang w:eastAsia="sk-SK"/>
        </w:rPr>
        <w:t>á</w:t>
      </w:r>
      <w:r w:rsidRPr="005F01CD">
        <w:rPr>
          <w:rFonts w:ascii="Nudista" w:hAnsi="Nudista" w:cs="Arial"/>
          <w:lang w:eastAsia="sk-SK"/>
        </w:rPr>
        <w:t>rneho org</w:t>
      </w:r>
      <w:r w:rsidRPr="005F01CD">
        <w:rPr>
          <w:rFonts w:ascii="Nudista" w:hAnsi="Nudista" w:cs="Arial" w:hint="eastAsia"/>
          <w:lang w:eastAsia="sk-SK"/>
        </w:rPr>
        <w:t>á</w:t>
      </w:r>
      <w:r w:rsidRPr="005F01CD">
        <w:rPr>
          <w:rFonts w:ascii="Nudista" w:hAnsi="Nudista" w:cs="Arial"/>
          <w:lang w:eastAsia="sk-SK"/>
        </w:rPr>
        <w:t xml:space="preserve">nu, </w:t>
      </w:r>
      <w:r w:rsidRPr="005F01CD">
        <w:rPr>
          <w:rFonts w:ascii="Nudista" w:hAnsi="Nudista" w:cs="Arial" w:hint="eastAsia"/>
          <w:lang w:eastAsia="sk-SK"/>
        </w:rPr>
        <w:t>č</w:t>
      </w:r>
      <w:r w:rsidRPr="005F01CD">
        <w:rPr>
          <w:rFonts w:ascii="Nudista" w:hAnsi="Nudista" w:cs="Arial"/>
          <w:lang w:eastAsia="sk-SK"/>
        </w:rPr>
        <w:t xml:space="preserve">lena </w:t>
      </w:r>
      <w:r w:rsidRPr="005F01CD">
        <w:rPr>
          <w:rFonts w:ascii="Nudista" w:hAnsi="Nudista" w:cs="Arial" w:hint="eastAsia"/>
          <w:lang w:eastAsia="sk-SK"/>
        </w:rPr>
        <w:t>š</w:t>
      </w:r>
      <w:r w:rsidRPr="005F01CD">
        <w:rPr>
          <w:rFonts w:ascii="Nudista" w:hAnsi="Nudista" w:cs="Arial"/>
          <w:lang w:eastAsia="sk-SK"/>
        </w:rPr>
        <w:t>tatut</w:t>
      </w:r>
      <w:r w:rsidRPr="005F01CD">
        <w:rPr>
          <w:rFonts w:ascii="Nudista" w:hAnsi="Nudista" w:cs="Arial" w:hint="eastAsia"/>
          <w:lang w:eastAsia="sk-SK"/>
        </w:rPr>
        <w:t>á</w:t>
      </w:r>
      <w:r w:rsidRPr="005F01CD">
        <w:rPr>
          <w:rFonts w:ascii="Nudista" w:hAnsi="Nudista" w:cs="Arial"/>
          <w:lang w:eastAsia="sk-SK"/>
        </w:rPr>
        <w:t>rneho org</w:t>
      </w:r>
      <w:r w:rsidRPr="005F01CD">
        <w:rPr>
          <w:rFonts w:ascii="Nudista" w:hAnsi="Nudista" w:cs="Arial" w:hint="eastAsia"/>
          <w:lang w:eastAsia="sk-SK"/>
        </w:rPr>
        <w:t>á</w:t>
      </w:r>
      <w:r w:rsidRPr="005F01CD">
        <w:rPr>
          <w:rFonts w:ascii="Nudista" w:hAnsi="Nudista" w:cs="Arial"/>
          <w:lang w:eastAsia="sk-SK"/>
        </w:rPr>
        <w:t xml:space="preserve">nu, </w:t>
      </w:r>
      <w:r w:rsidRPr="005F01CD">
        <w:rPr>
          <w:rFonts w:ascii="Nudista" w:hAnsi="Nudista" w:cs="Arial" w:hint="eastAsia"/>
          <w:lang w:eastAsia="sk-SK"/>
        </w:rPr>
        <w:t>č</w:t>
      </w:r>
      <w:r w:rsidRPr="005F01CD">
        <w:rPr>
          <w:rFonts w:ascii="Nudista" w:hAnsi="Nudista" w:cs="Arial"/>
          <w:lang w:eastAsia="sk-SK"/>
        </w:rPr>
        <w:t>lena dozorn</w:t>
      </w:r>
      <w:r w:rsidRPr="005F01CD">
        <w:rPr>
          <w:rFonts w:ascii="Nudista" w:hAnsi="Nudista" w:cs="Arial" w:hint="eastAsia"/>
          <w:lang w:eastAsia="sk-SK"/>
        </w:rPr>
        <w:t>é</w:t>
      </w:r>
      <w:r w:rsidRPr="005F01CD">
        <w:rPr>
          <w:rFonts w:ascii="Nudista" w:hAnsi="Nudista" w:cs="Arial"/>
          <w:lang w:eastAsia="sk-SK"/>
        </w:rPr>
        <w:t>ho org</w:t>
      </w:r>
      <w:r w:rsidRPr="005F01CD">
        <w:rPr>
          <w:rFonts w:ascii="Nudista" w:hAnsi="Nudista" w:cs="Arial" w:hint="eastAsia"/>
          <w:lang w:eastAsia="sk-SK"/>
        </w:rPr>
        <w:t>á</w:t>
      </w:r>
      <w:r w:rsidRPr="005F01CD">
        <w:rPr>
          <w:rFonts w:ascii="Nudista" w:hAnsi="Nudista" w:cs="Arial"/>
          <w:lang w:eastAsia="sk-SK"/>
        </w:rPr>
        <w:t xml:space="preserve">nu, prokuristu </w:t>
      </w:r>
      <w:r w:rsidRPr="005F01CD">
        <w:rPr>
          <w:rFonts w:ascii="Nudista" w:hAnsi="Nudista" w:cs="Arial" w:hint="eastAsia"/>
          <w:lang w:eastAsia="sk-SK"/>
        </w:rPr>
        <w:t>ú</w:t>
      </w:r>
      <w:r w:rsidRPr="005F01CD">
        <w:rPr>
          <w:rFonts w:ascii="Nudista" w:hAnsi="Nudista" w:cs="Arial"/>
          <w:lang w:eastAsia="sk-SK"/>
        </w:rPr>
        <w:t>daje v rozsahu pod</w:t>
      </w:r>
      <w:r w:rsidRPr="005F01CD">
        <w:rPr>
          <w:rFonts w:ascii="Nudista" w:hAnsi="Nudista" w:cs="Arial" w:hint="eastAsia"/>
          <w:lang w:eastAsia="sk-SK"/>
        </w:rPr>
        <w:t>ľ</w:t>
      </w:r>
      <w:r w:rsidRPr="005F01CD">
        <w:rPr>
          <w:rFonts w:ascii="Nudista" w:hAnsi="Nudista" w:cs="Arial"/>
          <w:lang w:eastAsia="sk-SK"/>
        </w:rPr>
        <w:t xml:space="preserve">a </w:t>
      </w:r>
      <w:r w:rsidRPr="005F01CD">
        <w:rPr>
          <w:rFonts w:ascii="Nudista" w:hAnsi="Nudista" w:cs="Arial" w:hint="eastAsia"/>
          <w:lang w:eastAsia="sk-SK"/>
        </w:rPr>
        <w:t>§</w:t>
      </w:r>
      <w:r w:rsidRPr="005F01CD">
        <w:rPr>
          <w:rFonts w:ascii="Nudista" w:hAnsi="Nudista" w:cs="Arial"/>
          <w:lang w:eastAsia="sk-SK"/>
        </w:rPr>
        <w:t xml:space="preserve"> 10 ods. 4 z</w:t>
      </w:r>
      <w:r w:rsidRPr="005F01CD">
        <w:rPr>
          <w:rFonts w:ascii="Nudista" w:hAnsi="Nudista" w:cs="Arial" w:hint="eastAsia"/>
          <w:lang w:eastAsia="sk-SK"/>
        </w:rPr>
        <w:t>á</w:t>
      </w:r>
      <w:r w:rsidRPr="005F01CD">
        <w:rPr>
          <w:rFonts w:ascii="Nudista" w:hAnsi="Nudista" w:cs="Arial"/>
          <w:lang w:eastAsia="sk-SK"/>
        </w:rPr>
        <w:t xml:space="preserve">k. </w:t>
      </w:r>
      <w:r w:rsidRPr="005F01CD">
        <w:rPr>
          <w:rFonts w:ascii="Nudista" w:hAnsi="Nudista" w:cs="Arial" w:hint="eastAsia"/>
          <w:lang w:eastAsia="sk-SK"/>
        </w:rPr>
        <w:t>č</w:t>
      </w:r>
      <w:r w:rsidRPr="005F01CD">
        <w:rPr>
          <w:rFonts w:ascii="Nudista" w:hAnsi="Nudista" w:cs="Arial"/>
          <w:lang w:eastAsia="sk-SK"/>
        </w:rPr>
        <w:t>. 330/2007 Z.z. o registri trestov a o zmene a doplnen</w:t>
      </w:r>
      <w:r w:rsidRPr="005F01CD">
        <w:rPr>
          <w:rFonts w:ascii="Nudista" w:hAnsi="Nudista" w:cs="Arial" w:hint="eastAsia"/>
          <w:lang w:eastAsia="sk-SK"/>
        </w:rPr>
        <w:t>í</w:t>
      </w:r>
      <w:r w:rsidRPr="005F01CD">
        <w:rPr>
          <w:rFonts w:ascii="Nudista" w:hAnsi="Nudista" w:cs="Arial"/>
          <w:lang w:eastAsia="sk-SK"/>
        </w:rPr>
        <w:t xml:space="preserve"> niektor</w:t>
      </w:r>
      <w:r w:rsidRPr="005F01CD">
        <w:rPr>
          <w:rFonts w:ascii="Nudista" w:hAnsi="Nudista" w:cs="Arial" w:hint="eastAsia"/>
          <w:lang w:eastAsia="sk-SK"/>
        </w:rPr>
        <w:t>ý</w:t>
      </w:r>
      <w:r w:rsidRPr="005F01CD">
        <w:rPr>
          <w:rFonts w:ascii="Nudista" w:hAnsi="Nudista" w:cs="Arial"/>
          <w:lang w:eastAsia="sk-SK"/>
        </w:rPr>
        <w:t>ch z</w:t>
      </w:r>
      <w:r w:rsidRPr="005F01CD">
        <w:rPr>
          <w:rFonts w:ascii="Nudista" w:hAnsi="Nudista" w:cs="Arial" w:hint="eastAsia"/>
          <w:lang w:eastAsia="sk-SK"/>
        </w:rPr>
        <w:t>á</w:t>
      </w:r>
      <w:r w:rsidRPr="005F01CD">
        <w:rPr>
          <w:rFonts w:ascii="Nudista" w:hAnsi="Nudista" w:cs="Arial"/>
          <w:lang w:eastAsia="sk-SK"/>
        </w:rPr>
        <w:t>konov v znen</w:t>
      </w:r>
      <w:r w:rsidRPr="005F01CD">
        <w:rPr>
          <w:rFonts w:ascii="Nudista" w:hAnsi="Nudista" w:cs="Arial" w:hint="eastAsia"/>
          <w:lang w:eastAsia="sk-SK"/>
        </w:rPr>
        <w:t>í</w:t>
      </w:r>
      <w:r w:rsidRPr="005F01CD">
        <w:rPr>
          <w:rFonts w:ascii="Nudista" w:hAnsi="Nudista" w:cs="Arial"/>
          <w:lang w:eastAsia="sk-SK"/>
        </w:rPr>
        <w:t xml:space="preserve"> neskor</w:t>
      </w:r>
      <w:r w:rsidRPr="005F01CD">
        <w:rPr>
          <w:rFonts w:ascii="Nudista" w:hAnsi="Nudista" w:cs="Arial" w:hint="eastAsia"/>
          <w:lang w:eastAsia="sk-SK"/>
        </w:rPr>
        <w:t>ší</w:t>
      </w:r>
      <w:r w:rsidRPr="005F01CD">
        <w:rPr>
          <w:rFonts w:ascii="Nudista" w:hAnsi="Nudista" w:cs="Arial"/>
          <w:lang w:eastAsia="sk-SK"/>
        </w:rPr>
        <w:t>ch predpisov, v zmysle ktor</w:t>
      </w:r>
      <w:r w:rsidRPr="005F01CD">
        <w:rPr>
          <w:rFonts w:ascii="Nudista" w:hAnsi="Nudista" w:cs="Arial" w:hint="eastAsia"/>
          <w:lang w:eastAsia="sk-SK"/>
        </w:rPr>
        <w:t>é</w:t>
      </w:r>
      <w:r w:rsidRPr="005F01CD">
        <w:rPr>
          <w:rFonts w:ascii="Nudista" w:hAnsi="Nudista" w:cs="Arial"/>
          <w:lang w:eastAsia="sk-SK"/>
        </w:rPr>
        <w:t>ho bude verejn</w:t>
      </w:r>
      <w:r w:rsidRPr="005F01CD">
        <w:rPr>
          <w:rFonts w:ascii="Nudista" w:hAnsi="Nudista" w:cs="Arial" w:hint="eastAsia"/>
          <w:lang w:eastAsia="sk-SK"/>
        </w:rPr>
        <w:t>ý</w:t>
      </w:r>
      <w:r w:rsidRPr="005F01CD">
        <w:rPr>
          <w:rFonts w:ascii="Nudista" w:hAnsi="Nudista" w:cs="Arial"/>
          <w:lang w:eastAsia="sk-SK"/>
        </w:rPr>
        <w:t xml:space="preserve"> obstar</w:t>
      </w:r>
      <w:r w:rsidRPr="005F01CD">
        <w:rPr>
          <w:rFonts w:ascii="Nudista" w:hAnsi="Nudista" w:cs="Arial" w:hint="eastAsia"/>
          <w:lang w:eastAsia="sk-SK"/>
        </w:rPr>
        <w:t>á</w:t>
      </w:r>
      <w:r w:rsidRPr="005F01CD">
        <w:rPr>
          <w:rFonts w:ascii="Nudista" w:hAnsi="Nudista" w:cs="Arial"/>
          <w:lang w:eastAsia="sk-SK"/>
        </w:rPr>
        <w:t>vate</w:t>
      </w:r>
      <w:r w:rsidRPr="005F01CD">
        <w:rPr>
          <w:rFonts w:ascii="Nudista" w:hAnsi="Nudista" w:cs="Arial" w:hint="eastAsia"/>
          <w:lang w:eastAsia="sk-SK"/>
        </w:rPr>
        <w:t>ľ</w:t>
      </w:r>
      <w:r w:rsidRPr="005F01CD">
        <w:rPr>
          <w:rFonts w:ascii="Nudista" w:hAnsi="Nudista" w:cs="Arial"/>
          <w:lang w:eastAsia="sk-SK"/>
        </w:rPr>
        <w:t xml:space="preserve"> opr</w:t>
      </w:r>
      <w:r w:rsidRPr="005F01CD">
        <w:rPr>
          <w:rFonts w:ascii="Nudista" w:hAnsi="Nudista" w:cs="Arial" w:hint="eastAsia"/>
          <w:lang w:eastAsia="sk-SK"/>
        </w:rPr>
        <w:t>á</w:t>
      </w:r>
      <w:r w:rsidRPr="005F01CD">
        <w:rPr>
          <w:rFonts w:ascii="Nudista" w:hAnsi="Nudista" w:cs="Arial"/>
          <w:lang w:eastAsia="sk-SK"/>
        </w:rPr>
        <w:t>vnen</w:t>
      </w:r>
      <w:r w:rsidRPr="005F01CD">
        <w:rPr>
          <w:rFonts w:ascii="Nudista" w:hAnsi="Nudista" w:cs="Arial" w:hint="eastAsia"/>
          <w:lang w:eastAsia="sk-SK"/>
        </w:rPr>
        <w:t>ý</w:t>
      </w:r>
      <w:r w:rsidRPr="005F01CD">
        <w:rPr>
          <w:rFonts w:ascii="Nudista" w:hAnsi="Nudista" w:cs="Arial"/>
          <w:lang w:eastAsia="sk-SK"/>
        </w:rPr>
        <w:t xml:space="preserve"> poda</w:t>
      </w:r>
      <w:r w:rsidRPr="005F01CD">
        <w:rPr>
          <w:rFonts w:ascii="Nudista" w:hAnsi="Nudista" w:cs="Arial" w:hint="eastAsia"/>
          <w:lang w:eastAsia="sk-SK"/>
        </w:rPr>
        <w:t>ť</w:t>
      </w:r>
      <w:r w:rsidRPr="005F01CD">
        <w:rPr>
          <w:rFonts w:ascii="Nudista" w:hAnsi="Nudista" w:cs="Arial"/>
          <w:lang w:eastAsia="sk-SK"/>
        </w:rPr>
        <w:t xml:space="preserve"> </w:t>
      </w:r>
      <w:r w:rsidRPr="005F01CD">
        <w:rPr>
          <w:rFonts w:ascii="Nudista" w:hAnsi="Nudista" w:cs="Arial" w:hint="eastAsia"/>
          <w:lang w:eastAsia="sk-SK"/>
        </w:rPr>
        <w:t>ž</w:t>
      </w:r>
      <w:r w:rsidRPr="005F01CD">
        <w:rPr>
          <w:rFonts w:ascii="Nudista" w:hAnsi="Nudista" w:cs="Arial"/>
          <w:lang w:eastAsia="sk-SK"/>
        </w:rPr>
        <w:t>iados</w:t>
      </w:r>
      <w:r w:rsidRPr="005F01CD">
        <w:rPr>
          <w:rFonts w:ascii="Nudista" w:hAnsi="Nudista" w:cs="Arial" w:hint="eastAsia"/>
          <w:lang w:eastAsia="sk-SK"/>
        </w:rPr>
        <w:t>ť</w:t>
      </w:r>
      <w:r w:rsidRPr="005F01CD">
        <w:rPr>
          <w:rFonts w:ascii="Nudista" w:hAnsi="Nudista" w:cs="Arial"/>
          <w:lang w:eastAsia="sk-SK"/>
        </w:rPr>
        <w:t xml:space="preserve"> a prevzia</w:t>
      </w:r>
      <w:r w:rsidRPr="005F01CD">
        <w:rPr>
          <w:rFonts w:ascii="Nudista" w:hAnsi="Nudista" w:cs="Arial" w:hint="eastAsia"/>
          <w:lang w:eastAsia="sk-SK"/>
        </w:rPr>
        <w:t>ť</w:t>
      </w:r>
      <w:r w:rsidRPr="005F01CD">
        <w:rPr>
          <w:rFonts w:ascii="Nudista" w:hAnsi="Nudista" w:cs="Arial"/>
          <w:lang w:eastAsia="sk-SK"/>
        </w:rPr>
        <w:t xml:space="preserve"> v</w:t>
      </w:r>
      <w:r w:rsidRPr="005F01CD">
        <w:rPr>
          <w:rFonts w:ascii="Nudista" w:hAnsi="Nudista" w:cs="Arial" w:hint="eastAsia"/>
          <w:lang w:eastAsia="sk-SK"/>
        </w:rPr>
        <w:t>ý</w:t>
      </w:r>
      <w:r w:rsidRPr="005F01CD">
        <w:rPr>
          <w:rFonts w:ascii="Nudista" w:hAnsi="Nudista" w:cs="Arial"/>
          <w:lang w:eastAsia="sk-SK"/>
        </w:rPr>
        <w:t>pis/y z registra trestov. Uveden</w:t>
      </w:r>
      <w:r w:rsidRPr="005F01CD">
        <w:rPr>
          <w:rFonts w:ascii="Nudista" w:hAnsi="Nudista" w:cs="Arial" w:hint="eastAsia"/>
          <w:lang w:eastAsia="sk-SK"/>
        </w:rPr>
        <w:t>á</w:t>
      </w:r>
      <w:r w:rsidRPr="005F01CD">
        <w:rPr>
          <w:rFonts w:ascii="Nudista" w:hAnsi="Nudista" w:cs="Arial"/>
          <w:lang w:eastAsia="sk-SK"/>
        </w:rPr>
        <w:t xml:space="preserve"> podmienka pod</w:t>
      </w:r>
      <w:r w:rsidRPr="005F01CD">
        <w:rPr>
          <w:rFonts w:ascii="Nudista" w:hAnsi="Nudista" w:cs="Arial" w:hint="eastAsia"/>
          <w:lang w:eastAsia="sk-SK"/>
        </w:rPr>
        <w:t>ľ</w:t>
      </w:r>
      <w:r w:rsidRPr="005F01CD">
        <w:rPr>
          <w:rFonts w:ascii="Nudista" w:hAnsi="Nudista" w:cs="Arial"/>
          <w:lang w:eastAsia="sk-SK"/>
        </w:rPr>
        <w:t xml:space="preserve">a </w:t>
      </w:r>
      <w:r w:rsidRPr="005F01CD">
        <w:rPr>
          <w:rFonts w:ascii="Nudista" w:hAnsi="Nudista" w:cs="Arial" w:hint="eastAsia"/>
          <w:lang w:eastAsia="sk-SK"/>
        </w:rPr>
        <w:t>§</w:t>
      </w:r>
      <w:r w:rsidRPr="005F01CD">
        <w:rPr>
          <w:rFonts w:ascii="Nudista" w:hAnsi="Nudista" w:cs="Arial"/>
          <w:lang w:eastAsia="sk-SK"/>
        </w:rPr>
        <w:t xml:space="preserve"> 32 ods. </w:t>
      </w:r>
      <w:r w:rsidR="00A01537">
        <w:rPr>
          <w:rFonts w:ascii="Nudista" w:hAnsi="Nudista" w:cs="Arial"/>
          <w:lang w:eastAsia="sk-SK"/>
        </w:rPr>
        <w:t>1</w:t>
      </w:r>
      <w:r w:rsidRPr="005F01CD">
        <w:rPr>
          <w:rFonts w:ascii="Nudista" w:hAnsi="Nudista" w:cs="Arial"/>
          <w:lang w:eastAsia="sk-SK"/>
        </w:rPr>
        <w:t xml:space="preserve"> p</w:t>
      </w:r>
      <w:r w:rsidRPr="005F01CD">
        <w:rPr>
          <w:rFonts w:ascii="Nudista" w:hAnsi="Nudista" w:cs="Arial" w:hint="eastAsia"/>
          <w:lang w:eastAsia="sk-SK"/>
        </w:rPr>
        <w:t>í</w:t>
      </w:r>
      <w:r w:rsidRPr="005F01CD">
        <w:rPr>
          <w:rFonts w:ascii="Nudista" w:hAnsi="Nudista" w:cs="Arial"/>
          <w:lang w:eastAsia="sk-SK"/>
        </w:rPr>
        <w:t>sm. a) ZVO sa net</w:t>
      </w:r>
      <w:r w:rsidRPr="005F01CD">
        <w:rPr>
          <w:rFonts w:ascii="Nudista" w:hAnsi="Nudista" w:cs="Arial" w:hint="eastAsia"/>
          <w:lang w:eastAsia="sk-SK"/>
        </w:rPr>
        <w:t>ý</w:t>
      </w:r>
      <w:r w:rsidRPr="005F01CD">
        <w:rPr>
          <w:rFonts w:ascii="Nudista" w:hAnsi="Nudista" w:cs="Arial"/>
          <w:lang w:eastAsia="sk-SK"/>
        </w:rPr>
        <w:t>ka registra trestov pre pr</w:t>
      </w:r>
      <w:r w:rsidRPr="005F01CD">
        <w:rPr>
          <w:rFonts w:ascii="Nudista" w:hAnsi="Nudista" w:cs="Arial" w:hint="eastAsia"/>
          <w:lang w:eastAsia="sk-SK"/>
        </w:rPr>
        <w:t>á</w:t>
      </w:r>
      <w:r w:rsidRPr="005F01CD">
        <w:rPr>
          <w:rFonts w:ascii="Nudista" w:hAnsi="Nudista" w:cs="Arial"/>
          <w:lang w:eastAsia="sk-SK"/>
        </w:rPr>
        <w:t>vnick</w:t>
      </w:r>
      <w:r w:rsidRPr="005F01CD">
        <w:rPr>
          <w:rFonts w:ascii="Nudista" w:hAnsi="Nudista" w:cs="Arial" w:hint="eastAsia"/>
          <w:lang w:eastAsia="sk-SK"/>
        </w:rPr>
        <w:t>é</w:t>
      </w:r>
      <w:r w:rsidRPr="005F01CD">
        <w:rPr>
          <w:rFonts w:ascii="Nudista" w:hAnsi="Nudista" w:cs="Arial"/>
          <w:lang w:eastAsia="sk-SK"/>
        </w:rPr>
        <w:t xml:space="preserve"> osoby a registra trestov pre fyzick</w:t>
      </w:r>
      <w:r w:rsidRPr="005F01CD">
        <w:rPr>
          <w:rFonts w:ascii="Nudista" w:hAnsi="Nudista" w:cs="Arial" w:hint="eastAsia"/>
          <w:lang w:eastAsia="sk-SK"/>
        </w:rPr>
        <w:t>é</w:t>
      </w:r>
      <w:r w:rsidRPr="005F01CD">
        <w:rPr>
          <w:rFonts w:ascii="Nudista" w:hAnsi="Nudista" w:cs="Arial"/>
          <w:lang w:eastAsia="sk-SK"/>
        </w:rPr>
        <w:t xml:space="preserve"> osoby s obvykl</w:t>
      </w:r>
      <w:r w:rsidRPr="005F01CD">
        <w:rPr>
          <w:rFonts w:ascii="Nudista" w:hAnsi="Nudista" w:cs="Arial" w:hint="eastAsia"/>
          <w:lang w:eastAsia="sk-SK"/>
        </w:rPr>
        <w:t>ý</w:t>
      </w:r>
      <w:r w:rsidRPr="005F01CD">
        <w:rPr>
          <w:rFonts w:ascii="Nudista" w:hAnsi="Nudista" w:cs="Arial"/>
          <w:lang w:eastAsia="sk-SK"/>
        </w:rPr>
        <w:t xml:space="preserve">m pobytom mimo </w:t>
      </w:r>
      <w:r w:rsidRPr="005F01CD">
        <w:rPr>
          <w:rFonts w:ascii="Nudista" w:hAnsi="Nudista" w:cs="Arial" w:hint="eastAsia"/>
          <w:lang w:eastAsia="sk-SK"/>
        </w:rPr>
        <w:t>ú</w:t>
      </w:r>
      <w:r w:rsidRPr="005F01CD">
        <w:rPr>
          <w:rFonts w:ascii="Nudista" w:hAnsi="Nudista" w:cs="Arial"/>
          <w:lang w:eastAsia="sk-SK"/>
        </w:rPr>
        <w:t>zemia SR, nako</w:t>
      </w:r>
      <w:r w:rsidRPr="005F01CD">
        <w:rPr>
          <w:rFonts w:ascii="Nudista" w:hAnsi="Nudista" w:cs="Arial" w:hint="eastAsia"/>
          <w:lang w:eastAsia="sk-SK"/>
        </w:rPr>
        <w:t>ľ</w:t>
      </w:r>
      <w:r w:rsidRPr="005F01CD">
        <w:rPr>
          <w:rFonts w:ascii="Nudista" w:hAnsi="Nudista" w:cs="Arial"/>
          <w:lang w:eastAsia="sk-SK"/>
        </w:rPr>
        <w:t>ko tieto doklady nie je verejn</w:t>
      </w:r>
      <w:r w:rsidRPr="005F01CD">
        <w:rPr>
          <w:rFonts w:ascii="Nudista" w:hAnsi="Nudista" w:cs="Arial" w:hint="eastAsia"/>
          <w:lang w:eastAsia="sk-SK"/>
        </w:rPr>
        <w:t>ý</w:t>
      </w:r>
      <w:r w:rsidRPr="005F01CD">
        <w:rPr>
          <w:rFonts w:ascii="Nudista" w:hAnsi="Nudista" w:cs="Arial"/>
          <w:lang w:eastAsia="sk-SK"/>
        </w:rPr>
        <w:t xml:space="preserve"> obstar</w:t>
      </w:r>
      <w:r w:rsidRPr="005F01CD">
        <w:rPr>
          <w:rFonts w:ascii="Nudista" w:hAnsi="Nudista" w:cs="Arial" w:hint="eastAsia"/>
          <w:lang w:eastAsia="sk-SK"/>
        </w:rPr>
        <w:t>á</w:t>
      </w:r>
      <w:r w:rsidRPr="005F01CD">
        <w:rPr>
          <w:rFonts w:ascii="Nudista" w:hAnsi="Nudista" w:cs="Arial"/>
          <w:lang w:eastAsia="sk-SK"/>
        </w:rPr>
        <w:t>vate</w:t>
      </w:r>
      <w:r w:rsidRPr="005F01CD">
        <w:rPr>
          <w:rFonts w:ascii="Nudista" w:hAnsi="Nudista" w:cs="Arial" w:hint="eastAsia"/>
          <w:lang w:eastAsia="sk-SK"/>
        </w:rPr>
        <w:t>ľ</w:t>
      </w:r>
      <w:r w:rsidRPr="005F01CD">
        <w:rPr>
          <w:rFonts w:ascii="Nudista" w:hAnsi="Nudista" w:cs="Arial"/>
          <w:lang w:eastAsia="sk-SK"/>
        </w:rPr>
        <w:t xml:space="preserve"> opr</w:t>
      </w:r>
      <w:r w:rsidRPr="005F01CD">
        <w:rPr>
          <w:rFonts w:ascii="Nudista" w:hAnsi="Nudista" w:cs="Arial" w:hint="eastAsia"/>
          <w:lang w:eastAsia="sk-SK"/>
        </w:rPr>
        <w:t>á</w:t>
      </w:r>
      <w:r w:rsidRPr="005F01CD">
        <w:rPr>
          <w:rFonts w:ascii="Nudista" w:hAnsi="Nudista" w:cs="Arial"/>
          <w:lang w:eastAsia="sk-SK"/>
        </w:rPr>
        <w:t>vnen</w:t>
      </w:r>
      <w:r w:rsidRPr="005F01CD">
        <w:rPr>
          <w:rFonts w:ascii="Nudista" w:hAnsi="Nudista" w:cs="Arial" w:hint="eastAsia"/>
          <w:lang w:eastAsia="sk-SK"/>
        </w:rPr>
        <w:t>ý</w:t>
      </w:r>
      <w:r w:rsidRPr="005F01CD">
        <w:rPr>
          <w:rFonts w:ascii="Nudista" w:hAnsi="Nudista" w:cs="Arial"/>
          <w:lang w:eastAsia="sk-SK"/>
        </w:rPr>
        <w:t xml:space="preserve"> z</w:t>
      </w:r>
      <w:r w:rsidRPr="005F01CD">
        <w:rPr>
          <w:rFonts w:ascii="Nudista" w:hAnsi="Nudista" w:cs="Arial" w:hint="eastAsia"/>
          <w:lang w:eastAsia="sk-SK"/>
        </w:rPr>
        <w:t>í</w:t>
      </w:r>
      <w:r w:rsidRPr="005F01CD">
        <w:rPr>
          <w:rFonts w:ascii="Nudista" w:hAnsi="Nudista" w:cs="Arial"/>
          <w:lang w:eastAsia="sk-SK"/>
        </w:rPr>
        <w:t>ska</w:t>
      </w:r>
      <w:r w:rsidRPr="005F01CD">
        <w:rPr>
          <w:rFonts w:ascii="Nudista" w:hAnsi="Nudista" w:cs="Arial" w:hint="eastAsia"/>
          <w:lang w:eastAsia="sk-SK"/>
        </w:rPr>
        <w:t>ť</w:t>
      </w:r>
      <w:r w:rsidRPr="005F01CD">
        <w:rPr>
          <w:rFonts w:ascii="Nudista" w:hAnsi="Nudista" w:cs="Arial"/>
          <w:lang w:eastAsia="sk-SK"/>
        </w:rPr>
        <w:t xml:space="preserve"> z IS verejnej spr</w:t>
      </w:r>
      <w:r w:rsidRPr="005F01CD">
        <w:rPr>
          <w:rFonts w:ascii="Nudista" w:hAnsi="Nudista" w:cs="Arial" w:hint="eastAsia"/>
          <w:lang w:eastAsia="sk-SK"/>
        </w:rPr>
        <w:t>á</w:t>
      </w:r>
      <w:r w:rsidRPr="005F01CD">
        <w:rPr>
          <w:rFonts w:ascii="Nudista" w:hAnsi="Nudista" w:cs="Arial"/>
          <w:lang w:eastAsia="sk-SK"/>
        </w:rPr>
        <w:t>vy pod</w:t>
      </w:r>
      <w:r w:rsidRPr="005F01CD">
        <w:rPr>
          <w:rFonts w:ascii="Nudista" w:hAnsi="Nudista" w:cs="Arial" w:hint="eastAsia"/>
          <w:lang w:eastAsia="sk-SK"/>
        </w:rPr>
        <w:t>ľ</w:t>
      </w:r>
      <w:r w:rsidRPr="005F01CD">
        <w:rPr>
          <w:rFonts w:ascii="Nudista" w:hAnsi="Nudista" w:cs="Arial"/>
          <w:lang w:eastAsia="sk-SK"/>
        </w:rPr>
        <w:t>a osobitn</w:t>
      </w:r>
      <w:r w:rsidRPr="005F01CD">
        <w:rPr>
          <w:rFonts w:ascii="Nudista" w:hAnsi="Nudista" w:cs="Arial" w:hint="eastAsia"/>
          <w:lang w:eastAsia="sk-SK"/>
        </w:rPr>
        <w:t>é</w:t>
      </w:r>
      <w:r w:rsidRPr="005F01CD">
        <w:rPr>
          <w:rFonts w:ascii="Nudista" w:hAnsi="Nudista" w:cs="Arial"/>
          <w:lang w:eastAsia="sk-SK"/>
        </w:rPr>
        <w:t>ho predpisu.</w:t>
      </w:r>
    </w:p>
    <w:p w14:paraId="4D4B9FE0" w14:textId="097FBD25" w:rsidR="000C7C57" w:rsidRPr="00A532AB" w:rsidRDefault="00A14437" w:rsidP="005B6FA3">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AE3F3D">
        <w:rPr>
          <w:rFonts w:ascii="Nudista" w:hAnsi="Nudista" w:cs="Arial"/>
          <w:shd w:val="clear" w:color="auto" w:fill="FFFFFF"/>
          <w:lang w:eastAsia="sk-SK"/>
        </w:rPr>
        <w:t>Podrobnosti k podmienkam účasti osobného postavenia a ich preukazovanie sú uvedené v § 32 ZVO.</w:t>
      </w:r>
    </w:p>
    <w:p w14:paraId="7DED810F" w14:textId="46FF5ACF" w:rsidR="00516B80" w:rsidRPr="00A532AB" w:rsidRDefault="0096565A" w:rsidP="005A5CC6">
      <w:pPr>
        <w:pStyle w:val="SAP1"/>
        <w:numPr>
          <w:ilvl w:val="1"/>
          <w:numId w:val="167"/>
        </w:numPr>
        <w:spacing w:before="120" w:after="120"/>
        <w:rPr>
          <w:rFonts w:ascii="Nudista" w:hAnsi="Nudista"/>
          <w:b w:val="0"/>
          <w:caps w:val="0"/>
        </w:rPr>
      </w:pPr>
      <w:bookmarkStart w:id="168" w:name="_Toc86843106"/>
      <w:r w:rsidRPr="00A532AB">
        <w:rPr>
          <w:rFonts w:ascii="Nudista" w:hAnsi="Nudista"/>
        </w:rPr>
        <w:t>Technická alebo odborná spôsobilosť</w:t>
      </w:r>
      <w:bookmarkEnd w:id="168"/>
      <w:r w:rsidRPr="00A532AB">
        <w:rPr>
          <w:rFonts w:ascii="Nudista" w:hAnsi="Nudista"/>
        </w:rPr>
        <w:t xml:space="preserve"> </w:t>
      </w:r>
    </w:p>
    <w:p w14:paraId="7E26B12A" w14:textId="77777777" w:rsidR="0096565A" w:rsidRPr="00A532AB" w:rsidRDefault="0096565A" w:rsidP="005A5CC6">
      <w:pPr>
        <w:pStyle w:val="Odsekzoznamu"/>
        <w:numPr>
          <w:ilvl w:val="0"/>
          <w:numId w:val="165"/>
        </w:numPr>
        <w:spacing w:after="120" w:line="240" w:lineRule="auto"/>
        <w:contextualSpacing w:val="0"/>
        <w:jc w:val="both"/>
        <w:outlineLvl w:val="2"/>
        <w:rPr>
          <w:rFonts w:ascii="Nudista" w:hAnsi="Nudista" w:cs="Tahoma"/>
          <w:vanish/>
          <w:lang w:eastAsia="sk-SK"/>
        </w:rPr>
      </w:pPr>
    </w:p>
    <w:p w14:paraId="7B422DBF" w14:textId="77777777" w:rsidR="0096565A" w:rsidRPr="00A532AB"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5CE220FA" w14:textId="77777777" w:rsidR="0096565A" w:rsidRPr="00A532AB"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352A618A" w14:textId="77777777" w:rsidR="0096565A" w:rsidRPr="00A532AB"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49403423" w14:textId="77777777" w:rsidR="00BE20D5" w:rsidRPr="00A532AB" w:rsidRDefault="00BE20D5" w:rsidP="00BE20D5">
      <w:pPr>
        <w:pStyle w:val="Odsekzoznamu"/>
        <w:numPr>
          <w:ilvl w:val="2"/>
          <w:numId w:val="16"/>
        </w:numPr>
        <w:spacing w:after="120" w:line="240" w:lineRule="auto"/>
        <w:ind w:left="567" w:hanging="567"/>
        <w:jc w:val="both"/>
        <w:outlineLvl w:val="2"/>
        <w:rPr>
          <w:rFonts w:ascii="Nudista" w:hAnsi="Nudista" w:cs="Tahoma"/>
          <w:lang w:eastAsia="sk-SK"/>
        </w:rPr>
      </w:pPr>
      <w:r w:rsidRPr="00A532AB">
        <w:rPr>
          <w:rFonts w:ascii="Nudista" w:hAnsi="Nudista"/>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A532AB">
        <w:rPr>
          <w:rFonts w:ascii="Nudista" w:hAnsi="Nudista" w:cs="Tahoma"/>
          <w:lang w:eastAsia="sk-SK"/>
        </w:rPr>
        <w:t>:</w:t>
      </w:r>
    </w:p>
    <w:p w14:paraId="5559AD89" w14:textId="77FE8A1F" w:rsidR="00BE20D5" w:rsidRPr="00446DD7" w:rsidRDefault="00BE20D5" w:rsidP="002E0541">
      <w:pPr>
        <w:numPr>
          <w:ilvl w:val="3"/>
          <w:numId w:val="16"/>
        </w:numPr>
        <w:spacing w:after="120" w:line="240" w:lineRule="auto"/>
        <w:ind w:left="1276" w:hanging="709"/>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Zoznam dodávok tovaru</w:t>
      </w:r>
      <w:r w:rsidR="00E60EBB">
        <w:rPr>
          <w:rFonts w:ascii="Nudista" w:eastAsia="Times New Roman" w:hAnsi="Nudista" w:cs="Tahoma"/>
          <w:sz w:val="20"/>
          <w:szCs w:val="20"/>
          <w:lang w:eastAsia="sk-SK"/>
        </w:rPr>
        <w:t>, alebo poskytnutých služieb</w:t>
      </w:r>
      <w:r w:rsidRPr="00446DD7">
        <w:rPr>
          <w:rFonts w:ascii="Nudista" w:eastAsia="Times New Roman" w:hAnsi="Nudista" w:cs="Tahoma"/>
          <w:sz w:val="20"/>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26870A3B" w14:textId="7E40EF36" w:rsidR="002E0541" w:rsidRPr="00E60EBB" w:rsidRDefault="00BE20D5" w:rsidP="002E0541">
      <w:pPr>
        <w:spacing w:after="120" w:line="240" w:lineRule="auto"/>
        <w:ind w:left="1276"/>
        <w:jc w:val="both"/>
        <w:outlineLvl w:val="2"/>
        <w:rPr>
          <w:rFonts w:ascii="Nudista" w:eastAsia="Times New Roman" w:hAnsi="Nudista" w:cs="Tahoma"/>
          <w:b/>
          <w:bCs/>
          <w:sz w:val="20"/>
          <w:szCs w:val="20"/>
          <w:u w:val="single"/>
          <w:lang w:eastAsia="sk-SK"/>
        </w:rPr>
      </w:pPr>
      <w:r w:rsidRPr="00E60EBB">
        <w:rPr>
          <w:rFonts w:ascii="Nudista" w:hAnsi="Nudista" w:cs="Tahoma"/>
          <w:b/>
          <w:bCs/>
          <w:sz w:val="20"/>
          <w:szCs w:val="20"/>
          <w:u w:val="single"/>
          <w:lang w:eastAsia="sk-SK"/>
        </w:rPr>
        <w:t>Minimálna požadovaná úroveň štandardov</w:t>
      </w:r>
      <w:r w:rsidR="002E0541" w:rsidRPr="00E60EBB">
        <w:rPr>
          <w:rFonts w:ascii="Nudista" w:hAnsi="Nudista" w:cs="Tahoma"/>
          <w:b/>
          <w:bCs/>
          <w:sz w:val="20"/>
          <w:szCs w:val="20"/>
          <w:u w:val="single"/>
          <w:lang w:eastAsia="sk-SK"/>
        </w:rPr>
        <w:t xml:space="preserve"> pre </w:t>
      </w:r>
      <w:r w:rsidR="002E0541" w:rsidRPr="00E60EBB">
        <w:rPr>
          <w:rFonts w:ascii="Nudista" w:eastAsia="Times New Roman" w:hAnsi="Nudista" w:cs="Tahoma"/>
          <w:b/>
          <w:bCs/>
          <w:sz w:val="20"/>
          <w:szCs w:val="20"/>
          <w:u w:val="single"/>
          <w:lang w:eastAsia="sk-SK"/>
        </w:rPr>
        <w:t>Časť I. predmetu zákazky</w:t>
      </w:r>
    </w:p>
    <w:p w14:paraId="096B771C" w14:textId="77777777" w:rsidR="002E0541" w:rsidRDefault="00BE20D5" w:rsidP="002E0541">
      <w:pPr>
        <w:pStyle w:val="Odsekzoznamu"/>
        <w:spacing w:after="120" w:line="240" w:lineRule="auto"/>
        <w:ind w:left="1259"/>
        <w:contextualSpacing w:val="0"/>
        <w:jc w:val="both"/>
        <w:outlineLvl w:val="2"/>
        <w:rPr>
          <w:rFonts w:ascii="Nudista" w:hAnsi="Nudista"/>
          <w:lang w:eastAsia="sk-SK"/>
        </w:rPr>
      </w:pPr>
      <w:r w:rsidRPr="00446DD7">
        <w:rPr>
          <w:rFonts w:ascii="Nudista" w:hAnsi="Nudista"/>
          <w:lang w:eastAsia="sk-SK"/>
        </w:rPr>
        <w:t>Zo zoznamu dodávok tovaru musí vyplynúť, že celková hodnota dodaného tovaru a súvisiacich poskytnutých služieb rovnakého alebo podobného charakteru a zložitosti, ako je predmet zákazky za predchádzajúce tri roky od vyhlásenia verejného obstarávania bola kumulatívn</w:t>
      </w:r>
      <w:r>
        <w:rPr>
          <w:rFonts w:ascii="Nudista" w:hAnsi="Nudista"/>
          <w:lang w:eastAsia="sk-SK"/>
        </w:rPr>
        <w:t>e minimálne</w:t>
      </w:r>
      <w:r w:rsidRPr="00446DD7">
        <w:rPr>
          <w:rFonts w:ascii="Nudista" w:hAnsi="Nudista"/>
          <w:lang w:eastAsia="sk-SK"/>
        </w:rPr>
        <w:t xml:space="preserve"> </w:t>
      </w:r>
      <w:r w:rsidRPr="00BE20D5">
        <w:rPr>
          <w:rFonts w:ascii="Nudista" w:hAnsi="Nudista"/>
          <w:b/>
          <w:bCs/>
          <w:lang w:eastAsia="sk-SK"/>
        </w:rPr>
        <w:t>450 000 EUR bez DPH</w:t>
      </w:r>
      <w:r w:rsidRPr="00446DD7">
        <w:rPr>
          <w:rFonts w:ascii="Nudista" w:hAnsi="Nudista"/>
          <w:lang w:eastAsia="sk-SK"/>
        </w:rPr>
        <w:t xml:space="preserve">, </w:t>
      </w:r>
      <w:r w:rsidR="002E0541" w:rsidRPr="00C11F7E">
        <w:rPr>
          <w:rFonts w:ascii="Nudista" w:hAnsi="Nudista"/>
          <w:b/>
          <w:bCs/>
          <w:lang w:eastAsia="sk-SK"/>
        </w:rPr>
        <w:t xml:space="preserve">pričom zo zoznamu musí zároveň vyplynúť, že uchádzač realizoval min. 1 zákazku, predmetom ktorej bola dodávka súboru hardvéru pre budovanie IoT infraštruktúry a IoT kompatibilných snímačov vrátane jeho/ich inštalácie v hodnote </w:t>
      </w:r>
      <w:r w:rsidR="002E0541" w:rsidRPr="002E0541">
        <w:rPr>
          <w:rFonts w:ascii="Nudista" w:hAnsi="Nudista"/>
          <w:b/>
          <w:bCs/>
          <w:lang w:eastAsia="sk-SK"/>
        </w:rPr>
        <w:t>min. 300 000 EUR bez DPH</w:t>
      </w:r>
      <w:r w:rsidR="002E0541" w:rsidRPr="002E0541">
        <w:rPr>
          <w:rFonts w:ascii="Nudista" w:hAnsi="Nudista"/>
          <w:lang w:eastAsia="sk-SK"/>
        </w:rPr>
        <w:t>.</w:t>
      </w:r>
      <w:r w:rsidR="002E0541">
        <w:rPr>
          <w:rFonts w:ascii="Nudista" w:hAnsi="Nudista"/>
          <w:lang w:eastAsia="sk-SK"/>
        </w:rPr>
        <w:t xml:space="preserve"> </w:t>
      </w:r>
    </w:p>
    <w:p w14:paraId="3A557BFA" w14:textId="3922DC55" w:rsidR="00BE20D5" w:rsidRPr="002E0541" w:rsidRDefault="00BE20D5" w:rsidP="002E0541">
      <w:pPr>
        <w:pStyle w:val="Odsekzoznamu"/>
        <w:spacing w:after="120" w:line="240" w:lineRule="auto"/>
        <w:ind w:left="1259"/>
        <w:contextualSpacing w:val="0"/>
        <w:jc w:val="both"/>
        <w:outlineLvl w:val="2"/>
        <w:rPr>
          <w:rFonts w:ascii="Nudista" w:hAnsi="Nudista"/>
          <w:lang w:eastAsia="sk-SK"/>
        </w:rPr>
      </w:pPr>
      <w:r w:rsidRPr="002E0541">
        <w:rPr>
          <w:rFonts w:ascii="Nudista" w:hAnsi="Nudista"/>
          <w:b/>
          <w:bCs/>
          <w:lang w:eastAsia="sk-SK"/>
        </w:rPr>
        <w:t xml:space="preserve">Za rovnaké alebo podobné dodávky tovaru a súvisiace služby sa považuje dodávka hardvérového vybavenia vrátane ich dodania a inštalácie. </w:t>
      </w:r>
    </w:p>
    <w:p w14:paraId="6CBB6AD5" w14:textId="1FF83A2C" w:rsidR="00BE20D5" w:rsidRPr="005F01CD" w:rsidRDefault="00BE20D5" w:rsidP="00BE20D5">
      <w:pPr>
        <w:spacing w:after="120" w:line="240" w:lineRule="auto"/>
        <w:ind w:left="1276"/>
        <w:jc w:val="both"/>
        <w:outlineLvl w:val="2"/>
        <w:rPr>
          <w:rFonts w:ascii="Nudista" w:hAnsi="Nudista" w:cs="Tahoma"/>
          <w:b/>
          <w:bCs/>
          <w:u w:val="single"/>
          <w:lang w:eastAsia="sk-SK"/>
        </w:rPr>
      </w:pPr>
      <w:r w:rsidRPr="005F01CD">
        <w:rPr>
          <w:rFonts w:ascii="Nudista" w:hAnsi="Nudista" w:cs="Tahoma"/>
          <w:b/>
          <w:bCs/>
          <w:sz w:val="20"/>
          <w:szCs w:val="20"/>
          <w:u w:val="single"/>
          <w:lang w:eastAsia="sk-SK"/>
        </w:rPr>
        <w:t>Minimálna požadovaná úroveň štandardov</w:t>
      </w:r>
      <w:r w:rsidR="00E60EBB">
        <w:rPr>
          <w:rFonts w:ascii="Nudista" w:hAnsi="Nudista" w:cs="Tahoma"/>
          <w:b/>
          <w:bCs/>
          <w:sz w:val="20"/>
          <w:szCs w:val="20"/>
          <w:u w:val="single"/>
          <w:lang w:eastAsia="sk-SK"/>
        </w:rPr>
        <w:t xml:space="preserve"> </w:t>
      </w:r>
      <w:r w:rsidR="00E60EBB" w:rsidRPr="00E60EBB">
        <w:rPr>
          <w:rFonts w:ascii="Nudista" w:hAnsi="Nudista" w:cs="Tahoma"/>
          <w:b/>
          <w:bCs/>
          <w:sz w:val="20"/>
          <w:szCs w:val="20"/>
          <w:u w:val="single"/>
          <w:lang w:eastAsia="sk-SK"/>
        </w:rPr>
        <w:t xml:space="preserve">pre </w:t>
      </w:r>
      <w:r w:rsidR="00E60EBB" w:rsidRPr="00E60EBB">
        <w:rPr>
          <w:rFonts w:ascii="Nudista" w:eastAsia="Times New Roman" w:hAnsi="Nudista" w:cs="Tahoma"/>
          <w:b/>
          <w:bCs/>
          <w:sz w:val="20"/>
          <w:szCs w:val="20"/>
          <w:u w:val="single"/>
          <w:lang w:eastAsia="sk-SK"/>
        </w:rPr>
        <w:t xml:space="preserve">Časť </w:t>
      </w:r>
      <w:r w:rsidR="00E60EBB">
        <w:rPr>
          <w:rFonts w:ascii="Nudista" w:eastAsia="Times New Roman" w:hAnsi="Nudista" w:cs="Tahoma"/>
          <w:b/>
          <w:bCs/>
          <w:sz w:val="20"/>
          <w:szCs w:val="20"/>
          <w:u w:val="single"/>
          <w:lang w:eastAsia="sk-SK"/>
        </w:rPr>
        <w:t>I</w:t>
      </w:r>
      <w:r w:rsidR="00E60EBB" w:rsidRPr="00E60EBB">
        <w:rPr>
          <w:rFonts w:ascii="Nudista" w:eastAsia="Times New Roman" w:hAnsi="Nudista" w:cs="Tahoma"/>
          <w:b/>
          <w:bCs/>
          <w:sz w:val="20"/>
          <w:szCs w:val="20"/>
          <w:u w:val="single"/>
          <w:lang w:eastAsia="sk-SK"/>
        </w:rPr>
        <w:t>I. predmetu zákazky</w:t>
      </w:r>
      <w:r>
        <w:rPr>
          <w:rFonts w:ascii="Nudista" w:hAnsi="Nudista" w:cs="Tahoma"/>
          <w:b/>
          <w:bCs/>
          <w:sz w:val="20"/>
          <w:szCs w:val="20"/>
          <w:u w:val="single"/>
          <w:lang w:eastAsia="sk-SK"/>
        </w:rPr>
        <w:t>:</w:t>
      </w:r>
    </w:p>
    <w:p w14:paraId="6CFE694F" w14:textId="77777777" w:rsidR="00BE20D5" w:rsidRPr="00C11F7E" w:rsidRDefault="00BE20D5" w:rsidP="00BE20D5">
      <w:pPr>
        <w:spacing w:after="120" w:line="240" w:lineRule="auto"/>
        <w:ind w:left="1276"/>
        <w:jc w:val="both"/>
        <w:outlineLvl w:val="2"/>
        <w:rPr>
          <w:rFonts w:ascii="Nudista" w:hAnsi="Nudista" w:cs="Tahoma"/>
          <w:sz w:val="20"/>
          <w:szCs w:val="20"/>
          <w:lang w:eastAsia="sk-SK"/>
        </w:rPr>
      </w:pPr>
      <w:r w:rsidRPr="00A532AB">
        <w:rPr>
          <w:rFonts w:ascii="Nudista" w:hAnsi="Nudista" w:cs="Tahoma"/>
          <w:sz w:val="20"/>
          <w:szCs w:val="20"/>
          <w:lang w:eastAsia="sk-SK"/>
        </w:rPr>
        <w:t xml:space="preserve">Zo zoznamu poskytnutých služieb musí vyplynúť, že </w:t>
      </w:r>
      <w:r>
        <w:rPr>
          <w:rFonts w:ascii="Nudista" w:hAnsi="Nudista" w:cs="Tahoma"/>
          <w:sz w:val="20"/>
          <w:szCs w:val="20"/>
          <w:lang w:eastAsia="sk-SK"/>
        </w:rPr>
        <w:t xml:space="preserve">celková </w:t>
      </w:r>
      <w:r w:rsidRPr="00A532AB">
        <w:rPr>
          <w:rFonts w:ascii="Nudista" w:hAnsi="Nudista" w:cs="Tahoma"/>
          <w:sz w:val="20"/>
          <w:szCs w:val="20"/>
          <w:lang w:eastAsia="sk-SK"/>
        </w:rPr>
        <w:t>hodnota poskytnutých služieb rovnakého alebo podobného charakteru a zložitosti, ako je predmet zákazky za predchádzajúce tri roky od vy</w:t>
      </w:r>
      <w:r w:rsidRPr="002E0541">
        <w:rPr>
          <w:rFonts w:ascii="Nudista" w:hAnsi="Nudista" w:cs="Tahoma"/>
          <w:sz w:val="20"/>
          <w:szCs w:val="20"/>
          <w:lang w:eastAsia="sk-SK"/>
        </w:rPr>
        <w:t xml:space="preserve">hlásenia verejného obstarávania bola </w:t>
      </w:r>
      <w:r w:rsidRPr="002E0541">
        <w:rPr>
          <w:rFonts w:ascii="Nudista" w:hAnsi="Nudista"/>
          <w:sz w:val="20"/>
          <w:szCs w:val="20"/>
          <w:lang w:eastAsia="sk-SK"/>
        </w:rPr>
        <w:t xml:space="preserve">minimálne </w:t>
      </w:r>
      <w:r w:rsidRPr="00C11F7E">
        <w:rPr>
          <w:rFonts w:ascii="Nudista" w:hAnsi="Nudista"/>
          <w:b/>
          <w:bCs/>
          <w:sz w:val="20"/>
          <w:szCs w:val="20"/>
          <w:lang w:eastAsia="sk-SK"/>
        </w:rPr>
        <w:t>200 000 EUR bez DPH</w:t>
      </w:r>
      <w:r w:rsidRPr="00C11F7E">
        <w:rPr>
          <w:rFonts w:ascii="Nudista" w:hAnsi="Nudista"/>
          <w:sz w:val="20"/>
          <w:szCs w:val="20"/>
          <w:lang w:eastAsia="sk-SK"/>
        </w:rPr>
        <w:t>.</w:t>
      </w:r>
    </w:p>
    <w:p w14:paraId="771AE652" w14:textId="4EEBB58E" w:rsidR="00BE20D5" w:rsidRPr="00AC3AF7" w:rsidRDefault="00BE20D5" w:rsidP="00BE20D5">
      <w:pPr>
        <w:spacing w:after="120" w:line="240" w:lineRule="auto"/>
        <w:ind w:left="1276"/>
        <w:jc w:val="both"/>
        <w:outlineLvl w:val="2"/>
        <w:rPr>
          <w:rFonts w:ascii="Nudista" w:hAnsi="Nudista" w:cs="Tahoma"/>
          <w:b/>
          <w:bCs/>
          <w:sz w:val="20"/>
          <w:szCs w:val="20"/>
          <w:lang w:eastAsia="sk-SK"/>
        </w:rPr>
      </w:pPr>
      <w:r w:rsidRPr="00AC3AF7">
        <w:rPr>
          <w:rFonts w:ascii="Nudista" w:hAnsi="Nudista" w:cs="Tahoma"/>
          <w:b/>
          <w:bCs/>
          <w:sz w:val="20"/>
          <w:szCs w:val="20"/>
          <w:lang w:eastAsia="sk-SK"/>
        </w:rPr>
        <w:t>Za služby rovnakého alebo podobného charakteru ako je predmet zákazky sa považuje  dodávka IT riešení v oblasti smart city, spočívajúcich v analýze, dizajne riešenia, implementácii riešenia, testovania, nasadenie zapojením odborných kapacít IT špecialistov vrátane vývoja aplikácii pre smart city alebo ekvivalentných IT riešení. Pod pojmom smart city sa rozumie prepojenie informačných systémov na rôznych úrovniach, vrátane externých senzorov a zariadení potrebných pre získavanie a poskytovanie dát pre zlepšenie fungovania miest, obcí. Ekvivalentným riešením sa rozumie plnenie analýza, dizajn riešenia, implementácia riešenia, testovanie, nasadenie zapojením odborných kapacít IT špecialistov, a vývoj aplikácii pre prepojenie informačných systémov na rôznych úrovniach, vrátane externých senzorov a zariadení potrebných pre získavanie a poskytovanie dát pre zlepšenie fungovania správy budov, parkovísk a pod.</w:t>
      </w:r>
    </w:p>
    <w:p w14:paraId="5E02C3E9" w14:textId="77777777" w:rsidR="00BE20D5" w:rsidRPr="00E60EBB" w:rsidRDefault="00BE20D5" w:rsidP="00BE20D5">
      <w:pPr>
        <w:spacing w:after="120" w:line="240" w:lineRule="auto"/>
        <w:ind w:left="567"/>
        <w:jc w:val="both"/>
        <w:outlineLvl w:val="2"/>
        <w:rPr>
          <w:rFonts w:ascii="Nudista" w:hAnsi="Nudista" w:cs="Tahoma"/>
          <w:sz w:val="20"/>
          <w:szCs w:val="20"/>
          <w:lang w:eastAsia="sk-SK"/>
        </w:rPr>
      </w:pPr>
      <w:r w:rsidRPr="00A532AB">
        <w:rPr>
          <w:rFonts w:ascii="Nudista" w:hAnsi="Nudista" w:cs="Tahoma"/>
          <w:sz w:val="20"/>
          <w:szCs w:val="20"/>
          <w:lang w:eastAsia="sk-SK"/>
        </w:rPr>
        <w:t xml:space="preserve">V prípade uvedenia hodnôt v inej mene ako v EUR, je nutné okrem inej meny uviesť aj hodnoty v EUR prepočítanú kurzom zverejnenom v kurzovom lístku Národnej banky Slovenska ku dňu odoslania Oznámenia o </w:t>
      </w:r>
      <w:r w:rsidRPr="00E60EBB">
        <w:rPr>
          <w:rFonts w:ascii="Nudista" w:hAnsi="Nudista" w:cs="Tahoma"/>
          <w:sz w:val="20"/>
          <w:szCs w:val="20"/>
          <w:lang w:eastAsia="sk-SK"/>
        </w:rPr>
        <w:t xml:space="preserve">vyhlásení verejného obstarávania na uverejnenie do Vestníka verejného obstarávania. </w:t>
      </w:r>
    </w:p>
    <w:p w14:paraId="130F298F" w14:textId="77777777" w:rsidR="002E0541" w:rsidRPr="00E60EBB" w:rsidRDefault="002E0541" w:rsidP="00E60EBB">
      <w:pPr>
        <w:numPr>
          <w:ilvl w:val="3"/>
          <w:numId w:val="16"/>
        </w:numPr>
        <w:spacing w:after="120" w:line="240" w:lineRule="auto"/>
        <w:ind w:left="1276" w:hanging="709"/>
        <w:jc w:val="both"/>
        <w:outlineLvl w:val="2"/>
        <w:rPr>
          <w:rFonts w:ascii="Nudista" w:hAnsi="Nudista"/>
          <w:sz w:val="20"/>
          <w:szCs w:val="20"/>
          <w:lang w:eastAsia="sk-SK"/>
        </w:rPr>
      </w:pPr>
      <w:r w:rsidRPr="00E60EBB">
        <w:rPr>
          <w:rFonts w:ascii="Nudista" w:hAnsi="Nudista"/>
          <w:sz w:val="20"/>
          <w:szCs w:val="20"/>
          <w:lang w:eastAsia="sk-SK"/>
        </w:rPr>
        <w:t xml:space="preserve">V súlade s ustanovením </w:t>
      </w:r>
      <w:r w:rsidRPr="00E60EBB">
        <w:rPr>
          <w:rFonts w:ascii="Nudista" w:hAnsi="Nudista"/>
          <w:b/>
          <w:bCs/>
          <w:sz w:val="20"/>
          <w:szCs w:val="20"/>
          <w:u w:val="single"/>
          <w:lang w:eastAsia="sk-SK"/>
        </w:rPr>
        <w:t>§ 34 ods. 1 písm. d) ZVO v spojení s § 35 ZVO</w:t>
      </w:r>
      <w:r w:rsidRPr="00E60EBB">
        <w:rPr>
          <w:rFonts w:ascii="Nudista" w:hAnsi="Nudista"/>
          <w:sz w:val="20"/>
          <w:szCs w:val="20"/>
          <w:lang w:eastAsia="sk-SK"/>
        </w:rPr>
        <w:t>: Predloženie certifikátu vydaného nezávislou inštitúciou, ktorým sa potvrdzuje splnenie požiadaviek technických noriem na systém manažérstva kvality.</w:t>
      </w:r>
    </w:p>
    <w:p w14:paraId="47BA06B9" w14:textId="1621115B" w:rsidR="002E0541" w:rsidRPr="00E60EBB" w:rsidRDefault="002E0541" w:rsidP="00E60EBB">
      <w:pPr>
        <w:pStyle w:val="Nadpis3"/>
        <w:keepNext w:val="0"/>
        <w:keepLines w:val="0"/>
        <w:numPr>
          <w:ilvl w:val="0"/>
          <w:numId w:val="0"/>
        </w:numPr>
        <w:spacing w:after="120" w:line="240" w:lineRule="auto"/>
        <w:ind w:left="1276"/>
        <w:jc w:val="both"/>
        <w:rPr>
          <w:rFonts w:ascii="Nudista" w:hAnsi="Nudista"/>
          <w:b/>
          <w:bCs/>
          <w:szCs w:val="20"/>
          <w:u w:val="single"/>
          <w:lang w:eastAsia="sk-SK"/>
        </w:rPr>
      </w:pPr>
      <w:r w:rsidRPr="00E60EBB">
        <w:rPr>
          <w:rFonts w:ascii="Nudista" w:hAnsi="Nudista"/>
          <w:b/>
          <w:bCs/>
          <w:szCs w:val="20"/>
          <w:u w:val="single"/>
          <w:lang w:eastAsia="sk-SK"/>
        </w:rPr>
        <w:t>Minimálna požadovaná úroveň štandardu</w:t>
      </w:r>
      <w:r w:rsidR="00E60EBB">
        <w:rPr>
          <w:rFonts w:ascii="Nudista" w:hAnsi="Nudista"/>
          <w:b/>
          <w:bCs/>
          <w:szCs w:val="20"/>
          <w:u w:val="single"/>
          <w:lang w:eastAsia="sk-SK"/>
        </w:rPr>
        <w:t xml:space="preserve"> pre časť I. a II. predmetu zákazky</w:t>
      </w:r>
      <w:r w:rsidRPr="00E60EBB">
        <w:rPr>
          <w:rFonts w:ascii="Nudista" w:hAnsi="Nudista"/>
          <w:b/>
          <w:bCs/>
          <w:szCs w:val="20"/>
          <w:u w:val="single"/>
          <w:lang w:eastAsia="sk-SK"/>
        </w:rPr>
        <w:t>:</w:t>
      </w:r>
    </w:p>
    <w:p w14:paraId="46A0D4C1" w14:textId="77777777" w:rsidR="002E0541" w:rsidRPr="00E60EBB" w:rsidRDefault="002E0541" w:rsidP="002E0541">
      <w:pPr>
        <w:pStyle w:val="Odsekzoznamu"/>
        <w:numPr>
          <w:ilvl w:val="0"/>
          <w:numId w:val="266"/>
        </w:numPr>
        <w:spacing w:after="120" w:line="240" w:lineRule="auto"/>
        <w:ind w:left="1843" w:hanging="567"/>
        <w:jc w:val="both"/>
        <w:rPr>
          <w:rFonts w:ascii="Nudista" w:hAnsi="Nudista"/>
          <w:lang w:eastAsia="sk-SK"/>
        </w:rPr>
      </w:pPr>
      <w:r w:rsidRPr="00E60EBB">
        <w:rPr>
          <w:rFonts w:ascii="Nudista" w:hAnsi="Nudista"/>
          <w:lang w:eastAsia="sk-SK"/>
        </w:rPr>
        <w:t xml:space="preserve">Uchádzač predloží platný </w:t>
      </w:r>
      <w:r w:rsidRPr="00E60EBB">
        <w:rPr>
          <w:rFonts w:ascii="Nudista" w:hAnsi="Nudista"/>
          <w:b/>
          <w:bCs/>
          <w:lang w:eastAsia="sk-SK"/>
        </w:rPr>
        <w:t>certifikát o zavedení systému manažérstva kvality</w:t>
      </w:r>
      <w:r w:rsidRPr="00E60EBB">
        <w:rPr>
          <w:rFonts w:ascii="Nudista" w:hAnsi="Nudista"/>
          <w:lang w:eastAsia="sk-SK"/>
        </w:rPr>
        <w:t xml:space="preserve"> v zmysle požiadaviek normy </w:t>
      </w:r>
      <w:r w:rsidRPr="00E60EBB">
        <w:rPr>
          <w:rFonts w:ascii="Nudista" w:hAnsi="Nudista"/>
          <w:b/>
          <w:bCs/>
          <w:lang w:eastAsia="sk-SK"/>
        </w:rPr>
        <w:t>ISO 9001</w:t>
      </w:r>
      <w:r w:rsidRPr="00E60EBB">
        <w:rPr>
          <w:rFonts w:ascii="Nudista" w:hAnsi="Nudista"/>
          <w:lang w:eastAsia="sk-SK"/>
        </w:rPr>
        <w:t xml:space="preserve"> v oblasti zodpovedajúcej rovnakému alebo podobnému charakteru ako je predmet zákazky. </w:t>
      </w:r>
    </w:p>
    <w:p w14:paraId="2BCAD38E" w14:textId="77777777" w:rsidR="002E0541" w:rsidRPr="00E60EBB" w:rsidRDefault="002E0541" w:rsidP="002E0541">
      <w:pPr>
        <w:pStyle w:val="Odsekzoznamu"/>
        <w:spacing w:after="120" w:line="240" w:lineRule="auto"/>
        <w:ind w:left="1843"/>
        <w:jc w:val="both"/>
        <w:rPr>
          <w:rFonts w:ascii="Nudista" w:hAnsi="Nudista"/>
          <w:lang w:eastAsia="sk-SK"/>
        </w:rPr>
      </w:pPr>
    </w:p>
    <w:p w14:paraId="230EB905" w14:textId="41B3DA4F" w:rsidR="002E0541" w:rsidRDefault="002E0541" w:rsidP="002E0541">
      <w:pPr>
        <w:pStyle w:val="Odsekzoznamu"/>
        <w:numPr>
          <w:ilvl w:val="0"/>
          <w:numId w:val="266"/>
        </w:numPr>
        <w:spacing w:after="120" w:line="240" w:lineRule="auto"/>
        <w:ind w:left="1843" w:hanging="567"/>
        <w:jc w:val="both"/>
        <w:rPr>
          <w:rFonts w:ascii="Nudista" w:hAnsi="Nudista"/>
          <w:lang w:eastAsia="sk-SK"/>
        </w:rPr>
      </w:pPr>
      <w:r w:rsidRPr="00E60EBB">
        <w:rPr>
          <w:rFonts w:ascii="Nudista" w:hAnsi="Nudista"/>
          <w:lang w:eastAsia="sk-SK"/>
        </w:rPr>
        <w:t>Uchádzač predloží platn</w:t>
      </w:r>
      <w:r>
        <w:rPr>
          <w:rFonts w:ascii="Nudista" w:hAnsi="Nudista"/>
          <w:lang w:eastAsia="sk-SK"/>
        </w:rPr>
        <w:t xml:space="preserve">ý </w:t>
      </w:r>
      <w:r>
        <w:rPr>
          <w:rFonts w:ascii="Nudista" w:hAnsi="Nudista"/>
          <w:b/>
          <w:bCs/>
          <w:lang w:eastAsia="sk-SK"/>
        </w:rPr>
        <w:t>certifikát manažérstva bezpečnosti informácií</w:t>
      </w:r>
      <w:r>
        <w:rPr>
          <w:rFonts w:ascii="Nudista" w:hAnsi="Nudista"/>
          <w:lang w:eastAsia="sk-SK"/>
        </w:rPr>
        <w:t xml:space="preserve"> v zmysle požiadaviek normy </w:t>
      </w:r>
      <w:r>
        <w:rPr>
          <w:rFonts w:ascii="Nudista" w:hAnsi="Nudista"/>
          <w:b/>
          <w:bCs/>
          <w:lang w:eastAsia="sk-SK"/>
        </w:rPr>
        <w:t xml:space="preserve">ISO/IEC 27001 </w:t>
      </w:r>
      <w:r>
        <w:rPr>
          <w:rFonts w:ascii="Nudista" w:hAnsi="Nudista"/>
          <w:lang w:eastAsia="sk-SK"/>
        </w:rPr>
        <w:t xml:space="preserve">v oblasti zodpovedajúcej rovnakému alebo podobnému charakteru ako je predmet zákazky.  </w:t>
      </w:r>
    </w:p>
    <w:p w14:paraId="677A408E" w14:textId="77777777" w:rsidR="002E0541" w:rsidRDefault="002E0541" w:rsidP="002E0541">
      <w:pPr>
        <w:pStyle w:val="Odsekzoznamu"/>
        <w:spacing w:line="240" w:lineRule="auto"/>
        <w:ind w:left="1276"/>
        <w:jc w:val="both"/>
        <w:rPr>
          <w:rFonts w:ascii="Nudista" w:hAnsi="Nudista"/>
          <w:lang w:eastAsia="sk-SK"/>
        </w:rPr>
      </w:pPr>
    </w:p>
    <w:p w14:paraId="4C2F28D5" w14:textId="5EDD3655" w:rsidR="002E0541" w:rsidRPr="002E0541" w:rsidRDefault="002E0541" w:rsidP="002E0541">
      <w:pPr>
        <w:pStyle w:val="Odsekzoznamu"/>
        <w:spacing w:line="240" w:lineRule="auto"/>
        <w:ind w:left="1276"/>
        <w:jc w:val="both"/>
        <w:rPr>
          <w:rFonts w:ascii="Nudista" w:hAnsi="Nudista"/>
          <w:lang w:eastAsia="sk-SK"/>
        </w:rPr>
      </w:pPr>
      <w:r w:rsidRPr="002E0541">
        <w:rPr>
          <w:rFonts w:ascii="Nudista" w:hAnsi="Nudista"/>
          <w:lang w:eastAsia="sk-SK"/>
        </w:rPr>
        <w:t>Verejný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6A54AE79" w14:textId="6F82D850" w:rsidR="00BE20D5" w:rsidRPr="00E60EBB" w:rsidRDefault="00BE20D5" w:rsidP="00E60EBB">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E60EBB">
        <w:rPr>
          <w:rFonts w:ascii="Nudista" w:eastAsia="Times New Roman" w:hAnsi="Nudista"/>
          <w:sz w:val="20"/>
          <w:szCs w:val="20"/>
          <w:lang w:eastAsia="sk-SK"/>
        </w:rPr>
        <w:t xml:space="preserve">V súlade s ustanovením </w:t>
      </w:r>
      <w:r w:rsidRPr="00E60EBB">
        <w:rPr>
          <w:rFonts w:ascii="Nudista" w:eastAsia="Times New Roman" w:hAnsi="Nudista"/>
          <w:b/>
          <w:bCs/>
          <w:sz w:val="20"/>
          <w:szCs w:val="20"/>
          <w:u w:val="single"/>
          <w:lang w:eastAsia="sk-SK"/>
        </w:rPr>
        <w:t>§ 34 ods. 1 písm. g) ZVO</w:t>
      </w:r>
      <w:r w:rsidRPr="00E60EBB">
        <w:rPr>
          <w:rFonts w:ascii="Nudista" w:eastAsia="Times New Roman" w:hAnsi="Nudista"/>
          <w:sz w:val="20"/>
          <w:szCs w:val="20"/>
          <w:lang w:eastAsia="sk-SK"/>
        </w:rPr>
        <w:t>: Údaje o vzdelaní a odbornej praxi alebo o odbornej kvalifikácií osôb určených na plnenie zmluvy alebo riadiacich zamestnancov.</w:t>
      </w:r>
    </w:p>
    <w:p w14:paraId="4DB6571C" w14:textId="4EA8CEAA" w:rsidR="00BE20D5" w:rsidRPr="00A532AB" w:rsidRDefault="00BE20D5" w:rsidP="00E60EBB">
      <w:pPr>
        <w:spacing w:after="120" w:line="240" w:lineRule="auto"/>
        <w:ind w:left="1276"/>
        <w:jc w:val="both"/>
        <w:outlineLvl w:val="2"/>
        <w:rPr>
          <w:rFonts w:ascii="Nudista" w:eastAsia="Times New Roman" w:hAnsi="Nudista"/>
          <w:b/>
          <w:bCs/>
          <w:sz w:val="20"/>
          <w:szCs w:val="20"/>
          <w:u w:val="single"/>
          <w:lang w:eastAsia="sk-SK"/>
        </w:rPr>
      </w:pPr>
      <w:r w:rsidRPr="00A532AB">
        <w:rPr>
          <w:rFonts w:ascii="Nudista" w:eastAsia="Times New Roman" w:hAnsi="Nudista"/>
          <w:b/>
          <w:bCs/>
          <w:sz w:val="20"/>
          <w:szCs w:val="20"/>
          <w:u w:val="single"/>
          <w:lang w:eastAsia="sk-SK"/>
        </w:rPr>
        <w:t>Minimálna požadovaná úroveň štandardu</w:t>
      </w:r>
      <w:r w:rsidR="00E60EBB">
        <w:rPr>
          <w:rFonts w:ascii="Nudista" w:eastAsia="Times New Roman" w:hAnsi="Nudista"/>
          <w:b/>
          <w:bCs/>
          <w:sz w:val="20"/>
          <w:szCs w:val="20"/>
          <w:u w:val="single"/>
          <w:lang w:eastAsia="sk-SK"/>
        </w:rPr>
        <w:t xml:space="preserve"> pre Časť II. predmetu zákazky</w:t>
      </w:r>
      <w:r w:rsidRPr="00A532AB">
        <w:rPr>
          <w:rFonts w:ascii="Nudista" w:eastAsia="Times New Roman" w:hAnsi="Nudista"/>
          <w:b/>
          <w:bCs/>
          <w:sz w:val="20"/>
          <w:szCs w:val="20"/>
          <w:u w:val="single"/>
          <w:lang w:eastAsia="sk-SK"/>
        </w:rPr>
        <w:t>:</w:t>
      </w:r>
    </w:p>
    <w:p w14:paraId="6738B060" w14:textId="77777777" w:rsidR="00BE20D5" w:rsidRPr="00A532AB" w:rsidRDefault="00BE20D5" w:rsidP="00BE20D5">
      <w:pPr>
        <w:spacing w:after="0" w:line="240" w:lineRule="auto"/>
        <w:ind w:left="1276"/>
        <w:contextualSpacing/>
        <w:jc w:val="both"/>
        <w:rPr>
          <w:rFonts w:ascii="Nudista" w:eastAsia="Times New Roman" w:hAnsi="Nudista"/>
          <w:sz w:val="20"/>
          <w:szCs w:val="20"/>
          <w:lang w:eastAsia="sk-SK"/>
        </w:rPr>
      </w:pPr>
      <w:r w:rsidRPr="00A532AB">
        <w:rPr>
          <w:rFonts w:ascii="Nudista" w:eastAsia="Times New Roman" w:hAnsi="Nudista"/>
          <w:sz w:val="20"/>
          <w:szCs w:val="20"/>
          <w:lang w:eastAsia="sk-SK"/>
        </w:rPr>
        <w:t>Uchádzač musí preukázať svoju odbornú spôsobilosť na poskytnutie služieb tvoriacich predmet zákazky potvrdením, že má k dispozícii nižšie uvedených expertov spĺňajúcich stanovené požiadavky. Nižšie uvedené požiadavky na expertov uchádzač preukáže predložením:</w:t>
      </w:r>
    </w:p>
    <w:p w14:paraId="04D33F9A" w14:textId="77777777" w:rsidR="00BE20D5" w:rsidRPr="005F01CD" w:rsidRDefault="00BE20D5" w:rsidP="00BE20D5">
      <w:pPr>
        <w:shd w:val="clear" w:color="auto" w:fill="FFFFFF"/>
        <w:spacing w:after="0" w:line="240" w:lineRule="auto"/>
        <w:ind w:left="1843"/>
        <w:jc w:val="both"/>
        <w:rPr>
          <w:rFonts w:ascii="Nudista" w:eastAsia="Times New Roman" w:hAnsi="Nudista" w:cs="Arial"/>
          <w:sz w:val="20"/>
          <w:szCs w:val="20"/>
          <w:shd w:val="clear" w:color="auto" w:fill="FFFFFF"/>
        </w:rPr>
      </w:pPr>
    </w:p>
    <w:p w14:paraId="373B9990" w14:textId="77777777" w:rsidR="00BE20D5" w:rsidRPr="00A532AB" w:rsidRDefault="00BE20D5" w:rsidP="00BE20D5">
      <w:pPr>
        <w:numPr>
          <w:ilvl w:val="0"/>
          <w:numId w:val="171"/>
        </w:numPr>
        <w:shd w:val="clear" w:color="auto" w:fill="FFFFFF"/>
        <w:spacing w:after="0" w:line="240" w:lineRule="auto"/>
        <w:ind w:left="1843"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u w:val="single"/>
          <w:shd w:val="clear" w:color="auto" w:fill="FFFFFF"/>
        </w:rPr>
        <w:t>profesijného životopisu</w:t>
      </w:r>
      <w:r w:rsidRPr="00A532AB">
        <w:rPr>
          <w:rFonts w:ascii="Nudista" w:eastAsia="Times New Roman" w:hAnsi="Nudista" w:cs="Arial"/>
          <w:sz w:val="20"/>
          <w:szCs w:val="20"/>
          <w:shd w:val="clear" w:color="auto" w:fill="FFFFFF"/>
        </w:rPr>
        <w:t>, s minimálnym obsahom:</w:t>
      </w:r>
    </w:p>
    <w:p w14:paraId="047F0002"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meno a priezvisko experta,</w:t>
      </w:r>
    </w:p>
    <w:p w14:paraId="17300646"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kvalifikácia vzťahujúca sa k predmetu zákazky,</w:t>
      </w:r>
    </w:p>
    <w:p w14:paraId="286D7217"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prehľad profesijnej praxe </w:t>
      </w:r>
      <w:r>
        <w:rPr>
          <w:rFonts w:ascii="Nudista" w:eastAsia="Times New Roman" w:hAnsi="Nudista" w:cs="Arial"/>
          <w:sz w:val="20"/>
          <w:szCs w:val="20"/>
          <w:shd w:val="clear" w:color="auto" w:fill="FFFFFF"/>
        </w:rPr>
        <w:t xml:space="preserve">a </w:t>
      </w:r>
      <w:r w:rsidRPr="00A532AB">
        <w:rPr>
          <w:rFonts w:ascii="Nudista" w:eastAsia="Times New Roman" w:hAnsi="Nudista" w:cs="Arial"/>
          <w:sz w:val="20"/>
          <w:szCs w:val="20"/>
          <w:shd w:val="clear" w:color="auto" w:fill="FFFFFF"/>
        </w:rPr>
        <w:t>odborných skúseností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vzťahujúcich sa k požadovanej činnosti experta (v prípade praxe alebo odborných skúseností uchádzač uvedie ich a v rozmedzí od-do a v prípade požiadavky na preukázanie praktických odborných skúseností uchádzač uvedie prehľad počtu praktických odborných skúseností aj s ich popisom tak, aby z prehľadu vyplynulo splnenie požiadaviek na experta),</w:t>
      </w:r>
    </w:p>
    <w:p w14:paraId="09BE9AD9" w14:textId="2AB644D4"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informácia o </w:t>
      </w:r>
      <w:r w:rsidRPr="00B37E35">
        <w:rPr>
          <w:rFonts w:ascii="Nudista" w:eastAsia="Times New Roman" w:hAnsi="Nudista" w:cs="Arial"/>
          <w:sz w:val="20"/>
          <w:szCs w:val="20"/>
          <w:shd w:val="clear" w:color="auto" w:fill="FFFFFF"/>
        </w:rPr>
        <w:t>súčasn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pracovn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B37E35">
        <w:rPr>
          <w:rFonts w:ascii="Nudista" w:eastAsia="Times New Roman" w:hAnsi="Nudista" w:cs="Arial"/>
          <w:sz w:val="20"/>
          <w:szCs w:val="20"/>
          <w:shd w:val="clear" w:color="auto" w:fill="FFFFFF"/>
        </w:rPr>
        <w:t xml:space="preserve"> experta u uchádzača, resp. iný právny vzťah medzi expertom a uchádzačom,</w:t>
      </w:r>
    </w:p>
    <w:p w14:paraId="70473D0A" w14:textId="77777777" w:rsidR="00BE20D5" w:rsidRPr="00A532AB" w:rsidRDefault="00BE20D5" w:rsidP="00BE20D5">
      <w:pPr>
        <w:numPr>
          <w:ilvl w:val="0"/>
          <w:numId w:val="172"/>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vlastnoručný podpis experta.</w:t>
      </w:r>
    </w:p>
    <w:p w14:paraId="77FD8A09" w14:textId="77777777" w:rsidR="00BE20D5" w:rsidRDefault="00BE20D5" w:rsidP="00BE20D5">
      <w:pPr>
        <w:spacing w:after="0" w:line="240" w:lineRule="auto"/>
        <w:ind w:left="1636"/>
        <w:contextualSpacing/>
        <w:jc w:val="both"/>
        <w:rPr>
          <w:rFonts w:ascii="Nudista" w:eastAsia="Times New Roman" w:hAnsi="Nudista" w:cs="Arial"/>
          <w:sz w:val="20"/>
          <w:szCs w:val="20"/>
          <w:shd w:val="clear" w:color="auto" w:fill="FFFFFF"/>
        </w:rPr>
      </w:pPr>
    </w:p>
    <w:p w14:paraId="54A58091" w14:textId="77777777" w:rsidR="00BE20D5" w:rsidRPr="00B1539D" w:rsidRDefault="00BE20D5" w:rsidP="00BE20D5">
      <w:pPr>
        <w:numPr>
          <w:ilvl w:val="0"/>
          <w:numId w:val="171"/>
        </w:numPr>
        <w:spacing w:after="0" w:line="240" w:lineRule="auto"/>
        <w:contextualSpacing/>
        <w:jc w:val="both"/>
        <w:rPr>
          <w:rFonts w:ascii="Nudista" w:eastAsia="Times New Roman" w:hAnsi="Nudista" w:cs="Arial"/>
          <w:sz w:val="20"/>
          <w:szCs w:val="20"/>
          <w:shd w:val="clear" w:color="auto" w:fill="FFFFFF"/>
        </w:rPr>
      </w:pPr>
      <w:r w:rsidRPr="005F01CD">
        <w:rPr>
          <w:rFonts w:ascii="Nudista" w:eastAsia="Times New Roman" w:hAnsi="Nudista" w:cs="Arial"/>
          <w:sz w:val="20"/>
          <w:szCs w:val="20"/>
          <w:shd w:val="clear" w:color="auto" w:fill="FFFFFF"/>
        </w:rPr>
        <w:t>dokladu o odbornej spôsobilosti alebo ekvivalentného dokladu, preukazujúceho kvalifikáciu experta, ktorý bude uchádzačovi k dispozícii na plnenie predmetu zákazky (v prípade dokladu vyhotoveného v cudzom jazyku je potrebné predložiť doklady v súlade s bodom 15 Časti A. Pokyny re uchádzačov týchto súťažných podkladov).</w:t>
      </w:r>
      <w:r w:rsidRPr="005F01CD" w:rsidDel="00B1539D">
        <w:rPr>
          <w:rFonts w:ascii="Nudista" w:eastAsia="Times New Roman" w:hAnsi="Nudista" w:cs="Arial"/>
          <w:sz w:val="20"/>
          <w:szCs w:val="20"/>
          <w:shd w:val="clear" w:color="auto" w:fill="FFFFFF"/>
        </w:rPr>
        <w:t xml:space="preserve"> </w:t>
      </w:r>
    </w:p>
    <w:p w14:paraId="6C4219E8" w14:textId="77777777" w:rsidR="00BE20D5" w:rsidRPr="00A532AB" w:rsidRDefault="00BE20D5" w:rsidP="00BE20D5">
      <w:pPr>
        <w:shd w:val="clear" w:color="auto" w:fill="FFFFFF"/>
        <w:spacing w:after="0" w:line="240" w:lineRule="auto"/>
        <w:ind w:left="1985"/>
        <w:jc w:val="both"/>
        <w:rPr>
          <w:rFonts w:ascii="Nudista" w:eastAsia="Times New Roman" w:hAnsi="Nudista" w:cs="Arial"/>
          <w:sz w:val="20"/>
          <w:szCs w:val="20"/>
          <w:shd w:val="clear" w:color="auto" w:fill="FFFFFF"/>
        </w:rPr>
      </w:pPr>
    </w:p>
    <w:p w14:paraId="3EE8D450" w14:textId="77777777" w:rsidR="00BE20D5" w:rsidRPr="00A532AB" w:rsidRDefault="00BE20D5" w:rsidP="00BE20D5">
      <w:pPr>
        <w:shd w:val="clear" w:color="auto" w:fill="FFFFFF"/>
        <w:spacing w:after="0" w:line="240" w:lineRule="auto"/>
        <w:ind w:left="1418"/>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Uchádzač vyššie uvedeným spôsobom preukáže splnenie minimálnych požiadaviek na nasledovných expertov:</w:t>
      </w:r>
    </w:p>
    <w:p w14:paraId="0525E4CC" w14:textId="77777777" w:rsidR="00BE20D5" w:rsidRPr="00A532AB" w:rsidRDefault="00BE20D5" w:rsidP="00BE20D5">
      <w:pPr>
        <w:shd w:val="clear" w:color="auto" w:fill="FFFFFF"/>
        <w:spacing w:after="0" w:line="240" w:lineRule="auto"/>
        <w:ind w:left="1416"/>
        <w:contextualSpacing/>
        <w:jc w:val="both"/>
        <w:rPr>
          <w:rFonts w:ascii="Nudista" w:eastAsia="Times New Roman" w:hAnsi="Nudista" w:cs="Arial"/>
          <w:b/>
          <w:bCs/>
          <w:sz w:val="20"/>
          <w:szCs w:val="20"/>
          <w:u w:val="single"/>
          <w:shd w:val="clear" w:color="auto" w:fill="FFFFFF"/>
        </w:rPr>
      </w:pPr>
    </w:p>
    <w:p w14:paraId="19C71085" w14:textId="77777777"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Expert č. 1: Projektový manažér IT projektu (min. 1 osoba)</w:t>
      </w:r>
    </w:p>
    <w:p w14:paraId="04D190D1" w14:textId="77777777" w:rsidR="00BE20D5" w:rsidRPr="00A532AB" w:rsidRDefault="00BE20D5" w:rsidP="00BE20D5">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3-ročná odborná prax v riadení projektov v oblasti informačných systémov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   </w:t>
      </w:r>
    </w:p>
    <w:p w14:paraId="76AD54E0" w14:textId="77777777" w:rsidR="00BE20D5" w:rsidRPr="00A532AB" w:rsidRDefault="00BE20D5" w:rsidP="00BE20D5">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projektového riadenia (minimálne úrovne PRINCE 2 Practicioner alebo IPMA B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(ii) vyššie.  </w:t>
      </w:r>
    </w:p>
    <w:p w14:paraId="729E02FE" w14:textId="77777777" w:rsidR="00BE20D5" w:rsidRPr="00A532AB" w:rsidRDefault="00BE20D5" w:rsidP="00BE20D5">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32E5C096" w14:textId="37A6790F" w:rsidR="00BE20D5" w:rsidRPr="00AE3F3D"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2: </w:t>
      </w:r>
      <w:bookmarkStart w:id="169" w:name="_Hlk74840300"/>
      <w:r w:rsidRPr="00A532AB">
        <w:rPr>
          <w:rFonts w:ascii="Nudista" w:eastAsia="Times New Roman" w:hAnsi="Nudista" w:cs="Arial"/>
          <w:b/>
          <w:bCs/>
          <w:sz w:val="20"/>
          <w:szCs w:val="20"/>
          <w:u w:val="single"/>
          <w:shd w:val="clear" w:color="auto" w:fill="FFFFFF"/>
        </w:rPr>
        <w:t>Softvérový architekt</w:t>
      </w:r>
      <w:bookmarkEnd w:id="169"/>
      <w:r w:rsidR="00AC3AF7">
        <w:rPr>
          <w:rFonts w:ascii="Nudista" w:eastAsia="Times New Roman" w:hAnsi="Nudista" w:cs="Arial"/>
          <w:b/>
          <w:bCs/>
          <w:sz w:val="20"/>
          <w:szCs w:val="20"/>
          <w:u w:val="single"/>
          <w:shd w:val="clear" w:color="auto" w:fill="FFFFFF"/>
        </w:rPr>
        <w:t xml:space="preserve"> </w:t>
      </w:r>
      <w:r w:rsidRPr="00A532AB">
        <w:rPr>
          <w:rFonts w:ascii="Nudista" w:eastAsia="Times New Roman" w:hAnsi="Nudista" w:cs="Arial"/>
          <w:b/>
          <w:bCs/>
          <w:sz w:val="20"/>
          <w:szCs w:val="20"/>
          <w:u w:val="single"/>
          <w:shd w:val="clear" w:color="auto" w:fill="FFFFFF"/>
        </w:rPr>
        <w:t>(min. 1 osoba)</w:t>
      </w:r>
    </w:p>
    <w:p w14:paraId="331A0D24" w14:textId="087EF6D7" w:rsidR="00BE20D5" w:rsidRPr="00A532AB" w:rsidRDefault="00BE20D5" w:rsidP="00BE20D5">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bookmarkStart w:id="170" w:name="_Hlk74501672"/>
      <w:r w:rsidRPr="00A532AB">
        <w:rPr>
          <w:rFonts w:ascii="Nudista" w:eastAsia="Times New Roman" w:hAnsi="Nudista" w:cs="Arial"/>
          <w:sz w:val="20"/>
          <w:szCs w:val="20"/>
          <w:shd w:val="clear" w:color="auto" w:fill="FFFFFF"/>
        </w:rPr>
        <w:t>minimálne 3-ročná odborná prax v oblasti architektúry informačných systémov</w:t>
      </w:r>
      <w:r w:rsidR="00AC3AF7">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w:t>
      </w:r>
      <w:r>
        <w:rPr>
          <w:rFonts w:ascii="Nudista" w:eastAsia="Times New Roman" w:hAnsi="Nudista" w:cs="Arial"/>
          <w:sz w:val="20"/>
          <w:szCs w:val="20"/>
          <w:shd w:val="clear" w:color="auto" w:fill="FFFFFF"/>
        </w:rPr>
        <w:t>,</w:t>
      </w:r>
    </w:p>
    <w:p w14:paraId="0976DEF8" w14:textId="77777777" w:rsidR="00BE20D5" w:rsidRPr="00A532AB" w:rsidRDefault="00BE20D5" w:rsidP="00BE20D5">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lastRenderedPageBreak/>
        <w:t xml:space="preserve">platný certifikát TOGAF® Foundation </w:t>
      </w:r>
      <w:bookmarkEnd w:id="170"/>
      <w:r w:rsidRPr="00A532AB">
        <w:rPr>
          <w:rFonts w:ascii="Nudista" w:eastAsia="Times New Roman" w:hAnsi="Nudista" w:cs="Arial"/>
          <w:sz w:val="20"/>
          <w:szCs w:val="20"/>
          <w:shd w:val="clear" w:color="auto" w:fill="FFFFFF"/>
        </w:rPr>
        <w:t xml:space="preserve">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(ii) vyššie</w:t>
      </w:r>
      <w:r>
        <w:rPr>
          <w:rFonts w:ascii="Nudista" w:eastAsia="Times New Roman" w:hAnsi="Nudista" w:cs="Arial"/>
          <w:sz w:val="20"/>
          <w:szCs w:val="20"/>
          <w:shd w:val="clear" w:color="auto" w:fill="FFFFFF"/>
        </w:rPr>
        <w:t>.</w:t>
      </w:r>
    </w:p>
    <w:p w14:paraId="30548F1C" w14:textId="77777777" w:rsidR="00BE20D5" w:rsidRPr="00A532AB" w:rsidRDefault="00BE20D5" w:rsidP="00BE20D5">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3702F5CC" w14:textId="77777777" w:rsidR="00BE20D5" w:rsidRPr="005F01CD" w:rsidRDefault="00BE20D5" w:rsidP="00BE20D5">
      <w:pPr>
        <w:shd w:val="clear" w:color="auto" w:fill="FFFFFF"/>
        <w:spacing w:after="0" w:line="240" w:lineRule="auto"/>
        <w:ind w:left="708" w:firstLine="708"/>
        <w:jc w:val="both"/>
        <w:rPr>
          <w:rFonts w:ascii="Nudista" w:eastAsiaTheme="minorHAnsi" w:hAnsi="Nudista" w:cstheme="minorBidi"/>
          <w:caps/>
        </w:rPr>
      </w:pPr>
      <w:bookmarkStart w:id="171" w:name="_Hlk61262631"/>
      <w:r w:rsidRPr="00A532AB">
        <w:rPr>
          <w:rFonts w:ascii="Nudista" w:eastAsia="Times New Roman" w:hAnsi="Nudista" w:cs="Arial"/>
          <w:b/>
          <w:bCs/>
          <w:sz w:val="20"/>
          <w:szCs w:val="20"/>
          <w:u w:val="single"/>
          <w:shd w:val="clear" w:color="auto" w:fill="FFFFFF"/>
        </w:rPr>
        <w:t xml:space="preserve">Expert č. 3: </w:t>
      </w:r>
      <w:bookmarkEnd w:id="171"/>
      <w:r w:rsidRPr="00A532AB">
        <w:rPr>
          <w:rFonts w:ascii="Nudista" w:eastAsia="Times New Roman" w:hAnsi="Nudista" w:cs="Arial"/>
          <w:b/>
          <w:bCs/>
          <w:sz w:val="20"/>
          <w:szCs w:val="20"/>
          <w:u w:val="single"/>
          <w:shd w:val="clear" w:color="auto" w:fill="FFFFFF"/>
        </w:rPr>
        <w:t>Softvérový analytik (min. 1 osoba)</w:t>
      </w:r>
    </w:p>
    <w:p w14:paraId="079C57AC" w14:textId="77777777" w:rsidR="00BE20D5" w:rsidRPr="00A532AB" w:rsidRDefault="00BE20D5" w:rsidP="00BE20D5">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E3F3D">
        <w:rPr>
          <w:rFonts w:ascii="Nudista" w:eastAsia="Times New Roman" w:hAnsi="Nudista" w:cs="Arial"/>
          <w:sz w:val="20"/>
          <w:szCs w:val="20"/>
          <w:shd w:val="clear" w:color="auto" w:fill="FFFFFF"/>
        </w:rPr>
        <w:t>minimálne 3-ročná odborná prax v oblasti zberu a spracovania požiadaviek a návrhu softvérových riešen</w:t>
      </w:r>
      <w:r w:rsidRPr="00A532AB">
        <w:rPr>
          <w:rFonts w:ascii="Nudista" w:eastAsia="Times New Roman" w:hAnsi="Nudista" w:cs="Arial"/>
          <w:sz w:val="20"/>
          <w:szCs w:val="20"/>
          <w:shd w:val="clear" w:color="auto" w:fill="FFFFFF"/>
        </w:rPr>
        <w:t xml:space="preserve">í - uchádzač túto podmienku preukáže spôsobom podľa bodu </w:t>
      </w:r>
      <w:r w:rsidRPr="00B1539D">
        <w:rPr>
          <w:rFonts w:ascii="Nudista" w:eastAsia="Times New Roman" w:hAnsi="Nudista" w:cs="Arial"/>
          <w:sz w:val="20"/>
          <w:szCs w:val="20"/>
          <w:shd w:val="clear" w:color="auto" w:fill="FFFFFF"/>
        </w:rPr>
        <w:t>2.1.3 (i) vyššie</w:t>
      </w:r>
      <w:r>
        <w:rPr>
          <w:rFonts w:ascii="Nudista" w:eastAsia="Times New Roman" w:hAnsi="Nudista" w:cs="Arial"/>
          <w:sz w:val="20"/>
          <w:szCs w:val="20"/>
          <w:shd w:val="clear" w:color="auto" w:fill="FFFFFF"/>
        </w:rPr>
        <w:t>,</w:t>
      </w:r>
    </w:p>
    <w:p w14:paraId="7E4505B7" w14:textId="77777777" w:rsidR="00BE20D5" w:rsidRPr="00A532AB" w:rsidRDefault="00BE20D5" w:rsidP="00BE20D5">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OMG UML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i) vyššie</w:t>
      </w:r>
      <w:r>
        <w:rPr>
          <w:rFonts w:ascii="Nudista" w:eastAsia="Times New Roman" w:hAnsi="Nudista" w:cs="Arial"/>
          <w:sz w:val="20"/>
          <w:szCs w:val="20"/>
          <w:shd w:val="clear" w:color="auto" w:fill="FFFFFF"/>
        </w:rPr>
        <w:t>.</w:t>
      </w:r>
    </w:p>
    <w:p w14:paraId="38F93AC3" w14:textId="77777777" w:rsidR="00BE20D5" w:rsidRPr="005F01CD" w:rsidRDefault="00BE20D5" w:rsidP="00BE20D5">
      <w:pPr>
        <w:pStyle w:val="SPnadpis0"/>
        <w:spacing w:before="0" w:line="240" w:lineRule="auto"/>
        <w:jc w:val="both"/>
        <w:rPr>
          <w:rFonts w:ascii="Nudista" w:hAnsi="Nudista"/>
          <w:caps w:val="0"/>
          <w:color w:val="auto"/>
          <w:sz w:val="22"/>
          <w:szCs w:val="22"/>
        </w:rPr>
      </w:pPr>
    </w:p>
    <w:p w14:paraId="4C50194A" w14:textId="77777777"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4: IT tester</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37E70C8B" w14:textId="77777777" w:rsidR="00BE20D5" w:rsidRPr="00A532AB" w:rsidRDefault="00BE20D5" w:rsidP="00BE20D5">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minimálne 3-ročná</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odborná prax v oblasti testovania softvérových riešení-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35D8F01C" w14:textId="77777777" w:rsidR="00BE20D5" w:rsidRPr="00B1539D" w:rsidRDefault="00BE20D5" w:rsidP="00BE20D5">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platný certifikát ISTQB®</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Foundation alebo ekvivalent daného certifikátu vydaný medzinárodne uznávanou akreditovanou autoritou - uchádzač túto podmienku preukáže spôsobom podľa bodu 2.1.3 (ii) vyššie</w:t>
      </w:r>
      <w:r>
        <w:rPr>
          <w:rFonts w:ascii="Nudista" w:eastAsia="Times New Roman" w:hAnsi="Nudista" w:cs="Arial"/>
          <w:sz w:val="20"/>
          <w:szCs w:val="20"/>
          <w:shd w:val="clear" w:color="auto" w:fill="FFFFFF"/>
        </w:rPr>
        <w:t>.</w:t>
      </w:r>
    </w:p>
    <w:p w14:paraId="5E80442D" w14:textId="77777777" w:rsidR="00BE20D5" w:rsidRPr="005F01CD" w:rsidRDefault="00BE20D5" w:rsidP="00BE20D5">
      <w:pPr>
        <w:pStyle w:val="SPnadpis0"/>
        <w:spacing w:before="0" w:line="240" w:lineRule="auto"/>
        <w:jc w:val="both"/>
        <w:rPr>
          <w:rFonts w:ascii="Nudista" w:hAnsi="Nudista" w:cs="Times New Roman"/>
          <w:caps w:val="0"/>
          <w:color w:val="auto"/>
          <w:sz w:val="22"/>
          <w:szCs w:val="22"/>
        </w:rPr>
      </w:pPr>
    </w:p>
    <w:p w14:paraId="79C462A9" w14:textId="77777777"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5: Špecialista pre bezpečnosť informačných systémov</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7E09F84F" w14:textId="77777777" w:rsidR="00BE20D5" w:rsidRPr="00A532AB" w:rsidRDefault="00BE20D5" w:rsidP="00BE20D5">
      <w:pPr>
        <w:numPr>
          <w:ilvl w:val="0"/>
          <w:numId w:val="177"/>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minimálne 3-ročná odborná prax v oblasti informačnej bezpečnosti, konkrétne v oblasti analýzy, návrhu a architektúry bezpečnosti IT systémového a aplikačného prostredia,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F87E5E9" w14:textId="77777777" w:rsidR="00BE20D5" w:rsidRPr="00B1539D" w:rsidRDefault="00BE20D5" w:rsidP="00BE20D5">
      <w:pPr>
        <w:numPr>
          <w:ilvl w:val="0"/>
          <w:numId w:val="177"/>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CISSP® alebo CISM alebo CISA alebo ekvivalent v oblasti bezpečnosti informačných systémov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7B8BF52E" w14:textId="77777777" w:rsidR="00BE20D5" w:rsidRPr="005F01CD" w:rsidRDefault="00BE20D5" w:rsidP="00BE20D5">
      <w:pPr>
        <w:shd w:val="clear" w:color="auto" w:fill="FFFFFF"/>
        <w:spacing w:line="240" w:lineRule="auto"/>
        <w:contextualSpacing/>
        <w:jc w:val="both"/>
        <w:rPr>
          <w:rFonts w:ascii="Nudista" w:eastAsiaTheme="minorHAnsi" w:hAnsi="Nudista" w:cstheme="minorBidi"/>
        </w:rPr>
      </w:pPr>
    </w:p>
    <w:p w14:paraId="417CDD95" w14:textId="1641EF33"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w:t>
      </w:r>
      <w:r w:rsidR="00AC3AF7">
        <w:rPr>
          <w:rFonts w:ascii="Nudista" w:eastAsia="Times New Roman" w:hAnsi="Nudista" w:cs="Arial"/>
          <w:b/>
          <w:bCs/>
          <w:sz w:val="20"/>
          <w:szCs w:val="20"/>
          <w:u w:val="single"/>
          <w:shd w:val="clear" w:color="auto" w:fill="FFFFFF"/>
        </w:rPr>
        <w:t>6</w:t>
      </w:r>
      <w:r w:rsidRPr="00A532AB">
        <w:rPr>
          <w:rFonts w:ascii="Nudista" w:eastAsia="Times New Roman" w:hAnsi="Nudista" w:cs="Arial"/>
          <w:b/>
          <w:bCs/>
          <w:sz w:val="20"/>
          <w:szCs w:val="20"/>
          <w:u w:val="single"/>
          <w:shd w:val="clear" w:color="auto" w:fill="FFFFFF"/>
        </w:rPr>
        <w:t>: IT programátor (min. 1 osoba)</w:t>
      </w:r>
    </w:p>
    <w:p w14:paraId="6E4D6F79" w14:textId="77777777" w:rsidR="00BE20D5" w:rsidRPr="00A532AB" w:rsidRDefault="00BE20D5" w:rsidP="00BE20D5">
      <w:pPr>
        <w:numPr>
          <w:ilvl w:val="0"/>
          <w:numId w:val="179"/>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w:t>
      </w:r>
      <w:r>
        <w:rPr>
          <w:rFonts w:ascii="Nudista" w:eastAsia="Times New Roman" w:hAnsi="Nudista" w:cs="Arial"/>
          <w:sz w:val="20"/>
          <w:szCs w:val="20"/>
          <w:shd w:val="clear" w:color="auto" w:fill="FFFFFF"/>
        </w:rPr>
        <w:t>3-ročná</w:t>
      </w:r>
      <w:r w:rsidRPr="00A532AB">
        <w:rPr>
          <w:rFonts w:ascii="Nudista" w:eastAsia="Times New Roman" w:hAnsi="Nudista" w:cs="Arial"/>
          <w:sz w:val="20"/>
          <w:szCs w:val="20"/>
          <w:shd w:val="clear" w:color="auto" w:fill="FFFFFF"/>
        </w:rPr>
        <w:t xml:space="preserve"> odborná prax </w:t>
      </w:r>
      <w:r>
        <w:rPr>
          <w:rFonts w:ascii="Nudista" w:eastAsia="Times New Roman" w:hAnsi="Nudista" w:cs="Arial"/>
          <w:sz w:val="20"/>
          <w:szCs w:val="20"/>
          <w:shd w:val="clear" w:color="auto" w:fill="FFFFFF"/>
        </w:rPr>
        <w:t>na</w:t>
      </w:r>
      <w:r w:rsidRPr="00A532AB">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xml:space="preserve"> programátora informačných technológií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2BBA66B3" w14:textId="77777777" w:rsidR="00BE20D5" w:rsidRPr="00A532AB" w:rsidRDefault="00BE20D5" w:rsidP="00BE20D5">
      <w:pPr>
        <w:numPr>
          <w:ilvl w:val="0"/>
          <w:numId w:val="179"/>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2 praktické skúsenosti v oblasti vývoja a implementácie informačných systémov </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2902B0AE" w14:textId="77777777" w:rsidR="00BE20D5" w:rsidRPr="005F01CD" w:rsidRDefault="00BE20D5" w:rsidP="00BE20D5">
      <w:pPr>
        <w:shd w:val="clear" w:color="auto" w:fill="FFFFFF"/>
        <w:spacing w:line="240" w:lineRule="auto"/>
        <w:contextualSpacing/>
        <w:jc w:val="both"/>
        <w:rPr>
          <w:rFonts w:ascii="Nudista" w:eastAsiaTheme="minorHAnsi" w:hAnsi="Nudista" w:cstheme="minorBidi"/>
        </w:rPr>
      </w:pPr>
    </w:p>
    <w:p w14:paraId="6740B9E8" w14:textId="72676C9D" w:rsidR="00BE20D5" w:rsidRPr="00A532AB" w:rsidRDefault="00BE20D5" w:rsidP="00BE20D5">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 xml:space="preserve">Expert </w:t>
      </w:r>
      <w:r w:rsidR="00AC3AF7">
        <w:rPr>
          <w:rFonts w:ascii="Nudista" w:eastAsia="Times New Roman" w:hAnsi="Nudista" w:cs="Arial"/>
          <w:b/>
          <w:bCs/>
          <w:sz w:val="20"/>
          <w:szCs w:val="20"/>
          <w:u w:val="single"/>
          <w:shd w:val="clear" w:color="auto" w:fill="FFFFFF"/>
        </w:rPr>
        <w:t>7</w:t>
      </w:r>
      <w:r w:rsidRPr="00AE3F3D">
        <w:rPr>
          <w:rFonts w:ascii="Nudista" w:eastAsia="Times New Roman" w:hAnsi="Nudista" w:cs="Arial"/>
          <w:b/>
          <w:bCs/>
          <w:sz w:val="20"/>
          <w:szCs w:val="20"/>
          <w:u w:val="single"/>
          <w:shd w:val="clear" w:color="auto" w:fill="FFFFFF"/>
        </w:rPr>
        <w:t xml:space="preserve"> – Špecialista pre infraštruktúry/HW špecialista (min. 1 osoba)</w:t>
      </w:r>
    </w:p>
    <w:p w14:paraId="3928EA0D" w14:textId="77777777" w:rsidR="00BE20D5" w:rsidRPr="00A532AB" w:rsidRDefault="00BE20D5" w:rsidP="00BE20D5">
      <w:pPr>
        <w:numPr>
          <w:ilvl w:val="0"/>
          <w:numId w:val="180"/>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minimálne 3</w:t>
      </w:r>
      <w:r>
        <w:rPr>
          <w:rFonts w:ascii="Nudista" w:eastAsia="Times New Roman" w:hAnsi="Nudista" w:cs="Arial"/>
          <w:sz w:val="20"/>
          <w:szCs w:val="20"/>
          <w:shd w:val="clear" w:color="auto" w:fill="FFFFFF"/>
        </w:rPr>
        <w:t xml:space="preserve">-ročná </w:t>
      </w:r>
      <w:r w:rsidRPr="00A532AB">
        <w:rPr>
          <w:rFonts w:ascii="Nudista" w:eastAsia="Times New Roman" w:hAnsi="Nudista" w:cs="Arial"/>
          <w:sz w:val="20"/>
          <w:szCs w:val="20"/>
          <w:shd w:val="clear" w:color="auto" w:fill="FFFFFF"/>
        </w:rPr>
        <w:t>odborná prax v oblasti riadenia procesov IT služieb</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w:t>
      </w:r>
      <w:r>
        <w:rPr>
          <w:rFonts w:ascii="Nudista" w:eastAsia="Times New Roman" w:hAnsi="Nudista" w:cs="Arial"/>
          <w:sz w:val="20"/>
          <w:szCs w:val="20"/>
          <w:shd w:val="clear" w:color="auto" w:fill="FFFFFF"/>
        </w:rPr>
        <w:t>e</w:t>
      </w:r>
      <w:r w:rsidRPr="00A532AB">
        <w:rPr>
          <w:rFonts w:ascii="Nudista" w:eastAsia="Times New Roman" w:hAnsi="Nudista" w:cs="Arial"/>
          <w:sz w:val="20"/>
          <w:szCs w:val="20"/>
          <w:shd w:val="clear" w:color="auto" w:fill="FFFFFF"/>
        </w:rPr>
        <w:t>,</w:t>
      </w:r>
    </w:p>
    <w:p w14:paraId="71A7B65B" w14:textId="77777777" w:rsidR="00BE20D5" w:rsidRPr="00B1539D" w:rsidRDefault="00BE20D5" w:rsidP="00BE20D5">
      <w:pPr>
        <w:numPr>
          <w:ilvl w:val="0"/>
          <w:numId w:val="180"/>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Certifikat ITIL Practitioner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E3F3D">
        <w:rPr>
          <w:rFonts w:ascii="Nudista" w:eastAsia="Times New Roman" w:hAnsi="Nudista" w:cs="Arial"/>
          <w:sz w:val="20"/>
          <w:szCs w:val="20"/>
          <w:shd w:val="clear" w:color="auto" w:fill="FFFFFF"/>
        </w:rPr>
        <w:t>i) vyšši</w:t>
      </w:r>
      <w:r>
        <w:rPr>
          <w:rFonts w:ascii="Nudista" w:eastAsia="Times New Roman" w:hAnsi="Nudista" w:cs="Arial"/>
          <w:sz w:val="20"/>
          <w:szCs w:val="20"/>
          <w:shd w:val="clear" w:color="auto" w:fill="FFFFFF"/>
        </w:rPr>
        <w:t>e.</w:t>
      </w:r>
    </w:p>
    <w:p w14:paraId="4A0BC5C2" w14:textId="77777777" w:rsidR="00BE20D5" w:rsidRPr="005F01CD" w:rsidRDefault="00BE20D5" w:rsidP="00BE20D5">
      <w:pPr>
        <w:shd w:val="clear" w:color="auto" w:fill="FFFFFF"/>
        <w:spacing w:line="240" w:lineRule="auto"/>
        <w:contextualSpacing/>
        <w:jc w:val="both"/>
        <w:rPr>
          <w:rFonts w:ascii="Nudista" w:eastAsiaTheme="minorHAnsi" w:hAnsi="Nudista" w:cstheme="minorBidi"/>
        </w:rPr>
      </w:pPr>
    </w:p>
    <w:p w14:paraId="7F3E72C9" w14:textId="5FBDE648" w:rsidR="00BE20D5" w:rsidRPr="00E60EBB" w:rsidRDefault="00BE20D5" w:rsidP="00E60EBB">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E60EBB">
        <w:rPr>
          <w:rFonts w:ascii="Nudista" w:hAnsi="Nudista"/>
          <w:b/>
          <w:bCs/>
          <w:sz w:val="20"/>
          <w:szCs w:val="20"/>
        </w:rPr>
        <w:t xml:space="preserve">V súlade s ustanovením § 34 ods. 1 písm. h) ZVO </w:t>
      </w:r>
      <w:r w:rsidRPr="00E60EBB">
        <w:rPr>
          <w:rFonts w:ascii="Nudista" w:hAnsi="Nudista"/>
          <w:b/>
          <w:bCs/>
          <w:sz w:val="20"/>
          <w:szCs w:val="20"/>
          <w:lang w:eastAsia="sk-SK"/>
        </w:rPr>
        <w:t>v spojení s § 36 ZVO</w:t>
      </w:r>
      <w:r w:rsidRPr="00E60EBB">
        <w:rPr>
          <w:rFonts w:ascii="Nudista" w:hAnsi="Nudista"/>
          <w:sz w:val="20"/>
          <w:szCs w:val="20"/>
        </w:rPr>
        <w:t xml:space="preserve">: </w:t>
      </w:r>
    </w:p>
    <w:p w14:paraId="19C68FF8" w14:textId="77777777" w:rsidR="00BE20D5" w:rsidRPr="00A532AB" w:rsidRDefault="00BE20D5" w:rsidP="00BE20D5">
      <w:pPr>
        <w:spacing w:after="0" w:line="240" w:lineRule="auto"/>
        <w:ind w:left="1276"/>
        <w:contextualSpacing/>
        <w:jc w:val="both"/>
        <w:rPr>
          <w:rFonts w:ascii="Nudista" w:eastAsiaTheme="minorHAnsi" w:hAnsi="Nudista" w:cstheme="minorBidi"/>
          <w:sz w:val="20"/>
          <w:szCs w:val="20"/>
        </w:rPr>
      </w:pPr>
      <w:r w:rsidRPr="00A532AB">
        <w:rPr>
          <w:rFonts w:ascii="Nudista" w:hAnsi="Nudista"/>
          <w:sz w:val="20"/>
          <w:szCs w:val="20"/>
        </w:rPr>
        <w:t>Uvedením opatrení environmentálneho manažérstva, ktoré záujemca použije pri plnení zmluvy alebo koncesnej zmluvy v súlade s § 36 ZVO.</w:t>
      </w:r>
    </w:p>
    <w:p w14:paraId="718DD5D0" w14:textId="77777777" w:rsidR="00BE20D5" w:rsidRPr="00A532AB" w:rsidRDefault="00BE20D5" w:rsidP="00BE20D5">
      <w:pPr>
        <w:spacing w:after="0" w:line="240" w:lineRule="auto"/>
        <w:ind w:left="1276"/>
        <w:contextualSpacing/>
        <w:jc w:val="both"/>
        <w:rPr>
          <w:rFonts w:ascii="Nudista" w:eastAsiaTheme="minorHAnsi" w:hAnsi="Nudista" w:cstheme="minorBidi"/>
          <w:sz w:val="20"/>
          <w:szCs w:val="20"/>
        </w:rPr>
      </w:pPr>
    </w:p>
    <w:p w14:paraId="695079A8" w14:textId="41B7E961" w:rsidR="00BE20D5" w:rsidRPr="00A532AB" w:rsidRDefault="00BE20D5" w:rsidP="00BE20D5">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r w:rsidR="00E60EBB">
        <w:rPr>
          <w:rFonts w:ascii="Nudista" w:hAnsi="Nudista" w:cs="Arial"/>
          <w:b/>
          <w:bCs/>
          <w:sz w:val="20"/>
          <w:szCs w:val="20"/>
          <w:u w:val="single"/>
          <w:lang w:eastAsia="sk-SK"/>
        </w:rPr>
        <w:t xml:space="preserve"> pre Časť I. a II. predmetu zákazky</w:t>
      </w:r>
      <w:r w:rsidRPr="00A532AB">
        <w:rPr>
          <w:rFonts w:ascii="Nudista" w:hAnsi="Nudista" w:cs="Arial"/>
          <w:b/>
          <w:bCs/>
          <w:sz w:val="20"/>
          <w:szCs w:val="20"/>
          <w:u w:val="single"/>
          <w:lang w:eastAsia="sk-SK"/>
        </w:rPr>
        <w:t>:</w:t>
      </w:r>
    </w:p>
    <w:p w14:paraId="1BC8CB70" w14:textId="77777777" w:rsidR="00E60EBB" w:rsidRDefault="00BE20D5" w:rsidP="00BE20D5">
      <w:pPr>
        <w:widowControl w:val="0"/>
        <w:spacing w:after="120" w:line="240" w:lineRule="auto"/>
        <w:ind w:left="1276"/>
        <w:jc w:val="both"/>
        <w:outlineLvl w:val="3"/>
        <w:rPr>
          <w:rFonts w:ascii="Nudista" w:hAnsi="Nudista"/>
          <w:sz w:val="20"/>
          <w:szCs w:val="20"/>
          <w:lang w:eastAsia="sk-SK"/>
        </w:rPr>
      </w:pPr>
      <w:r>
        <w:rPr>
          <w:rFonts w:ascii="Nudista" w:hAnsi="Nudista" w:cs="Arial"/>
          <w:sz w:val="20"/>
          <w:szCs w:val="20"/>
          <w:lang w:eastAsia="sk-SK"/>
        </w:rPr>
        <w:t>Uchádzač</w:t>
      </w:r>
      <w:r w:rsidRPr="00A532AB">
        <w:rPr>
          <w:rFonts w:ascii="Nudista" w:hAnsi="Nudista" w:cs="Arial"/>
          <w:sz w:val="20"/>
          <w:szCs w:val="20"/>
          <w:lang w:eastAsia="sk-SK"/>
        </w:rPr>
        <w:t xml:space="preserve"> predloží certifikát o zavedení systému environmentálneho manažérstva v zmysle požiadaviek normy </w:t>
      </w:r>
      <w:r w:rsidRPr="005F01CD">
        <w:rPr>
          <w:rFonts w:ascii="Nudista" w:hAnsi="Nudista" w:cs="Arial"/>
          <w:b/>
          <w:bCs/>
          <w:sz w:val="20"/>
          <w:szCs w:val="20"/>
          <w:lang w:eastAsia="sk-SK"/>
        </w:rPr>
        <w:t>ISO 14001</w:t>
      </w:r>
      <w:r w:rsidRPr="00A532AB">
        <w:rPr>
          <w:rFonts w:ascii="Nudista" w:hAnsi="Nudista" w:cs="Arial"/>
          <w:sz w:val="20"/>
          <w:szCs w:val="20"/>
          <w:lang w:eastAsia="sk-SK"/>
        </w:rPr>
        <w:t xml:space="preserve"> </w:t>
      </w:r>
      <w:r w:rsidR="00E60EBB" w:rsidRPr="00E60EBB">
        <w:rPr>
          <w:rFonts w:ascii="Nudista" w:hAnsi="Nudista"/>
          <w:sz w:val="20"/>
          <w:szCs w:val="20"/>
          <w:lang w:eastAsia="sk-SK"/>
        </w:rPr>
        <w:t xml:space="preserve">v oblasti zodpovedajúcej rovnakému alebo podobnému charakteru ako je predmet zákazky. </w:t>
      </w:r>
    </w:p>
    <w:p w14:paraId="5AC87422" w14:textId="77777777" w:rsidR="00E60EBB" w:rsidRDefault="00E60EBB" w:rsidP="00BE20D5">
      <w:pPr>
        <w:widowControl w:val="0"/>
        <w:spacing w:after="120" w:line="240" w:lineRule="auto"/>
        <w:ind w:left="1276"/>
        <w:jc w:val="both"/>
        <w:outlineLvl w:val="3"/>
        <w:rPr>
          <w:rFonts w:ascii="Nudista" w:hAnsi="Nudista"/>
          <w:sz w:val="20"/>
          <w:szCs w:val="20"/>
          <w:lang w:eastAsia="sk-SK"/>
        </w:rPr>
      </w:pPr>
    </w:p>
    <w:p w14:paraId="00184CA6" w14:textId="17E61A19" w:rsidR="00BE20D5" w:rsidRPr="00A532AB" w:rsidRDefault="00E60EBB" w:rsidP="00BE20D5">
      <w:pPr>
        <w:widowControl w:val="0"/>
        <w:spacing w:after="120" w:line="240" w:lineRule="auto"/>
        <w:ind w:left="1276"/>
        <w:jc w:val="both"/>
        <w:outlineLvl w:val="3"/>
        <w:rPr>
          <w:rFonts w:ascii="Nudista" w:hAnsi="Nudista" w:cs="Arial"/>
          <w:sz w:val="20"/>
          <w:szCs w:val="20"/>
          <w:lang w:eastAsia="sk-SK"/>
        </w:rPr>
      </w:pPr>
      <w:r w:rsidRPr="002E0541">
        <w:rPr>
          <w:rFonts w:ascii="Nudista" w:hAnsi="Nudista"/>
          <w:sz w:val="20"/>
          <w:szCs w:val="20"/>
          <w:lang w:eastAsia="sk-SK"/>
        </w:rPr>
        <w:lastRenderedPageBreak/>
        <w:t xml:space="preserve">Verejný obstarávateľ uzná ako rovnocenný certifikát vydaný príslušným orgánom členského štátu. </w:t>
      </w:r>
      <w:r w:rsidR="00BE20D5" w:rsidRPr="00A532AB">
        <w:rPr>
          <w:rFonts w:ascii="Nudista" w:hAnsi="Nudista" w:cs="Arial"/>
          <w:sz w:val="20"/>
          <w:szCs w:val="20"/>
          <w:lang w:eastAsia="sk-SK"/>
        </w:rPr>
        <w:t xml:space="preserve">Ak </w:t>
      </w:r>
      <w:r w:rsidR="00BE20D5">
        <w:rPr>
          <w:rFonts w:ascii="Nudista" w:hAnsi="Nudista" w:cs="Arial"/>
          <w:sz w:val="20"/>
          <w:szCs w:val="20"/>
          <w:lang w:eastAsia="sk-SK"/>
        </w:rPr>
        <w:t>uchádzač</w:t>
      </w:r>
      <w:r w:rsidR="00BE20D5" w:rsidRPr="00A532AB">
        <w:rPr>
          <w:rFonts w:ascii="Nudista" w:hAnsi="Nudista" w:cs="Arial"/>
          <w:sz w:val="20"/>
          <w:szCs w:val="20"/>
          <w:lang w:eastAsia="sk-SK"/>
        </w:rPr>
        <w:t xml:space="preserve"> objektívne nemal možnosť získať príslušný certifikát v určených lehotách, verejný obstarávateľ prijme aj iné dôkazy o rovnocenných opatreniach o zavedení systému environmentálneho manažérstva predložené </w:t>
      </w:r>
      <w:r w:rsidR="00BE20D5">
        <w:rPr>
          <w:rFonts w:ascii="Nudista" w:hAnsi="Nudista" w:cs="Arial"/>
          <w:sz w:val="20"/>
          <w:szCs w:val="20"/>
          <w:lang w:eastAsia="sk-SK"/>
        </w:rPr>
        <w:t>uchádzačom</w:t>
      </w:r>
      <w:r w:rsidR="00BE20D5" w:rsidRPr="00A532AB">
        <w:rPr>
          <w:rFonts w:ascii="Nudista" w:hAnsi="Nudista" w:cs="Arial"/>
          <w:sz w:val="20"/>
          <w:szCs w:val="20"/>
          <w:lang w:eastAsia="sk-SK"/>
        </w:rPr>
        <w:t xml:space="preserve">, ktorými preukáže, že ním navrhované opatrenia o zavedení systému environmentálneho manažérstva sú v súlade s požadovanými normami systému environmentálneho manažérstva. </w:t>
      </w:r>
    </w:p>
    <w:p w14:paraId="147E6C86" w14:textId="77777777" w:rsidR="00D10CA0" w:rsidRDefault="00D10CA0" w:rsidP="00D10CA0">
      <w:pPr>
        <w:pStyle w:val="Nadpis3"/>
        <w:keepNext w:val="0"/>
        <w:keepLines w:val="0"/>
        <w:numPr>
          <w:ilvl w:val="0"/>
          <w:numId w:val="0"/>
        </w:numPr>
        <w:spacing w:after="0" w:line="240" w:lineRule="auto"/>
        <w:ind w:left="567"/>
        <w:jc w:val="both"/>
        <w:rPr>
          <w:rFonts w:ascii="Nudista" w:hAnsi="Nudista" w:cs="Arial"/>
          <w:shd w:val="clear" w:color="auto" w:fill="FFFFFF"/>
        </w:rPr>
      </w:pPr>
    </w:p>
    <w:p w14:paraId="412626EF" w14:textId="15D12B7F" w:rsidR="00F834B1" w:rsidRPr="00A532AB" w:rsidRDefault="00F834B1" w:rsidP="00D10CA0">
      <w:pPr>
        <w:pStyle w:val="Odsekzoznamu"/>
        <w:numPr>
          <w:ilvl w:val="2"/>
          <w:numId w:val="167"/>
        </w:numPr>
        <w:spacing w:after="120" w:line="240" w:lineRule="auto"/>
        <w:ind w:left="567" w:hanging="567"/>
        <w:jc w:val="both"/>
        <w:outlineLvl w:val="2"/>
        <w:rPr>
          <w:rFonts w:ascii="Nudista" w:hAnsi="Nudista" w:cs="Arial"/>
          <w:shd w:val="clear" w:color="auto" w:fill="FFFFFF"/>
        </w:rPr>
      </w:pPr>
      <w:r w:rsidRPr="00A532AB">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A532AB" w:rsidRDefault="00E53E48" w:rsidP="00E83DC7">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A532AB" w:rsidRDefault="00C15515" w:rsidP="005A5CC6">
      <w:pPr>
        <w:pStyle w:val="SAP1"/>
        <w:numPr>
          <w:ilvl w:val="1"/>
          <w:numId w:val="167"/>
        </w:numPr>
        <w:spacing w:before="120" w:after="120"/>
        <w:rPr>
          <w:rFonts w:ascii="Nudista" w:hAnsi="Nudista"/>
          <w:lang w:val="sk-SK"/>
        </w:rPr>
      </w:pPr>
      <w:bookmarkStart w:id="172" w:name="_Toc86843107"/>
      <w:r w:rsidRPr="00A532AB">
        <w:rPr>
          <w:rFonts w:ascii="Nudista" w:hAnsi="Nudista"/>
          <w:lang w:val="sk-SK"/>
        </w:rPr>
        <w:t>Spoločné podmienky k preukazovaniu splnenia podmienok účasti</w:t>
      </w:r>
      <w:bookmarkEnd w:id="172"/>
      <w:r w:rsidRPr="00A532AB">
        <w:rPr>
          <w:rFonts w:ascii="Nudista" w:hAnsi="Nudista"/>
          <w:lang w:val="sk-SK"/>
        </w:rPr>
        <w:t xml:space="preserve"> </w:t>
      </w:r>
    </w:p>
    <w:p w14:paraId="190B9FC7" w14:textId="29ECBA7D" w:rsidR="00E650F8" w:rsidRPr="00A532AB" w:rsidRDefault="001D320C" w:rsidP="00BE20D5">
      <w:pPr>
        <w:pStyle w:val="Odsekzoznamu"/>
        <w:numPr>
          <w:ilvl w:val="2"/>
          <w:numId w:val="167"/>
        </w:numPr>
        <w:spacing w:after="120" w:line="240" w:lineRule="auto"/>
        <w:ind w:left="567" w:hanging="567"/>
        <w:jc w:val="both"/>
        <w:outlineLvl w:val="2"/>
        <w:rPr>
          <w:rFonts w:ascii="Nudista" w:hAnsi="Nudista" w:cs="Arial"/>
          <w:shd w:val="clear" w:color="auto" w:fill="FFFFFF"/>
        </w:rPr>
      </w:pPr>
      <w:r w:rsidRPr="00BE20D5">
        <w:rPr>
          <w:rFonts w:ascii="Nudista" w:hAnsi="Nudista" w:cs="Arial"/>
          <w:shd w:val="clear" w:color="auto" w:fill="FFFFFF"/>
        </w:rPr>
        <w:t>Uchádzač</w:t>
      </w:r>
      <w:r w:rsidRPr="00A532AB">
        <w:rPr>
          <w:rFonts w:ascii="Nudista" w:hAnsi="Nudista" w:cs="Arial"/>
          <w:shd w:val="clear" w:color="auto" w:fill="FFFFFF"/>
        </w:rPr>
        <w:t xml:space="preserve"> môže d</w:t>
      </w:r>
      <w:r w:rsidR="00516CD4" w:rsidRPr="00A532AB">
        <w:rPr>
          <w:rFonts w:ascii="Nudista" w:hAnsi="Nudista" w:cs="Arial"/>
          <w:shd w:val="clear" w:color="auto" w:fill="FFFFFF"/>
        </w:rPr>
        <w:t>oklady na preukázanie splnenia</w:t>
      </w:r>
      <w:r w:rsidR="00F834B1" w:rsidRPr="00A532AB">
        <w:rPr>
          <w:rFonts w:ascii="Nudista" w:hAnsi="Nudista" w:cs="Arial"/>
          <w:shd w:val="clear" w:color="auto" w:fill="FFFFFF"/>
        </w:rPr>
        <w:t xml:space="preserve"> podmienok účasti </w:t>
      </w:r>
      <w:r w:rsidR="00516CD4" w:rsidRPr="00A532AB">
        <w:rPr>
          <w:rFonts w:ascii="Nudista" w:hAnsi="Nudista" w:cs="Arial"/>
          <w:shd w:val="clear" w:color="auto" w:fill="FFFFFF"/>
        </w:rPr>
        <w:t xml:space="preserve">predbežne nahradiť </w:t>
      </w:r>
      <w:r w:rsidR="00F834B1" w:rsidRPr="00A532AB">
        <w:rPr>
          <w:rFonts w:ascii="Nudista" w:hAnsi="Nudista" w:cs="Arial"/>
          <w:shd w:val="clear" w:color="auto" w:fill="FFFFFF"/>
        </w:rPr>
        <w:t xml:space="preserve">Jednotným európskym dokumentom </w:t>
      </w:r>
      <w:r w:rsidRPr="00A532AB">
        <w:rPr>
          <w:rFonts w:ascii="Nudista" w:hAnsi="Nudista" w:cs="Arial"/>
          <w:shd w:val="clear" w:color="auto" w:fill="FFFFFF"/>
        </w:rPr>
        <w:t xml:space="preserve">(JED) </w:t>
      </w:r>
      <w:r w:rsidR="00F834B1" w:rsidRPr="00A532AB">
        <w:rPr>
          <w:rFonts w:ascii="Nudista" w:hAnsi="Nudista" w:cs="Arial"/>
          <w:shd w:val="clear" w:color="auto" w:fill="FFFFFF"/>
        </w:rPr>
        <w:t>v zmysle § 39 ZVO</w:t>
      </w:r>
      <w:r w:rsidR="00E650F8" w:rsidRPr="00A532AB">
        <w:rPr>
          <w:rFonts w:ascii="Nudista" w:hAnsi="Nudista" w:cs="Arial"/>
          <w:shd w:val="clear" w:color="auto" w:fill="FFFFFF"/>
        </w:rPr>
        <w:t xml:space="preserve"> (podrobnejšie inštrukcie sú na web stránke Úradu pre verejné obstarávanie: hhttps://www.uvo.gov.sk/jednotny-europsky-dokument-pre-verejne-obstaravanie-602.html).</w:t>
      </w:r>
    </w:p>
    <w:p w14:paraId="4CED4126" w14:textId="77777777" w:rsidR="00BE20D5" w:rsidRPr="00BE20D5" w:rsidRDefault="00BE20D5" w:rsidP="00BE20D5">
      <w:pPr>
        <w:pStyle w:val="Odsekzoznamu"/>
        <w:spacing w:after="120" w:line="240" w:lineRule="auto"/>
        <w:ind w:left="567"/>
        <w:jc w:val="both"/>
        <w:outlineLvl w:val="2"/>
        <w:rPr>
          <w:rFonts w:ascii="Nudista" w:hAnsi="Nudista"/>
        </w:rPr>
      </w:pPr>
    </w:p>
    <w:p w14:paraId="594D7E86" w14:textId="475E5876" w:rsidR="007716B0" w:rsidRPr="00BE20D5" w:rsidRDefault="00516CD4" w:rsidP="00BE20D5">
      <w:pPr>
        <w:pStyle w:val="Odsekzoznamu"/>
        <w:numPr>
          <w:ilvl w:val="2"/>
          <w:numId w:val="167"/>
        </w:numPr>
        <w:spacing w:after="120" w:line="240" w:lineRule="auto"/>
        <w:ind w:left="567" w:hanging="567"/>
        <w:jc w:val="both"/>
        <w:outlineLvl w:val="2"/>
        <w:rPr>
          <w:rFonts w:ascii="Nudista" w:hAnsi="Nudista"/>
        </w:rPr>
      </w:pPr>
      <w:r w:rsidRPr="00A532AB">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A532AB">
        <w:rPr>
          <w:rFonts w:ascii="Courier New" w:hAnsi="Courier New" w:cs="Courier New"/>
          <w:shd w:val="clear" w:color="auto" w:fill="FFFFFF"/>
        </w:rPr>
        <w:t>α</w:t>
      </w:r>
      <w:r w:rsidRPr="00A532AB">
        <w:rPr>
          <w:rFonts w:ascii="Nudista" w:hAnsi="Nudista" w:cs="Arial"/>
          <w:shd w:val="clear" w:color="auto" w:fill="FFFFFF"/>
        </w:rPr>
        <w:t>: Glob</w:t>
      </w:r>
      <w:r w:rsidRPr="00A532AB">
        <w:rPr>
          <w:rFonts w:ascii="Nudista" w:hAnsi="Nudista" w:cs="Nudista"/>
          <w:shd w:val="clear" w:color="auto" w:fill="FFFFFF"/>
        </w:rPr>
        <w:t>á</w:t>
      </w:r>
      <w:r w:rsidRPr="00A532AB">
        <w:rPr>
          <w:rFonts w:ascii="Nudista" w:hAnsi="Nudista" w:cs="Arial"/>
          <w:shd w:val="clear" w:color="auto" w:fill="FFFFFF"/>
        </w:rPr>
        <w:t xml:space="preserve">lny </w:t>
      </w:r>
      <w:r w:rsidRPr="00A532AB">
        <w:rPr>
          <w:rFonts w:ascii="Nudista" w:hAnsi="Nudista" w:cs="Nudista"/>
          <w:shd w:val="clear" w:color="auto" w:fill="FFFFFF"/>
        </w:rPr>
        <w:t>ú</w:t>
      </w:r>
      <w:r w:rsidRPr="00A532AB">
        <w:rPr>
          <w:rFonts w:ascii="Nudista" w:hAnsi="Nudista" w:cs="Arial"/>
          <w:shd w:val="clear" w:color="auto" w:fill="FFFFFF"/>
        </w:rPr>
        <w:t>daj pre v</w:t>
      </w:r>
      <w:r w:rsidRPr="00A532AB">
        <w:rPr>
          <w:rFonts w:ascii="Nudista" w:hAnsi="Nudista" w:cs="Nudista"/>
          <w:shd w:val="clear" w:color="auto" w:fill="FFFFFF"/>
        </w:rPr>
        <w:t>š</w:t>
      </w:r>
      <w:r w:rsidRPr="00A532AB">
        <w:rPr>
          <w:rFonts w:ascii="Nudista" w:hAnsi="Nudista" w:cs="Arial"/>
          <w:shd w:val="clear" w:color="auto" w:fill="FFFFFF"/>
        </w:rPr>
        <w:t xml:space="preserve">etky podmienky </w:t>
      </w:r>
      <w:r w:rsidRPr="00A532AB">
        <w:rPr>
          <w:rFonts w:ascii="Nudista" w:hAnsi="Nudista" w:cs="Nudista"/>
          <w:shd w:val="clear" w:color="auto" w:fill="FFFFFF"/>
        </w:rPr>
        <w:t>úč</w:t>
      </w:r>
      <w:r w:rsidRPr="00A532AB">
        <w:rPr>
          <w:rFonts w:ascii="Nudista" w:hAnsi="Nudista" w:cs="Arial"/>
          <w:shd w:val="clear" w:color="auto" w:fill="FFFFFF"/>
        </w:rPr>
        <w:t>asti),</w:t>
      </w:r>
      <w:r w:rsidRPr="00A532AB">
        <w:rPr>
          <w:rFonts w:ascii="Nudista" w:hAnsi="Nudista"/>
        </w:rPr>
        <w:t xml:space="preserve"> t.</w:t>
      </w:r>
      <w:r w:rsidR="00B64A84" w:rsidRPr="00A532AB">
        <w:rPr>
          <w:rFonts w:ascii="Nudista" w:hAnsi="Nudista"/>
        </w:rPr>
        <w:t xml:space="preserve"> </w:t>
      </w:r>
      <w:r w:rsidRPr="00A532AB">
        <w:rPr>
          <w:rFonts w:ascii="Nudista" w:hAnsi="Nudista"/>
        </w:rPr>
        <w:t>j. či hospodárske subjekty spĺňajú všetky požadované podmienky účasti, týkajúce sa ekonomického a finančného postavenia a technickej alebo odbornej spôsobilosti.</w:t>
      </w:r>
    </w:p>
    <w:p w14:paraId="53EDC346" w14:textId="77777777" w:rsidR="00BE20D5" w:rsidRPr="00BE20D5" w:rsidRDefault="00BE20D5" w:rsidP="00BE20D5">
      <w:pPr>
        <w:pStyle w:val="Odsekzoznamu"/>
        <w:spacing w:after="120" w:line="240" w:lineRule="auto"/>
        <w:ind w:left="567"/>
        <w:jc w:val="both"/>
        <w:outlineLvl w:val="2"/>
        <w:rPr>
          <w:rFonts w:ascii="Nudista" w:hAnsi="Nudista"/>
        </w:rPr>
      </w:pPr>
    </w:p>
    <w:p w14:paraId="7250E099" w14:textId="75435FDD" w:rsidR="00CE3D6A" w:rsidRPr="00BE20D5" w:rsidRDefault="007716B0" w:rsidP="00BE20D5">
      <w:pPr>
        <w:pStyle w:val="Odsekzoznamu"/>
        <w:numPr>
          <w:ilvl w:val="2"/>
          <w:numId w:val="167"/>
        </w:numPr>
        <w:spacing w:after="120" w:line="240" w:lineRule="auto"/>
        <w:ind w:left="567" w:hanging="567"/>
        <w:jc w:val="both"/>
        <w:outlineLvl w:val="2"/>
        <w:rPr>
          <w:rFonts w:ascii="Nudista" w:hAnsi="Nudista"/>
        </w:rPr>
      </w:pPr>
      <w:r w:rsidRPr="00A532AB">
        <w:rPr>
          <w:rFonts w:ascii="Nudista" w:hAnsi="Nudista" w:cs="Arial"/>
        </w:rPr>
        <w:t xml:space="preserve">Ak uchádzač využíva na preukázanie splnenia podmienok účasti kapacity alebo zdroje inej osoby podľa </w:t>
      </w:r>
      <w:r w:rsidRPr="00BE20D5">
        <w:rPr>
          <w:rFonts w:ascii="Nudista" w:hAnsi="Nudista" w:cs="Arial"/>
          <w:shd w:val="clear" w:color="auto" w:fill="FFFFFF"/>
        </w:rPr>
        <w:t>ust</w:t>
      </w:r>
      <w:r w:rsidRPr="00A532AB">
        <w:rPr>
          <w:rFonts w:ascii="Nudista" w:hAnsi="Nudista" w:cs="Arial"/>
        </w:rPr>
        <w:t>. § 33 ods. 2 a/alebo § 34 ods. 3 ZVO, predloží samostatný formulár JED za každú takúto osobu, riadne vyplnený a s podpisom príslušných subjektov.</w:t>
      </w:r>
    </w:p>
    <w:p w14:paraId="00777711" w14:textId="77777777" w:rsidR="00BE20D5" w:rsidRDefault="00BE20D5" w:rsidP="00BE20D5">
      <w:pPr>
        <w:pStyle w:val="Odsekzoznamu"/>
        <w:spacing w:after="120" w:line="240" w:lineRule="auto"/>
        <w:ind w:left="567"/>
        <w:jc w:val="both"/>
        <w:outlineLvl w:val="2"/>
        <w:rPr>
          <w:rFonts w:ascii="Nudista" w:hAnsi="Nudista" w:cs="Arial"/>
        </w:rPr>
      </w:pPr>
    </w:p>
    <w:p w14:paraId="7BF2A6B2" w14:textId="1B859D63" w:rsidR="00E650F8" w:rsidRPr="00BE20D5" w:rsidRDefault="001D320C" w:rsidP="00BE20D5">
      <w:pPr>
        <w:pStyle w:val="Odsekzoznamu"/>
        <w:numPr>
          <w:ilvl w:val="2"/>
          <w:numId w:val="167"/>
        </w:numPr>
        <w:spacing w:after="120" w:line="240" w:lineRule="auto"/>
        <w:ind w:left="567" w:hanging="567"/>
        <w:jc w:val="both"/>
        <w:outlineLvl w:val="2"/>
        <w:rPr>
          <w:rFonts w:ascii="Nudista" w:hAnsi="Nudista" w:cs="Arial"/>
        </w:rPr>
      </w:pPr>
      <w:r w:rsidRPr="00A532AB">
        <w:rPr>
          <w:rFonts w:ascii="Nudista" w:hAnsi="Nudista" w:cs="Arial"/>
        </w:rPr>
        <w:t xml:space="preserve">Ak uchádzač použije JED, verejný obstarávateľ môže na účely zabezpečenia riadneho priebehu </w:t>
      </w:r>
      <w:r w:rsidRPr="00BE20D5">
        <w:rPr>
          <w:rFonts w:ascii="Nudista" w:hAnsi="Nudista" w:cs="Arial"/>
          <w:shd w:val="clear" w:color="auto" w:fill="FFFFFF"/>
        </w:rPr>
        <w:t>verejného</w:t>
      </w:r>
      <w:r w:rsidRPr="00A532AB">
        <w:rPr>
          <w:rFonts w:ascii="Nudista" w:hAnsi="Nudista" w:cs="Arial"/>
        </w:rPr>
        <w:t xml:space="preserve"> obstarávania postupovať podľa § 39 ods. 6 ZVO. </w:t>
      </w:r>
    </w:p>
    <w:p w14:paraId="6F3FDF78" w14:textId="77777777" w:rsidR="00BE20D5" w:rsidRPr="00BE20D5" w:rsidRDefault="00BE20D5" w:rsidP="00BE20D5">
      <w:pPr>
        <w:pStyle w:val="Odsekzoznamu"/>
        <w:spacing w:after="120" w:line="240" w:lineRule="auto"/>
        <w:ind w:left="567"/>
        <w:jc w:val="both"/>
        <w:outlineLvl w:val="2"/>
        <w:rPr>
          <w:rFonts w:ascii="Nudista" w:hAnsi="Nudista" w:cs="Arial"/>
        </w:rPr>
      </w:pPr>
    </w:p>
    <w:p w14:paraId="5A22D045" w14:textId="6FF398F5" w:rsidR="00E650F8" w:rsidRPr="00A532AB" w:rsidRDefault="00E650F8" w:rsidP="00BE20D5">
      <w:pPr>
        <w:pStyle w:val="Odsekzoznamu"/>
        <w:numPr>
          <w:ilvl w:val="2"/>
          <w:numId w:val="167"/>
        </w:numPr>
        <w:spacing w:after="120" w:line="240" w:lineRule="auto"/>
        <w:ind w:left="567" w:hanging="567"/>
        <w:jc w:val="both"/>
        <w:outlineLvl w:val="2"/>
        <w:rPr>
          <w:rFonts w:ascii="Nudista" w:hAnsi="Nudista" w:cs="Arial"/>
        </w:rPr>
      </w:pPr>
      <w:r w:rsidRPr="00A532AB">
        <w:rPr>
          <w:rFonts w:ascii="Nudista" w:hAnsi="Nudista" w:cs="Arial"/>
          <w:shd w:val="clear" w:color="auto" w:fill="FFFFFF"/>
        </w:rPr>
        <w:t>Doklady</w:t>
      </w:r>
      <w:r w:rsidRPr="00A532AB">
        <w:rPr>
          <w:rFonts w:ascii="Nudista" w:hAnsi="Nudista" w:cs="Arial"/>
        </w:rPr>
        <w:t xml:space="preserve"> preukazujúce splnenie podmienok účasti predkladá verejnému obstarávateľovi uchádzač podľa § 55 ods. 1 ZVO v čase a spôsobom určeným Verejným obstarávateľom.</w:t>
      </w:r>
    </w:p>
    <w:p w14:paraId="0F19B981" w14:textId="77777777" w:rsidR="00E650F8" w:rsidRPr="00A532AB" w:rsidRDefault="00E650F8" w:rsidP="00E83DC7">
      <w:pPr>
        <w:spacing w:line="240" w:lineRule="auto"/>
        <w:rPr>
          <w:rFonts w:ascii="Nudista" w:hAnsi="Nudista"/>
        </w:rPr>
      </w:pPr>
    </w:p>
    <w:p w14:paraId="6596365A" w14:textId="77777777" w:rsidR="00F834B1" w:rsidRPr="00A532AB" w:rsidRDefault="00F834B1" w:rsidP="00E83DC7">
      <w:pPr>
        <w:spacing w:line="240" w:lineRule="auto"/>
        <w:rPr>
          <w:rFonts w:ascii="Nudista" w:hAnsi="Nudista"/>
        </w:rPr>
      </w:pPr>
    </w:p>
    <w:p w14:paraId="31C9DC41" w14:textId="77777777" w:rsidR="00B64A84" w:rsidRPr="00A532AB" w:rsidRDefault="00B64A84" w:rsidP="00E83DC7">
      <w:pPr>
        <w:pStyle w:val="SAPHlavn"/>
        <w:widowControl/>
        <w:spacing w:after="0" w:line="240" w:lineRule="auto"/>
        <w:rPr>
          <w:rFonts w:ascii="Nudista" w:hAnsi="Nudista"/>
        </w:rPr>
        <w:sectPr w:rsidR="00B64A84" w:rsidRPr="00A532AB" w:rsidSect="00A10A6A">
          <w:headerReference w:type="even" r:id="rId26"/>
          <w:headerReference w:type="default" r:id="rId27"/>
          <w:headerReference w:type="first" r:id="rId28"/>
          <w:pgSz w:w="11906" w:h="16838"/>
          <w:pgMar w:top="1417" w:right="1417" w:bottom="1134" w:left="1417" w:header="708" w:footer="379" w:gutter="0"/>
          <w:cols w:space="708"/>
          <w:docGrid w:linePitch="360"/>
        </w:sectPr>
      </w:pPr>
    </w:p>
    <w:p w14:paraId="118048EA" w14:textId="1F7A4C32" w:rsidR="0089136E" w:rsidRPr="00A532AB" w:rsidRDefault="0089136E" w:rsidP="00E83DC7">
      <w:pPr>
        <w:pStyle w:val="SAPHlavn"/>
        <w:widowControl/>
        <w:spacing w:after="0" w:line="240" w:lineRule="auto"/>
        <w:rPr>
          <w:rFonts w:ascii="Nudista" w:hAnsi="Nudista"/>
        </w:rPr>
      </w:pPr>
      <w:bookmarkStart w:id="173" w:name="_Toc86843108"/>
      <w:r w:rsidRPr="00AE3F3D">
        <w:rPr>
          <w:rFonts w:ascii="Nudista" w:hAnsi="Nudista"/>
        </w:rPr>
        <w:lastRenderedPageBreak/>
        <w:t>ČASŤ E. Obchodné podmienky</w:t>
      </w:r>
      <w:bookmarkEnd w:id="173"/>
    </w:p>
    <w:p w14:paraId="2DC6803D" w14:textId="77777777" w:rsidR="0094391B" w:rsidRPr="00A532AB" w:rsidRDefault="0094391B" w:rsidP="00E83DC7">
      <w:pPr>
        <w:pStyle w:val="SAP1"/>
        <w:widowControl/>
        <w:numPr>
          <w:ilvl w:val="0"/>
          <w:numId w:val="0"/>
        </w:numPr>
        <w:spacing w:before="0" w:after="0" w:line="240" w:lineRule="auto"/>
        <w:ind w:left="576"/>
        <w:rPr>
          <w:rFonts w:ascii="Nudista" w:hAnsi="Nudista"/>
          <w:b w:val="0"/>
          <w:lang w:val="sk-SK"/>
        </w:rPr>
      </w:pPr>
      <w:bookmarkStart w:id="174" w:name="_1yyy98l" w:colFirst="0" w:colLast="0"/>
      <w:bookmarkEnd w:id="174"/>
    </w:p>
    <w:p w14:paraId="33327F20" w14:textId="63CFB50F" w:rsidR="0094391B" w:rsidRPr="00A532AB" w:rsidRDefault="0094391B" w:rsidP="00E83DC7">
      <w:pPr>
        <w:pStyle w:val="SAP1"/>
        <w:widowControl/>
        <w:numPr>
          <w:ilvl w:val="1"/>
          <w:numId w:val="17"/>
        </w:numPr>
        <w:spacing w:before="0" w:after="0" w:line="240" w:lineRule="auto"/>
        <w:rPr>
          <w:rFonts w:ascii="Nudista" w:hAnsi="Nudista"/>
          <w:b w:val="0"/>
          <w:lang w:val="sk-SK"/>
        </w:rPr>
      </w:pPr>
      <w:bookmarkStart w:id="175" w:name="_Toc86843109"/>
      <w:r w:rsidRPr="00A532AB">
        <w:rPr>
          <w:rFonts w:ascii="Nudista" w:hAnsi="Nudista"/>
          <w:lang w:val="sk-SK"/>
        </w:rPr>
        <w:t>Podmienky uzatvorenia zmluvy</w:t>
      </w:r>
      <w:bookmarkEnd w:id="175"/>
    </w:p>
    <w:p w14:paraId="3343B5BC" w14:textId="77777777" w:rsidR="0094391B" w:rsidRPr="00A532AB" w:rsidRDefault="0094391B" w:rsidP="00E83DC7">
      <w:pPr>
        <w:pStyle w:val="Nadpis3"/>
        <w:keepNext w:val="0"/>
        <w:keepLines w:val="0"/>
        <w:numPr>
          <w:ilvl w:val="0"/>
          <w:numId w:val="0"/>
        </w:numPr>
        <w:spacing w:after="0" w:line="240" w:lineRule="auto"/>
        <w:ind w:left="567"/>
        <w:jc w:val="both"/>
        <w:rPr>
          <w:rFonts w:ascii="Nudista" w:hAnsi="Nudista"/>
        </w:rPr>
      </w:pPr>
    </w:p>
    <w:p w14:paraId="0D60BCB4" w14:textId="1E47B771" w:rsidR="00C436F9" w:rsidRPr="00A532AB" w:rsidRDefault="00C436F9" w:rsidP="00A532AB">
      <w:pPr>
        <w:pStyle w:val="Nadpis3"/>
        <w:keepNext w:val="0"/>
        <w:keepLines w:val="0"/>
        <w:widowControl w:val="0"/>
        <w:numPr>
          <w:ilvl w:val="2"/>
          <w:numId w:val="6"/>
        </w:numPr>
        <w:spacing w:after="0" w:line="240" w:lineRule="auto"/>
        <w:ind w:left="567" w:hanging="567"/>
        <w:jc w:val="both"/>
        <w:rPr>
          <w:rFonts w:ascii="Nudista" w:hAnsi="Nudista"/>
        </w:rPr>
      </w:pPr>
      <w:r w:rsidRPr="00A532AB">
        <w:rPr>
          <w:rFonts w:ascii="Nudista" w:hAnsi="Nudista"/>
        </w:rPr>
        <w:t>S</w:t>
      </w:r>
      <w:r w:rsidRPr="00A532AB">
        <w:rPr>
          <w:rFonts w:ascii="Nudista" w:eastAsia="Calibri" w:hAnsi="Nudista" w:cs="Calibri"/>
        </w:rPr>
        <w:t> </w:t>
      </w:r>
      <w:r w:rsidRPr="00A532AB">
        <w:rPr>
          <w:rFonts w:ascii="Nudista" w:hAnsi="Nudista"/>
        </w:rPr>
        <w:t xml:space="preserve">úspešným </w:t>
      </w:r>
      <w:bookmarkStart w:id="176" w:name="_Hlk86339149"/>
      <w:r w:rsidRPr="00A532AB">
        <w:rPr>
          <w:rFonts w:ascii="Nudista" w:hAnsi="Nudista"/>
        </w:rPr>
        <w:t xml:space="preserve">uchádzačom </w:t>
      </w:r>
      <w:r w:rsidR="008E794F" w:rsidRPr="00A532AB">
        <w:rPr>
          <w:rFonts w:ascii="Nudista" w:hAnsi="Nudista"/>
        </w:rPr>
        <w:t>bude pre Časť I. predmetu zákazky uzatvorená zmluva o dielo podľa § 536 a nasl. Zákona č. 513/1991 Zb. Obchodný zákonník v platnom znení a pre Časť II. predmetu zákazky Zmluva na dodávku softvérového diela podľa § 536 a nasl. Zákona č. 513/1991 Zb. Obchodný zákonník v platnom znení a § 65 a nasl. Zákona č. 185/2015 Z.z. Autorský zákon v znení</w:t>
      </w:r>
      <w:r w:rsidR="007716B0" w:rsidRPr="00A532AB">
        <w:rPr>
          <w:rFonts w:ascii="Nudista" w:hAnsi="Nudista"/>
        </w:rPr>
        <w:t xml:space="preserve"> (ďalej tiež </w:t>
      </w:r>
      <w:r w:rsidR="008E794F">
        <w:rPr>
          <w:rFonts w:ascii="Nudista" w:hAnsi="Nudista"/>
        </w:rPr>
        <w:t xml:space="preserve">spolu </w:t>
      </w:r>
      <w:r w:rsidR="007716B0" w:rsidRPr="00A532AB">
        <w:rPr>
          <w:rFonts w:ascii="Nudista" w:hAnsi="Nudista"/>
        </w:rPr>
        <w:t>len „</w:t>
      </w:r>
      <w:r w:rsidR="007716B0" w:rsidRPr="00A532AB">
        <w:rPr>
          <w:rFonts w:ascii="Nudista" w:hAnsi="Nudista"/>
          <w:b/>
        </w:rPr>
        <w:t>Zmluva</w:t>
      </w:r>
      <w:r w:rsidR="007716B0" w:rsidRPr="00A532AB">
        <w:rPr>
          <w:rFonts w:ascii="Nudista" w:hAnsi="Nudista"/>
        </w:rPr>
        <w:t xml:space="preserve">“) </w:t>
      </w:r>
      <w:bookmarkEnd w:id="176"/>
      <w:r w:rsidRPr="00A532AB">
        <w:rPr>
          <w:rFonts w:ascii="Nudista" w:hAnsi="Nudista"/>
        </w:rPr>
        <w:t>za podmienok uvedených nižšie, ako aj ďalších štandardných obchodných podmienok používaných pre takýto typ zmluvy a</w:t>
      </w:r>
      <w:r w:rsidRPr="00A532AB">
        <w:rPr>
          <w:rFonts w:ascii="Nudista" w:eastAsia="Calibri" w:hAnsi="Nudista" w:cs="Calibri"/>
        </w:rPr>
        <w:t> </w:t>
      </w:r>
      <w:r w:rsidRPr="00A532AB">
        <w:rPr>
          <w:rFonts w:ascii="Nudista" w:hAnsi="Nudista"/>
        </w:rPr>
        <w:t>rovnaké alebo podobné predmety plnenia v</w:t>
      </w:r>
      <w:r w:rsidRPr="00A532AB">
        <w:rPr>
          <w:rFonts w:ascii="Nudista" w:eastAsia="Calibri" w:hAnsi="Nudista" w:cs="Calibri"/>
        </w:rPr>
        <w:t> </w:t>
      </w:r>
      <w:r w:rsidRPr="00A532AB">
        <w:rPr>
          <w:rFonts w:ascii="Nudista" w:hAnsi="Nudista"/>
        </w:rPr>
        <w:t>súlade s</w:t>
      </w:r>
      <w:r w:rsidRPr="00A532AB">
        <w:rPr>
          <w:rFonts w:ascii="Nudista" w:eastAsia="Calibri" w:hAnsi="Nudista" w:cs="Calibri"/>
        </w:rPr>
        <w:t> </w:t>
      </w:r>
      <w:r w:rsidRPr="00A532AB">
        <w:rPr>
          <w:rFonts w:ascii="Nudista" w:hAnsi="Nudista"/>
        </w:rPr>
        <w:t xml:space="preserve">právom Slovenskej republiky. Predmet plnenia, ako aj jeho cena budú presne zodpovedať obsahu ponuky </w:t>
      </w:r>
      <w:r w:rsidR="00751896" w:rsidRPr="00A532AB">
        <w:rPr>
          <w:rFonts w:ascii="Nudista" w:hAnsi="Nudista"/>
        </w:rPr>
        <w:t xml:space="preserve">úspešného uchádzača </w:t>
      </w:r>
      <w:r w:rsidRPr="00A532AB">
        <w:rPr>
          <w:rFonts w:ascii="Nudista" w:hAnsi="Nudista"/>
        </w:rPr>
        <w:t>a bude v súlade so špecifikáciou stanovenou v</w:t>
      </w:r>
      <w:r w:rsidRPr="00A532AB">
        <w:rPr>
          <w:rFonts w:ascii="Nudista" w:eastAsia="Calibri" w:hAnsi="Nudista" w:cs="Calibri"/>
        </w:rPr>
        <w:t> </w:t>
      </w:r>
      <w:r w:rsidRPr="00A532AB">
        <w:rPr>
          <w:rFonts w:ascii="Nudista" w:hAnsi="Nudista"/>
        </w:rPr>
        <w:t>Časti B. Opis predmetu zákazky týchto súťažných podklad</w:t>
      </w:r>
      <w:r w:rsidR="00751896" w:rsidRPr="00A532AB">
        <w:rPr>
          <w:rFonts w:ascii="Nudista" w:hAnsi="Nudista"/>
        </w:rPr>
        <w:t>ov</w:t>
      </w:r>
      <w:r w:rsidRPr="00A532AB">
        <w:rPr>
          <w:rFonts w:ascii="Nudista" w:hAnsi="Nudista"/>
        </w:rPr>
        <w:t xml:space="preserve">. </w:t>
      </w:r>
    </w:p>
    <w:p w14:paraId="6FE473DA" w14:textId="77777777" w:rsidR="00AA22EB" w:rsidRDefault="00AA22EB" w:rsidP="005F01CD">
      <w:pPr>
        <w:pStyle w:val="Nadpis3"/>
        <w:keepNext w:val="0"/>
        <w:keepLines w:val="0"/>
        <w:numPr>
          <w:ilvl w:val="0"/>
          <w:numId w:val="0"/>
        </w:numPr>
        <w:spacing w:after="0" w:line="240" w:lineRule="auto"/>
        <w:ind w:left="567"/>
        <w:jc w:val="both"/>
        <w:rPr>
          <w:rFonts w:ascii="Nudista" w:hAnsi="Nudista"/>
        </w:rPr>
      </w:pPr>
    </w:p>
    <w:p w14:paraId="6B6F8805" w14:textId="26110A19" w:rsidR="00E92024" w:rsidRPr="00A532AB" w:rsidRDefault="0094391B" w:rsidP="00E92024">
      <w:pPr>
        <w:pStyle w:val="Nadpis3"/>
        <w:keepNext w:val="0"/>
        <w:keepLines w:val="0"/>
        <w:numPr>
          <w:ilvl w:val="2"/>
          <w:numId w:val="6"/>
        </w:numPr>
        <w:spacing w:after="0" w:line="240" w:lineRule="auto"/>
        <w:ind w:left="567" w:hanging="567"/>
        <w:jc w:val="both"/>
        <w:rPr>
          <w:rFonts w:ascii="Nudista" w:hAnsi="Nudista"/>
        </w:rPr>
      </w:pPr>
      <w:r w:rsidRPr="00A532AB">
        <w:rPr>
          <w:rFonts w:ascii="Nudista" w:hAnsi="Nudista"/>
        </w:rPr>
        <w:t>Uchádzač predloží v</w:t>
      </w:r>
      <w:r w:rsidRPr="00A532AB">
        <w:rPr>
          <w:rFonts w:ascii="Nudista" w:hAnsi="Nudista" w:cs="Calibri"/>
        </w:rPr>
        <w:t> </w:t>
      </w:r>
      <w:r w:rsidRPr="00A532AB">
        <w:rPr>
          <w:rFonts w:ascii="Nudista" w:hAnsi="Nudista"/>
        </w:rPr>
        <w:t>ponuke návrh Zmluvy vypracovaný v</w:t>
      </w:r>
      <w:r w:rsidRPr="00A532AB">
        <w:rPr>
          <w:rFonts w:ascii="Nudista" w:hAnsi="Nudista" w:cs="Calibri"/>
        </w:rPr>
        <w:t> </w:t>
      </w:r>
      <w:r w:rsidRPr="00A532AB">
        <w:rPr>
          <w:rFonts w:ascii="Nudista" w:hAnsi="Nudista"/>
        </w:rPr>
        <w:t>súlade s</w:t>
      </w:r>
      <w:r w:rsidRPr="00A532AB">
        <w:rPr>
          <w:rFonts w:ascii="Nudista" w:hAnsi="Nudista" w:cs="Calibri"/>
        </w:rPr>
        <w:t> </w:t>
      </w:r>
      <w:r w:rsidRPr="00A532AB">
        <w:rPr>
          <w:rFonts w:ascii="Nudista" w:hAnsi="Nudista"/>
        </w:rPr>
        <w:t xml:space="preserve">týmito súťažnými podkladmi. Uchádzač je povinný použiť </w:t>
      </w:r>
      <w:r w:rsidR="009F6A19" w:rsidRPr="00A532AB">
        <w:rPr>
          <w:rFonts w:ascii="Nudista" w:hAnsi="Nudista"/>
        </w:rPr>
        <w:t xml:space="preserve">návrh </w:t>
      </w:r>
      <w:r w:rsidRPr="00A532AB">
        <w:rPr>
          <w:rFonts w:ascii="Nudista" w:hAnsi="Nudista"/>
        </w:rPr>
        <w:t>Zmluvy uvedený v</w:t>
      </w:r>
      <w:r w:rsidR="00751896" w:rsidRPr="00A532AB">
        <w:rPr>
          <w:rFonts w:ascii="Nudista" w:hAnsi="Nudista" w:cs="Calibri"/>
        </w:rPr>
        <w:t> </w:t>
      </w:r>
      <w:r w:rsidR="00751896" w:rsidRPr="00A532AB">
        <w:rPr>
          <w:rFonts w:ascii="Nudista" w:hAnsi="Nudista"/>
        </w:rPr>
        <w:t xml:space="preserve">Prílohe č. </w:t>
      </w:r>
      <w:r w:rsidR="0089136E" w:rsidRPr="00A532AB">
        <w:rPr>
          <w:rFonts w:ascii="Nudista" w:hAnsi="Nudista"/>
        </w:rPr>
        <w:t>E</w:t>
      </w:r>
      <w:r w:rsidR="00751896" w:rsidRPr="00A532AB">
        <w:rPr>
          <w:rFonts w:ascii="Nudista" w:hAnsi="Nudista"/>
        </w:rPr>
        <w:t>.1</w:t>
      </w:r>
      <w:r w:rsidR="007716B0" w:rsidRPr="00A532AB">
        <w:rPr>
          <w:rFonts w:ascii="Nudista" w:hAnsi="Nudista"/>
        </w:rPr>
        <w:t xml:space="preserve"> a E.2</w:t>
      </w:r>
      <w:r w:rsidR="0002484D" w:rsidRPr="00A532AB">
        <w:rPr>
          <w:rFonts w:ascii="Nudista" w:hAnsi="Nudista"/>
        </w:rPr>
        <w:t xml:space="preserve"> </w:t>
      </w:r>
      <w:r w:rsidRPr="00A532AB">
        <w:rPr>
          <w:rFonts w:ascii="Nudista" w:hAnsi="Nudista"/>
        </w:rPr>
        <w:t>súťažných podkladov</w:t>
      </w:r>
      <w:r w:rsidR="007716B0" w:rsidRPr="00A532AB">
        <w:rPr>
          <w:rFonts w:ascii="Nudista" w:hAnsi="Nudista"/>
        </w:rPr>
        <w:t xml:space="preserve"> (podľa toho na ktorú Časť predmetu zákazky predkladá ponuku)</w:t>
      </w:r>
      <w:r w:rsidRPr="00A532AB">
        <w:rPr>
          <w:rFonts w:ascii="Nudista" w:hAnsi="Nudista"/>
        </w:rPr>
        <w:t xml:space="preserve">. </w:t>
      </w:r>
      <w:r w:rsidRPr="00A532AB">
        <w:rPr>
          <w:rFonts w:ascii="Nudista" w:hAnsi="Nudista"/>
          <w:b/>
        </w:rPr>
        <w:t>Uchádzač nesmie okrem doplnenia vyznačeného textu</w:t>
      </w:r>
      <w:r w:rsidR="00B80CEA" w:rsidRPr="00A532AB">
        <w:rPr>
          <w:rFonts w:ascii="Nudista" w:hAnsi="Nudista"/>
          <w:b/>
        </w:rPr>
        <w:t xml:space="preserve"> </w:t>
      </w:r>
      <w:r w:rsidRPr="00A532AB">
        <w:rPr>
          <w:rFonts w:ascii="Nudista" w:hAnsi="Nudista"/>
          <w:b/>
        </w:rPr>
        <w:t xml:space="preserve">akokoľvek meniť vzor zmluvy. </w:t>
      </w:r>
      <w:r w:rsidRPr="00A532AB">
        <w:rPr>
          <w:rFonts w:ascii="Nudista" w:hAnsi="Nudista"/>
        </w:rPr>
        <w:t>Ak uchádzač predloží návrh Zmluvy, ktorým nebude rešpektovať podmienky stanovené v</w:t>
      </w:r>
      <w:r w:rsidRPr="00A532AB">
        <w:rPr>
          <w:rFonts w:ascii="Nudista" w:hAnsi="Nudista" w:cs="Calibri"/>
        </w:rPr>
        <w:t> </w:t>
      </w:r>
      <w:r w:rsidRPr="00A532AB">
        <w:rPr>
          <w:rFonts w:ascii="Nudista" w:hAnsi="Nudista"/>
        </w:rPr>
        <w:t>týchto súťažných podkladoch, bude jeho ponuka z</w:t>
      </w:r>
      <w:r w:rsidRPr="00A532AB">
        <w:rPr>
          <w:rFonts w:ascii="Nudista" w:hAnsi="Nudista" w:cs="Calibri"/>
        </w:rPr>
        <w:t> </w:t>
      </w:r>
      <w:r w:rsidRPr="00A532AB">
        <w:rPr>
          <w:rFonts w:ascii="Nudista" w:hAnsi="Nudista"/>
        </w:rPr>
        <w:t>verejnej súťaže vylúčená. Uchádzač bude písomne upovedomený o vylúčení jeho ponuky z verejnej súťaže s</w:t>
      </w:r>
      <w:r w:rsidRPr="00A532AB">
        <w:rPr>
          <w:rFonts w:ascii="Nudista" w:hAnsi="Nudista" w:cs="Calibri"/>
        </w:rPr>
        <w:t> </w:t>
      </w:r>
      <w:r w:rsidRPr="00A532AB">
        <w:rPr>
          <w:rFonts w:ascii="Nudista" w:hAnsi="Nudista"/>
        </w:rPr>
        <w:t>uvedením dôvodu vylúčenia a lehoty, v ktorej môže byť podané námietka podľa § 170 ods. 3 písm. d) ZVO</w:t>
      </w:r>
      <w:r w:rsidR="000F0EC9" w:rsidRPr="00A532AB">
        <w:rPr>
          <w:rFonts w:ascii="Nudista" w:hAnsi="Nudista"/>
        </w:rPr>
        <w:t>.</w:t>
      </w:r>
    </w:p>
    <w:p w14:paraId="3BDAF812" w14:textId="77777777" w:rsidR="00E92024" w:rsidRPr="005F01CD" w:rsidRDefault="00E92024" w:rsidP="00E92024">
      <w:pPr>
        <w:spacing w:after="0"/>
        <w:rPr>
          <w:rFonts w:ascii="Nudista" w:hAnsi="Nudista"/>
        </w:rPr>
      </w:pPr>
    </w:p>
    <w:p w14:paraId="465A02E5" w14:textId="5BDE5BBC" w:rsidR="00E92024" w:rsidRPr="00A532AB" w:rsidRDefault="00E92024" w:rsidP="00E92024">
      <w:pPr>
        <w:pStyle w:val="Nadpis3"/>
        <w:keepNext w:val="0"/>
        <w:keepLines w:val="0"/>
        <w:numPr>
          <w:ilvl w:val="2"/>
          <w:numId w:val="6"/>
        </w:numPr>
        <w:spacing w:after="0" w:line="240" w:lineRule="auto"/>
        <w:ind w:left="567" w:hanging="567"/>
        <w:jc w:val="both"/>
        <w:rPr>
          <w:rFonts w:ascii="Nudista" w:hAnsi="Nudista"/>
        </w:rPr>
      </w:pPr>
      <w:r w:rsidRPr="00AE3F3D">
        <w:rPr>
          <w:rFonts w:ascii="Nudista" w:hAnsi="Nudista" w:cs="Arial"/>
          <w:szCs w:val="20"/>
          <w:shd w:val="clear" w:color="auto" w:fill="FFFFFF"/>
          <w:lang w:eastAsia="sk-SK"/>
        </w:rPr>
        <w:t>Návrhy</w:t>
      </w:r>
      <w:r w:rsidRPr="00A532AB">
        <w:rPr>
          <w:rFonts w:ascii="Nudista" w:hAnsi="Nudista"/>
        </w:rPr>
        <w:t xml:space="preserve"> Zmlúv sú uvedené v Prílohe E.1 a E.2 týchto súťažných podkladov. </w:t>
      </w:r>
    </w:p>
    <w:p w14:paraId="1FA9460E" w14:textId="3BF13F48" w:rsidR="00E92024" w:rsidRPr="005F01CD" w:rsidRDefault="00E92024" w:rsidP="00E92024">
      <w:pPr>
        <w:rPr>
          <w:rFonts w:ascii="Nudista" w:hAnsi="Nudista"/>
        </w:rPr>
      </w:pPr>
    </w:p>
    <w:p w14:paraId="00749559" w14:textId="14C78C7E" w:rsidR="00D45BF3" w:rsidRPr="00A532AB" w:rsidRDefault="00D45BF3" w:rsidP="00E83DC7">
      <w:pPr>
        <w:spacing w:after="120" w:line="240" w:lineRule="auto"/>
        <w:jc w:val="both"/>
        <w:rPr>
          <w:rFonts w:ascii="Nudista" w:eastAsia="Proba Pro" w:hAnsi="Nudista" w:cs="Proba Pro"/>
          <w:b/>
          <w:color w:val="000000"/>
          <w:sz w:val="20"/>
          <w:szCs w:val="20"/>
          <w:lang w:eastAsia="sk-SK"/>
        </w:rPr>
      </w:pPr>
      <w:r w:rsidRPr="00AE3F3D">
        <w:rPr>
          <w:rFonts w:ascii="Nudista" w:eastAsia="Proba Pro" w:hAnsi="Nudista" w:cs="Proba Pro"/>
          <w:b/>
          <w:color w:val="000000"/>
          <w:sz w:val="20"/>
          <w:szCs w:val="20"/>
          <w:lang w:eastAsia="sk-SK"/>
        </w:rPr>
        <w:t xml:space="preserve">Prílohy Časti </w:t>
      </w:r>
      <w:r w:rsidR="0089136E" w:rsidRPr="00A532AB">
        <w:rPr>
          <w:rFonts w:ascii="Nudista" w:eastAsia="Proba Pro" w:hAnsi="Nudista" w:cs="Proba Pro"/>
          <w:b/>
          <w:color w:val="000000"/>
          <w:sz w:val="20"/>
          <w:szCs w:val="20"/>
          <w:lang w:eastAsia="sk-SK"/>
        </w:rPr>
        <w:t>E</w:t>
      </w:r>
      <w:r w:rsidRPr="00A532AB">
        <w:rPr>
          <w:rFonts w:ascii="Nudista" w:eastAsia="Proba Pro" w:hAnsi="Nudista" w:cs="Proba Pro"/>
          <w:b/>
          <w:color w:val="000000"/>
          <w:sz w:val="20"/>
          <w:szCs w:val="20"/>
          <w:lang w:eastAsia="sk-SK"/>
        </w:rPr>
        <w:t>. Obchodné podmienky súťažných podkladov</w:t>
      </w:r>
    </w:p>
    <w:p w14:paraId="2FB600B6" w14:textId="0C6BB220" w:rsidR="00D61FB7" w:rsidRPr="00A532AB" w:rsidRDefault="00D45BF3" w:rsidP="00E83DC7">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 xml:space="preserve">Príloha č. </w:t>
      </w:r>
      <w:r w:rsidR="0089136E" w:rsidRPr="00A532AB">
        <w:rPr>
          <w:rFonts w:ascii="Nudista" w:eastAsia="Proba Pro" w:hAnsi="Nudista" w:cs="Proba Pro"/>
          <w:b/>
          <w:color w:val="000000"/>
          <w:sz w:val="20"/>
          <w:szCs w:val="20"/>
          <w:lang w:eastAsia="sk-SK"/>
        </w:rPr>
        <w:t>E</w:t>
      </w:r>
      <w:r w:rsidRPr="00A532AB">
        <w:rPr>
          <w:rFonts w:ascii="Nudista" w:eastAsia="Proba Pro" w:hAnsi="Nudista" w:cs="Proba Pro"/>
          <w:b/>
          <w:color w:val="000000"/>
          <w:sz w:val="20"/>
          <w:szCs w:val="20"/>
          <w:lang w:eastAsia="sk-SK"/>
        </w:rPr>
        <w:t xml:space="preserve">.1 </w:t>
      </w:r>
      <w:r w:rsidRPr="00A532AB">
        <w:rPr>
          <w:rFonts w:ascii="Nudista" w:eastAsia="Proba Pro" w:hAnsi="Nudista" w:cs="Proba Pro"/>
          <w:b/>
          <w:color w:val="000000"/>
          <w:sz w:val="20"/>
          <w:szCs w:val="20"/>
          <w:lang w:eastAsia="sk-SK"/>
        </w:rPr>
        <w:tab/>
      </w:r>
      <w:r w:rsidR="00E92024" w:rsidRPr="00A532AB">
        <w:rPr>
          <w:rFonts w:ascii="Nudista" w:eastAsia="Proba Pro" w:hAnsi="Nudista" w:cs="Proba Pro"/>
          <w:b/>
          <w:color w:val="000000"/>
          <w:sz w:val="20"/>
          <w:szCs w:val="20"/>
          <w:lang w:eastAsia="sk-SK"/>
        </w:rPr>
        <w:t>Zmluva o dielo</w:t>
      </w:r>
      <w:r w:rsidR="00FE3E26" w:rsidRPr="00A532AB">
        <w:rPr>
          <w:rFonts w:ascii="Nudista" w:eastAsia="Proba Pro" w:hAnsi="Nudista" w:cs="Proba Pro"/>
          <w:b/>
          <w:color w:val="000000"/>
          <w:sz w:val="20"/>
          <w:szCs w:val="20"/>
          <w:lang w:eastAsia="sk-SK"/>
        </w:rPr>
        <w:t xml:space="preserve"> pre Časť I.</w:t>
      </w:r>
      <w:r w:rsidR="00E92024" w:rsidRPr="00A532AB">
        <w:rPr>
          <w:rFonts w:ascii="Nudista" w:eastAsia="Proba Pro" w:hAnsi="Nudista" w:cs="Proba Pro"/>
          <w:b/>
          <w:color w:val="000000"/>
          <w:sz w:val="20"/>
          <w:szCs w:val="20"/>
          <w:lang w:eastAsia="sk-SK"/>
        </w:rPr>
        <w:t xml:space="preserve"> </w:t>
      </w:r>
      <w:r w:rsidR="00FE3E26" w:rsidRPr="00A532AB">
        <w:rPr>
          <w:rFonts w:ascii="Nudista" w:eastAsia="Proba Pro" w:hAnsi="Nudista" w:cs="Proba Pro"/>
          <w:b/>
          <w:color w:val="000000"/>
          <w:sz w:val="20"/>
          <w:szCs w:val="20"/>
          <w:lang w:eastAsia="sk-SK"/>
        </w:rPr>
        <w:t>predmetu zákazky</w:t>
      </w:r>
    </w:p>
    <w:p w14:paraId="4255D30B" w14:textId="09C63C0C" w:rsidR="00FE3E26" w:rsidRPr="00A532AB" w:rsidRDefault="00FE3E26" w:rsidP="00FE3E26">
      <w:pPr>
        <w:spacing w:after="0" w:line="240" w:lineRule="auto"/>
        <w:jc w:val="both"/>
        <w:rPr>
          <w:rFonts w:ascii="Nudista" w:eastAsia="Proba Pro" w:hAnsi="Nudista" w:cs="Proba Pro"/>
          <w:b/>
          <w:color w:val="000000"/>
          <w:sz w:val="20"/>
          <w:szCs w:val="20"/>
          <w:lang w:eastAsia="sk-SK"/>
        </w:rPr>
      </w:pPr>
      <w:r w:rsidRPr="00A532AB">
        <w:rPr>
          <w:rFonts w:ascii="Nudista" w:eastAsia="Proba Pro" w:hAnsi="Nudista" w:cs="Proba Pro"/>
          <w:b/>
          <w:color w:val="000000"/>
          <w:sz w:val="20"/>
          <w:szCs w:val="20"/>
          <w:lang w:eastAsia="sk-SK"/>
        </w:rPr>
        <w:t xml:space="preserve">Príloha č. E.2 </w:t>
      </w:r>
      <w:r w:rsidRPr="00A532AB">
        <w:rPr>
          <w:rFonts w:ascii="Nudista" w:eastAsia="Proba Pro" w:hAnsi="Nudista" w:cs="Proba Pro"/>
          <w:b/>
          <w:color w:val="000000"/>
          <w:sz w:val="20"/>
          <w:szCs w:val="20"/>
          <w:lang w:eastAsia="sk-SK"/>
        </w:rPr>
        <w:tab/>
      </w:r>
      <w:r w:rsidR="00E92024" w:rsidRPr="00A532AB">
        <w:rPr>
          <w:rFonts w:ascii="Nudista" w:eastAsia="Proba Pro" w:hAnsi="Nudista" w:cs="Proba Pro"/>
          <w:b/>
          <w:color w:val="000000"/>
          <w:sz w:val="20"/>
          <w:szCs w:val="20"/>
          <w:lang w:eastAsia="sk-SK"/>
        </w:rPr>
        <w:t xml:space="preserve">Zmluva na dodávku softvérového diela </w:t>
      </w:r>
      <w:r w:rsidRPr="00A532AB">
        <w:rPr>
          <w:rFonts w:ascii="Nudista" w:eastAsia="Proba Pro" w:hAnsi="Nudista" w:cs="Proba Pro"/>
          <w:b/>
          <w:color w:val="000000"/>
          <w:sz w:val="20"/>
          <w:szCs w:val="20"/>
          <w:lang w:eastAsia="sk-SK"/>
        </w:rPr>
        <w:t>pre Časť II. predmetu zákazky</w:t>
      </w:r>
    </w:p>
    <w:p w14:paraId="78473C9B" w14:textId="46EEA4D1" w:rsidR="00FE3E26" w:rsidRPr="00A532AB" w:rsidRDefault="00FE3E26" w:rsidP="00E83DC7">
      <w:pPr>
        <w:spacing w:after="0" w:line="240" w:lineRule="auto"/>
        <w:jc w:val="both"/>
        <w:rPr>
          <w:rFonts w:ascii="Nudista" w:eastAsia="Proba Pro" w:hAnsi="Nudista" w:cs="Proba Pro"/>
          <w:b/>
          <w:color w:val="000000"/>
          <w:sz w:val="20"/>
          <w:szCs w:val="20"/>
          <w:lang w:eastAsia="sk-SK"/>
        </w:rPr>
        <w:sectPr w:rsidR="00FE3E26" w:rsidRPr="00A532AB" w:rsidSect="00A10A6A">
          <w:pgSz w:w="11906" w:h="16838"/>
          <w:pgMar w:top="1417" w:right="1417" w:bottom="1134" w:left="1417" w:header="708" w:footer="379" w:gutter="0"/>
          <w:cols w:space="708"/>
          <w:docGrid w:linePitch="360"/>
        </w:sectPr>
      </w:pPr>
    </w:p>
    <w:p w14:paraId="5FED03A9" w14:textId="21FAEB7B" w:rsidR="0094391B" w:rsidRPr="00A532AB" w:rsidRDefault="0094391B" w:rsidP="00E83DC7">
      <w:pPr>
        <w:pStyle w:val="SAPHlavn"/>
        <w:widowControl/>
        <w:spacing w:after="0" w:line="240" w:lineRule="auto"/>
        <w:rPr>
          <w:rFonts w:ascii="Nudista" w:hAnsi="Nudista"/>
        </w:rPr>
      </w:pPr>
      <w:bookmarkStart w:id="177" w:name="_Toc86843110"/>
      <w:r w:rsidRPr="00AE3F3D">
        <w:rPr>
          <w:rFonts w:ascii="Nudista" w:hAnsi="Nudista"/>
        </w:rPr>
        <w:lastRenderedPageBreak/>
        <w:t xml:space="preserve">Časť </w:t>
      </w:r>
      <w:r w:rsidR="00C42E42" w:rsidRPr="00A532AB">
        <w:rPr>
          <w:rFonts w:ascii="Nudista" w:hAnsi="Nudista"/>
        </w:rPr>
        <w:t>F</w:t>
      </w:r>
      <w:r w:rsidRPr="00A532AB">
        <w:rPr>
          <w:rFonts w:ascii="Nudista" w:hAnsi="Nudista"/>
        </w:rPr>
        <w:t>. Kritéria hodnotenia ponúk</w:t>
      </w:r>
      <w:bookmarkStart w:id="178" w:name="1d96cc0" w:colFirst="0" w:colLast="0"/>
      <w:bookmarkEnd w:id="178"/>
      <w:bookmarkEnd w:id="177"/>
    </w:p>
    <w:p w14:paraId="22B26641"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79" w:name="_3x8tuzt" w:colFirst="0" w:colLast="0"/>
      <w:bookmarkEnd w:id="179"/>
    </w:p>
    <w:p w14:paraId="310988C2" w14:textId="0E02F718" w:rsidR="0094391B" w:rsidRPr="00A532AB" w:rsidRDefault="0094391B" w:rsidP="00E83DC7">
      <w:pPr>
        <w:pStyle w:val="SAP1"/>
        <w:widowControl/>
        <w:numPr>
          <w:ilvl w:val="1"/>
          <w:numId w:val="18"/>
        </w:numPr>
        <w:spacing w:before="0" w:after="0" w:line="240" w:lineRule="auto"/>
        <w:rPr>
          <w:rFonts w:ascii="Nudista" w:hAnsi="Nudista"/>
          <w:lang w:val="sk-SK"/>
        </w:rPr>
      </w:pPr>
      <w:bookmarkStart w:id="180" w:name="_Toc86843111"/>
      <w:r w:rsidRPr="00A532AB">
        <w:rPr>
          <w:rFonts w:ascii="Nudista" w:hAnsi="Nudista"/>
          <w:lang w:val="sk-SK"/>
        </w:rPr>
        <w:t>Kritérium na hodnotenie ponúk</w:t>
      </w:r>
      <w:bookmarkEnd w:id="180"/>
    </w:p>
    <w:p w14:paraId="55D03658" w14:textId="77777777" w:rsidR="0094391B" w:rsidRPr="00A532AB" w:rsidRDefault="0094391B" w:rsidP="00E83DC7">
      <w:pPr>
        <w:spacing w:after="0" w:line="240" w:lineRule="auto"/>
        <w:ind w:left="576"/>
        <w:jc w:val="both"/>
        <w:rPr>
          <w:rFonts w:ascii="Nudista" w:hAnsi="Nudista" w:cs="Proba Pro"/>
        </w:rPr>
      </w:pPr>
    </w:p>
    <w:p w14:paraId="2FC1ACD4" w14:textId="76BD1A8D" w:rsidR="0094391B" w:rsidRPr="00A532AB" w:rsidRDefault="0094391B" w:rsidP="00E83DC7">
      <w:pPr>
        <w:numPr>
          <w:ilvl w:val="1"/>
          <w:numId w:val="9"/>
        </w:numPr>
        <w:spacing w:after="0" w:line="240" w:lineRule="auto"/>
        <w:jc w:val="both"/>
        <w:rPr>
          <w:rFonts w:ascii="Nudista" w:hAnsi="Nudista" w:cs="Proba Pro"/>
        </w:rPr>
      </w:pPr>
      <w:r w:rsidRPr="00A532AB">
        <w:rPr>
          <w:rFonts w:ascii="Nudista" w:hAnsi="Nudista" w:cs="Proba Pro"/>
          <w:sz w:val="20"/>
          <w:szCs w:val="20"/>
        </w:rPr>
        <w:t xml:space="preserve">Jediným </w:t>
      </w:r>
      <w:r w:rsidRPr="004D006C">
        <w:rPr>
          <w:rFonts w:ascii="Nudista" w:hAnsi="Nudista" w:cs="Proba Pro"/>
          <w:sz w:val="20"/>
          <w:szCs w:val="20"/>
        </w:rPr>
        <w:t xml:space="preserve">kritériom na hodnotenie ponúk je: najnižšia cena predmetu zákazky </w:t>
      </w:r>
      <w:r w:rsidRPr="004D006C">
        <w:rPr>
          <w:rFonts w:ascii="Nudista" w:hAnsi="Nudista" w:cs="Proba Pro CE"/>
          <w:sz w:val="20"/>
          <w:szCs w:val="20"/>
        </w:rPr>
        <w:t>vypočítaná a vyjadrená v</w:t>
      </w:r>
      <w:r w:rsidRPr="004D006C">
        <w:rPr>
          <w:rFonts w:ascii="Nudista" w:hAnsi="Nudista" w:cs="Calibri"/>
          <w:sz w:val="20"/>
          <w:szCs w:val="20"/>
        </w:rPr>
        <w:t> </w:t>
      </w:r>
      <w:r w:rsidRPr="004D006C">
        <w:rPr>
          <w:rFonts w:ascii="Nudista" w:hAnsi="Nudista" w:cs="Proba Pro"/>
          <w:sz w:val="20"/>
          <w:szCs w:val="20"/>
        </w:rPr>
        <w:t xml:space="preserve">EUR </w:t>
      </w:r>
      <w:r w:rsidR="004D006C" w:rsidRPr="005F01CD">
        <w:rPr>
          <w:rFonts w:ascii="Nudista" w:hAnsi="Nudista" w:cs="Proba Pro"/>
          <w:sz w:val="20"/>
          <w:szCs w:val="20"/>
          <w:u w:val="single"/>
        </w:rPr>
        <w:t>vrátane</w:t>
      </w:r>
      <w:r w:rsidRPr="005F01CD">
        <w:rPr>
          <w:rFonts w:ascii="Nudista" w:hAnsi="Nudista" w:cs="Proba Pro"/>
          <w:sz w:val="20"/>
          <w:szCs w:val="20"/>
          <w:u w:val="single"/>
        </w:rPr>
        <w:t xml:space="preserve"> DPH</w:t>
      </w:r>
      <w:r w:rsidRPr="004D006C">
        <w:rPr>
          <w:rFonts w:ascii="Nudista" w:hAnsi="Nudista" w:cs="Proba Pro CE"/>
          <w:sz w:val="20"/>
          <w:szCs w:val="20"/>
        </w:rPr>
        <w:t xml:space="preserve"> podľa</w:t>
      </w:r>
      <w:r w:rsidRPr="00A532AB">
        <w:rPr>
          <w:rFonts w:ascii="Nudista" w:hAnsi="Nudista" w:cs="Proba Pro CE"/>
          <w:sz w:val="20"/>
          <w:szCs w:val="20"/>
        </w:rPr>
        <w:t xml:space="preserve"> Časti C. Spôsob určenia ceny týchto súťažných podkladov.</w:t>
      </w:r>
    </w:p>
    <w:p w14:paraId="34101935" w14:textId="77777777" w:rsidR="0094391B" w:rsidRPr="00A532AB" w:rsidRDefault="0094391B" w:rsidP="00E83DC7">
      <w:pPr>
        <w:pStyle w:val="SAP1"/>
        <w:widowControl/>
        <w:numPr>
          <w:ilvl w:val="0"/>
          <w:numId w:val="0"/>
        </w:numPr>
        <w:spacing w:before="0" w:after="0" w:line="240" w:lineRule="auto"/>
        <w:ind w:left="576"/>
        <w:rPr>
          <w:rFonts w:ascii="Nudista" w:hAnsi="Nudista"/>
          <w:lang w:val="sk-SK"/>
        </w:rPr>
      </w:pPr>
      <w:bookmarkStart w:id="181" w:name="_2ce457m" w:colFirst="0" w:colLast="0"/>
      <w:bookmarkEnd w:id="181"/>
    </w:p>
    <w:p w14:paraId="68A3D813" w14:textId="5D3726B6" w:rsidR="0094391B" w:rsidRPr="00A532AB" w:rsidRDefault="0094391B" w:rsidP="00E83DC7">
      <w:pPr>
        <w:pStyle w:val="SAP1"/>
        <w:widowControl/>
        <w:numPr>
          <w:ilvl w:val="1"/>
          <w:numId w:val="18"/>
        </w:numPr>
        <w:spacing w:before="0" w:after="0" w:line="240" w:lineRule="auto"/>
        <w:rPr>
          <w:rFonts w:ascii="Nudista" w:hAnsi="Nudista"/>
          <w:lang w:val="sk-SK"/>
        </w:rPr>
      </w:pPr>
      <w:bookmarkStart w:id="182" w:name="_Toc86843112"/>
      <w:r w:rsidRPr="00A532AB">
        <w:rPr>
          <w:rFonts w:ascii="Nudista" w:hAnsi="Nudista"/>
          <w:lang w:val="sk-SK"/>
        </w:rPr>
        <w:t>Spôsob vyhodnotenia ponúk</w:t>
      </w:r>
      <w:bookmarkEnd w:id="182"/>
    </w:p>
    <w:p w14:paraId="70A5383A" w14:textId="77777777" w:rsidR="0094391B" w:rsidRPr="00A532AB" w:rsidRDefault="0094391B" w:rsidP="00E83DC7">
      <w:pPr>
        <w:spacing w:after="0" w:line="240" w:lineRule="auto"/>
        <w:ind w:left="567"/>
        <w:jc w:val="both"/>
        <w:rPr>
          <w:rFonts w:ascii="Nudista" w:hAnsi="Nudista" w:cs="Proba Pro"/>
        </w:rPr>
      </w:pPr>
    </w:p>
    <w:p w14:paraId="4DD4B03E" w14:textId="77777777" w:rsidR="000F52E3" w:rsidRPr="005F01CD" w:rsidRDefault="000F52E3" w:rsidP="000F52E3">
      <w:pPr>
        <w:pStyle w:val="Odsekzoznamu"/>
        <w:numPr>
          <w:ilvl w:val="0"/>
          <w:numId w:val="9"/>
        </w:numPr>
        <w:contextualSpacing w:val="0"/>
        <w:rPr>
          <w:rFonts w:ascii="Nudista" w:eastAsia="Calibri" w:hAnsi="Nudista" w:cs="Proba Pro"/>
          <w:b/>
          <w:bCs/>
          <w:smallCaps/>
          <w:vanish/>
          <w:sz w:val="22"/>
          <w:szCs w:val="22"/>
        </w:rPr>
      </w:pPr>
    </w:p>
    <w:p w14:paraId="7BAB1D3F" w14:textId="77777777" w:rsidR="00FE3E26" w:rsidRPr="00A532AB" w:rsidRDefault="00FE3E26" w:rsidP="00FE3E26">
      <w:pPr>
        <w:pStyle w:val="Odsekzoznamu"/>
        <w:numPr>
          <w:ilvl w:val="1"/>
          <w:numId w:val="9"/>
        </w:numPr>
        <w:spacing w:after="120" w:line="240" w:lineRule="auto"/>
        <w:ind w:left="578" w:hanging="578"/>
        <w:contextualSpacing w:val="0"/>
        <w:rPr>
          <w:rFonts w:ascii="Nudista" w:hAnsi="Nudista"/>
        </w:rPr>
      </w:pPr>
      <w:r w:rsidRPr="00AE3F3D">
        <w:rPr>
          <w:rFonts w:ascii="Nudista" w:hAnsi="Nudista"/>
        </w:rPr>
        <w:t>P</w:t>
      </w:r>
      <w:r w:rsidRPr="00A532AB">
        <w:rPr>
          <w:rFonts w:ascii="Nudista" w:hAnsi="Nudista"/>
        </w:rPr>
        <w:t>onuky na jednotlivé Časti predmetu zákazky budú hodnotené samostatne.</w:t>
      </w:r>
    </w:p>
    <w:p w14:paraId="6E8E009B" w14:textId="77777777" w:rsidR="00FE3E26" w:rsidRPr="00A532AB" w:rsidRDefault="00FE3E26" w:rsidP="00FE3E26">
      <w:pPr>
        <w:pStyle w:val="Odsekzoznamu"/>
        <w:numPr>
          <w:ilvl w:val="1"/>
          <w:numId w:val="9"/>
        </w:numPr>
        <w:spacing w:after="120" w:line="240" w:lineRule="auto"/>
        <w:ind w:left="578" w:hanging="578"/>
        <w:contextualSpacing w:val="0"/>
        <w:jc w:val="both"/>
        <w:rPr>
          <w:rFonts w:ascii="Nudista" w:hAnsi="Nudista"/>
        </w:rPr>
      </w:pPr>
      <w:r w:rsidRPr="00A532AB">
        <w:rPr>
          <w:rFonts w:ascii="Nudista" w:hAnsi="Nudista"/>
        </w:rPr>
        <w:t xml:space="preserve">Poradie ponúk bude určené od najnižšej po najvyššiu ponúkanú cenu. Na prvom mieste sa umiestni ponuka uchádzača s najnižšou ponúkanou cenou. </w:t>
      </w:r>
    </w:p>
    <w:p w14:paraId="3F9F34BF" w14:textId="63342970" w:rsidR="00CD0CC7" w:rsidRPr="00A532AB" w:rsidRDefault="00FE3E26" w:rsidP="00CD0CC7">
      <w:pPr>
        <w:pStyle w:val="Odsekzoznamu"/>
        <w:numPr>
          <w:ilvl w:val="1"/>
          <w:numId w:val="9"/>
        </w:numPr>
        <w:spacing w:after="120" w:line="240" w:lineRule="auto"/>
        <w:ind w:left="578" w:hanging="578"/>
        <w:contextualSpacing w:val="0"/>
        <w:jc w:val="both"/>
        <w:rPr>
          <w:rFonts w:ascii="Nudista" w:hAnsi="Nudista"/>
        </w:rPr>
      </w:pPr>
      <w:r w:rsidRPr="00A532AB">
        <w:rPr>
          <w:rFonts w:ascii="Nudista" w:hAnsi="Nudista"/>
        </w:rPr>
        <w:t>Úspešným uchádzačom vo verejnej súťaži sa stane uchádzač, ktorého ponuka bude obsahovať najnižšiu cenu predmetu zákazky.</w:t>
      </w:r>
    </w:p>
    <w:p w14:paraId="558C6B76" w14:textId="15387D5E" w:rsidR="00CD0CC7" w:rsidRPr="00A532AB" w:rsidRDefault="00CD0CC7" w:rsidP="00CD0CC7">
      <w:pPr>
        <w:pStyle w:val="Odsekzoznamu"/>
        <w:numPr>
          <w:ilvl w:val="1"/>
          <w:numId w:val="9"/>
        </w:numPr>
        <w:spacing w:after="120" w:line="240" w:lineRule="auto"/>
        <w:ind w:left="578" w:hanging="578"/>
        <w:contextualSpacing w:val="0"/>
        <w:jc w:val="both"/>
        <w:rPr>
          <w:rFonts w:ascii="Nudista" w:hAnsi="Nudista" w:cs="Proba Pro"/>
          <w:noProof/>
        </w:rPr>
      </w:pPr>
      <w:r w:rsidRPr="00A532AB">
        <w:rPr>
          <w:rFonts w:ascii="Nudista" w:hAnsi="Nudista"/>
        </w:rPr>
        <w:t>Ponúkanú</w:t>
      </w:r>
      <w:r w:rsidRPr="00A532AB">
        <w:rPr>
          <w:rFonts w:ascii="Nudista" w:hAnsi="Nudista" w:cs="Proba Pro"/>
          <w:noProof/>
        </w:rPr>
        <w:t xml:space="preserve"> cenu uchádzač predloží vo forme podľa vzoru, ktorý je uvedený v Prílohe C.1 Návrh na plnenie kritérií a v Prílohe C.2 a C.3 Cenová tabuľka týchto súťažných podkladov.</w:t>
      </w:r>
    </w:p>
    <w:p w14:paraId="07037B91" w14:textId="77777777" w:rsidR="00CD0CC7" w:rsidRPr="00A532AB" w:rsidRDefault="00CD0CC7" w:rsidP="00CD0CC7">
      <w:pPr>
        <w:spacing w:after="0" w:line="240" w:lineRule="auto"/>
        <w:ind w:left="567"/>
        <w:jc w:val="both"/>
        <w:rPr>
          <w:rFonts w:ascii="Nudista" w:hAnsi="Nudista" w:cs="Proba Pro"/>
          <w:noProof/>
          <w:sz w:val="20"/>
          <w:szCs w:val="20"/>
        </w:rPr>
      </w:pPr>
    </w:p>
    <w:p w14:paraId="1AC90B58" w14:textId="2B99A016" w:rsidR="00CD0CC7" w:rsidRPr="00A532AB" w:rsidRDefault="00CD0CC7" w:rsidP="00FE3E26">
      <w:pPr>
        <w:pStyle w:val="SAPHlavn"/>
        <w:widowControl/>
        <w:spacing w:after="0" w:line="240" w:lineRule="auto"/>
        <w:rPr>
          <w:rFonts w:ascii="Nudista" w:hAnsi="Nudista"/>
          <w:highlight w:val="green"/>
        </w:rPr>
        <w:sectPr w:rsidR="00CD0CC7" w:rsidRPr="00A532AB" w:rsidSect="001A6855">
          <w:pgSz w:w="11900" w:h="16840"/>
          <w:pgMar w:top="1417" w:right="1417" w:bottom="1417" w:left="1560" w:header="708" w:footer="708" w:gutter="0"/>
          <w:cols w:space="708"/>
        </w:sectPr>
      </w:pPr>
    </w:p>
    <w:p w14:paraId="7EBDDAB4" w14:textId="3C9E27E6" w:rsidR="00B81327" w:rsidRPr="00A532AB" w:rsidRDefault="00B81327" w:rsidP="00E83DC7">
      <w:pPr>
        <w:pStyle w:val="SAPHlavn"/>
        <w:widowControl/>
        <w:spacing w:after="0" w:line="240" w:lineRule="auto"/>
        <w:ind w:left="2127" w:hanging="2127"/>
        <w:rPr>
          <w:rFonts w:ascii="Nudista" w:hAnsi="Nudista"/>
        </w:rPr>
      </w:pPr>
      <w:bookmarkStart w:id="183" w:name="_Toc40264935"/>
      <w:bookmarkStart w:id="184" w:name="_Toc86843113"/>
      <w:r w:rsidRPr="00A532AB">
        <w:rPr>
          <w:rFonts w:ascii="Nudista" w:hAnsi="Nudista"/>
        </w:rPr>
        <w:lastRenderedPageBreak/>
        <w:t>Príloha č.A.</w:t>
      </w:r>
      <w:r w:rsidR="003967F6" w:rsidRPr="00A532AB">
        <w:rPr>
          <w:rFonts w:ascii="Nudista" w:hAnsi="Nudista"/>
        </w:rPr>
        <w:t>1</w:t>
      </w:r>
      <w:r w:rsidRPr="00A532AB">
        <w:rPr>
          <w:rFonts w:ascii="Nudista" w:hAnsi="Nudista"/>
        </w:rPr>
        <w:t>:</w:t>
      </w:r>
      <w:r w:rsidRPr="00A532AB">
        <w:rPr>
          <w:rFonts w:ascii="Nudista" w:hAnsi="Nudista"/>
        </w:rPr>
        <w:tab/>
        <w:t xml:space="preserve">Čestné vyhlásenie </w:t>
      </w:r>
      <w:bookmarkEnd w:id="183"/>
      <w:r w:rsidR="00120E16" w:rsidRPr="00A532AB">
        <w:rPr>
          <w:rFonts w:ascii="Nudista" w:hAnsi="Nudista"/>
        </w:rPr>
        <w:t>o akceptácii podmienok verejnej súťaže a o neprítomnosti konfliktu záujmov</w:t>
      </w:r>
      <w:bookmarkEnd w:id="184"/>
    </w:p>
    <w:p w14:paraId="547C16EA" w14:textId="77777777" w:rsidR="00B81327" w:rsidRPr="00A532AB" w:rsidRDefault="00B81327" w:rsidP="00E83DC7">
      <w:pPr>
        <w:spacing w:after="0" w:line="240" w:lineRule="auto"/>
        <w:jc w:val="both"/>
        <w:rPr>
          <w:rFonts w:ascii="Nudista" w:hAnsi="Nudista" w:cs="Proba Pro"/>
          <w:i/>
          <w:noProof/>
          <w:sz w:val="20"/>
          <w:szCs w:val="20"/>
        </w:rPr>
      </w:pPr>
    </w:p>
    <w:p w14:paraId="3787F297" w14:textId="77777777" w:rsidR="00B81327" w:rsidRPr="00A532AB" w:rsidRDefault="00B81327" w:rsidP="00E83DC7">
      <w:pPr>
        <w:spacing w:after="0" w:line="240" w:lineRule="auto"/>
        <w:jc w:val="both"/>
        <w:rPr>
          <w:rFonts w:ascii="Nudista" w:hAnsi="Nudista" w:cs="Proba Pro"/>
          <w:i/>
          <w:noProof/>
          <w:sz w:val="20"/>
          <w:szCs w:val="20"/>
        </w:rPr>
      </w:pPr>
    </w:p>
    <w:p w14:paraId="75724DB0" w14:textId="5427C1BE" w:rsidR="00B81327" w:rsidRPr="00A532AB" w:rsidRDefault="00B81327" w:rsidP="00E83DC7">
      <w:pPr>
        <w:spacing w:after="0" w:line="240" w:lineRule="auto"/>
        <w:jc w:val="both"/>
        <w:rPr>
          <w:rFonts w:ascii="Nudista" w:hAnsi="Nudista" w:cs="Arial"/>
          <w:noProof/>
          <w:sz w:val="20"/>
          <w:szCs w:val="20"/>
        </w:rPr>
      </w:pPr>
      <w:r w:rsidRPr="00A532AB">
        <w:rPr>
          <w:rFonts w:ascii="Nudista" w:hAnsi="Nudista" w:cs="Proba Pro"/>
          <w:i/>
          <w:noProof/>
          <w:sz w:val="20"/>
          <w:szCs w:val="20"/>
        </w:rPr>
        <w:t>[</w:t>
      </w:r>
      <w:r w:rsidRPr="00A532AB">
        <w:rPr>
          <w:rFonts w:ascii="Nudista" w:hAnsi="Nudista" w:cs="Proba Pro CE"/>
          <w:i/>
          <w:noProof/>
          <w:sz w:val="20"/>
          <w:szCs w:val="20"/>
          <w:highlight w:val="lightGray"/>
        </w:rPr>
        <w:t>doplniť názov uchádzača</w:t>
      </w:r>
      <w:r w:rsidRPr="00A532AB">
        <w:rPr>
          <w:rFonts w:ascii="Nudista" w:hAnsi="Nudista" w:cs="Proba Pro"/>
          <w:i/>
          <w:noProof/>
          <w:sz w:val="20"/>
          <w:szCs w:val="20"/>
        </w:rPr>
        <w:t>],</w:t>
      </w:r>
      <w:r w:rsidRPr="00A532AB">
        <w:rPr>
          <w:rFonts w:ascii="Nudista" w:hAnsi="Nudista" w:cs="Proba Pro"/>
          <w:noProof/>
          <w:sz w:val="20"/>
          <w:szCs w:val="20"/>
        </w:rPr>
        <w:t xml:space="preserve"> zastúpený </w:t>
      </w:r>
      <w:r w:rsidRPr="00A532AB">
        <w:rPr>
          <w:rFonts w:ascii="Nudista" w:hAnsi="Nudista" w:cs="Proba Pro"/>
          <w:i/>
          <w:noProof/>
          <w:sz w:val="20"/>
          <w:szCs w:val="20"/>
        </w:rPr>
        <w:t>[</w:t>
      </w:r>
      <w:r w:rsidRPr="00A532AB">
        <w:rPr>
          <w:rFonts w:ascii="Nudista" w:hAnsi="Nudista" w:cs="Proba Pro CE"/>
          <w:i/>
          <w:noProof/>
          <w:sz w:val="20"/>
          <w:szCs w:val="20"/>
          <w:highlight w:val="lightGray"/>
        </w:rPr>
        <w:t>doplniť meno a</w:t>
      </w:r>
      <w:r w:rsidRPr="00A532AB">
        <w:rPr>
          <w:rFonts w:ascii="Nudista" w:hAnsi="Nudista" w:cs="Calibri"/>
          <w:i/>
          <w:noProof/>
          <w:sz w:val="20"/>
          <w:szCs w:val="20"/>
          <w:highlight w:val="lightGray"/>
        </w:rPr>
        <w:t> </w:t>
      </w:r>
      <w:r w:rsidRPr="00A532AB">
        <w:rPr>
          <w:rFonts w:ascii="Nudista" w:hAnsi="Nudista" w:cs="Proba Pro"/>
          <w:i/>
          <w:noProof/>
          <w:sz w:val="20"/>
          <w:szCs w:val="20"/>
          <w:highlight w:val="lightGray"/>
        </w:rPr>
        <w:t>priezvisko štatutárneho zástupcu</w:t>
      </w:r>
      <w:r w:rsidRPr="00A532AB">
        <w:rPr>
          <w:rFonts w:ascii="Nudista" w:hAnsi="Nudista" w:cs="Proba Pro"/>
          <w:i/>
          <w:noProof/>
          <w:sz w:val="20"/>
          <w:szCs w:val="20"/>
        </w:rPr>
        <w:t>]</w:t>
      </w:r>
      <w:r w:rsidRPr="00A532AB">
        <w:rPr>
          <w:rFonts w:ascii="Nudista" w:hAnsi="Nudista" w:cs="Proba Pro CE"/>
          <w:noProof/>
          <w:sz w:val="20"/>
          <w:szCs w:val="20"/>
        </w:rPr>
        <w:t xml:space="preserve"> ako uchádzač, ktorý predložil ponuku do verejnej súťaže na obstaranie nadlimitnej zákazky </w:t>
      </w:r>
      <w:r w:rsidR="008B7803" w:rsidRPr="00A532AB">
        <w:rPr>
          <w:rFonts w:ascii="Nudista" w:hAnsi="Nudista" w:cs="Proba Pro CE"/>
          <w:b/>
          <w:noProof/>
          <w:sz w:val="20"/>
          <w:szCs w:val="20"/>
        </w:rPr>
        <w:t xml:space="preserve">Moderné technológie – </w:t>
      </w:r>
      <w:r w:rsidR="008E794F">
        <w:rPr>
          <w:rFonts w:ascii="Nudista" w:hAnsi="Nudista" w:cs="Proba Pro CE"/>
          <w:b/>
          <w:noProof/>
          <w:sz w:val="20"/>
          <w:szCs w:val="20"/>
        </w:rPr>
        <w:t>Nesvady</w:t>
      </w:r>
      <w:r w:rsidR="008E794F" w:rsidRPr="00A532AB">
        <w:rPr>
          <w:rFonts w:ascii="Nudista" w:hAnsi="Nudista" w:cs="Proba Pro CE"/>
          <w:b/>
          <w:noProof/>
          <w:sz w:val="20"/>
          <w:szCs w:val="20"/>
        </w:rPr>
        <w:t xml:space="preserve"> </w:t>
      </w:r>
      <w:r w:rsidR="008B7803" w:rsidRPr="00A532AB">
        <w:rPr>
          <w:rFonts w:ascii="Nudista" w:hAnsi="Nudista" w:cs="Proba Pro CE"/>
          <w:b/>
          <w:noProof/>
          <w:sz w:val="20"/>
          <w:szCs w:val="20"/>
        </w:rPr>
        <w:t>na ceste SMART</w:t>
      </w:r>
      <w:r w:rsidR="003967F6" w:rsidRPr="00A532AB">
        <w:rPr>
          <w:rFonts w:ascii="Nudista" w:hAnsi="Nudista" w:cs="Proba Pro CE"/>
          <w:b/>
          <w:noProof/>
          <w:sz w:val="20"/>
          <w:szCs w:val="20"/>
        </w:rPr>
        <w:t xml:space="preserve"> </w:t>
      </w:r>
      <w:r w:rsidRPr="00A532AB">
        <w:rPr>
          <w:rFonts w:ascii="Nudista" w:hAnsi="Nudista" w:cs="Proba Pro CE"/>
          <w:noProof/>
          <w:sz w:val="20"/>
          <w:szCs w:val="20"/>
        </w:rPr>
        <w:t xml:space="preserve">vyhlásenej verejným obstarávateľom </w:t>
      </w:r>
      <w:r w:rsidR="008E794F" w:rsidRPr="005F01CD">
        <w:rPr>
          <w:rFonts w:ascii="Nudista" w:hAnsi="Nudista" w:cs="Proba Pro CE"/>
          <w:b/>
          <w:bCs/>
          <w:noProof/>
          <w:sz w:val="20"/>
          <w:szCs w:val="20"/>
        </w:rPr>
        <w:t>Mesto Nesvady, Obchodná 233/23, 946 51 Nesvady, IČO: 00 306 606</w:t>
      </w:r>
      <w:r w:rsidR="008E794F">
        <w:rPr>
          <w:rFonts w:ascii="Nudista" w:hAnsi="Nudista" w:cs="Proba Pro CE"/>
          <w:noProof/>
          <w:sz w:val="20"/>
          <w:szCs w:val="20"/>
        </w:rPr>
        <w:t xml:space="preserve"> </w:t>
      </w:r>
      <w:r w:rsidRPr="00A532AB">
        <w:rPr>
          <w:rFonts w:ascii="Nudista" w:hAnsi="Nudista" w:cs="Proba Pro CE"/>
          <w:noProof/>
          <w:sz w:val="20"/>
          <w:szCs w:val="20"/>
        </w:rPr>
        <w:t>(ďalej len</w:t>
      </w:r>
      <w:r w:rsidRPr="00A532AB">
        <w:rPr>
          <w:rFonts w:ascii="Nudista" w:hAnsi="Nudista" w:cs="Proba Pro"/>
          <w:noProof/>
          <w:sz w:val="20"/>
          <w:szCs w:val="20"/>
        </w:rPr>
        <w:t xml:space="preserve"> „</w:t>
      </w:r>
      <w:r w:rsidRPr="00A532AB">
        <w:rPr>
          <w:rFonts w:ascii="Nudista" w:hAnsi="Nudista" w:cs="Proba Pro CE"/>
          <w:b/>
          <w:noProof/>
          <w:sz w:val="20"/>
          <w:szCs w:val="20"/>
        </w:rPr>
        <w:t>Verejný obstarávateľ</w:t>
      </w:r>
      <w:r w:rsidRPr="00A532AB">
        <w:rPr>
          <w:rFonts w:ascii="Nudista" w:hAnsi="Nudista" w:cs="Proba Pro"/>
          <w:noProof/>
          <w:sz w:val="20"/>
          <w:szCs w:val="20"/>
        </w:rPr>
        <w:t>“) oznámením o</w:t>
      </w:r>
      <w:r w:rsidRPr="00A532AB">
        <w:rPr>
          <w:rFonts w:ascii="Nudista" w:hAnsi="Nudista" w:cs="Calibri"/>
          <w:noProof/>
          <w:sz w:val="20"/>
          <w:szCs w:val="20"/>
        </w:rPr>
        <w:t> </w:t>
      </w:r>
      <w:r w:rsidRPr="00A532AB">
        <w:rPr>
          <w:rFonts w:ascii="Nudista" w:hAnsi="Nudista" w:cs="Proba Pro"/>
          <w:noProof/>
          <w:sz w:val="20"/>
          <w:szCs w:val="20"/>
        </w:rPr>
        <w:t xml:space="preserve">vyhlásení verejného obstarávania </w:t>
      </w:r>
      <w:r w:rsidRPr="00A532AB">
        <w:rPr>
          <w:rFonts w:ascii="Nudista" w:hAnsi="Nudista" w:cs="Arial"/>
          <w:bCs/>
          <w:noProof/>
          <w:sz w:val="20"/>
          <w:szCs w:val="20"/>
        </w:rPr>
        <w:t>vo Vestn</w:t>
      </w:r>
      <w:r w:rsidRPr="00A532AB">
        <w:rPr>
          <w:rFonts w:ascii="Nudista" w:hAnsi="Nudista" w:cs="Proba Pro"/>
          <w:bCs/>
          <w:noProof/>
          <w:sz w:val="20"/>
          <w:szCs w:val="20"/>
        </w:rPr>
        <w:t>í</w:t>
      </w:r>
      <w:r w:rsidRPr="00A532AB">
        <w:rPr>
          <w:rFonts w:ascii="Nudista" w:hAnsi="Nudista" w:cs="Arial"/>
          <w:bCs/>
          <w:noProof/>
          <w:sz w:val="20"/>
          <w:szCs w:val="20"/>
        </w:rPr>
        <w:t>ku verejn</w:t>
      </w:r>
      <w:r w:rsidRPr="00A532AB">
        <w:rPr>
          <w:rFonts w:ascii="Nudista" w:hAnsi="Nudista" w:cs="Proba Pro"/>
          <w:bCs/>
          <w:noProof/>
          <w:sz w:val="20"/>
          <w:szCs w:val="20"/>
        </w:rPr>
        <w:t>é</w:t>
      </w:r>
      <w:r w:rsidRPr="00A532AB">
        <w:rPr>
          <w:rFonts w:ascii="Nudista" w:hAnsi="Nudista" w:cs="Arial"/>
          <w:bCs/>
          <w:noProof/>
          <w:sz w:val="20"/>
          <w:szCs w:val="20"/>
        </w:rPr>
        <w:t>ho obstar</w:t>
      </w:r>
      <w:r w:rsidRPr="00A532AB">
        <w:rPr>
          <w:rFonts w:ascii="Nudista" w:hAnsi="Nudista" w:cs="Proba Pro"/>
          <w:bCs/>
          <w:noProof/>
          <w:sz w:val="20"/>
          <w:szCs w:val="20"/>
        </w:rPr>
        <w:t>á</w:t>
      </w:r>
      <w:r w:rsidRPr="00A532AB">
        <w:rPr>
          <w:rFonts w:ascii="Nudista" w:hAnsi="Nudista" w:cs="Arial"/>
          <w:bCs/>
          <w:noProof/>
          <w:sz w:val="20"/>
          <w:szCs w:val="20"/>
        </w:rPr>
        <w:t xml:space="preserve">vania </w:t>
      </w:r>
      <w:r w:rsidRPr="00A532AB">
        <w:rPr>
          <w:rFonts w:ascii="Nudista" w:hAnsi="Nudista" w:cs="Arial"/>
          <w:bCs/>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číslo Vestníka</w:t>
      </w:r>
      <w:r w:rsidRPr="00A532AB">
        <w:rPr>
          <w:rFonts w:ascii="Nudista" w:hAnsi="Nudista" w:cs="Arial"/>
          <w:bCs/>
          <w:i/>
          <w:noProof/>
          <w:sz w:val="20"/>
          <w:szCs w:val="20"/>
        </w:rPr>
        <w:t>]</w:t>
      </w:r>
      <w:r w:rsidRPr="00A532AB">
        <w:rPr>
          <w:rFonts w:ascii="Nudista" w:hAnsi="Nudista" w:cs="Arial"/>
          <w:bCs/>
          <w:noProof/>
          <w:sz w:val="20"/>
          <w:szCs w:val="20"/>
        </w:rPr>
        <w:t xml:space="preserve"> zo dňa </w:t>
      </w:r>
      <w:r w:rsidRPr="00A532AB">
        <w:rPr>
          <w:rFonts w:ascii="Nudista" w:hAnsi="Nudista" w:cs="Arial"/>
          <w:bCs/>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dátum zverejnenia vo Vestníku</w:t>
      </w:r>
      <w:r w:rsidRPr="00A532AB">
        <w:rPr>
          <w:rFonts w:ascii="Nudista" w:hAnsi="Nudista" w:cs="Arial"/>
          <w:bCs/>
          <w:i/>
          <w:noProof/>
          <w:sz w:val="20"/>
          <w:szCs w:val="20"/>
        </w:rPr>
        <w:t>]</w:t>
      </w:r>
      <w:r w:rsidRPr="00A532AB">
        <w:rPr>
          <w:rFonts w:ascii="Nudista" w:hAnsi="Nudista" w:cs="Arial"/>
          <w:bCs/>
          <w:noProof/>
          <w:sz w:val="20"/>
          <w:szCs w:val="20"/>
        </w:rPr>
        <w:t xml:space="preserve"> pod číslom </w:t>
      </w:r>
      <w:r w:rsidRPr="00A532AB">
        <w:rPr>
          <w:rFonts w:ascii="Nudista" w:hAnsi="Nudista" w:cs="Arial"/>
          <w:bCs/>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číslo značky vo Vestníku</w:t>
      </w:r>
      <w:r w:rsidRPr="00A532AB">
        <w:rPr>
          <w:rFonts w:ascii="Nudista" w:hAnsi="Nudista" w:cs="Arial"/>
          <w:bCs/>
          <w:i/>
          <w:noProof/>
          <w:sz w:val="20"/>
          <w:szCs w:val="20"/>
        </w:rPr>
        <w:t>]</w:t>
      </w:r>
      <w:r w:rsidRPr="00A532AB">
        <w:rPr>
          <w:rFonts w:ascii="Nudista" w:hAnsi="Nudista" w:cs="Arial"/>
          <w:noProof/>
          <w:sz w:val="20"/>
          <w:szCs w:val="20"/>
        </w:rPr>
        <w:t xml:space="preserve"> a</w:t>
      </w:r>
      <w:r w:rsidRPr="00A532AB">
        <w:rPr>
          <w:rFonts w:ascii="Nudista" w:hAnsi="Nudista" w:cs="Calibri"/>
          <w:noProof/>
          <w:sz w:val="20"/>
          <w:szCs w:val="20"/>
        </w:rPr>
        <w:t> </w:t>
      </w:r>
      <w:r w:rsidRPr="00A532AB">
        <w:rPr>
          <w:rFonts w:ascii="Nudista" w:hAnsi="Nudista" w:cs="Arial"/>
          <w:noProof/>
          <w:sz w:val="20"/>
          <w:szCs w:val="20"/>
        </w:rPr>
        <w:t xml:space="preserve">v Dodatku k </w:t>
      </w:r>
      <w:r w:rsidRPr="00A532AB">
        <w:rPr>
          <w:rFonts w:ascii="Nudista" w:hAnsi="Nudista" w:cs="Proba Pro"/>
          <w:noProof/>
          <w:sz w:val="20"/>
          <w:szCs w:val="20"/>
        </w:rPr>
        <w:t>Ú</w:t>
      </w:r>
      <w:r w:rsidRPr="00A532AB">
        <w:rPr>
          <w:rFonts w:ascii="Nudista" w:hAnsi="Nudista" w:cs="Arial"/>
          <w:noProof/>
          <w:sz w:val="20"/>
          <w:szCs w:val="20"/>
        </w:rPr>
        <w:t>radn</w:t>
      </w:r>
      <w:r w:rsidRPr="00A532AB">
        <w:rPr>
          <w:rFonts w:ascii="Nudista" w:hAnsi="Nudista" w:cs="Proba Pro"/>
          <w:noProof/>
          <w:sz w:val="20"/>
          <w:szCs w:val="20"/>
        </w:rPr>
        <w:t>é</w:t>
      </w:r>
      <w:r w:rsidRPr="00A532AB">
        <w:rPr>
          <w:rFonts w:ascii="Nudista" w:hAnsi="Nudista" w:cs="Arial"/>
          <w:noProof/>
          <w:sz w:val="20"/>
          <w:szCs w:val="20"/>
        </w:rPr>
        <w:t>mu vestn</w:t>
      </w:r>
      <w:r w:rsidRPr="00A532AB">
        <w:rPr>
          <w:rFonts w:ascii="Nudista" w:hAnsi="Nudista" w:cs="Proba Pro"/>
          <w:noProof/>
          <w:sz w:val="20"/>
          <w:szCs w:val="20"/>
        </w:rPr>
        <w:t>í</w:t>
      </w:r>
      <w:r w:rsidRPr="00A532AB">
        <w:rPr>
          <w:rFonts w:ascii="Nudista" w:hAnsi="Nudista" w:cs="Arial"/>
          <w:noProof/>
          <w:sz w:val="20"/>
          <w:szCs w:val="20"/>
        </w:rPr>
        <w:t>ku Eur</w:t>
      </w:r>
      <w:r w:rsidRPr="00A532AB">
        <w:rPr>
          <w:rFonts w:ascii="Nudista" w:hAnsi="Nudista" w:cs="Proba Pro"/>
          <w:noProof/>
          <w:sz w:val="20"/>
          <w:szCs w:val="20"/>
        </w:rPr>
        <w:t>ó</w:t>
      </w:r>
      <w:r w:rsidRPr="00A532AB">
        <w:rPr>
          <w:rFonts w:ascii="Nudista" w:hAnsi="Nudista" w:cs="Arial"/>
          <w:noProof/>
          <w:sz w:val="20"/>
          <w:szCs w:val="20"/>
        </w:rPr>
        <w:t xml:space="preserve">pskej </w:t>
      </w:r>
      <w:r w:rsidRPr="00A532AB">
        <w:rPr>
          <w:rFonts w:ascii="Nudista" w:hAnsi="Nudista" w:cs="Proba Pro"/>
          <w:noProof/>
          <w:sz w:val="20"/>
          <w:szCs w:val="20"/>
        </w:rPr>
        <w:t>ú</w:t>
      </w:r>
      <w:r w:rsidRPr="00A532AB">
        <w:rPr>
          <w:rFonts w:ascii="Nudista" w:hAnsi="Nudista" w:cs="Arial"/>
          <w:noProof/>
          <w:sz w:val="20"/>
          <w:szCs w:val="20"/>
        </w:rPr>
        <w:t xml:space="preserve">nie </w:t>
      </w:r>
      <w:r w:rsidRPr="00A532AB">
        <w:rPr>
          <w:rFonts w:ascii="Nudista" w:hAnsi="Nudista" w:cs="Arial"/>
          <w:i/>
          <w:noProof/>
          <w:sz w:val="20"/>
          <w:szCs w:val="20"/>
        </w:rPr>
        <w:t>[</w:t>
      </w:r>
      <w:r w:rsidRPr="00A532AB">
        <w:rPr>
          <w:rFonts w:ascii="Nudista" w:hAnsi="Nudista" w:cs="Arial"/>
          <w:i/>
          <w:noProof/>
          <w:sz w:val="20"/>
          <w:szCs w:val="20"/>
          <w:highlight w:val="lightGray"/>
          <w:shd w:val="clear" w:color="auto" w:fill="BFBFBF" w:themeFill="background1" w:themeFillShade="BF"/>
        </w:rPr>
        <w:t>d</w:t>
      </w:r>
      <w:r w:rsidRPr="00A532AB">
        <w:rPr>
          <w:rFonts w:ascii="Nudista" w:hAnsi="Nudista" w:cs="Arial"/>
          <w:bCs/>
          <w:i/>
          <w:noProof/>
          <w:sz w:val="20"/>
          <w:szCs w:val="20"/>
          <w:highlight w:val="lightGray"/>
          <w:shd w:val="clear" w:color="auto" w:fill="BFBFBF" w:themeFill="background1" w:themeFillShade="BF"/>
        </w:rPr>
        <w:t>oplniť číslo značky vo Vestníku</w:t>
      </w:r>
      <w:r w:rsidRPr="00A532AB">
        <w:rPr>
          <w:rFonts w:ascii="Nudista" w:hAnsi="Nudista" w:cs="Arial"/>
          <w:i/>
          <w:noProof/>
          <w:sz w:val="20"/>
          <w:szCs w:val="20"/>
        </w:rPr>
        <w:t>]</w:t>
      </w:r>
      <w:r w:rsidRPr="00A532AB">
        <w:rPr>
          <w:rFonts w:ascii="Nudista" w:hAnsi="Nudista" w:cs="Arial"/>
          <w:noProof/>
          <w:sz w:val="20"/>
          <w:szCs w:val="20"/>
        </w:rPr>
        <w:t xml:space="preserve"> zo dňa </w:t>
      </w:r>
      <w:r w:rsidRPr="00A532AB">
        <w:rPr>
          <w:rFonts w:ascii="Nudista" w:hAnsi="Nudista" w:cs="Arial"/>
          <w:i/>
          <w:noProof/>
          <w:sz w:val="20"/>
          <w:szCs w:val="20"/>
        </w:rPr>
        <w:t>[</w:t>
      </w:r>
      <w:r w:rsidRPr="00A532AB">
        <w:rPr>
          <w:rFonts w:ascii="Nudista" w:hAnsi="Nudista" w:cs="Arial"/>
          <w:bCs/>
          <w:i/>
          <w:noProof/>
          <w:sz w:val="20"/>
          <w:szCs w:val="20"/>
          <w:highlight w:val="lightGray"/>
          <w:shd w:val="clear" w:color="auto" w:fill="BFBFBF" w:themeFill="background1" w:themeFillShade="BF"/>
        </w:rPr>
        <w:t>doplniť dátum zverejnenia</w:t>
      </w:r>
      <w:r w:rsidRPr="00A532AB">
        <w:rPr>
          <w:rFonts w:ascii="Nudista" w:hAnsi="Nudista" w:cs="Arial"/>
          <w:i/>
          <w:noProof/>
          <w:sz w:val="20"/>
          <w:szCs w:val="20"/>
        </w:rPr>
        <w:t xml:space="preserve">] </w:t>
      </w:r>
      <w:r w:rsidRPr="00A532AB">
        <w:rPr>
          <w:rFonts w:ascii="Nudista" w:hAnsi="Nudista" w:cs="Arial"/>
          <w:noProof/>
          <w:sz w:val="20"/>
          <w:szCs w:val="20"/>
        </w:rPr>
        <w:t xml:space="preserve"> (ďalej len „</w:t>
      </w:r>
      <w:r w:rsidRPr="00A532AB">
        <w:rPr>
          <w:rFonts w:ascii="Nudista" w:hAnsi="Nudista" w:cs="Arial"/>
          <w:b/>
          <w:noProof/>
          <w:sz w:val="20"/>
          <w:szCs w:val="20"/>
        </w:rPr>
        <w:t>verejná súťaž</w:t>
      </w:r>
      <w:r w:rsidRPr="00A532AB">
        <w:rPr>
          <w:rFonts w:ascii="Nudista" w:hAnsi="Nudista" w:cs="Arial"/>
          <w:noProof/>
          <w:sz w:val="20"/>
          <w:szCs w:val="20"/>
        </w:rPr>
        <w:t xml:space="preserve">“), týmto </w:t>
      </w:r>
    </w:p>
    <w:p w14:paraId="3D1B5A0A" w14:textId="77777777" w:rsidR="00B81327" w:rsidRPr="00A532AB" w:rsidRDefault="00B81327" w:rsidP="00E83DC7">
      <w:pPr>
        <w:spacing w:after="0" w:line="240" w:lineRule="auto"/>
        <w:jc w:val="both"/>
        <w:rPr>
          <w:rFonts w:ascii="Nudista" w:hAnsi="Nudista" w:cs="Proba Pro"/>
          <w:noProof/>
          <w:sz w:val="20"/>
          <w:szCs w:val="20"/>
        </w:rPr>
      </w:pPr>
    </w:p>
    <w:p w14:paraId="6248F4B2" w14:textId="0DAAC41B" w:rsidR="00B81327" w:rsidRPr="00A532AB" w:rsidRDefault="00B81327" w:rsidP="00E83DC7">
      <w:pPr>
        <w:widowControl w:val="0"/>
        <w:spacing w:line="240" w:lineRule="auto"/>
        <w:jc w:val="center"/>
        <w:rPr>
          <w:rFonts w:ascii="Nudista" w:eastAsia="Times New Roman" w:hAnsi="Nudista" w:cs="Arial"/>
          <w:b/>
          <w:sz w:val="20"/>
          <w:szCs w:val="20"/>
        </w:rPr>
      </w:pPr>
      <w:r w:rsidRPr="00A532AB">
        <w:rPr>
          <w:rFonts w:ascii="Nudista" w:eastAsia="Times New Roman" w:hAnsi="Nudista" w:cs="Arial"/>
          <w:b/>
          <w:sz w:val="20"/>
          <w:szCs w:val="20"/>
        </w:rPr>
        <w:t>č e s</w:t>
      </w:r>
      <w:r w:rsidRPr="00A532AB">
        <w:rPr>
          <w:rFonts w:ascii="Nudista" w:eastAsia="Times New Roman" w:hAnsi="Nudista" w:cs="Calibri"/>
          <w:b/>
          <w:sz w:val="20"/>
          <w:szCs w:val="20"/>
        </w:rPr>
        <w:t> </w:t>
      </w:r>
      <w:r w:rsidRPr="00A532AB">
        <w:rPr>
          <w:rFonts w:ascii="Nudista" w:eastAsia="Times New Roman" w:hAnsi="Nudista" w:cs="Arial"/>
          <w:b/>
          <w:sz w:val="20"/>
          <w:szCs w:val="20"/>
        </w:rPr>
        <w:t>t n e  v</w:t>
      </w:r>
      <w:r w:rsidRPr="00A532AB">
        <w:rPr>
          <w:rFonts w:ascii="Nudista" w:eastAsia="Times New Roman" w:hAnsi="Nudista" w:cs="Calibri"/>
          <w:b/>
          <w:sz w:val="20"/>
          <w:szCs w:val="20"/>
        </w:rPr>
        <w:t> </w:t>
      </w:r>
      <w:r w:rsidRPr="00A532AB">
        <w:rPr>
          <w:rFonts w:ascii="Nudista" w:eastAsia="Times New Roman" w:hAnsi="Nudista" w:cs="Arial"/>
          <w:b/>
          <w:sz w:val="20"/>
          <w:szCs w:val="20"/>
        </w:rPr>
        <w:t>y h l a</w:t>
      </w:r>
      <w:r w:rsidRPr="00A532AB">
        <w:rPr>
          <w:rFonts w:ascii="Nudista" w:eastAsia="Times New Roman" w:hAnsi="Nudista" w:cs="Calibri"/>
          <w:b/>
          <w:sz w:val="20"/>
          <w:szCs w:val="20"/>
        </w:rPr>
        <w:t> </w:t>
      </w:r>
      <w:r w:rsidRPr="00A532AB">
        <w:rPr>
          <w:rFonts w:ascii="Nudista" w:eastAsia="Times New Roman" w:hAnsi="Nudista" w:cs="Arial"/>
          <w:b/>
          <w:sz w:val="20"/>
          <w:szCs w:val="20"/>
        </w:rPr>
        <w:t>s</w:t>
      </w:r>
      <w:r w:rsidRPr="00A532AB">
        <w:rPr>
          <w:rFonts w:ascii="Nudista" w:eastAsia="Times New Roman" w:hAnsi="Nudista" w:cs="Calibri"/>
          <w:b/>
          <w:sz w:val="20"/>
          <w:szCs w:val="20"/>
        </w:rPr>
        <w:t> </w:t>
      </w:r>
      <w:r w:rsidRPr="00A532AB">
        <w:rPr>
          <w:rFonts w:ascii="Nudista" w:eastAsia="Times New Roman" w:hAnsi="Nudista" w:cs="Arial"/>
          <w:b/>
          <w:sz w:val="20"/>
          <w:szCs w:val="20"/>
        </w:rPr>
        <w:t>u</w:t>
      </w:r>
      <w:r w:rsidRPr="00A532AB">
        <w:rPr>
          <w:rFonts w:ascii="Nudista" w:eastAsia="Times New Roman" w:hAnsi="Nudista" w:cs="Calibri"/>
          <w:b/>
          <w:sz w:val="20"/>
          <w:szCs w:val="20"/>
        </w:rPr>
        <w:t> </w:t>
      </w:r>
      <w:r w:rsidRPr="00A532AB">
        <w:rPr>
          <w:rFonts w:ascii="Nudista" w:eastAsia="Times New Roman" w:hAnsi="Nudista" w:cs="Arial"/>
          <w:b/>
          <w:sz w:val="20"/>
          <w:szCs w:val="20"/>
        </w:rPr>
        <w:t xml:space="preserve">j e m , ž e </w:t>
      </w:r>
    </w:p>
    <w:p w14:paraId="6DDBF9B7" w14:textId="7745E96A"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A532AB">
        <w:rPr>
          <w:rFonts w:ascii="Nudista" w:eastAsia="Times New Roman" w:hAnsi="Nudista" w:cs="Arial"/>
          <w:b/>
          <w:sz w:val="20"/>
          <w:szCs w:val="20"/>
        </w:rPr>
        <w:t>v</w:t>
      </w:r>
      <w:r w:rsidRPr="00A532AB">
        <w:rPr>
          <w:rFonts w:ascii="Nudista" w:eastAsia="Times New Roman" w:hAnsi="Nudista" w:cs="Calibri"/>
          <w:b/>
          <w:sz w:val="20"/>
          <w:szCs w:val="20"/>
        </w:rPr>
        <w:t> </w:t>
      </w:r>
      <w:r w:rsidRPr="00A532AB">
        <w:rPr>
          <w:rFonts w:ascii="Nudista" w:eastAsia="Times New Roman" w:hAnsi="Nudista" w:cs="Arial"/>
          <w:b/>
          <w:sz w:val="20"/>
          <w:szCs w:val="20"/>
        </w:rPr>
        <w:t>súvislosti s</w:t>
      </w:r>
      <w:r w:rsidRPr="00A532AB">
        <w:rPr>
          <w:rFonts w:ascii="Nudista" w:eastAsia="Times New Roman" w:hAnsi="Nudista" w:cs="Calibri"/>
          <w:b/>
          <w:sz w:val="20"/>
          <w:szCs w:val="20"/>
        </w:rPr>
        <w:t> </w:t>
      </w:r>
      <w:r w:rsidRPr="00A532AB">
        <w:rPr>
          <w:rFonts w:ascii="Nudista" w:eastAsia="Times New Roman" w:hAnsi="Nudista" w:cs="Arial"/>
          <w:b/>
          <w:sz w:val="20"/>
          <w:szCs w:val="20"/>
        </w:rPr>
        <w:t>konfliktom záujmov v</w:t>
      </w:r>
      <w:r w:rsidRPr="00A532AB">
        <w:rPr>
          <w:rFonts w:ascii="Nudista" w:eastAsia="Times New Roman" w:hAnsi="Nudista" w:cs="Calibri"/>
          <w:b/>
          <w:sz w:val="20"/>
          <w:szCs w:val="20"/>
        </w:rPr>
        <w:t> </w:t>
      </w:r>
      <w:r w:rsidRPr="00A532AB">
        <w:rPr>
          <w:rFonts w:ascii="Nudista" w:eastAsia="Times New Roman" w:hAnsi="Nudista" w:cs="Arial"/>
          <w:b/>
          <w:sz w:val="20"/>
          <w:szCs w:val="20"/>
        </w:rPr>
        <w:t>zmysle § 23 zákona č. 343/2015 Z.z. o verejnom obstarávaní a o zmene a doplnení niektorých zákonov v platnom znení (ďalej len „ZVO“) v</w:t>
      </w:r>
      <w:r w:rsidRPr="00A532AB">
        <w:rPr>
          <w:rFonts w:ascii="Nudista" w:eastAsia="Times New Roman" w:hAnsi="Nudista" w:cs="Calibri"/>
          <w:b/>
          <w:sz w:val="20"/>
          <w:szCs w:val="20"/>
        </w:rPr>
        <w:t> </w:t>
      </w:r>
      <w:r w:rsidRPr="00A532AB">
        <w:rPr>
          <w:rFonts w:ascii="Nudista" w:eastAsia="Times New Roman" w:hAnsi="Nudista" w:cs="Arial"/>
          <w:b/>
          <w:sz w:val="20"/>
          <w:szCs w:val="20"/>
        </w:rPr>
        <w:t>rámci zadávania tejto zákazky,</w:t>
      </w:r>
    </w:p>
    <w:p w14:paraId="2B07E595" w14:textId="43E05C0E"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som nevyvíjal a</w:t>
      </w:r>
      <w:r w:rsidRPr="00A532AB">
        <w:rPr>
          <w:rFonts w:ascii="Nudista" w:hAnsi="Nudista" w:cs="Calibri"/>
          <w:sz w:val="20"/>
          <w:szCs w:val="20"/>
        </w:rPr>
        <w:t> </w:t>
      </w:r>
      <w:r w:rsidRPr="00A532AB">
        <w:rPr>
          <w:rFonts w:ascii="Nudista" w:eastAsia="Proba Pro" w:hAnsi="Nudista" w:cs="Proba Pro"/>
          <w:sz w:val="20"/>
          <w:szCs w:val="20"/>
        </w:rPr>
        <w:t>nebudem vyvíjať voči žiadnej osobe na strane obstarávateľa, ktorá je alebo by mohla byť zainteresovaná v</w:t>
      </w:r>
      <w:r w:rsidRPr="00A532AB">
        <w:rPr>
          <w:rFonts w:ascii="Nudista" w:hAnsi="Nudista" w:cs="Calibri"/>
          <w:sz w:val="20"/>
          <w:szCs w:val="20"/>
        </w:rPr>
        <w:t> </w:t>
      </w:r>
      <w:r w:rsidRPr="00A532AB">
        <w:rPr>
          <w:rFonts w:ascii="Nudista" w:eastAsia="Proba Pro" w:hAnsi="Nudista" w:cs="Proba Pro"/>
          <w:sz w:val="20"/>
          <w:szCs w:val="20"/>
        </w:rPr>
        <w:t>zmysle ustanovení § 23 ods. 3 ZVO (</w:t>
      </w:r>
      <w:r w:rsidRPr="00A532AB">
        <w:rPr>
          <w:rFonts w:ascii="Nudista" w:eastAsia="Proba Pro" w:hAnsi="Nudista" w:cs="Proba Pro"/>
          <w:b/>
          <w:sz w:val="20"/>
          <w:szCs w:val="20"/>
        </w:rPr>
        <w:t>„zainteresovaná osoba</w:t>
      </w:r>
      <w:r w:rsidRPr="00A532AB">
        <w:rPr>
          <w:rFonts w:ascii="Nudista" w:eastAsia="Proba Pro" w:hAnsi="Nudista" w:cs="Proba Pro"/>
          <w:sz w:val="20"/>
          <w:szCs w:val="20"/>
        </w:rPr>
        <w:t>“) akékoľvek aktivity, ktoré vy mohli viesť k</w:t>
      </w:r>
      <w:r w:rsidRPr="00A532AB">
        <w:rPr>
          <w:rFonts w:ascii="Nudista" w:hAnsi="Nudista" w:cs="Calibri"/>
          <w:sz w:val="20"/>
          <w:szCs w:val="20"/>
        </w:rPr>
        <w:t> </w:t>
      </w:r>
      <w:r w:rsidRPr="00A532AB">
        <w:rPr>
          <w:rFonts w:ascii="Nudista" w:eastAsia="Proba Pro" w:hAnsi="Nudista" w:cs="Proba Pro"/>
          <w:sz w:val="20"/>
          <w:szCs w:val="20"/>
        </w:rPr>
        <w:t>zvýhodneniu nášho postavenia v</w:t>
      </w:r>
      <w:r w:rsidR="00E410FB" w:rsidRPr="00A532AB">
        <w:rPr>
          <w:rFonts w:ascii="Nudista" w:eastAsia="Proba Pro" w:hAnsi="Nudista" w:cs="Calibri"/>
          <w:sz w:val="20"/>
          <w:szCs w:val="20"/>
        </w:rPr>
        <w:t>o verejnej</w:t>
      </w:r>
      <w:r w:rsidRPr="00A532AB">
        <w:rPr>
          <w:rFonts w:ascii="Nudista" w:eastAsia="Proba Pro" w:hAnsi="Nudista" w:cs="Proba Pro"/>
          <w:sz w:val="20"/>
          <w:szCs w:val="20"/>
        </w:rPr>
        <w:t xml:space="preserve"> súťaži,</w:t>
      </w:r>
    </w:p>
    <w:p w14:paraId="68FF4198" w14:textId="77777777"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neposkytol som a neposkytnem akejkoľvek čo i</w:t>
      </w:r>
      <w:r w:rsidRPr="00A532AB">
        <w:rPr>
          <w:rFonts w:ascii="Nudista" w:hAnsi="Nudista" w:cs="Calibri"/>
          <w:sz w:val="20"/>
          <w:szCs w:val="20"/>
        </w:rPr>
        <w:t> </w:t>
      </w:r>
      <w:r w:rsidRPr="00A532AB">
        <w:rPr>
          <w:rFonts w:ascii="Nudista" w:eastAsia="Proba Pro" w:hAnsi="Nudista" w:cs="Proba Pro"/>
          <w:sz w:val="20"/>
          <w:szCs w:val="20"/>
        </w:rPr>
        <w:t>len potencionálne zainteresovanej osobe priamo alebo nepriamo akúkoľvek finančnú alebo vecnú výhodu ako motiváciu alebo odmenu súvisiacu so</w:t>
      </w:r>
      <w:r w:rsidRPr="00A532AB">
        <w:rPr>
          <w:rFonts w:ascii="Nudista" w:eastAsia="Proba Pro" w:hAnsi="Nudista" w:cs="Calibri"/>
          <w:sz w:val="20"/>
          <w:szCs w:val="20"/>
        </w:rPr>
        <w:t> </w:t>
      </w:r>
      <w:r w:rsidRPr="00A532AB">
        <w:rPr>
          <w:rFonts w:ascii="Nudista" w:eastAsia="Proba Pro" w:hAnsi="Nudista" w:cs="Proba Pro"/>
          <w:sz w:val="20"/>
          <w:szCs w:val="20"/>
        </w:rPr>
        <w:t xml:space="preserve">zadaním tejto zákazky, </w:t>
      </w:r>
    </w:p>
    <w:p w14:paraId="23845477" w14:textId="77777777"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A532AB">
        <w:rPr>
          <w:rFonts w:ascii="Nudista" w:hAnsi="Nudista" w:cs="Calibri"/>
          <w:sz w:val="20"/>
          <w:szCs w:val="20"/>
        </w:rPr>
        <w:t> </w:t>
      </w:r>
      <w:r w:rsidRPr="00A532AB">
        <w:rPr>
          <w:rFonts w:ascii="Nudista" w:eastAsia="Proba Pro" w:hAnsi="Nudista" w:cs="Proba Pro"/>
          <w:sz w:val="20"/>
          <w:szCs w:val="20"/>
        </w:rPr>
        <w:t>priebehu procesu verejného obstarávania,</w:t>
      </w:r>
    </w:p>
    <w:p w14:paraId="26A91074" w14:textId="77777777" w:rsidR="00B81327" w:rsidRPr="00A532AB" w:rsidRDefault="00B81327" w:rsidP="00E83DC7">
      <w:pPr>
        <w:widowControl w:val="0"/>
        <w:numPr>
          <w:ilvl w:val="0"/>
          <w:numId w:val="4"/>
        </w:numPr>
        <w:spacing w:after="120" w:line="240" w:lineRule="auto"/>
        <w:ind w:left="993" w:hanging="426"/>
        <w:jc w:val="both"/>
        <w:rPr>
          <w:rFonts w:ascii="Nudista" w:hAnsi="Nudista"/>
          <w:sz w:val="20"/>
          <w:szCs w:val="20"/>
        </w:rPr>
      </w:pPr>
      <w:r w:rsidRPr="00A532AB">
        <w:rPr>
          <w:rFonts w:ascii="Nudista" w:eastAsia="Proba Pro" w:hAnsi="Nudista" w:cs="Proba Pro"/>
          <w:sz w:val="20"/>
          <w:szCs w:val="20"/>
        </w:rPr>
        <w:t>poskytnem verejnému obstarávateľovi v postupe tohto verejného obstarávania presné, pravdivé a</w:t>
      </w:r>
      <w:r w:rsidRPr="00A532AB">
        <w:rPr>
          <w:rFonts w:ascii="Nudista" w:eastAsia="Proba Pro" w:hAnsi="Nudista" w:cs="Calibri"/>
          <w:sz w:val="20"/>
          <w:szCs w:val="20"/>
        </w:rPr>
        <w:t> </w:t>
      </w:r>
      <w:r w:rsidRPr="00A532AB">
        <w:rPr>
          <w:rFonts w:ascii="Nudista" w:eastAsia="Proba Pro" w:hAnsi="Nudista" w:cs="Proba Pro"/>
          <w:sz w:val="20"/>
          <w:szCs w:val="20"/>
        </w:rPr>
        <w:t>úplné informácie;</w:t>
      </w:r>
    </w:p>
    <w:p w14:paraId="437E8D46" w14:textId="63F6C9DB"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A532AB">
        <w:rPr>
          <w:rFonts w:ascii="Nudista" w:eastAsia="Times New Roman" w:hAnsi="Nudista" w:cs="Arial"/>
          <w:b/>
          <w:sz w:val="20"/>
          <w:szCs w:val="20"/>
        </w:rPr>
        <w:t>v</w:t>
      </w:r>
      <w:r w:rsidRPr="00A532AB">
        <w:rPr>
          <w:rFonts w:ascii="Nudista" w:eastAsia="Times New Roman" w:hAnsi="Nudista" w:cs="Calibri"/>
          <w:b/>
          <w:sz w:val="20"/>
          <w:szCs w:val="20"/>
        </w:rPr>
        <w:t> </w:t>
      </w:r>
      <w:r w:rsidRPr="00A532AB">
        <w:rPr>
          <w:rFonts w:ascii="Nudista" w:eastAsia="Times New Roman" w:hAnsi="Nudista" w:cs="Arial"/>
          <w:b/>
          <w:sz w:val="20"/>
          <w:szCs w:val="20"/>
        </w:rPr>
        <w:t>súvislosti s</w:t>
      </w:r>
      <w:r w:rsidRPr="00A532AB">
        <w:rPr>
          <w:rFonts w:ascii="Nudista" w:eastAsia="Times New Roman" w:hAnsi="Nudista" w:cs="Calibri"/>
          <w:b/>
          <w:sz w:val="20"/>
          <w:szCs w:val="20"/>
        </w:rPr>
        <w:t> </w:t>
      </w:r>
      <w:r w:rsidRPr="00A532AB">
        <w:rPr>
          <w:rFonts w:ascii="Nudista" w:eastAsia="Times New Roman" w:hAnsi="Nudista" w:cs="Arial"/>
          <w:b/>
          <w:sz w:val="20"/>
          <w:szCs w:val="20"/>
        </w:rPr>
        <w:t>akceptáciou podmienok tejto verejnej súťaže,</w:t>
      </w:r>
    </w:p>
    <w:p w14:paraId="68FE91EA"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A532AB">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A532AB">
        <w:rPr>
          <w:rFonts w:ascii="Nudista" w:eastAsia="Proba Pro" w:hAnsi="Nudista" w:cs="Proba Pro"/>
          <w:sz w:val="20"/>
          <w:szCs w:val="20"/>
        </w:rPr>
        <w:t>všetky</w:t>
      </w:r>
      <w:r w:rsidRPr="00A532AB">
        <w:rPr>
          <w:rFonts w:ascii="Nudista" w:hAnsi="Nudista" w:cs="Arial"/>
          <w:sz w:val="20"/>
          <w:szCs w:val="20"/>
        </w:rPr>
        <w:t xml:space="preserve"> mnou predložené doklady a údaje uvedené v ponuke sú pravdivé a</w:t>
      </w:r>
      <w:r w:rsidRPr="00A532AB">
        <w:rPr>
          <w:rFonts w:ascii="Nudista" w:hAnsi="Nudista" w:cs="Calibri"/>
          <w:sz w:val="20"/>
          <w:szCs w:val="20"/>
        </w:rPr>
        <w:t> </w:t>
      </w:r>
      <w:r w:rsidRPr="00A532AB">
        <w:rPr>
          <w:rFonts w:ascii="Nudista" w:hAnsi="Nudista" w:cs="Proba Pro"/>
          <w:sz w:val="20"/>
          <w:szCs w:val="20"/>
        </w:rPr>
        <w:t>ú</w:t>
      </w:r>
      <w:r w:rsidRPr="00A532AB">
        <w:rPr>
          <w:rFonts w:ascii="Nudista" w:hAnsi="Nudista" w:cs="Arial"/>
          <w:sz w:val="20"/>
          <w:szCs w:val="20"/>
        </w:rPr>
        <w:t>pln</w:t>
      </w:r>
      <w:r w:rsidRPr="00A532AB">
        <w:rPr>
          <w:rFonts w:ascii="Nudista" w:hAnsi="Nudista" w:cs="Proba Pro"/>
          <w:sz w:val="20"/>
          <w:szCs w:val="20"/>
        </w:rPr>
        <w:t>é</w:t>
      </w:r>
      <w:r w:rsidRPr="00A532AB">
        <w:rPr>
          <w:rFonts w:ascii="Nudista" w:eastAsia="Proba Pro" w:hAnsi="Nudista" w:cs="Proba Pro"/>
          <w:sz w:val="20"/>
          <w:szCs w:val="20"/>
        </w:rPr>
        <w:t>;</w:t>
      </w:r>
    </w:p>
    <w:p w14:paraId="79265C25" w14:textId="7E66F4B7"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sz w:val="20"/>
          <w:szCs w:val="20"/>
        </w:rPr>
      </w:pPr>
      <w:r w:rsidRPr="00A532AB">
        <w:rPr>
          <w:rFonts w:ascii="Nudista" w:eastAsia="Times New Roman" w:hAnsi="Nudista" w:cs="Arial"/>
          <w:b/>
          <w:bCs/>
          <w:sz w:val="20"/>
          <w:szCs w:val="20"/>
        </w:rPr>
        <w:t>v súvislosti s</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využitím subdodávateľov v rámci</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 xml:space="preserve">realizácie predmetu zákazky, </w:t>
      </w:r>
    </w:p>
    <w:p w14:paraId="4FA9F0D3"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A532AB">
        <w:rPr>
          <w:rFonts w:ascii="Nudista" w:hAnsi="Nudista" w:cs="Arial"/>
          <w:sz w:val="20"/>
          <w:szCs w:val="20"/>
        </w:rPr>
        <w:t>v</w:t>
      </w:r>
      <w:r w:rsidRPr="00A532AB">
        <w:rPr>
          <w:rFonts w:ascii="Nudista" w:hAnsi="Nudista" w:cs="Calibri"/>
          <w:sz w:val="20"/>
          <w:szCs w:val="20"/>
        </w:rPr>
        <w:t> </w:t>
      </w:r>
      <w:r w:rsidRPr="00A532AB">
        <w:rPr>
          <w:rFonts w:ascii="Nudista" w:hAnsi="Nudista" w:cs="Arial"/>
          <w:sz w:val="20"/>
          <w:szCs w:val="20"/>
        </w:rPr>
        <w:t>pr</w:t>
      </w:r>
      <w:r w:rsidRPr="00A532AB">
        <w:rPr>
          <w:rFonts w:ascii="Nudista" w:hAnsi="Nudista" w:cs="Proba Pro"/>
          <w:sz w:val="20"/>
          <w:szCs w:val="20"/>
        </w:rPr>
        <w:t>í</w:t>
      </w:r>
      <w:r w:rsidRPr="00A532AB">
        <w:rPr>
          <w:rFonts w:ascii="Nudista" w:hAnsi="Nudista" w:cs="Arial"/>
          <w:sz w:val="20"/>
          <w:szCs w:val="20"/>
        </w:rPr>
        <w:t>pade uzavretia z</w:t>
      </w:r>
      <w:r w:rsidRPr="00A532AB">
        <w:rPr>
          <w:rFonts w:ascii="Nudista" w:hAnsi="Nudista" w:cs="Proba Pro"/>
          <w:sz w:val="20"/>
          <w:szCs w:val="20"/>
        </w:rPr>
        <w:t>á</w:t>
      </w:r>
      <w:r w:rsidRPr="00A532AB">
        <w:rPr>
          <w:rFonts w:ascii="Nudista" w:hAnsi="Nudista" w:cs="Arial"/>
          <w:sz w:val="20"/>
          <w:szCs w:val="20"/>
        </w:rPr>
        <w:t>v</w:t>
      </w:r>
      <w:r w:rsidRPr="00A532AB">
        <w:rPr>
          <w:rFonts w:ascii="Nudista" w:hAnsi="Nudista" w:cs="Proba Pro"/>
          <w:sz w:val="20"/>
          <w:szCs w:val="20"/>
        </w:rPr>
        <w:t>ä</w:t>
      </w:r>
      <w:r w:rsidRPr="00A532AB">
        <w:rPr>
          <w:rFonts w:ascii="Nudista" w:hAnsi="Nudista" w:cs="Arial"/>
          <w:sz w:val="20"/>
          <w:szCs w:val="20"/>
        </w:rPr>
        <w:t>zkov</w:t>
      </w:r>
      <w:r w:rsidRPr="00A532AB">
        <w:rPr>
          <w:rFonts w:ascii="Nudista" w:hAnsi="Nudista" w:cs="Proba Pro"/>
          <w:sz w:val="20"/>
          <w:szCs w:val="20"/>
        </w:rPr>
        <w:t>é</w:t>
      </w:r>
      <w:r w:rsidRPr="00A532AB">
        <w:rPr>
          <w:rFonts w:ascii="Nudista" w:hAnsi="Nudista" w:cs="Arial"/>
          <w:sz w:val="20"/>
          <w:szCs w:val="20"/>
        </w:rPr>
        <w:t>ho vz</w:t>
      </w:r>
      <w:r w:rsidRPr="00A532AB">
        <w:rPr>
          <w:rFonts w:ascii="Nudista" w:hAnsi="Nudista" w:cs="Proba Pro"/>
          <w:sz w:val="20"/>
          <w:szCs w:val="20"/>
        </w:rPr>
        <w:t>ť</w:t>
      </w:r>
      <w:r w:rsidRPr="00A532AB">
        <w:rPr>
          <w:rFonts w:ascii="Nudista" w:hAnsi="Nudista" w:cs="Arial"/>
          <w:sz w:val="20"/>
          <w:szCs w:val="20"/>
        </w:rPr>
        <w:t>ahu s obstar</w:t>
      </w:r>
      <w:r w:rsidRPr="00A532AB">
        <w:rPr>
          <w:rFonts w:ascii="Nudista" w:hAnsi="Nudista" w:cs="Proba Pro"/>
          <w:sz w:val="20"/>
          <w:szCs w:val="20"/>
        </w:rPr>
        <w:t>á</w:t>
      </w:r>
      <w:r w:rsidRPr="00A532AB">
        <w:rPr>
          <w:rFonts w:ascii="Nudista" w:hAnsi="Nudista" w:cs="Arial"/>
          <w:sz w:val="20"/>
          <w:szCs w:val="20"/>
        </w:rPr>
        <w:t>vate</w:t>
      </w:r>
      <w:r w:rsidRPr="00A532AB">
        <w:rPr>
          <w:rFonts w:ascii="Nudista" w:hAnsi="Nudista" w:cs="Proba Pro"/>
          <w:sz w:val="20"/>
          <w:szCs w:val="20"/>
        </w:rPr>
        <w:t>ľ</w:t>
      </w:r>
      <w:r w:rsidRPr="00A532AB">
        <w:rPr>
          <w:rFonts w:ascii="Nudista" w:hAnsi="Nudista" w:cs="Arial"/>
          <w:sz w:val="20"/>
          <w:szCs w:val="20"/>
        </w:rPr>
        <w:t>om na vy</w:t>
      </w:r>
      <w:r w:rsidRPr="00A532AB">
        <w:rPr>
          <w:rFonts w:ascii="Nudista" w:hAnsi="Nudista" w:cs="Proba Pro"/>
          <w:sz w:val="20"/>
          <w:szCs w:val="20"/>
        </w:rPr>
        <w:t>šš</w:t>
      </w:r>
      <w:r w:rsidRPr="00A532AB">
        <w:rPr>
          <w:rFonts w:ascii="Nudista" w:hAnsi="Nudista" w:cs="Arial"/>
          <w:sz w:val="20"/>
          <w:szCs w:val="20"/>
        </w:rPr>
        <w:t>ie uveden</w:t>
      </w:r>
      <w:r w:rsidRPr="00A532AB">
        <w:rPr>
          <w:rFonts w:ascii="Nudista" w:hAnsi="Nudista" w:cs="Proba Pro"/>
          <w:sz w:val="20"/>
          <w:szCs w:val="20"/>
        </w:rPr>
        <w:t>ý</w:t>
      </w:r>
      <w:r w:rsidRPr="00A532AB">
        <w:rPr>
          <w:rFonts w:ascii="Nudista" w:hAnsi="Nudista" w:cs="Arial"/>
          <w:sz w:val="20"/>
          <w:szCs w:val="20"/>
        </w:rPr>
        <w:t xml:space="preserve"> predmet </w:t>
      </w:r>
      <w:r w:rsidRPr="00A532AB">
        <w:rPr>
          <w:rFonts w:ascii="Nudista" w:eastAsia="Proba Pro" w:hAnsi="Nudista" w:cs="Proba Pro"/>
          <w:sz w:val="20"/>
          <w:szCs w:val="20"/>
        </w:rPr>
        <w:t>obstarávania</w:t>
      </w:r>
      <w:r w:rsidRPr="00A532AB">
        <w:rPr>
          <w:rFonts w:ascii="Nudista" w:hAnsi="Nudista" w:cs="Arial"/>
          <w:sz w:val="20"/>
          <w:szCs w:val="20"/>
        </w:rPr>
        <w:t>:</w:t>
      </w:r>
    </w:p>
    <w:p w14:paraId="28302A60" w14:textId="6FA6B854" w:rsidR="00B81327" w:rsidRPr="00A532AB" w:rsidRDefault="0071599A"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nebudem plnenie predmetu zmluvy poskytovať prostredníctvom subdodávateľa/-ov,</w:t>
      </w:r>
    </w:p>
    <w:p w14:paraId="70AE50D3" w14:textId="69FA5803" w:rsidR="00B81327" w:rsidRPr="00A532AB" w:rsidRDefault="0071599A"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w:t>
      </w:r>
      <w:r w:rsidR="00B81327" w:rsidRPr="00AE3F3D">
        <w:rPr>
          <w:rFonts w:ascii="Nudista" w:hAnsi="Nudista" w:cs="Arial"/>
          <w:sz w:val="20"/>
          <w:szCs w:val="20"/>
        </w:rPr>
        <w:tab/>
        <w:t>informácie o</w:t>
      </w:r>
      <w:r w:rsidR="00B81327" w:rsidRPr="00A532AB">
        <w:rPr>
          <w:rFonts w:ascii="Nudista" w:hAnsi="Nudista" w:cs="Calibri"/>
          <w:sz w:val="20"/>
          <w:szCs w:val="20"/>
        </w:rPr>
        <w:t> </w:t>
      </w:r>
      <w:r w:rsidR="00B81327" w:rsidRPr="00A532AB">
        <w:rPr>
          <w:rFonts w:ascii="Nudista" w:hAnsi="Nudista" w:cs="Arial"/>
          <w:sz w:val="20"/>
          <w:szCs w:val="20"/>
        </w:rPr>
        <w:t>subdod</w:t>
      </w:r>
      <w:r w:rsidR="00B81327" w:rsidRPr="00A532AB">
        <w:rPr>
          <w:rFonts w:ascii="Nudista" w:hAnsi="Nudista" w:cs="Proba Pro"/>
          <w:sz w:val="20"/>
          <w:szCs w:val="20"/>
        </w:rPr>
        <w:t>á</w:t>
      </w:r>
      <w:r w:rsidR="00B81327" w:rsidRPr="00A532AB">
        <w:rPr>
          <w:rFonts w:ascii="Nudista" w:hAnsi="Nudista" w:cs="Arial"/>
          <w:sz w:val="20"/>
          <w:szCs w:val="20"/>
        </w:rPr>
        <w:t>vate</w:t>
      </w:r>
      <w:r w:rsidR="00B81327" w:rsidRPr="00A532AB">
        <w:rPr>
          <w:rFonts w:ascii="Nudista" w:hAnsi="Nudista" w:cs="Proba Pro"/>
          <w:sz w:val="20"/>
          <w:szCs w:val="20"/>
        </w:rPr>
        <w:t>ľ</w:t>
      </w:r>
      <w:r w:rsidR="00B81327" w:rsidRPr="00A532AB">
        <w:rPr>
          <w:rFonts w:ascii="Nudista" w:hAnsi="Nudista" w:cs="Arial"/>
          <w:sz w:val="20"/>
          <w:szCs w:val="20"/>
        </w:rPr>
        <w:t>och uvediem obstarávateľovi najneskôr v čase uzavretia zmluvy (napr. z</w:t>
      </w:r>
      <w:r w:rsidR="00B81327" w:rsidRPr="00A532AB">
        <w:rPr>
          <w:rFonts w:ascii="Nudista" w:hAnsi="Nudista" w:cs="Calibri"/>
          <w:sz w:val="20"/>
          <w:szCs w:val="20"/>
        </w:rPr>
        <w:t> </w:t>
      </w:r>
      <w:r w:rsidR="00B81327" w:rsidRPr="00A532AB">
        <w:rPr>
          <w:rFonts w:ascii="Nudista" w:hAnsi="Nudista" w:cs="Arial"/>
          <w:sz w:val="20"/>
          <w:szCs w:val="20"/>
        </w:rPr>
        <w:t>d</w:t>
      </w:r>
      <w:r w:rsidR="00B81327" w:rsidRPr="00A532AB">
        <w:rPr>
          <w:rFonts w:ascii="Nudista" w:hAnsi="Nudista" w:cs="Proba Pro"/>
          <w:sz w:val="20"/>
          <w:szCs w:val="20"/>
        </w:rPr>
        <w:t>ô</w:t>
      </w:r>
      <w:r w:rsidR="00B81327" w:rsidRPr="00A532AB">
        <w:rPr>
          <w:rFonts w:ascii="Nudista" w:hAnsi="Nudista" w:cs="Arial"/>
          <w:sz w:val="20"/>
          <w:szCs w:val="20"/>
        </w:rPr>
        <w:t xml:space="preserve">vodu, </w:t>
      </w:r>
      <w:r w:rsidR="00B81327" w:rsidRPr="00A532AB">
        <w:rPr>
          <w:rFonts w:ascii="Nudista" w:hAnsi="Nudista" w:cs="Proba Pro"/>
          <w:sz w:val="20"/>
          <w:szCs w:val="20"/>
        </w:rPr>
        <w:t>ž</w:t>
      </w:r>
      <w:r w:rsidR="00B81327" w:rsidRPr="00A532AB">
        <w:rPr>
          <w:rFonts w:ascii="Nudista" w:hAnsi="Nudista" w:cs="Arial"/>
          <w:sz w:val="20"/>
          <w:szCs w:val="20"/>
        </w:rPr>
        <w:t>e v</w:t>
      </w:r>
      <w:r w:rsidR="00B81327" w:rsidRPr="00A532AB">
        <w:rPr>
          <w:rFonts w:ascii="Nudista" w:hAnsi="Nudista" w:cs="Calibri"/>
          <w:sz w:val="20"/>
          <w:szCs w:val="20"/>
        </w:rPr>
        <w:t> </w:t>
      </w:r>
      <w:r w:rsidR="00B81327" w:rsidRPr="00A532AB">
        <w:rPr>
          <w:rFonts w:ascii="Nudista" w:hAnsi="Nudista" w:cs="Proba Pro"/>
          <w:sz w:val="20"/>
          <w:szCs w:val="20"/>
        </w:rPr>
        <w:t>č</w:t>
      </w:r>
      <w:r w:rsidR="00B81327" w:rsidRPr="00A532AB">
        <w:rPr>
          <w:rFonts w:ascii="Nudista" w:hAnsi="Nudista" w:cs="Arial"/>
          <w:sz w:val="20"/>
          <w:szCs w:val="20"/>
        </w:rPr>
        <w:t>ase predkladania ponuky mi inform</w:t>
      </w:r>
      <w:r w:rsidR="00B81327" w:rsidRPr="00A532AB">
        <w:rPr>
          <w:rFonts w:ascii="Nudista" w:hAnsi="Nudista" w:cs="Proba Pro"/>
          <w:sz w:val="20"/>
          <w:szCs w:val="20"/>
        </w:rPr>
        <w:t>á</w:t>
      </w:r>
      <w:r w:rsidR="00B81327" w:rsidRPr="00A532AB">
        <w:rPr>
          <w:rFonts w:ascii="Nudista" w:hAnsi="Nudista" w:cs="Arial"/>
          <w:sz w:val="20"/>
          <w:szCs w:val="20"/>
        </w:rPr>
        <w:t>cie o</w:t>
      </w:r>
      <w:r w:rsidR="00B81327" w:rsidRPr="00A532AB">
        <w:rPr>
          <w:rFonts w:ascii="Nudista" w:hAnsi="Nudista" w:cs="Calibri"/>
          <w:sz w:val="20"/>
          <w:szCs w:val="20"/>
        </w:rPr>
        <w:t> </w:t>
      </w:r>
      <w:r w:rsidR="00B81327" w:rsidRPr="00A532AB">
        <w:rPr>
          <w:rFonts w:ascii="Nudista" w:hAnsi="Nudista" w:cs="Arial"/>
          <w:sz w:val="20"/>
          <w:szCs w:val="20"/>
        </w:rPr>
        <w:t>subdod</w:t>
      </w:r>
      <w:r w:rsidR="00B81327" w:rsidRPr="00A532AB">
        <w:rPr>
          <w:rFonts w:ascii="Nudista" w:hAnsi="Nudista" w:cs="Proba Pro"/>
          <w:sz w:val="20"/>
          <w:szCs w:val="20"/>
        </w:rPr>
        <w:t>á</w:t>
      </w:r>
      <w:r w:rsidR="00B81327" w:rsidRPr="00A532AB">
        <w:rPr>
          <w:rFonts w:ascii="Nudista" w:hAnsi="Nudista" w:cs="Arial"/>
          <w:sz w:val="20"/>
          <w:szCs w:val="20"/>
        </w:rPr>
        <w:t>vate</w:t>
      </w:r>
      <w:r w:rsidR="00B81327" w:rsidRPr="00A532AB">
        <w:rPr>
          <w:rFonts w:ascii="Nudista" w:hAnsi="Nudista" w:cs="Proba Pro"/>
          <w:sz w:val="20"/>
          <w:szCs w:val="20"/>
        </w:rPr>
        <w:t>ľ</w:t>
      </w:r>
      <w:r w:rsidR="00B81327" w:rsidRPr="00A532AB">
        <w:rPr>
          <w:rFonts w:ascii="Nudista" w:hAnsi="Nudista" w:cs="Arial"/>
          <w:sz w:val="20"/>
          <w:szCs w:val="20"/>
        </w:rPr>
        <w:t>och nie s</w:t>
      </w:r>
      <w:r w:rsidR="00B81327" w:rsidRPr="00A532AB">
        <w:rPr>
          <w:rFonts w:ascii="Nudista" w:hAnsi="Nudista" w:cs="Proba Pro"/>
          <w:sz w:val="20"/>
          <w:szCs w:val="20"/>
        </w:rPr>
        <w:t>ú</w:t>
      </w:r>
      <w:r w:rsidR="00B81327" w:rsidRPr="00A532AB">
        <w:rPr>
          <w:rFonts w:ascii="Nudista" w:hAnsi="Nudista" w:cs="Arial"/>
          <w:sz w:val="20"/>
          <w:szCs w:val="20"/>
        </w:rPr>
        <w:t xml:space="preserve"> zn</w:t>
      </w:r>
      <w:r w:rsidR="00B81327" w:rsidRPr="00A532AB">
        <w:rPr>
          <w:rFonts w:ascii="Nudista" w:hAnsi="Nudista" w:cs="Proba Pro"/>
          <w:sz w:val="20"/>
          <w:szCs w:val="20"/>
        </w:rPr>
        <w:t>á</w:t>
      </w:r>
      <w:r w:rsidR="00B81327" w:rsidRPr="00A532AB">
        <w:rPr>
          <w:rFonts w:ascii="Nudista" w:hAnsi="Nudista" w:cs="Arial"/>
          <w:sz w:val="20"/>
          <w:szCs w:val="20"/>
        </w:rPr>
        <w:t>me),</w:t>
      </w:r>
    </w:p>
    <w:p w14:paraId="6A5F9C45" w14:textId="45858264" w:rsidR="00B81327" w:rsidRPr="00A532AB" w:rsidRDefault="0071599A"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budem plnenie predmetu zmluvy poskytovať prostredníctvom nasledovných subdodávateľov v</w:t>
      </w:r>
      <w:r w:rsidR="00B81327" w:rsidRPr="00A532AB">
        <w:rPr>
          <w:rFonts w:ascii="Nudista" w:hAnsi="Nudista" w:cs="Calibri"/>
          <w:sz w:val="20"/>
          <w:szCs w:val="20"/>
        </w:rPr>
        <w:t> </w:t>
      </w:r>
      <w:r w:rsidR="00B81327" w:rsidRPr="00A532AB">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9F5ACA"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Informácie o</w:t>
            </w:r>
            <w:r w:rsidRPr="00A532AB">
              <w:rPr>
                <w:rFonts w:ascii="Nudista" w:hAnsi="Nudista" w:cs="Calibri"/>
                <w:b/>
                <w:color w:val="FFFFFF" w:themeColor="background1"/>
                <w:sz w:val="20"/>
                <w:szCs w:val="20"/>
              </w:rPr>
              <w:t> </w:t>
            </w:r>
            <w:r w:rsidRPr="00A532AB">
              <w:rPr>
                <w:rFonts w:ascii="Nudista" w:hAnsi="Nudista" w:cs="Arial"/>
                <w:b/>
                <w:color w:val="FFFFFF" w:themeColor="background1"/>
                <w:sz w:val="20"/>
                <w:szCs w:val="20"/>
              </w:rPr>
              <w:t>osobe opr</w:t>
            </w:r>
            <w:r w:rsidRPr="00A532AB">
              <w:rPr>
                <w:rFonts w:ascii="Nudista" w:hAnsi="Nudista" w:cs="Proba Pro"/>
                <w:b/>
                <w:color w:val="FFFFFF" w:themeColor="background1"/>
                <w:sz w:val="20"/>
                <w:szCs w:val="20"/>
              </w:rPr>
              <w:t>á</w:t>
            </w:r>
            <w:r w:rsidRPr="00A532AB">
              <w:rPr>
                <w:rFonts w:ascii="Nudista" w:hAnsi="Nudista" w:cs="Arial"/>
                <w:b/>
                <w:color w:val="FFFFFF" w:themeColor="background1"/>
                <w:sz w:val="20"/>
                <w:szCs w:val="20"/>
              </w:rPr>
              <w:t>vnenej kona</w:t>
            </w:r>
            <w:r w:rsidRPr="00A532AB">
              <w:rPr>
                <w:rFonts w:ascii="Nudista" w:hAnsi="Nudista" w:cs="Proba Pro"/>
                <w:b/>
                <w:color w:val="FFFFFF" w:themeColor="background1"/>
                <w:sz w:val="20"/>
                <w:szCs w:val="20"/>
              </w:rPr>
              <w:t>ť</w:t>
            </w:r>
            <w:r w:rsidRPr="00A532AB">
              <w:rPr>
                <w:rFonts w:ascii="Nudista" w:hAnsi="Nudista" w:cs="Arial"/>
                <w:b/>
                <w:color w:val="FFFFFF" w:themeColor="background1"/>
                <w:sz w:val="20"/>
                <w:szCs w:val="20"/>
              </w:rPr>
              <w:t xml:space="preserve"> za subdod</w:t>
            </w:r>
            <w:r w:rsidRPr="00A532AB">
              <w:rPr>
                <w:rFonts w:ascii="Nudista" w:hAnsi="Nudista" w:cs="Proba Pro"/>
                <w:b/>
                <w:color w:val="FFFFFF" w:themeColor="background1"/>
                <w:sz w:val="20"/>
                <w:szCs w:val="20"/>
              </w:rPr>
              <w:t>á</w:t>
            </w:r>
            <w:r w:rsidRPr="00A532AB">
              <w:rPr>
                <w:rFonts w:ascii="Nudista" w:hAnsi="Nudista" w:cs="Arial"/>
                <w:b/>
                <w:color w:val="FFFFFF" w:themeColor="background1"/>
                <w:sz w:val="20"/>
                <w:szCs w:val="20"/>
              </w:rPr>
              <w:t>vate</w:t>
            </w:r>
            <w:r w:rsidRPr="00A532AB">
              <w:rPr>
                <w:rFonts w:ascii="Nudista" w:hAnsi="Nudista" w:cs="Proba Pro"/>
                <w:b/>
                <w:color w:val="FFFFFF" w:themeColor="background1"/>
                <w:sz w:val="20"/>
                <w:szCs w:val="20"/>
              </w:rPr>
              <w:t>ľ</w:t>
            </w:r>
            <w:r w:rsidRPr="00A532AB">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Subdodávateľ získa zo subdodávky finančné prostriedky prevyšujúce 100.000 EUR</w:t>
            </w:r>
            <w:r w:rsidRPr="00A532AB">
              <w:rPr>
                <w:rFonts w:ascii="Nudista" w:hAnsi="Nudista" w:cs="Calibri"/>
                <w:b/>
                <w:color w:val="FFFFFF" w:themeColor="background1"/>
                <w:sz w:val="20"/>
                <w:szCs w:val="20"/>
              </w:rPr>
              <w:t> </w:t>
            </w:r>
            <w:r w:rsidR="00E058BE" w:rsidRPr="00A532AB">
              <w:rPr>
                <w:rFonts w:ascii="Nudista" w:hAnsi="Nudista" w:cs="Arial"/>
                <w:b/>
                <w:color w:val="FFFFFF" w:themeColor="background1"/>
                <w:sz w:val="20"/>
                <w:szCs w:val="20"/>
              </w:rPr>
              <w:t>bez</w:t>
            </w:r>
            <w:r w:rsidR="000F4C88" w:rsidRPr="00A532AB">
              <w:rPr>
                <w:rFonts w:ascii="Nudista" w:hAnsi="Nudista" w:cs="Arial"/>
                <w:b/>
                <w:color w:val="FFFFFF" w:themeColor="background1"/>
                <w:sz w:val="20"/>
                <w:szCs w:val="20"/>
              </w:rPr>
              <w:t xml:space="preserve"> </w:t>
            </w:r>
            <w:r w:rsidRPr="00A532AB">
              <w:rPr>
                <w:rFonts w:ascii="Nudista" w:hAnsi="Nudista" w:cs="Arial"/>
                <w:b/>
                <w:color w:val="FFFFFF" w:themeColor="background1"/>
                <w:sz w:val="20"/>
                <w:szCs w:val="20"/>
              </w:rPr>
              <w:t xml:space="preserve">DPH </w:t>
            </w:r>
          </w:p>
        </w:tc>
      </w:tr>
      <w:tr w:rsidR="00B81327" w:rsidRPr="009F5ACA"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A532AB"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A532AB"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A532AB"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A532AB" w:rsidRDefault="00B81327" w:rsidP="00E83DC7">
            <w:pPr>
              <w:widowControl w:val="0"/>
              <w:spacing w:line="240" w:lineRule="auto"/>
              <w:jc w:val="center"/>
              <w:rPr>
                <w:rFonts w:ascii="Nudista" w:hAnsi="Nudista" w:cs="Arial"/>
                <w:color w:val="FFFFFF" w:themeColor="background1"/>
                <w:sz w:val="20"/>
                <w:szCs w:val="20"/>
              </w:rPr>
            </w:pPr>
            <w:r w:rsidRPr="00A532AB">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A532AB" w:rsidRDefault="00B81327" w:rsidP="00E83DC7">
            <w:pPr>
              <w:widowControl w:val="0"/>
              <w:spacing w:line="240" w:lineRule="auto"/>
              <w:jc w:val="center"/>
              <w:rPr>
                <w:rFonts w:ascii="Nudista" w:hAnsi="Nudista" w:cs="Arial"/>
                <w:color w:val="FFFFFF" w:themeColor="background1"/>
                <w:sz w:val="20"/>
                <w:szCs w:val="20"/>
              </w:rPr>
            </w:pPr>
            <w:r w:rsidRPr="00A532AB">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A532AB" w:rsidRDefault="00B81327" w:rsidP="00E83DC7">
            <w:pPr>
              <w:widowControl w:val="0"/>
              <w:spacing w:line="240" w:lineRule="auto"/>
              <w:jc w:val="center"/>
              <w:rPr>
                <w:rFonts w:ascii="Nudista" w:hAnsi="Nudista" w:cs="Arial"/>
                <w:color w:val="FFFFFF" w:themeColor="background1"/>
                <w:sz w:val="20"/>
                <w:szCs w:val="20"/>
              </w:rPr>
            </w:pPr>
            <w:r w:rsidRPr="00A532AB">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A532AB"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A532AB" w:rsidRDefault="00B81327" w:rsidP="00E83DC7">
            <w:pPr>
              <w:widowControl w:val="0"/>
              <w:spacing w:line="240" w:lineRule="auto"/>
              <w:jc w:val="center"/>
              <w:rPr>
                <w:rFonts w:ascii="Nudista" w:hAnsi="Nudista" w:cs="Arial"/>
                <w:sz w:val="20"/>
                <w:szCs w:val="20"/>
              </w:rPr>
            </w:pPr>
          </w:p>
        </w:tc>
      </w:tr>
      <w:tr w:rsidR="00B81327" w:rsidRPr="009F5ACA"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AE3F3D"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A532AB"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A532AB"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A532AB"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A532AB"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A532AB"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A532AB"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A532AB" w:rsidRDefault="0071599A"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Nie </w:t>
            </w:r>
          </w:p>
        </w:tc>
      </w:tr>
      <w:tr w:rsidR="00B81327" w:rsidRPr="009F5ACA"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AE3F3D"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A532AB"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A532AB"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A532AB"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A532AB"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A532AB"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A532AB"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A532AB" w:rsidRDefault="0071599A"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Nie</w:t>
            </w:r>
          </w:p>
        </w:tc>
      </w:tr>
      <w:tr w:rsidR="00B81327" w:rsidRPr="009F5ACA"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AE3F3D"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A532AB"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A532AB"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A532AB"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A532AB"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A532AB"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A532AB"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7777777" w:rsidR="00B81327" w:rsidRPr="00A532AB" w:rsidRDefault="0071599A"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AE3F3D">
                  <w:rPr>
                    <w:rFonts w:ascii="Segoe UI Symbol" w:hAnsi="Segoe UI Symbol" w:cs="Segoe UI Symbol"/>
                    <w:sz w:val="20"/>
                    <w:szCs w:val="20"/>
                  </w:rPr>
                  <w:t>☐</w:t>
                </w:r>
              </w:sdtContent>
            </w:sdt>
            <w:r w:rsidR="00B81327" w:rsidRPr="00AE3F3D">
              <w:rPr>
                <w:rFonts w:ascii="Nudista" w:hAnsi="Nudista" w:cs="Arial"/>
                <w:sz w:val="20"/>
                <w:szCs w:val="20"/>
              </w:rPr>
              <w:t xml:space="preserve">  Nie</w:t>
            </w:r>
          </w:p>
        </w:tc>
      </w:tr>
    </w:tbl>
    <w:p w14:paraId="0AA74E52" w14:textId="77777777" w:rsidR="00B81327" w:rsidRPr="00AE3F3D" w:rsidRDefault="00B81327" w:rsidP="00E83DC7">
      <w:pPr>
        <w:widowControl w:val="0"/>
        <w:spacing w:after="120" w:line="240" w:lineRule="auto"/>
        <w:jc w:val="both"/>
        <w:rPr>
          <w:rFonts w:ascii="Nudista" w:hAnsi="Nudista"/>
          <w:sz w:val="20"/>
          <w:szCs w:val="20"/>
        </w:rPr>
      </w:pPr>
    </w:p>
    <w:p w14:paraId="3C5AACFF" w14:textId="2A341671"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rPr>
      </w:pPr>
      <w:r w:rsidRPr="00A532AB">
        <w:rPr>
          <w:rFonts w:ascii="Nudista" w:eastAsia="Times New Roman" w:hAnsi="Nudista" w:cs="Arial"/>
          <w:b/>
          <w:bCs/>
          <w:sz w:val="20"/>
          <w:szCs w:val="20"/>
        </w:rPr>
        <w:t>v</w:t>
      </w:r>
      <w:r w:rsidRPr="00A532AB">
        <w:rPr>
          <w:rFonts w:ascii="Nudista" w:eastAsia="Times New Roman" w:hAnsi="Nudista" w:cs="Calibri"/>
          <w:b/>
          <w:bCs/>
          <w:sz w:val="20"/>
          <w:szCs w:val="20"/>
        </w:rPr>
        <w:t> </w:t>
      </w:r>
      <w:r w:rsidRPr="00A532AB">
        <w:rPr>
          <w:rFonts w:ascii="Nudista" w:eastAsia="Times New Roman" w:hAnsi="Nudista"/>
          <w:b/>
          <w:bCs/>
          <w:sz w:val="20"/>
          <w:szCs w:val="20"/>
        </w:rPr>
        <w:t>súvislosti</w:t>
      </w:r>
      <w:r w:rsidRPr="00A532AB">
        <w:rPr>
          <w:rFonts w:ascii="Nudista" w:eastAsia="Times New Roman" w:hAnsi="Nudista" w:cs="Arial"/>
          <w:b/>
          <w:bCs/>
          <w:sz w:val="20"/>
          <w:szCs w:val="20"/>
        </w:rPr>
        <w:t xml:space="preserve"> s</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vypracovaním ponuky v</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 xml:space="preserve">zmysle </w:t>
      </w:r>
      <w:r w:rsidRPr="00A532AB">
        <w:rPr>
          <w:rFonts w:ascii="Nudista" w:eastAsia="Times New Roman" w:hAnsi="Nudista"/>
          <w:b/>
          <w:bCs/>
          <w:sz w:val="20"/>
          <w:szCs w:val="20"/>
        </w:rPr>
        <w:t>§ 49 ods. 5 ZVO,</w:t>
      </w:r>
    </w:p>
    <w:p w14:paraId="7DAB8C53"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 w:val="20"/>
          <w:szCs w:val="24"/>
        </w:rPr>
      </w:pPr>
      <w:r w:rsidRPr="00A532AB">
        <w:rPr>
          <w:rFonts w:ascii="Nudista" w:hAnsi="Nudista" w:cs="Arial"/>
          <w:sz w:val="20"/>
          <w:szCs w:val="24"/>
        </w:rPr>
        <w:t>sme ako uch</w:t>
      </w:r>
      <w:r w:rsidRPr="00A532AB">
        <w:rPr>
          <w:rFonts w:ascii="Nudista" w:hAnsi="Nudista" w:cs="Proba Pro"/>
          <w:sz w:val="20"/>
          <w:szCs w:val="24"/>
        </w:rPr>
        <w:t>á</w:t>
      </w:r>
      <w:r w:rsidRPr="00A532AB">
        <w:rPr>
          <w:rFonts w:ascii="Nudista" w:hAnsi="Nudista" w:cs="Arial"/>
          <w:sz w:val="20"/>
          <w:szCs w:val="24"/>
        </w:rPr>
        <w:t>dza</w:t>
      </w:r>
      <w:r w:rsidRPr="00A532AB">
        <w:rPr>
          <w:rFonts w:ascii="Nudista" w:hAnsi="Nudista" w:cs="Proba Pro"/>
          <w:sz w:val="20"/>
          <w:szCs w:val="24"/>
        </w:rPr>
        <w:t>č</w:t>
      </w:r>
      <w:r w:rsidRPr="00A532AB">
        <w:rPr>
          <w:rFonts w:ascii="Nudista" w:hAnsi="Nudista" w:cs="Arial"/>
          <w:sz w:val="20"/>
          <w:szCs w:val="24"/>
        </w:rPr>
        <w:t xml:space="preserve"> vypracovali t</w:t>
      </w:r>
      <w:r w:rsidRPr="00A532AB">
        <w:rPr>
          <w:rFonts w:ascii="Nudista" w:hAnsi="Nudista" w:cs="Proba Pro"/>
          <w:sz w:val="20"/>
          <w:szCs w:val="24"/>
        </w:rPr>
        <w:t>ú</w:t>
      </w:r>
      <w:r w:rsidRPr="00A532AB">
        <w:rPr>
          <w:rFonts w:ascii="Nudista" w:hAnsi="Nudista" w:cs="Arial"/>
          <w:sz w:val="20"/>
          <w:szCs w:val="24"/>
        </w:rPr>
        <w:t xml:space="preserve">to ponuku </w:t>
      </w:r>
    </w:p>
    <w:p w14:paraId="39333640" w14:textId="1902A278" w:rsidR="00B81327" w:rsidRPr="00A532AB" w:rsidRDefault="0071599A"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AE3F3D">
            <w:rPr>
              <w:rFonts w:ascii="Segoe UI Symbol" w:eastAsia="MS Gothic" w:hAnsi="Segoe UI Symbol" w:cs="Segoe UI Symbol"/>
              <w:sz w:val="20"/>
              <w:szCs w:val="20"/>
            </w:rPr>
            <w:t>☐</w:t>
          </w:r>
        </w:sdtContent>
      </w:sdt>
      <w:r w:rsidR="00B81327" w:rsidRPr="00AE3F3D">
        <w:rPr>
          <w:rFonts w:ascii="Nudista" w:hAnsi="Nudista" w:cs="Arial"/>
          <w:sz w:val="20"/>
          <w:szCs w:val="20"/>
        </w:rPr>
        <w:t xml:space="preserve">   </w:t>
      </w:r>
      <w:r w:rsidR="00B81327" w:rsidRPr="00AE3F3D">
        <w:rPr>
          <w:rFonts w:ascii="Nudista" w:hAnsi="Nudista" w:cs="Arial"/>
          <w:sz w:val="20"/>
          <w:szCs w:val="20"/>
        </w:rPr>
        <w:tab/>
        <w:t>samostatne,</w:t>
      </w:r>
    </w:p>
    <w:p w14:paraId="4A3BA994" w14:textId="4E204BFF" w:rsidR="00B81327" w:rsidRPr="00A532AB" w:rsidRDefault="00B81327" w:rsidP="00E83DC7">
      <w:pPr>
        <w:widowControl w:val="0"/>
        <w:tabs>
          <w:tab w:val="left" w:pos="1276"/>
        </w:tabs>
        <w:spacing w:line="240" w:lineRule="auto"/>
        <w:ind w:left="1416" w:hanging="849"/>
        <w:jc w:val="both"/>
        <w:rPr>
          <w:rFonts w:ascii="Nudista" w:hAnsi="Nudista" w:cs="Arial"/>
          <w:sz w:val="20"/>
          <w:szCs w:val="20"/>
        </w:rPr>
      </w:pPr>
      <w:r w:rsidRPr="00A532AB">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AE3F3D">
            <w:rPr>
              <w:rFonts w:ascii="Segoe UI Symbol" w:hAnsi="Segoe UI Symbol" w:cs="Segoe UI Symbol"/>
              <w:sz w:val="20"/>
              <w:szCs w:val="20"/>
            </w:rPr>
            <w:t>☐</w:t>
          </w:r>
        </w:sdtContent>
      </w:sdt>
      <w:r w:rsidRPr="00AE3F3D">
        <w:rPr>
          <w:rFonts w:ascii="Nudista" w:hAnsi="Nudista" w:cs="Arial"/>
          <w:sz w:val="20"/>
          <w:szCs w:val="20"/>
        </w:rPr>
        <w:t xml:space="preserve">  s</w:t>
      </w:r>
      <w:r w:rsidRPr="00A532AB">
        <w:rPr>
          <w:rFonts w:ascii="Nudista" w:hAnsi="Nudista" w:cs="Calibri"/>
          <w:sz w:val="20"/>
          <w:szCs w:val="20"/>
        </w:rPr>
        <w:t> </w:t>
      </w:r>
      <w:r w:rsidRPr="00A532AB">
        <w:rPr>
          <w:rFonts w:ascii="Nudista" w:hAnsi="Nudista" w:cs="Arial"/>
          <w:sz w:val="20"/>
          <w:szCs w:val="20"/>
        </w:rPr>
        <w:t>vyu</w:t>
      </w:r>
      <w:r w:rsidRPr="00A532AB">
        <w:rPr>
          <w:rFonts w:ascii="Nudista" w:hAnsi="Nudista" w:cs="Proba Pro"/>
          <w:sz w:val="20"/>
          <w:szCs w:val="20"/>
        </w:rPr>
        <w:t>ž</w:t>
      </w:r>
      <w:r w:rsidRPr="00A532AB">
        <w:rPr>
          <w:rFonts w:ascii="Nudista" w:hAnsi="Nudista" w:cs="Arial"/>
          <w:sz w:val="20"/>
          <w:szCs w:val="20"/>
        </w:rPr>
        <w:t>it</w:t>
      </w:r>
      <w:r w:rsidRPr="00A532AB">
        <w:rPr>
          <w:rFonts w:ascii="Nudista" w:hAnsi="Nudista" w:cs="Proba Pro"/>
          <w:sz w:val="20"/>
          <w:szCs w:val="20"/>
        </w:rPr>
        <w:t>í</w:t>
      </w:r>
      <w:r w:rsidRPr="00A532AB">
        <w:rPr>
          <w:rFonts w:ascii="Nudista" w:hAnsi="Nudista" w:cs="Arial"/>
          <w:sz w:val="20"/>
          <w:szCs w:val="20"/>
        </w:rPr>
        <w:t>m slu</w:t>
      </w:r>
      <w:r w:rsidRPr="00A532AB">
        <w:rPr>
          <w:rFonts w:ascii="Nudista" w:hAnsi="Nudista" w:cs="Proba Pro"/>
          <w:sz w:val="20"/>
          <w:szCs w:val="20"/>
        </w:rPr>
        <w:t>ž</w:t>
      </w:r>
      <w:r w:rsidRPr="00A532AB">
        <w:rPr>
          <w:rFonts w:ascii="Nudista" w:hAnsi="Nudista" w:cs="Arial"/>
          <w:sz w:val="20"/>
          <w:szCs w:val="20"/>
        </w:rPr>
        <w:t>ieb alebo podkladov nasledovn</w:t>
      </w:r>
      <w:r w:rsidRPr="00A532AB">
        <w:rPr>
          <w:rFonts w:ascii="Nudista" w:hAnsi="Nudista" w:cs="Proba Pro"/>
          <w:sz w:val="20"/>
          <w:szCs w:val="20"/>
        </w:rPr>
        <w:t>ý</w:t>
      </w:r>
      <w:r w:rsidRPr="00A532AB">
        <w:rPr>
          <w:rFonts w:ascii="Nudista" w:hAnsi="Nudista" w:cs="Arial"/>
          <w:sz w:val="20"/>
          <w:szCs w:val="20"/>
        </w:rPr>
        <w:t>ch os</w:t>
      </w:r>
      <w:r w:rsidRPr="00A532AB">
        <w:rPr>
          <w:rFonts w:ascii="Nudista" w:hAnsi="Nudista" w:cs="Proba Pro"/>
          <w:sz w:val="20"/>
          <w:szCs w:val="20"/>
        </w:rPr>
        <w:t>ô</w:t>
      </w:r>
      <w:r w:rsidRPr="00A532AB">
        <w:rPr>
          <w:rFonts w:ascii="Nudista" w:hAnsi="Nudista" w:cs="Arial"/>
          <w:sz w:val="20"/>
          <w:szCs w:val="20"/>
        </w:rPr>
        <w:t>b (pozn.: os</w:t>
      </w:r>
      <w:r w:rsidRPr="00A532AB">
        <w:rPr>
          <w:rFonts w:ascii="Nudista" w:hAnsi="Nudista" w:cs="Proba Pro"/>
          <w:sz w:val="20"/>
          <w:szCs w:val="20"/>
        </w:rPr>
        <w:t>ô</w:t>
      </w:r>
      <w:r w:rsidRPr="00A532AB">
        <w:rPr>
          <w:rFonts w:ascii="Nudista" w:hAnsi="Nudista" w:cs="Arial"/>
          <w:sz w:val="20"/>
          <w:szCs w:val="20"/>
        </w:rPr>
        <w:t>b odli</w:t>
      </w:r>
      <w:r w:rsidRPr="00A532AB">
        <w:rPr>
          <w:rFonts w:ascii="Nudista" w:hAnsi="Nudista" w:cs="Proba Pro"/>
          <w:sz w:val="20"/>
          <w:szCs w:val="20"/>
        </w:rPr>
        <w:t>š</w:t>
      </w:r>
      <w:r w:rsidRPr="00A532AB">
        <w:rPr>
          <w:rFonts w:ascii="Nudista" w:hAnsi="Nudista" w:cs="Arial"/>
          <w:sz w:val="20"/>
          <w:szCs w:val="20"/>
        </w:rPr>
        <w:t>n</w:t>
      </w:r>
      <w:r w:rsidRPr="00A532AB">
        <w:rPr>
          <w:rFonts w:ascii="Nudista" w:hAnsi="Nudista" w:cs="Proba Pro"/>
          <w:sz w:val="20"/>
          <w:szCs w:val="20"/>
        </w:rPr>
        <w:t>ý</w:t>
      </w:r>
      <w:r w:rsidRPr="00A532AB">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9F5ACA"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A532AB" w:rsidRDefault="00B81327" w:rsidP="00E83DC7">
            <w:pPr>
              <w:widowControl w:val="0"/>
              <w:spacing w:line="240" w:lineRule="auto"/>
              <w:jc w:val="center"/>
              <w:rPr>
                <w:rFonts w:ascii="Nudista" w:hAnsi="Nudista" w:cs="Arial"/>
                <w:b/>
                <w:color w:val="FFFFFF" w:themeColor="background1"/>
                <w:sz w:val="20"/>
                <w:szCs w:val="20"/>
              </w:rPr>
            </w:pPr>
            <w:r w:rsidRPr="00A532AB">
              <w:rPr>
                <w:rFonts w:ascii="Nudista" w:hAnsi="Nudista" w:cs="Arial"/>
                <w:b/>
                <w:color w:val="FFFFFF" w:themeColor="background1"/>
                <w:sz w:val="20"/>
                <w:szCs w:val="20"/>
              </w:rPr>
              <w:t>IČO (ak bolo pridelené)</w:t>
            </w:r>
          </w:p>
        </w:tc>
      </w:tr>
      <w:tr w:rsidR="00B81327" w:rsidRPr="009F5ACA"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AE3F3D"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A532AB"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A532AB" w:rsidRDefault="00B81327" w:rsidP="00E83DC7">
            <w:pPr>
              <w:widowControl w:val="0"/>
              <w:spacing w:line="240" w:lineRule="auto"/>
              <w:jc w:val="both"/>
              <w:rPr>
                <w:rFonts w:ascii="Nudista" w:hAnsi="Nudista" w:cs="Arial"/>
                <w:sz w:val="20"/>
                <w:szCs w:val="20"/>
              </w:rPr>
            </w:pPr>
          </w:p>
        </w:tc>
      </w:tr>
      <w:tr w:rsidR="00B81327" w:rsidRPr="009F5ACA"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AE3F3D"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A532AB"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A532AB" w:rsidRDefault="00B81327" w:rsidP="00E83DC7">
            <w:pPr>
              <w:widowControl w:val="0"/>
              <w:spacing w:line="240" w:lineRule="auto"/>
              <w:jc w:val="both"/>
              <w:rPr>
                <w:rFonts w:ascii="Nudista" w:hAnsi="Nudista" w:cs="Arial"/>
                <w:sz w:val="20"/>
                <w:szCs w:val="20"/>
              </w:rPr>
            </w:pPr>
          </w:p>
        </w:tc>
      </w:tr>
    </w:tbl>
    <w:p w14:paraId="7611669C" w14:textId="77777777" w:rsidR="00B81327" w:rsidRPr="00A532AB" w:rsidRDefault="00B81327" w:rsidP="00E83DC7">
      <w:pPr>
        <w:widowControl w:val="0"/>
        <w:tabs>
          <w:tab w:val="left" w:pos="5103"/>
        </w:tabs>
        <w:spacing w:before="120" w:line="240" w:lineRule="auto"/>
        <w:jc w:val="both"/>
        <w:rPr>
          <w:rFonts w:ascii="Nudista" w:eastAsia="Times New Roman" w:hAnsi="Nudista" w:cs="Arial"/>
          <w:i/>
          <w:sz w:val="18"/>
          <w:szCs w:val="18"/>
        </w:rPr>
      </w:pPr>
      <w:r w:rsidRPr="00AE3F3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A532AB">
        <w:rPr>
          <w:rFonts w:ascii="Nudista" w:eastAsia="Times New Roman" w:hAnsi="Nudista" w:cs="Calibri"/>
          <w:i/>
          <w:sz w:val="18"/>
          <w:szCs w:val="18"/>
          <w:lang w:eastAsia="cs-CZ"/>
        </w:rPr>
        <w:t> </w:t>
      </w:r>
      <w:r w:rsidRPr="00A532AB">
        <w:rPr>
          <w:rFonts w:ascii="Nudista" w:eastAsia="Times New Roman" w:hAnsi="Nudista" w:cs="Arial"/>
          <w:i/>
          <w:sz w:val="18"/>
          <w:szCs w:val="18"/>
          <w:lang w:eastAsia="cs-CZ"/>
        </w:rPr>
        <w:t xml:space="preserve">novele zákona </w:t>
      </w:r>
      <w:r w:rsidRPr="00A532AB">
        <w:rPr>
          <w:rFonts w:ascii="Nudista" w:eastAsia="Times New Roman" w:hAnsi="Nudista" w:cs="Proba Pro"/>
          <w:i/>
          <w:sz w:val="18"/>
          <w:szCs w:val="18"/>
        </w:rPr>
        <w:t>č</w:t>
      </w:r>
      <w:r w:rsidRPr="00A532AB">
        <w:rPr>
          <w:rFonts w:ascii="Nudista" w:eastAsia="Times New Roman" w:hAnsi="Nudista" w:cs="Arial"/>
          <w:i/>
          <w:sz w:val="18"/>
          <w:szCs w:val="18"/>
        </w:rPr>
        <w:t>. 343/2015 Z. z. o</w:t>
      </w:r>
      <w:r w:rsidRPr="00A532AB">
        <w:rPr>
          <w:rFonts w:ascii="Nudista" w:eastAsia="Times New Roman" w:hAnsi="Nudista" w:cs="Calibri"/>
          <w:i/>
          <w:sz w:val="18"/>
          <w:szCs w:val="18"/>
        </w:rPr>
        <w:t> </w:t>
      </w:r>
      <w:r w:rsidRPr="00A532AB">
        <w:rPr>
          <w:rFonts w:ascii="Nudista" w:eastAsia="Times New Roman" w:hAnsi="Nudista" w:cs="Arial"/>
          <w:i/>
          <w:sz w:val="18"/>
          <w:szCs w:val="18"/>
        </w:rPr>
        <w:t>verejnom obstar</w:t>
      </w:r>
      <w:r w:rsidRPr="00A532AB">
        <w:rPr>
          <w:rFonts w:ascii="Nudista" w:eastAsia="Times New Roman" w:hAnsi="Nudista" w:cs="Proba Pro"/>
          <w:i/>
          <w:sz w:val="18"/>
          <w:szCs w:val="18"/>
        </w:rPr>
        <w:t>á</w:t>
      </w:r>
      <w:r w:rsidRPr="00A532AB">
        <w:rPr>
          <w:rFonts w:ascii="Nudista" w:eastAsia="Times New Roman" w:hAnsi="Nudista" w:cs="Arial"/>
          <w:i/>
          <w:sz w:val="18"/>
          <w:szCs w:val="18"/>
        </w:rPr>
        <w:t>van</w:t>
      </w:r>
      <w:r w:rsidRPr="00A532AB">
        <w:rPr>
          <w:rFonts w:ascii="Nudista" w:eastAsia="Times New Roman" w:hAnsi="Nudista" w:cs="Proba Pro"/>
          <w:i/>
          <w:sz w:val="18"/>
          <w:szCs w:val="18"/>
        </w:rPr>
        <w:t>í</w:t>
      </w:r>
      <w:r w:rsidRPr="00A532AB">
        <w:rPr>
          <w:rFonts w:ascii="Nudista" w:eastAsia="Times New Roman" w:hAnsi="Nudista" w:cs="Arial"/>
          <w:i/>
          <w:sz w:val="18"/>
          <w:szCs w:val="18"/>
        </w:rPr>
        <w:t xml:space="preserve"> a</w:t>
      </w:r>
      <w:r w:rsidRPr="00A532AB">
        <w:rPr>
          <w:rFonts w:ascii="Nudista" w:eastAsia="Times New Roman" w:hAnsi="Nudista" w:cs="Calibri"/>
          <w:i/>
          <w:sz w:val="18"/>
          <w:szCs w:val="18"/>
        </w:rPr>
        <w:t> </w:t>
      </w:r>
      <w:r w:rsidRPr="00A532AB">
        <w:rPr>
          <w:rFonts w:ascii="Nudista" w:eastAsia="Times New Roman" w:hAnsi="Nudista" w:cs="Arial"/>
          <w:i/>
          <w:sz w:val="18"/>
          <w:szCs w:val="18"/>
        </w:rPr>
        <w:t>o</w:t>
      </w:r>
      <w:r w:rsidRPr="00A532AB">
        <w:rPr>
          <w:rFonts w:ascii="Nudista" w:eastAsia="Times New Roman" w:hAnsi="Nudista" w:cs="Calibri"/>
          <w:i/>
          <w:sz w:val="18"/>
          <w:szCs w:val="18"/>
        </w:rPr>
        <w:t> </w:t>
      </w:r>
      <w:r w:rsidRPr="00A532AB">
        <w:rPr>
          <w:rFonts w:ascii="Nudista" w:eastAsia="Times New Roman" w:hAnsi="Nudista" w:cs="Arial"/>
          <w:i/>
          <w:sz w:val="18"/>
          <w:szCs w:val="18"/>
        </w:rPr>
        <w:t>zmene a</w:t>
      </w:r>
      <w:r w:rsidRPr="00A532AB">
        <w:rPr>
          <w:rFonts w:ascii="Nudista" w:eastAsia="Times New Roman" w:hAnsi="Nudista" w:cs="Calibri"/>
          <w:i/>
          <w:sz w:val="18"/>
          <w:szCs w:val="18"/>
        </w:rPr>
        <w:t> </w:t>
      </w:r>
      <w:r w:rsidRPr="00A532AB">
        <w:rPr>
          <w:rFonts w:ascii="Nudista" w:eastAsia="Times New Roman" w:hAnsi="Nudista" w:cs="Arial"/>
          <w:i/>
          <w:sz w:val="18"/>
          <w:szCs w:val="18"/>
        </w:rPr>
        <w:t>doplnen</w:t>
      </w:r>
      <w:r w:rsidRPr="00A532AB">
        <w:rPr>
          <w:rFonts w:ascii="Nudista" w:eastAsia="Times New Roman" w:hAnsi="Nudista" w:cs="Proba Pro"/>
          <w:i/>
          <w:sz w:val="18"/>
          <w:szCs w:val="18"/>
        </w:rPr>
        <w:t>í</w:t>
      </w:r>
      <w:r w:rsidRPr="00A532AB">
        <w:rPr>
          <w:rFonts w:ascii="Nudista" w:eastAsia="Times New Roman" w:hAnsi="Nudista" w:cs="Arial"/>
          <w:i/>
          <w:sz w:val="18"/>
          <w:szCs w:val="18"/>
        </w:rPr>
        <w:t xml:space="preserve"> niektor</w:t>
      </w:r>
      <w:r w:rsidRPr="00A532AB">
        <w:rPr>
          <w:rFonts w:ascii="Nudista" w:eastAsia="Times New Roman" w:hAnsi="Nudista" w:cs="Proba Pro"/>
          <w:i/>
          <w:sz w:val="18"/>
          <w:szCs w:val="18"/>
        </w:rPr>
        <w:t>ý</w:t>
      </w:r>
      <w:r w:rsidRPr="00A532AB">
        <w:rPr>
          <w:rFonts w:ascii="Nudista" w:eastAsia="Times New Roman" w:hAnsi="Nudista" w:cs="Arial"/>
          <w:i/>
          <w:sz w:val="18"/>
          <w:szCs w:val="18"/>
        </w:rPr>
        <w:t>ch z</w:t>
      </w:r>
      <w:r w:rsidRPr="00A532AB">
        <w:rPr>
          <w:rFonts w:ascii="Nudista" w:eastAsia="Times New Roman" w:hAnsi="Nudista" w:cs="Proba Pro"/>
          <w:i/>
          <w:sz w:val="18"/>
          <w:szCs w:val="18"/>
        </w:rPr>
        <w:t>á</w:t>
      </w:r>
      <w:r w:rsidRPr="00A532AB">
        <w:rPr>
          <w:rFonts w:ascii="Nudista" w:eastAsia="Times New Roman" w:hAnsi="Nudista" w:cs="Arial"/>
          <w:i/>
          <w:sz w:val="18"/>
          <w:szCs w:val="18"/>
        </w:rPr>
        <w:t>konov v</w:t>
      </w:r>
      <w:r w:rsidRPr="00A532AB">
        <w:rPr>
          <w:rFonts w:ascii="Nudista" w:eastAsia="Times New Roman" w:hAnsi="Nudista" w:cs="Calibri"/>
          <w:i/>
          <w:sz w:val="18"/>
          <w:szCs w:val="18"/>
        </w:rPr>
        <w:t> </w:t>
      </w:r>
      <w:r w:rsidRPr="00A532AB">
        <w:rPr>
          <w:rFonts w:ascii="Nudista" w:eastAsia="Times New Roman" w:hAnsi="Nudista" w:cs="Arial"/>
          <w:i/>
          <w:sz w:val="18"/>
          <w:szCs w:val="18"/>
        </w:rPr>
        <w:t>znen</w:t>
      </w:r>
      <w:r w:rsidRPr="00A532AB">
        <w:rPr>
          <w:rFonts w:ascii="Nudista" w:eastAsia="Times New Roman" w:hAnsi="Nudista" w:cs="Proba Pro"/>
          <w:i/>
          <w:sz w:val="18"/>
          <w:szCs w:val="18"/>
        </w:rPr>
        <w:t>í</w:t>
      </w:r>
      <w:r w:rsidRPr="00A532AB">
        <w:rPr>
          <w:rFonts w:ascii="Nudista" w:eastAsia="Times New Roman" w:hAnsi="Nudista" w:cs="Arial"/>
          <w:i/>
          <w:sz w:val="18"/>
          <w:szCs w:val="18"/>
        </w:rPr>
        <w:t xml:space="preserve"> neskor</w:t>
      </w:r>
      <w:r w:rsidRPr="00A532AB">
        <w:rPr>
          <w:rFonts w:ascii="Nudista" w:eastAsia="Times New Roman" w:hAnsi="Nudista" w:cs="Proba Pro"/>
          <w:i/>
          <w:sz w:val="18"/>
          <w:szCs w:val="18"/>
        </w:rPr>
        <w:t>ší</w:t>
      </w:r>
      <w:r w:rsidRPr="00A532AB">
        <w:rPr>
          <w:rFonts w:ascii="Nudista" w:eastAsia="Times New Roman" w:hAnsi="Nudista" w:cs="Arial"/>
          <w:i/>
          <w:sz w:val="18"/>
          <w:szCs w:val="18"/>
        </w:rPr>
        <w:t>ch predpisov, ktorá v</w:t>
      </w:r>
      <w:r w:rsidRPr="00A532AB">
        <w:rPr>
          <w:rFonts w:ascii="Nudista" w:eastAsia="Times New Roman" w:hAnsi="Nudista" w:cs="Calibri"/>
          <w:i/>
          <w:sz w:val="18"/>
          <w:szCs w:val="18"/>
        </w:rPr>
        <w:t> </w:t>
      </w:r>
      <w:r w:rsidRPr="00A532AB">
        <w:rPr>
          <w:rFonts w:ascii="Nudista" w:eastAsia="Times New Roman" w:hAnsi="Nudista" w:cs="Arial"/>
          <w:i/>
          <w:sz w:val="18"/>
          <w:szCs w:val="18"/>
        </w:rPr>
        <w:t>súvislosti s</w:t>
      </w:r>
      <w:r w:rsidRPr="00A532AB">
        <w:rPr>
          <w:rFonts w:ascii="Nudista" w:eastAsia="Times New Roman" w:hAnsi="Nudista" w:cs="Calibri"/>
          <w:i/>
          <w:sz w:val="18"/>
          <w:szCs w:val="18"/>
        </w:rPr>
        <w:t> </w:t>
      </w:r>
      <w:r w:rsidRPr="00A532AB">
        <w:rPr>
          <w:rFonts w:ascii="Nudista" w:eastAsia="Times New Roman" w:hAnsi="Nudista" w:cs="Arial"/>
          <w:i/>
          <w:sz w:val="18"/>
          <w:szCs w:val="18"/>
        </w:rPr>
        <w:t>uvedením údajov osoby, ktorej služby uchádzač využil uvádza, že v</w:t>
      </w:r>
      <w:r w:rsidRPr="00A532AB">
        <w:rPr>
          <w:rFonts w:ascii="Nudista" w:eastAsia="Times New Roman" w:hAnsi="Nudista" w:cs="Calibri"/>
          <w:i/>
          <w:sz w:val="18"/>
          <w:szCs w:val="18"/>
        </w:rPr>
        <w:t> </w:t>
      </w:r>
      <w:r w:rsidRPr="00A532AB">
        <w:rPr>
          <w:rFonts w:ascii="Nudista" w:eastAsia="Times New Roman" w:hAnsi="Nudista" w:cs="Arial"/>
          <w:i/>
          <w:sz w:val="18"/>
          <w:szCs w:val="18"/>
        </w:rPr>
        <w:t>praxi sa vyskytujú prípady, keď sa v</w:t>
      </w:r>
      <w:r w:rsidRPr="00A532AB">
        <w:rPr>
          <w:rFonts w:ascii="Nudista" w:eastAsia="Times New Roman" w:hAnsi="Nudista" w:cs="Calibri"/>
          <w:i/>
          <w:sz w:val="18"/>
          <w:szCs w:val="18"/>
        </w:rPr>
        <w:t> </w:t>
      </w:r>
      <w:r w:rsidRPr="00A532AB">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A532AB">
        <w:rPr>
          <w:rFonts w:ascii="Nudista" w:eastAsia="Times New Roman" w:hAnsi="Nudista" w:cs="Calibri"/>
          <w:i/>
          <w:sz w:val="18"/>
          <w:szCs w:val="18"/>
        </w:rPr>
        <w:t> </w:t>
      </w:r>
      <w:r w:rsidRPr="00A532AB">
        <w:rPr>
          <w:rFonts w:ascii="Nudista" w:eastAsia="Times New Roman" w:hAnsi="Nudista" w:cs="Arial"/>
          <w:i/>
          <w:sz w:val="18"/>
          <w:szCs w:val="18"/>
        </w:rPr>
        <w:t>rámci prešetrovania možného protisúťažného konania sa následne zistí, že podklady pre uchádzačov pripravoval ten istý externý subjekt, a</w:t>
      </w:r>
      <w:r w:rsidRPr="00A532AB">
        <w:rPr>
          <w:rFonts w:ascii="Nudista" w:eastAsia="Times New Roman" w:hAnsi="Nudista" w:cs="Calibri"/>
          <w:i/>
          <w:sz w:val="18"/>
          <w:szCs w:val="18"/>
        </w:rPr>
        <w:t> </w:t>
      </w:r>
      <w:r w:rsidRPr="00A532AB">
        <w:rPr>
          <w:rFonts w:ascii="Nudista" w:eastAsia="Times New Roman" w:hAnsi="Nudista" w:cs="Arial"/>
          <w:i/>
          <w:sz w:val="18"/>
          <w:szCs w:val="18"/>
        </w:rPr>
        <w:t>tak sa pristúpilo k</w:t>
      </w:r>
      <w:r w:rsidRPr="00A532AB">
        <w:rPr>
          <w:rFonts w:ascii="Nudista" w:eastAsia="Times New Roman" w:hAnsi="Nudista" w:cs="Calibri"/>
          <w:i/>
          <w:sz w:val="18"/>
          <w:szCs w:val="18"/>
        </w:rPr>
        <w:t> </w:t>
      </w:r>
      <w:r w:rsidRPr="00A532AB">
        <w:rPr>
          <w:rFonts w:ascii="Nudista" w:eastAsia="Times New Roman" w:hAnsi="Nudista" w:cs="Arial"/>
          <w:i/>
          <w:sz w:val="18"/>
          <w:szCs w:val="18"/>
        </w:rPr>
        <w:t>zavedeniu povinnosti uviesť údaje o</w:t>
      </w:r>
      <w:r w:rsidRPr="00A532AB">
        <w:rPr>
          <w:rFonts w:ascii="Nudista" w:eastAsia="Times New Roman" w:hAnsi="Nudista" w:cs="Calibri"/>
          <w:i/>
          <w:sz w:val="18"/>
          <w:szCs w:val="18"/>
        </w:rPr>
        <w:t> </w:t>
      </w:r>
      <w:r w:rsidRPr="00A532AB">
        <w:rPr>
          <w:rFonts w:ascii="Nudista" w:eastAsia="Times New Roman" w:hAnsi="Nudista" w:cs="Arial"/>
          <w:i/>
          <w:sz w:val="18"/>
          <w:szCs w:val="18"/>
        </w:rPr>
        <w:t>takomto subjekte v</w:t>
      </w:r>
      <w:r w:rsidRPr="00A532AB">
        <w:rPr>
          <w:rFonts w:ascii="Nudista" w:eastAsia="Times New Roman" w:hAnsi="Nudista" w:cs="Calibri"/>
          <w:i/>
          <w:sz w:val="18"/>
          <w:szCs w:val="18"/>
        </w:rPr>
        <w:t> </w:t>
      </w:r>
      <w:r w:rsidRPr="00A532AB">
        <w:rPr>
          <w:rFonts w:ascii="Nudista" w:eastAsia="Times New Roman" w:hAnsi="Nudista" w:cs="Arial"/>
          <w:i/>
          <w:sz w:val="18"/>
          <w:szCs w:val="18"/>
        </w:rPr>
        <w:t>ponuke. Vzhľadom na uvedené je možné vyjadriť názor, že v</w:t>
      </w:r>
      <w:r w:rsidRPr="00A532AB">
        <w:rPr>
          <w:rFonts w:ascii="Nudista" w:eastAsia="Times New Roman" w:hAnsi="Nudista" w:cs="Calibri"/>
          <w:i/>
          <w:sz w:val="18"/>
          <w:szCs w:val="18"/>
        </w:rPr>
        <w:t> </w:t>
      </w:r>
      <w:r w:rsidRPr="00A532AB">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A532AB"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A532AB">
        <w:rPr>
          <w:rFonts w:ascii="Nudista" w:eastAsia="Times New Roman" w:hAnsi="Nudista" w:cs="Arial"/>
          <w:b/>
          <w:bCs/>
          <w:sz w:val="20"/>
          <w:szCs w:val="20"/>
          <w:lang w:eastAsia="cs-CZ"/>
        </w:rPr>
        <w:t>v súvislosti s</w:t>
      </w:r>
      <w:r w:rsidRPr="00A532AB">
        <w:rPr>
          <w:rFonts w:ascii="Nudista" w:eastAsia="Times New Roman" w:hAnsi="Nudista" w:cs="Calibri"/>
          <w:b/>
          <w:bCs/>
          <w:sz w:val="20"/>
          <w:szCs w:val="20"/>
          <w:lang w:eastAsia="cs-CZ"/>
        </w:rPr>
        <w:t> </w:t>
      </w:r>
      <w:r w:rsidRPr="00A532AB">
        <w:rPr>
          <w:rFonts w:ascii="Nudista" w:eastAsia="Times New Roman" w:hAnsi="Nudista" w:cs="Arial"/>
          <w:b/>
          <w:bCs/>
          <w:sz w:val="20"/>
          <w:szCs w:val="20"/>
          <w:lang w:eastAsia="cs-CZ"/>
        </w:rPr>
        <w:t>ochranou osobných údajov v</w:t>
      </w:r>
      <w:r w:rsidRPr="00A532AB">
        <w:rPr>
          <w:rFonts w:ascii="Nudista" w:eastAsia="Times New Roman" w:hAnsi="Nudista" w:cs="Calibri"/>
          <w:b/>
          <w:bCs/>
          <w:sz w:val="20"/>
          <w:szCs w:val="20"/>
          <w:lang w:eastAsia="cs-CZ"/>
        </w:rPr>
        <w:t> </w:t>
      </w:r>
      <w:r w:rsidRPr="00A532AB">
        <w:rPr>
          <w:rFonts w:ascii="Nudista" w:eastAsia="Times New Roman" w:hAnsi="Nudista" w:cs="Arial"/>
          <w:b/>
          <w:bCs/>
          <w:sz w:val="20"/>
          <w:szCs w:val="20"/>
          <w:lang w:eastAsia="cs-CZ"/>
        </w:rPr>
        <w:t xml:space="preserve">zmysle zákona č. 18/2019 </w:t>
      </w:r>
      <w:r w:rsidRPr="00A532AB">
        <w:rPr>
          <w:rFonts w:ascii="Nudista" w:eastAsia="Times New Roman" w:hAnsi="Nudista" w:cs="Arial"/>
          <w:b/>
          <w:bCs/>
          <w:sz w:val="20"/>
          <w:szCs w:val="20"/>
        </w:rPr>
        <w:t>o</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ochrane osobn</w:t>
      </w:r>
      <w:r w:rsidRPr="00A532AB">
        <w:rPr>
          <w:rFonts w:ascii="Nudista" w:eastAsia="Times New Roman" w:hAnsi="Nudista" w:cs="Proba Pro"/>
          <w:b/>
          <w:bCs/>
          <w:sz w:val="20"/>
          <w:szCs w:val="20"/>
        </w:rPr>
        <w:t>ý</w:t>
      </w:r>
      <w:r w:rsidRPr="00A532AB">
        <w:rPr>
          <w:rFonts w:ascii="Nudista" w:eastAsia="Times New Roman" w:hAnsi="Nudista" w:cs="Arial"/>
          <w:b/>
          <w:bCs/>
          <w:sz w:val="20"/>
          <w:szCs w:val="20"/>
        </w:rPr>
        <w:t xml:space="preserve">ch </w:t>
      </w:r>
      <w:r w:rsidRPr="00A532AB">
        <w:rPr>
          <w:rFonts w:ascii="Nudista" w:eastAsia="Times New Roman" w:hAnsi="Nudista" w:cs="Proba Pro"/>
          <w:b/>
          <w:bCs/>
          <w:sz w:val="20"/>
          <w:szCs w:val="20"/>
        </w:rPr>
        <w:t>ú</w:t>
      </w:r>
      <w:r w:rsidRPr="00A532AB">
        <w:rPr>
          <w:rFonts w:ascii="Nudista" w:eastAsia="Times New Roman" w:hAnsi="Nudista" w:cs="Arial"/>
          <w:b/>
          <w:bCs/>
          <w:sz w:val="20"/>
          <w:szCs w:val="20"/>
        </w:rPr>
        <w:t>dajov a</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o</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zmene a</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doplnen</w:t>
      </w:r>
      <w:r w:rsidRPr="00A532AB">
        <w:rPr>
          <w:rFonts w:ascii="Nudista" w:eastAsia="Times New Roman" w:hAnsi="Nudista" w:cs="Proba Pro"/>
          <w:b/>
          <w:bCs/>
          <w:sz w:val="20"/>
          <w:szCs w:val="20"/>
        </w:rPr>
        <w:t>í</w:t>
      </w:r>
      <w:r w:rsidRPr="00A532AB">
        <w:rPr>
          <w:rFonts w:ascii="Nudista" w:eastAsia="Times New Roman" w:hAnsi="Nudista" w:cs="Arial"/>
          <w:b/>
          <w:bCs/>
          <w:sz w:val="20"/>
          <w:szCs w:val="20"/>
        </w:rPr>
        <w:t xml:space="preserve"> niektor</w:t>
      </w:r>
      <w:r w:rsidRPr="00A532AB">
        <w:rPr>
          <w:rFonts w:ascii="Nudista" w:eastAsia="Times New Roman" w:hAnsi="Nudista" w:cs="Proba Pro"/>
          <w:b/>
          <w:bCs/>
          <w:sz w:val="20"/>
          <w:szCs w:val="20"/>
        </w:rPr>
        <w:t>ý</w:t>
      </w:r>
      <w:r w:rsidRPr="00A532AB">
        <w:rPr>
          <w:rFonts w:ascii="Nudista" w:eastAsia="Times New Roman" w:hAnsi="Nudista" w:cs="Arial"/>
          <w:b/>
          <w:bCs/>
          <w:sz w:val="20"/>
          <w:szCs w:val="20"/>
        </w:rPr>
        <w:t>ch z</w:t>
      </w:r>
      <w:r w:rsidRPr="00A532AB">
        <w:rPr>
          <w:rFonts w:ascii="Nudista" w:eastAsia="Times New Roman" w:hAnsi="Nudista" w:cs="Proba Pro"/>
          <w:b/>
          <w:bCs/>
          <w:sz w:val="20"/>
          <w:szCs w:val="20"/>
        </w:rPr>
        <w:t>á</w:t>
      </w:r>
      <w:r w:rsidRPr="00A532AB">
        <w:rPr>
          <w:rFonts w:ascii="Nudista" w:eastAsia="Times New Roman" w:hAnsi="Nudista" w:cs="Arial"/>
          <w:b/>
          <w:bCs/>
          <w:sz w:val="20"/>
          <w:szCs w:val="20"/>
        </w:rPr>
        <w:t>konov v</w:t>
      </w:r>
      <w:r w:rsidRPr="00A532AB">
        <w:rPr>
          <w:rFonts w:ascii="Nudista" w:eastAsia="Times New Roman" w:hAnsi="Nudista" w:cs="Calibri"/>
          <w:b/>
          <w:bCs/>
          <w:sz w:val="20"/>
          <w:szCs w:val="20"/>
        </w:rPr>
        <w:t> </w:t>
      </w:r>
      <w:r w:rsidRPr="00A532AB">
        <w:rPr>
          <w:rFonts w:ascii="Nudista" w:eastAsia="Times New Roman" w:hAnsi="Nudista" w:cs="Arial"/>
          <w:b/>
          <w:bCs/>
          <w:sz w:val="20"/>
          <w:szCs w:val="20"/>
        </w:rPr>
        <w:t>znen</w:t>
      </w:r>
      <w:r w:rsidRPr="00A532AB">
        <w:rPr>
          <w:rFonts w:ascii="Nudista" w:eastAsia="Times New Roman" w:hAnsi="Nudista" w:cs="Proba Pro"/>
          <w:b/>
          <w:bCs/>
          <w:sz w:val="20"/>
          <w:szCs w:val="20"/>
        </w:rPr>
        <w:t>í</w:t>
      </w:r>
      <w:r w:rsidRPr="00A532AB">
        <w:rPr>
          <w:rFonts w:ascii="Nudista" w:eastAsia="Times New Roman" w:hAnsi="Nudista" w:cs="Arial"/>
          <w:b/>
          <w:bCs/>
          <w:sz w:val="20"/>
          <w:szCs w:val="20"/>
        </w:rPr>
        <w:t xml:space="preserve"> neskor</w:t>
      </w:r>
      <w:r w:rsidRPr="00A532AB">
        <w:rPr>
          <w:rFonts w:ascii="Nudista" w:eastAsia="Times New Roman" w:hAnsi="Nudista" w:cs="Proba Pro"/>
          <w:b/>
          <w:bCs/>
          <w:sz w:val="20"/>
          <w:szCs w:val="20"/>
        </w:rPr>
        <w:t>ší</w:t>
      </w:r>
      <w:r w:rsidRPr="00A532AB">
        <w:rPr>
          <w:rFonts w:ascii="Nudista" w:eastAsia="Times New Roman" w:hAnsi="Nudista" w:cs="Arial"/>
          <w:b/>
          <w:bCs/>
          <w:sz w:val="20"/>
          <w:szCs w:val="20"/>
        </w:rPr>
        <w:t>ch predpisov (</w:t>
      </w:r>
      <w:r w:rsidRPr="00A532AB">
        <w:rPr>
          <w:rFonts w:ascii="Nudista" w:eastAsia="Times New Roman" w:hAnsi="Nudista" w:cs="Proba Pro"/>
          <w:b/>
          <w:bCs/>
          <w:sz w:val="20"/>
          <w:szCs w:val="20"/>
        </w:rPr>
        <w:t>ď</w:t>
      </w:r>
      <w:r w:rsidRPr="00A532AB">
        <w:rPr>
          <w:rFonts w:ascii="Nudista" w:eastAsia="Times New Roman" w:hAnsi="Nudista" w:cs="Arial"/>
          <w:b/>
          <w:bCs/>
          <w:sz w:val="20"/>
          <w:szCs w:val="20"/>
        </w:rPr>
        <w:t xml:space="preserve">alej aj ako </w:t>
      </w:r>
      <w:r w:rsidRPr="00A532AB">
        <w:rPr>
          <w:rFonts w:ascii="Nudista" w:eastAsia="Times New Roman" w:hAnsi="Nudista" w:cs="Proba Pro"/>
          <w:b/>
          <w:bCs/>
          <w:sz w:val="20"/>
          <w:szCs w:val="20"/>
        </w:rPr>
        <w:t>„</w:t>
      </w:r>
      <w:r w:rsidRPr="00A532AB">
        <w:rPr>
          <w:rFonts w:ascii="Nudista" w:eastAsia="Times New Roman" w:hAnsi="Nudista" w:cs="Arial"/>
          <w:b/>
          <w:bCs/>
          <w:sz w:val="20"/>
          <w:szCs w:val="20"/>
        </w:rPr>
        <w:t>ZoOÚ“),</w:t>
      </w:r>
    </w:p>
    <w:p w14:paraId="3651140C" w14:textId="77777777" w:rsidR="00B81327" w:rsidRPr="00A532AB"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Cs w:val="20"/>
        </w:rPr>
      </w:pPr>
      <w:r w:rsidRPr="00A532AB">
        <w:rPr>
          <w:rFonts w:ascii="Nudista" w:hAnsi="Nudista" w:cs="Arial"/>
          <w:sz w:val="20"/>
          <w:szCs w:val="24"/>
        </w:rPr>
        <w:t>v</w:t>
      </w:r>
      <w:r w:rsidRPr="00A532AB">
        <w:rPr>
          <w:rFonts w:ascii="Nudista" w:hAnsi="Nudista" w:cs="Calibri"/>
          <w:sz w:val="20"/>
          <w:szCs w:val="24"/>
        </w:rPr>
        <w:t> </w:t>
      </w:r>
      <w:r w:rsidRPr="00A532AB">
        <w:rPr>
          <w:rFonts w:ascii="Nudista" w:hAnsi="Nudista" w:cs="Arial"/>
          <w:sz w:val="20"/>
          <w:szCs w:val="24"/>
        </w:rPr>
        <w:t>rozsahu, v</w:t>
      </w:r>
      <w:r w:rsidRPr="00A532AB">
        <w:rPr>
          <w:rFonts w:ascii="Nudista" w:hAnsi="Nudista" w:cs="Calibri"/>
          <w:sz w:val="20"/>
          <w:szCs w:val="24"/>
        </w:rPr>
        <w:t> </w:t>
      </w:r>
      <w:r w:rsidRPr="00A532AB">
        <w:rPr>
          <w:rFonts w:ascii="Nudista" w:hAnsi="Nudista" w:cs="Arial"/>
          <w:sz w:val="20"/>
          <w:szCs w:val="24"/>
        </w:rPr>
        <w:t>akom to predpisuje ZoO</w:t>
      </w:r>
      <w:r w:rsidRPr="00A532AB">
        <w:rPr>
          <w:rFonts w:ascii="Nudista" w:hAnsi="Nudista" w:cs="Proba Pro"/>
          <w:sz w:val="20"/>
          <w:szCs w:val="24"/>
        </w:rPr>
        <w:t>Ú</w:t>
      </w:r>
      <w:r w:rsidRPr="00A532AB">
        <w:rPr>
          <w:rFonts w:ascii="Nudista" w:hAnsi="Nudista" w:cs="Arial"/>
          <w:sz w:val="20"/>
          <w:szCs w:val="24"/>
        </w:rPr>
        <w:t>, som si od v</w:t>
      </w:r>
      <w:r w:rsidRPr="00A532AB">
        <w:rPr>
          <w:rFonts w:ascii="Nudista" w:hAnsi="Nudista" w:cs="Proba Pro"/>
          <w:sz w:val="20"/>
          <w:szCs w:val="24"/>
        </w:rPr>
        <w:t>š</w:t>
      </w:r>
      <w:r w:rsidRPr="00A532AB">
        <w:rPr>
          <w:rFonts w:ascii="Nudista" w:hAnsi="Nudista" w:cs="Arial"/>
          <w:sz w:val="20"/>
          <w:szCs w:val="24"/>
        </w:rPr>
        <w:t>etk</w:t>
      </w:r>
      <w:r w:rsidRPr="00A532AB">
        <w:rPr>
          <w:rFonts w:ascii="Nudista" w:hAnsi="Nudista" w:cs="Proba Pro"/>
          <w:sz w:val="20"/>
          <w:szCs w:val="24"/>
        </w:rPr>
        <w:t>ý</w:t>
      </w:r>
      <w:r w:rsidRPr="00A532AB">
        <w:rPr>
          <w:rFonts w:ascii="Nudista" w:hAnsi="Nudista" w:cs="Arial"/>
          <w:sz w:val="20"/>
          <w:szCs w:val="24"/>
        </w:rPr>
        <w:t>ch dotknut</w:t>
      </w:r>
      <w:r w:rsidRPr="00A532AB">
        <w:rPr>
          <w:rFonts w:ascii="Nudista" w:hAnsi="Nudista" w:cs="Proba Pro"/>
          <w:sz w:val="20"/>
          <w:szCs w:val="24"/>
        </w:rPr>
        <w:t>ý</w:t>
      </w:r>
      <w:r w:rsidRPr="00A532AB">
        <w:rPr>
          <w:rFonts w:ascii="Nudista" w:hAnsi="Nudista" w:cs="Arial"/>
          <w:sz w:val="20"/>
          <w:szCs w:val="24"/>
        </w:rPr>
        <w:t>ch osôb, ktorých osobné údaje sú obsiahnuté v</w:t>
      </w:r>
      <w:r w:rsidRPr="00A532AB">
        <w:rPr>
          <w:rFonts w:ascii="Nudista" w:hAnsi="Nudista" w:cs="Calibri"/>
          <w:sz w:val="20"/>
          <w:szCs w:val="24"/>
        </w:rPr>
        <w:t> </w:t>
      </w:r>
      <w:r w:rsidRPr="00A532AB">
        <w:rPr>
          <w:rFonts w:ascii="Nudista" w:hAnsi="Nudista" w:cs="Arial"/>
          <w:sz w:val="20"/>
          <w:szCs w:val="24"/>
        </w:rPr>
        <w:t>mojej ponuke, zabezpe</w:t>
      </w:r>
      <w:r w:rsidRPr="00A532AB">
        <w:rPr>
          <w:rFonts w:ascii="Nudista" w:hAnsi="Nudista" w:cs="Proba Pro"/>
          <w:sz w:val="20"/>
          <w:szCs w:val="24"/>
        </w:rPr>
        <w:t>č</w:t>
      </w:r>
      <w:r w:rsidRPr="00A532AB">
        <w:rPr>
          <w:rFonts w:ascii="Nudista" w:hAnsi="Nudista" w:cs="Arial"/>
          <w:sz w:val="20"/>
          <w:szCs w:val="24"/>
        </w:rPr>
        <w:t>il v</w:t>
      </w:r>
      <w:r w:rsidRPr="00A532AB">
        <w:rPr>
          <w:rFonts w:ascii="Nudista" w:hAnsi="Nudista" w:cs="Proba Pro"/>
          <w:sz w:val="20"/>
          <w:szCs w:val="24"/>
        </w:rPr>
        <w:t>š</w:t>
      </w:r>
      <w:r w:rsidRPr="00A532AB">
        <w:rPr>
          <w:rFonts w:ascii="Nudista" w:hAnsi="Nudista" w:cs="Arial"/>
          <w:sz w:val="20"/>
          <w:szCs w:val="24"/>
        </w:rPr>
        <w:t>etky potrebn</w:t>
      </w:r>
      <w:r w:rsidRPr="00A532AB">
        <w:rPr>
          <w:rFonts w:ascii="Nudista" w:hAnsi="Nudista" w:cs="Proba Pro"/>
          <w:sz w:val="20"/>
          <w:szCs w:val="24"/>
        </w:rPr>
        <w:t>é</w:t>
      </w:r>
      <w:r w:rsidRPr="00A532AB">
        <w:rPr>
          <w:rFonts w:ascii="Nudista" w:hAnsi="Nudista" w:cs="Arial"/>
          <w:sz w:val="20"/>
          <w:szCs w:val="24"/>
        </w:rPr>
        <w:t xml:space="preserve"> s</w:t>
      </w:r>
      <w:r w:rsidRPr="00A532AB">
        <w:rPr>
          <w:rFonts w:ascii="Nudista" w:hAnsi="Nudista" w:cs="Proba Pro"/>
          <w:sz w:val="20"/>
          <w:szCs w:val="24"/>
        </w:rPr>
        <w:t>ú</w:t>
      </w:r>
      <w:r w:rsidRPr="00A532AB">
        <w:rPr>
          <w:rFonts w:ascii="Nudista" w:hAnsi="Nudista" w:cs="Arial"/>
          <w:sz w:val="20"/>
          <w:szCs w:val="24"/>
        </w:rPr>
        <w:t>hlasy so spracovan</w:t>
      </w:r>
      <w:r w:rsidRPr="00A532AB">
        <w:rPr>
          <w:rFonts w:ascii="Nudista" w:hAnsi="Nudista" w:cs="Proba Pro"/>
          <w:sz w:val="20"/>
          <w:szCs w:val="24"/>
        </w:rPr>
        <w:t>í</w:t>
      </w:r>
      <w:r w:rsidRPr="00A532AB">
        <w:rPr>
          <w:rFonts w:ascii="Nudista" w:hAnsi="Nudista" w:cs="Arial"/>
          <w:sz w:val="20"/>
          <w:szCs w:val="24"/>
        </w:rPr>
        <w:t>m osobn</w:t>
      </w:r>
      <w:r w:rsidRPr="00A532AB">
        <w:rPr>
          <w:rFonts w:ascii="Nudista" w:hAnsi="Nudista" w:cs="Proba Pro"/>
          <w:sz w:val="20"/>
          <w:szCs w:val="24"/>
        </w:rPr>
        <w:t>ý</w:t>
      </w:r>
      <w:r w:rsidRPr="00A532AB">
        <w:rPr>
          <w:rFonts w:ascii="Nudista" w:hAnsi="Nudista" w:cs="Arial"/>
          <w:sz w:val="20"/>
          <w:szCs w:val="24"/>
        </w:rPr>
        <w:t xml:space="preserve">ch </w:t>
      </w:r>
      <w:r w:rsidRPr="00A532AB">
        <w:rPr>
          <w:rFonts w:ascii="Nudista" w:hAnsi="Nudista" w:cs="Proba Pro"/>
          <w:sz w:val="20"/>
          <w:szCs w:val="24"/>
        </w:rPr>
        <w:t>ú</w:t>
      </w:r>
      <w:r w:rsidRPr="00A532AB">
        <w:rPr>
          <w:rFonts w:ascii="Nudista" w:hAnsi="Nudista" w:cs="Arial"/>
          <w:sz w:val="20"/>
          <w:szCs w:val="24"/>
        </w:rPr>
        <w:t xml:space="preserve">dajov za </w:t>
      </w:r>
      <w:r w:rsidRPr="00A532AB">
        <w:rPr>
          <w:rFonts w:ascii="Nudista" w:hAnsi="Nudista" w:cs="Proba Pro"/>
          <w:sz w:val="20"/>
          <w:szCs w:val="24"/>
        </w:rPr>
        <w:t>úč</w:t>
      </w:r>
      <w:r w:rsidRPr="00A532AB">
        <w:rPr>
          <w:rFonts w:ascii="Nudista" w:hAnsi="Nudista" w:cs="Arial"/>
          <w:sz w:val="20"/>
          <w:szCs w:val="24"/>
        </w:rPr>
        <w:t>elom podania tejto ponuky a</w:t>
      </w:r>
      <w:r w:rsidRPr="00A532AB">
        <w:rPr>
          <w:rFonts w:ascii="Nudista" w:hAnsi="Nudista" w:cs="Calibri"/>
          <w:sz w:val="20"/>
          <w:szCs w:val="24"/>
        </w:rPr>
        <w:t> </w:t>
      </w:r>
      <w:r w:rsidRPr="00A532AB">
        <w:rPr>
          <w:rFonts w:ascii="Nudista" w:hAnsi="Nudista" w:cs="Arial"/>
          <w:sz w:val="20"/>
          <w:szCs w:val="24"/>
        </w:rPr>
        <w:t>pou</w:t>
      </w:r>
      <w:r w:rsidRPr="00A532AB">
        <w:rPr>
          <w:rFonts w:ascii="Nudista" w:hAnsi="Nudista" w:cs="Proba Pro"/>
          <w:sz w:val="20"/>
          <w:szCs w:val="24"/>
        </w:rPr>
        <w:t>č</w:t>
      </w:r>
      <w:r w:rsidRPr="00A532AB">
        <w:rPr>
          <w:rFonts w:ascii="Nudista" w:hAnsi="Nudista" w:cs="Arial"/>
          <w:sz w:val="20"/>
          <w:szCs w:val="24"/>
        </w:rPr>
        <w:t>il v</w:t>
      </w:r>
      <w:r w:rsidRPr="00A532AB">
        <w:rPr>
          <w:rFonts w:ascii="Nudista" w:hAnsi="Nudista" w:cs="Proba Pro"/>
          <w:sz w:val="20"/>
          <w:szCs w:val="24"/>
        </w:rPr>
        <w:t>š</w:t>
      </w:r>
      <w:r w:rsidRPr="00A532AB">
        <w:rPr>
          <w:rFonts w:ascii="Nudista" w:hAnsi="Nudista" w:cs="Arial"/>
          <w:sz w:val="20"/>
          <w:szCs w:val="24"/>
        </w:rPr>
        <w:t>etky dotknut</w:t>
      </w:r>
      <w:r w:rsidRPr="00A532AB">
        <w:rPr>
          <w:rFonts w:ascii="Nudista" w:hAnsi="Nudista" w:cs="Proba Pro"/>
          <w:sz w:val="20"/>
          <w:szCs w:val="24"/>
        </w:rPr>
        <w:t>é</w:t>
      </w:r>
      <w:r w:rsidRPr="00A532AB">
        <w:rPr>
          <w:rFonts w:ascii="Nudista" w:hAnsi="Nudista" w:cs="Arial"/>
          <w:sz w:val="20"/>
          <w:szCs w:val="24"/>
        </w:rPr>
        <w:t xml:space="preserve"> osoby o</w:t>
      </w:r>
      <w:r w:rsidRPr="00A532AB">
        <w:rPr>
          <w:rFonts w:ascii="Nudista" w:hAnsi="Nudista" w:cs="Calibri"/>
          <w:sz w:val="20"/>
          <w:szCs w:val="24"/>
        </w:rPr>
        <w:t> </w:t>
      </w:r>
      <w:r w:rsidRPr="00A532AB">
        <w:rPr>
          <w:rFonts w:ascii="Nudista" w:hAnsi="Nudista" w:cs="Arial"/>
          <w:sz w:val="20"/>
          <w:szCs w:val="24"/>
        </w:rPr>
        <w:t>sp</w:t>
      </w:r>
      <w:r w:rsidRPr="00A532AB">
        <w:rPr>
          <w:rFonts w:ascii="Nudista" w:hAnsi="Nudista" w:cs="Proba Pro"/>
          <w:sz w:val="20"/>
          <w:szCs w:val="24"/>
        </w:rPr>
        <w:t>ô</w:t>
      </w:r>
      <w:r w:rsidRPr="00A532AB">
        <w:rPr>
          <w:rFonts w:ascii="Nudista" w:hAnsi="Nudista" w:cs="Arial"/>
          <w:sz w:val="20"/>
          <w:szCs w:val="24"/>
        </w:rPr>
        <w:t>sobe a</w:t>
      </w:r>
      <w:r w:rsidRPr="00A532AB">
        <w:rPr>
          <w:rFonts w:ascii="Nudista" w:hAnsi="Nudista" w:cs="Calibri"/>
          <w:sz w:val="20"/>
          <w:szCs w:val="24"/>
        </w:rPr>
        <w:t> </w:t>
      </w:r>
      <w:r w:rsidRPr="00A532AB">
        <w:rPr>
          <w:rFonts w:ascii="Nudista" w:hAnsi="Nudista" w:cs="Arial"/>
          <w:sz w:val="20"/>
          <w:szCs w:val="24"/>
        </w:rPr>
        <w:t>rozsahu spracovania ich osobn</w:t>
      </w:r>
      <w:r w:rsidRPr="00A532AB">
        <w:rPr>
          <w:rFonts w:ascii="Nudista" w:hAnsi="Nudista" w:cs="Proba Pro"/>
          <w:sz w:val="20"/>
          <w:szCs w:val="24"/>
        </w:rPr>
        <w:t>ý</w:t>
      </w:r>
      <w:r w:rsidRPr="00A532AB">
        <w:rPr>
          <w:rFonts w:ascii="Nudista" w:hAnsi="Nudista" w:cs="Arial"/>
          <w:sz w:val="20"/>
          <w:szCs w:val="24"/>
        </w:rPr>
        <w:t xml:space="preserve">ch </w:t>
      </w:r>
      <w:r w:rsidRPr="00A532AB">
        <w:rPr>
          <w:rFonts w:ascii="Nudista" w:hAnsi="Nudista" w:cs="Proba Pro"/>
          <w:sz w:val="20"/>
          <w:szCs w:val="24"/>
        </w:rPr>
        <w:t>ú</w:t>
      </w:r>
      <w:r w:rsidRPr="00A532AB">
        <w:rPr>
          <w:rFonts w:ascii="Nudista" w:hAnsi="Nudista" w:cs="Arial"/>
          <w:sz w:val="20"/>
          <w:szCs w:val="24"/>
        </w:rPr>
        <w:t xml:space="preserve">dajov na </w:t>
      </w:r>
      <w:r w:rsidRPr="00A532AB">
        <w:rPr>
          <w:rFonts w:ascii="Nudista" w:hAnsi="Nudista" w:cs="Proba Pro"/>
          <w:sz w:val="20"/>
          <w:szCs w:val="24"/>
        </w:rPr>
        <w:t>úč</w:t>
      </w:r>
      <w:r w:rsidRPr="00A532AB">
        <w:rPr>
          <w:rFonts w:ascii="Nudista" w:hAnsi="Nudista" w:cs="Arial"/>
          <w:sz w:val="20"/>
          <w:szCs w:val="24"/>
        </w:rPr>
        <w:t xml:space="preserve">el podania tejto ponuky a </w:t>
      </w:r>
    </w:p>
    <w:p w14:paraId="091E5C36" w14:textId="77777777" w:rsidR="00B81327" w:rsidRPr="00A532AB" w:rsidRDefault="00B81327" w:rsidP="00E83DC7">
      <w:pPr>
        <w:widowControl w:val="0"/>
        <w:numPr>
          <w:ilvl w:val="0"/>
          <w:numId w:val="4"/>
        </w:numPr>
        <w:spacing w:after="120" w:line="240" w:lineRule="auto"/>
        <w:ind w:left="993" w:hanging="426"/>
        <w:jc w:val="both"/>
        <w:rPr>
          <w:rFonts w:ascii="Nudista" w:hAnsi="Nudista" w:cs="Arial"/>
          <w:szCs w:val="20"/>
        </w:rPr>
      </w:pPr>
      <w:r w:rsidRPr="00A532AB">
        <w:rPr>
          <w:rFonts w:ascii="Nudista" w:hAnsi="Nudista" w:cs="Arial"/>
          <w:sz w:val="20"/>
          <w:szCs w:val="24"/>
        </w:rPr>
        <w:t>všetky dotknuté osoby mi udelili svoj súhlas na to, aby tieto osobné údaje boli poskytnuté, a</w:t>
      </w:r>
      <w:r w:rsidRPr="00A532AB">
        <w:rPr>
          <w:rFonts w:ascii="Nudista" w:hAnsi="Nudista" w:cs="Calibri"/>
          <w:sz w:val="20"/>
          <w:szCs w:val="24"/>
        </w:rPr>
        <w:t> </w:t>
      </w:r>
      <w:r w:rsidRPr="00A532AB">
        <w:rPr>
          <w:rFonts w:ascii="Nudista" w:hAnsi="Nudista" w:cs="Arial"/>
          <w:sz w:val="20"/>
          <w:szCs w:val="24"/>
        </w:rPr>
        <w:t xml:space="preserve">aby ich </w:t>
      </w:r>
      <w:r w:rsidRPr="00A532AB">
        <w:rPr>
          <w:rFonts w:ascii="Nudista" w:hAnsi="Nudista" w:cs="Proba Pro"/>
          <w:sz w:val="20"/>
          <w:szCs w:val="24"/>
        </w:rPr>
        <w:t>ď</w:t>
      </w:r>
      <w:r w:rsidRPr="00A532AB">
        <w:rPr>
          <w:rFonts w:ascii="Nudista" w:hAnsi="Nudista" w:cs="Arial"/>
          <w:sz w:val="20"/>
          <w:szCs w:val="24"/>
        </w:rPr>
        <w:t>alej za deklarovan</w:t>
      </w:r>
      <w:r w:rsidRPr="00A532AB">
        <w:rPr>
          <w:rFonts w:ascii="Nudista" w:hAnsi="Nudista" w:cs="Proba Pro"/>
          <w:sz w:val="20"/>
          <w:szCs w:val="24"/>
        </w:rPr>
        <w:t>ý</w:t>
      </w:r>
      <w:r w:rsidRPr="00A532AB">
        <w:rPr>
          <w:rFonts w:ascii="Nudista" w:hAnsi="Nudista" w:cs="Arial"/>
          <w:sz w:val="20"/>
          <w:szCs w:val="24"/>
        </w:rPr>
        <w:t xml:space="preserve">m </w:t>
      </w:r>
      <w:r w:rsidRPr="00A532AB">
        <w:rPr>
          <w:rFonts w:ascii="Nudista" w:hAnsi="Nudista" w:cs="Proba Pro"/>
          <w:sz w:val="20"/>
          <w:szCs w:val="24"/>
        </w:rPr>
        <w:t>úč</w:t>
      </w:r>
      <w:r w:rsidRPr="00A532AB">
        <w:rPr>
          <w:rFonts w:ascii="Nudista" w:hAnsi="Nudista" w:cs="Arial"/>
          <w:sz w:val="20"/>
          <w:szCs w:val="24"/>
        </w:rPr>
        <w:t>elom spracov</w:t>
      </w:r>
      <w:r w:rsidRPr="00A532AB">
        <w:rPr>
          <w:rFonts w:ascii="Nudista" w:hAnsi="Nudista" w:cs="Proba Pro"/>
          <w:sz w:val="20"/>
          <w:szCs w:val="24"/>
        </w:rPr>
        <w:t>á</w:t>
      </w:r>
      <w:r w:rsidRPr="00A532AB">
        <w:rPr>
          <w:rFonts w:ascii="Nudista" w:hAnsi="Nudista" w:cs="Arial"/>
          <w:sz w:val="20"/>
          <w:szCs w:val="24"/>
        </w:rPr>
        <w:t>val tak obstar</w:t>
      </w:r>
      <w:r w:rsidRPr="00A532AB">
        <w:rPr>
          <w:rFonts w:ascii="Nudista" w:hAnsi="Nudista" w:cs="Proba Pro"/>
          <w:sz w:val="20"/>
          <w:szCs w:val="24"/>
        </w:rPr>
        <w:t>á</w:t>
      </w:r>
      <w:r w:rsidRPr="00A532AB">
        <w:rPr>
          <w:rFonts w:ascii="Nudista" w:hAnsi="Nudista" w:cs="Arial"/>
          <w:sz w:val="20"/>
          <w:szCs w:val="24"/>
        </w:rPr>
        <w:t>vate</w:t>
      </w:r>
      <w:r w:rsidRPr="00A532AB">
        <w:rPr>
          <w:rFonts w:ascii="Nudista" w:hAnsi="Nudista" w:cs="Proba Pro"/>
          <w:sz w:val="20"/>
          <w:szCs w:val="24"/>
        </w:rPr>
        <w:t>ľ</w:t>
      </w:r>
      <w:r w:rsidRPr="00A532AB">
        <w:rPr>
          <w:rFonts w:ascii="Nudista" w:hAnsi="Nudista" w:cs="Arial"/>
          <w:sz w:val="20"/>
          <w:szCs w:val="24"/>
        </w:rPr>
        <w:t xml:space="preserve"> ako aj spolo</w:t>
      </w:r>
      <w:r w:rsidRPr="00A532AB">
        <w:rPr>
          <w:rFonts w:ascii="Nudista" w:hAnsi="Nudista" w:cs="Proba Pro"/>
          <w:sz w:val="20"/>
          <w:szCs w:val="24"/>
        </w:rPr>
        <w:t>č</w:t>
      </w:r>
      <w:r w:rsidRPr="00A532AB">
        <w:rPr>
          <w:rFonts w:ascii="Nudista" w:hAnsi="Nudista" w:cs="Arial"/>
          <w:sz w:val="20"/>
          <w:szCs w:val="24"/>
        </w:rPr>
        <w:t>nos</w:t>
      </w:r>
      <w:r w:rsidRPr="00A532AB">
        <w:rPr>
          <w:rFonts w:ascii="Nudista" w:hAnsi="Nudista" w:cs="Proba Pro"/>
          <w:sz w:val="20"/>
          <w:szCs w:val="24"/>
        </w:rPr>
        <w:t>ť</w:t>
      </w:r>
      <w:r w:rsidRPr="00A532AB">
        <w:rPr>
          <w:rFonts w:ascii="Nudista" w:hAnsi="Nudista" w:cs="Arial"/>
          <w:sz w:val="20"/>
          <w:szCs w:val="24"/>
        </w:rPr>
        <w:t xml:space="preserve"> Tatra Tender s.r.o., ktorá pre obstarávateľa vykonáva niektoré činnosti spojené s</w:t>
      </w:r>
      <w:r w:rsidRPr="00A532AB">
        <w:rPr>
          <w:rFonts w:ascii="Nudista" w:hAnsi="Nudista" w:cs="Calibri"/>
          <w:sz w:val="20"/>
          <w:szCs w:val="24"/>
        </w:rPr>
        <w:t> </w:t>
      </w:r>
      <w:r w:rsidRPr="00A532AB">
        <w:rPr>
          <w:rFonts w:ascii="Nudista" w:hAnsi="Nudista" w:cs="Arial"/>
          <w:sz w:val="20"/>
          <w:szCs w:val="24"/>
        </w:rPr>
        <w:t>realiz</w:t>
      </w:r>
      <w:r w:rsidRPr="00A532AB">
        <w:rPr>
          <w:rFonts w:ascii="Nudista" w:hAnsi="Nudista" w:cs="Proba Pro"/>
          <w:sz w:val="20"/>
          <w:szCs w:val="24"/>
        </w:rPr>
        <w:t>á</w:t>
      </w:r>
      <w:r w:rsidRPr="00A532AB">
        <w:rPr>
          <w:rFonts w:ascii="Nudista" w:hAnsi="Nudista" w:cs="Arial"/>
          <w:sz w:val="20"/>
          <w:szCs w:val="24"/>
        </w:rPr>
        <w:t>ciou tohto verejn</w:t>
      </w:r>
      <w:r w:rsidRPr="00A532AB">
        <w:rPr>
          <w:rFonts w:ascii="Nudista" w:hAnsi="Nudista" w:cs="Proba Pro"/>
          <w:sz w:val="20"/>
          <w:szCs w:val="24"/>
        </w:rPr>
        <w:t>é</w:t>
      </w:r>
      <w:r w:rsidRPr="00A532AB">
        <w:rPr>
          <w:rFonts w:ascii="Nudista" w:hAnsi="Nudista" w:cs="Arial"/>
          <w:sz w:val="20"/>
          <w:szCs w:val="24"/>
        </w:rPr>
        <w:t>ho obstar</w:t>
      </w:r>
      <w:r w:rsidRPr="00A532AB">
        <w:rPr>
          <w:rFonts w:ascii="Nudista" w:hAnsi="Nudista" w:cs="Proba Pro"/>
          <w:sz w:val="20"/>
          <w:szCs w:val="24"/>
        </w:rPr>
        <w:t>á</w:t>
      </w:r>
      <w:r w:rsidRPr="00A532AB">
        <w:rPr>
          <w:rFonts w:ascii="Nudista" w:hAnsi="Nudista" w:cs="Arial"/>
          <w:sz w:val="20"/>
          <w:szCs w:val="24"/>
        </w:rPr>
        <w:t>vania.</w:t>
      </w:r>
    </w:p>
    <w:p w14:paraId="6CC4434E" w14:textId="77777777" w:rsidR="00B81327" w:rsidRPr="00A532AB" w:rsidRDefault="00B81327" w:rsidP="00E83DC7">
      <w:pPr>
        <w:widowControl w:val="0"/>
        <w:spacing w:after="120" w:line="240" w:lineRule="auto"/>
        <w:jc w:val="both"/>
        <w:rPr>
          <w:rFonts w:ascii="Nudista" w:hAnsi="Nudista" w:cs="Arial"/>
          <w:szCs w:val="20"/>
        </w:rPr>
      </w:pPr>
    </w:p>
    <w:p w14:paraId="4056F050" w14:textId="77777777" w:rsidR="00B81327" w:rsidRPr="00A532AB" w:rsidRDefault="00B81327" w:rsidP="00E83DC7">
      <w:pPr>
        <w:widowControl w:val="0"/>
        <w:spacing w:line="240" w:lineRule="auto"/>
        <w:jc w:val="both"/>
        <w:rPr>
          <w:rFonts w:ascii="Nudista" w:eastAsia="Proba Pro" w:hAnsi="Nudista" w:cs="Proba Pro"/>
          <w:noProof/>
          <w:sz w:val="20"/>
          <w:szCs w:val="20"/>
        </w:rPr>
      </w:pPr>
      <w:r w:rsidRPr="00A532AB">
        <w:rPr>
          <w:rFonts w:ascii="Nudista" w:eastAsia="Proba Pro" w:hAnsi="Nudista" w:cs="Proba Pro"/>
          <w:noProof/>
          <w:sz w:val="20"/>
          <w:szCs w:val="20"/>
        </w:rPr>
        <w:t xml:space="preserve">V </w:t>
      </w:r>
      <w:r w:rsidRPr="00A532AB">
        <w:rPr>
          <w:rFonts w:ascii="Nudista" w:eastAsia="Proba Pro" w:hAnsi="Nudista" w:cs="Proba Pro"/>
          <w:i/>
          <w:noProof/>
          <w:sz w:val="20"/>
          <w:szCs w:val="20"/>
        </w:rPr>
        <w:t>[</w:t>
      </w:r>
      <w:r w:rsidRPr="00A532AB">
        <w:rPr>
          <w:rFonts w:ascii="Nudista" w:eastAsia="Proba Pro" w:hAnsi="Nudista" w:cs="Proba Pro"/>
          <w:i/>
          <w:noProof/>
          <w:sz w:val="20"/>
          <w:szCs w:val="20"/>
          <w:highlight w:val="lightGray"/>
        </w:rPr>
        <w:t>doplniť miesto</w:t>
      </w:r>
      <w:r w:rsidRPr="00A532AB">
        <w:rPr>
          <w:rFonts w:ascii="Nudista" w:eastAsia="Proba Pro" w:hAnsi="Nudista" w:cs="Proba Pro"/>
          <w:i/>
          <w:noProof/>
          <w:sz w:val="20"/>
          <w:szCs w:val="20"/>
        </w:rPr>
        <w:t>]</w:t>
      </w:r>
      <w:r w:rsidRPr="00A532AB">
        <w:rPr>
          <w:rFonts w:ascii="Nudista" w:eastAsia="Proba Pro" w:hAnsi="Nudista" w:cs="Proba Pro"/>
          <w:noProof/>
          <w:sz w:val="20"/>
          <w:szCs w:val="20"/>
        </w:rPr>
        <w:t xml:space="preserve"> dňa </w:t>
      </w:r>
      <w:r w:rsidRPr="00A532AB">
        <w:rPr>
          <w:rFonts w:ascii="Nudista" w:eastAsia="Proba Pro" w:hAnsi="Nudista" w:cs="Proba Pro"/>
          <w:i/>
          <w:noProof/>
          <w:sz w:val="20"/>
          <w:szCs w:val="20"/>
        </w:rPr>
        <w:t>[</w:t>
      </w:r>
      <w:r w:rsidRPr="00A532AB">
        <w:rPr>
          <w:rFonts w:ascii="Nudista" w:eastAsia="Proba Pro" w:hAnsi="Nudista" w:cs="Proba Pro"/>
          <w:i/>
          <w:noProof/>
          <w:sz w:val="20"/>
          <w:szCs w:val="20"/>
          <w:highlight w:val="lightGray"/>
        </w:rPr>
        <w:t>doplniť dátum</w:t>
      </w:r>
      <w:r w:rsidRPr="00A532AB">
        <w:rPr>
          <w:rFonts w:ascii="Nudista" w:eastAsia="Proba Pro" w:hAnsi="Nudista" w:cs="Proba Pro"/>
          <w:i/>
          <w:noProof/>
          <w:sz w:val="20"/>
          <w:szCs w:val="20"/>
        </w:rPr>
        <w:t>]</w:t>
      </w:r>
    </w:p>
    <w:p w14:paraId="624DF2F8" w14:textId="77777777" w:rsidR="00B81327" w:rsidRPr="00A532AB" w:rsidRDefault="00B81327" w:rsidP="00E83DC7">
      <w:pPr>
        <w:widowControl w:val="0"/>
        <w:spacing w:after="0" w:line="240" w:lineRule="auto"/>
        <w:jc w:val="right"/>
        <w:rPr>
          <w:rFonts w:ascii="Nudista" w:eastAsia="Proba Pro" w:hAnsi="Nudista" w:cs="Proba Pro"/>
          <w:noProof/>
          <w:sz w:val="20"/>
          <w:szCs w:val="20"/>
        </w:rPr>
      </w:pP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r>
      <w:r w:rsidRPr="00A532AB">
        <w:rPr>
          <w:rFonts w:ascii="Nudista" w:eastAsia="Proba Pro" w:hAnsi="Nudista" w:cs="Proba Pro"/>
          <w:noProof/>
          <w:sz w:val="20"/>
          <w:szCs w:val="20"/>
        </w:rPr>
        <w:tab/>
        <w:t>_________________________________</w:t>
      </w:r>
    </w:p>
    <w:p w14:paraId="161C9CE3" w14:textId="77777777" w:rsidR="00D47C9B" w:rsidRPr="00A532AB" w:rsidRDefault="00B81327" w:rsidP="00E83DC7">
      <w:pPr>
        <w:spacing w:after="0" w:line="240" w:lineRule="auto"/>
        <w:jc w:val="both"/>
        <w:rPr>
          <w:rFonts w:ascii="Nudista" w:hAnsi="Nudista" w:cs="Arial"/>
          <w:bCs/>
          <w:i/>
          <w:noProof/>
          <w:sz w:val="20"/>
          <w:szCs w:val="20"/>
          <w:highlight w:val="lightGray"/>
        </w:rPr>
      </w:pPr>
      <w:r w:rsidRPr="00A532AB">
        <w:rPr>
          <w:rFonts w:ascii="Nudista" w:eastAsia="Proba Pro" w:hAnsi="Nudista" w:cs="Proba Pro"/>
          <w:noProof/>
          <w:sz w:val="20"/>
          <w:szCs w:val="20"/>
        </w:rPr>
        <w:t xml:space="preserve">                                                                                   </w:t>
      </w:r>
      <w:r w:rsidRPr="00A532AB">
        <w:rPr>
          <w:rFonts w:ascii="Nudista" w:eastAsia="Proba Pro" w:hAnsi="Nudista" w:cs="Proba Pro"/>
          <w:noProof/>
          <w:sz w:val="20"/>
          <w:szCs w:val="20"/>
        </w:rPr>
        <w:tab/>
        <w:t xml:space="preserve"> </w:t>
      </w:r>
      <w:r w:rsidRPr="00A532AB">
        <w:rPr>
          <w:rFonts w:ascii="Nudista" w:hAnsi="Nudista" w:cs="Arial"/>
          <w:bCs/>
          <w:i/>
          <w:noProof/>
          <w:sz w:val="20"/>
          <w:szCs w:val="20"/>
          <w:highlight w:val="lightGray"/>
        </w:rPr>
        <w:t>[doplniť meno a</w:t>
      </w:r>
      <w:r w:rsidRPr="00A532AB">
        <w:rPr>
          <w:rFonts w:ascii="Nudista" w:hAnsi="Nudista" w:cs="Calibri"/>
          <w:bCs/>
          <w:i/>
          <w:noProof/>
          <w:sz w:val="20"/>
          <w:szCs w:val="20"/>
          <w:highlight w:val="lightGray"/>
        </w:rPr>
        <w:t> </w:t>
      </w:r>
      <w:r w:rsidRPr="00A532AB">
        <w:rPr>
          <w:rFonts w:ascii="Nudista" w:hAnsi="Nudista" w:cs="Arial"/>
          <w:bCs/>
          <w:i/>
          <w:noProof/>
          <w:sz w:val="20"/>
          <w:szCs w:val="20"/>
          <w:highlight w:val="lightGray"/>
        </w:rPr>
        <w:t>priezvisko</w:t>
      </w:r>
      <w:r w:rsidRPr="00A532AB">
        <w:rPr>
          <w:rFonts w:ascii="Nudista" w:hAnsi="Nudista" w:cs="Calibri"/>
          <w:bCs/>
          <w:i/>
          <w:noProof/>
          <w:sz w:val="20"/>
          <w:szCs w:val="20"/>
          <w:highlight w:val="lightGray"/>
        </w:rPr>
        <w:t> </w:t>
      </w:r>
      <w:r w:rsidRPr="00A532AB">
        <w:rPr>
          <w:rFonts w:ascii="Nudista" w:hAnsi="Nudista" w:cs="Arial"/>
          <w:bCs/>
          <w:i/>
          <w:noProof/>
          <w:sz w:val="20"/>
          <w:szCs w:val="20"/>
          <w:highlight w:val="lightGray"/>
        </w:rPr>
        <w:t xml:space="preserve"> </w:t>
      </w:r>
    </w:p>
    <w:p w14:paraId="345F7C54" w14:textId="6A569199" w:rsidR="00B81327" w:rsidRPr="00A532AB" w:rsidRDefault="00B81327" w:rsidP="00E83DC7">
      <w:pPr>
        <w:spacing w:after="0" w:line="240" w:lineRule="auto"/>
        <w:ind w:left="4956" w:firstLine="708"/>
        <w:jc w:val="both"/>
        <w:rPr>
          <w:rFonts w:ascii="Nudista" w:hAnsi="Nudista" w:cs="Arial"/>
          <w:bCs/>
          <w:i/>
          <w:noProof/>
          <w:sz w:val="20"/>
          <w:szCs w:val="20"/>
          <w:highlight w:val="lightGray"/>
        </w:rPr>
      </w:pPr>
      <w:r w:rsidRPr="00A532AB">
        <w:rPr>
          <w:rFonts w:ascii="Nudista" w:hAnsi="Nudista" w:cs="Arial"/>
          <w:bCs/>
          <w:i/>
          <w:noProof/>
          <w:sz w:val="20"/>
          <w:szCs w:val="20"/>
          <w:highlight w:val="lightGray"/>
        </w:rPr>
        <w:t>a</w:t>
      </w:r>
      <w:r w:rsidRPr="00A532AB">
        <w:rPr>
          <w:rFonts w:ascii="Nudista" w:hAnsi="Nudista" w:cs="Calibri"/>
          <w:bCs/>
          <w:i/>
          <w:noProof/>
          <w:sz w:val="20"/>
          <w:szCs w:val="20"/>
          <w:highlight w:val="lightGray"/>
        </w:rPr>
        <w:t> </w:t>
      </w:r>
      <w:r w:rsidRPr="00A532AB">
        <w:rPr>
          <w:rFonts w:ascii="Nudista" w:hAnsi="Nudista" w:cs="Arial"/>
          <w:bCs/>
          <w:i/>
          <w:noProof/>
          <w:sz w:val="20"/>
          <w:szCs w:val="20"/>
          <w:highlight w:val="lightGray"/>
        </w:rPr>
        <w:t xml:space="preserve"> podpis oprávnenej osoby]</w:t>
      </w:r>
      <w:r w:rsidRPr="00A532AB">
        <w:rPr>
          <w:rFonts w:ascii="Nudista" w:hAnsi="Nudista" w:cs="Arial"/>
          <w:bCs/>
          <w:i/>
          <w:noProof/>
          <w:sz w:val="20"/>
          <w:szCs w:val="20"/>
        </w:rPr>
        <w:t xml:space="preserve"> </w:t>
      </w:r>
    </w:p>
    <w:p w14:paraId="4E31802D" w14:textId="77777777" w:rsidR="00B81327" w:rsidRPr="00A532AB" w:rsidRDefault="00B81327" w:rsidP="00E83DC7">
      <w:pPr>
        <w:widowControl w:val="0"/>
        <w:spacing w:line="240" w:lineRule="auto"/>
        <w:jc w:val="both"/>
        <w:outlineLvl w:val="0"/>
        <w:rPr>
          <w:rFonts w:ascii="Nudista" w:eastAsia="Times New Roman" w:hAnsi="Nudista"/>
          <w:b/>
          <w:spacing w:val="30"/>
          <w:sz w:val="28"/>
          <w:szCs w:val="28"/>
        </w:rPr>
      </w:pPr>
    </w:p>
    <w:p w14:paraId="766CFC95" w14:textId="7C12730A" w:rsidR="00611C75" w:rsidRPr="00A532AB" w:rsidRDefault="0094391B" w:rsidP="00E83DC7">
      <w:pPr>
        <w:spacing w:after="0" w:line="240" w:lineRule="auto"/>
        <w:ind w:left="567"/>
        <w:contextualSpacing/>
        <w:jc w:val="both"/>
        <w:rPr>
          <w:rFonts w:ascii="Nudista" w:hAnsi="Nudista" w:cs="Proba Pro"/>
          <w:color w:val="000000"/>
          <w:sz w:val="20"/>
          <w:szCs w:val="20"/>
        </w:rPr>
        <w:sectPr w:rsidR="00611C75" w:rsidRPr="00A532AB" w:rsidSect="00D51906">
          <w:pgSz w:w="11900" w:h="16840"/>
          <w:pgMar w:top="1417" w:right="1417" w:bottom="1417" w:left="1560" w:header="708" w:footer="708" w:gutter="0"/>
          <w:cols w:space="708"/>
          <w:docGrid w:linePitch="299"/>
        </w:sectPr>
      </w:pPr>
      <w:r w:rsidRPr="00A532AB">
        <w:rPr>
          <w:rFonts w:ascii="Nudista" w:hAnsi="Nudista"/>
          <w:sz w:val="20"/>
          <w:szCs w:val="20"/>
        </w:rPr>
        <w:br w:type="page"/>
      </w:r>
      <w:bookmarkStart w:id="185" w:name="_Hlk534881394"/>
    </w:p>
    <w:p w14:paraId="0238101A" w14:textId="7F9D567D" w:rsidR="00B81327" w:rsidRPr="00A532AB" w:rsidRDefault="0068617D" w:rsidP="00E83DC7">
      <w:pPr>
        <w:pStyle w:val="SAPHlavn"/>
        <w:widowControl/>
        <w:spacing w:after="0" w:line="240" w:lineRule="auto"/>
        <w:ind w:left="1843" w:hanging="1843"/>
        <w:rPr>
          <w:rFonts w:ascii="Nudista" w:hAnsi="Nudista"/>
        </w:rPr>
      </w:pPr>
      <w:bookmarkStart w:id="186" w:name="_Hlk44576533"/>
      <w:bookmarkStart w:id="187" w:name="_Toc86843114"/>
      <w:bookmarkEnd w:id="185"/>
      <w:r w:rsidRPr="00A532AB">
        <w:rPr>
          <w:rFonts w:ascii="Nudista" w:hAnsi="Nudista"/>
        </w:rPr>
        <w:lastRenderedPageBreak/>
        <w:t>Príloha č.</w:t>
      </w:r>
      <w:r w:rsidR="00B81327" w:rsidRPr="00A532AB">
        <w:rPr>
          <w:rFonts w:ascii="Nudista" w:hAnsi="Nudista"/>
        </w:rPr>
        <w:t>B.1</w:t>
      </w:r>
      <w:r w:rsidRPr="00A532AB">
        <w:rPr>
          <w:rFonts w:ascii="Nudista" w:hAnsi="Nudista"/>
        </w:rPr>
        <w:t xml:space="preserve">: </w:t>
      </w:r>
      <w:bookmarkEnd w:id="186"/>
      <w:r w:rsidR="00FF68A0" w:rsidRPr="00A532AB">
        <w:rPr>
          <w:rFonts w:ascii="Nudista" w:hAnsi="Nudista"/>
        </w:rPr>
        <w:t>Podrobná špecifikácia predmetu zákazk</w:t>
      </w:r>
      <w:r w:rsidR="003967F6" w:rsidRPr="00A532AB">
        <w:rPr>
          <w:rFonts w:ascii="Nudista" w:hAnsi="Nudista"/>
        </w:rPr>
        <w:t>y pre Časť I. predmetu zákazky</w:t>
      </w:r>
      <w:bookmarkEnd w:id="187"/>
    </w:p>
    <w:p w14:paraId="03172B84" w14:textId="77777777" w:rsidR="00FF68A0" w:rsidRPr="00A532AB" w:rsidRDefault="00FF68A0" w:rsidP="00E83DC7">
      <w:pPr>
        <w:pStyle w:val="SAPHlavn"/>
        <w:widowControl/>
        <w:spacing w:after="0" w:line="240" w:lineRule="auto"/>
        <w:ind w:left="1843" w:hanging="1843"/>
        <w:rPr>
          <w:rFonts w:ascii="Nudista" w:hAnsi="Nudista"/>
        </w:rPr>
      </w:pPr>
    </w:p>
    <w:p w14:paraId="6BEA6295" w14:textId="7A4BA386" w:rsidR="008E794F" w:rsidRPr="008B622A" w:rsidRDefault="008E794F" w:rsidP="008E794F">
      <w:pPr>
        <w:spacing w:line="240" w:lineRule="auto"/>
        <w:jc w:val="both"/>
        <w:rPr>
          <w:rFonts w:ascii="Nudista" w:eastAsia="Arial Unicode MS" w:hAnsi="Nudista" w:cs="Arial"/>
          <w:sz w:val="20"/>
          <w:szCs w:val="20"/>
        </w:rPr>
      </w:pPr>
      <w:bookmarkStart w:id="188" w:name="_Hlk86342982"/>
      <w:r w:rsidRPr="008B622A">
        <w:rPr>
          <w:rFonts w:ascii="Nudista" w:eastAsia="Arial Unicode MS" w:hAnsi="Nudista" w:cs="Arial"/>
          <w:sz w:val="20"/>
          <w:szCs w:val="20"/>
        </w:rPr>
        <w:t xml:space="preserve">Uchádzač vo svojej ponuke predloží </w:t>
      </w:r>
      <w:r>
        <w:rPr>
          <w:rFonts w:ascii="Nudista" w:eastAsia="Arial Unicode MS" w:hAnsi="Nudista" w:cs="Arial"/>
          <w:sz w:val="20"/>
          <w:szCs w:val="20"/>
        </w:rPr>
        <w:t>Podrobný opis predmetu plnenia</w:t>
      </w:r>
      <w:r w:rsidRPr="008B622A">
        <w:rPr>
          <w:rFonts w:ascii="Nudista" w:eastAsia="Arial Unicode MS" w:hAnsi="Nudista" w:cs="Arial"/>
          <w:sz w:val="20"/>
          <w:szCs w:val="20"/>
        </w:rPr>
        <w:t xml:space="preserve"> v</w:t>
      </w:r>
      <w:r w:rsidRPr="008B622A">
        <w:rPr>
          <w:rFonts w:ascii="Nudista" w:eastAsia="Arial Unicode MS" w:hAnsi="Nudista" w:cs="Calibri"/>
          <w:sz w:val="20"/>
          <w:szCs w:val="20"/>
        </w:rPr>
        <w:t> </w:t>
      </w:r>
      <w:r w:rsidRPr="008B622A">
        <w:rPr>
          <w:rFonts w:ascii="Nudista" w:eastAsia="Arial Unicode MS" w:hAnsi="Nudista" w:cs="Arial"/>
          <w:sz w:val="20"/>
          <w:szCs w:val="20"/>
        </w:rPr>
        <w:t>súlade s bodom 8.</w:t>
      </w:r>
      <w:r>
        <w:rPr>
          <w:rFonts w:ascii="Nudista" w:eastAsia="Arial Unicode MS" w:hAnsi="Nudista" w:cs="Arial"/>
          <w:sz w:val="20"/>
          <w:szCs w:val="20"/>
        </w:rPr>
        <w:t>3</w:t>
      </w:r>
      <w:r w:rsidRPr="008B622A">
        <w:rPr>
          <w:rFonts w:ascii="Nudista" w:eastAsia="Arial Unicode MS" w:hAnsi="Nudista" w:cs="Arial"/>
          <w:sz w:val="20"/>
          <w:szCs w:val="20"/>
        </w:rPr>
        <w:t>.</w:t>
      </w:r>
      <w:r>
        <w:rPr>
          <w:rFonts w:ascii="Nudista" w:eastAsia="Arial Unicode MS" w:hAnsi="Nudista" w:cs="Arial"/>
          <w:sz w:val="20"/>
          <w:szCs w:val="20"/>
        </w:rPr>
        <w:t>3</w:t>
      </w:r>
      <w:r w:rsidRPr="008B622A">
        <w:rPr>
          <w:rFonts w:ascii="Nudista" w:eastAsia="Arial Unicode MS" w:hAnsi="Nudista" w:cs="Arial"/>
          <w:sz w:val="20"/>
          <w:szCs w:val="20"/>
        </w:rPr>
        <w:t xml:space="preserve"> Časti A. Pokyny pre uchádzačov týchto súťažných podkladov. Podrobná špecifikácia predmetu zákazky je záujemcom poskytnutá ako samostatná príloha vo formáte MS </w:t>
      </w:r>
      <w:r w:rsidR="003A293F">
        <w:rPr>
          <w:rFonts w:ascii="Nudista" w:eastAsia="Arial Unicode MS" w:hAnsi="Nudista" w:cs="Arial"/>
          <w:sz w:val="20"/>
          <w:szCs w:val="20"/>
        </w:rPr>
        <w:t>Excel</w:t>
      </w:r>
      <w:r w:rsidRPr="008B622A">
        <w:rPr>
          <w:rFonts w:ascii="Nudista" w:eastAsia="Arial Unicode MS" w:hAnsi="Nudista" w:cs="Arial"/>
          <w:sz w:val="20"/>
          <w:szCs w:val="20"/>
        </w:rPr>
        <w:t>.</w:t>
      </w:r>
    </w:p>
    <w:bookmarkEnd w:id="188"/>
    <w:p w14:paraId="7D316B21" w14:textId="232DFAFB" w:rsidR="003967F6" w:rsidRPr="00A532AB" w:rsidRDefault="003967F6" w:rsidP="00E83DC7">
      <w:pPr>
        <w:spacing w:line="240" w:lineRule="auto"/>
        <w:jc w:val="both"/>
        <w:rPr>
          <w:rFonts w:ascii="Nudista" w:eastAsia="Arial Unicode MS" w:hAnsi="Nudista" w:cs="Arial"/>
          <w:sz w:val="20"/>
          <w:szCs w:val="20"/>
        </w:rPr>
      </w:pPr>
    </w:p>
    <w:p w14:paraId="062607CF" w14:textId="77777777" w:rsidR="003967F6" w:rsidRPr="00A532AB" w:rsidRDefault="003967F6" w:rsidP="003967F6">
      <w:pPr>
        <w:pStyle w:val="SAPHlavn"/>
        <w:widowControl/>
        <w:spacing w:after="0" w:line="240" w:lineRule="auto"/>
        <w:ind w:left="1843" w:hanging="1843"/>
        <w:rPr>
          <w:rFonts w:ascii="Nudista" w:hAnsi="Nudista"/>
        </w:rPr>
        <w:sectPr w:rsidR="003967F6" w:rsidRPr="00A532AB" w:rsidSect="00D51906">
          <w:pgSz w:w="11900" w:h="16840"/>
          <w:pgMar w:top="1417" w:right="1417" w:bottom="1417" w:left="1560" w:header="708" w:footer="708" w:gutter="0"/>
          <w:cols w:space="708"/>
          <w:docGrid w:linePitch="299"/>
        </w:sectPr>
      </w:pPr>
    </w:p>
    <w:p w14:paraId="10706017" w14:textId="64F7813E" w:rsidR="003967F6" w:rsidRPr="00A532AB" w:rsidRDefault="003967F6" w:rsidP="003967F6">
      <w:pPr>
        <w:pStyle w:val="SAPHlavn"/>
        <w:widowControl/>
        <w:spacing w:after="0" w:line="240" w:lineRule="auto"/>
        <w:ind w:left="1843" w:hanging="1843"/>
        <w:rPr>
          <w:rFonts w:ascii="Nudista" w:hAnsi="Nudista"/>
        </w:rPr>
      </w:pPr>
      <w:bookmarkStart w:id="189" w:name="_Toc86843115"/>
      <w:r w:rsidRPr="00A532AB">
        <w:rPr>
          <w:rFonts w:ascii="Nudista" w:hAnsi="Nudista"/>
        </w:rPr>
        <w:lastRenderedPageBreak/>
        <w:t>Príloha č.B.2: Podrobná špecifikácia predmetu zákazky pre Časť II. predmetu zákazky</w:t>
      </w:r>
      <w:bookmarkEnd w:id="189"/>
    </w:p>
    <w:p w14:paraId="4222F952" w14:textId="77777777" w:rsidR="003967F6" w:rsidRPr="00A532AB" w:rsidRDefault="003967F6" w:rsidP="003967F6">
      <w:pPr>
        <w:pStyle w:val="SAPHlavn"/>
        <w:widowControl/>
        <w:spacing w:after="0" w:line="240" w:lineRule="auto"/>
        <w:ind w:left="1843" w:hanging="1843"/>
        <w:rPr>
          <w:rFonts w:ascii="Nudista" w:hAnsi="Nudista"/>
        </w:rPr>
      </w:pPr>
    </w:p>
    <w:p w14:paraId="52C383A6" w14:textId="131E9017" w:rsidR="003967F6" w:rsidRPr="00A532AB" w:rsidRDefault="008E794F" w:rsidP="003967F6">
      <w:pPr>
        <w:spacing w:line="240" w:lineRule="auto"/>
        <w:jc w:val="both"/>
        <w:rPr>
          <w:rFonts w:ascii="Nudista" w:eastAsia="Arial Unicode MS" w:hAnsi="Nudista" w:cs="Arial"/>
          <w:sz w:val="20"/>
          <w:szCs w:val="20"/>
        </w:rPr>
      </w:pPr>
      <w:r w:rsidRPr="008B622A">
        <w:rPr>
          <w:rFonts w:ascii="Nudista" w:eastAsia="Arial Unicode MS" w:hAnsi="Nudista" w:cs="Arial"/>
          <w:sz w:val="20"/>
          <w:szCs w:val="20"/>
        </w:rPr>
        <w:t xml:space="preserve">Uchádzač vo svojej ponuke predloží </w:t>
      </w:r>
      <w:r>
        <w:rPr>
          <w:rFonts w:ascii="Nudista" w:eastAsia="Arial Unicode MS" w:hAnsi="Nudista" w:cs="Arial"/>
          <w:sz w:val="20"/>
          <w:szCs w:val="20"/>
        </w:rPr>
        <w:t>Návrh riešenia</w:t>
      </w:r>
      <w:r w:rsidRPr="008B622A">
        <w:rPr>
          <w:rFonts w:ascii="Nudista" w:eastAsia="Arial Unicode MS" w:hAnsi="Nudista" w:cs="Arial"/>
          <w:sz w:val="20"/>
          <w:szCs w:val="20"/>
        </w:rPr>
        <w:t xml:space="preserve"> v</w:t>
      </w:r>
      <w:r w:rsidRPr="008B622A">
        <w:rPr>
          <w:rFonts w:ascii="Nudista" w:eastAsia="Arial Unicode MS" w:hAnsi="Nudista" w:cs="Calibri"/>
          <w:sz w:val="20"/>
          <w:szCs w:val="20"/>
        </w:rPr>
        <w:t> </w:t>
      </w:r>
      <w:r w:rsidRPr="008B622A">
        <w:rPr>
          <w:rFonts w:ascii="Nudista" w:eastAsia="Arial Unicode MS" w:hAnsi="Nudista" w:cs="Arial"/>
          <w:sz w:val="20"/>
          <w:szCs w:val="20"/>
        </w:rPr>
        <w:t>súlade s bodom 8.</w:t>
      </w:r>
      <w:r>
        <w:rPr>
          <w:rFonts w:ascii="Nudista" w:eastAsia="Arial Unicode MS" w:hAnsi="Nudista" w:cs="Arial"/>
          <w:sz w:val="20"/>
          <w:szCs w:val="20"/>
        </w:rPr>
        <w:t>3</w:t>
      </w:r>
      <w:r w:rsidRPr="008B622A">
        <w:rPr>
          <w:rFonts w:ascii="Nudista" w:eastAsia="Arial Unicode MS" w:hAnsi="Nudista" w:cs="Arial"/>
          <w:sz w:val="20"/>
          <w:szCs w:val="20"/>
        </w:rPr>
        <w:t>.</w:t>
      </w:r>
      <w:r>
        <w:rPr>
          <w:rFonts w:ascii="Nudista" w:eastAsia="Arial Unicode MS" w:hAnsi="Nudista" w:cs="Arial"/>
          <w:sz w:val="20"/>
          <w:szCs w:val="20"/>
        </w:rPr>
        <w:t>3</w:t>
      </w:r>
      <w:r w:rsidRPr="008B622A">
        <w:rPr>
          <w:rFonts w:ascii="Nudista" w:eastAsia="Arial Unicode MS" w:hAnsi="Nudista" w:cs="Arial"/>
          <w:sz w:val="20"/>
          <w:szCs w:val="20"/>
        </w:rPr>
        <w:t xml:space="preserve"> Časti A. Pokyny pre uchádzačov týchto súťažných podkladov. </w:t>
      </w:r>
      <w:r w:rsidR="003967F6" w:rsidRPr="00A532AB">
        <w:rPr>
          <w:rFonts w:ascii="Nudista" w:eastAsia="Arial Unicode MS" w:hAnsi="Nudista" w:cs="Arial"/>
          <w:sz w:val="20"/>
          <w:szCs w:val="20"/>
        </w:rPr>
        <w:t>Podrobná špecifikácia predmetu zákazky je záujemcom poskytnutá ako samostatná príloha vo formáte MS Word.</w:t>
      </w:r>
    </w:p>
    <w:p w14:paraId="36024726" w14:textId="77777777" w:rsidR="003967F6" w:rsidRPr="00A532AB" w:rsidRDefault="003967F6" w:rsidP="00E83DC7">
      <w:pPr>
        <w:spacing w:line="240" w:lineRule="auto"/>
        <w:jc w:val="both"/>
        <w:rPr>
          <w:rFonts w:ascii="Nudista" w:eastAsia="Arial Unicode MS" w:hAnsi="Nudista" w:cs="Arial"/>
          <w:sz w:val="20"/>
          <w:szCs w:val="20"/>
        </w:rPr>
      </w:pPr>
    </w:p>
    <w:p w14:paraId="747E0E7C" w14:textId="77777777" w:rsidR="0065289C" w:rsidRPr="00A532AB" w:rsidRDefault="0065289C" w:rsidP="00E83DC7">
      <w:pPr>
        <w:pStyle w:val="SAPHlavn"/>
        <w:widowControl/>
        <w:spacing w:after="0" w:line="240" w:lineRule="auto"/>
        <w:ind w:left="1843" w:hanging="1843"/>
        <w:rPr>
          <w:rFonts w:ascii="Nudista" w:hAnsi="Nudista"/>
        </w:rPr>
      </w:pPr>
    </w:p>
    <w:p w14:paraId="48B6999B" w14:textId="77777777" w:rsidR="00B91581" w:rsidRDefault="00B91581" w:rsidP="00B91581">
      <w:pPr>
        <w:pStyle w:val="SAPHlavn"/>
        <w:widowControl/>
        <w:spacing w:after="0" w:line="240" w:lineRule="auto"/>
        <w:ind w:left="1843" w:hanging="1843"/>
        <w:rPr>
          <w:rFonts w:ascii="Nudista" w:hAnsi="Nudista"/>
        </w:rPr>
        <w:sectPr w:rsidR="00B91581" w:rsidSect="00D51906">
          <w:pgSz w:w="11900" w:h="16840"/>
          <w:pgMar w:top="1417" w:right="1417" w:bottom="1417" w:left="1560" w:header="708" w:footer="708" w:gutter="0"/>
          <w:cols w:space="708"/>
          <w:docGrid w:linePitch="299"/>
        </w:sectPr>
      </w:pPr>
    </w:p>
    <w:p w14:paraId="6818918B" w14:textId="72EAEA88" w:rsidR="00B91581" w:rsidRPr="00A532AB" w:rsidRDefault="00B91581" w:rsidP="00B91581">
      <w:pPr>
        <w:pStyle w:val="SAPHlavn"/>
        <w:widowControl/>
        <w:spacing w:after="0" w:line="240" w:lineRule="auto"/>
        <w:ind w:left="1843" w:hanging="1843"/>
        <w:rPr>
          <w:rFonts w:ascii="Nudista" w:hAnsi="Nudista"/>
        </w:rPr>
      </w:pPr>
      <w:bookmarkStart w:id="190" w:name="_Toc86843116"/>
      <w:r w:rsidRPr="00A532AB">
        <w:rPr>
          <w:rFonts w:ascii="Nudista" w:hAnsi="Nudista"/>
        </w:rPr>
        <w:lastRenderedPageBreak/>
        <w:t>Príloha č.B.</w:t>
      </w:r>
      <w:r>
        <w:rPr>
          <w:rFonts w:ascii="Nudista" w:hAnsi="Nudista"/>
        </w:rPr>
        <w:t>3</w:t>
      </w:r>
      <w:r w:rsidRPr="00A532AB">
        <w:rPr>
          <w:rFonts w:ascii="Nudista" w:hAnsi="Nudista"/>
        </w:rPr>
        <w:t xml:space="preserve">: </w:t>
      </w:r>
      <w:r w:rsidRPr="00B91581">
        <w:rPr>
          <w:rFonts w:ascii="Nudista" w:hAnsi="Nudista"/>
        </w:rPr>
        <w:t>Architektúra systému - Smart City</w:t>
      </w:r>
      <w:bookmarkEnd w:id="190"/>
    </w:p>
    <w:p w14:paraId="11946F0B" w14:textId="77777777" w:rsidR="00B91581" w:rsidRPr="00A532AB" w:rsidRDefault="00B91581" w:rsidP="00B91581">
      <w:pPr>
        <w:pStyle w:val="SAPHlavn"/>
        <w:widowControl/>
        <w:spacing w:after="0" w:line="240" w:lineRule="auto"/>
        <w:ind w:left="1843" w:hanging="1843"/>
        <w:rPr>
          <w:rFonts w:ascii="Nudista" w:hAnsi="Nudista"/>
        </w:rPr>
      </w:pPr>
    </w:p>
    <w:p w14:paraId="0674C1E8" w14:textId="7B992903" w:rsidR="00B91581" w:rsidRPr="00A532AB" w:rsidRDefault="00B91581" w:rsidP="00B91581">
      <w:pPr>
        <w:spacing w:line="240" w:lineRule="auto"/>
        <w:jc w:val="both"/>
        <w:rPr>
          <w:rFonts w:ascii="Nudista" w:eastAsia="Arial Unicode MS" w:hAnsi="Nudista" w:cs="Arial"/>
          <w:sz w:val="20"/>
          <w:szCs w:val="20"/>
        </w:rPr>
      </w:pPr>
      <w:r>
        <w:rPr>
          <w:rFonts w:ascii="Nudista" w:eastAsia="Arial Unicode MS" w:hAnsi="Nudista" w:cs="Arial"/>
          <w:sz w:val="20"/>
          <w:szCs w:val="20"/>
        </w:rPr>
        <w:t>Dokument</w:t>
      </w:r>
      <w:r w:rsidRPr="00A532AB">
        <w:rPr>
          <w:rFonts w:ascii="Nudista" w:eastAsia="Arial Unicode MS" w:hAnsi="Nudista" w:cs="Arial"/>
          <w:sz w:val="20"/>
          <w:szCs w:val="20"/>
        </w:rPr>
        <w:t xml:space="preserve"> je záujemcom poskytnut</w:t>
      </w:r>
      <w:r>
        <w:rPr>
          <w:rFonts w:ascii="Nudista" w:eastAsia="Arial Unicode MS" w:hAnsi="Nudista" w:cs="Arial"/>
          <w:sz w:val="20"/>
          <w:szCs w:val="20"/>
        </w:rPr>
        <w:t>ý</w:t>
      </w:r>
      <w:r w:rsidRPr="00A532AB">
        <w:rPr>
          <w:rFonts w:ascii="Nudista" w:eastAsia="Arial Unicode MS" w:hAnsi="Nudista" w:cs="Arial"/>
          <w:sz w:val="20"/>
          <w:szCs w:val="20"/>
        </w:rPr>
        <w:t xml:space="preserve"> ako samostatná príloha vo formáte </w:t>
      </w:r>
      <w:r>
        <w:rPr>
          <w:rFonts w:ascii="Nudista" w:eastAsia="Arial Unicode MS" w:hAnsi="Nudista" w:cs="Arial"/>
          <w:sz w:val="20"/>
          <w:szCs w:val="20"/>
        </w:rPr>
        <w:t>.pdf</w:t>
      </w:r>
      <w:r w:rsidRPr="00A532AB">
        <w:rPr>
          <w:rFonts w:ascii="Nudista" w:eastAsia="Arial Unicode MS" w:hAnsi="Nudista" w:cs="Arial"/>
          <w:sz w:val="20"/>
          <w:szCs w:val="20"/>
        </w:rPr>
        <w:t>.</w:t>
      </w:r>
    </w:p>
    <w:p w14:paraId="19B7DA7E" w14:textId="77777777" w:rsidR="003967F6" w:rsidRPr="00A532AB" w:rsidRDefault="003967F6" w:rsidP="003967F6">
      <w:pPr>
        <w:pStyle w:val="SAPHlavn"/>
        <w:widowControl/>
        <w:spacing w:after="0" w:line="240" w:lineRule="auto"/>
        <w:ind w:left="1843" w:hanging="1843"/>
        <w:rPr>
          <w:rFonts w:ascii="Nudista" w:hAnsi="Nudista"/>
        </w:rPr>
        <w:sectPr w:rsidR="003967F6" w:rsidRPr="00A532AB" w:rsidSect="00D51906">
          <w:pgSz w:w="11900" w:h="16840"/>
          <w:pgMar w:top="1417" w:right="1417" w:bottom="1417" w:left="1560" w:header="708" w:footer="708" w:gutter="0"/>
          <w:cols w:space="708"/>
          <w:docGrid w:linePitch="299"/>
        </w:sectPr>
      </w:pPr>
    </w:p>
    <w:p w14:paraId="49B150A5" w14:textId="61297EA4" w:rsidR="0065289C" w:rsidRPr="00A532AB" w:rsidRDefault="0065289C" w:rsidP="00E83DC7">
      <w:pPr>
        <w:pStyle w:val="SAPHlavn"/>
        <w:widowControl/>
        <w:spacing w:after="0" w:line="240" w:lineRule="auto"/>
        <w:ind w:left="1843" w:hanging="1843"/>
        <w:rPr>
          <w:rFonts w:ascii="Nudista" w:hAnsi="Nudista"/>
        </w:rPr>
      </w:pPr>
      <w:bookmarkStart w:id="191" w:name="_Toc86843117"/>
      <w:r w:rsidRPr="00AE3F3D">
        <w:rPr>
          <w:rFonts w:ascii="Nudista" w:hAnsi="Nudista"/>
        </w:rPr>
        <w:lastRenderedPageBreak/>
        <w:t>Príloha č.C.1: Návrh na plnenie kritéria</w:t>
      </w:r>
      <w:bookmarkEnd w:id="191"/>
    </w:p>
    <w:p w14:paraId="1EEEEE8D" w14:textId="28E3E412" w:rsidR="0065289C" w:rsidRPr="00A532AB" w:rsidRDefault="0065289C" w:rsidP="00E83DC7">
      <w:pPr>
        <w:pStyle w:val="SAPHlavn"/>
        <w:widowControl/>
        <w:spacing w:after="0" w:line="240" w:lineRule="auto"/>
        <w:ind w:left="1843" w:hanging="1843"/>
        <w:rPr>
          <w:rFonts w:ascii="Nudista" w:hAnsi="Nudista"/>
        </w:rPr>
      </w:pPr>
      <w:r w:rsidRPr="00A532AB">
        <w:rPr>
          <w:rFonts w:ascii="Nudista" w:hAnsi="Nudista"/>
        </w:rPr>
        <w:t xml:space="preserve"> </w:t>
      </w:r>
    </w:p>
    <w:p w14:paraId="73A7A8AB" w14:textId="77777777" w:rsidR="0065289C" w:rsidRPr="00A532AB" w:rsidRDefault="0065289C" w:rsidP="00E83DC7">
      <w:pPr>
        <w:spacing w:after="0" w:line="240" w:lineRule="auto"/>
        <w:jc w:val="center"/>
        <w:rPr>
          <w:rFonts w:ascii="Nudista" w:hAnsi="Nudista" w:cs="Proba Pro"/>
          <w:b/>
          <w:sz w:val="28"/>
          <w:szCs w:val="28"/>
        </w:rPr>
      </w:pPr>
      <w:r w:rsidRPr="00A532AB">
        <w:rPr>
          <w:rFonts w:ascii="Nudista" w:hAnsi="Nudista" w:cs="Proba Pro"/>
          <w:b/>
          <w:sz w:val="28"/>
          <w:szCs w:val="28"/>
        </w:rPr>
        <w:t>NÁVRH NA PLNENIE KRITÉRIA</w:t>
      </w:r>
    </w:p>
    <w:p w14:paraId="01FE8D47" w14:textId="77777777" w:rsidR="0065289C" w:rsidRPr="00A532AB" w:rsidRDefault="0065289C" w:rsidP="00E83DC7">
      <w:pPr>
        <w:spacing w:after="0" w:line="240" w:lineRule="auto"/>
        <w:rPr>
          <w:rFonts w:ascii="Nudista" w:hAnsi="Nudista" w:cs="Proba Pro"/>
          <w:b/>
          <w:sz w:val="20"/>
          <w:szCs w:val="20"/>
        </w:rPr>
      </w:pPr>
    </w:p>
    <w:p w14:paraId="1D7E98AA" w14:textId="77777777" w:rsidR="0065289C" w:rsidRPr="00A532AB" w:rsidRDefault="0065289C" w:rsidP="00E83DC7">
      <w:pPr>
        <w:spacing w:after="0" w:line="240" w:lineRule="auto"/>
        <w:jc w:val="both"/>
        <w:rPr>
          <w:rFonts w:ascii="Nudista" w:hAnsi="Nudista" w:cs="Proba Pro"/>
          <w:sz w:val="20"/>
          <w:szCs w:val="20"/>
        </w:rPr>
      </w:pPr>
      <w:r w:rsidRPr="00A532AB">
        <w:rPr>
          <w:rFonts w:ascii="Nudista" w:hAnsi="Nudista" w:cs="Proba Pro CE"/>
          <w:sz w:val="20"/>
          <w:szCs w:val="20"/>
        </w:rPr>
        <w:t>Ponuky sa budú vyhodnocovať na základe najnižšej ceny.</w:t>
      </w:r>
    </w:p>
    <w:p w14:paraId="1CB36A42" w14:textId="77777777" w:rsidR="0065289C" w:rsidRPr="00A532AB" w:rsidRDefault="0065289C" w:rsidP="00E83DC7">
      <w:pPr>
        <w:spacing w:after="0" w:line="240" w:lineRule="auto"/>
        <w:rPr>
          <w:rFonts w:ascii="Nudista" w:hAnsi="Nudista" w:cs="Proba Pro"/>
          <w:b/>
          <w:sz w:val="20"/>
          <w:szCs w:val="20"/>
          <w:u w:val="single"/>
        </w:rPr>
      </w:pPr>
    </w:p>
    <w:p w14:paraId="2A002ECF" w14:textId="12C953E0" w:rsidR="0065289C" w:rsidRPr="00A532AB" w:rsidRDefault="0065289C" w:rsidP="00E83DC7">
      <w:pPr>
        <w:spacing w:after="0" w:line="240" w:lineRule="auto"/>
        <w:jc w:val="both"/>
        <w:rPr>
          <w:rFonts w:ascii="Nudista" w:hAnsi="Nudista" w:cs="Proba Pro"/>
          <w:b/>
          <w:color w:val="000000"/>
          <w:sz w:val="20"/>
          <w:szCs w:val="20"/>
        </w:rPr>
      </w:pPr>
      <w:r w:rsidRPr="00A532AB">
        <w:rPr>
          <w:rFonts w:ascii="Nudista" w:hAnsi="Nudista" w:cs="Proba Pro"/>
          <w:color w:val="000000"/>
          <w:sz w:val="20"/>
          <w:szCs w:val="20"/>
        </w:rPr>
        <w:t xml:space="preserve">Predmet zákazky: </w:t>
      </w:r>
      <w:r w:rsidR="00F545EF" w:rsidRPr="00A532AB">
        <w:rPr>
          <w:rFonts w:ascii="Nudista" w:hAnsi="Nudista" w:cs="Proba Pro"/>
          <w:b/>
          <w:color w:val="000000"/>
          <w:sz w:val="20"/>
          <w:szCs w:val="20"/>
        </w:rPr>
        <w:t xml:space="preserve">Moderné technológie – </w:t>
      </w:r>
      <w:r w:rsidR="008E794F">
        <w:rPr>
          <w:rFonts w:ascii="Nudista" w:hAnsi="Nudista" w:cs="Proba Pro"/>
          <w:b/>
          <w:color w:val="000000"/>
          <w:sz w:val="20"/>
          <w:szCs w:val="20"/>
        </w:rPr>
        <w:t>Nesvady</w:t>
      </w:r>
      <w:r w:rsidR="008E794F" w:rsidRPr="00A532AB">
        <w:rPr>
          <w:rFonts w:ascii="Nudista" w:hAnsi="Nudista" w:cs="Proba Pro"/>
          <w:b/>
          <w:color w:val="000000"/>
          <w:sz w:val="20"/>
          <w:szCs w:val="20"/>
        </w:rPr>
        <w:t xml:space="preserve"> </w:t>
      </w:r>
      <w:r w:rsidR="00F545EF" w:rsidRPr="00A532AB">
        <w:rPr>
          <w:rFonts w:ascii="Nudista" w:hAnsi="Nudista" w:cs="Proba Pro"/>
          <w:b/>
          <w:color w:val="000000"/>
          <w:sz w:val="20"/>
          <w:szCs w:val="20"/>
        </w:rPr>
        <w:t>na ceste SMART</w:t>
      </w:r>
      <w:r w:rsidR="003967F6" w:rsidRPr="00A532AB">
        <w:rPr>
          <w:rFonts w:ascii="Nudista" w:hAnsi="Nudista" w:cs="Proba Pro"/>
          <w:b/>
          <w:color w:val="000000"/>
          <w:sz w:val="20"/>
          <w:szCs w:val="20"/>
        </w:rPr>
        <w:t xml:space="preserve"> – </w:t>
      </w:r>
      <w:r w:rsidR="003967F6" w:rsidRPr="00A532AB">
        <w:rPr>
          <w:rFonts w:ascii="Nudista" w:hAnsi="Nudista" w:cs="Arial"/>
          <w:i/>
          <w:sz w:val="20"/>
          <w:szCs w:val="20"/>
        </w:rPr>
        <w:t xml:space="preserve">[uchádzač doplní označenie Časti, na ktorú uchádzač predkladá ponuku - </w:t>
      </w:r>
      <w:r w:rsidR="003967F6" w:rsidRPr="00A532AB">
        <w:rPr>
          <w:rFonts w:ascii="Nudista" w:hAnsi="Nudista" w:cs="Arial"/>
          <w:i/>
          <w:sz w:val="20"/>
          <w:szCs w:val="20"/>
          <w:highlight w:val="lightGray"/>
        </w:rPr>
        <w:t>Časť I</w:t>
      </w:r>
      <w:r w:rsidR="003967F6" w:rsidRPr="00A532AB">
        <w:rPr>
          <w:rFonts w:ascii="Nudista" w:hAnsi="Nudista" w:cs="Arial"/>
          <w:i/>
          <w:sz w:val="20"/>
          <w:szCs w:val="20"/>
        </w:rPr>
        <w:t xml:space="preserve">. / </w:t>
      </w:r>
      <w:r w:rsidR="003967F6" w:rsidRPr="00A532AB">
        <w:rPr>
          <w:rFonts w:ascii="Nudista" w:hAnsi="Nudista" w:cs="Arial"/>
          <w:i/>
          <w:sz w:val="20"/>
          <w:szCs w:val="20"/>
          <w:highlight w:val="lightGray"/>
        </w:rPr>
        <w:t>Časť II.</w:t>
      </w:r>
      <w:r w:rsidR="003967F6" w:rsidRPr="00A532AB">
        <w:rPr>
          <w:rFonts w:ascii="Nudista" w:hAnsi="Nudista" w:cs="Arial"/>
          <w:i/>
          <w:sz w:val="20"/>
          <w:szCs w:val="20"/>
        </w:rPr>
        <w:t>]</w:t>
      </w:r>
    </w:p>
    <w:p w14:paraId="641083F4" w14:textId="77777777" w:rsidR="0065289C" w:rsidRPr="00A532AB"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9F5ACA" w14:paraId="1E368691" w14:textId="77777777" w:rsidTr="00A07BB7">
        <w:trPr>
          <w:trHeight w:val="456"/>
        </w:trPr>
        <w:tc>
          <w:tcPr>
            <w:tcW w:w="4520" w:type="dxa"/>
            <w:shd w:val="clear" w:color="auto" w:fill="008998"/>
          </w:tcPr>
          <w:p w14:paraId="68A30FCA" w14:textId="77777777" w:rsidR="0065289C" w:rsidRPr="00A532AB" w:rsidRDefault="0065289C" w:rsidP="00E83DC7">
            <w:pPr>
              <w:spacing w:after="0" w:line="240" w:lineRule="auto"/>
              <w:rPr>
                <w:rFonts w:ascii="Nudista" w:hAnsi="Nudista" w:cs="Proba Pro"/>
                <w:b/>
                <w:color w:val="FFFFFF"/>
                <w:sz w:val="20"/>
                <w:szCs w:val="20"/>
              </w:rPr>
            </w:pPr>
            <w:r w:rsidRPr="00A532AB">
              <w:rPr>
                <w:rFonts w:ascii="Nudista" w:hAnsi="Nudista" w:cs="Proba Pro"/>
                <w:b/>
                <w:color w:val="FFFFFF"/>
                <w:sz w:val="20"/>
                <w:szCs w:val="20"/>
              </w:rPr>
              <w:t>Obchodné meno a</w:t>
            </w:r>
            <w:r w:rsidRPr="00A532AB">
              <w:rPr>
                <w:rFonts w:ascii="Nudista" w:hAnsi="Nudista" w:cs="Calibri"/>
                <w:b/>
                <w:color w:val="FFFFFF"/>
                <w:sz w:val="20"/>
                <w:szCs w:val="20"/>
              </w:rPr>
              <w:t> </w:t>
            </w:r>
            <w:r w:rsidRPr="00A532AB">
              <w:rPr>
                <w:rFonts w:ascii="Nudista" w:hAnsi="Nudista" w:cs="Proba Pro CE"/>
                <w:b/>
                <w:color w:val="FFFFFF"/>
                <w:sz w:val="20"/>
                <w:szCs w:val="20"/>
              </w:rPr>
              <w:t>sídlo uchádzača:</w:t>
            </w:r>
          </w:p>
        </w:tc>
        <w:tc>
          <w:tcPr>
            <w:tcW w:w="4619" w:type="dxa"/>
            <w:gridSpan w:val="2"/>
          </w:tcPr>
          <w:p w14:paraId="52A1A4A7" w14:textId="77777777" w:rsidR="0065289C" w:rsidRPr="00A532AB" w:rsidRDefault="0065289C" w:rsidP="00E83DC7">
            <w:pPr>
              <w:spacing w:after="0" w:line="240" w:lineRule="auto"/>
              <w:rPr>
                <w:rFonts w:ascii="Nudista" w:hAnsi="Nudista" w:cs="Proba Pro"/>
                <w:i/>
                <w:sz w:val="20"/>
                <w:szCs w:val="20"/>
              </w:rPr>
            </w:pPr>
            <w:r w:rsidRPr="00A532AB">
              <w:rPr>
                <w:rFonts w:ascii="Nudista" w:hAnsi="Nudista" w:cs="Proba Pro"/>
                <w:i/>
                <w:sz w:val="20"/>
                <w:szCs w:val="20"/>
              </w:rPr>
              <w:t>[</w:t>
            </w:r>
            <w:r w:rsidRPr="00A532AB">
              <w:rPr>
                <w:rFonts w:ascii="Nudista" w:hAnsi="Nudista" w:cs="Proba Pro CE"/>
                <w:i/>
                <w:sz w:val="20"/>
                <w:szCs w:val="20"/>
                <w:highlight w:val="lightGray"/>
              </w:rPr>
              <w:t>doplní uchádzač</w:t>
            </w:r>
            <w:r w:rsidRPr="00A532AB">
              <w:rPr>
                <w:rFonts w:ascii="Nudista" w:hAnsi="Nudista" w:cs="Proba Pro"/>
                <w:i/>
                <w:sz w:val="20"/>
                <w:szCs w:val="20"/>
              </w:rPr>
              <w:t>]</w:t>
            </w:r>
          </w:p>
        </w:tc>
      </w:tr>
      <w:tr w:rsidR="0065289C" w:rsidRPr="009F5ACA" w14:paraId="5BE0EE3D" w14:textId="77777777" w:rsidTr="00A07BB7">
        <w:trPr>
          <w:trHeight w:val="559"/>
        </w:trPr>
        <w:tc>
          <w:tcPr>
            <w:tcW w:w="4520" w:type="dxa"/>
            <w:shd w:val="clear" w:color="auto" w:fill="008998"/>
          </w:tcPr>
          <w:p w14:paraId="2CD531BB" w14:textId="77777777" w:rsidR="0065289C" w:rsidRPr="00A532AB" w:rsidRDefault="0065289C" w:rsidP="00E83DC7">
            <w:pPr>
              <w:spacing w:after="0" w:line="240" w:lineRule="auto"/>
              <w:rPr>
                <w:rFonts w:ascii="Nudista" w:hAnsi="Nudista" w:cs="Proba Pro"/>
                <w:b/>
                <w:color w:val="FFFFFF"/>
                <w:sz w:val="20"/>
                <w:szCs w:val="20"/>
              </w:rPr>
            </w:pPr>
            <w:r w:rsidRPr="00AE3F3D">
              <w:rPr>
                <w:rFonts w:ascii="Nudista" w:hAnsi="Nudista" w:cs="Proba Pro CE"/>
                <w:b/>
                <w:color w:val="FFFFFF"/>
                <w:sz w:val="20"/>
                <w:szCs w:val="20"/>
              </w:rPr>
              <w:t>Uchádzač je registrovaným platiteľom DPH v SR:</w:t>
            </w:r>
          </w:p>
        </w:tc>
        <w:tc>
          <w:tcPr>
            <w:tcW w:w="2309" w:type="dxa"/>
          </w:tcPr>
          <w:p w14:paraId="09E1B099" w14:textId="77777777" w:rsidR="0065289C" w:rsidRPr="00A532AB" w:rsidRDefault="0065289C" w:rsidP="00E83DC7">
            <w:pPr>
              <w:spacing w:after="0" w:line="240" w:lineRule="auto"/>
              <w:rPr>
                <w:rFonts w:ascii="Nudista" w:hAnsi="Nudista" w:cs="Proba Pro"/>
                <w:sz w:val="20"/>
                <w:szCs w:val="20"/>
              </w:rPr>
            </w:pPr>
            <w:r w:rsidRPr="00A532AB">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AE3F3D" w:rsidRDefault="0065289C" w:rsidP="00E83DC7">
                <w:pPr>
                  <w:spacing w:after="0" w:line="240" w:lineRule="auto"/>
                  <w:rPr>
                    <w:rFonts w:ascii="Nudista" w:hAnsi="Nudista" w:cs="Proba Pro"/>
                    <w:sz w:val="20"/>
                    <w:szCs w:val="20"/>
                  </w:rPr>
                </w:pPr>
                <w:r w:rsidRPr="00AE3F3D">
                  <w:rPr>
                    <w:rFonts w:ascii="Segoe UI Symbol" w:eastAsia="MS Gothic" w:hAnsi="Segoe UI Symbol" w:cs="Segoe UI Symbol"/>
                    <w:sz w:val="20"/>
                    <w:szCs w:val="20"/>
                  </w:rPr>
                  <w:t>☐</w:t>
                </w:r>
              </w:p>
            </w:sdtContent>
          </w:sdt>
        </w:tc>
        <w:tc>
          <w:tcPr>
            <w:tcW w:w="2310" w:type="dxa"/>
          </w:tcPr>
          <w:p w14:paraId="72547AC1" w14:textId="77777777" w:rsidR="0065289C" w:rsidRPr="00A532AB" w:rsidRDefault="0065289C" w:rsidP="00E83DC7">
            <w:pPr>
              <w:spacing w:after="0" w:line="240" w:lineRule="auto"/>
              <w:rPr>
                <w:rFonts w:ascii="Nudista" w:hAnsi="Nudista" w:cs="Proba Pro"/>
                <w:sz w:val="20"/>
                <w:szCs w:val="20"/>
              </w:rPr>
            </w:pPr>
            <w:r w:rsidRPr="00A532AB">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AE3F3D" w:rsidRDefault="0065289C" w:rsidP="00E83DC7">
                <w:pPr>
                  <w:spacing w:after="0" w:line="240" w:lineRule="auto"/>
                  <w:rPr>
                    <w:rFonts w:ascii="Nudista" w:hAnsi="Nudista" w:cs="Proba Pro"/>
                    <w:sz w:val="20"/>
                    <w:szCs w:val="20"/>
                  </w:rPr>
                </w:pPr>
                <w:r w:rsidRPr="00AE3F3D">
                  <w:rPr>
                    <w:rFonts w:ascii="Segoe UI Symbol" w:eastAsia="MS Gothic" w:hAnsi="Segoe UI Symbol" w:cs="Segoe UI Symbol"/>
                    <w:sz w:val="20"/>
                    <w:szCs w:val="20"/>
                  </w:rPr>
                  <w:t>☐</w:t>
                </w:r>
              </w:p>
            </w:sdtContent>
          </w:sdt>
        </w:tc>
      </w:tr>
      <w:tr w:rsidR="0065289C" w:rsidRPr="009F5ACA" w14:paraId="7AB81C01" w14:textId="77777777" w:rsidTr="00A07BB7">
        <w:trPr>
          <w:trHeight w:val="320"/>
        </w:trPr>
        <w:tc>
          <w:tcPr>
            <w:tcW w:w="4520" w:type="dxa"/>
            <w:shd w:val="clear" w:color="auto" w:fill="008998"/>
          </w:tcPr>
          <w:p w14:paraId="5F208468" w14:textId="77777777" w:rsidR="0065289C" w:rsidRPr="00A532AB" w:rsidRDefault="0065289C" w:rsidP="00E83DC7">
            <w:pPr>
              <w:spacing w:after="0" w:line="240" w:lineRule="auto"/>
              <w:rPr>
                <w:rFonts w:ascii="Nudista" w:hAnsi="Nudista" w:cs="Proba Pro"/>
                <w:b/>
                <w:color w:val="FFFFFF"/>
                <w:sz w:val="20"/>
                <w:szCs w:val="20"/>
              </w:rPr>
            </w:pPr>
            <w:r w:rsidRPr="00AE3F3D">
              <w:rPr>
                <w:rFonts w:ascii="Nudista" w:hAnsi="Nudista" w:cs="Proba Pro"/>
                <w:b/>
                <w:color w:val="FFFFFF"/>
                <w:sz w:val="20"/>
                <w:szCs w:val="20"/>
              </w:rPr>
              <w:t>Kritérium na vyhodnotenie ponúk:</w:t>
            </w:r>
          </w:p>
        </w:tc>
        <w:tc>
          <w:tcPr>
            <w:tcW w:w="4619" w:type="dxa"/>
            <w:gridSpan w:val="2"/>
          </w:tcPr>
          <w:p w14:paraId="7D847959" w14:textId="77777777" w:rsidR="0065289C" w:rsidRPr="00A532AB" w:rsidRDefault="0065289C" w:rsidP="00E83DC7">
            <w:pPr>
              <w:spacing w:after="0" w:line="240" w:lineRule="auto"/>
              <w:rPr>
                <w:rFonts w:ascii="Nudista" w:hAnsi="Nudista" w:cs="Proba Pro"/>
                <w:sz w:val="20"/>
                <w:szCs w:val="20"/>
              </w:rPr>
            </w:pPr>
            <w:r w:rsidRPr="00A532AB">
              <w:rPr>
                <w:rFonts w:ascii="Nudista" w:hAnsi="Nudista" w:cs="Proba Pro"/>
                <w:sz w:val="20"/>
                <w:szCs w:val="20"/>
              </w:rPr>
              <w:t xml:space="preserve">Najnižšia cena predmetu zákazky </w:t>
            </w:r>
          </w:p>
          <w:p w14:paraId="5E3036ED" w14:textId="77777777" w:rsidR="0065289C" w:rsidRPr="00A532AB" w:rsidRDefault="0065289C" w:rsidP="00E83DC7">
            <w:pPr>
              <w:spacing w:after="0" w:line="240" w:lineRule="auto"/>
              <w:rPr>
                <w:rFonts w:ascii="Nudista" w:hAnsi="Nudista" w:cs="Proba Pro"/>
                <w:sz w:val="20"/>
                <w:szCs w:val="20"/>
              </w:rPr>
            </w:pPr>
          </w:p>
        </w:tc>
      </w:tr>
    </w:tbl>
    <w:p w14:paraId="04174083" w14:textId="77777777" w:rsidR="0065289C" w:rsidRPr="00AE3F3D" w:rsidRDefault="0065289C" w:rsidP="00E83DC7">
      <w:pPr>
        <w:spacing w:after="0" w:line="240" w:lineRule="auto"/>
        <w:rPr>
          <w:rFonts w:ascii="Nudista" w:hAnsi="Nudista" w:cs="Proba Pro"/>
          <w:b/>
          <w:sz w:val="20"/>
          <w:szCs w:val="20"/>
        </w:rPr>
      </w:pPr>
    </w:p>
    <w:p w14:paraId="0B1295AB" w14:textId="515BA0F2" w:rsidR="0065289C" w:rsidRPr="00A532AB"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4D006C" w:rsidRPr="004D006C" w14:paraId="28C888FF" w14:textId="77777777" w:rsidTr="00947B15">
        <w:trPr>
          <w:trHeight w:val="1038"/>
        </w:trPr>
        <w:tc>
          <w:tcPr>
            <w:tcW w:w="1555" w:type="dxa"/>
            <w:shd w:val="clear" w:color="auto" w:fill="008998"/>
          </w:tcPr>
          <w:p w14:paraId="3E5B7359" w14:textId="77777777" w:rsidR="004D006C" w:rsidRPr="00A532AB" w:rsidRDefault="004D006C" w:rsidP="00E83DC7">
            <w:pPr>
              <w:spacing w:after="0" w:line="240" w:lineRule="auto"/>
              <w:rPr>
                <w:rFonts w:ascii="Nudista" w:hAnsi="Nudista" w:cs="Proba Pro"/>
                <w:b/>
                <w:color w:val="FFFFFF"/>
                <w:sz w:val="20"/>
                <w:szCs w:val="20"/>
              </w:rPr>
            </w:pPr>
            <w:r w:rsidRPr="00A532AB">
              <w:rPr>
                <w:rFonts w:ascii="Nudista" w:hAnsi="Nudista" w:cs="Proba Pro"/>
                <w:b/>
                <w:color w:val="FFFFFF"/>
                <w:sz w:val="20"/>
                <w:szCs w:val="20"/>
              </w:rPr>
              <w:t>Názov kritéria</w:t>
            </w:r>
          </w:p>
        </w:tc>
        <w:tc>
          <w:tcPr>
            <w:tcW w:w="2835" w:type="dxa"/>
            <w:shd w:val="clear" w:color="auto" w:fill="008998"/>
          </w:tcPr>
          <w:p w14:paraId="5564EE8E" w14:textId="77777777" w:rsidR="004D006C" w:rsidRPr="00A532AB" w:rsidRDefault="004D006C" w:rsidP="00E83DC7">
            <w:pPr>
              <w:spacing w:after="0" w:line="240" w:lineRule="auto"/>
              <w:rPr>
                <w:rFonts w:ascii="Nudista" w:hAnsi="Nudista" w:cs="Proba Pro"/>
                <w:b/>
                <w:color w:val="FFFFFF"/>
                <w:sz w:val="20"/>
                <w:szCs w:val="20"/>
              </w:rPr>
            </w:pPr>
            <w:r w:rsidRPr="00A532AB">
              <w:rPr>
                <w:rFonts w:ascii="Nudista" w:hAnsi="Nudista" w:cs="Proba Pro"/>
                <w:b/>
                <w:color w:val="FFFFFF"/>
                <w:sz w:val="20"/>
                <w:szCs w:val="20"/>
              </w:rPr>
              <w:t xml:space="preserve">Merná jednotka </w:t>
            </w:r>
          </w:p>
        </w:tc>
        <w:tc>
          <w:tcPr>
            <w:tcW w:w="4749" w:type="dxa"/>
            <w:shd w:val="clear" w:color="auto" w:fill="008998"/>
          </w:tcPr>
          <w:p w14:paraId="28C771CA" w14:textId="77777777" w:rsidR="004D006C" w:rsidRPr="00A532AB" w:rsidRDefault="004D006C" w:rsidP="00E83DC7">
            <w:pPr>
              <w:spacing w:after="0" w:line="240" w:lineRule="auto"/>
              <w:jc w:val="center"/>
              <w:rPr>
                <w:rFonts w:ascii="Nudista" w:hAnsi="Nudista" w:cs="Proba Pro"/>
                <w:b/>
                <w:color w:val="FFFFFF"/>
                <w:sz w:val="20"/>
                <w:szCs w:val="20"/>
              </w:rPr>
            </w:pPr>
            <w:r w:rsidRPr="00A532AB">
              <w:rPr>
                <w:rFonts w:ascii="Nudista" w:hAnsi="Nudista" w:cs="Proba Pro CE"/>
                <w:b/>
                <w:color w:val="FFFFFF"/>
                <w:sz w:val="20"/>
                <w:szCs w:val="20"/>
              </w:rPr>
              <w:t>Návrh uchádzača</w:t>
            </w:r>
          </w:p>
          <w:p w14:paraId="06651E84" w14:textId="0C419603" w:rsidR="004D006C" w:rsidRPr="00A532AB" w:rsidRDefault="004D006C" w:rsidP="00E83DC7">
            <w:pPr>
              <w:spacing w:after="0" w:line="240" w:lineRule="auto"/>
              <w:rPr>
                <w:rFonts w:ascii="Nudista" w:hAnsi="Nudista" w:cs="Proba Pro CE"/>
                <w:b/>
                <w:color w:val="FFFFFF"/>
                <w:sz w:val="20"/>
                <w:szCs w:val="20"/>
              </w:rPr>
            </w:pPr>
          </w:p>
          <w:p w14:paraId="7050500B" w14:textId="4B24AC95" w:rsidR="004D006C" w:rsidRPr="00A532AB" w:rsidRDefault="004D006C" w:rsidP="00E83DC7">
            <w:pPr>
              <w:spacing w:after="0" w:line="240" w:lineRule="auto"/>
              <w:rPr>
                <w:rFonts w:ascii="Nudista" w:hAnsi="Nudista" w:cs="Proba Pro CE"/>
                <w:b/>
                <w:color w:val="FFFFFF"/>
                <w:sz w:val="20"/>
                <w:szCs w:val="20"/>
              </w:rPr>
            </w:pPr>
          </w:p>
          <w:p w14:paraId="1C209388" w14:textId="58FDB282" w:rsidR="004D006C" w:rsidRPr="00A532AB" w:rsidRDefault="004D006C" w:rsidP="00E83DC7">
            <w:pPr>
              <w:spacing w:after="0" w:line="240" w:lineRule="auto"/>
              <w:rPr>
                <w:rFonts w:ascii="Nudista" w:hAnsi="Nudista" w:cs="Proba Pro"/>
                <w:b/>
                <w:color w:val="FFFFFF"/>
                <w:sz w:val="20"/>
                <w:szCs w:val="20"/>
              </w:rPr>
            </w:pPr>
          </w:p>
        </w:tc>
      </w:tr>
      <w:tr w:rsidR="004D006C" w:rsidRPr="004D006C" w14:paraId="3838E841" w14:textId="77777777" w:rsidTr="00375F84">
        <w:tc>
          <w:tcPr>
            <w:tcW w:w="1555" w:type="dxa"/>
          </w:tcPr>
          <w:p w14:paraId="03544A7E" w14:textId="77777777" w:rsidR="004D006C" w:rsidRPr="00A532AB" w:rsidRDefault="004D006C" w:rsidP="00E83DC7">
            <w:pPr>
              <w:spacing w:after="0" w:line="240" w:lineRule="auto"/>
              <w:rPr>
                <w:rFonts w:ascii="Nudista" w:hAnsi="Nudista" w:cs="Proba Pro"/>
                <w:sz w:val="20"/>
                <w:szCs w:val="20"/>
              </w:rPr>
            </w:pPr>
            <w:r w:rsidRPr="00AE3F3D">
              <w:rPr>
                <w:rFonts w:ascii="Nudista" w:hAnsi="Nudista" w:cs="Proba Pro"/>
                <w:sz w:val="20"/>
                <w:szCs w:val="20"/>
              </w:rPr>
              <w:t>Najnižšia cena</w:t>
            </w:r>
          </w:p>
        </w:tc>
        <w:tc>
          <w:tcPr>
            <w:tcW w:w="2835" w:type="dxa"/>
            <w:shd w:val="clear" w:color="auto" w:fill="FFFFFF"/>
          </w:tcPr>
          <w:p w14:paraId="53BA742D" w14:textId="17B61206" w:rsidR="004D006C" w:rsidRPr="00A532AB" w:rsidRDefault="004D006C" w:rsidP="00E83DC7">
            <w:pPr>
              <w:spacing w:after="0" w:line="240" w:lineRule="auto"/>
              <w:rPr>
                <w:rFonts w:ascii="Nudista" w:hAnsi="Nudista" w:cs="Proba Pro"/>
                <w:sz w:val="20"/>
                <w:szCs w:val="20"/>
              </w:rPr>
            </w:pPr>
            <w:r w:rsidRPr="00A532AB">
              <w:rPr>
                <w:rFonts w:ascii="Nudista" w:hAnsi="Nudista" w:cs="Proba Pro"/>
                <w:sz w:val="20"/>
                <w:szCs w:val="20"/>
              </w:rPr>
              <w:t>Celková c</w:t>
            </w:r>
            <w:r w:rsidRPr="004D006C">
              <w:rPr>
                <w:rFonts w:ascii="Nudista" w:hAnsi="Nudista" w:cs="Proba Pro"/>
                <w:sz w:val="20"/>
                <w:szCs w:val="20"/>
              </w:rPr>
              <w:t>ena v</w:t>
            </w:r>
            <w:r w:rsidRPr="004D006C">
              <w:rPr>
                <w:rFonts w:ascii="Nudista" w:hAnsi="Nudista" w:cs="Calibri"/>
                <w:sz w:val="20"/>
                <w:szCs w:val="20"/>
              </w:rPr>
              <w:t> </w:t>
            </w:r>
            <w:r w:rsidRPr="004D006C">
              <w:rPr>
                <w:rFonts w:ascii="Nudista" w:hAnsi="Nudista" w:cs="Proba Pro"/>
                <w:sz w:val="20"/>
                <w:szCs w:val="20"/>
              </w:rPr>
              <w:t xml:space="preserve">EUR </w:t>
            </w:r>
            <w:r w:rsidRPr="005F01CD">
              <w:rPr>
                <w:rFonts w:ascii="Nudista" w:hAnsi="Nudista" w:cs="Proba Pro"/>
                <w:sz w:val="20"/>
                <w:szCs w:val="20"/>
                <w:u w:val="single"/>
              </w:rPr>
              <w:t>vrátane DPH</w:t>
            </w:r>
          </w:p>
        </w:tc>
        <w:tc>
          <w:tcPr>
            <w:tcW w:w="4749" w:type="dxa"/>
            <w:shd w:val="clear" w:color="auto" w:fill="FFFFFF"/>
          </w:tcPr>
          <w:p w14:paraId="7A6CD39F" w14:textId="77777777" w:rsidR="004D006C" w:rsidRPr="00A532AB" w:rsidRDefault="004D006C" w:rsidP="00E83DC7">
            <w:pPr>
              <w:spacing w:after="0" w:line="240" w:lineRule="auto"/>
              <w:rPr>
                <w:rFonts w:ascii="Nudista" w:hAnsi="Nudista" w:cs="Proba Pro"/>
                <w:i/>
                <w:sz w:val="20"/>
                <w:szCs w:val="20"/>
              </w:rPr>
            </w:pPr>
            <w:r w:rsidRPr="00A532AB">
              <w:rPr>
                <w:rFonts w:ascii="Nudista" w:eastAsia="Proba Pro" w:hAnsi="Nudista" w:cs="Proba Pro"/>
                <w:i/>
                <w:sz w:val="20"/>
                <w:szCs w:val="20"/>
                <w:highlight w:val="lightGray"/>
              </w:rPr>
              <w:t>[Doplniť kladné číslo zaokrúhlené na maximálne dve desatinné miesta]</w:t>
            </w:r>
          </w:p>
          <w:p w14:paraId="5BBFE024" w14:textId="6F4F048F" w:rsidR="004D006C" w:rsidRPr="00A532AB" w:rsidRDefault="004D006C" w:rsidP="00E83DC7">
            <w:pPr>
              <w:spacing w:after="0" w:line="240" w:lineRule="auto"/>
              <w:rPr>
                <w:rFonts w:ascii="Nudista" w:hAnsi="Nudista" w:cs="Proba Pro"/>
                <w:i/>
                <w:sz w:val="20"/>
                <w:szCs w:val="20"/>
              </w:rPr>
            </w:pPr>
          </w:p>
          <w:p w14:paraId="6BF52FD5" w14:textId="456EC23B" w:rsidR="004D006C" w:rsidRPr="00A532AB" w:rsidRDefault="004D006C" w:rsidP="00E83DC7">
            <w:pPr>
              <w:spacing w:after="0" w:line="240" w:lineRule="auto"/>
              <w:rPr>
                <w:rFonts w:ascii="Nudista" w:hAnsi="Nudista" w:cs="Proba Pro"/>
                <w:i/>
                <w:sz w:val="20"/>
                <w:szCs w:val="20"/>
              </w:rPr>
            </w:pPr>
          </w:p>
        </w:tc>
      </w:tr>
    </w:tbl>
    <w:p w14:paraId="7A32D269" w14:textId="77777777" w:rsidR="0065289C" w:rsidRPr="00AE3F3D" w:rsidRDefault="0065289C" w:rsidP="00E83DC7">
      <w:pPr>
        <w:spacing w:after="0" w:line="240" w:lineRule="auto"/>
        <w:rPr>
          <w:rFonts w:ascii="Nudista" w:hAnsi="Nudista" w:cs="Proba Pro"/>
          <w:b/>
          <w:sz w:val="20"/>
          <w:szCs w:val="20"/>
        </w:rPr>
      </w:pPr>
    </w:p>
    <w:p w14:paraId="0ABF0D52" w14:textId="77777777" w:rsidR="0065289C" w:rsidRPr="00A532AB" w:rsidRDefault="0065289C" w:rsidP="00E83DC7">
      <w:pPr>
        <w:widowControl w:val="0"/>
        <w:spacing w:line="240" w:lineRule="auto"/>
        <w:rPr>
          <w:rFonts w:ascii="Nudista" w:eastAsia="Proba Pro" w:hAnsi="Nudista" w:cs="Proba Pro"/>
          <w:sz w:val="20"/>
          <w:szCs w:val="20"/>
        </w:rPr>
      </w:pPr>
    </w:p>
    <w:p w14:paraId="5E6EA9FA" w14:textId="77777777" w:rsidR="0065289C" w:rsidRPr="00A532AB" w:rsidRDefault="0065289C" w:rsidP="00E83DC7">
      <w:pPr>
        <w:widowControl w:val="0"/>
        <w:spacing w:line="240" w:lineRule="auto"/>
        <w:jc w:val="both"/>
        <w:rPr>
          <w:rFonts w:ascii="Nudista" w:eastAsia="Proba Pro" w:hAnsi="Nudista" w:cs="Proba Pro"/>
          <w:sz w:val="20"/>
          <w:szCs w:val="20"/>
        </w:rPr>
      </w:pPr>
      <w:r w:rsidRPr="00A532AB">
        <w:rPr>
          <w:rFonts w:ascii="Nudista" w:eastAsia="Proba Pro" w:hAnsi="Nudista" w:cs="Proba Pro"/>
          <w:sz w:val="20"/>
          <w:szCs w:val="20"/>
        </w:rPr>
        <w:t xml:space="preserve">V </w:t>
      </w:r>
      <w:r w:rsidRPr="00A532AB">
        <w:rPr>
          <w:rFonts w:ascii="Nudista" w:eastAsia="Proba Pro" w:hAnsi="Nudista" w:cs="Proba Pro"/>
          <w:i/>
          <w:sz w:val="20"/>
          <w:szCs w:val="20"/>
        </w:rPr>
        <w:t>[</w:t>
      </w:r>
      <w:r w:rsidRPr="00A532AB">
        <w:rPr>
          <w:rFonts w:ascii="Nudista" w:eastAsia="Proba Pro" w:hAnsi="Nudista" w:cs="Proba Pro"/>
          <w:i/>
          <w:sz w:val="20"/>
          <w:szCs w:val="20"/>
          <w:highlight w:val="lightGray"/>
        </w:rPr>
        <w:t>doplniť miesto</w:t>
      </w:r>
      <w:r w:rsidRPr="00A532AB">
        <w:rPr>
          <w:rFonts w:ascii="Nudista" w:eastAsia="Proba Pro" w:hAnsi="Nudista" w:cs="Proba Pro"/>
          <w:i/>
          <w:sz w:val="20"/>
          <w:szCs w:val="20"/>
        </w:rPr>
        <w:t>]</w:t>
      </w:r>
      <w:r w:rsidRPr="00A532AB">
        <w:rPr>
          <w:rFonts w:ascii="Nudista" w:eastAsia="Proba Pro" w:hAnsi="Nudista" w:cs="Proba Pro"/>
          <w:sz w:val="20"/>
          <w:szCs w:val="20"/>
        </w:rPr>
        <w:t xml:space="preserve"> dňa </w:t>
      </w:r>
      <w:r w:rsidRPr="00A532AB">
        <w:rPr>
          <w:rFonts w:ascii="Nudista" w:eastAsia="Proba Pro" w:hAnsi="Nudista" w:cs="Proba Pro"/>
          <w:i/>
          <w:sz w:val="20"/>
          <w:szCs w:val="20"/>
        </w:rPr>
        <w:t>[</w:t>
      </w:r>
      <w:r w:rsidRPr="00A532AB">
        <w:rPr>
          <w:rFonts w:ascii="Nudista" w:eastAsia="Proba Pro" w:hAnsi="Nudista" w:cs="Proba Pro"/>
          <w:i/>
          <w:sz w:val="20"/>
          <w:szCs w:val="20"/>
          <w:highlight w:val="lightGray"/>
        </w:rPr>
        <w:t>doplniť dátum</w:t>
      </w:r>
      <w:r w:rsidRPr="00A532AB">
        <w:rPr>
          <w:rFonts w:ascii="Nudista" w:eastAsia="Proba Pro" w:hAnsi="Nudista" w:cs="Proba Pro"/>
          <w:i/>
          <w:sz w:val="20"/>
          <w:szCs w:val="20"/>
        </w:rPr>
        <w:t>]</w:t>
      </w:r>
    </w:p>
    <w:p w14:paraId="567BB595" w14:textId="77777777" w:rsidR="0065289C" w:rsidRPr="00A532AB" w:rsidRDefault="0065289C" w:rsidP="00E83DC7">
      <w:pPr>
        <w:widowControl w:val="0"/>
        <w:spacing w:after="0" w:line="240" w:lineRule="auto"/>
        <w:jc w:val="right"/>
        <w:rPr>
          <w:rFonts w:ascii="Nudista" w:eastAsia="Proba Pro" w:hAnsi="Nudista" w:cs="Proba Pro"/>
          <w:sz w:val="20"/>
          <w:szCs w:val="20"/>
        </w:rPr>
      </w:pP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r>
      <w:r w:rsidRPr="00A532AB">
        <w:rPr>
          <w:rFonts w:ascii="Nudista" w:eastAsia="Proba Pro" w:hAnsi="Nudista" w:cs="Proba Pro"/>
          <w:sz w:val="20"/>
          <w:szCs w:val="20"/>
        </w:rPr>
        <w:tab/>
        <w:t>_________________________________</w:t>
      </w:r>
    </w:p>
    <w:p w14:paraId="62F20632" w14:textId="62BB5F12" w:rsidR="0065289C" w:rsidRPr="00A532AB" w:rsidRDefault="0065289C" w:rsidP="00E83DC7">
      <w:pPr>
        <w:spacing w:after="0" w:line="240" w:lineRule="auto"/>
        <w:jc w:val="both"/>
        <w:rPr>
          <w:rFonts w:ascii="Nudista" w:hAnsi="Nudista" w:cs="Arial"/>
          <w:bCs/>
          <w:i/>
          <w:sz w:val="20"/>
          <w:szCs w:val="20"/>
          <w:highlight w:val="lightGray"/>
        </w:rPr>
      </w:pPr>
      <w:r w:rsidRPr="00A532AB">
        <w:rPr>
          <w:rFonts w:ascii="Nudista" w:eastAsia="Proba Pro" w:hAnsi="Nudista" w:cs="Proba Pro"/>
          <w:sz w:val="20"/>
          <w:szCs w:val="20"/>
        </w:rPr>
        <w:t xml:space="preserve">                                                                                   </w:t>
      </w:r>
      <w:r w:rsidRPr="00A532AB">
        <w:rPr>
          <w:rFonts w:ascii="Nudista" w:eastAsia="Proba Pro" w:hAnsi="Nudista" w:cs="Proba Pro"/>
          <w:sz w:val="20"/>
          <w:szCs w:val="20"/>
        </w:rPr>
        <w:tab/>
        <w:t xml:space="preserve"> </w:t>
      </w:r>
      <w:r w:rsidRPr="00A532AB">
        <w:rPr>
          <w:rFonts w:ascii="Nudista" w:hAnsi="Nudista" w:cs="Arial"/>
          <w:bCs/>
          <w:i/>
          <w:sz w:val="20"/>
          <w:szCs w:val="20"/>
          <w:highlight w:val="lightGray"/>
        </w:rPr>
        <w:t>[doplniť meno a</w:t>
      </w:r>
      <w:r w:rsidRPr="00A532AB">
        <w:rPr>
          <w:rFonts w:ascii="Nudista" w:hAnsi="Nudista" w:cs="Calibri"/>
          <w:bCs/>
          <w:i/>
          <w:sz w:val="20"/>
          <w:szCs w:val="20"/>
          <w:highlight w:val="lightGray"/>
        </w:rPr>
        <w:t> </w:t>
      </w:r>
      <w:r w:rsidRPr="00A532AB">
        <w:rPr>
          <w:rFonts w:ascii="Nudista" w:hAnsi="Nudista" w:cs="Arial"/>
          <w:bCs/>
          <w:i/>
          <w:sz w:val="20"/>
          <w:szCs w:val="20"/>
          <w:highlight w:val="lightGray"/>
        </w:rPr>
        <w:t>priezvisko</w:t>
      </w:r>
      <w:r w:rsidRPr="00A532AB">
        <w:rPr>
          <w:rFonts w:ascii="Nudista" w:hAnsi="Nudista" w:cs="Calibri"/>
          <w:bCs/>
          <w:i/>
          <w:sz w:val="20"/>
          <w:szCs w:val="20"/>
          <w:highlight w:val="lightGray"/>
        </w:rPr>
        <w:t> </w:t>
      </w:r>
      <w:r w:rsidRPr="00A532AB">
        <w:rPr>
          <w:rFonts w:ascii="Nudista" w:hAnsi="Nudista" w:cs="Arial"/>
          <w:bCs/>
          <w:i/>
          <w:sz w:val="20"/>
          <w:szCs w:val="20"/>
          <w:highlight w:val="lightGray"/>
        </w:rPr>
        <w:t xml:space="preserve"> </w:t>
      </w:r>
    </w:p>
    <w:p w14:paraId="79E489AC" w14:textId="77777777" w:rsidR="0065289C" w:rsidRPr="00A532AB" w:rsidRDefault="0065289C" w:rsidP="00E83DC7">
      <w:pPr>
        <w:spacing w:after="0" w:line="240" w:lineRule="auto"/>
        <w:ind w:left="4956" w:firstLine="708"/>
        <w:jc w:val="both"/>
        <w:rPr>
          <w:rFonts w:ascii="Nudista" w:hAnsi="Nudista" w:cs="Arial"/>
          <w:bCs/>
          <w:i/>
          <w:sz w:val="20"/>
          <w:szCs w:val="20"/>
        </w:rPr>
      </w:pPr>
      <w:r w:rsidRPr="00A532AB">
        <w:rPr>
          <w:rFonts w:ascii="Nudista" w:hAnsi="Nudista" w:cs="Arial"/>
          <w:bCs/>
          <w:i/>
          <w:sz w:val="20"/>
          <w:szCs w:val="20"/>
          <w:highlight w:val="lightGray"/>
        </w:rPr>
        <w:t>a</w:t>
      </w:r>
      <w:r w:rsidRPr="00A532AB">
        <w:rPr>
          <w:rFonts w:ascii="Nudista" w:hAnsi="Nudista" w:cs="Calibri"/>
          <w:bCs/>
          <w:i/>
          <w:sz w:val="20"/>
          <w:szCs w:val="20"/>
          <w:highlight w:val="lightGray"/>
        </w:rPr>
        <w:t> </w:t>
      </w:r>
      <w:r w:rsidRPr="00A532AB">
        <w:rPr>
          <w:rFonts w:ascii="Nudista" w:hAnsi="Nudista" w:cs="Arial"/>
          <w:bCs/>
          <w:i/>
          <w:sz w:val="20"/>
          <w:szCs w:val="20"/>
          <w:highlight w:val="lightGray"/>
        </w:rPr>
        <w:t xml:space="preserve"> podpis oprávnenej osoby]</w:t>
      </w:r>
      <w:r w:rsidRPr="00A532AB">
        <w:rPr>
          <w:rFonts w:ascii="Nudista" w:hAnsi="Nudista" w:cs="Arial"/>
          <w:bCs/>
          <w:i/>
          <w:sz w:val="20"/>
          <w:szCs w:val="20"/>
        </w:rPr>
        <w:t xml:space="preserve"> </w:t>
      </w:r>
    </w:p>
    <w:p w14:paraId="09EE8848" w14:textId="48266EFB" w:rsidR="0065289C" w:rsidRPr="00A532AB" w:rsidRDefault="0065289C" w:rsidP="00E83DC7">
      <w:pPr>
        <w:spacing w:after="0" w:line="240" w:lineRule="auto"/>
        <w:rPr>
          <w:rFonts w:ascii="Nudista" w:hAnsi="Nudista"/>
          <w:sz w:val="20"/>
          <w:szCs w:val="20"/>
        </w:rPr>
      </w:pPr>
    </w:p>
    <w:p w14:paraId="3E543C7A" w14:textId="77777777" w:rsidR="001B7429" w:rsidRPr="00A532AB" w:rsidRDefault="001B7429" w:rsidP="00E83DC7">
      <w:pPr>
        <w:pStyle w:val="SAPHlavn"/>
        <w:widowControl/>
        <w:spacing w:after="0" w:line="240" w:lineRule="auto"/>
        <w:ind w:left="1843" w:hanging="1843"/>
        <w:rPr>
          <w:rFonts w:ascii="Nudista" w:hAnsi="Nudista"/>
        </w:rPr>
        <w:sectPr w:rsidR="001B7429" w:rsidRPr="00A532AB" w:rsidSect="00D51906">
          <w:pgSz w:w="11900" w:h="16840"/>
          <w:pgMar w:top="1417" w:right="1417" w:bottom="1417" w:left="1560" w:header="708" w:footer="708" w:gutter="0"/>
          <w:cols w:space="708"/>
          <w:docGrid w:linePitch="299"/>
        </w:sectPr>
      </w:pPr>
    </w:p>
    <w:p w14:paraId="0FA6456B" w14:textId="54A7A11E" w:rsidR="001B7429" w:rsidRPr="00A532AB" w:rsidRDefault="001B7429" w:rsidP="00E83DC7">
      <w:pPr>
        <w:pStyle w:val="SAPHlavn"/>
        <w:widowControl/>
        <w:spacing w:after="0" w:line="240" w:lineRule="auto"/>
        <w:ind w:left="1843" w:hanging="1843"/>
        <w:rPr>
          <w:rFonts w:ascii="Nudista" w:hAnsi="Nudista"/>
        </w:rPr>
      </w:pPr>
      <w:bookmarkStart w:id="192" w:name="_Toc86843118"/>
      <w:r w:rsidRPr="00A532AB">
        <w:rPr>
          <w:rFonts w:ascii="Nudista" w:hAnsi="Nudista"/>
        </w:rPr>
        <w:lastRenderedPageBreak/>
        <w:t>Príloha č.C.2: Cenová tabuľka</w:t>
      </w:r>
      <w:r w:rsidR="004A277E" w:rsidRPr="00A532AB">
        <w:rPr>
          <w:rFonts w:ascii="Nudista" w:hAnsi="Nudista"/>
        </w:rPr>
        <w:t xml:space="preserve"> pre Časť I. predmetu zákazky</w:t>
      </w:r>
      <w:bookmarkEnd w:id="192"/>
    </w:p>
    <w:p w14:paraId="2E66A5EB" w14:textId="77777777" w:rsidR="000F4C88" w:rsidRPr="00A532AB" w:rsidRDefault="000F4C88" w:rsidP="00E83DC7">
      <w:pPr>
        <w:spacing w:after="0" w:line="240" w:lineRule="auto"/>
        <w:jc w:val="both"/>
        <w:rPr>
          <w:rFonts w:ascii="Nudista" w:hAnsi="Nudista" w:cs="Proba Pro"/>
          <w:color w:val="000000"/>
          <w:sz w:val="20"/>
          <w:szCs w:val="20"/>
        </w:rPr>
      </w:pPr>
    </w:p>
    <w:p w14:paraId="24193659" w14:textId="12F5E0FA" w:rsidR="00C17F5B" w:rsidRPr="00A532AB" w:rsidRDefault="00C17F5B" w:rsidP="00E83DC7">
      <w:pPr>
        <w:pStyle w:val="SAP1"/>
        <w:widowControl/>
        <w:numPr>
          <w:ilvl w:val="0"/>
          <w:numId w:val="0"/>
        </w:numPr>
        <w:spacing w:before="0" w:after="0" w:line="240" w:lineRule="auto"/>
        <w:rPr>
          <w:rFonts w:ascii="Nudista" w:hAnsi="Nudista"/>
          <w:lang w:val="sk-SK"/>
        </w:rPr>
      </w:pPr>
    </w:p>
    <w:p w14:paraId="35FECB70" w14:textId="6D74307E" w:rsidR="004A277E" w:rsidRPr="00A532AB" w:rsidRDefault="004A277E" w:rsidP="004A277E">
      <w:pPr>
        <w:spacing w:line="240" w:lineRule="auto"/>
        <w:jc w:val="both"/>
        <w:rPr>
          <w:rFonts w:ascii="Nudista" w:eastAsia="Arial Unicode MS" w:hAnsi="Nudista" w:cs="Arial"/>
          <w:sz w:val="20"/>
          <w:szCs w:val="20"/>
        </w:rPr>
      </w:pPr>
      <w:r w:rsidRPr="00A532AB">
        <w:rPr>
          <w:rFonts w:ascii="Nudista" w:eastAsia="Arial Unicode MS" w:hAnsi="Nudista" w:cs="Arial"/>
          <w:sz w:val="20"/>
          <w:szCs w:val="20"/>
        </w:rPr>
        <w:t>Uchádzač vo svojej ponuke predloží Cenovú tabuľku v</w:t>
      </w:r>
      <w:r w:rsidRPr="00A532AB">
        <w:rPr>
          <w:rFonts w:ascii="Nudista" w:eastAsia="Arial Unicode MS" w:hAnsi="Nudista" w:cs="Calibri"/>
          <w:sz w:val="20"/>
          <w:szCs w:val="20"/>
        </w:rPr>
        <w:t> </w:t>
      </w:r>
      <w:r w:rsidRPr="00A532AB">
        <w:rPr>
          <w:rFonts w:ascii="Nudista" w:eastAsia="Arial Unicode MS" w:hAnsi="Nudista" w:cs="Arial"/>
          <w:sz w:val="20"/>
          <w:szCs w:val="20"/>
        </w:rPr>
        <w:t>súlade s bodom 8.</w:t>
      </w:r>
      <w:r w:rsidR="008E794F">
        <w:rPr>
          <w:rFonts w:ascii="Nudista" w:eastAsia="Arial Unicode MS" w:hAnsi="Nudista" w:cs="Arial"/>
          <w:sz w:val="20"/>
          <w:szCs w:val="20"/>
        </w:rPr>
        <w:t>3</w:t>
      </w:r>
      <w:r w:rsidRPr="00A532AB">
        <w:rPr>
          <w:rFonts w:ascii="Nudista" w:eastAsia="Arial Unicode MS" w:hAnsi="Nudista" w:cs="Arial"/>
          <w:sz w:val="20"/>
          <w:szCs w:val="20"/>
        </w:rPr>
        <w:t>.</w:t>
      </w:r>
      <w:r w:rsidR="004D63AC">
        <w:rPr>
          <w:rFonts w:ascii="Nudista" w:eastAsia="Arial Unicode MS" w:hAnsi="Nudista" w:cs="Arial"/>
          <w:sz w:val="20"/>
          <w:szCs w:val="20"/>
        </w:rPr>
        <w:t>8</w:t>
      </w:r>
      <w:r w:rsidRPr="00A532AB">
        <w:rPr>
          <w:rFonts w:ascii="Nudista" w:eastAsia="Arial Unicode MS" w:hAnsi="Nudista" w:cs="Arial"/>
          <w:sz w:val="20"/>
          <w:szCs w:val="20"/>
        </w:rPr>
        <w:t xml:space="preserve"> Časti A. Pokyny pre uchádzačov týchto súťažných podkladov. Cenová tabuľka je záujemcom poskytnutá ako samostatná príloha vo formáte MS Excel.</w:t>
      </w:r>
    </w:p>
    <w:p w14:paraId="5EE1EC76" w14:textId="77777777" w:rsidR="0041499F" w:rsidRPr="00A532AB" w:rsidRDefault="0041499F" w:rsidP="00E83DC7">
      <w:pPr>
        <w:pStyle w:val="SAP1"/>
        <w:widowControl/>
        <w:numPr>
          <w:ilvl w:val="0"/>
          <w:numId w:val="0"/>
        </w:numPr>
        <w:spacing w:before="0" w:after="0" w:line="240" w:lineRule="auto"/>
        <w:ind w:left="576" w:hanging="576"/>
        <w:rPr>
          <w:rFonts w:ascii="Nudista" w:hAnsi="Nudista"/>
          <w:lang w:val="sk-SK"/>
        </w:rPr>
      </w:pPr>
    </w:p>
    <w:p w14:paraId="5C1EE4A6"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2E00614F" w14:textId="77777777" w:rsidR="004A277E" w:rsidRPr="00A532AB" w:rsidRDefault="004A277E" w:rsidP="004A277E">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28369B55" w14:textId="46C27B48" w:rsidR="004A277E" w:rsidRPr="00A532AB" w:rsidRDefault="004A277E" w:rsidP="004A277E">
      <w:pPr>
        <w:pStyle w:val="SAPHlavn"/>
        <w:widowControl/>
        <w:spacing w:after="0" w:line="240" w:lineRule="auto"/>
        <w:ind w:left="1843" w:hanging="1843"/>
        <w:rPr>
          <w:rFonts w:ascii="Nudista" w:hAnsi="Nudista"/>
        </w:rPr>
      </w:pPr>
      <w:bookmarkStart w:id="193" w:name="_Toc86843119"/>
      <w:r w:rsidRPr="00A532AB">
        <w:rPr>
          <w:rFonts w:ascii="Nudista" w:hAnsi="Nudista"/>
        </w:rPr>
        <w:lastRenderedPageBreak/>
        <w:t>Príloha č.C.3: Cenová tabuľka pre Časť II. predmetu zákazky</w:t>
      </w:r>
      <w:bookmarkEnd w:id="193"/>
    </w:p>
    <w:p w14:paraId="51F1DC5A" w14:textId="77777777" w:rsidR="004A277E" w:rsidRPr="00A532AB" w:rsidRDefault="004A277E" w:rsidP="004A277E">
      <w:pPr>
        <w:spacing w:after="0" w:line="240" w:lineRule="auto"/>
        <w:jc w:val="both"/>
        <w:rPr>
          <w:rFonts w:ascii="Nudista" w:hAnsi="Nudista" w:cs="Proba Pro"/>
          <w:color w:val="000000"/>
          <w:sz w:val="20"/>
          <w:szCs w:val="20"/>
        </w:rPr>
      </w:pPr>
    </w:p>
    <w:p w14:paraId="469F45AE" w14:textId="77777777" w:rsidR="004A277E" w:rsidRPr="00A532AB" w:rsidRDefault="004A277E" w:rsidP="004A277E">
      <w:pPr>
        <w:pStyle w:val="SAP1"/>
        <w:widowControl/>
        <w:numPr>
          <w:ilvl w:val="0"/>
          <w:numId w:val="0"/>
        </w:numPr>
        <w:spacing w:before="0" w:after="0" w:line="240" w:lineRule="auto"/>
        <w:rPr>
          <w:rFonts w:ascii="Nudista" w:hAnsi="Nudista"/>
          <w:lang w:val="sk-SK"/>
        </w:rPr>
      </w:pPr>
    </w:p>
    <w:p w14:paraId="67410E02" w14:textId="35D74390" w:rsidR="004A277E" w:rsidRPr="00A532AB" w:rsidRDefault="004A277E" w:rsidP="004A277E">
      <w:pPr>
        <w:spacing w:line="240" w:lineRule="auto"/>
        <w:jc w:val="both"/>
        <w:rPr>
          <w:rFonts w:ascii="Nudista" w:eastAsia="Arial Unicode MS" w:hAnsi="Nudista" w:cs="Arial"/>
          <w:sz w:val="20"/>
          <w:szCs w:val="20"/>
        </w:rPr>
      </w:pPr>
      <w:r w:rsidRPr="00A532AB">
        <w:rPr>
          <w:rFonts w:ascii="Nudista" w:eastAsia="Arial Unicode MS" w:hAnsi="Nudista" w:cs="Arial"/>
          <w:sz w:val="20"/>
          <w:szCs w:val="20"/>
        </w:rPr>
        <w:t>Uchádzač vo svojej ponuke predloží Cenovú tabuľku v</w:t>
      </w:r>
      <w:r w:rsidRPr="00A532AB">
        <w:rPr>
          <w:rFonts w:ascii="Nudista" w:eastAsia="Arial Unicode MS" w:hAnsi="Nudista" w:cs="Calibri"/>
          <w:sz w:val="20"/>
          <w:szCs w:val="20"/>
        </w:rPr>
        <w:t> </w:t>
      </w:r>
      <w:r w:rsidRPr="00A532AB">
        <w:rPr>
          <w:rFonts w:ascii="Nudista" w:eastAsia="Arial Unicode MS" w:hAnsi="Nudista" w:cs="Arial"/>
          <w:sz w:val="20"/>
          <w:szCs w:val="20"/>
        </w:rPr>
        <w:t>súlade s bodom 8.</w:t>
      </w:r>
      <w:r w:rsidR="008E794F">
        <w:rPr>
          <w:rFonts w:ascii="Nudista" w:eastAsia="Arial Unicode MS" w:hAnsi="Nudista" w:cs="Arial"/>
          <w:sz w:val="20"/>
          <w:szCs w:val="20"/>
        </w:rPr>
        <w:t>3</w:t>
      </w:r>
      <w:r w:rsidRPr="00A532AB">
        <w:rPr>
          <w:rFonts w:ascii="Nudista" w:eastAsia="Arial Unicode MS" w:hAnsi="Nudista" w:cs="Arial"/>
          <w:sz w:val="20"/>
          <w:szCs w:val="20"/>
        </w:rPr>
        <w:t>.</w:t>
      </w:r>
      <w:r w:rsidR="004D63AC">
        <w:rPr>
          <w:rFonts w:ascii="Nudista" w:eastAsia="Arial Unicode MS" w:hAnsi="Nudista" w:cs="Arial"/>
          <w:sz w:val="20"/>
          <w:szCs w:val="20"/>
        </w:rPr>
        <w:t>8</w:t>
      </w:r>
      <w:r w:rsidRPr="00A532AB">
        <w:rPr>
          <w:rFonts w:ascii="Nudista" w:eastAsia="Arial Unicode MS" w:hAnsi="Nudista" w:cs="Arial"/>
          <w:sz w:val="20"/>
          <w:szCs w:val="20"/>
        </w:rPr>
        <w:t xml:space="preserve"> Časti A. Pokyny pre uchádzačov týchto súťažných podkladov. Cenová tabuľka je záujemcom poskytnutá ako samostatná príloha vo formáte MS Excel.</w:t>
      </w:r>
    </w:p>
    <w:p w14:paraId="27487D45"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7F93B19E"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5F25FB34" w14:textId="77777777" w:rsidR="004A277E" w:rsidRPr="00A532AB" w:rsidRDefault="004A277E" w:rsidP="004A277E">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58839AD8" w14:textId="77777777" w:rsidR="004A277E" w:rsidRPr="00A532AB" w:rsidRDefault="004A277E" w:rsidP="00E83DC7">
      <w:pPr>
        <w:pStyle w:val="SAP1"/>
        <w:widowControl/>
        <w:numPr>
          <w:ilvl w:val="0"/>
          <w:numId w:val="0"/>
        </w:numPr>
        <w:spacing w:before="0" w:after="0" w:line="240" w:lineRule="auto"/>
        <w:ind w:left="576" w:hanging="576"/>
        <w:rPr>
          <w:rFonts w:ascii="Nudista" w:hAnsi="Nudista"/>
          <w:lang w:val="sk-SK"/>
        </w:rPr>
      </w:pPr>
    </w:p>
    <w:p w14:paraId="1CED2DED" w14:textId="4459B046" w:rsidR="00A07BB7" w:rsidRPr="00A532AB" w:rsidRDefault="00A07BB7" w:rsidP="00E83DC7">
      <w:pPr>
        <w:pStyle w:val="SAPHlavn"/>
        <w:widowControl/>
        <w:spacing w:after="0" w:line="240" w:lineRule="auto"/>
        <w:ind w:left="1843" w:hanging="1843"/>
        <w:rPr>
          <w:rFonts w:ascii="Nudista" w:hAnsi="Nudista"/>
        </w:rPr>
      </w:pPr>
      <w:bookmarkStart w:id="194" w:name="_Toc86843120"/>
      <w:r w:rsidRPr="00A532AB">
        <w:rPr>
          <w:rFonts w:ascii="Nudista" w:hAnsi="Nudista"/>
        </w:rPr>
        <w:t>Príloha č.</w:t>
      </w:r>
      <w:r w:rsidR="0089136E" w:rsidRPr="00A532AB">
        <w:rPr>
          <w:rFonts w:ascii="Nudista" w:hAnsi="Nudista"/>
        </w:rPr>
        <w:t>E</w:t>
      </w:r>
      <w:r w:rsidRPr="00A532AB">
        <w:rPr>
          <w:rFonts w:ascii="Nudista" w:hAnsi="Nudista"/>
        </w:rPr>
        <w:t>.</w:t>
      </w:r>
      <w:r w:rsidR="00B50F37" w:rsidRPr="00A532AB">
        <w:rPr>
          <w:rFonts w:ascii="Nudista" w:hAnsi="Nudista"/>
        </w:rPr>
        <w:t>1</w:t>
      </w:r>
      <w:r w:rsidRPr="00A532AB">
        <w:rPr>
          <w:rFonts w:ascii="Nudista" w:hAnsi="Nudista"/>
        </w:rPr>
        <w:t xml:space="preserve">: </w:t>
      </w:r>
      <w:r w:rsidR="00CA5A22" w:rsidRPr="00A532AB">
        <w:rPr>
          <w:rFonts w:ascii="Nudista" w:hAnsi="Nudista"/>
        </w:rPr>
        <w:t>Zmluva o dielo</w:t>
      </w:r>
      <w:r w:rsidR="00FC7C4F" w:rsidRPr="00A532AB">
        <w:rPr>
          <w:rFonts w:ascii="Nudista" w:hAnsi="Nudista"/>
        </w:rPr>
        <w:t xml:space="preserve"> </w:t>
      </w:r>
      <w:r w:rsidR="004A277E" w:rsidRPr="00A532AB">
        <w:rPr>
          <w:rFonts w:ascii="Nudista" w:hAnsi="Nudista"/>
        </w:rPr>
        <w:t>pre Časť I.</w:t>
      </w:r>
      <w:r w:rsidR="008E794F">
        <w:rPr>
          <w:rFonts w:ascii="Nudista" w:hAnsi="Nudista"/>
        </w:rPr>
        <w:t xml:space="preserve"> </w:t>
      </w:r>
      <w:r w:rsidR="004A277E" w:rsidRPr="00A532AB">
        <w:rPr>
          <w:rFonts w:ascii="Nudista" w:hAnsi="Nudista"/>
        </w:rPr>
        <w:t>predmetu zákazky</w:t>
      </w:r>
      <w:bookmarkEnd w:id="194"/>
    </w:p>
    <w:p w14:paraId="4DD4F798" w14:textId="7E2B54B6" w:rsidR="00B50F37" w:rsidRPr="00A532AB" w:rsidRDefault="00B50F37" w:rsidP="00E83DC7">
      <w:pPr>
        <w:pStyle w:val="SAPHlavn"/>
        <w:widowControl/>
        <w:spacing w:after="0" w:line="240" w:lineRule="auto"/>
        <w:ind w:left="1843" w:hanging="1843"/>
        <w:rPr>
          <w:rFonts w:ascii="Nudista" w:hAnsi="Nudista"/>
        </w:rPr>
      </w:pPr>
    </w:p>
    <w:p w14:paraId="02104A53" w14:textId="6EF8647C" w:rsidR="002B46F7" w:rsidRPr="00A532AB" w:rsidRDefault="002B46F7" w:rsidP="00E83DC7">
      <w:pPr>
        <w:pStyle w:val="Bezriadkovania"/>
        <w:jc w:val="center"/>
        <w:rPr>
          <w:rFonts w:ascii="Nudista" w:hAnsi="Nudista"/>
          <w:sz w:val="20"/>
          <w:szCs w:val="26"/>
        </w:rPr>
      </w:pPr>
      <w:r w:rsidRPr="00A532AB">
        <w:rPr>
          <w:rFonts w:ascii="Nudista" w:hAnsi="Nudista"/>
          <w:sz w:val="20"/>
          <w:szCs w:val="26"/>
        </w:rPr>
        <w:t>(súbor vo formáte .docx)</w:t>
      </w:r>
    </w:p>
    <w:p w14:paraId="5390A435" w14:textId="77777777" w:rsidR="002B46F7" w:rsidRPr="00A532AB" w:rsidRDefault="002B46F7" w:rsidP="00E83DC7">
      <w:pPr>
        <w:pStyle w:val="Bezriadkovania"/>
        <w:jc w:val="center"/>
        <w:rPr>
          <w:rFonts w:ascii="Nudista" w:hAnsi="Nudista"/>
          <w:sz w:val="20"/>
          <w:szCs w:val="26"/>
        </w:rPr>
      </w:pPr>
    </w:p>
    <w:p w14:paraId="09739B44" w14:textId="1EC411CD" w:rsidR="00EB5152" w:rsidRPr="00A532AB" w:rsidRDefault="002B46F7" w:rsidP="00E83DC7">
      <w:pPr>
        <w:spacing w:after="120" w:line="240" w:lineRule="auto"/>
        <w:jc w:val="both"/>
        <w:rPr>
          <w:rFonts w:ascii="Nudista" w:hAnsi="Nudista"/>
          <w:sz w:val="20"/>
          <w:szCs w:val="20"/>
        </w:rPr>
      </w:pPr>
      <w:r w:rsidRPr="00A532AB">
        <w:rPr>
          <w:rFonts w:ascii="Nudista" w:hAnsi="Nudista"/>
          <w:sz w:val="20"/>
          <w:szCs w:val="20"/>
        </w:rPr>
        <w:t>Uchádzač vo svojej ponuke predloží v</w:t>
      </w:r>
      <w:r w:rsidRPr="00A532AB">
        <w:rPr>
          <w:rFonts w:ascii="Nudista" w:hAnsi="Nudista" w:cs="Calibri"/>
          <w:sz w:val="20"/>
          <w:szCs w:val="20"/>
        </w:rPr>
        <w:t> </w:t>
      </w:r>
      <w:r w:rsidRPr="00A532AB">
        <w:rPr>
          <w:rFonts w:ascii="Nudista" w:hAnsi="Nudista"/>
          <w:sz w:val="20"/>
          <w:szCs w:val="20"/>
        </w:rPr>
        <w:t>zmysle bodu 8.</w:t>
      </w:r>
      <w:r w:rsidR="008E794F">
        <w:rPr>
          <w:rFonts w:ascii="Nudista" w:hAnsi="Nudista"/>
          <w:sz w:val="20"/>
          <w:szCs w:val="20"/>
        </w:rPr>
        <w:t>3</w:t>
      </w:r>
      <w:r w:rsidRPr="00A532AB">
        <w:rPr>
          <w:rFonts w:ascii="Nudista" w:hAnsi="Nudista"/>
          <w:sz w:val="20"/>
          <w:szCs w:val="20"/>
        </w:rPr>
        <w:t>.</w:t>
      </w:r>
      <w:r w:rsidR="008E794F">
        <w:rPr>
          <w:rFonts w:ascii="Nudista" w:hAnsi="Nudista"/>
          <w:sz w:val="20"/>
          <w:szCs w:val="20"/>
        </w:rPr>
        <w:t>4</w:t>
      </w:r>
      <w:r w:rsidRPr="00A532AB">
        <w:rPr>
          <w:rFonts w:ascii="Nudista" w:hAnsi="Nudista"/>
          <w:sz w:val="20"/>
          <w:szCs w:val="20"/>
        </w:rPr>
        <w:t xml:space="preserve"> Časti A. Pokyny pre uchádzačov týchto súťažných podkladov</w:t>
      </w:r>
      <w:r w:rsidR="00EB5152" w:rsidRPr="00A532AB">
        <w:rPr>
          <w:rFonts w:ascii="Nudista" w:eastAsia="Arial Unicode MS" w:hAnsi="Nudista" w:cs="Arial"/>
          <w:sz w:val="20"/>
          <w:szCs w:val="20"/>
        </w:rPr>
        <w:t xml:space="preserve"> </w:t>
      </w:r>
      <w:r w:rsidR="00FC7C4F" w:rsidRPr="00A532AB">
        <w:rPr>
          <w:rFonts w:ascii="Nudista" w:eastAsia="Arial Unicode MS" w:hAnsi="Nudista" w:cs="Arial"/>
          <w:b/>
          <w:bCs/>
          <w:sz w:val="20"/>
          <w:szCs w:val="20"/>
          <w:u w:val="single"/>
        </w:rPr>
        <w:t>n</w:t>
      </w:r>
      <w:r w:rsidR="00EB5152" w:rsidRPr="00A532AB">
        <w:rPr>
          <w:rFonts w:ascii="Nudista" w:eastAsia="Arial Unicode MS" w:hAnsi="Nudista" w:cs="Arial"/>
          <w:b/>
          <w:bCs/>
          <w:sz w:val="20"/>
          <w:szCs w:val="20"/>
          <w:u w:val="single"/>
        </w:rPr>
        <w:t>ávrh zmluvy</w:t>
      </w:r>
      <w:r w:rsidRPr="00A532AB">
        <w:rPr>
          <w:rFonts w:ascii="Nudista" w:hAnsi="Nudista"/>
          <w:sz w:val="20"/>
          <w:szCs w:val="20"/>
        </w:rPr>
        <w:t xml:space="preserve">. </w:t>
      </w:r>
      <w:r w:rsidR="00EB5152" w:rsidRPr="00A532AB">
        <w:rPr>
          <w:rFonts w:ascii="Nudista" w:hAnsi="Nudista"/>
          <w:sz w:val="20"/>
          <w:szCs w:val="20"/>
        </w:rPr>
        <w:t xml:space="preserve">Návrh zmluvy </w:t>
      </w:r>
      <w:r w:rsidR="00EB5152" w:rsidRPr="00A532AB">
        <w:rPr>
          <w:rFonts w:ascii="Nudista" w:eastAsia="Arial Unicode MS" w:hAnsi="Nudista" w:cs="Arial"/>
          <w:sz w:val="20"/>
          <w:szCs w:val="20"/>
        </w:rPr>
        <w:t>je záujemcom poskytnutý ako samostatná príloha vo formáte MS Word.</w:t>
      </w:r>
    </w:p>
    <w:p w14:paraId="25F7EA40" w14:textId="77777777" w:rsidR="00B50F37" w:rsidRPr="00A532AB" w:rsidRDefault="00B50F37" w:rsidP="00E83DC7">
      <w:pPr>
        <w:pStyle w:val="SAPHlavn"/>
        <w:widowControl/>
        <w:spacing w:after="0" w:line="240" w:lineRule="auto"/>
        <w:ind w:left="1843" w:hanging="1843"/>
        <w:rPr>
          <w:rFonts w:ascii="Nudista" w:hAnsi="Nudista"/>
        </w:rPr>
      </w:pPr>
    </w:p>
    <w:p w14:paraId="43B78285" w14:textId="77777777" w:rsidR="00D320EC" w:rsidRPr="00A532AB" w:rsidRDefault="00D320EC" w:rsidP="00E83DC7">
      <w:pPr>
        <w:pStyle w:val="SAPHlavn"/>
        <w:widowControl/>
        <w:spacing w:after="0" w:line="240" w:lineRule="auto"/>
        <w:ind w:left="1843" w:hanging="1843"/>
        <w:rPr>
          <w:rFonts w:ascii="Nudista" w:hAnsi="Nudista"/>
        </w:rPr>
      </w:pPr>
      <w:bookmarkStart w:id="195" w:name="_Toc32911419"/>
    </w:p>
    <w:p w14:paraId="2E7CC3D9" w14:textId="77777777" w:rsidR="004A277E" w:rsidRPr="00A532AB" w:rsidRDefault="004A277E" w:rsidP="004A277E">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7216EEAC" w14:textId="14FA4984" w:rsidR="004A277E" w:rsidRPr="00A532AB" w:rsidRDefault="004A277E" w:rsidP="004A277E">
      <w:pPr>
        <w:pStyle w:val="SAPHlavn"/>
        <w:widowControl/>
        <w:spacing w:after="0" w:line="240" w:lineRule="auto"/>
        <w:ind w:left="1843" w:hanging="1843"/>
        <w:rPr>
          <w:rFonts w:ascii="Nudista" w:hAnsi="Nudista"/>
        </w:rPr>
      </w:pPr>
      <w:bookmarkStart w:id="196" w:name="_Toc86843121"/>
      <w:r w:rsidRPr="00A532AB">
        <w:rPr>
          <w:rFonts w:ascii="Nudista" w:hAnsi="Nudista"/>
        </w:rPr>
        <w:lastRenderedPageBreak/>
        <w:t xml:space="preserve">Príloha č.E.2: </w:t>
      </w:r>
      <w:r w:rsidR="00CA5A22" w:rsidRPr="00A532AB">
        <w:rPr>
          <w:rFonts w:ascii="Nudista" w:hAnsi="Nudista"/>
        </w:rPr>
        <w:t>Zmluva na dodávku softvérového diela</w:t>
      </w:r>
      <w:r w:rsidRPr="00A532AB">
        <w:rPr>
          <w:rFonts w:ascii="Nudista" w:hAnsi="Nudista"/>
        </w:rPr>
        <w:t xml:space="preserve"> pre Časť II. predmetu zákazky</w:t>
      </w:r>
      <w:bookmarkEnd w:id="196"/>
    </w:p>
    <w:p w14:paraId="74CF2BD3" w14:textId="77777777" w:rsidR="004A277E" w:rsidRPr="00A532AB" w:rsidRDefault="004A277E" w:rsidP="004A277E">
      <w:pPr>
        <w:pStyle w:val="SAPHlavn"/>
        <w:widowControl/>
        <w:spacing w:after="0" w:line="240" w:lineRule="auto"/>
        <w:ind w:left="1843" w:hanging="1843"/>
        <w:rPr>
          <w:rFonts w:ascii="Nudista" w:hAnsi="Nudista"/>
        </w:rPr>
      </w:pPr>
    </w:p>
    <w:p w14:paraId="4AD13ADB" w14:textId="77777777" w:rsidR="004A277E" w:rsidRPr="00A532AB" w:rsidRDefault="004A277E" w:rsidP="004A277E">
      <w:pPr>
        <w:pStyle w:val="Bezriadkovania"/>
        <w:jc w:val="center"/>
        <w:rPr>
          <w:rFonts w:ascii="Nudista" w:hAnsi="Nudista"/>
          <w:sz w:val="20"/>
          <w:szCs w:val="26"/>
        </w:rPr>
      </w:pPr>
      <w:r w:rsidRPr="00A532AB">
        <w:rPr>
          <w:rFonts w:ascii="Nudista" w:hAnsi="Nudista"/>
          <w:sz w:val="20"/>
          <w:szCs w:val="26"/>
        </w:rPr>
        <w:t>(súbor vo formáte .docx)</w:t>
      </w:r>
    </w:p>
    <w:p w14:paraId="57CBD17A" w14:textId="77777777" w:rsidR="004A277E" w:rsidRPr="00A532AB" w:rsidRDefault="004A277E" w:rsidP="004A277E">
      <w:pPr>
        <w:pStyle w:val="Bezriadkovania"/>
        <w:jc w:val="center"/>
        <w:rPr>
          <w:rFonts w:ascii="Nudista" w:hAnsi="Nudista"/>
          <w:sz w:val="20"/>
          <w:szCs w:val="26"/>
        </w:rPr>
      </w:pPr>
    </w:p>
    <w:p w14:paraId="41302111" w14:textId="066DF063" w:rsidR="004A277E" w:rsidRPr="00A532AB" w:rsidRDefault="004A277E" w:rsidP="004A277E">
      <w:pPr>
        <w:spacing w:after="120" w:line="240" w:lineRule="auto"/>
        <w:jc w:val="both"/>
        <w:rPr>
          <w:rFonts w:ascii="Nudista" w:hAnsi="Nudista"/>
          <w:sz w:val="20"/>
          <w:szCs w:val="20"/>
        </w:rPr>
      </w:pPr>
      <w:r w:rsidRPr="00A532AB">
        <w:rPr>
          <w:rFonts w:ascii="Nudista" w:hAnsi="Nudista"/>
          <w:sz w:val="20"/>
          <w:szCs w:val="20"/>
        </w:rPr>
        <w:t>Uchádzač vo svojej ponuke predloží v</w:t>
      </w:r>
      <w:r w:rsidRPr="00A532AB">
        <w:rPr>
          <w:rFonts w:ascii="Nudista" w:hAnsi="Nudista" w:cs="Calibri"/>
          <w:sz w:val="20"/>
          <w:szCs w:val="20"/>
        </w:rPr>
        <w:t> </w:t>
      </w:r>
      <w:r w:rsidRPr="00A532AB">
        <w:rPr>
          <w:rFonts w:ascii="Nudista" w:hAnsi="Nudista"/>
          <w:sz w:val="20"/>
          <w:szCs w:val="20"/>
        </w:rPr>
        <w:t>zmysle bodu 8.</w:t>
      </w:r>
      <w:r w:rsidR="008E794F">
        <w:rPr>
          <w:rFonts w:ascii="Nudista" w:hAnsi="Nudista"/>
          <w:sz w:val="20"/>
          <w:szCs w:val="20"/>
        </w:rPr>
        <w:t>3</w:t>
      </w:r>
      <w:r w:rsidRPr="00A532AB">
        <w:rPr>
          <w:rFonts w:ascii="Nudista" w:hAnsi="Nudista"/>
          <w:sz w:val="20"/>
          <w:szCs w:val="20"/>
        </w:rPr>
        <w:t>.</w:t>
      </w:r>
      <w:r w:rsidR="008E794F">
        <w:rPr>
          <w:rFonts w:ascii="Nudista" w:hAnsi="Nudista"/>
          <w:sz w:val="20"/>
          <w:szCs w:val="20"/>
        </w:rPr>
        <w:t>4</w:t>
      </w:r>
      <w:r w:rsidRPr="00A532AB">
        <w:rPr>
          <w:rFonts w:ascii="Nudista" w:hAnsi="Nudista"/>
          <w:sz w:val="20"/>
          <w:szCs w:val="20"/>
        </w:rPr>
        <w:t xml:space="preserve"> Časti A. Pokyny pre uchádzačov týchto súťažných podkladov</w:t>
      </w:r>
      <w:r w:rsidRPr="00A532AB">
        <w:rPr>
          <w:rFonts w:ascii="Nudista" w:eastAsia="Arial Unicode MS" w:hAnsi="Nudista" w:cs="Arial"/>
          <w:sz w:val="20"/>
          <w:szCs w:val="20"/>
        </w:rPr>
        <w:t xml:space="preserve"> </w:t>
      </w:r>
      <w:r w:rsidRPr="00A532AB">
        <w:rPr>
          <w:rFonts w:ascii="Nudista" w:eastAsia="Arial Unicode MS" w:hAnsi="Nudista" w:cs="Arial"/>
          <w:b/>
          <w:bCs/>
          <w:sz w:val="20"/>
          <w:szCs w:val="20"/>
          <w:u w:val="single"/>
        </w:rPr>
        <w:t>návrh zmluvy</w:t>
      </w:r>
      <w:r w:rsidRPr="00A532AB">
        <w:rPr>
          <w:rFonts w:ascii="Nudista" w:hAnsi="Nudista"/>
          <w:sz w:val="20"/>
          <w:szCs w:val="20"/>
        </w:rPr>
        <w:t xml:space="preserve">. Návrh zmluvy </w:t>
      </w:r>
      <w:r w:rsidRPr="00A532AB">
        <w:rPr>
          <w:rFonts w:ascii="Nudista" w:eastAsia="Arial Unicode MS" w:hAnsi="Nudista" w:cs="Arial"/>
          <w:sz w:val="20"/>
          <w:szCs w:val="20"/>
        </w:rPr>
        <w:t>je záujemcom poskytnutý ako samostatná príloha vo formáte MS Word.</w:t>
      </w:r>
    </w:p>
    <w:p w14:paraId="6E716AA8" w14:textId="77777777" w:rsidR="004A277E" w:rsidRPr="00A532AB" w:rsidRDefault="004A277E" w:rsidP="004A277E">
      <w:pPr>
        <w:pStyle w:val="SAPHlavn"/>
        <w:widowControl/>
        <w:spacing w:after="0" w:line="240" w:lineRule="auto"/>
        <w:ind w:left="1843" w:hanging="1843"/>
        <w:rPr>
          <w:rFonts w:ascii="Nudista" w:hAnsi="Nudista"/>
        </w:rPr>
      </w:pPr>
    </w:p>
    <w:p w14:paraId="0195EAA0" w14:textId="2C228791" w:rsidR="004A277E" w:rsidRPr="00A532AB" w:rsidRDefault="004A277E" w:rsidP="00E83DC7">
      <w:pPr>
        <w:pStyle w:val="SAPHlavn"/>
        <w:widowControl/>
        <w:spacing w:after="0" w:line="240" w:lineRule="auto"/>
        <w:ind w:left="1843" w:hanging="1843"/>
        <w:rPr>
          <w:rFonts w:ascii="Nudista" w:hAnsi="Nudista"/>
        </w:rPr>
        <w:sectPr w:rsidR="004A277E" w:rsidRPr="00A532AB" w:rsidSect="00D51906">
          <w:pgSz w:w="11900" w:h="16840"/>
          <w:pgMar w:top="1417" w:right="1417" w:bottom="1417" w:left="1560" w:header="708" w:footer="708" w:gutter="0"/>
          <w:cols w:space="708"/>
          <w:docGrid w:linePitch="299"/>
        </w:sectPr>
      </w:pPr>
    </w:p>
    <w:p w14:paraId="70AC1762" w14:textId="40800E58" w:rsidR="00B50F37" w:rsidRPr="00A532AB" w:rsidRDefault="00B50F37" w:rsidP="00E83DC7">
      <w:pPr>
        <w:spacing w:after="0" w:line="240" w:lineRule="auto"/>
        <w:outlineLvl w:val="0"/>
        <w:rPr>
          <w:rFonts w:ascii="Nudista" w:eastAsia="Times New Roman" w:hAnsi="Nudista"/>
          <w:b/>
          <w:color w:val="000000"/>
          <w:spacing w:val="30"/>
          <w:sz w:val="28"/>
          <w:szCs w:val="28"/>
          <w:lang w:eastAsia="sk-SK"/>
        </w:rPr>
      </w:pPr>
      <w:r w:rsidRPr="00A532AB">
        <w:rPr>
          <w:rFonts w:ascii="Nudista" w:eastAsia="Times New Roman" w:hAnsi="Nudista"/>
          <w:b/>
          <w:color w:val="000000"/>
          <w:spacing w:val="30"/>
          <w:sz w:val="28"/>
          <w:szCs w:val="28"/>
          <w:lang w:eastAsia="sk-SK"/>
        </w:rPr>
        <w:lastRenderedPageBreak/>
        <w:t>SUMARIZÁCIA PRÍLOH SÚŤAŽNÝCH PODKLADOV</w:t>
      </w:r>
      <w:bookmarkEnd w:id="195"/>
    </w:p>
    <w:p w14:paraId="150A032A" w14:textId="77777777" w:rsidR="00B50F37" w:rsidRPr="00A532AB" w:rsidRDefault="00B50F37" w:rsidP="00E83DC7">
      <w:pPr>
        <w:spacing w:after="0" w:line="240" w:lineRule="auto"/>
        <w:jc w:val="both"/>
        <w:rPr>
          <w:rFonts w:ascii="Nudista" w:eastAsia="Proba Pro" w:hAnsi="Nudista" w:cs="Proba Pro"/>
          <w:bCs/>
          <w:color w:val="000000"/>
          <w:sz w:val="20"/>
          <w:szCs w:val="20"/>
          <w:lang w:eastAsia="sk-SK"/>
        </w:rPr>
      </w:pPr>
    </w:p>
    <w:p w14:paraId="6A57CDA3" w14:textId="083D0890" w:rsidR="00B50F37" w:rsidRPr="00A532AB" w:rsidRDefault="00B50F37" w:rsidP="004A277E">
      <w:pPr>
        <w:spacing w:after="120" w:line="240" w:lineRule="auto"/>
        <w:ind w:left="1410" w:hanging="1410"/>
        <w:jc w:val="both"/>
        <w:rPr>
          <w:rFonts w:ascii="Nudista" w:eastAsia="Proba Pro" w:hAnsi="Nudista" w:cs="Proba Pro"/>
          <w:bCs/>
          <w:color w:val="000000"/>
          <w:sz w:val="20"/>
          <w:szCs w:val="20"/>
          <w:lang w:eastAsia="sk-SK"/>
        </w:rPr>
      </w:pPr>
      <w:bookmarkStart w:id="197" w:name="_Hlk41384948"/>
      <w:bookmarkStart w:id="198" w:name="_Hlk41384624"/>
      <w:r w:rsidRPr="00A532AB">
        <w:rPr>
          <w:rFonts w:ascii="Nudista" w:eastAsia="Proba Pro" w:hAnsi="Nudista" w:cs="Proba Pro"/>
          <w:bCs/>
          <w:color w:val="000000"/>
          <w:sz w:val="20"/>
          <w:szCs w:val="20"/>
          <w:lang w:eastAsia="sk-SK"/>
        </w:rPr>
        <w:t>Príloha č. A.</w:t>
      </w:r>
      <w:r w:rsidR="004A277E" w:rsidRPr="00A532AB">
        <w:rPr>
          <w:rFonts w:ascii="Nudista" w:eastAsia="Proba Pro" w:hAnsi="Nudista" w:cs="Proba Pro"/>
          <w:bCs/>
          <w:color w:val="000000"/>
          <w:sz w:val="20"/>
          <w:szCs w:val="20"/>
          <w:lang w:eastAsia="sk-SK"/>
        </w:rPr>
        <w:t>1</w:t>
      </w:r>
      <w:r w:rsidRPr="00A532AB">
        <w:rPr>
          <w:rFonts w:ascii="Nudista" w:eastAsia="Proba Pro" w:hAnsi="Nudista" w:cs="Proba Pro"/>
          <w:bCs/>
          <w:color w:val="000000"/>
          <w:sz w:val="20"/>
          <w:szCs w:val="20"/>
          <w:lang w:eastAsia="sk-SK"/>
        </w:rPr>
        <w:t xml:space="preserve"> </w:t>
      </w:r>
      <w:r w:rsidRPr="00A532AB">
        <w:rPr>
          <w:rFonts w:ascii="Nudista" w:eastAsia="Proba Pro" w:hAnsi="Nudista" w:cs="Proba Pro"/>
          <w:bCs/>
          <w:color w:val="000000"/>
          <w:sz w:val="20"/>
          <w:szCs w:val="20"/>
          <w:lang w:eastAsia="sk-SK"/>
        </w:rPr>
        <w:tab/>
      </w:r>
      <w:r w:rsidR="000753E7" w:rsidRPr="00A532AB">
        <w:rPr>
          <w:rFonts w:ascii="Nudista" w:eastAsia="Proba Pro" w:hAnsi="Nudista" w:cs="Proba Pro"/>
          <w:bCs/>
          <w:color w:val="000000"/>
          <w:sz w:val="20"/>
          <w:szCs w:val="20"/>
          <w:lang w:eastAsia="sk-SK"/>
        </w:rPr>
        <w:t xml:space="preserve">Čestné vyhlásenie o </w:t>
      </w:r>
      <w:r w:rsidR="00CE4674" w:rsidRPr="00A532AB">
        <w:rPr>
          <w:rFonts w:ascii="Nudista" w:eastAsia="Proba Pro" w:hAnsi="Nudista" w:cs="Proba Pro"/>
          <w:bCs/>
          <w:color w:val="000000"/>
          <w:sz w:val="20"/>
          <w:szCs w:val="20"/>
          <w:lang w:eastAsia="sk-SK"/>
        </w:rPr>
        <w:t xml:space="preserve">akceptácii podmienok verejnej súťaže a o neprítomnosti konfliktu záujmov </w:t>
      </w:r>
    </w:p>
    <w:bookmarkEnd w:id="197"/>
    <w:p w14:paraId="65BD2983" w14:textId="6659E814" w:rsidR="00B50F37" w:rsidRPr="00A532AB"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Príloha č. B.</w:t>
      </w:r>
      <w:r w:rsidR="001E5A21" w:rsidRPr="00A532AB">
        <w:rPr>
          <w:rFonts w:ascii="Nudista" w:eastAsia="Proba Pro" w:hAnsi="Nudista" w:cs="Proba Pro"/>
          <w:bCs/>
          <w:color w:val="000000"/>
          <w:sz w:val="20"/>
          <w:szCs w:val="20"/>
          <w:lang w:eastAsia="sk-SK"/>
        </w:rPr>
        <w:t>1</w:t>
      </w:r>
      <w:r w:rsidRPr="00A532AB">
        <w:rPr>
          <w:rFonts w:ascii="Nudista" w:eastAsia="Proba Pro" w:hAnsi="Nudista" w:cs="Proba Pro"/>
          <w:bCs/>
          <w:color w:val="000000"/>
          <w:sz w:val="20"/>
          <w:szCs w:val="20"/>
          <w:lang w:eastAsia="sk-SK"/>
        </w:rPr>
        <w:t xml:space="preserve"> </w:t>
      </w:r>
      <w:r w:rsidRPr="00A532AB">
        <w:rPr>
          <w:rFonts w:ascii="Nudista" w:eastAsia="Proba Pro" w:hAnsi="Nudista" w:cs="Proba Pro"/>
          <w:bCs/>
          <w:color w:val="000000"/>
          <w:sz w:val="20"/>
          <w:szCs w:val="20"/>
          <w:lang w:eastAsia="sk-SK"/>
        </w:rPr>
        <w:tab/>
        <w:t xml:space="preserve">Podrobná špecifikácia predmetu zákazky </w:t>
      </w:r>
      <w:r w:rsidR="004A277E" w:rsidRPr="00A532AB">
        <w:rPr>
          <w:rFonts w:ascii="Nudista" w:eastAsia="Proba Pro" w:hAnsi="Nudista" w:cs="Proba Pro"/>
          <w:bCs/>
          <w:color w:val="000000"/>
          <w:sz w:val="20"/>
          <w:szCs w:val="20"/>
          <w:lang w:eastAsia="sk-SK"/>
        </w:rPr>
        <w:t>pre Časť I. predmetu zákazky</w:t>
      </w:r>
    </w:p>
    <w:p w14:paraId="217FDC9C" w14:textId="40BAB424" w:rsidR="004A277E"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B.2 </w:t>
      </w:r>
      <w:r w:rsidRPr="00A532AB">
        <w:rPr>
          <w:rFonts w:ascii="Nudista" w:eastAsia="Proba Pro" w:hAnsi="Nudista" w:cs="Proba Pro"/>
          <w:bCs/>
          <w:color w:val="000000"/>
          <w:sz w:val="20"/>
          <w:szCs w:val="20"/>
          <w:lang w:eastAsia="sk-SK"/>
        </w:rPr>
        <w:tab/>
        <w:t>Podrobná špecifikácia predmetu zákazky pre Časť II. predmetu zákazky</w:t>
      </w:r>
    </w:p>
    <w:p w14:paraId="559D9AF9" w14:textId="57220A62" w:rsidR="00B91581" w:rsidRPr="00A532AB" w:rsidRDefault="00B91581" w:rsidP="004A277E">
      <w:pPr>
        <w:spacing w:after="0" w:line="240" w:lineRule="auto"/>
        <w:ind w:left="1412" w:hanging="1412"/>
        <w:jc w:val="both"/>
        <w:rPr>
          <w:rFonts w:ascii="Nudista" w:eastAsia="Proba Pro" w:hAnsi="Nudista" w:cs="Proba Pro"/>
          <w:bCs/>
          <w:color w:val="000000"/>
          <w:sz w:val="20"/>
          <w:szCs w:val="20"/>
          <w:lang w:eastAsia="sk-SK"/>
        </w:rPr>
      </w:pPr>
      <w:r w:rsidRPr="00B91581">
        <w:rPr>
          <w:rFonts w:ascii="Nudista" w:eastAsia="Proba Pro" w:hAnsi="Nudista" w:cs="Proba Pro"/>
          <w:bCs/>
          <w:color w:val="000000"/>
          <w:sz w:val="20"/>
          <w:szCs w:val="20"/>
          <w:lang w:eastAsia="sk-SK"/>
        </w:rPr>
        <w:t>Príloha č. B.3</w:t>
      </w:r>
      <w:r w:rsidRPr="00B91581">
        <w:rPr>
          <w:rFonts w:ascii="Nudista" w:eastAsia="Proba Pro" w:hAnsi="Nudista" w:cs="Proba Pro"/>
          <w:bCs/>
          <w:color w:val="000000"/>
          <w:sz w:val="20"/>
          <w:szCs w:val="20"/>
          <w:lang w:eastAsia="sk-SK"/>
        </w:rPr>
        <w:tab/>
        <w:t>Architektúra systému - Smart City</w:t>
      </w:r>
    </w:p>
    <w:p w14:paraId="29F557F8" w14:textId="52EA7EF9" w:rsidR="004A277E" w:rsidRPr="00A532AB" w:rsidRDefault="004A277E" w:rsidP="00F12707">
      <w:pPr>
        <w:spacing w:after="0" w:line="240" w:lineRule="auto"/>
        <w:ind w:left="1412" w:hanging="1412"/>
        <w:jc w:val="both"/>
        <w:rPr>
          <w:rFonts w:ascii="Nudista" w:eastAsia="Proba Pro" w:hAnsi="Nudista" w:cs="Proba Pro"/>
          <w:bCs/>
          <w:color w:val="000000"/>
          <w:sz w:val="20"/>
          <w:szCs w:val="20"/>
          <w:lang w:eastAsia="sk-SK"/>
        </w:rPr>
      </w:pPr>
    </w:p>
    <w:p w14:paraId="24EE7C4E" w14:textId="62508E39" w:rsidR="00B50F37" w:rsidRPr="00A532AB"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C.1 </w:t>
      </w:r>
      <w:r w:rsidRPr="00A532AB">
        <w:rPr>
          <w:rFonts w:ascii="Nudista" w:eastAsia="Proba Pro" w:hAnsi="Nudista" w:cs="Proba Pro"/>
          <w:bCs/>
          <w:color w:val="000000"/>
          <w:sz w:val="20"/>
          <w:szCs w:val="20"/>
          <w:lang w:eastAsia="sk-SK"/>
        </w:rPr>
        <w:tab/>
        <w:t xml:space="preserve">Návrh uchádzača na plnenie kritéria </w:t>
      </w:r>
    </w:p>
    <w:p w14:paraId="6C237D85" w14:textId="122AE164" w:rsidR="00B50F37" w:rsidRPr="00A532AB"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Príloha č. C.2</w:t>
      </w:r>
      <w:r w:rsidRPr="00A532AB">
        <w:rPr>
          <w:rFonts w:ascii="Nudista" w:eastAsia="Proba Pro" w:hAnsi="Nudista" w:cs="Proba Pro"/>
          <w:bCs/>
          <w:color w:val="000000"/>
          <w:sz w:val="20"/>
          <w:szCs w:val="20"/>
          <w:lang w:eastAsia="sk-SK"/>
        </w:rPr>
        <w:tab/>
        <w:t>Cenová tabuľka</w:t>
      </w:r>
      <w:r w:rsidR="004A277E" w:rsidRPr="00A532AB">
        <w:rPr>
          <w:rFonts w:ascii="Nudista" w:eastAsia="Proba Pro" w:hAnsi="Nudista" w:cs="Proba Pro"/>
          <w:bCs/>
          <w:color w:val="000000"/>
          <w:sz w:val="20"/>
          <w:szCs w:val="20"/>
          <w:lang w:eastAsia="sk-SK"/>
        </w:rPr>
        <w:t xml:space="preserve"> pre Časť I. predmetu zákazky</w:t>
      </w:r>
    </w:p>
    <w:p w14:paraId="5A217656" w14:textId="1B47777B" w:rsidR="004A277E" w:rsidRPr="00A532AB"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Príloha č. C.3</w:t>
      </w:r>
      <w:r w:rsidRPr="00A532AB">
        <w:rPr>
          <w:rFonts w:ascii="Nudista" w:eastAsia="Proba Pro" w:hAnsi="Nudista" w:cs="Proba Pro"/>
          <w:bCs/>
          <w:color w:val="000000"/>
          <w:sz w:val="20"/>
          <w:szCs w:val="20"/>
          <w:lang w:eastAsia="sk-SK"/>
        </w:rPr>
        <w:tab/>
        <w:t>Cenová tabuľka pre Časť II. predmetu zákazky</w:t>
      </w:r>
    </w:p>
    <w:p w14:paraId="73C2B3BA" w14:textId="77777777" w:rsidR="00A60AD9" w:rsidRPr="00A532AB" w:rsidRDefault="00A60AD9" w:rsidP="004A277E">
      <w:pPr>
        <w:spacing w:after="0" w:line="240" w:lineRule="auto"/>
        <w:jc w:val="both"/>
        <w:rPr>
          <w:rFonts w:ascii="Nudista" w:eastAsia="Proba Pro" w:hAnsi="Nudista" w:cs="Proba Pro"/>
          <w:bCs/>
          <w:color w:val="000000"/>
          <w:sz w:val="20"/>
          <w:szCs w:val="20"/>
          <w:lang w:eastAsia="sk-SK"/>
        </w:rPr>
      </w:pPr>
    </w:p>
    <w:p w14:paraId="28935892" w14:textId="413ADBC4" w:rsidR="00B50F37" w:rsidRPr="00A532AB" w:rsidRDefault="00B50F37" w:rsidP="004A277E">
      <w:pPr>
        <w:spacing w:after="0" w:line="240" w:lineRule="auto"/>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w:t>
      </w:r>
      <w:r w:rsidR="0089136E" w:rsidRPr="00A532AB">
        <w:rPr>
          <w:rFonts w:ascii="Nudista" w:eastAsia="Proba Pro" w:hAnsi="Nudista" w:cs="Proba Pro"/>
          <w:bCs/>
          <w:color w:val="000000"/>
          <w:sz w:val="20"/>
          <w:szCs w:val="20"/>
          <w:lang w:eastAsia="sk-SK"/>
        </w:rPr>
        <w:t>E</w:t>
      </w:r>
      <w:r w:rsidRPr="00A532AB">
        <w:rPr>
          <w:rFonts w:ascii="Nudista" w:eastAsia="Proba Pro" w:hAnsi="Nudista" w:cs="Proba Pro"/>
          <w:bCs/>
          <w:color w:val="000000"/>
          <w:sz w:val="20"/>
          <w:szCs w:val="20"/>
          <w:lang w:eastAsia="sk-SK"/>
        </w:rPr>
        <w:t xml:space="preserve">.1 </w:t>
      </w:r>
      <w:r w:rsidRPr="00A532AB">
        <w:rPr>
          <w:rFonts w:ascii="Nudista" w:eastAsia="Proba Pro" w:hAnsi="Nudista" w:cs="Proba Pro"/>
          <w:bCs/>
          <w:color w:val="000000"/>
          <w:sz w:val="20"/>
          <w:szCs w:val="20"/>
          <w:lang w:eastAsia="sk-SK"/>
        </w:rPr>
        <w:tab/>
      </w:r>
      <w:r w:rsidR="00A60AD9" w:rsidRPr="00A532AB">
        <w:rPr>
          <w:rFonts w:ascii="Nudista" w:eastAsia="Proba Pro" w:hAnsi="Nudista" w:cs="Proba Pro"/>
          <w:bCs/>
          <w:color w:val="000000"/>
          <w:sz w:val="20"/>
          <w:szCs w:val="20"/>
          <w:lang w:eastAsia="sk-SK"/>
        </w:rPr>
        <w:t>Zmluva o dielo</w:t>
      </w:r>
      <w:r w:rsidR="004A277E" w:rsidRPr="00A532AB">
        <w:rPr>
          <w:rFonts w:ascii="Nudista" w:eastAsia="Proba Pro" w:hAnsi="Nudista" w:cs="Proba Pro"/>
          <w:bCs/>
          <w:color w:val="000000"/>
          <w:sz w:val="20"/>
          <w:szCs w:val="20"/>
          <w:lang w:eastAsia="sk-SK"/>
        </w:rPr>
        <w:t xml:space="preserve"> pre Časť I. predmetu zákazky</w:t>
      </w:r>
    </w:p>
    <w:p w14:paraId="4CB15BC5" w14:textId="60E3066C" w:rsidR="004A277E" w:rsidRPr="00A532AB" w:rsidRDefault="004A277E" w:rsidP="004A277E">
      <w:pPr>
        <w:spacing w:after="0" w:line="240" w:lineRule="auto"/>
        <w:jc w:val="both"/>
        <w:rPr>
          <w:rFonts w:ascii="Nudista" w:eastAsia="Proba Pro" w:hAnsi="Nudista" w:cs="Proba Pro"/>
          <w:bCs/>
          <w:color w:val="000000"/>
          <w:sz w:val="20"/>
          <w:szCs w:val="20"/>
          <w:lang w:eastAsia="sk-SK"/>
        </w:rPr>
      </w:pPr>
      <w:r w:rsidRPr="00A532AB">
        <w:rPr>
          <w:rFonts w:ascii="Nudista" w:eastAsia="Proba Pro" w:hAnsi="Nudista" w:cs="Proba Pro"/>
          <w:bCs/>
          <w:color w:val="000000"/>
          <w:sz w:val="20"/>
          <w:szCs w:val="20"/>
          <w:lang w:eastAsia="sk-SK"/>
        </w:rPr>
        <w:t xml:space="preserve">Príloha č. E.2 </w:t>
      </w:r>
      <w:r w:rsidRPr="00A532AB">
        <w:rPr>
          <w:rFonts w:ascii="Nudista" w:eastAsia="Proba Pro" w:hAnsi="Nudista" w:cs="Proba Pro"/>
          <w:bCs/>
          <w:color w:val="000000"/>
          <w:sz w:val="20"/>
          <w:szCs w:val="20"/>
          <w:lang w:eastAsia="sk-SK"/>
        </w:rPr>
        <w:tab/>
      </w:r>
      <w:r w:rsidR="00A60AD9" w:rsidRPr="00A532AB">
        <w:rPr>
          <w:rFonts w:ascii="Nudista" w:eastAsia="Proba Pro" w:hAnsi="Nudista" w:cs="Proba Pro"/>
          <w:bCs/>
          <w:color w:val="000000"/>
          <w:sz w:val="20"/>
          <w:szCs w:val="20"/>
          <w:lang w:eastAsia="sk-SK"/>
        </w:rPr>
        <w:t>Zmluva dodávku softvérového diela</w:t>
      </w:r>
      <w:r w:rsidRPr="00A532AB">
        <w:rPr>
          <w:rFonts w:ascii="Nudista" w:eastAsia="Proba Pro" w:hAnsi="Nudista" w:cs="Proba Pro"/>
          <w:bCs/>
          <w:color w:val="000000"/>
          <w:sz w:val="20"/>
          <w:szCs w:val="20"/>
          <w:lang w:eastAsia="sk-SK"/>
        </w:rPr>
        <w:t xml:space="preserve"> pre Časť II. predmetu zákazky</w:t>
      </w:r>
    </w:p>
    <w:p w14:paraId="426837BF" w14:textId="77777777" w:rsidR="004A277E" w:rsidRPr="00A532AB" w:rsidRDefault="004A277E" w:rsidP="004A277E">
      <w:pPr>
        <w:spacing w:after="0" w:line="240" w:lineRule="auto"/>
        <w:jc w:val="both"/>
        <w:rPr>
          <w:rFonts w:ascii="Nudista" w:eastAsia="Proba Pro" w:hAnsi="Nudista" w:cs="Proba Pro"/>
          <w:bCs/>
          <w:color w:val="000000"/>
          <w:sz w:val="20"/>
          <w:szCs w:val="20"/>
          <w:lang w:eastAsia="sk-SK"/>
        </w:rPr>
      </w:pPr>
    </w:p>
    <w:p w14:paraId="05F1A8FF" w14:textId="56DEF2E4" w:rsidR="00D320EC" w:rsidRPr="00A532AB" w:rsidRDefault="00D320EC" w:rsidP="00E83DC7">
      <w:pPr>
        <w:spacing w:after="0" w:line="240" w:lineRule="auto"/>
        <w:jc w:val="both"/>
        <w:rPr>
          <w:rFonts w:ascii="Nudista" w:eastAsia="PT Serif" w:hAnsi="Nudista" w:cs="Arial"/>
          <w:bCs/>
          <w:color w:val="000000"/>
          <w:sz w:val="20"/>
          <w:szCs w:val="20"/>
          <w:lang w:eastAsia="sk-SK"/>
        </w:rPr>
      </w:pPr>
    </w:p>
    <w:p w14:paraId="42190718" w14:textId="77777777" w:rsidR="004A277E" w:rsidRPr="00A532AB" w:rsidRDefault="004A277E" w:rsidP="00E83DC7">
      <w:pPr>
        <w:spacing w:after="0" w:line="240" w:lineRule="auto"/>
        <w:jc w:val="both"/>
        <w:rPr>
          <w:rFonts w:ascii="Nudista" w:eastAsia="PT Serif" w:hAnsi="Nudista" w:cs="Arial"/>
          <w:bCs/>
          <w:color w:val="000000"/>
          <w:sz w:val="20"/>
          <w:szCs w:val="20"/>
          <w:lang w:eastAsia="sk-SK"/>
        </w:rPr>
      </w:pPr>
    </w:p>
    <w:bookmarkEnd w:id="198"/>
    <w:p w14:paraId="3309E043" w14:textId="763FA740" w:rsidR="00A07BB7" w:rsidRPr="00A532AB" w:rsidRDefault="00A07BB7" w:rsidP="00E83DC7">
      <w:pPr>
        <w:spacing w:after="0" w:line="240" w:lineRule="auto"/>
        <w:rPr>
          <w:rFonts w:ascii="Nudista" w:hAnsi="Nudista"/>
          <w:sz w:val="20"/>
          <w:szCs w:val="20"/>
        </w:rPr>
      </w:pPr>
    </w:p>
    <w:p w14:paraId="03003053" w14:textId="1ED7D7B1" w:rsidR="00AD022F" w:rsidRPr="00A532AB" w:rsidRDefault="00AD022F" w:rsidP="00AD022F">
      <w:pPr>
        <w:rPr>
          <w:rFonts w:ascii="Nudista" w:hAnsi="Nudista"/>
          <w:sz w:val="20"/>
          <w:szCs w:val="20"/>
        </w:rPr>
      </w:pPr>
    </w:p>
    <w:p w14:paraId="597A6CC1" w14:textId="48AAFE95" w:rsidR="00AD022F" w:rsidRPr="00A532AB" w:rsidRDefault="00AD022F" w:rsidP="00AD022F">
      <w:pPr>
        <w:rPr>
          <w:rFonts w:ascii="Nudista" w:hAnsi="Nudista"/>
          <w:sz w:val="20"/>
          <w:szCs w:val="20"/>
        </w:rPr>
      </w:pPr>
    </w:p>
    <w:p w14:paraId="62F56521" w14:textId="7B359C5E" w:rsidR="00AD022F" w:rsidRPr="00A532AB" w:rsidRDefault="00AD022F" w:rsidP="00AD022F">
      <w:pPr>
        <w:rPr>
          <w:rFonts w:ascii="Nudista" w:hAnsi="Nudista"/>
          <w:sz w:val="20"/>
          <w:szCs w:val="20"/>
        </w:rPr>
      </w:pPr>
    </w:p>
    <w:p w14:paraId="52BCCC3E" w14:textId="2FF4375F" w:rsidR="00AD022F" w:rsidRPr="00A532AB" w:rsidRDefault="00AD022F" w:rsidP="00AD022F">
      <w:pPr>
        <w:rPr>
          <w:rFonts w:ascii="Nudista" w:hAnsi="Nudista"/>
          <w:sz w:val="20"/>
          <w:szCs w:val="20"/>
        </w:rPr>
      </w:pPr>
    </w:p>
    <w:p w14:paraId="46FD10FA" w14:textId="75811C03" w:rsidR="00AD022F" w:rsidRPr="00A532AB" w:rsidRDefault="00AD022F" w:rsidP="00AD022F">
      <w:pPr>
        <w:rPr>
          <w:rFonts w:ascii="Nudista" w:hAnsi="Nudista"/>
          <w:sz w:val="20"/>
          <w:szCs w:val="20"/>
        </w:rPr>
      </w:pPr>
    </w:p>
    <w:p w14:paraId="751C8D15" w14:textId="635D5158" w:rsidR="00AD022F" w:rsidRPr="00A532AB" w:rsidRDefault="00AD022F" w:rsidP="00AD022F">
      <w:pPr>
        <w:rPr>
          <w:rFonts w:ascii="Nudista" w:hAnsi="Nudista"/>
          <w:sz w:val="20"/>
          <w:szCs w:val="20"/>
        </w:rPr>
      </w:pPr>
    </w:p>
    <w:p w14:paraId="0E067A68" w14:textId="2992AEAA" w:rsidR="00AD022F" w:rsidRPr="00A532AB" w:rsidRDefault="00AD022F" w:rsidP="00AD022F">
      <w:pPr>
        <w:rPr>
          <w:rFonts w:ascii="Nudista" w:hAnsi="Nudista"/>
          <w:sz w:val="20"/>
          <w:szCs w:val="20"/>
        </w:rPr>
      </w:pPr>
    </w:p>
    <w:p w14:paraId="7B438326" w14:textId="680B4F60" w:rsidR="00AD022F" w:rsidRPr="00A532AB" w:rsidRDefault="00AD022F" w:rsidP="00AD022F">
      <w:pPr>
        <w:rPr>
          <w:rFonts w:ascii="Nudista" w:hAnsi="Nudista"/>
          <w:sz w:val="20"/>
          <w:szCs w:val="20"/>
        </w:rPr>
      </w:pPr>
    </w:p>
    <w:p w14:paraId="14F0F869" w14:textId="7B768226" w:rsidR="00AD022F" w:rsidRPr="00A532AB" w:rsidRDefault="00AD022F" w:rsidP="00AD022F">
      <w:pPr>
        <w:rPr>
          <w:rFonts w:ascii="Nudista" w:hAnsi="Nudista"/>
          <w:sz w:val="20"/>
          <w:szCs w:val="20"/>
        </w:rPr>
      </w:pPr>
    </w:p>
    <w:p w14:paraId="0C6BD9E1" w14:textId="209239C6" w:rsidR="00AD022F" w:rsidRPr="00A532AB" w:rsidRDefault="00AD022F" w:rsidP="00AD022F">
      <w:pPr>
        <w:rPr>
          <w:rFonts w:ascii="Nudista" w:hAnsi="Nudista"/>
          <w:sz w:val="20"/>
          <w:szCs w:val="20"/>
        </w:rPr>
      </w:pPr>
    </w:p>
    <w:p w14:paraId="24BF1AC7" w14:textId="52730076" w:rsidR="00AD022F" w:rsidRPr="00A532AB" w:rsidRDefault="00AD022F" w:rsidP="00AD022F">
      <w:pPr>
        <w:rPr>
          <w:rFonts w:ascii="Nudista" w:hAnsi="Nudista"/>
          <w:sz w:val="20"/>
          <w:szCs w:val="20"/>
        </w:rPr>
      </w:pPr>
    </w:p>
    <w:p w14:paraId="20E5833D" w14:textId="1FE882DE" w:rsidR="00AD022F" w:rsidRPr="00A532AB" w:rsidRDefault="00AD022F" w:rsidP="00AD022F">
      <w:pPr>
        <w:rPr>
          <w:rFonts w:ascii="Nudista" w:hAnsi="Nudista"/>
          <w:sz w:val="20"/>
          <w:szCs w:val="20"/>
        </w:rPr>
      </w:pPr>
    </w:p>
    <w:p w14:paraId="35F151F8" w14:textId="05E27056" w:rsidR="00AD022F" w:rsidRPr="00A532AB" w:rsidRDefault="00AD022F" w:rsidP="00AD022F">
      <w:pPr>
        <w:rPr>
          <w:rFonts w:ascii="Nudista" w:hAnsi="Nudista"/>
          <w:sz w:val="20"/>
          <w:szCs w:val="20"/>
        </w:rPr>
      </w:pPr>
    </w:p>
    <w:p w14:paraId="5AFC5388" w14:textId="1D1D5C67" w:rsidR="00AD022F" w:rsidRPr="00A532AB" w:rsidRDefault="00AD022F" w:rsidP="00AD022F">
      <w:pPr>
        <w:rPr>
          <w:rFonts w:ascii="Nudista" w:hAnsi="Nudista"/>
          <w:sz w:val="20"/>
          <w:szCs w:val="20"/>
        </w:rPr>
      </w:pPr>
    </w:p>
    <w:p w14:paraId="0A6EA6A6" w14:textId="51FBEFDE" w:rsidR="00AD022F" w:rsidRPr="00A532AB" w:rsidRDefault="00AD022F" w:rsidP="00AD022F">
      <w:pPr>
        <w:rPr>
          <w:rFonts w:ascii="Nudista" w:hAnsi="Nudista"/>
          <w:sz w:val="20"/>
          <w:szCs w:val="20"/>
        </w:rPr>
      </w:pPr>
    </w:p>
    <w:p w14:paraId="492DEF04" w14:textId="02373E5B" w:rsidR="00AD022F" w:rsidRPr="00A532AB" w:rsidRDefault="00AD022F" w:rsidP="00AD022F">
      <w:pPr>
        <w:rPr>
          <w:rFonts w:ascii="Nudista" w:hAnsi="Nudista"/>
          <w:sz w:val="20"/>
          <w:szCs w:val="20"/>
        </w:rPr>
      </w:pPr>
    </w:p>
    <w:p w14:paraId="4630F452" w14:textId="13B38F30" w:rsidR="00AD022F" w:rsidRPr="00A532AB" w:rsidRDefault="00AD022F" w:rsidP="00AD022F">
      <w:pPr>
        <w:tabs>
          <w:tab w:val="left" w:pos="8232"/>
        </w:tabs>
        <w:rPr>
          <w:rFonts w:ascii="Nudista" w:hAnsi="Nudista"/>
          <w:sz w:val="20"/>
          <w:szCs w:val="20"/>
        </w:rPr>
      </w:pPr>
    </w:p>
    <w:sectPr w:rsidR="00AD022F" w:rsidRPr="00A532AB"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2CDEC" w14:textId="77777777" w:rsidR="00E757D6" w:rsidRDefault="00E757D6" w:rsidP="00202385">
      <w:r>
        <w:separator/>
      </w:r>
    </w:p>
  </w:endnote>
  <w:endnote w:type="continuationSeparator" w:id="0">
    <w:p w14:paraId="4E75CC4E" w14:textId="77777777" w:rsidR="00E757D6" w:rsidRDefault="00E757D6" w:rsidP="00202385">
      <w:r>
        <w:continuationSeparator/>
      </w:r>
    </w:p>
  </w:endnote>
  <w:endnote w:type="continuationNotice" w:id="1">
    <w:p w14:paraId="60673D6D" w14:textId="77777777" w:rsidR="00E757D6" w:rsidRDefault="00E757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AD8C8D"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6EF600B8"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7AAD8C8D"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6EF600B8"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098928" w14:textId="196615E4" w:rsidR="00E757D6"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sidR="0060183C">
                            <w:rPr>
                              <w:rFonts w:ascii="Nudista" w:hAnsi="Nudista"/>
                              <w:b/>
                              <w:sz w:val="16"/>
                              <w:szCs w:val="16"/>
                            </w:rPr>
                            <w:t xml:space="preserve">, IČO: </w:t>
                          </w:r>
                          <w:r>
                            <w:rPr>
                              <w:rFonts w:ascii="Nudista" w:hAnsi="Nudista"/>
                              <w:b/>
                              <w:sz w:val="16"/>
                              <w:szCs w:val="16"/>
                            </w:rPr>
                            <w:t>00 306 606</w:t>
                          </w:r>
                        </w:p>
                        <w:p w14:paraId="5EDF9101" w14:textId="7C627842"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 xml:space="preserve">Moderné technológie – </w:t>
                          </w:r>
                          <w:r w:rsidR="003E3DAD">
                            <w:rPr>
                              <w:rFonts w:ascii="Nudista" w:hAnsi="Nudista"/>
                              <w:sz w:val="16"/>
                              <w:szCs w:val="16"/>
                            </w:rPr>
                            <w:t xml:space="preserve">Nesvady </w:t>
                          </w:r>
                          <w:r w:rsidR="0060183C">
                            <w:rPr>
                              <w:rFonts w:ascii="Nudista" w:hAnsi="Nudista"/>
                              <w:sz w:val="16"/>
                              <w:szCs w:val="16"/>
                            </w:rPr>
                            <w:t>na ceste SMART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4E098928" w14:textId="196615E4" w:rsidR="00E757D6"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sidR="0060183C">
                      <w:rPr>
                        <w:rFonts w:ascii="Nudista" w:hAnsi="Nudista"/>
                        <w:b/>
                        <w:sz w:val="16"/>
                        <w:szCs w:val="16"/>
                      </w:rPr>
                      <w:t xml:space="preserve">, IČO: </w:t>
                    </w:r>
                    <w:r>
                      <w:rPr>
                        <w:rFonts w:ascii="Nudista" w:hAnsi="Nudista"/>
                        <w:b/>
                        <w:sz w:val="16"/>
                        <w:szCs w:val="16"/>
                      </w:rPr>
                      <w:t>00 306 606</w:t>
                    </w:r>
                  </w:p>
                  <w:p w14:paraId="5EDF9101" w14:textId="7C627842"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 xml:space="preserve">Moderné technológie – </w:t>
                    </w:r>
                    <w:r w:rsidR="003E3DAD">
                      <w:rPr>
                        <w:rFonts w:ascii="Nudista" w:hAnsi="Nudista"/>
                        <w:sz w:val="16"/>
                        <w:szCs w:val="16"/>
                      </w:rPr>
                      <w:t xml:space="preserve">Nesvady </w:t>
                    </w:r>
                    <w:r w:rsidR="0060183C">
                      <w:rPr>
                        <w:rFonts w:ascii="Nudista" w:hAnsi="Nudista"/>
                        <w:sz w:val="16"/>
                        <w:szCs w:val="16"/>
                      </w:rPr>
                      <w:t>na ceste SMART</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8" name="Obrázok 8"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3A0E5E8" w:rsidR="00E757D6" w:rsidRPr="00A62FA2" w:rsidRDefault="008E794F">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3FB6FC23">
              <wp:simplePos x="0" y="0"/>
              <wp:positionH relativeFrom="page">
                <wp:align>center</wp:align>
              </wp:positionH>
              <wp:positionV relativeFrom="paragraph">
                <wp:posOffset>145324</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46C92A"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39A02D65"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11.45pt;width:373.5pt;height:37.45pt;z-index:2516587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" filled="f" stroked="f">
              <v:textbox>
                <w:txbxContent>
                  <w:p w14:paraId="5F46C92A" w14:textId="77777777" w:rsidR="003E3DAD" w:rsidRPr="006F26B3" w:rsidRDefault="003E3DAD" w:rsidP="003E3DAD">
                    <w:pPr>
                      <w:spacing w:after="0" w:line="240" w:lineRule="auto"/>
                      <w:jc w:val="center"/>
                      <w:rPr>
                        <w:rFonts w:ascii="Nudista" w:hAnsi="Nudista"/>
                        <w:b/>
                        <w:sz w:val="16"/>
                        <w:szCs w:val="16"/>
                      </w:rPr>
                    </w:pPr>
                    <w:r w:rsidRPr="003E3DAD">
                      <w:rPr>
                        <w:rFonts w:ascii="Nudista" w:hAnsi="Nudista"/>
                        <w:b/>
                        <w:sz w:val="16"/>
                        <w:szCs w:val="16"/>
                      </w:rPr>
                      <w:t>Mesto Nesvady</w:t>
                    </w:r>
                    <w:r>
                      <w:rPr>
                        <w:rFonts w:ascii="Nudista" w:hAnsi="Nudista"/>
                        <w:b/>
                        <w:sz w:val="16"/>
                        <w:szCs w:val="16"/>
                      </w:rPr>
                      <w:t xml:space="preserve">, </w:t>
                    </w:r>
                    <w:r w:rsidRPr="003E3DAD">
                      <w:rPr>
                        <w:rFonts w:ascii="Nudista" w:hAnsi="Nudista"/>
                        <w:b/>
                        <w:sz w:val="16"/>
                        <w:szCs w:val="16"/>
                      </w:rPr>
                      <w:t>Obchodná 233/23, 946 51 Nesvady</w:t>
                    </w:r>
                    <w:r>
                      <w:rPr>
                        <w:rFonts w:ascii="Nudista" w:hAnsi="Nudista"/>
                        <w:b/>
                        <w:sz w:val="16"/>
                        <w:szCs w:val="16"/>
                      </w:rPr>
                      <w:t>, IČO: 00 306 606</w:t>
                    </w:r>
                  </w:p>
                  <w:p w14:paraId="39A02D65" w14:textId="77777777" w:rsidR="003E3DAD" w:rsidRPr="006F26B3" w:rsidRDefault="003E3DAD" w:rsidP="003E3DAD">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Nesvady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v:textbox>
              <w10:wrap anchorx="page"/>
            </v:shape>
          </w:pict>
        </mc:Fallback>
      </mc:AlternateContent>
    </w:r>
    <w:r w:rsidR="00E757D6">
      <w:rPr>
        <w:noProof/>
        <w:color w:val="000000"/>
        <w:szCs w:val="16"/>
      </w:rPr>
      <w:drawing>
        <wp:anchor distT="0" distB="0" distL="114300" distR="114300" simplePos="0" relativeHeight="251664896" behindDoc="1" locked="0" layoutInCell="1" allowOverlap="1" wp14:anchorId="0006076E" wp14:editId="4F7E8D16">
          <wp:simplePos x="0" y="0"/>
          <wp:positionH relativeFrom="column">
            <wp:posOffset>-426095</wp:posOffset>
          </wp:positionH>
          <wp:positionV relativeFrom="paragraph">
            <wp:posOffset>52145</wp:posOffset>
          </wp:positionV>
          <wp:extent cx="892454" cy="267446"/>
          <wp:effectExtent l="0" t="0" r="0" b="0"/>
          <wp:wrapNone/>
          <wp:docPr id="9" name="Obrázok 9"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E757D6" w:rsidRPr="00A62FA2">
      <w:rPr>
        <w:rFonts w:ascii="Nudista" w:hAnsi="Nudista"/>
        <w:noProof/>
        <w:sz w:val="16"/>
        <w:szCs w:val="16"/>
      </w:rPr>
      <w:t>56</w:t>
    </w:r>
    <w:r w:rsidR="00E757D6" w:rsidRPr="00A62FA2">
      <w:rPr>
        <w:rFonts w:ascii="Nudista" w:hAnsi="Nudista"/>
        <w:sz w:val="16"/>
        <w:szCs w:val="16"/>
      </w:rPr>
      <w:fldChar w:fldCharType="end"/>
    </w:r>
  </w:p>
  <w:p w14:paraId="2F10E1FA" w14:textId="3BA0671F"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70ADD" w14:textId="77777777" w:rsidR="00E757D6" w:rsidRDefault="00E757D6" w:rsidP="00202385">
      <w:r>
        <w:separator/>
      </w:r>
    </w:p>
  </w:footnote>
  <w:footnote w:type="continuationSeparator" w:id="0">
    <w:p w14:paraId="3F8F510D" w14:textId="77777777" w:rsidR="00E757D6" w:rsidRDefault="00E757D6" w:rsidP="00202385">
      <w:r>
        <w:continuationSeparator/>
      </w:r>
    </w:p>
  </w:footnote>
  <w:footnote w:type="continuationNotice" w:id="1">
    <w:p w14:paraId="4743794E" w14:textId="77777777" w:rsidR="00E757D6" w:rsidRDefault="00E757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F489" w14:textId="42ABCA99" w:rsidR="00161C41" w:rsidRDefault="00161C41" w:rsidP="0064697D">
    <w:pPr>
      <w:pStyle w:val="Hlavika"/>
      <w:tabs>
        <w:tab w:val="left" w:pos="6529"/>
      </w:tabs>
      <w:jc w:val="left"/>
    </w:pPr>
    <w:bookmarkStart w:id="4" w:name="_Hlk68692482"/>
    <w:bookmarkStart w:id="5" w:name="_Hlk68692483"/>
  </w:p>
  <w:p w14:paraId="040BBDC4" w14:textId="31CD7832" w:rsidR="00E757D6" w:rsidRDefault="003E3DAD" w:rsidP="0064697D">
    <w:pPr>
      <w:pStyle w:val="Hlavika"/>
      <w:tabs>
        <w:tab w:val="left" w:pos="6529"/>
      </w:tabs>
      <w:jc w:val="left"/>
    </w:pPr>
    <w:r>
      <w:rPr>
        <w:noProof/>
      </w:rPr>
      <w:drawing>
        <wp:inline distT="0" distB="0" distL="0" distR="0" wp14:anchorId="79FA1209" wp14:editId="0992D803">
          <wp:extent cx="1291172" cy="1502229"/>
          <wp:effectExtent l="0" t="0" r="4445" b="317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a:stretch>
                    <a:fillRect/>
                  </a:stretch>
                </pic:blipFill>
                <pic:spPr>
                  <a:xfrm>
                    <a:off x="0" y="0"/>
                    <a:ext cx="1295350" cy="1507090"/>
                  </a:xfrm>
                  <a:prstGeom prst="rect">
                    <a:avLst/>
                  </a:prstGeom>
                </pic:spPr>
              </pic:pic>
            </a:graphicData>
          </a:graphic>
        </wp:inline>
      </w:drawing>
    </w:r>
    <w:r w:rsidR="00E757D6">
      <w:tab/>
    </w:r>
  </w:p>
  <w:p w14:paraId="31E31D43" w14:textId="46B7110C" w:rsidR="00E757D6" w:rsidRPr="00161C41" w:rsidRDefault="00E757D6" w:rsidP="00161C41">
    <w:pPr>
      <w:spacing w:after="0" w:line="240" w:lineRule="auto"/>
      <w:rPr>
        <w:rFonts w:ascii="Times New Roman" w:eastAsia="Times New Roman" w:hAnsi="Times New Roman"/>
        <w:sz w:val="24"/>
        <w:szCs w:val="24"/>
      </w:rPr>
    </w:pP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046D" w14:textId="77777777" w:rsidR="00600C6C" w:rsidRDefault="00600C6C">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4FD0" w14:textId="77777777" w:rsidR="00600C6C" w:rsidRDefault="00600C6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0AF38" w14:textId="77777777" w:rsidR="00600C6C" w:rsidRDefault="00600C6C">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247125F"/>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886E6BC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C570FB"/>
    <w:multiLevelType w:val="multilevel"/>
    <w:tmpl w:val="4620A46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b w:val="0"/>
        <w:i w:val="0"/>
        <w:iCs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8"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start w:val="1"/>
      <w:numFmt w:val="bullet"/>
      <w:lvlText w:val="o"/>
      <w:lvlJc w:val="left"/>
      <w:pPr>
        <w:ind w:left="3349" w:hanging="360"/>
      </w:pPr>
      <w:rPr>
        <w:rFonts w:ascii="Courier New" w:hAnsi="Courier New" w:cs="Courier New" w:hint="default"/>
      </w:rPr>
    </w:lvl>
    <w:lvl w:ilvl="2" w:tplc="041B0005">
      <w:start w:val="1"/>
      <w:numFmt w:val="bullet"/>
      <w:lvlText w:val=""/>
      <w:lvlJc w:val="left"/>
      <w:pPr>
        <w:ind w:left="4069" w:hanging="360"/>
      </w:pPr>
      <w:rPr>
        <w:rFonts w:ascii="Wingdings" w:hAnsi="Wingdings" w:hint="default"/>
      </w:rPr>
    </w:lvl>
    <w:lvl w:ilvl="3" w:tplc="041B0001">
      <w:start w:val="1"/>
      <w:numFmt w:val="bullet"/>
      <w:lvlText w:val=""/>
      <w:lvlJc w:val="left"/>
      <w:pPr>
        <w:ind w:left="4789" w:hanging="360"/>
      </w:pPr>
      <w:rPr>
        <w:rFonts w:ascii="Symbol" w:hAnsi="Symbol" w:hint="default"/>
      </w:rPr>
    </w:lvl>
    <w:lvl w:ilvl="4" w:tplc="041B0003">
      <w:start w:val="1"/>
      <w:numFmt w:val="bullet"/>
      <w:lvlText w:val="o"/>
      <w:lvlJc w:val="left"/>
      <w:pPr>
        <w:ind w:left="5509" w:hanging="360"/>
      </w:pPr>
      <w:rPr>
        <w:rFonts w:ascii="Courier New" w:hAnsi="Courier New" w:cs="Courier New" w:hint="default"/>
      </w:rPr>
    </w:lvl>
    <w:lvl w:ilvl="5" w:tplc="041B0005">
      <w:start w:val="1"/>
      <w:numFmt w:val="bullet"/>
      <w:lvlText w:val=""/>
      <w:lvlJc w:val="left"/>
      <w:pPr>
        <w:ind w:left="6229" w:hanging="360"/>
      </w:pPr>
      <w:rPr>
        <w:rFonts w:ascii="Wingdings" w:hAnsi="Wingdings" w:hint="default"/>
      </w:rPr>
    </w:lvl>
    <w:lvl w:ilvl="6" w:tplc="041B0001">
      <w:start w:val="1"/>
      <w:numFmt w:val="bullet"/>
      <w:lvlText w:val=""/>
      <w:lvlJc w:val="left"/>
      <w:pPr>
        <w:ind w:left="6949" w:hanging="360"/>
      </w:pPr>
      <w:rPr>
        <w:rFonts w:ascii="Symbol" w:hAnsi="Symbol" w:hint="default"/>
      </w:rPr>
    </w:lvl>
    <w:lvl w:ilvl="7" w:tplc="041B0003">
      <w:start w:val="1"/>
      <w:numFmt w:val="bullet"/>
      <w:lvlText w:val="o"/>
      <w:lvlJc w:val="left"/>
      <w:pPr>
        <w:ind w:left="7669" w:hanging="360"/>
      </w:pPr>
      <w:rPr>
        <w:rFonts w:ascii="Courier New" w:hAnsi="Courier New" w:cs="Courier New" w:hint="default"/>
      </w:rPr>
    </w:lvl>
    <w:lvl w:ilvl="8" w:tplc="041B0005">
      <w:start w:val="1"/>
      <w:numFmt w:val="bullet"/>
      <w:lvlText w:val=""/>
      <w:lvlJc w:val="left"/>
      <w:pPr>
        <w:ind w:left="8389" w:hanging="360"/>
      </w:pPr>
      <w:rPr>
        <w:rFonts w:ascii="Wingdings" w:hAnsi="Wingdings" w:hint="default"/>
      </w:rPr>
    </w:lvl>
  </w:abstractNum>
  <w:abstractNum w:abstractNumId="29" w15:restartNumberingAfterBreak="0">
    <w:nsid w:val="126A29D8"/>
    <w:multiLevelType w:val="hybridMultilevel"/>
    <w:tmpl w:val="8208E6C0"/>
    <w:lvl w:ilvl="0" w:tplc="BE963A8C">
      <w:start w:val="1"/>
      <w:numFmt w:val="lowerLetter"/>
      <w:lvlText w:val="%1)"/>
      <w:lvlJc w:val="left"/>
      <w:pPr>
        <w:ind w:left="1636" w:hanging="360"/>
      </w:pPr>
    </w:lvl>
    <w:lvl w:ilvl="1" w:tplc="041B0019">
      <w:start w:val="1"/>
      <w:numFmt w:val="lowerLetter"/>
      <w:lvlText w:val="%2."/>
      <w:lvlJc w:val="left"/>
      <w:pPr>
        <w:ind w:left="2356" w:hanging="360"/>
      </w:pPr>
    </w:lvl>
    <w:lvl w:ilvl="2" w:tplc="041B001B">
      <w:start w:val="1"/>
      <w:numFmt w:val="lowerRoman"/>
      <w:lvlText w:val="%3."/>
      <w:lvlJc w:val="right"/>
      <w:pPr>
        <w:ind w:left="3076" w:hanging="180"/>
      </w:pPr>
    </w:lvl>
    <w:lvl w:ilvl="3" w:tplc="041B000F">
      <w:start w:val="1"/>
      <w:numFmt w:val="decimal"/>
      <w:lvlText w:val="%4."/>
      <w:lvlJc w:val="left"/>
      <w:pPr>
        <w:ind w:left="3796" w:hanging="360"/>
      </w:pPr>
    </w:lvl>
    <w:lvl w:ilvl="4" w:tplc="041B0019">
      <w:start w:val="1"/>
      <w:numFmt w:val="lowerLetter"/>
      <w:lvlText w:val="%5."/>
      <w:lvlJc w:val="left"/>
      <w:pPr>
        <w:ind w:left="4516" w:hanging="360"/>
      </w:pPr>
    </w:lvl>
    <w:lvl w:ilvl="5" w:tplc="041B001B">
      <w:start w:val="1"/>
      <w:numFmt w:val="lowerRoman"/>
      <w:lvlText w:val="%6."/>
      <w:lvlJc w:val="right"/>
      <w:pPr>
        <w:ind w:left="5236" w:hanging="180"/>
      </w:pPr>
    </w:lvl>
    <w:lvl w:ilvl="6" w:tplc="041B000F">
      <w:start w:val="1"/>
      <w:numFmt w:val="decimal"/>
      <w:lvlText w:val="%7."/>
      <w:lvlJc w:val="left"/>
      <w:pPr>
        <w:ind w:left="5956" w:hanging="360"/>
      </w:pPr>
    </w:lvl>
    <w:lvl w:ilvl="7" w:tplc="041B0019">
      <w:start w:val="1"/>
      <w:numFmt w:val="lowerLetter"/>
      <w:lvlText w:val="%8."/>
      <w:lvlJc w:val="left"/>
      <w:pPr>
        <w:ind w:left="6676" w:hanging="360"/>
      </w:pPr>
    </w:lvl>
    <w:lvl w:ilvl="8" w:tplc="041B001B">
      <w:start w:val="1"/>
      <w:numFmt w:val="lowerRoman"/>
      <w:lvlText w:val="%9."/>
      <w:lvlJc w:val="right"/>
      <w:pPr>
        <w:ind w:left="7396" w:hanging="180"/>
      </w:pPr>
    </w:lvl>
  </w:abstractNum>
  <w:abstractNum w:abstractNumId="30"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4D2712C"/>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4"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1DA8650F"/>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2"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3"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4" w15:restartNumberingAfterBreak="0">
    <w:nsid w:val="239B3C49"/>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5"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5FE349B"/>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52"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3"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6"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8"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0"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3"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6"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37A0E70"/>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68"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9"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2"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8"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3D1352C6"/>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80"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0EB48C8"/>
    <w:multiLevelType w:val="multilevel"/>
    <w:tmpl w:val="BDD64B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2"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5"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9"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3"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4"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6"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CE53C1A"/>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98" w15:restartNumberingAfterBreak="0">
    <w:nsid w:val="4E54345D"/>
    <w:multiLevelType w:val="hybridMultilevel"/>
    <w:tmpl w:val="5ABA0846"/>
    <w:lvl w:ilvl="0" w:tplc="BC187120">
      <w:start w:val="1"/>
      <w:numFmt w:val="decimal"/>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9"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4"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5"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6"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1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1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7"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9"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A8A26C6"/>
    <w:multiLevelType w:val="hybridMultilevel"/>
    <w:tmpl w:val="5A807530"/>
    <w:lvl w:ilvl="0" w:tplc="041B001B">
      <w:start w:val="1"/>
      <w:numFmt w:val="lowerRoman"/>
      <w:lvlText w:val="%1."/>
      <w:lvlJc w:val="right"/>
      <w:pPr>
        <w:ind w:left="1636"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3"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4"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5"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7"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8"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9"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1"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5"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6"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9"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4" w15:restartNumberingAfterBreak="0">
    <w:nsid w:val="7041394C"/>
    <w:multiLevelType w:val="multilevel"/>
    <w:tmpl w:val="6624CAF2"/>
    <w:numStyleLink w:val="Importovantl3"/>
  </w:abstractNum>
  <w:abstractNum w:abstractNumId="15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6" w15:restartNumberingAfterBreak="0">
    <w:nsid w:val="70B51E82"/>
    <w:multiLevelType w:val="multilevel"/>
    <w:tmpl w:val="B5285DEE"/>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b/>
        <w:color w:val="008998"/>
      </w:rPr>
    </w:lvl>
    <w:lvl w:ilvl="2">
      <w:start w:val="1"/>
      <w:numFmt w:val="decimal"/>
      <w:lvlText w:val="%2.%3"/>
      <w:lvlJc w:val="left"/>
      <w:pPr>
        <w:ind w:left="737" w:hanging="737"/>
      </w:pPr>
      <w:rPr>
        <w:rFonts w:ascii="Nudista" w:eastAsia="Nudista" w:hAnsi="Nudista" w:cs="Nudista"/>
        <w:b w:val="0"/>
        <w:color w:val="000000"/>
        <w:sz w:val="20"/>
        <w:szCs w:val="20"/>
      </w:rPr>
    </w:lvl>
    <w:lvl w:ilvl="3">
      <w:start w:val="1"/>
      <w:numFmt w:val="decimal"/>
      <w:lvlText w:val="%2.%3.%4"/>
      <w:lvlJc w:val="left"/>
      <w:pPr>
        <w:ind w:left="1432" w:hanging="864"/>
      </w:pPr>
      <w:rPr>
        <w:rFonts w:ascii="Nudista" w:eastAsia="Nudista" w:hAnsi="Nudista" w:cs="Nudista"/>
        <w:b w:val="0"/>
        <w:i w:val="0"/>
        <w:iCs/>
        <w:color w:val="000000"/>
        <w:sz w:val="20"/>
        <w:szCs w:val="20"/>
      </w:rPr>
    </w:lvl>
    <w:lvl w:ilvl="4">
      <w:start w:val="1"/>
      <w:numFmt w:val="decimal"/>
      <w:lvlText w:val="%2.%3.%4.%5"/>
      <w:lvlJc w:val="left"/>
      <w:pPr>
        <w:ind w:left="2852" w:hanging="1008"/>
      </w:pPr>
      <w:rPr>
        <w:rFonts w:ascii="Nudista" w:eastAsia="Nudista" w:hAnsi="Nudista" w:cs="Nudista"/>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4"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5"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7"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8"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1"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4" w15:restartNumberingAfterBreak="0">
    <w:nsid w:val="7ED62332"/>
    <w:multiLevelType w:val="multilevel"/>
    <w:tmpl w:val="7026C4A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rFonts w:ascii="Nudista" w:hAnsi="Nudista" w:cs="Arial" w:hint="default"/>
        <w:b w:val="0"/>
        <w:sz w:val="20"/>
        <w:szCs w:val="20"/>
      </w:rPr>
    </w:lvl>
    <w:lvl w:ilvl="2">
      <w:start w:val="1"/>
      <w:numFmt w:val="decimal"/>
      <w:lvlText w:val="%1.%2.%3"/>
      <w:lvlJc w:val="left"/>
      <w:pPr>
        <w:tabs>
          <w:tab w:val="num" w:pos="720"/>
        </w:tabs>
        <w:ind w:left="720" w:hanging="720"/>
      </w:pPr>
      <w:rPr>
        <w:rFonts w:ascii="Nudista" w:hAnsi="Nudista" w:cs="Calibri" w:hint="default"/>
        <w:b w:val="0"/>
        <w:sz w:val="20"/>
        <w:szCs w:val="20"/>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num w:numId="1">
    <w:abstractNumId w:val="84"/>
  </w:num>
  <w:num w:numId="2">
    <w:abstractNumId w:val="12"/>
  </w:num>
  <w:num w:numId="3">
    <w:abstractNumId w:val="8"/>
  </w:num>
  <w:num w:numId="4">
    <w:abstractNumId w:val="88"/>
  </w:num>
  <w:num w:numId="5">
    <w:abstractNumId w:val="166"/>
  </w:num>
  <w:num w:numId="6">
    <w:abstractNumId w:val="105"/>
  </w:num>
  <w:num w:numId="7">
    <w:abstractNumId w:val="144"/>
  </w:num>
  <w:num w:numId="8">
    <w:abstractNumId w:val="68"/>
  </w:num>
  <w:num w:numId="9">
    <w:abstractNumId w:val="141"/>
  </w:num>
  <w:num w:numId="10">
    <w:abstractNumId w:val="128"/>
  </w:num>
  <w:num w:numId="11">
    <w:abstractNumId w:val="24"/>
  </w:num>
  <w:num w:numId="12">
    <w:abstractNumId w:val="153"/>
  </w:num>
  <w:num w:numId="13">
    <w:abstractNumId w:val="62"/>
  </w:num>
  <w:num w:numId="14">
    <w:abstractNumId w:val="138"/>
  </w:num>
  <w:num w:numId="15">
    <w:abstractNumId w:val="18"/>
  </w:num>
  <w:num w:numId="16">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3"/>
  </w:num>
  <w:num w:numId="20">
    <w:abstractNumId w:val="107"/>
  </w:num>
  <w:num w:numId="21">
    <w:abstractNumId w:val="168"/>
  </w:num>
  <w:num w:numId="22">
    <w:abstractNumId w:val="27"/>
  </w:num>
  <w:num w:numId="23">
    <w:abstractNumId w:val="161"/>
  </w:num>
  <w:num w:numId="24">
    <w:abstractNumId w:val="142"/>
  </w:num>
  <w:num w:numId="25">
    <w:abstractNumId w:val="172"/>
  </w:num>
  <w:num w:numId="26">
    <w:abstractNumId w:val="58"/>
  </w:num>
  <w:num w:numId="27">
    <w:abstractNumId w:val="34"/>
  </w:num>
  <w:num w:numId="28">
    <w:abstractNumId w:val="36"/>
  </w:num>
  <w:num w:numId="29">
    <w:abstractNumId w:val="157"/>
  </w:num>
  <w:num w:numId="30">
    <w:abstractNumId w:val="165"/>
  </w:num>
  <w:num w:numId="31">
    <w:abstractNumId w:val="56"/>
  </w:num>
  <w:num w:numId="32">
    <w:abstractNumId w:val="158"/>
  </w:num>
  <w:num w:numId="33">
    <w:abstractNumId w:val="110"/>
  </w:num>
  <w:num w:numId="34">
    <w:abstractNumId w:val="160"/>
  </w:num>
  <w:num w:numId="35">
    <w:abstractNumId w:val="38"/>
  </w:num>
  <w:num w:numId="36">
    <w:abstractNumId w:val="49"/>
  </w:num>
  <w:num w:numId="37">
    <w:abstractNumId w:val="131"/>
  </w:num>
  <w:num w:numId="38">
    <w:abstractNumId w:val="74"/>
  </w:num>
  <w:num w:numId="39">
    <w:abstractNumId w:val="113"/>
  </w:num>
  <w:num w:numId="40">
    <w:abstractNumId w:val="115"/>
  </w:num>
  <w:num w:numId="41">
    <w:abstractNumId w:val="123"/>
  </w:num>
  <w:num w:numId="42">
    <w:abstractNumId w:val="17"/>
  </w:num>
  <w:num w:numId="43">
    <w:abstractNumId w:val="13"/>
  </w:num>
  <w:num w:numId="44">
    <w:abstractNumId w:val="151"/>
  </w:num>
  <w:num w:numId="45">
    <w:abstractNumId w:val="2"/>
  </w:num>
  <w:num w:numId="46">
    <w:abstractNumId w:val="132"/>
  </w:num>
  <w:num w:numId="47">
    <w:abstractNumId w:val="1"/>
  </w:num>
  <w:num w:numId="48">
    <w:abstractNumId w:val="22"/>
  </w:num>
  <w:num w:numId="49">
    <w:abstractNumId w:val="55"/>
  </w:num>
  <w:num w:numId="50">
    <w:abstractNumId w:val="14"/>
  </w:num>
  <w:num w:numId="51">
    <w:abstractNumId w:val="57"/>
  </w:num>
  <w:num w:numId="52">
    <w:abstractNumId w:val="45"/>
  </w:num>
  <w:num w:numId="53">
    <w:abstractNumId w:val="63"/>
  </w:num>
  <w:num w:numId="54">
    <w:abstractNumId w:val="48"/>
  </w:num>
  <w:num w:numId="55">
    <w:abstractNumId w:val="5"/>
  </w:num>
  <w:num w:numId="56">
    <w:abstractNumId w:val="167"/>
  </w:num>
  <w:num w:numId="57">
    <w:abstractNumId w:val="94"/>
  </w:num>
  <w:num w:numId="58">
    <w:abstractNumId w:val="83"/>
  </w:num>
  <w:num w:numId="59">
    <w:abstractNumId w:val="37"/>
  </w:num>
  <w:num w:numId="60">
    <w:abstractNumId w:val="155"/>
  </w:num>
  <w:num w:numId="61">
    <w:abstractNumId w:val="85"/>
  </w:num>
  <w:num w:numId="62">
    <w:abstractNumId w:val="40"/>
  </w:num>
  <w:num w:numId="63">
    <w:abstractNumId w:val="69"/>
  </w:num>
  <w:num w:numId="64">
    <w:abstractNumId w:val="61"/>
  </w:num>
  <w:num w:numId="65">
    <w:abstractNumId w:val="124"/>
  </w:num>
  <w:num w:numId="66">
    <w:abstractNumId w:val="130"/>
  </w:num>
  <w:num w:numId="67">
    <w:abstractNumId w:val="32"/>
  </w:num>
  <w:num w:numId="68">
    <w:abstractNumId w:val="53"/>
  </w:num>
  <w:num w:numId="69">
    <w:abstractNumId w:val="64"/>
  </w:num>
  <w:num w:numId="70">
    <w:abstractNumId w:val="72"/>
  </w:num>
  <w:num w:numId="71">
    <w:abstractNumId w:val="119"/>
  </w:num>
  <w:num w:numId="72">
    <w:abstractNumId w:val="101"/>
  </w:num>
  <w:num w:numId="73">
    <w:abstractNumId w:val="60"/>
  </w:num>
  <w:num w:numId="74">
    <w:abstractNumId w:val="16"/>
  </w:num>
  <w:num w:numId="75">
    <w:abstractNumId w:val="65"/>
  </w:num>
  <w:num w:numId="76">
    <w:abstractNumId w:val="21"/>
  </w:num>
  <w:num w:numId="77">
    <w:abstractNumId w:val="23"/>
  </w:num>
  <w:num w:numId="78">
    <w:abstractNumId w:val="54"/>
  </w:num>
  <w:num w:numId="79">
    <w:abstractNumId w:val="146"/>
  </w:num>
  <w:num w:numId="80">
    <w:abstractNumId w:val="76"/>
  </w:num>
  <w:num w:numId="81">
    <w:abstractNumId w:val="80"/>
  </w:num>
  <w:num w:numId="82">
    <w:abstractNumId w:val="136"/>
  </w:num>
  <w:num w:numId="83">
    <w:abstractNumId w:val="86"/>
  </w:num>
  <w:num w:numId="84">
    <w:abstractNumId w:val="35"/>
  </w:num>
  <w:num w:numId="85">
    <w:abstractNumId w:val="147"/>
  </w:num>
  <w:num w:numId="86">
    <w:abstractNumId w:val="106"/>
  </w:num>
  <w:num w:numId="87">
    <w:abstractNumId w:val="20"/>
  </w:num>
  <w:num w:numId="88">
    <w:abstractNumId w:val="6"/>
  </w:num>
  <w:num w:numId="89">
    <w:abstractNumId w:val="150"/>
  </w:num>
  <w:num w:numId="90">
    <w:abstractNumId w:val="95"/>
  </w:num>
  <w:num w:numId="91">
    <w:abstractNumId w:val="15"/>
  </w:num>
  <w:num w:numId="92">
    <w:abstractNumId w:val="89"/>
  </w:num>
  <w:num w:numId="93">
    <w:abstractNumId w:val="149"/>
  </w:num>
  <w:num w:numId="94">
    <w:abstractNumId w:val="46"/>
  </w:num>
  <w:num w:numId="95">
    <w:abstractNumId w:val="148"/>
  </w:num>
  <w:num w:numId="96">
    <w:abstractNumId w:val="126"/>
  </w:num>
  <w:num w:numId="97">
    <w:abstractNumId w:val="73"/>
  </w:num>
  <w:num w:numId="98">
    <w:abstractNumId w:val="102"/>
  </w:num>
  <w:num w:numId="99">
    <w:abstractNumId w:val="120"/>
  </w:num>
  <w:num w:numId="100">
    <w:abstractNumId w:val="59"/>
  </w:num>
  <w:num w:numId="101">
    <w:abstractNumId w:val="135"/>
  </w:num>
  <w:num w:numId="102">
    <w:abstractNumId w:val="4"/>
  </w:num>
  <w:num w:numId="103">
    <w:abstractNumId w:val="133"/>
  </w:num>
  <w:num w:numId="104">
    <w:abstractNumId w:val="39"/>
  </w:num>
  <w:num w:numId="105">
    <w:abstractNumId w:val="169"/>
  </w:num>
  <w:num w:numId="106">
    <w:abstractNumId w:val="171"/>
  </w:num>
  <w:num w:numId="107">
    <w:abstractNumId w:val="162"/>
  </w:num>
  <w:num w:numId="108">
    <w:abstractNumId w:val="9"/>
  </w:num>
  <w:num w:numId="109">
    <w:abstractNumId w:val="92"/>
  </w:num>
  <w:num w:numId="110">
    <w:abstractNumId w:val="143"/>
  </w:num>
  <w:num w:numId="111">
    <w:abstractNumId w:val="159"/>
  </w:num>
  <w:num w:numId="112">
    <w:abstractNumId w:val="30"/>
  </w:num>
  <w:num w:numId="113">
    <w:abstractNumId w:val="121"/>
  </w:num>
  <w:num w:numId="114">
    <w:abstractNumId w:val="82"/>
  </w:num>
  <w:num w:numId="115">
    <w:abstractNumId w:val="90"/>
  </w:num>
  <w:num w:numId="116">
    <w:abstractNumId w:val="111"/>
  </w:num>
  <w:num w:numId="117">
    <w:abstractNumId w:val="7"/>
  </w:num>
  <w:num w:numId="118">
    <w:abstractNumId w:val="173"/>
  </w:num>
  <w:num w:numId="119">
    <w:abstractNumId w:val="50"/>
  </w:num>
  <w:num w:numId="120">
    <w:abstractNumId w:val="129"/>
  </w:num>
  <w:num w:numId="121">
    <w:abstractNumId w:val="25"/>
  </w:num>
  <w:num w:numId="122">
    <w:abstractNumId w:val="75"/>
  </w:num>
  <w:num w:numId="123">
    <w:abstractNumId w:val="78"/>
  </w:num>
  <w:num w:numId="124">
    <w:abstractNumId w:val="99"/>
  </w:num>
  <w:num w:numId="125">
    <w:abstractNumId w:val="152"/>
  </w:num>
  <w:num w:numId="126">
    <w:abstractNumId w:val="96"/>
  </w:num>
  <w:num w:numId="127">
    <w:abstractNumId w:val="117"/>
  </w:num>
  <w:num w:numId="128">
    <w:abstractNumId w:val="108"/>
  </w:num>
  <w:num w:numId="129">
    <w:abstractNumId w:val="137"/>
  </w:num>
  <w:num w:numId="130">
    <w:abstractNumId w:val="47"/>
  </w:num>
  <w:num w:numId="131">
    <w:abstractNumId w:val="87"/>
  </w:num>
  <w:num w:numId="132">
    <w:abstractNumId w:val="91"/>
  </w:num>
  <w:num w:numId="133">
    <w:abstractNumId w:val="66"/>
  </w:num>
  <w:num w:numId="134">
    <w:abstractNumId w:val="70"/>
  </w:num>
  <w:num w:numId="135">
    <w:abstractNumId w:val="112"/>
  </w:num>
  <w:num w:numId="136">
    <w:abstractNumId w:val="127"/>
  </w:num>
  <w:num w:numId="137">
    <w:abstractNumId w:val="71"/>
  </w:num>
  <w:num w:numId="138">
    <w:abstractNumId w:val="145"/>
  </w:num>
  <w:num w:numId="139">
    <w:abstractNumId w:val="100"/>
  </w:num>
  <w:num w:numId="140">
    <w:abstractNumId w:val="52"/>
  </w:num>
  <w:num w:numId="14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4"/>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09"/>
  </w:num>
  <w:num w:numId="144">
    <w:abstractNumId w:val="118"/>
  </w:num>
  <w:num w:numId="145">
    <w:abstractNumId w:val="81"/>
  </w:num>
  <w:num w:numId="146">
    <w:abstractNumId w:val="116"/>
  </w:num>
  <w:num w:numId="147">
    <w:abstractNumId w:val="42"/>
  </w:num>
  <w:num w:numId="148">
    <w:abstractNumId w:val="77"/>
  </w:num>
  <w:num w:numId="149">
    <w:abstractNumId w:val="0"/>
  </w:num>
  <w:num w:numId="150">
    <w:abstractNumId w:val="140"/>
  </w:num>
  <w:num w:numId="151">
    <w:abstractNumId w:val="43"/>
  </w:num>
  <w:num w:numId="152">
    <w:abstractNumId w:val="11"/>
  </w:num>
  <w:num w:numId="153">
    <w:abstractNumId w:val="104"/>
  </w:num>
  <w:num w:numId="154">
    <w:abstractNumId w:val="103"/>
  </w:num>
  <w:num w:numId="155">
    <w:abstractNumId w:val="164"/>
  </w:num>
  <w:num w:numId="156">
    <w:abstractNumId w:val="134"/>
  </w:num>
  <w:num w:numId="157">
    <w:abstractNumId w:val="93"/>
  </w:num>
  <w:num w:numId="158">
    <w:abstractNumId w:val="125"/>
  </w:num>
  <w:num w:numId="159">
    <w:abstractNumId w:val="114"/>
  </w:num>
  <w:num w:numId="160">
    <w:abstractNumId w:val="170"/>
  </w:num>
  <w:num w:numId="161">
    <w:abstractNumId w:val="19"/>
  </w:num>
  <w:num w:numId="162">
    <w:abstractNumId w:val="153"/>
  </w:num>
  <w:num w:numId="163">
    <w:abstractNumId w:val="31"/>
  </w:num>
  <w:num w:numId="164">
    <w:abstractNumId w:val="139"/>
  </w:num>
  <w:num w:numId="165">
    <w:abstractNumId w:val="10"/>
  </w:num>
  <w:num w:numId="166">
    <w:abstractNumId w:val="26"/>
  </w:num>
  <w:num w:numId="16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28"/>
  </w:num>
  <w:num w:numId="173">
    <w:abstractNumId w:val="33"/>
    <w:lvlOverride w:ilvl="0">
      <w:startOverride w:val="1"/>
    </w:lvlOverride>
    <w:lvlOverride w:ilvl="1"/>
    <w:lvlOverride w:ilvl="2"/>
    <w:lvlOverride w:ilvl="3"/>
    <w:lvlOverride w:ilvl="4"/>
    <w:lvlOverride w:ilvl="5"/>
    <w:lvlOverride w:ilvl="6"/>
    <w:lvlOverride w:ilvl="7"/>
    <w:lvlOverride w:ilvl="8"/>
  </w:num>
  <w:num w:numId="174">
    <w:abstractNumId w:val="51"/>
    <w:lvlOverride w:ilvl="0">
      <w:startOverride w:val="1"/>
    </w:lvlOverride>
    <w:lvlOverride w:ilvl="1"/>
    <w:lvlOverride w:ilvl="2"/>
    <w:lvlOverride w:ilvl="3"/>
    <w:lvlOverride w:ilvl="4"/>
    <w:lvlOverride w:ilvl="5"/>
    <w:lvlOverride w:ilvl="6"/>
    <w:lvlOverride w:ilvl="7"/>
    <w:lvlOverride w:ilvl="8"/>
  </w:num>
  <w:num w:numId="175">
    <w:abstractNumId w:val="41"/>
    <w:lvlOverride w:ilvl="0">
      <w:startOverride w:val="1"/>
    </w:lvlOverride>
    <w:lvlOverride w:ilvl="1"/>
    <w:lvlOverride w:ilvl="2"/>
    <w:lvlOverride w:ilvl="3"/>
    <w:lvlOverride w:ilvl="4"/>
    <w:lvlOverride w:ilvl="5"/>
    <w:lvlOverride w:ilvl="6"/>
    <w:lvlOverride w:ilvl="7"/>
    <w:lvlOverride w:ilvl="8"/>
  </w:num>
  <w:num w:numId="176">
    <w:abstractNumId w:val="44"/>
    <w:lvlOverride w:ilvl="0">
      <w:startOverride w:val="1"/>
    </w:lvlOverride>
    <w:lvlOverride w:ilvl="1"/>
    <w:lvlOverride w:ilvl="2"/>
    <w:lvlOverride w:ilvl="3"/>
    <w:lvlOverride w:ilvl="4"/>
    <w:lvlOverride w:ilvl="5"/>
    <w:lvlOverride w:ilvl="6"/>
    <w:lvlOverride w:ilvl="7"/>
    <w:lvlOverride w:ilvl="8"/>
  </w:num>
  <w:num w:numId="177">
    <w:abstractNumId w:val="97"/>
    <w:lvlOverride w:ilvl="0">
      <w:startOverride w:val="1"/>
    </w:lvlOverride>
    <w:lvlOverride w:ilvl="1"/>
    <w:lvlOverride w:ilvl="2"/>
    <w:lvlOverride w:ilvl="3"/>
    <w:lvlOverride w:ilvl="4"/>
    <w:lvlOverride w:ilvl="5"/>
    <w:lvlOverride w:ilvl="6"/>
    <w:lvlOverride w:ilvl="7"/>
    <w:lvlOverride w:ilvl="8"/>
  </w:num>
  <w:num w:numId="178">
    <w:abstractNumId w:val="3"/>
    <w:lvlOverride w:ilvl="0">
      <w:startOverride w:val="1"/>
    </w:lvlOverride>
    <w:lvlOverride w:ilvl="1"/>
    <w:lvlOverride w:ilvl="2"/>
    <w:lvlOverride w:ilvl="3"/>
    <w:lvlOverride w:ilvl="4"/>
    <w:lvlOverride w:ilvl="5"/>
    <w:lvlOverride w:ilvl="6"/>
    <w:lvlOverride w:ilvl="7"/>
    <w:lvlOverride w:ilvl="8"/>
  </w:num>
  <w:num w:numId="179">
    <w:abstractNumId w:val="67"/>
    <w:lvlOverride w:ilvl="0">
      <w:startOverride w:val="1"/>
    </w:lvlOverride>
    <w:lvlOverride w:ilvl="1"/>
    <w:lvlOverride w:ilvl="2"/>
    <w:lvlOverride w:ilvl="3"/>
    <w:lvlOverride w:ilvl="4"/>
    <w:lvlOverride w:ilvl="5"/>
    <w:lvlOverride w:ilvl="6"/>
    <w:lvlOverride w:ilvl="7"/>
    <w:lvlOverride w:ilvl="8"/>
  </w:num>
  <w:num w:numId="180">
    <w:abstractNumId w:val="79"/>
    <w:lvlOverride w:ilvl="0">
      <w:startOverride w:val="1"/>
    </w:lvlOverride>
    <w:lvlOverride w:ilvl="1"/>
    <w:lvlOverride w:ilvl="2"/>
    <w:lvlOverride w:ilvl="3"/>
    <w:lvlOverride w:ilvl="4"/>
    <w:lvlOverride w:ilvl="5"/>
    <w:lvlOverride w:ilvl="6"/>
    <w:lvlOverride w:ilvl="7"/>
    <w:lvlOverride w:ilvl="8"/>
  </w:num>
  <w:num w:numId="181">
    <w:abstractNumId w:val="68"/>
  </w:num>
  <w:num w:numId="182">
    <w:abstractNumId w:val="68"/>
  </w:num>
  <w:num w:numId="183">
    <w:abstractNumId w:val="68"/>
  </w:num>
  <w:num w:numId="184">
    <w:abstractNumId w:val="68"/>
  </w:num>
  <w:num w:numId="185">
    <w:abstractNumId w:val="68"/>
  </w:num>
  <w:num w:numId="186">
    <w:abstractNumId w:val="68"/>
  </w:num>
  <w:num w:numId="187">
    <w:abstractNumId w:val="68"/>
  </w:num>
  <w:num w:numId="188">
    <w:abstractNumId w:val="1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56"/>
  </w:num>
  <w:num w:numId="190">
    <w:abstractNumId w:val="68"/>
  </w:num>
  <w:num w:numId="191">
    <w:abstractNumId w:val="68"/>
  </w:num>
  <w:num w:numId="192">
    <w:abstractNumId w:val="68"/>
  </w:num>
  <w:num w:numId="193">
    <w:abstractNumId w:val="68"/>
  </w:num>
  <w:num w:numId="194">
    <w:abstractNumId w:val="68"/>
  </w:num>
  <w:num w:numId="195">
    <w:abstractNumId w:val="68"/>
  </w:num>
  <w:num w:numId="196">
    <w:abstractNumId w:val="68"/>
  </w:num>
  <w:num w:numId="197">
    <w:abstractNumId w:val="68"/>
  </w:num>
  <w:num w:numId="198">
    <w:abstractNumId w:val="68"/>
  </w:num>
  <w:num w:numId="199">
    <w:abstractNumId w:val="68"/>
  </w:num>
  <w:num w:numId="200">
    <w:abstractNumId w:val="68"/>
  </w:num>
  <w:num w:numId="201">
    <w:abstractNumId w:val="68"/>
  </w:num>
  <w:num w:numId="202">
    <w:abstractNumId w:val="68"/>
  </w:num>
  <w:num w:numId="203">
    <w:abstractNumId w:val="68"/>
  </w:num>
  <w:num w:numId="204">
    <w:abstractNumId w:val="68"/>
  </w:num>
  <w:num w:numId="205">
    <w:abstractNumId w:val="68"/>
  </w:num>
  <w:num w:numId="206">
    <w:abstractNumId w:val="68"/>
  </w:num>
  <w:num w:numId="207">
    <w:abstractNumId w:val="68"/>
  </w:num>
  <w:num w:numId="208">
    <w:abstractNumId w:val="68"/>
  </w:num>
  <w:num w:numId="209">
    <w:abstractNumId w:val="68"/>
  </w:num>
  <w:num w:numId="210">
    <w:abstractNumId w:val="68"/>
  </w:num>
  <w:num w:numId="211">
    <w:abstractNumId w:val="68"/>
  </w:num>
  <w:num w:numId="212">
    <w:abstractNumId w:val="68"/>
  </w:num>
  <w:num w:numId="213">
    <w:abstractNumId w:val="68"/>
  </w:num>
  <w:num w:numId="214">
    <w:abstractNumId w:val="68"/>
  </w:num>
  <w:num w:numId="215">
    <w:abstractNumId w:val="68"/>
  </w:num>
  <w:num w:numId="216">
    <w:abstractNumId w:val="68"/>
  </w:num>
  <w:num w:numId="217">
    <w:abstractNumId w:val="68"/>
  </w:num>
  <w:num w:numId="218">
    <w:abstractNumId w:val="68"/>
  </w:num>
  <w:num w:numId="219">
    <w:abstractNumId w:val="68"/>
  </w:num>
  <w:num w:numId="220">
    <w:abstractNumId w:val="68"/>
  </w:num>
  <w:num w:numId="221">
    <w:abstractNumId w:val="68"/>
  </w:num>
  <w:num w:numId="222">
    <w:abstractNumId w:val="68"/>
  </w:num>
  <w:num w:numId="223">
    <w:abstractNumId w:val="68"/>
  </w:num>
  <w:num w:numId="224">
    <w:abstractNumId w:val="68"/>
  </w:num>
  <w:num w:numId="225">
    <w:abstractNumId w:val="68"/>
  </w:num>
  <w:num w:numId="226">
    <w:abstractNumId w:val="68"/>
  </w:num>
  <w:num w:numId="227">
    <w:abstractNumId w:val="68"/>
  </w:num>
  <w:num w:numId="228">
    <w:abstractNumId w:val="68"/>
  </w:num>
  <w:num w:numId="229">
    <w:abstractNumId w:val="68"/>
  </w:num>
  <w:num w:numId="230">
    <w:abstractNumId w:val="68"/>
  </w:num>
  <w:num w:numId="231">
    <w:abstractNumId w:val="68"/>
  </w:num>
  <w:num w:numId="232">
    <w:abstractNumId w:val="68"/>
  </w:num>
  <w:num w:numId="233">
    <w:abstractNumId w:val="68"/>
  </w:num>
  <w:num w:numId="234">
    <w:abstractNumId w:val="68"/>
  </w:num>
  <w:num w:numId="235">
    <w:abstractNumId w:val="68"/>
  </w:num>
  <w:num w:numId="236">
    <w:abstractNumId w:val="68"/>
  </w:num>
  <w:num w:numId="237">
    <w:abstractNumId w:val="68"/>
  </w:num>
  <w:num w:numId="238">
    <w:abstractNumId w:val="68"/>
  </w:num>
  <w:num w:numId="239">
    <w:abstractNumId w:val="68"/>
  </w:num>
  <w:num w:numId="240">
    <w:abstractNumId w:val="68"/>
  </w:num>
  <w:num w:numId="241">
    <w:abstractNumId w:val="68"/>
  </w:num>
  <w:num w:numId="242">
    <w:abstractNumId w:val="68"/>
  </w:num>
  <w:num w:numId="243">
    <w:abstractNumId w:val="68"/>
  </w:num>
  <w:num w:numId="244">
    <w:abstractNumId w:val="68"/>
  </w:num>
  <w:num w:numId="245">
    <w:abstractNumId w:val="68"/>
  </w:num>
  <w:num w:numId="246">
    <w:abstractNumId w:val="68"/>
  </w:num>
  <w:num w:numId="247">
    <w:abstractNumId w:val="68"/>
  </w:num>
  <w:num w:numId="248">
    <w:abstractNumId w:val="68"/>
  </w:num>
  <w:num w:numId="249">
    <w:abstractNumId w:val="68"/>
  </w:num>
  <w:num w:numId="250">
    <w:abstractNumId w:val="68"/>
  </w:num>
  <w:num w:numId="251">
    <w:abstractNumId w:val="68"/>
  </w:num>
  <w:num w:numId="252">
    <w:abstractNumId w:val="68"/>
  </w:num>
  <w:num w:numId="253">
    <w:abstractNumId w:val="68"/>
  </w:num>
  <w:num w:numId="254">
    <w:abstractNumId w:val="68"/>
  </w:num>
  <w:num w:numId="255">
    <w:abstractNumId w:val="68"/>
  </w:num>
  <w:num w:numId="256">
    <w:abstractNumId w:val="68"/>
  </w:num>
  <w:num w:numId="257">
    <w:abstractNumId w:val="68"/>
  </w:num>
  <w:num w:numId="258">
    <w:abstractNumId w:val="68"/>
  </w:num>
  <w:num w:numId="259">
    <w:abstractNumId w:val="68"/>
  </w:num>
  <w:num w:numId="260">
    <w:abstractNumId w:val="68"/>
  </w:num>
  <w:num w:numId="261">
    <w:abstractNumId w:val="68"/>
  </w:num>
  <w:num w:numId="262">
    <w:abstractNumId w:val="68"/>
  </w:num>
  <w:num w:numId="263">
    <w:abstractNumId w:val="68"/>
  </w:num>
  <w:num w:numId="264">
    <w:abstractNumId w:val="153"/>
  </w:num>
  <w:num w:numId="265">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trackRevisions/>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344"/>
    <w:rsid w:val="00013C6D"/>
    <w:rsid w:val="00013EF9"/>
    <w:rsid w:val="000154C0"/>
    <w:rsid w:val="00015A5F"/>
    <w:rsid w:val="00015ECE"/>
    <w:rsid w:val="00016A7B"/>
    <w:rsid w:val="00016BC3"/>
    <w:rsid w:val="000201FF"/>
    <w:rsid w:val="00022F85"/>
    <w:rsid w:val="0002484D"/>
    <w:rsid w:val="00024DFD"/>
    <w:rsid w:val="000251F8"/>
    <w:rsid w:val="0002580D"/>
    <w:rsid w:val="00025A91"/>
    <w:rsid w:val="00031614"/>
    <w:rsid w:val="00034513"/>
    <w:rsid w:val="000347C4"/>
    <w:rsid w:val="0003543E"/>
    <w:rsid w:val="0003548E"/>
    <w:rsid w:val="00036550"/>
    <w:rsid w:val="00040613"/>
    <w:rsid w:val="00042275"/>
    <w:rsid w:val="000424FF"/>
    <w:rsid w:val="0004562E"/>
    <w:rsid w:val="00045878"/>
    <w:rsid w:val="00046B0F"/>
    <w:rsid w:val="0004773F"/>
    <w:rsid w:val="00047D03"/>
    <w:rsid w:val="00053A10"/>
    <w:rsid w:val="00053A44"/>
    <w:rsid w:val="000577B9"/>
    <w:rsid w:val="00062E80"/>
    <w:rsid w:val="0006449B"/>
    <w:rsid w:val="00071AE3"/>
    <w:rsid w:val="00073D6B"/>
    <w:rsid w:val="00074DB4"/>
    <w:rsid w:val="000753E7"/>
    <w:rsid w:val="000802FB"/>
    <w:rsid w:val="000807F0"/>
    <w:rsid w:val="000808B1"/>
    <w:rsid w:val="0008097D"/>
    <w:rsid w:val="00084EE8"/>
    <w:rsid w:val="0008727B"/>
    <w:rsid w:val="00087A2D"/>
    <w:rsid w:val="000942D3"/>
    <w:rsid w:val="00096268"/>
    <w:rsid w:val="0009678E"/>
    <w:rsid w:val="000A06F4"/>
    <w:rsid w:val="000A23D3"/>
    <w:rsid w:val="000A2642"/>
    <w:rsid w:val="000A5CDE"/>
    <w:rsid w:val="000A6301"/>
    <w:rsid w:val="000A70C9"/>
    <w:rsid w:val="000A77EE"/>
    <w:rsid w:val="000B0630"/>
    <w:rsid w:val="000B2457"/>
    <w:rsid w:val="000B2B37"/>
    <w:rsid w:val="000B4037"/>
    <w:rsid w:val="000B50B8"/>
    <w:rsid w:val="000B6226"/>
    <w:rsid w:val="000B6930"/>
    <w:rsid w:val="000B7422"/>
    <w:rsid w:val="000C0410"/>
    <w:rsid w:val="000C1B3A"/>
    <w:rsid w:val="000C2842"/>
    <w:rsid w:val="000C37E5"/>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58F6"/>
    <w:rsid w:val="000E5ED2"/>
    <w:rsid w:val="000E69E4"/>
    <w:rsid w:val="000F0EC9"/>
    <w:rsid w:val="000F0FDA"/>
    <w:rsid w:val="000F3CE9"/>
    <w:rsid w:val="000F4C88"/>
    <w:rsid w:val="000F52E3"/>
    <w:rsid w:val="000F7852"/>
    <w:rsid w:val="001001EC"/>
    <w:rsid w:val="00100480"/>
    <w:rsid w:val="001008C2"/>
    <w:rsid w:val="00102BFE"/>
    <w:rsid w:val="00103468"/>
    <w:rsid w:val="001037D1"/>
    <w:rsid w:val="001064BA"/>
    <w:rsid w:val="0010713F"/>
    <w:rsid w:val="001079C9"/>
    <w:rsid w:val="0011094A"/>
    <w:rsid w:val="00112F10"/>
    <w:rsid w:val="00120056"/>
    <w:rsid w:val="001200D9"/>
    <w:rsid w:val="00120E16"/>
    <w:rsid w:val="001221F7"/>
    <w:rsid w:val="0012277C"/>
    <w:rsid w:val="00122E2E"/>
    <w:rsid w:val="0012734D"/>
    <w:rsid w:val="001279BF"/>
    <w:rsid w:val="00127AAA"/>
    <w:rsid w:val="00130192"/>
    <w:rsid w:val="00130751"/>
    <w:rsid w:val="00131969"/>
    <w:rsid w:val="00133F2A"/>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BF1"/>
    <w:rsid w:val="00161C41"/>
    <w:rsid w:val="00161DA3"/>
    <w:rsid w:val="00163B03"/>
    <w:rsid w:val="00165C46"/>
    <w:rsid w:val="0017395A"/>
    <w:rsid w:val="00173DE9"/>
    <w:rsid w:val="00174103"/>
    <w:rsid w:val="00176EF2"/>
    <w:rsid w:val="001772C2"/>
    <w:rsid w:val="0017784D"/>
    <w:rsid w:val="001806CA"/>
    <w:rsid w:val="00181141"/>
    <w:rsid w:val="00182079"/>
    <w:rsid w:val="0018240E"/>
    <w:rsid w:val="001831E6"/>
    <w:rsid w:val="00183A87"/>
    <w:rsid w:val="00186034"/>
    <w:rsid w:val="00190DC6"/>
    <w:rsid w:val="00193142"/>
    <w:rsid w:val="00193EA0"/>
    <w:rsid w:val="001945AF"/>
    <w:rsid w:val="00197498"/>
    <w:rsid w:val="001A0147"/>
    <w:rsid w:val="001A3159"/>
    <w:rsid w:val="001A37E8"/>
    <w:rsid w:val="001A4D05"/>
    <w:rsid w:val="001A507C"/>
    <w:rsid w:val="001A5C04"/>
    <w:rsid w:val="001A6855"/>
    <w:rsid w:val="001B0746"/>
    <w:rsid w:val="001B0C88"/>
    <w:rsid w:val="001B1054"/>
    <w:rsid w:val="001B1C16"/>
    <w:rsid w:val="001B1E27"/>
    <w:rsid w:val="001B23D6"/>
    <w:rsid w:val="001B645B"/>
    <w:rsid w:val="001B7429"/>
    <w:rsid w:val="001C0770"/>
    <w:rsid w:val="001C2F0D"/>
    <w:rsid w:val="001C3BC9"/>
    <w:rsid w:val="001C59F7"/>
    <w:rsid w:val="001C5BC4"/>
    <w:rsid w:val="001C68D8"/>
    <w:rsid w:val="001D320C"/>
    <w:rsid w:val="001D5BFF"/>
    <w:rsid w:val="001D5F61"/>
    <w:rsid w:val="001D634E"/>
    <w:rsid w:val="001D7481"/>
    <w:rsid w:val="001E21BF"/>
    <w:rsid w:val="001E25DA"/>
    <w:rsid w:val="001E2AFD"/>
    <w:rsid w:val="001E3FAE"/>
    <w:rsid w:val="001E4356"/>
    <w:rsid w:val="001E5A21"/>
    <w:rsid w:val="001E5A2B"/>
    <w:rsid w:val="001E5AF4"/>
    <w:rsid w:val="001E67F0"/>
    <w:rsid w:val="001E75E9"/>
    <w:rsid w:val="001F10AD"/>
    <w:rsid w:val="001F4D8C"/>
    <w:rsid w:val="001F50E2"/>
    <w:rsid w:val="001F61FA"/>
    <w:rsid w:val="001F623A"/>
    <w:rsid w:val="00200141"/>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33CD"/>
    <w:rsid w:val="002638B5"/>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53"/>
    <w:rsid w:val="002D1273"/>
    <w:rsid w:val="002D54B9"/>
    <w:rsid w:val="002D5DF4"/>
    <w:rsid w:val="002D707A"/>
    <w:rsid w:val="002E0541"/>
    <w:rsid w:val="002E20A2"/>
    <w:rsid w:val="002E2B98"/>
    <w:rsid w:val="002E2EEE"/>
    <w:rsid w:val="002E43DA"/>
    <w:rsid w:val="002E4A2C"/>
    <w:rsid w:val="002E59A5"/>
    <w:rsid w:val="002F0870"/>
    <w:rsid w:val="002F0EC3"/>
    <w:rsid w:val="002F11A5"/>
    <w:rsid w:val="002F276F"/>
    <w:rsid w:val="002F2EAF"/>
    <w:rsid w:val="002F5828"/>
    <w:rsid w:val="002F723C"/>
    <w:rsid w:val="00300462"/>
    <w:rsid w:val="00300BC8"/>
    <w:rsid w:val="00304E24"/>
    <w:rsid w:val="00306707"/>
    <w:rsid w:val="003074C9"/>
    <w:rsid w:val="00312672"/>
    <w:rsid w:val="0031295F"/>
    <w:rsid w:val="00316C08"/>
    <w:rsid w:val="00317F45"/>
    <w:rsid w:val="00324AB2"/>
    <w:rsid w:val="00325D46"/>
    <w:rsid w:val="0032619E"/>
    <w:rsid w:val="00327E37"/>
    <w:rsid w:val="003343A8"/>
    <w:rsid w:val="00334BA9"/>
    <w:rsid w:val="003351A9"/>
    <w:rsid w:val="00335386"/>
    <w:rsid w:val="0033608B"/>
    <w:rsid w:val="0034001B"/>
    <w:rsid w:val="003407DD"/>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D84"/>
    <w:rsid w:val="00354F81"/>
    <w:rsid w:val="00356169"/>
    <w:rsid w:val="00357CA1"/>
    <w:rsid w:val="00361E7A"/>
    <w:rsid w:val="00362C87"/>
    <w:rsid w:val="00365543"/>
    <w:rsid w:val="0036700F"/>
    <w:rsid w:val="00370847"/>
    <w:rsid w:val="00372490"/>
    <w:rsid w:val="00372ADE"/>
    <w:rsid w:val="003744F8"/>
    <w:rsid w:val="003748AA"/>
    <w:rsid w:val="00376889"/>
    <w:rsid w:val="00377A7B"/>
    <w:rsid w:val="00381A1A"/>
    <w:rsid w:val="00382656"/>
    <w:rsid w:val="00382FAB"/>
    <w:rsid w:val="00383274"/>
    <w:rsid w:val="00386352"/>
    <w:rsid w:val="003878D1"/>
    <w:rsid w:val="003902BD"/>
    <w:rsid w:val="00390D77"/>
    <w:rsid w:val="003912CE"/>
    <w:rsid w:val="003927BA"/>
    <w:rsid w:val="00394052"/>
    <w:rsid w:val="00394A07"/>
    <w:rsid w:val="00394E2E"/>
    <w:rsid w:val="003967F6"/>
    <w:rsid w:val="003A293F"/>
    <w:rsid w:val="003A36F2"/>
    <w:rsid w:val="003A3799"/>
    <w:rsid w:val="003A3C36"/>
    <w:rsid w:val="003A48F3"/>
    <w:rsid w:val="003A5497"/>
    <w:rsid w:val="003A5A72"/>
    <w:rsid w:val="003A5BF8"/>
    <w:rsid w:val="003A5F96"/>
    <w:rsid w:val="003A6D23"/>
    <w:rsid w:val="003A6EB2"/>
    <w:rsid w:val="003B0494"/>
    <w:rsid w:val="003B0C35"/>
    <w:rsid w:val="003B16AF"/>
    <w:rsid w:val="003B46DA"/>
    <w:rsid w:val="003B65AA"/>
    <w:rsid w:val="003B67E7"/>
    <w:rsid w:val="003B7942"/>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7B2"/>
    <w:rsid w:val="003E0D56"/>
    <w:rsid w:val="003E11BE"/>
    <w:rsid w:val="003E122E"/>
    <w:rsid w:val="003E200C"/>
    <w:rsid w:val="003E2F46"/>
    <w:rsid w:val="003E3DAD"/>
    <w:rsid w:val="003E4D47"/>
    <w:rsid w:val="003E5D09"/>
    <w:rsid w:val="003E65E5"/>
    <w:rsid w:val="003E75DC"/>
    <w:rsid w:val="003F10E8"/>
    <w:rsid w:val="003F3839"/>
    <w:rsid w:val="003F3BA6"/>
    <w:rsid w:val="003F40AD"/>
    <w:rsid w:val="003F4106"/>
    <w:rsid w:val="003F4A21"/>
    <w:rsid w:val="003F5032"/>
    <w:rsid w:val="003F52D7"/>
    <w:rsid w:val="003F581B"/>
    <w:rsid w:val="003F5FBA"/>
    <w:rsid w:val="003F734A"/>
    <w:rsid w:val="003F7B0B"/>
    <w:rsid w:val="0040057F"/>
    <w:rsid w:val="00401CEF"/>
    <w:rsid w:val="00402338"/>
    <w:rsid w:val="00407216"/>
    <w:rsid w:val="00411A6E"/>
    <w:rsid w:val="004130D1"/>
    <w:rsid w:val="00413473"/>
    <w:rsid w:val="004139BE"/>
    <w:rsid w:val="00413E32"/>
    <w:rsid w:val="0041499F"/>
    <w:rsid w:val="004168E5"/>
    <w:rsid w:val="00416A2E"/>
    <w:rsid w:val="004170FC"/>
    <w:rsid w:val="00420E5E"/>
    <w:rsid w:val="00426C99"/>
    <w:rsid w:val="00427836"/>
    <w:rsid w:val="00432553"/>
    <w:rsid w:val="00442D03"/>
    <w:rsid w:val="00444EA3"/>
    <w:rsid w:val="00445B23"/>
    <w:rsid w:val="00446DD7"/>
    <w:rsid w:val="004470BD"/>
    <w:rsid w:val="004476D8"/>
    <w:rsid w:val="004525B9"/>
    <w:rsid w:val="00452FDD"/>
    <w:rsid w:val="00454922"/>
    <w:rsid w:val="00454C28"/>
    <w:rsid w:val="004564C1"/>
    <w:rsid w:val="0045655C"/>
    <w:rsid w:val="004565B1"/>
    <w:rsid w:val="004579E8"/>
    <w:rsid w:val="00460DE2"/>
    <w:rsid w:val="004617E6"/>
    <w:rsid w:val="00462D3C"/>
    <w:rsid w:val="00464A05"/>
    <w:rsid w:val="004650DC"/>
    <w:rsid w:val="004656DF"/>
    <w:rsid w:val="00466328"/>
    <w:rsid w:val="00467B18"/>
    <w:rsid w:val="0047078C"/>
    <w:rsid w:val="00470F0F"/>
    <w:rsid w:val="00472475"/>
    <w:rsid w:val="00473330"/>
    <w:rsid w:val="004735C0"/>
    <w:rsid w:val="004747A2"/>
    <w:rsid w:val="004760DD"/>
    <w:rsid w:val="00477845"/>
    <w:rsid w:val="00480C79"/>
    <w:rsid w:val="004834E8"/>
    <w:rsid w:val="00484AC0"/>
    <w:rsid w:val="00485429"/>
    <w:rsid w:val="00485900"/>
    <w:rsid w:val="00485BCC"/>
    <w:rsid w:val="004914C2"/>
    <w:rsid w:val="00491AAF"/>
    <w:rsid w:val="004930FB"/>
    <w:rsid w:val="00493B24"/>
    <w:rsid w:val="004A0014"/>
    <w:rsid w:val="004A1035"/>
    <w:rsid w:val="004A11E6"/>
    <w:rsid w:val="004A277E"/>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3C1"/>
    <w:rsid w:val="004C39AC"/>
    <w:rsid w:val="004C603B"/>
    <w:rsid w:val="004D006C"/>
    <w:rsid w:val="004D0193"/>
    <w:rsid w:val="004D1944"/>
    <w:rsid w:val="004D34AB"/>
    <w:rsid w:val="004D4D06"/>
    <w:rsid w:val="004D5327"/>
    <w:rsid w:val="004D5CB8"/>
    <w:rsid w:val="004D6303"/>
    <w:rsid w:val="004D63AC"/>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62A7"/>
    <w:rsid w:val="00506B7B"/>
    <w:rsid w:val="0051055B"/>
    <w:rsid w:val="00510E9A"/>
    <w:rsid w:val="00511CF9"/>
    <w:rsid w:val="005138EE"/>
    <w:rsid w:val="00516638"/>
    <w:rsid w:val="00516B80"/>
    <w:rsid w:val="00516CD4"/>
    <w:rsid w:val="00517EB2"/>
    <w:rsid w:val="005250DE"/>
    <w:rsid w:val="00525286"/>
    <w:rsid w:val="00525340"/>
    <w:rsid w:val="00526D63"/>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2D1B"/>
    <w:rsid w:val="00554C0B"/>
    <w:rsid w:val="0055509B"/>
    <w:rsid w:val="00557D9B"/>
    <w:rsid w:val="00557E2A"/>
    <w:rsid w:val="00561439"/>
    <w:rsid w:val="00564899"/>
    <w:rsid w:val="005679DE"/>
    <w:rsid w:val="00567E28"/>
    <w:rsid w:val="00570DE9"/>
    <w:rsid w:val="0057322A"/>
    <w:rsid w:val="00573BBD"/>
    <w:rsid w:val="00574218"/>
    <w:rsid w:val="00574A6B"/>
    <w:rsid w:val="00575B7B"/>
    <w:rsid w:val="00580805"/>
    <w:rsid w:val="00580AA5"/>
    <w:rsid w:val="00581910"/>
    <w:rsid w:val="00582CB3"/>
    <w:rsid w:val="005838DF"/>
    <w:rsid w:val="00584F72"/>
    <w:rsid w:val="0058569C"/>
    <w:rsid w:val="00585BDC"/>
    <w:rsid w:val="00587180"/>
    <w:rsid w:val="00592972"/>
    <w:rsid w:val="00594012"/>
    <w:rsid w:val="00594AD5"/>
    <w:rsid w:val="00594B71"/>
    <w:rsid w:val="00594BDE"/>
    <w:rsid w:val="00594FC4"/>
    <w:rsid w:val="005A1A22"/>
    <w:rsid w:val="005A2D4F"/>
    <w:rsid w:val="005A31AF"/>
    <w:rsid w:val="005A3ACA"/>
    <w:rsid w:val="005A55A9"/>
    <w:rsid w:val="005A5714"/>
    <w:rsid w:val="005A5CC6"/>
    <w:rsid w:val="005A6A7F"/>
    <w:rsid w:val="005A7669"/>
    <w:rsid w:val="005B225B"/>
    <w:rsid w:val="005B428C"/>
    <w:rsid w:val="005B6BB3"/>
    <w:rsid w:val="005B6FA3"/>
    <w:rsid w:val="005B77A6"/>
    <w:rsid w:val="005C026E"/>
    <w:rsid w:val="005C12A4"/>
    <w:rsid w:val="005C2D20"/>
    <w:rsid w:val="005C36FF"/>
    <w:rsid w:val="005C43B6"/>
    <w:rsid w:val="005C5D56"/>
    <w:rsid w:val="005C5D65"/>
    <w:rsid w:val="005C65CE"/>
    <w:rsid w:val="005C6BDA"/>
    <w:rsid w:val="005C74E0"/>
    <w:rsid w:val="005D0775"/>
    <w:rsid w:val="005D12E5"/>
    <w:rsid w:val="005D253F"/>
    <w:rsid w:val="005D2D17"/>
    <w:rsid w:val="005D3C7B"/>
    <w:rsid w:val="005D3E14"/>
    <w:rsid w:val="005D4770"/>
    <w:rsid w:val="005D52B1"/>
    <w:rsid w:val="005E39E3"/>
    <w:rsid w:val="005E423A"/>
    <w:rsid w:val="005E42B5"/>
    <w:rsid w:val="005E4DD2"/>
    <w:rsid w:val="005F01CD"/>
    <w:rsid w:val="005F12EF"/>
    <w:rsid w:val="005F1828"/>
    <w:rsid w:val="005F2057"/>
    <w:rsid w:val="005F2EAF"/>
    <w:rsid w:val="005F393D"/>
    <w:rsid w:val="005F4C2B"/>
    <w:rsid w:val="005F6012"/>
    <w:rsid w:val="005F61ED"/>
    <w:rsid w:val="00600C6C"/>
    <w:rsid w:val="0060183C"/>
    <w:rsid w:val="006024C8"/>
    <w:rsid w:val="0060491D"/>
    <w:rsid w:val="0060595B"/>
    <w:rsid w:val="00606106"/>
    <w:rsid w:val="006073E1"/>
    <w:rsid w:val="00607A0A"/>
    <w:rsid w:val="006117F7"/>
    <w:rsid w:val="00611C75"/>
    <w:rsid w:val="00611EB0"/>
    <w:rsid w:val="00614D67"/>
    <w:rsid w:val="00615F10"/>
    <w:rsid w:val="00617486"/>
    <w:rsid w:val="006224AF"/>
    <w:rsid w:val="00625559"/>
    <w:rsid w:val="00630299"/>
    <w:rsid w:val="0063058B"/>
    <w:rsid w:val="00630B92"/>
    <w:rsid w:val="0063136D"/>
    <w:rsid w:val="00632C89"/>
    <w:rsid w:val="0063308E"/>
    <w:rsid w:val="00633DF0"/>
    <w:rsid w:val="00636A5B"/>
    <w:rsid w:val="00641962"/>
    <w:rsid w:val="00641C70"/>
    <w:rsid w:val="00643DE1"/>
    <w:rsid w:val="00645DCB"/>
    <w:rsid w:val="00646144"/>
    <w:rsid w:val="006464E0"/>
    <w:rsid w:val="0064697D"/>
    <w:rsid w:val="006508C2"/>
    <w:rsid w:val="00651AE0"/>
    <w:rsid w:val="0065289C"/>
    <w:rsid w:val="00653A0D"/>
    <w:rsid w:val="006546A7"/>
    <w:rsid w:val="006553D5"/>
    <w:rsid w:val="00655928"/>
    <w:rsid w:val="006562C0"/>
    <w:rsid w:val="00657DC8"/>
    <w:rsid w:val="00660173"/>
    <w:rsid w:val="006621F4"/>
    <w:rsid w:val="0066221D"/>
    <w:rsid w:val="006634E4"/>
    <w:rsid w:val="00663F73"/>
    <w:rsid w:val="006652F3"/>
    <w:rsid w:val="006673C5"/>
    <w:rsid w:val="0066774E"/>
    <w:rsid w:val="0067020C"/>
    <w:rsid w:val="00670266"/>
    <w:rsid w:val="00672AA8"/>
    <w:rsid w:val="00676453"/>
    <w:rsid w:val="0067667C"/>
    <w:rsid w:val="006769AF"/>
    <w:rsid w:val="0067768E"/>
    <w:rsid w:val="006800F8"/>
    <w:rsid w:val="006811BF"/>
    <w:rsid w:val="00684A57"/>
    <w:rsid w:val="00684CE9"/>
    <w:rsid w:val="00684F1A"/>
    <w:rsid w:val="00685696"/>
    <w:rsid w:val="0068609F"/>
    <w:rsid w:val="0068617D"/>
    <w:rsid w:val="00686343"/>
    <w:rsid w:val="00687CA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CE1"/>
    <w:rsid w:val="006D05B9"/>
    <w:rsid w:val="006D2F81"/>
    <w:rsid w:val="006D4B42"/>
    <w:rsid w:val="006D584D"/>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DFA"/>
    <w:rsid w:val="00702F43"/>
    <w:rsid w:val="007038F7"/>
    <w:rsid w:val="00704A3D"/>
    <w:rsid w:val="0071076F"/>
    <w:rsid w:val="00710D57"/>
    <w:rsid w:val="007125AD"/>
    <w:rsid w:val="00713094"/>
    <w:rsid w:val="007131A9"/>
    <w:rsid w:val="0071599A"/>
    <w:rsid w:val="00715F14"/>
    <w:rsid w:val="007226CA"/>
    <w:rsid w:val="007229FB"/>
    <w:rsid w:val="0072306F"/>
    <w:rsid w:val="007243B8"/>
    <w:rsid w:val="0072683C"/>
    <w:rsid w:val="00727685"/>
    <w:rsid w:val="007323B6"/>
    <w:rsid w:val="00737A1B"/>
    <w:rsid w:val="00741310"/>
    <w:rsid w:val="00741FCE"/>
    <w:rsid w:val="007429D9"/>
    <w:rsid w:val="007472DF"/>
    <w:rsid w:val="007473A8"/>
    <w:rsid w:val="00750C81"/>
    <w:rsid w:val="0075168D"/>
    <w:rsid w:val="00751896"/>
    <w:rsid w:val="0075237D"/>
    <w:rsid w:val="00755334"/>
    <w:rsid w:val="0075561A"/>
    <w:rsid w:val="0075616B"/>
    <w:rsid w:val="00757053"/>
    <w:rsid w:val="00760B42"/>
    <w:rsid w:val="007619B1"/>
    <w:rsid w:val="00763032"/>
    <w:rsid w:val="00763C3D"/>
    <w:rsid w:val="007648D3"/>
    <w:rsid w:val="00767730"/>
    <w:rsid w:val="007677DF"/>
    <w:rsid w:val="007716B0"/>
    <w:rsid w:val="00771B0F"/>
    <w:rsid w:val="007731A4"/>
    <w:rsid w:val="007768D5"/>
    <w:rsid w:val="00776D63"/>
    <w:rsid w:val="00777BD3"/>
    <w:rsid w:val="00780D6B"/>
    <w:rsid w:val="0078161E"/>
    <w:rsid w:val="00783AF9"/>
    <w:rsid w:val="00784A0E"/>
    <w:rsid w:val="007866F2"/>
    <w:rsid w:val="00787179"/>
    <w:rsid w:val="00790A3F"/>
    <w:rsid w:val="00790CE2"/>
    <w:rsid w:val="00791128"/>
    <w:rsid w:val="00792100"/>
    <w:rsid w:val="007937E9"/>
    <w:rsid w:val="007939C4"/>
    <w:rsid w:val="00794C27"/>
    <w:rsid w:val="007963C3"/>
    <w:rsid w:val="007A0DFA"/>
    <w:rsid w:val="007A56CF"/>
    <w:rsid w:val="007A7358"/>
    <w:rsid w:val="007A74DE"/>
    <w:rsid w:val="007B03F6"/>
    <w:rsid w:val="007B0535"/>
    <w:rsid w:val="007B14E7"/>
    <w:rsid w:val="007B1CCB"/>
    <w:rsid w:val="007B2221"/>
    <w:rsid w:val="007B396D"/>
    <w:rsid w:val="007B48B8"/>
    <w:rsid w:val="007B5FB6"/>
    <w:rsid w:val="007C17F8"/>
    <w:rsid w:val="007C2178"/>
    <w:rsid w:val="007C2561"/>
    <w:rsid w:val="007C3C86"/>
    <w:rsid w:val="007C4F8C"/>
    <w:rsid w:val="007C50C2"/>
    <w:rsid w:val="007C7F4D"/>
    <w:rsid w:val="007D1445"/>
    <w:rsid w:val="007D1792"/>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7F76CB"/>
    <w:rsid w:val="00800704"/>
    <w:rsid w:val="00801EF1"/>
    <w:rsid w:val="00802A10"/>
    <w:rsid w:val="00803229"/>
    <w:rsid w:val="00804D5A"/>
    <w:rsid w:val="0080622D"/>
    <w:rsid w:val="00806925"/>
    <w:rsid w:val="00806A1A"/>
    <w:rsid w:val="00807D92"/>
    <w:rsid w:val="00810688"/>
    <w:rsid w:val="00810D59"/>
    <w:rsid w:val="00812E66"/>
    <w:rsid w:val="00813EB0"/>
    <w:rsid w:val="00814523"/>
    <w:rsid w:val="00814CFB"/>
    <w:rsid w:val="008151C0"/>
    <w:rsid w:val="008153FE"/>
    <w:rsid w:val="00815843"/>
    <w:rsid w:val="00817C0E"/>
    <w:rsid w:val="00817DF8"/>
    <w:rsid w:val="00820703"/>
    <w:rsid w:val="0082289F"/>
    <w:rsid w:val="00824824"/>
    <w:rsid w:val="00824F1F"/>
    <w:rsid w:val="008254A0"/>
    <w:rsid w:val="0082584D"/>
    <w:rsid w:val="00826CAC"/>
    <w:rsid w:val="00830D23"/>
    <w:rsid w:val="00832490"/>
    <w:rsid w:val="00832D62"/>
    <w:rsid w:val="008331C9"/>
    <w:rsid w:val="008331D3"/>
    <w:rsid w:val="00833D62"/>
    <w:rsid w:val="00834104"/>
    <w:rsid w:val="008361E5"/>
    <w:rsid w:val="008366BA"/>
    <w:rsid w:val="008369A4"/>
    <w:rsid w:val="008413B9"/>
    <w:rsid w:val="00841BB5"/>
    <w:rsid w:val="00842569"/>
    <w:rsid w:val="0084473D"/>
    <w:rsid w:val="00844948"/>
    <w:rsid w:val="00844FE3"/>
    <w:rsid w:val="00850B6D"/>
    <w:rsid w:val="00850B89"/>
    <w:rsid w:val="0085290A"/>
    <w:rsid w:val="00853477"/>
    <w:rsid w:val="00853D98"/>
    <w:rsid w:val="00854F2E"/>
    <w:rsid w:val="00856732"/>
    <w:rsid w:val="00857386"/>
    <w:rsid w:val="0086310F"/>
    <w:rsid w:val="0086314E"/>
    <w:rsid w:val="00863BA2"/>
    <w:rsid w:val="00867F07"/>
    <w:rsid w:val="008710D9"/>
    <w:rsid w:val="008746BC"/>
    <w:rsid w:val="00874909"/>
    <w:rsid w:val="0087597B"/>
    <w:rsid w:val="00881BD5"/>
    <w:rsid w:val="008826FA"/>
    <w:rsid w:val="00883F24"/>
    <w:rsid w:val="008867AE"/>
    <w:rsid w:val="00886BFA"/>
    <w:rsid w:val="00887C4F"/>
    <w:rsid w:val="0089136E"/>
    <w:rsid w:val="008947C1"/>
    <w:rsid w:val="00894DEC"/>
    <w:rsid w:val="008962F7"/>
    <w:rsid w:val="008A18D7"/>
    <w:rsid w:val="008A1942"/>
    <w:rsid w:val="008A21E8"/>
    <w:rsid w:val="008A51B9"/>
    <w:rsid w:val="008B1388"/>
    <w:rsid w:val="008B1827"/>
    <w:rsid w:val="008B1DEA"/>
    <w:rsid w:val="008B2AEF"/>
    <w:rsid w:val="008B6CE1"/>
    <w:rsid w:val="008B7803"/>
    <w:rsid w:val="008B78E6"/>
    <w:rsid w:val="008C1D75"/>
    <w:rsid w:val="008C3827"/>
    <w:rsid w:val="008C5065"/>
    <w:rsid w:val="008C50E4"/>
    <w:rsid w:val="008C51E7"/>
    <w:rsid w:val="008D0681"/>
    <w:rsid w:val="008D1567"/>
    <w:rsid w:val="008D1677"/>
    <w:rsid w:val="008D1B01"/>
    <w:rsid w:val="008D1EAA"/>
    <w:rsid w:val="008D22EF"/>
    <w:rsid w:val="008D24D2"/>
    <w:rsid w:val="008D28C4"/>
    <w:rsid w:val="008D3E3F"/>
    <w:rsid w:val="008D45B8"/>
    <w:rsid w:val="008D6247"/>
    <w:rsid w:val="008D65AB"/>
    <w:rsid w:val="008D7A2F"/>
    <w:rsid w:val="008E3830"/>
    <w:rsid w:val="008E390F"/>
    <w:rsid w:val="008E6541"/>
    <w:rsid w:val="008E794F"/>
    <w:rsid w:val="008E7E94"/>
    <w:rsid w:val="008F164C"/>
    <w:rsid w:val="008F268C"/>
    <w:rsid w:val="008F3508"/>
    <w:rsid w:val="008F464E"/>
    <w:rsid w:val="008F7310"/>
    <w:rsid w:val="00902040"/>
    <w:rsid w:val="00906BFC"/>
    <w:rsid w:val="00906F4B"/>
    <w:rsid w:val="00910D91"/>
    <w:rsid w:val="009115A6"/>
    <w:rsid w:val="00911B53"/>
    <w:rsid w:val="0091243B"/>
    <w:rsid w:val="0091358A"/>
    <w:rsid w:val="00914144"/>
    <w:rsid w:val="00915F2A"/>
    <w:rsid w:val="009177A5"/>
    <w:rsid w:val="009178E8"/>
    <w:rsid w:val="00917976"/>
    <w:rsid w:val="00917D37"/>
    <w:rsid w:val="00921BBC"/>
    <w:rsid w:val="009227A7"/>
    <w:rsid w:val="0092300A"/>
    <w:rsid w:val="00923271"/>
    <w:rsid w:val="009251A4"/>
    <w:rsid w:val="00927494"/>
    <w:rsid w:val="009276FE"/>
    <w:rsid w:val="00927D1E"/>
    <w:rsid w:val="00930219"/>
    <w:rsid w:val="00931A14"/>
    <w:rsid w:val="00931FFD"/>
    <w:rsid w:val="0093273F"/>
    <w:rsid w:val="00942465"/>
    <w:rsid w:val="0094391B"/>
    <w:rsid w:val="00944156"/>
    <w:rsid w:val="00944405"/>
    <w:rsid w:val="00950382"/>
    <w:rsid w:val="00951B04"/>
    <w:rsid w:val="009546D6"/>
    <w:rsid w:val="00956724"/>
    <w:rsid w:val="009567D7"/>
    <w:rsid w:val="00957816"/>
    <w:rsid w:val="0096075C"/>
    <w:rsid w:val="00960D7E"/>
    <w:rsid w:val="0096163A"/>
    <w:rsid w:val="0096565A"/>
    <w:rsid w:val="00965F90"/>
    <w:rsid w:val="0096658E"/>
    <w:rsid w:val="0097039A"/>
    <w:rsid w:val="00972EDB"/>
    <w:rsid w:val="00972FD9"/>
    <w:rsid w:val="00974816"/>
    <w:rsid w:val="0097630D"/>
    <w:rsid w:val="00977448"/>
    <w:rsid w:val="0098073F"/>
    <w:rsid w:val="0098163C"/>
    <w:rsid w:val="00981AEC"/>
    <w:rsid w:val="00982076"/>
    <w:rsid w:val="00982098"/>
    <w:rsid w:val="00982F4B"/>
    <w:rsid w:val="009852D9"/>
    <w:rsid w:val="00986798"/>
    <w:rsid w:val="00990762"/>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B7076"/>
    <w:rsid w:val="009C01FA"/>
    <w:rsid w:val="009C0691"/>
    <w:rsid w:val="009C175D"/>
    <w:rsid w:val="009C300F"/>
    <w:rsid w:val="009C516D"/>
    <w:rsid w:val="009C767E"/>
    <w:rsid w:val="009C7AE2"/>
    <w:rsid w:val="009D0B7B"/>
    <w:rsid w:val="009D0C6F"/>
    <w:rsid w:val="009D17D2"/>
    <w:rsid w:val="009D25AA"/>
    <w:rsid w:val="009D39F8"/>
    <w:rsid w:val="009D3E2A"/>
    <w:rsid w:val="009D6B34"/>
    <w:rsid w:val="009E1D2E"/>
    <w:rsid w:val="009E24DA"/>
    <w:rsid w:val="009E2C40"/>
    <w:rsid w:val="009E3D83"/>
    <w:rsid w:val="009E55AC"/>
    <w:rsid w:val="009F19C2"/>
    <w:rsid w:val="009F39CB"/>
    <w:rsid w:val="009F5ACA"/>
    <w:rsid w:val="009F6A19"/>
    <w:rsid w:val="009F7BFF"/>
    <w:rsid w:val="00A00A00"/>
    <w:rsid w:val="00A01537"/>
    <w:rsid w:val="00A02642"/>
    <w:rsid w:val="00A03E04"/>
    <w:rsid w:val="00A04F60"/>
    <w:rsid w:val="00A06361"/>
    <w:rsid w:val="00A0727B"/>
    <w:rsid w:val="00A07B56"/>
    <w:rsid w:val="00A07BB7"/>
    <w:rsid w:val="00A1072E"/>
    <w:rsid w:val="00A10A6A"/>
    <w:rsid w:val="00A10AD3"/>
    <w:rsid w:val="00A12EC5"/>
    <w:rsid w:val="00A13D6B"/>
    <w:rsid w:val="00A14081"/>
    <w:rsid w:val="00A141CB"/>
    <w:rsid w:val="00A14437"/>
    <w:rsid w:val="00A14693"/>
    <w:rsid w:val="00A14B29"/>
    <w:rsid w:val="00A15321"/>
    <w:rsid w:val="00A155FC"/>
    <w:rsid w:val="00A2392E"/>
    <w:rsid w:val="00A2544B"/>
    <w:rsid w:val="00A25ED8"/>
    <w:rsid w:val="00A271D5"/>
    <w:rsid w:val="00A279D8"/>
    <w:rsid w:val="00A319E4"/>
    <w:rsid w:val="00A33CDA"/>
    <w:rsid w:val="00A36AC2"/>
    <w:rsid w:val="00A37AC2"/>
    <w:rsid w:val="00A37E93"/>
    <w:rsid w:val="00A40CD6"/>
    <w:rsid w:val="00A41BF3"/>
    <w:rsid w:val="00A433B4"/>
    <w:rsid w:val="00A44212"/>
    <w:rsid w:val="00A44A29"/>
    <w:rsid w:val="00A45978"/>
    <w:rsid w:val="00A46BCE"/>
    <w:rsid w:val="00A470FD"/>
    <w:rsid w:val="00A47B35"/>
    <w:rsid w:val="00A509EE"/>
    <w:rsid w:val="00A513C2"/>
    <w:rsid w:val="00A52EFF"/>
    <w:rsid w:val="00A532AB"/>
    <w:rsid w:val="00A53820"/>
    <w:rsid w:val="00A600DE"/>
    <w:rsid w:val="00A60139"/>
    <w:rsid w:val="00A6029E"/>
    <w:rsid w:val="00A60AD9"/>
    <w:rsid w:val="00A620D1"/>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778B3"/>
    <w:rsid w:val="00A82819"/>
    <w:rsid w:val="00A85B2E"/>
    <w:rsid w:val="00A8657E"/>
    <w:rsid w:val="00A87D1C"/>
    <w:rsid w:val="00A90001"/>
    <w:rsid w:val="00A93130"/>
    <w:rsid w:val="00A94209"/>
    <w:rsid w:val="00A972C3"/>
    <w:rsid w:val="00AA1CA8"/>
    <w:rsid w:val="00AA22EB"/>
    <w:rsid w:val="00AA2C09"/>
    <w:rsid w:val="00AA378B"/>
    <w:rsid w:val="00AA3AEA"/>
    <w:rsid w:val="00AA7D65"/>
    <w:rsid w:val="00AB27D5"/>
    <w:rsid w:val="00AB34C0"/>
    <w:rsid w:val="00AB4479"/>
    <w:rsid w:val="00AB5164"/>
    <w:rsid w:val="00AB5425"/>
    <w:rsid w:val="00AC0CF7"/>
    <w:rsid w:val="00AC0EE0"/>
    <w:rsid w:val="00AC0F95"/>
    <w:rsid w:val="00AC1A7D"/>
    <w:rsid w:val="00AC1E65"/>
    <w:rsid w:val="00AC1EAF"/>
    <w:rsid w:val="00AC37C5"/>
    <w:rsid w:val="00AC3AF7"/>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3F3D"/>
    <w:rsid w:val="00AE4667"/>
    <w:rsid w:val="00AE4FD8"/>
    <w:rsid w:val="00AE54F8"/>
    <w:rsid w:val="00AE6AD2"/>
    <w:rsid w:val="00AF050F"/>
    <w:rsid w:val="00AF18B9"/>
    <w:rsid w:val="00AF45F5"/>
    <w:rsid w:val="00AF526D"/>
    <w:rsid w:val="00AF69CE"/>
    <w:rsid w:val="00AF7815"/>
    <w:rsid w:val="00B00408"/>
    <w:rsid w:val="00B016D8"/>
    <w:rsid w:val="00B01715"/>
    <w:rsid w:val="00B04051"/>
    <w:rsid w:val="00B065C9"/>
    <w:rsid w:val="00B07FF7"/>
    <w:rsid w:val="00B101AF"/>
    <w:rsid w:val="00B12CE1"/>
    <w:rsid w:val="00B142F6"/>
    <w:rsid w:val="00B14F89"/>
    <w:rsid w:val="00B1539D"/>
    <w:rsid w:val="00B15466"/>
    <w:rsid w:val="00B16E48"/>
    <w:rsid w:val="00B17001"/>
    <w:rsid w:val="00B1766E"/>
    <w:rsid w:val="00B1767E"/>
    <w:rsid w:val="00B20028"/>
    <w:rsid w:val="00B20B31"/>
    <w:rsid w:val="00B20C2F"/>
    <w:rsid w:val="00B32284"/>
    <w:rsid w:val="00B34B90"/>
    <w:rsid w:val="00B3585F"/>
    <w:rsid w:val="00B36541"/>
    <w:rsid w:val="00B36761"/>
    <w:rsid w:val="00B37E35"/>
    <w:rsid w:val="00B42216"/>
    <w:rsid w:val="00B431E8"/>
    <w:rsid w:val="00B50E70"/>
    <w:rsid w:val="00B50F37"/>
    <w:rsid w:val="00B52770"/>
    <w:rsid w:val="00B52F88"/>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9CC"/>
    <w:rsid w:val="00B84B87"/>
    <w:rsid w:val="00B85A20"/>
    <w:rsid w:val="00B85D8B"/>
    <w:rsid w:val="00B86841"/>
    <w:rsid w:val="00B91581"/>
    <w:rsid w:val="00B91BED"/>
    <w:rsid w:val="00B9424B"/>
    <w:rsid w:val="00B94E8A"/>
    <w:rsid w:val="00B94FAA"/>
    <w:rsid w:val="00BA150D"/>
    <w:rsid w:val="00BA1DAA"/>
    <w:rsid w:val="00BA21C3"/>
    <w:rsid w:val="00BA33C9"/>
    <w:rsid w:val="00BA35BE"/>
    <w:rsid w:val="00BA369B"/>
    <w:rsid w:val="00BA60A7"/>
    <w:rsid w:val="00BA6E5D"/>
    <w:rsid w:val="00BB0072"/>
    <w:rsid w:val="00BB0CC4"/>
    <w:rsid w:val="00BB0FBD"/>
    <w:rsid w:val="00BB1597"/>
    <w:rsid w:val="00BB3A6A"/>
    <w:rsid w:val="00BB4842"/>
    <w:rsid w:val="00BB5A48"/>
    <w:rsid w:val="00BB72EE"/>
    <w:rsid w:val="00BC005D"/>
    <w:rsid w:val="00BC061A"/>
    <w:rsid w:val="00BC1B76"/>
    <w:rsid w:val="00BC4031"/>
    <w:rsid w:val="00BC43C6"/>
    <w:rsid w:val="00BC615D"/>
    <w:rsid w:val="00BC656B"/>
    <w:rsid w:val="00BC6D2C"/>
    <w:rsid w:val="00BD0F48"/>
    <w:rsid w:val="00BD13FE"/>
    <w:rsid w:val="00BD1442"/>
    <w:rsid w:val="00BD2173"/>
    <w:rsid w:val="00BD2B71"/>
    <w:rsid w:val="00BD34E9"/>
    <w:rsid w:val="00BD378A"/>
    <w:rsid w:val="00BD44EC"/>
    <w:rsid w:val="00BD45B6"/>
    <w:rsid w:val="00BD69C3"/>
    <w:rsid w:val="00BD74E3"/>
    <w:rsid w:val="00BE0F8D"/>
    <w:rsid w:val="00BE12F9"/>
    <w:rsid w:val="00BE1F03"/>
    <w:rsid w:val="00BE20D5"/>
    <w:rsid w:val="00BE2167"/>
    <w:rsid w:val="00BE3939"/>
    <w:rsid w:val="00BE3FA2"/>
    <w:rsid w:val="00BE5C9B"/>
    <w:rsid w:val="00BF62D1"/>
    <w:rsid w:val="00BF662D"/>
    <w:rsid w:val="00BF6B5F"/>
    <w:rsid w:val="00C00EB0"/>
    <w:rsid w:val="00C02C5C"/>
    <w:rsid w:val="00C04122"/>
    <w:rsid w:val="00C0591D"/>
    <w:rsid w:val="00C10FCE"/>
    <w:rsid w:val="00C11146"/>
    <w:rsid w:val="00C11F7E"/>
    <w:rsid w:val="00C152EE"/>
    <w:rsid w:val="00C15515"/>
    <w:rsid w:val="00C155B9"/>
    <w:rsid w:val="00C17F5B"/>
    <w:rsid w:val="00C239D6"/>
    <w:rsid w:val="00C24CCA"/>
    <w:rsid w:val="00C25D4A"/>
    <w:rsid w:val="00C3292D"/>
    <w:rsid w:val="00C34D18"/>
    <w:rsid w:val="00C34DFF"/>
    <w:rsid w:val="00C42E42"/>
    <w:rsid w:val="00C436F9"/>
    <w:rsid w:val="00C43E3E"/>
    <w:rsid w:val="00C44336"/>
    <w:rsid w:val="00C445D5"/>
    <w:rsid w:val="00C447F2"/>
    <w:rsid w:val="00C45C95"/>
    <w:rsid w:val="00C46577"/>
    <w:rsid w:val="00C46D21"/>
    <w:rsid w:val="00C47212"/>
    <w:rsid w:val="00C50700"/>
    <w:rsid w:val="00C50DC6"/>
    <w:rsid w:val="00C534CF"/>
    <w:rsid w:val="00C540A0"/>
    <w:rsid w:val="00C54E7F"/>
    <w:rsid w:val="00C57E9F"/>
    <w:rsid w:val="00C6078E"/>
    <w:rsid w:val="00C60D1A"/>
    <w:rsid w:val="00C61881"/>
    <w:rsid w:val="00C6223C"/>
    <w:rsid w:val="00C63808"/>
    <w:rsid w:val="00C63BD9"/>
    <w:rsid w:val="00C64B07"/>
    <w:rsid w:val="00C661F6"/>
    <w:rsid w:val="00C664D7"/>
    <w:rsid w:val="00C675BA"/>
    <w:rsid w:val="00C70009"/>
    <w:rsid w:val="00C715AF"/>
    <w:rsid w:val="00C72121"/>
    <w:rsid w:val="00C73D77"/>
    <w:rsid w:val="00C74F25"/>
    <w:rsid w:val="00C7648C"/>
    <w:rsid w:val="00C76681"/>
    <w:rsid w:val="00C76D57"/>
    <w:rsid w:val="00C83D39"/>
    <w:rsid w:val="00C84568"/>
    <w:rsid w:val="00C8577F"/>
    <w:rsid w:val="00C90277"/>
    <w:rsid w:val="00C928D5"/>
    <w:rsid w:val="00C93EDA"/>
    <w:rsid w:val="00CA20B0"/>
    <w:rsid w:val="00CA40EC"/>
    <w:rsid w:val="00CA4872"/>
    <w:rsid w:val="00CA5A22"/>
    <w:rsid w:val="00CA62C6"/>
    <w:rsid w:val="00CB15FB"/>
    <w:rsid w:val="00CB18DE"/>
    <w:rsid w:val="00CB1F1E"/>
    <w:rsid w:val="00CB1F29"/>
    <w:rsid w:val="00CB5293"/>
    <w:rsid w:val="00CC1573"/>
    <w:rsid w:val="00CC5025"/>
    <w:rsid w:val="00CC6820"/>
    <w:rsid w:val="00CD0CB9"/>
    <w:rsid w:val="00CD0CC7"/>
    <w:rsid w:val="00CD3BC3"/>
    <w:rsid w:val="00CD56E1"/>
    <w:rsid w:val="00CD58DA"/>
    <w:rsid w:val="00CD629A"/>
    <w:rsid w:val="00CE278A"/>
    <w:rsid w:val="00CE3D6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44B3"/>
    <w:rsid w:val="00CF6590"/>
    <w:rsid w:val="00D00B12"/>
    <w:rsid w:val="00D0424F"/>
    <w:rsid w:val="00D050D0"/>
    <w:rsid w:val="00D060FB"/>
    <w:rsid w:val="00D105E9"/>
    <w:rsid w:val="00D10CA0"/>
    <w:rsid w:val="00D10DB2"/>
    <w:rsid w:val="00D12058"/>
    <w:rsid w:val="00D147F4"/>
    <w:rsid w:val="00D149DF"/>
    <w:rsid w:val="00D151CD"/>
    <w:rsid w:val="00D1612D"/>
    <w:rsid w:val="00D20647"/>
    <w:rsid w:val="00D219A4"/>
    <w:rsid w:val="00D224DC"/>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2AD5"/>
    <w:rsid w:val="00D73CBE"/>
    <w:rsid w:val="00D73FB1"/>
    <w:rsid w:val="00D75138"/>
    <w:rsid w:val="00D75464"/>
    <w:rsid w:val="00D75BD1"/>
    <w:rsid w:val="00D772E8"/>
    <w:rsid w:val="00D8115D"/>
    <w:rsid w:val="00D83BB2"/>
    <w:rsid w:val="00D857C5"/>
    <w:rsid w:val="00D902D7"/>
    <w:rsid w:val="00D91906"/>
    <w:rsid w:val="00D91B5E"/>
    <w:rsid w:val="00D96083"/>
    <w:rsid w:val="00D96865"/>
    <w:rsid w:val="00D96902"/>
    <w:rsid w:val="00D96DDB"/>
    <w:rsid w:val="00D9706A"/>
    <w:rsid w:val="00DA509B"/>
    <w:rsid w:val="00DA6802"/>
    <w:rsid w:val="00DA6896"/>
    <w:rsid w:val="00DA6F9E"/>
    <w:rsid w:val="00DA7973"/>
    <w:rsid w:val="00DA7C9E"/>
    <w:rsid w:val="00DB00EA"/>
    <w:rsid w:val="00DB04B3"/>
    <w:rsid w:val="00DB28F9"/>
    <w:rsid w:val="00DB2D68"/>
    <w:rsid w:val="00DB3C6E"/>
    <w:rsid w:val="00DB3CE6"/>
    <w:rsid w:val="00DB445A"/>
    <w:rsid w:val="00DB4529"/>
    <w:rsid w:val="00DB5FF3"/>
    <w:rsid w:val="00DC0F6F"/>
    <w:rsid w:val="00DC1125"/>
    <w:rsid w:val="00DC29E1"/>
    <w:rsid w:val="00DC3943"/>
    <w:rsid w:val="00DC3E50"/>
    <w:rsid w:val="00DC4DF6"/>
    <w:rsid w:val="00DC5CC4"/>
    <w:rsid w:val="00DC6753"/>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B45"/>
    <w:rsid w:val="00DF1E50"/>
    <w:rsid w:val="00DF3240"/>
    <w:rsid w:val="00DF7C41"/>
    <w:rsid w:val="00E021C3"/>
    <w:rsid w:val="00E02367"/>
    <w:rsid w:val="00E058BE"/>
    <w:rsid w:val="00E062CF"/>
    <w:rsid w:val="00E064E9"/>
    <w:rsid w:val="00E11885"/>
    <w:rsid w:val="00E1348A"/>
    <w:rsid w:val="00E14006"/>
    <w:rsid w:val="00E153BC"/>
    <w:rsid w:val="00E15519"/>
    <w:rsid w:val="00E17112"/>
    <w:rsid w:val="00E22BDA"/>
    <w:rsid w:val="00E23075"/>
    <w:rsid w:val="00E23098"/>
    <w:rsid w:val="00E23B8C"/>
    <w:rsid w:val="00E24742"/>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EBB"/>
    <w:rsid w:val="00E626F4"/>
    <w:rsid w:val="00E639B7"/>
    <w:rsid w:val="00E63F1C"/>
    <w:rsid w:val="00E650F8"/>
    <w:rsid w:val="00E710BB"/>
    <w:rsid w:val="00E71710"/>
    <w:rsid w:val="00E73D13"/>
    <w:rsid w:val="00E757D6"/>
    <w:rsid w:val="00E75F61"/>
    <w:rsid w:val="00E777C7"/>
    <w:rsid w:val="00E77D3E"/>
    <w:rsid w:val="00E80166"/>
    <w:rsid w:val="00E83326"/>
    <w:rsid w:val="00E833D4"/>
    <w:rsid w:val="00E83C9C"/>
    <w:rsid w:val="00E83DC7"/>
    <w:rsid w:val="00E848A0"/>
    <w:rsid w:val="00E85D7E"/>
    <w:rsid w:val="00E86C34"/>
    <w:rsid w:val="00E8736C"/>
    <w:rsid w:val="00E92024"/>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2FE6"/>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558E"/>
    <w:rsid w:val="00EF733F"/>
    <w:rsid w:val="00F00842"/>
    <w:rsid w:val="00F04A25"/>
    <w:rsid w:val="00F04F70"/>
    <w:rsid w:val="00F07872"/>
    <w:rsid w:val="00F12707"/>
    <w:rsid w:val="00F14A7B"/>
    <w:rsid w:val="00F24ADA"/>
    <w:rsid w:val="00F26CCE"/>
    <w:rsid w:val="00F277BC"/>
    <w:rsid w:val="00F27B6F"/>
    <w:rsid w:val="00F30776"/>
    <w:rsid w:val="00F318A0"/>
    <w:rsid w:val="00F31E83"/>
    <w:rsid w:val="00F329AD"/>
    <w:rsid w:val="00F33D94"/>
    <w:rsid w:val="00F3542B"/>
    <w:rsid w:val="00F35F56"/>
    <w:rsid w:val="00F46559"/>
    <w:rsid w:val="00F46F31"/>
    <w:rsid w:val="00F516C7"/>
    <w:rsid w:val="00F545EF"/>
    <w:rsid w:val="00F54B16"/>
    <w:rsid w:val="00F56AD4"/>
    <w:rsid w:val="00F56FC1"/>
    <w:rsid w:val="00F57943"/>
    <w:rsid w:val="00F61168"/>
    <w:rsid w:val="00F619CE"/>
    <w:rsid w:val="00F62729"/>
    <w:rsid w:val="00F6627E"/>
    <w:rsid w:val="00F66B97"/>
    <w:rsid w:val="00F751E5"/>
    <w:rsid w:val="00F83104"/>
    <w:rsid w:val="00F834B1"/>
    <w:rsid w:val="00F838E5"/>
    <w:rsid w:val="00F83BB4"/>
    <w:rsid w:val="00F8669B"/>
    <w:rsid w:val="00F87007"/>
    <w:rsid w:val="00F87080"/>
    <w:rsid w:val="00F92F5F"/>
    <w:rsid w:val="00F9541E"/>
    <w:rsid w:val="00F95F08"/>
    <w:rsid w:val="00FA3C9B"/>
    <w:rsid w:val="00FA53B1"/>
    <w:rsid w:val="00FA6F58"/>
    <w:rsid w:val="00FA6F81"/>
    <w:rsid w:val="00FB432F"/>
    <w:rsid w:val="00FB6DB6"/>
    <w:rsid w:val="00FB7533"/>
    <w:rsid w:val="00FC7C4F"/>
    <w:rsid w:val="00FD01A0"/>
    <w:rsid w:val="00FD0717"/>
    <w:rsid w:val="00FD16BE"/>
    <w:rsid w:val="00FD1863"/>
    <w:rsid w:val="00FD2A3A"/>
    <w:rsid w:val="00FD41C5"/>
    <w:rsid w:val="00FD6F20"/>
    <w:rsid w:val="00FE30C9"/>
    <w:rsid w:val="00FE3388"/>
    <w:rsid w:val="00FE3970"/>
    <w:rsid w:val="00FE3E26"/>
    <w:rsid w:val="00FF127B"/>
    <w:rsid w:val="00FF25CF"/>
    <w:rsid w:val="00FF2C07"/>
    <w:rsid w:val="00FF3F19"/>
    <w:rsid w:val="00FF462D"/>
    <w:rsid w:val="00FF5941"/>
    <w:rsid w:val="00FF6088"/>
    <w:rsid w:val="00FF68A0"/>
    <w:rsid w:val="00FF6B63"/>
    <w:rsid w:val="00FF6DDF"/>
    <w:rsid w:val="00FF6EB5"/>
    <w:rsid w:val="00FF7F8E"/>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2"/>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0"/>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3"/>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Zmluva-Clanok">
    <w:name w:val="Zmluva - Clanok"/>
    <w:basedOn w:val="Normlny"/>
    <w:autoRedefine/>
    <w:rsid w:val="00D75BD1"/>
    <w:pPr>
      <w:keepNext/>
      <w:keepLines/>
      <w:tabs>
        <w:tab w:val="left" w:pos="284"/>
      </w:tabs>
      <w:spacing w:after="240" w:line="240" w:lineRule="auto"/>
      <w:jc w:val="center"/>
      <w:outlineLvl w:val="2"/>
    </w:pPr>
    <w:rPr>
      <w:rFonts w:ascii="Arial Narrow" w:eastAsiaTheme="minorHAnsi" w:hAnsi="Arial Narrow" w:cs="Arial"/>
    </w:rPr>
  </w:style>
  <w:style w:type="paragraph" w:customStyle="1" w:styleId="SPnadpis0">
    <w:name w:val="SP_nadpis0"/>
    <w:basedOn w:val="Normlny"/>
    <w:rsid w:val="005B6FA3"/>
    <w:pPr>
      <w:autoSpaceDE w:val="0"/>
      <w:autoSpaceDN w:val="0"/>
      <w:spacing w:before="240" w:after="0" w:line="256" w:lineRule="auto"/>
      <w:jc w:val="right"/>
    </w:pPr>
    <w:rPr>
      <w:rFonts w:ascii="Arial" w:eastAsia="Times New Roman" w:hAnsi="Arial" w:cs="Arial"/>
      <w:b/>
      <w:bCs/>
      <w:caps/>
      <w:color w:val="80808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472">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95526181">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5064104">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7736681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1563289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7147630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2709300">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25626998">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9881845">
      <w:bodyDiv w:val="1"/>
      <w:marLeft w:val="0"/>
      <w:marRight w:val="0"/>
      <w:marTop w:val="0"/>
      <w:marBottom w:val="0"/>
      <w:divBdr>
        <w:top w:val="none" w:sz="0" w:space="0" w:color="auto"/>
        <w:left w:val="none" w:sz="0" w:space="0" w:color="auto"/>
        <w:bottom w:val="none" w:sz="0" w:space="0" w:color="auto"/>
        <w:right w:val="none" w:sz="0" w:space="0" w:color="auto"/>
      </w:divBdr>
    </w:div>
    <w:div w:id="1532496281">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46109747">
      <w:bodyDiv w:val="1"/>
      <w:marLeft w:val="0"/>
      <w:marRight w:val="0"/>
      <w:marTop w:val="0"/>
      <w:marBottom w:val="0"/>
      <w:divBdr>
        <w:top w:val="none" w:sz="0" w:space="0" w:color="auto"/>
        <w:left w:val="none" w:sz="0" w:space="0" w:color="auto"/>
        <w:bottom w:val="none" w:sz="0" w:space="0" w:color="auto"/>
        <w:right w:val="none" w:sz="0" w:space="0" w:color="auto"/>
      </w:divBdr>
    </w:div>
    <w:div w:id="1960184986">
      <w:bodyDiv w:val="1"/>
      <w:marLeft w:val="0"/>
      <w:marRight w:val="0"/>
      <w:marTop w:val="0"/>
      <w:marBottom w:val="0"/>
      <w:divBdr>
        <w:top w:val="none" w:sz="0" w:space="0" w:color="auto"/>
        <w:left w:val="none" w:sz="0" w:space="0" w:color="auto"/>
        <w:bottom w:val="none" w:sz="0" w:space="0" w:color="auto"/>
        <w:right w:val="none" w:sz="0" w:space="0" w:color="auto"/>
      </w:divBdr>
    </w:div>
    <w:div w:id="200685411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Technicke_poziadavky_sw_JOSEPHINE.pdf"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yperlink" Target="https://josephine.proebiz.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3.xml"/><Relationship Id="rId28"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https://josephine.proebiz.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ogle.com/maps/@47.9266497,18.0633597,12z/data=!4m2!6m1!1s13LzWLabFPtYPXuIKLlnIhXD00P7iy67j" TargetMode="External"/><Relationship Id="rId22" Type="http://schemas.openxmlformats.org/officeDocument/2006/relationships/hyperlink" Target="https://www.google.com/maps/@47.9266497,18.0633597,12z/data=!4m2!6m1!1s13LzWLabFPtYPXuIKLlnIhXD00P7iy67j" TargetMode="External"/><Relationship Id="rId27" Type="http://schemas.openxmlformats.org/officeDocument/2006/relationships/header" Target="header7.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53</Pages>
  <Words>17046</Words>
  <Characters>109655</Characters>
  <Application>Microsoft Office Word</Application>
  <DocSecurity>0</DocSecurity>
  <Lines>913</Lines>
  <Paragraphs>252</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126449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3</cp:revision>
  <cp:lastPrinted>2021-10-29T06:02:00Z</cp:lastPrinted>
  <dcterms:created xsi:type="dcterms:W3CDTF">2021-12-03T19:56:00Z</dcterms:created>
  <dcterms:modified xsi:type="dcterms:W3CDTF">2021-12-03T19:58:00Z</dcterms:modified>
</cp:coreProperties>
</file>