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775BF" w14:textId="77777777" w:rsidR="00806925" w:rsidRPr="009F5ACA" w:rsidRDefault="00806925" w:rsidP="00161C41">
      <w:pPr>
        <w:spacing w:after="0" w:line="240" w:lineRule="auto"/>
        <w:rPr>
          <w:rFonts w:ascii="Nudista" w:hAnsi="Nudista" w:cs="Proba Pro CE"/>
          <w:smallCaps/>
          <w:color w:val="008998"/>
          <w:sz w:val="40"/>
          <w:szCs w:val="40"/>
        </w:rPr>
      </w:pPr>
    </w:p>
    <w:p w14:paraId="7BEF510F" w14:textId="4678BC2A" w:rsidR="0094391B" w:rsidRPr="009F5ACA" w:rsidRDefault="0094391B" w:rsidP="00E83DC7">
      <w:pPr>
        <w:spacing w:after="0" w:line="240" w:lineRule="auto"/>
        <w:jc w:val="center"/>
        <w:rPr>
          <w:rFonts w:ascii="Nudista" w:hAnsi="Nudista" w:cs="Proba Pro"/>
          <w:smallCaps/>
          <w:color w:val="008998"/>
          <w:sz w:val="40"/>
          <w:szCs w:val="40"/>
        </w:rPr>
      </w:pPr>
      <w:r w:rsidRPr="009F5ACA">
        <w:rPr>
          <w:rFonts w:ascii="Nudista" w:hAnsi="Nudista" w:cs="Proba Pro CE"/>
          <w:smallCaps/>
          <w:color w:val="008998"/>
          <w:sz w:val="40"/>
          <w:szCs w:val="40"/>
        </w:rPr>
        <w:t>SÚŤAŽNÉ PODKLADY</w:t>
      </w:r>
    </w:p>
    <w:p w14:paraId="2705B9FE" w14:textId="4D00A2D8" w:rsidR="0094391B" w:rsidRPr="009F5ACA" w:rsidRDefault="004E1F08" w:rsidP="00E83DC7">
      <w:pPr>
        <w:tabs>
          <w:tab w:val="left" w:pos="1405"/>
        </w:tabs>
        <w:spacing w:after="0" w:line="240" w:lineRule="auto"/>
        <w:rPr>
          <w:rFonts w:ascii="Nudista" w:hAnsi="Nudista" w:cs="Proba Pro"/>
          <w:smallCaps/>
          <w:color w:val="008998"/>
          <w:sz w:val="40"/>
          <w:szCs w:val="40"/>
        </w:rPr>
      </w:pPr>
      <w:r w:rsidRPr="009F5ACA">
        <w:rPr>
          <w:rFonts w:ascii="Nudista" w:hAnsi="Nudista" w:cs="Proba Pro"/>
          <w:smallCaps/>
          <w:color w:val="008998"/>
          <w:sz w:val="40"/>
          <w:szCs w:val="40"/>
        </w:rPr>
        <w:tab/>
      </w:r>
    </w:p>
    <w:p w14:paraId="21BCFD66" w14:textId="77777777" w:rsidR="0094391B" w:rsidRPr="009F5ACA" w:rsidRDefault="0094391B" w:rsidP="00E83DC7">
      <w:pPr>
        <w:spacing w:after="0" w:line="240" w:lineRule="auto"/>
        <w:jc w:val="center"/>
        <w:rPr>
          <w:rFonts w:ascii="Nudista" w:hAnsi="Nudista" w:cs="Proba Pro"/>
          <w:smallCaps/>
          <w:sz w:val="24"/>
          <w:szCs w:val="24"/>
        </w:rPr>
      </w:pPr>
    </w:p>
    <w:p w14:paraId="6A51E767" w14:textId="77777777" w:rsidR="0094391B" w:rsidRPr="009F5ACA" w:rsidRDefault="0094391B" w:rsidP="00E83DC7">
      <w:pPr>
        <w:spacing w:after="0" w:line="240" w:lineRule="auto"/>
        <w:jc w:val="center"/>
        <w:rPr>
          <w:rFonts w:ascii="Nudista" w:hAnsi="Nudista" w:cs="Proba Pro"/>
          <w:smallCaps/>
          <w:sz w:val="28"/>
          <w:szCs w:val="28"/>
        </w:rPr>
      </w:pPr>
      <w:r w:rsidRPr="009F5ACA">
        <w:rPr>
          <w:rFonts w:ascii="Nudista" w:hAnsi="Nudista" w:cs="Proba Pro CE"/>
          <w:smallCaps/>
          <w:sz w:val="28"/>
          <w:szCs w:val="28"/>
        </w:rPr>
        <w:t>VEREJNÁ SÚŤAŽ</w:t>
      </w:r>
    </w:p>
    <w:p w14:paraId="632740D8" w14:textId="77777777" w:rsidR="0094391B" w:rsidRPr="009F5ACA" w:rsidRDefault="0094391B" w:rsidP="00E83DC7">
      <w:pPr>
        <w:spacing w:after="0" w:line="240" w:lineRule="auto"/>
        <w:jc w:val="center"/>
        <w:rPr>
          <w:rFonts w:ascii="Nudista" w:hAnsi="Nudista" w:cs="Proba Pro"/>
          <w:smallCaps/>
          <w:sz w:val="28"/>
          <w:szCs w:val="28"/>
        </w:rPr>
      </w:pPr>
    </w:p>
    <w:p w14:paraId="73EF83EB" w14:textId="77777777" w:rsidR="0094391B" w:rsidRPr="009F5ACA" w:rsidRDefault="0094391B" w:rsidP="00E83DC7">
      <w:pPr>
        <w:spacing w:after="0" w:line="240" w:lineRule="auto"/>
        <w:jc w:val="center"/>
        <w:rPr>
          <w:rFonts w:ascii="Nudista" w:hAnsi="Nudista" w:cs="Proba Pro"/>
          <w:smallCaps/>
          <w:sz w:val="28"/>
          <w:szCs w:val="28"/>
        </w:rPr>
      </w:pPr>
    </w:p>
    <w:p w14:paraId="46A4CC53" w14:textId="77777777" w:rsidR="0094391B" w:rsidRPr="009F5ACA" w:rsidRDefault="0094391B" w:rsidP="00E83DC7">
      <w:pPr>
        <w:spacing w:after="0" w:line="240" w:lineRule="auto"/>
        <w:jc w:val="center"/>
        <w:rPr>
          <w:rFonts w:ascii="Nudista" w:hAnsi="Nudista" w:cs="Proba Pro"/>
          <w:sz w:val="20"/>
          <w:szCs w:val="20"/>
        </w:rPr>
      </w:pPr>
      <w:r w:rsidRPr="009F5ACA">
        <w:rPr>
          <w:rFonts w:ascii="Nudista" w:hAnsi="Nudista" w:cs="Proba Pro"/>
          <w:sz w:val="20"/>
          <w:szCs w:val="20"/>
        </w:rPr>
        <w:t>realizovaná v</w:t>
      </w:r>
      <w:r w:rsidRPr="009F5ACA">
        <w:rPr>
          <w:rFonts w:ascii="Nudista" w:hAnsi="Nudista" w:cs="Calibri"/>
          <w:sz w:val="20"/>
          <w:szCs w:val="20"/>
        </w:rPr>
        <w:t> </w:t>
      </w:r>
      <w:r w:rsidRPr="009F5ACA">
        <w:rPr>
          <w:rFonts w:ascii="Nudista" w:hAnsi="Nudista" w:cs="Proba Pro CE"/>
          <w:sz w:val="20"/>
          <w:szCs w:val="20"/>
        </w:rPr>
        <w:t xml:space="preserve">súlade so zákonom č. 343/2015 Z. z. o verejnom obstarávaní </w:t>
      </w:r>
      <w:r w:rsidRPr="009F5ACA">
        <w:rPr>
          <w:rFonts w:ascii="Nudista" w:hAnsi="Nudista" w:cs="Proba Pro"/>
          <w:sz w:val="20"/>
          <w:szCs w:val="20"/>
        </w:rPr>
        <w:br/>
        <w:t>a o zmene a doplnení niektorých zákonov v platnom znení („</w:t>
      </w:r>
      <w:r w:rsidRPr="009F5ACA">
        <w:rPr>
          <w:rFonts w:ascii="Nudista" w:hAnsi="Nudista" w:cs="Proba Pro"/>
          <w:b/>
          <w:sz w:val="20"/>
          <w:szCs w:val="20"/>
        </w:rPr>
        <w:t>ZVO</w:t>
      </w:r>
      <w:r w:rsidRPr="009F5ACA">
        <w:rPr>
          <w:rFonts w:ascii="Nudista" w:hAnsi="Nudista" w:cs="Proba Pro"/>
          <w:sz w:val="20"/>
          <w:szCs w:val="20"/>
        </w:rPr>
        <w:t>“)</w:t>
      </w:r>
    </w:p>
    <w:p w14:paraId="3B3F7308" w14:textId="77777777" w:rsidR="0094391B" w:rsidRPr="009F5ACA" w:rsidRDefault="0094391B" w:rsidP="00E83DC7">
      <w:pPr>
        <w:spacing w:after="0" w:line="240" w:lineRule="auto"/>
        <w:jc w:val="center"/>
        <w:rPr>
          <w:rFonts w:ascii="Nudista" w:hAnsi="Nudista" w:cs="Proba Pro"/>
          <w:sz w:val="20"/>
          <w:szCs w:val="20"/>
        </w:rPr>
      </w:pPr>
      <w:r w:rsidRPr="009F5ACA">
        <w:rPr>
          <w:rFonts w:ascii="Nudista" w:hAnsi="Nudista" w:cs="Proba Pro"/>
          <w:sz w:val="20"/>
          <w:szCs w:val="20"/>
        </w:rPr>
        <w:br/>
        <w:t xml:space="preserve"> („</w:t>
      </w:r>
      <w:r w:rsidRPr="009F5ACA">
        <w:rPr>
          <w:rFonts w:ascii="Nudista" w:hAnsi="Nudista" w:cs="Proba Pro"/>
          <w:b/>
          <w:sz w:val="20"/>
          <w:szCs w:val="20"/>
        </w:rPr>
        <w:t>verejná</w:t>
      </w:r>
      <w:r w:rsidRPr="009F5ACA">
        <w:rPr>
          <w:rFonts w:ascii="Nudista" w:hAnsi="Nudista" w:cs="Proba Pro"/>
          <w:sz w:val="20"/>
          <w:szCs w:val="20"/>
        </w:rPr>
        <w:t xml:space="preserve"> </w:t>
      </w:r>
      <w:r w:rsidRPr="009F5ACA">
        <w:rPr>
          <w:rFonts w:ascii="Nudista" w:hAnsi="Nudista" w:cs="Proba Pro CE"/>
          <w:b/>
          <w:sz w:val="20"/>
          <w:szCs w:val="20"/>
        </w:rPr>
        <w:t>súťaž</w:t>
      </w:r>
      <w:r w:rsidRPr="009F5ACA">
        <w:rPr>
          <w:rFonts w:ascii="Nudista" w:hAnsi="Nudista" w:cs="Proba Pro"/>
          <w:sz w:val="20"/>
          <w:szCs w:val="20"/>
        </w:rPr>
        <w:t>“)</w:t>
      </w:r>
    </w:p>
    <w:p w14:paraId="0C2CBC72" w14:textId="77777777" w:rsidR="0094391B" w:rsidRPr="009F5ACA" w:rsidRDefault="0094391B" w:rsidP="00E83DC7">
      <w:pPr>
        <w:spacing w:after="0" w:line="240" w:lineRule="auto"/>
        <w:jc w:val="center"/>
        <w:rPr>
          <w:rFonts w:ascii="Nudista" w:hAnsi="Nudista" w:cs="Proba Pro"/>
          <w:sz w:val="20"/>
          <w:szCs w:val="20"/>
        </w:rPr>
      </w:pPr>
    </w:p>
    <w:p w14:paraId="2B462048" w14:textId="77777777" w:rsidR="0094391B" w:rsidRPr="009F5ACA" w:rsidRDefault="0094391B" w:rsidP="00E83DC7">
      <w:pPr>
        <w:spacing w:after="0" w:line="240" w:lineRule="auto"/>
        <w:jc w:val="center"/>
        <w:rPr>
          <w:rFonts w:ascii="Nudista" w:hAnsi="Nudista" w:cs="Proba Pro"/>
          <w:sz w:val="20"/>
          <w:szCs w:val="20"/>
        </w:rPr>
      </w:pPr>
    </w:p>
    <w:p w14:paraId="3C512CD8" w14:textId="19CD724D" w:rsidR="0094391B" w:rsidRPr="009F5ACA" w:rsidRDefault="0094391B" w:rsidP="00E83DC7">
      <w:pPr>
        <w:spacing w:after="0" w:line="240" w:lineRule="auto"/>
        <w:jc w:val="center"/>
        <w:rPr>
          <w:rFonts w:ascii="Nudista" w:hAnsi="Nudista" w:cs="Proba Pro"/>
          <w:sz w:val="20"/>
          <w:szCs w:val="20"/>
        </w:rPr>
      </w:pPr>
    </w:p>
    <w:p w14:paraId="11322746" w14:textId="77777777" w:rsidR="0094391B" w:rsidRPr="009F5ACA" w:rsidRDefault="0094391B" w:rsidP="00E83DC7">
      <w:pPr>
        <w:spacing w:after="0" w:line="240" w:lineRule="auto"/>
        <w:jc w:val="center"/>
        <w:rPr>
          <w:rFonts w:ascii="Nudista" w:hAnsi="Nudista" w:cs="Proba Pro"/>
        </w:rPr>
      </w:pPr>
    </w:p>
    <w:p w14:paraId="4C1962E0" w14:textId="77777777" w:rsidR="0094391B" w:rsidRPr="009F5ACA" w:rsidRDefault="0094391B" w:rsidP="00E83DC7">
      <w:pPr>
        <w:spacing w:after="0" w:line="240" w:lineRule="auto"/>
        <w:jc w:val="center"/>
        <w:rPr>
          <w:rFonts w:ascii="Nudista" w:hAnsi="Nudista" w:cs="Proba Pro"/>
          <w:sz w:val="20"/>
          <w:szCs w:val="20"/>
        </w:rPr>
      </w:pPr>
      <w:r w:rsidRPr="009F5ACA">
        <w:rPr>
          <w:rFonts w:ascii="Nudista" w:hAnsi="Nudista" w:cs="Proba Pro CE"/>
          <w:sz w:val="20"/>
          <w:szCs w:val="20"/>
        </w:rPr>
        <w:t>evidenčné číslo verejnej súťaže:</w:t>
      </w:r>
    </w:p>
    <w:p w14:paraId="7DF29345" w14:textId="79A6AC2A" w:rsidR="00CB18DE" w:rsidRPr="00AE3F3D" w:rsidRDefault="003E3DAD" w:rsidP="00E83DC7">
      <w:pPr>
        <w:spacing w:after="0" w:line="240" w:lineRule="auto"/>
        <w:jc w:val="center"/>
        <w:rPr>
          <w:rFonts w:ascii="Nudista" w:hAnsi="Nudista" w:cs="Proba Pro"/>
          <w:sz w:val="20"/>
          <w:szCs w:val="20"/>
        </w:rPr>
      </w:pPr>
      <w:r w:rsidRPr="00AE3F3D">
        <w:rPr>
          <w:rFonts w:ascii="Nudista" w:hAnsi="Nudista" w:cs="Proba Pro"/>
          <w:sz w:val="20"/>
          <w:szCs w:val="20"/>
        </w:rPr>
        <w:t>435092</w:t>
      </w:r>
    </w:p>
    <w:p w14:paraId="4245EC49" w14:textId="77777777" w:rsidR="00914144" w:rsidRPr="00A532AB" w:rsidRDefault="00914144" w:rsidP="00E83DC7">
      <w:pPr>
        <w:spacing w:after="0" w:line="240" w:lineRule="auto"/>
        <w:jc w:val="center"/>
        <w:rPr>
          <w:rFonts w:ascii="Nudista" w:hAnsi="Nudista" w:cs="Proba Pro"/>
        </w:rPr>
      </w:pPr>
    </w:p>
    <w:p w14:paraId="79549A06" w14:textId="77777777" w:rsidR="0094391B" w:rsidRPr="00A532AB" w:rsidRDefault="0094391B" w:rsidP="00E83DC7">
      <w:pPr>
        <w:spacing w:after="0" w:line="240" w:lineRule="auto"/>
        <w:jc w:val="center"/>
        <w:rPr>
          <w:rFonts w:ascii="Nudista" w:hAnsi="Nudista" w:cs="Proba Pro"/>
          <w:smallCaps/>
          <w:sz w:val="28"/>
          <w:szCs w:val="28"/>
        </w:rPr>
      </w:pPr>
      <w:r w:rsidRPr="00A532AB">
        <w:rPr>
          <w:rFonts w:ascii="Nudista" w:hAnsi="Nudista" w:cs="Proba Pro"/>
          <w:smallCaps/>
          <w:sz w:val="28"/>
          <w:szCs w:val="28"/>
        </w:rPr>
        <w:t>PREDMET ZÁKAZKY</w:t>
      </w:r>
    </w:p>
    <w:p w14:paraId="3DA5DB61" w14:textId="77777777" w:rsidR="0094391B" w:rsidRPr="00A532AB" w:rsidRDefault="0094391B" w:rsidP="00E83DC7">
      <w:pPr>
        <w:spacing w:after="0" w:line="240" w:lineRule="auto"/>
        <w:rPr>
          <w:rFonts w:ascii="Nudista" w:hAnsi="Nudista" w:cs="Proba Pro"/>
        </w:rPr>
      </w:pPr>
    </w:p>
    <w:p w14:paraId="1EDDF42D" w14:textId="77777777" w:rsidR="0094391B" w:rsidRPr="00A532AB" w:rsidRDefault="0094391B" w:rsidP="00E83DC7">
      <w:pPr>
        <w:spacing w:after="0" w:line="240" w:lineRule="auto"/>
        <w:rPr>
          <w:rFonts w:ascii="Nudista" w:hAnsi="Nudista" w:cs="Proba Pro"/>
        </w:rPr>
      </w:pPr>
    </w:p>
    <w:p w14:paraId="1AD66978" w14:textId="346EFC5B" w:rsidR="004130D1" w:rsidRPr="00A532AB" w:rsidRDefault="003E3DAD" w:rsidP="00E83DC7">
      <w:pPr>
        <w:spacing w:after="0" w:line="240" w:lineRule="auto"/>
        <w:ind w:right="-291"/>
        <w:jc w:val="center"/>
        <w:rPr>
          <w:rFonts w:ascii="Nudista" w:hAnsi="Nudista" w:cs="Proba Pro"/>
          <w:sz w:val="24"/>
          <w:szCs w:val="24"/>
        </w:rPr>
      </w:pPr>
      <w:bookmarkStart w:id="0" w:name="_Hlk86343743"/>
      <w:r w:rsidRPr="00A532AB">
        <w:rPr>
          <w:rFonts w:ascii="Nudista" w:hAnsi="Nudista" w:cs="Proba Pro"/>
          <w:sz w:val="24"/>
          <w:szCs w:val="24"/>
        </w:rPr>
        <w:t>Moderné technológie – Nesvady na ceste SMART</w:t>
      </w:r>
      <w:r w:rsidRPr="00A532AB" w:rsidDel="003E3DAD">
        <w:rPr>
          <w:rFonts w:ascii="Nudista" w:hAnsi="Nudista" w:cs="Proba Pro"/>
          <w:sz w:val="24"/>
          <w:szCs w:val="24"/>
        </w:rPr>
        <w:t xml:space="preserve"> </w:t>
      </w:r>
    </w:p>
    <w:tbl>
      <w:tblPr>
        <w:tblW w:w="9281" w:type="dxa"/>
        <w:tblBorders>
          <w:bottom w:val="single" w:sz="4" w:space="0" w:color="auto"/>
        </w:tblBorders>
        <w:tblLayout w:type="fixed"/>
        <w:tblLook w:val="0400" w:firstRow="0" w:lastRow="0" w:firstColumn="0" w:lastColumn="0" w:noHBand="0" w:noVBand="1"/>
      </w:tblPr>
      <w:tblGrid>
        <w:gridCol w:w="9281"/>
      </w:tblGrid>
      <w:tr w:rsidR="00931A14" w:rsidRPr="009F5ACA" w14:paraId="302F8FCB" w14:textId="77777777" w:rsidTr="00931A14">
        <w:trPr>
          <w:trHeight w:val="920"/>
        </w:trPr>
        <w:tc>
          <w:tcPr>
            <w:tcW w:w="9281" w:type="dxa"/>
            <w:tcBorders>
              <w:bottom w:val="single" w:sz="4" w:space="0" w:color="auto"/>
            </w:tcBorders>
            <w:vAlign w:val="center"/>
          </w:tcPr>
          <w:p w14:paraId="7FF3B149" w14:textId="77777777" w:rsidR="00931A14" w:rsidRPr="00A532AB" w:rsidRDefault="00931A14" w:rsidP="00E83DC7">
            <w:pPr>
              <w:spacing w:after="0" w:line="240" w:lineRule="auto"/>
              <w:rPr>
                <w:rFonts w:ascii="Nudista" w:eastAsia="Proba Pro" w:hAnsi="Nudista" w:cs="Proba Pro"/>
                <w:color w:val="000000"/>
                <w:sz w:val="20"/>
                <w:szCs w:val="20"/>
                <w:lang w:eastAsia="sk-SK"/>
              </w:rPr>
            </w:pPr>
            <w:bookmarkStart w:id="1" w:name="_Hlk6308435"/>
            <w:bookmarkEnd w:id="0"/>
          </w:p>
          <w:p w14:paraId="42E528D1" w14:textId="77777777" w:rsidR="00931A14" w:rsidRPr="00A532AB" w:rsidRDefault="00931A14" w:rsidP="00E83DC7">
            <w:pPr>
              <w:spacing w:after="0" w:line="240" w:lineRule="auto"/>
              <w:rPr>
                <w:rFonts w:ascii="Nudista" w:eastAsia="Proba Pro" w:hAnsi="Nudista" w:cs="Proba Pro"/>
                <w:color w:val="000000"/>
                <w:sz w:val="20"/>
                <w:szCs w:val="20"/>
                <w:lang w:eastAsia="sk-SK"/>
              </w:rPr>
            </w:pPr>
          </w:p>
          <w:p w14:paraId="6C5BB7F5" w14:textId="77777777" w:rsidR="00931A14" w:rsidRPr="00A532AB" w:rsidRDefault="00931A14" w:rsidP="00E83DC7">
            <w:pPr>
              <w:spacing w:after="0" w:line="240" w:lineRule="auto"/>
              <w:rPr>
                <w:rFonts w:ascii="Nudista" w:eastAsia="Proba Pro" w:hAnsi="Nudista" w:cs="Proba Pro"/>
                <w:color w:val="000000"/>
                <w:sz w:val="20"/>
                <w:szCs w:val="20"/>
                <w:lang w:eastAsia="sk-SK"/>
              </w:rPr>
            </w:pPr>
          </w:p>
          <w:p w14:paraId="15AD30A3" w14:textId="7E7DB2B8" w:rsidR="00931A14" w:rsidRPr="00A532AB" w:rsidRDefault="00931A14" w:rsidP="00E83DC7">
            <w:pPr>
              <w:spacing w:after="0" w:line="240" w:lineRule="auto"/>
              <w:rPr>
                <w:rFonts w:ascii="Nudista" w:eastAsia="Proba Pro" w:hAnsi="Nudista" w:cs="Proba Pro"/>
                <w:color w:val="000000"/>
                <w:sz w:val="20"/>
                <w:szCs w:val="20"/>
                <w:lang w:eastAsia="sk-SK"/>
              </w:rPr>
            </w:pPr>
            <w:r w:rsidRPr="00A532AB">
              <w:rPr>
                <w:rFonts w:ascii="Nudista" w:eastAsia="Proba Pro" w:hAnsi="Nudista" w:cs="Proba Pro"/>
                <w:color w:val="000000"/>
                <w:sz w:val="20"/>
                <w:szCs w:val="20"/>
                <w:lang w:eastAsia="sk-SK"/>
              </w:rPr>
              <w:t xml:space="preserve">Osoba zodpovedná za vypracovanie súťažných podkladov:                    </w:t>
            </w:r>
            <w:r w:rsidR="003E3DAD" w:rsidRPr="00A532AB">
              <w:rPr>
                <w:rFonts w:ascii="Nudista" w:eastAsia="Proba Pro" w:hAnsi="Nudista" w:cs="Proba Pro"/>
                <w:color w:val="000000"/>
                <w:sz w:val="20"/>
                <w:szCs w:val="20"/>
                <w:lang w:eastAsia="sk-SK"/>
              </w:rPr>
              <w:t>Mgr. Lucia Štrbová</w:t>
            </w:r>
          </w:p>
        </w:tc>
      </w:tr>
      <w:tr w:rsidR="00931A14" w:rsidRPr="009F5ACA" w14:paraId="7903F7AD" w14:textId="77777777" w:rsidTr="00931A14">
        <w:trPr>
          <w:trHeight w:val="920"/>
        </w:trPr>
        <w:tc>
          <w:tcPr>
            <w:tcW w:w="9281" w:type="dxa"/>
            <w:tcBorders>
              <w:top w:val="single" w:sz="4" w:space="0" w:color="auto"/>
            </w:tcBorders>
            <w:vAlign w:val="center"/>
          </w:tcPr>
          <w:p w14:paraId="2BAC2987" w14:textId="77777777" w:rsidR="00931A14" w:rsidRPr="00AE3F3D" w:rsidRDefault="00931A14" w:rsidP="00E83DC7">
            <w:pPr>
              <w:spacing w:after="0" w:line="240" w:lineRule="auto"/>
              <w:rPr>
                <w:rFonts w:ascii="Nudista" w:eastAsia="Proba Pro" w:hAnsi="Nudista" w:cs="Proba Pro"/>
                <w:color w:val="000000"/>
                <w:sz w:val="20"/>
                <w:szCs w:val="20"/>
                <w:lang w:eastAsia="sk-SK"/>
              </w:rPr>
            </w:pPr>
          </w:p>
          <w:p w14:paraId="06C1DE2A" w14:textId="77777777" w:rsidR="00931A14" w:rsidRPr="00A532AB" w:rsidRDefault="00931A14" w:rsidP="00E83DC7">
            <w:pPr>
              <w:spacing w:after="0" w:line="240" w:lineRule="auto"/>
              <w:rPr>
                <w:rFonts w:ascii="Nudista" w:eastAsia="Proba Pro" w:hAnsi="Nudista" w:cs="Proba Pro"/>
                <w:color w:val="000000"/>
                <w:sz w:val="20"/>
                <w:szCs w:val="20"/>
                <w:lang w:eastAsia="sk-SK"/>
              </w:rPr>
            </w:pPr>
          </w:p>
          <w:p w14:paraId="5674949F" w14:textId="77777777" w:rsidR="00931A14" w:rsidRPr="00A532AB" w:rsidRDefault="00931A14" w:rsidP="00E83DC7">
            <w:pPr>
              <w:spacing w:after="0" w:line="240" w:lineRule="auto"/>
              <w:rPr>
                <w:rFonts w:ascii="Nudista" w:eastAsia="Proba Pro" w:hAnsi="Nudista" w:cs="Proba Pro"/>
                <w:color w:val="000000"/>
                <w:sz w:val="20"/>
                <w:szCs w:val="20"/>
                <w:lang w:eastAsia="sk-SK"/>
              </w:rPr>
            </w:pPr>
          </w:p>
          <w:p w14:paraId="5FCB1CE1" w14:textId="373E35C7" w:rsidR="00B20028" w:rsidRPr="00A532AB" w:rsidRDefault="00931A14" w:rsidP="00E83DC7">
            <w:pPr>
              <w:spacing w:after="0" w:line="240" w:lineRule="auto"/>
              <w:rPr>
                <w:rFonts w:ascii="Nudista" w:eastAsia="Proba Pro" w:hAnsi="Nudista" w:cs="Proba Pro"/>
                <w:color w:val="000000"/>
                <w:sz w:val="20"/>
                <w:szCs w:val="20"/>
                <w:lang w:eastAsia="sk-SK"/>
              </w:rPr>
            </w:pPr>
            <w:r w:rsidRPr="00A532AB">
              <w:rPr>
                <w:rFonts w:ascii="Nudista" w:eastAsia="Proba Pro" w:hAnsi="Nudista" w:cs="Proba Pro"/>
                <w:color w:val="000000"/>
                <w:sz w:val="20"/>
                <w:szCs w:val="20"/>
                <w:lang w:eastAsia="sk-SK"/>
              </w:rPr>
              <w:t>Súťažné podklady schválil:</w:t>
            </w:r>
            <w:r w:rsidRPr="00A532AB">
              <w:rPr>
                <w:rFonts w:ascii="Nudista" w:eastAsia="Proba Pro" w:hAnsi="Nudista" w:cs="Proba Pro"/>
                <w:color w:val="000000"/>
                <w:sz w:val="16"/>
                <w:lang w:eastAsia="sk-SK"/>
              </w:rPr>
              <w:t xml:space="preserve">                                                                                    </w:t>
            </w:r>
            <w:bookmarkStart w:id="2" w:name="_Hlk518462796"/>
            <w:r w:rsidR="00B20028" w:rsidRPr="00A532AB">
              <w:rPr>
                <w:rFonts w:ascii="Nudista" w:eastAsia="Proba Pro" w:hAnsi="Nudista" w:cs="Proba Pro"/>
                <w:color w:val="000000"/>
                <w:sz w:val="16"/>
                <w:lang w:eastAsia="sk-SK"/>
              </w:rPr>
              <w:t xml:space="preserve"> </w:t>
            </w:r>
            <w:bookmarkStart w:id="3" w:name="_Hlk86345227"/>
            <w:bookmarkEnd w:id="2"/>
            <w:r w:rsidR="003E3DAD" w:rsidRPr="00A532AB">
              <w:rPr>
                <w:rFonts w:ascii="Nudista" w:eastAsia="Proba Pro" w:hAnsi="Nudista" w:cs="Proba Pro"/>
                <w:color w:val="000000"/>
                <w:sz w:val="20"/>
                <w:szCs w:val="20"/>
                <w:lang w:eastAsia="sk-SK"/>
              </w:rPr>
              <w:t>Zoltán Molnár</w:t>
            </w:r>
            <w:bookmarkEnd w:id="3"/>
          </w:p>
          <w:p w14:paraId="4C29C1FD" w14:textId="6F2A8C48" w:rsidR="00931A14" w:rsidRPr="00A532AB" w:rsidRDefault="00AB4479" w:rsidP="00E83DC7">
            <w:pPr>
              <w:spacing w:after="0" w:line="240" w:lineRule="auto"/>
              <w:rPr>
                <w:rFonts w:ascii="Nudista" w:eastAsia="Proba Pro" w:hAnsi="Nudista" w:cs="Proba Pro"/>
                <w:color w:val="000000"/>
                <w:sz w:val="20"/>
                <w:szCs w:val="20"/>
                <w:lang w:eastAsia="sk-SK"/>
              </w:rPr>
            </w:pPr>
            <w:r w:rsidRPr="00A532AB">
              <w:rPr>
                <w:rFonts w:ascii="Nudista" w:eastAsia="Proba Pro" w:hAnsi="Nudista" w:cs="Proba Pro"/>
                <w:color w:val="000000"/>
                <w:sz w:val="20"/>
                <w:szCs w:val="20"/>
                <w:lang w:eastAsia="sk-SK"/>
              </w:rPr>
              <w:t xml:space="preserve"> </w:t>
            </w:r>
            <w:r w:rsidR="003A48F3" w:rsidRPr="00A532AB">
              <w:rPr>
                <w:rFonts w:ascii="Nudista" w:eastAsia="Proba Pro" w:hAnsi="Nudista" w:cs="Proba Pro"/>
                <w:color w:val="000000"/>
                <w:sz w:val="20"/>
                <w:szCs w:val="20"/>
                <w:lang w:eastAsia="sk-SK"/>
              </w:rPr>
              <w:t xml:space="preserve">     </w:t>
            </w:r>
            <w:r w:rsidR="00B20028" w:rsidRPr="00A532AB">
              <w:rPr>
                <w:rFonts w:ascii="Nudista" w:eastAsia="Proba Pro" w:hAnsi="Nudista" w:cs="Proba Pro"/>
                <w:color w:val="000000"/>
                <w:sz w:val="20"/>
                <w:szCs w:val="20"/>
                <w:lang w:eastAsia="sk-SK"/>
              </w:rPr>
              <w:t xml:space="preserve">                                                                                                     </w:t>
            </w:r>
            <w:r w:rsidR="005A7669" w:rsidRPr="00A532AB">
              <w:rPr>
                <w:rFonts w:ascii="Nudista" w:eastAsia="Proba Pro" w:hAnsi="Nudista" w:cs="Proba Pro"/>
                <w:color w:val="000000"/>
                <w:sz w:val="20"/>
                <w:szCs w:val="20"/>
                <w:lang w:eastAsia="sk-SK"/>
              </w:rPr>
              <w:t xml:space="preserve">primátor </w:t>
            </w:r>
          </w:p>
        </w:tc>
      </w:tr>
      <w:bookmarkEnd w:id="1"/>
    </w:tbl>
    <w:p w14:paraId="5ED890DB" w14:textId="77777777" w:rsidR="0094391B" w:rsidRPr="00AE3F3D" w:rsidRDefault="0094391B" w:rsidP="00E83DC7">
      <w:pPr>
        <w:spacing w:after="0" w:line="240" w:lineRule="auto"/>
        <w:jc w:val="center"/>
        <w:rPr>
          <w:rFonts w:ascii="Nudista" w:hAnsi="Nudista" w:cs="Proba Pro"/>
          <w:sz w:val="20"/>
          <w:szCs w:val="20"/>
        </w:rPr>
      </w:pPr>
    </w:p>
    <w:p w14:paraId="53296F62" w14:textId="77777777" w:rsidR="00931A14" w:rsidRPr="00A532AB" w:rsidRDefault="00931A14" w:rsidP="0060183C">
      <w:pPr>
        <w:spacing w:after="0" w:line="240" w:lineRule="auto"/>
        <w:rPr>
          <w:rFonts w:ascii="Nudista" w:hAnsi="Nudista" w:cs="Proba Pro"/>
          <w:sz w:val="20"/>
          <w:szCs w:val="20"/>
        </w:rPr>
      </w:pPr>
    </w:p>
    <w:p w14:paraId="6E8B4D5F" w14:textId="71241AD0" w:rsidR="00BC656B" w:rsidRPr="00A532AB" w:rsidRDefault="00BC656B" w:rsidP="00E83DC7">
      <w:pPr>
        <w:spacing w:after="0" w:line="240" w:lineRule="auto"/>
        <w:jc w:val="center"/>
        <w:rPr>
          <w:rFonts w:ascii="Nudista" w:hAnsi="Nudista" w:cs="Proba Pro"/>
          <w:sz w:val="20"/>
          <w:szCs w:val="20"/>
        </w:rPr>
      </w:pPr>
    </w:p>
    <w:p w14:paraId="11258D95" w14:textId="68B555E2" w:rsidR="00BC656B" w:rsidRPr="00A532AB" w:rsidRDefault="00BC656B" w:rsidP="00E83DC7">
      <w:pPr>
        <w:spacing w:after="0" w:line="240" w:lineRule="auto"/>
        <w:jc w:val="center"/>
        <w:rPr>
          <w:rFonts w:ascii="Nudista" w:hAnsi="Nudista" w:cs="Proba Pro"/>
          <w:sz w:val="20"/>
          <w:szCs w:val="20"/>
        </w:rPr>
      </w:pPr>
    </w:p>
    <w:p w14:paraId="289A9037" w14:textId="4C9B5709" w:rsidR="00BC656B" w:rsidRPr="00A532AB" w:rsidRDefault="00BC656B" w:rsidP="00E83DC7">
      <w:pPr>
        <w:spacing w:after="0" w:line="240" w:lineRule="auto"/>
        <w:jc w:val="center"/>
        <w:rPr>
          <w:rFonts w:ascii="Nudista" w:hAnsi="Nudista" w:cs="Proba Pro"/>
          <w:sz w:val="20"/>
          <w:szCs w:val="20"/>
        </w:rPr>
      </w:pPr>
    </w:p>
    <w:p w14:paraId="45A2255B" w14:textId="77777777" w:rsidR="00BC656B" w:rsidRPr="00A532AB" w:rsidRDefault="00BC656B" w:rsidP="00E83DC7">
      <w:pPr>
        <w:spacing w:after="0" w:line="240" w:lineRule="auto"/>
        <w:jc w:val="center"/>
        <w:rPr>
          <w:rFonts w:ascii="Nudista" w:hAnsi="Nudista" w:cs="Proba Pro"/>
          <w:sz w:val="20"/>
          <w:szCs w:val="20"/>
        </w:rPr>
      </w:pPr>
    </w:p>
    <w:p w14:paraId="04D42BFC" w14:textId="77777777" w:rsidR="00931A14" w:rsidRPr="00A532AB" w:rsidRDefault="00931A14" w:rsidP="00E83DC7">
      <w:pPr>
        <w:spacing w:after="0" w:line="240" w:lineRule="auto"/>
        <w:jc w:val="center"/>
        <w:rPr>
          <w:rFonts w:ascii="Nudista" w:hAnsi="Nudista" w:cs="Proba Pro"/>
          <w:sz w:val="20"/>
          <w:szCs w:val="20"/>
        </w:rPr>
      </w:pPr>
    </w:p>
    <w:p w14:paraId="0CE43211" w14:textId="0FDAFF1C" w:rsidR="0094391B" w:rsidRPr="00BE20D5" w:rsidRDefault="0094391B" w:rsidP="004A277E">
      <w:pPr>
        <w:spacing w:after="0" w:line="240" w:lineRule="auto"/>
        <w:jc w:val="center"/>
        <w:rPr>
          <w:rFonts w:ascii="Nudista" w:hAnsi="Nudista"/>
          <w:caps/>
          <w:color w:val="008998"/>
          <w:spacing w:val="30"/>
          <w:sz w:val="20"/>
          <w:szCs w:val="20"/>
        </w:rPr>
      </w:pPr>
      <w:r w:rsidRPr="00A532AB">
        <w:rPr>
          <w:rFonts w:ascii="Nudista" w:hAnsi="Nudista" w:cs="Proba Pro"/>
          <w:sz w:val="20"/>
          <w:szCs w:val="20"/>
        </w:rPr>
        <w:t>V</w:t>
      </w:r>
      <w:r w:rsidR="00931A14" w:rsidRPr="00A532AB">
        <w:rPr>
          <w:rFonts w:ascii="Nudista" w:hAnsi="Nudista" w:cs="Calibri"/>
          <w:sz w:val="20"/>
          <w:szCs w:val="20"/>
        </w:rPr>
        <w:t> </w:t>
      </w:r>
      <w:r w:rsidR="003E3DAD" w:rsidRPr="00A532AB">
        <w:rPr>
          <w:rFonts w:ascii="Nudista" w:hAnsi="Nudista" w:cs="Proba Pro"/>
          <w:sz w:val="20"/>
          <w:szCs w:val="20"/>
        </w:rPr>
        <w:t>Nesvadoch</w:t>
      </w:r>
      <w:r w:rsidR="00931A14" w:rsidRPr="00A532AB">
        <w:rPr>
          <w:rFonts w:ascii="Nudista" w:hAnsi="Nudista" w:cs="Proba Pro"/>
          <w:sz w:val="20"/>
          <w:szCs w:val="20"/>
        </w:rPr>
        <w:t xml:space="preserve">, dňa </w:t>
      </w:r>
      <w:r w:rsidR="003E3DAD" w:rsidRPr="00A532AB">
        <w:rPr>
          <w:rFonts w:ascii="Nudista" w:hAnsi="Nudista" w:cs="Proba Pro"/>
          <w:sz w:val="20"/>
          <w:szCs w:val="20"/>
        </w:rPr>
        <w:t>29.10.</w:t>
      </w:r>
      <w:r w:rsidR="000D3D7D" w:rsidRPr="00A532AB">
        <w:rPr>
          <w:rFonts w:ascii="Nudista" w:hAnsi="Nudista" w:cs="Proba Pro"/>
          <w:sz w:val="20"/>
          <w:szCs w:val="20"/>
        </w:rPr>
        <w:t>202</w:t>
      </w:r>
      <w:r w:rsidR="00A60139" w:rsidRPr="00A532AB">
        <w:rPr>
          <w:rFonts w:ascii="Nudista" w:hAnsi="Nudista" w:cs="Proba Pro"/>
          <w:sz w:val="20"/>
          <w:szCs w:val="20"/>
        </w:rPr>
        <w:t>1</w:t>
      </w:r>
      <w:r w:rsidRPr="00A532AB">
        <w:rPr>
          <w:rFonts w:ascii="Nudista" w:hAnsi="Nudista"/>
          <w:caps/>
          <w:color w:val="008998"/>
          <w:spacing w:val="30"/>
          <w:sz w:val="20"/>
          <w:szCs w:val="20"/>
        </w:rPr>
        <w:br w:type="page"/>
      </w:r>
      <w:r w:rsidRPr="00BE20D5">
        <w:rPr>
          <w:rFonts w:ascii="Nudista" w:hAnsi="Nudista"/>
          <w:b/>
          <w:bCs/>
          <w:caps/>
          <w:color w:val="008998"/>
          <w:spacing w:val="30"/>
          <w:sz w:val="20"/>
          <w:szCs w:val="20"/>
        </w:rPr>
        <w:lastRenderedPageBreak/>
        <w:t>OBSAH</w:t>
      </w:r>
    </w:p>
    <w:p w14:paraId="407725B5" w14:textId="61B151E5" w:rsidR="00BE20D5" w:rsidRPr="00BE20D5" w:rsidRDefault="0094391B">
      <w:pPr>
        <w:pStyle w:val="Obsah1"/>
        <w:rPr>
          <w:rFonts w:ascii="Nudista" w:eastAsiaTheme="minorEastAsia" w:hAnsi="Nudista" w:cstheme="minorBidi"/>
          <w:b w:val="0"/>
          <w:color w:val="auto"/>
          <w:lang w:val="en-GB" w:eastAsia="en-GB"/>
        </w:rPr>
      </w:pPr>
      <w:r w:rsidRPr="00BE20D5">
        <w:rPr>
          <w:rFonts w:ascii="Nudista" w:hAnsi="Nudista"/>
          <w:b w:val="0"/>
        </w:rPr>
        <w:fldChar w:fldCharType="begin"/>
      </w:r>
      <w:r w:rsidRPr="00BE20D5">
        <w:rPr>
          <w:rFonts w:ascii="Nudista" w:hAnsi="Nudista"/>
          <w:b w:val="0"/>
        </w:rPr>
        <w:instrText xml:space="preserve"> TOC \h \z \t "SAŽP 1;3;SAŽP Hlavný;1;SAŽP 0;2" </w:instrText>
      </w:r>
      <w:r w:rsidRPr="00BE20D5">
        <w:rPr>
          <w:rFonts w:ascii="Nudista" w:hAnsi="Nudista"/>
          <w:b w:val="0"/>
        </w:rPr>
        <w:fldChar w:fldCharType="separate"/>
      </w:r>
      <w:hyperlink w:anchor="_Toc86843066" w:history="1">
        <w:r w:rsidR="00BE20D5" w:rsidRPr="00BE20D5">
          <w:rPr>
            <w:rStyle w:val="Hypertextovprepojenie"/>
            <w:rFonts w:ascii="Nudista" w:hAnsi="Nudista"/>
          </w:rPr>
          <w:t>ČASŤ A. Pokyny pre uchádzačov</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_Toc86843066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4</w:t>
        </w:r>
        <w:r w:rsidR="00BE20D5" w:rsidRPr="00BE20D5">
          <w:rPr>
            <w:rFonts w:ascii="Nudista" w:hAnsi="Nudista"/>
            <w:webHidden/>
          </w:rPr>
          <w:fldChar w:fldCharType="end"/>
        </w:r>
      </w:hyperlink>
    </w:p>
    <w:p w14:paraId="35EE5EFB" w14:textId="189CE786" w:rsidR="00BE20D5" w:rsidRPr="00BE20D5" w:rsidRDefault="00192D3C">
      <w:pPr>
        <w:pStyle w:val="Obsah2"/>
        <w:rPr>
          <w:rFonts w:ascii="Nudista" w:eastAsiaTheme="minorEastAsia" w:hAnsi="Nudista" w:cstheme="minorBidi"/>
          <w:sz w:val="20"/>
          <w:lang w:val="en-GB" w:eastAsia="en-GB"/>
        </w:rPr>
      </w:pPr>
      <w:hyperlink w:anchor="_Toc86843067" w:history="1">
        <w:r w:rsidR="00BE20D5" w:rsidRPr="00BE20D5">
          <w:rPr>
            <w:rStyle w:val="Hypertextovprepojenie"/>
            <w:rFonts w:ascii="Nudista" w:hAnsi="Nudista"/>
            <w:sz w:val="20"/>
          </w:rPr>
          <w:t>ODDIEL I. Všeobecné informácie</w:t>
        </w:r>
        <w:r w:rsidR="00BE20D5" w:rsidRPr="00BE20D5">
          <w:rPr>
            <w:rFonts w:ascii="Nudista" w:hAnsi="Nudista"/>
            <w:webHidden/>
            <w:sz w:val="20"/>
          </w:rPr>
          <w:tab/>
        </w:r>
        <w:r w:rsidR="00BE20D5" w:rsidRPr="00BE20D5">
          <w:rPr>
            <w:rFonts w:ascii="Nudista" w:hAnsi="Nudista"/>
            <w:webHidden/>
            <w:sz w:val="20"/>
          </w:rPr>
          <w:fldChar w:fldCharType="begin"/>
        </w:r>
        <w:r w:rsidR="00BE20D5" w:rsidRPr="00BE20D5">
          <w:rPr>
            <w:rFonts w:ascii="Nudista" w:hAnsi="Nudista"/>
            <w:webHidden/>
            <w:sz w:val="20"/>
          </w:rPr>
          <w:instrText xml:space="preserve"> PAGEREF _Toc86843067 \h </w:instrText>
        </w:r>
        <w:r w:rsidR="00BE20D5" w:rsidRPr="00BE20D5">
          <w:rPr>
            <w:rFonts w:ascii="Nudista" w:hAnsi="Nudista"/>
            <w:webHidden/>
            <w:sz w:val="20"/>
          </w:rPr>
        </w:r>
        <w:r w:rsidR="00BE20D5" w:rsidRPr="00BE20D5">
          <w:rPr>
            <w:rFonts w:ascii="Nudista" w:hAnsi="Nudista"/>
            <w:webHidden/>
            <w:sz w:val="20"/>
          </w:rPr>
          <w:fldChar w:fldCharType="separate"/>
        </w:r>
        <w:r w:rsidR="00BE20D5" w:rsidRPr="00BE20D5">
          <w:rPr>
            <w:rFonts w:ascii="Nudista" w:hAnsi="Nudista"/>
            <w:webHidden/>
            <w:sz w:val="20"/>
          </w:rPr>
          <w:t>4</w:t>
        </w:r>
        <w:r w:rsidR="00BE20D5" w:rsidRPr="00BE20D5">
          <w:rPr>
            <w:rFonts w:ascii="Nudista" w:hAnsi="Nudista"/>
            <w:webHidden/>
            <w:sz w:val="20"/>
          </w:rPr>
          <w:fldChar w:fldCharType="end"/>
        </w:r>
      </w:hyperlink>
    </w:p>
    <w:p w14:paraId="14BE8EF0" w14:textId="072F8AF0" w:rsidR="00BE20D5" w:rsidRPr="00BE20D5" w:rsidRDefault="00192D3C">
      <w:pPr>
        <w:pStyle w:val="Obsah3"/>
        <w:rPr>
          <w:rFonts w:ascii="Nudista" w:eastAsiaTheme="minorEastAsia" w:hAnsi="Nudista" w:cstheme="minorBidi"/>
          <w:i w:val="0"/>
          <w:noProof/>
          <w:sz w:val="20"/>
          <w:szCs w:val="20"/>
          <w:lang w:val="en-GB" w:eastAsia="en-GB"/>
        </w:rPr>
      </w:pPr>
      <w:hyperlink w:anchor="_Toc86843068" w:history="1">
        <w:r w:rsidR="00BE20D5" w:rsidRPr="00BE20D5">
          <w:rPr>
            <w:rStyle w:val="Hypertextovprepojenie"/>
            <w:rFonts w:ascii="Nudista" w:hAnsi="Nudista"/>
            <w:bCs/>
            <w:i w:val="0"/>
            <w:noProof/>
            <w:sz w:val="20"/>
            <w:szCs w:val="20"/>
          </w:rPr>
          <w:t>1</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Identifikácia verejného obstarávateľa</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_Toc86843068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4</w:t>
        </w:r>
        <w:r w:rsidR="00BE20D5" w:rsidRPr="00BE20D5">
          <w:rPr>
            <w:rFonts w:ascii="Nudista" w:hAnsi="Nudista"/>
            <w:i w:val="0"/>
            <w:noProof/>
            <w:webHidden/>
            <w:sz w:val="20"/>
            <w:szCs w:val="20"/>
          </w:rPr>
          <w:fldChar w:fldCharType="end"/>
        </w:r>
      </w:hyperlink>
    </w:p>
    <w:p w14:paraId="6D7E592A" w14:textId="1564E772" w:rsidR="00BE20D5" w:rsidRPr="00BE20D5" w:rsidRDefault="00192D3C">
      <w:pPr>
        <w:pStyle w:val="Obsah3"/>
        <w:rPr>
          <w:rFonts w:ascii="Nudista" w:eastAsiaTheme="minorEastAsia" w:hAnsi="Nudista" w:cstheme="minorBidi"/>
          <w:i w:val="0"/>
          <w:noProof/>
          <w:sz w:val="20"/>
          <w:szCs w:val="20"/>
          <w:lang w:val="en-GB" w:eastAsia="en-GB"/>
        </w:rPr>
      </w:pPr>
      <w:hyperlink w:anchor="_Toc86843069" w:history="1">
        <w:r w:rsidR="00BE20D5" w:rsidRPr="00BE20D5">
          <w:rPr>
            <w:rStyle w:val="Hypertextovprepojenie"/>
            <w:rFonts w:ascii="Nudista" w:hAnsi="Nudista"/>
            <w:bCs/>
            <w:i w:val="0"/>
            <w:noProof/>
            <w:sz w:val="20"/>
            <w:szCs w:val="20"/>
          </w:rPr>
          <w:t>2</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Predmet zákazky</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_Toc86843069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4</w:t>
        </w:r>
        <w:r w:rsidR="00BE20D5" w:rsidRPr="00BE20D5">
          <w:rPr>
            <w:rFonts w:ascii="Nudista" w:hAnsi="Nudista"/>
            <w:i w:val="0"/>
            <w:noProof/>
            <w:webHidden/>
            <w:sz w:val="20"/>
            <w:szCs w:val="20"/>
          </w:rPr>
          <w:fldChar w:fldCharType="end"/>
        </w:r>
      </w:hyperlink>
    </w:p>
    <w:p w14:paraId="232F8124" w14:textId="1DECCCCE" w:rsidR="00BE20D5" w:rsidRPr="00BE20D5" w:rsidRDefault="00192D3C">
      <w:pPr>
        <w:pStyle w:val="Obsah3"/>
        <w:rPr>
          <w:rFonts w:ascii="Nudista" w:eastAsiaTheme="minorEastAsia" w:hAnsi="Nudista" w:cstheme="minorBidi"/>
          <w:i w:val="0"/>
          <w:noProof/>
          <w:sz w:val="20"/>
          <w:szCs w:val="20"/>
          <w:lang w:val="en-GB" w:eastAsia="en-GB"/>
        </w:rPr>
      </w:pPr>
      <w:hyperlink w:anchor="_Toc86843070" w:history="1">
        <w:r w:rsidR="00BE20D5" w:rsidRPr="00BE20D5">
          <w:rPr>
            <w:rStyle w:val="Hypertextovprepojenie"/>
            <w:rFonts w:ascii="Nudista" w:hAnsi="Nudista"/>
            <w:bCs/>
            <w:i w:val="0"/>
            <w:noProof/>
            <w:sz w:val="20"/>
            <w:szCs w:val="20"/>
          </w:rPr>
          <w:t>3</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Komplexnosť dodávky a</w:t>
        </w:r>
        <w:r w:rsidR="00BE20D5" w:rsidRPr="00BE20D5">
          <w:rPr>
            <w:rStyle w:val="Hypertextovprepojenie"/>
            <w:rFonts w:ascii="Nudista" w:hAnsi="Nudista" w:cs="Calibri"/>
            <w:i w:val="0"/>
            <w:noProof/>
            <w:sz w:val="20"/>
            <w:szCs w:val="20"/>
          </w:rPr>
          <w:t> </w:t>
        </w:r>
        <w:r w:rsidR="00BE20D5" w:rsidRPr="00BE20D5">
          <w:rPr>
            <w:rStyle w:val="Hypertextovprepojenie"/>
            <w:rFonts w:ascii="Nudista" w:hAnsi="Nudista"/>
            <w:i w:val="0"/>
            <w:noProof/>
            <w:sz w:val="20"/>
            <w:szCs w:val="20"/>
          </w:rPr>
          <w:t>odôvodnenie nerozdelenia zákazky na časti</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_Toc86843070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5</w:t>
        </w:r>
        <w:r w:rsidR="00BE20D5" w:rsidRPr="00BE20D5">
          <w:rPr>
            <w:rFonts w:ascii="Nudista" w:hAnsi="Nudista"/>
            <w:i w:val="0"/>
            <w:noProof/>
            <w:webHidden/>
            <w:sz w:val="20"/>
            <w:szCs w:val="20"/>
          </w:rPr>
          <w:fldChar w:fldCharType="end"/>
        </w:r>
      </w:hyperlink>
    </w:p>
    <w:p w14:paraId="707A16AB" w14:textId="0DE63DB2" w:rsidR="00BE20D5" w:rsidRPr="00BE20D5" w:rsidRDefault="00192D3C">
      <w:pPr>
        <w:pStyle w:val="Obsah3"/>
        <w:rPr>
          <w:rFonts w:ascii="Nudista" w:eastAsiaTheme="minorEastAsia" w:hAnsi="Nudista" w:cstheme="minorBidi"/>
          <w:i w:val="0"/>
          <w:noProof/>
          <w:sz w:val="20"/>
          <w:szCs w:val="20"/>
          <w:lang w:val="en-GB" w:eastAsia="en-GB"/>
        </w:rPr>
      </w:pPr>
      <w:hyperlink w:anchor="_Toc86843071" w:history="1">
        <w:r w:rsidR="00BE20D5" w:rsidRPr="00BE20D5">
          <w:rPr>
            <w:rStyle w:val="Hypertextovprepojenie"/>
            <w:rFonts w:ascii="Nudista" w:hAnsi="Nudista"/>
            <w:bCs/>
            <w:i w:val="0"/>
            <w:noProof/>
            <w:sz w:val="20"/>
            <w:szCs w:val="20"/>
          </w:rPr>
          <w:t>4</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Zdroj finančných prostriedkov</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_Toc86843071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5</w:t>
        </w:r>
        <w:r w:rsidR="00BE20D5" w:rsidRPr="00BE20D5">
          <w:rPr>
            <w:rFonts w:ascii="Nudista" w:hAnsi="Nudista"/>
            <w:i w:val="0"/>
            <w:noProof/>
            <w:webHidden/>
            <w:sz w:val="20"/>
            <w:szCs w:val="20"/>
          </w:rPr>
          <w:fldChar w:fldCharType="end"/>
        </w:r>
      </w:hyperlink>
    </w:p>
    <w:p w14:paraId="16C4A119" w14:textId="2C22FAE9" w:rsidR="00BE20D5" w:rsidRPr="00BE20D5" w:rsidRDefault="00192D3C">
      <w:pPr>
        <w:pStyle w:val="Obsah3"/>
        <w:rPr>
          <w:rFonts w:ascii="Nudista" w:eastAsiaTheme="minorEastAsia" w:hAnsi="Nudista" w:cstheme="minorBidi"/>
          <w:i w:val="0"/>
          <w:noProof/>
          <w:sz w:val="20"/>
          <w:szCs w:val="20"/>
          <w:lang w:val="en-GB" w:eastAsia="en-GB"/>
        </w:rPr>
      </w:pPr>
      <w:hyperlink w:anchor="_Toc86843072" w:history="1">
        <w:r w:rsidR="00BE20D5" w:rsidRPr="00BE20D5">
          <w:rPr>
            <w:rStyle w:val="Hypertextovprepojenie"/>
            <w:rFonts w:ascii="Nudista" w:hAnsi="Nudista"/>
            <w:bCs/>
            <w:i w:val="0"/>
            <w:noProof/>
            <w:sz w:val="20"/>
            <w:szCs w:val="20"/>
          </w:rPr>
          <w:t>5</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Zmluva</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_Toc86843072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5</w:t>
        </w:r>
        <w:r w:rsidR="00BE20D5" w:rsidRPr="00BE20D5">
          <w:rPr>
            <w:rFonts w:ascii="Nudista" w:hAnsi="Nudista"/>
            <w:i w:val="0"/>
            <w:noProof/>
            <w:webHidden/>
            <w:sz w:val="20"/>
            <w:szCs w:val="20"/>
          </w:rPr>
          <w:fldChar w:fldCharType="end"/>
        </w:r>
      </w:hyperlink>
    </w:p>
    <w:p w14:paraId="1065030B" w14:textId="5FA7C466" w:rsidR="00BE20D5" w:rsidRPr="00BE20D5" w:rsidRDefault="00192D3C">
      <w:pPr>
        <w:pStyle w:val="Obsah3"/>
        <w:rPr>
          <w:rFonts w:ascii="Nudista" w:eastAsiaTheme="minorEastAsia" w:hAnsi="Nudista" w:cstheme="minorBidi"/>
          <w:i w:val="0"/>
          <w:noProof/>
          <w:sz w:val="20"/>
          <w:szCs w:val="20"/>
          <w:lang w:val="en-GB" w:eastAsia="en-GB"/>
        </w:rPr>
      </w:pPr>
      <w:hyperlink w:anchor="_Toc86843073" w:history="1">
        <w:r w:rsidR="00BE20D5" w:rsidRPr="00BE20D5">
          <w:rPr>
            <w:rStyle w:val="Hypertextovprepojenie"/>
            <w:rFonts w:ascii="Nudista" w:hAnsi="Nudista"/>
            <w:bCs/>
            <w:i w:val="0"/>
            <w:noProof/>
            <w:sz w:val="20"/>
            <w:szCs w:val="20"/>
          </w:rPr>
          <w:t>6</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Miesto A lehota dodania predmetu zákazky</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_Toc86843073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6</w:t>
        </w:r>
        <w:r w:rsidR="00BE20D5" w:rsidRPr="00BE20D5">
          <w:rPr>
            <w:rFonts w:ascii="Nudista" w:hAnsi="Nudista"/>
            <w:i w:val="0"/>
            <w:noProof/>
            <w:webHidden/>
            <w:sz w:val="20"/>
            <w:szCs w:val="20"/>
          </w:rPr>
          <w:fldChar w:fldCharType="end"/>
        </w:r>
      </w:hyperlink>
    </w:p>
    <w:p w14:paraId="0E327100" w14:textId="1B155C29" w:rsidR="00BE20D5" w:rsidRPr="00BE20D5" w:rsidRDefault="00192D3C">
      <w:pPr>
        <w:pStyle w:val="Obsah3"/>
        <w:rPr>
          <w:rFonts w:ascii="Nudista" w:eastAsiaTheme="minorEastAsia" w:hAnsi="Nudista" w:cstheme="minorBidi"/>
          <w:i w:val="0"/>
          <w:noProof/>
          <w:sz w:val="20"/>
          <w:szCs w:val="20"/>
          <w:lang w:val="en-GB" w:eastAsia="en-GB"/>
        </w:rPr>
      </w:pPr>
      <w:hyperlink w:anchor="_Toc86843074" w:history="1">
        <w:r w:rsidR="00BE20D5" w:rsidRPr="00BE20D5">
          <w:rPr>
            <w:rStyle w:val="Hypertextovprepojenie"/>
            <w:rFonts w:ascii="Nudista" w:hAnsi="Nudista"/>
            <w:bCs/>
            <w:i w:val="0"/>
            <w:noProof/>
            <w:sz w:val="20"/>
            <w:szCs w:val="20"/>
          </w:rPr>
          <w:t>7</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Oprávnení uchádzači</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_Toc86843074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6</w:t>
        </w:r>
        <w:r w:rsidR="00BE20D5" w:rsidRPr="00BE20D5">
          <w:rPr>
            <w:rFonts w:ascii="Nudista" w:hAnsi="Nudista"/>
            <w:i w:val="0"/>
            <w:noProof/>
            <w:webHidden/>
            <w:sz w:val="20"/>
            <w:szCs w:val="20"/>
          </w:rPr>
          <w:fldChar w:fldCharType="end"/>
        </w:r>
      </w:hyperlink>
    </w:p>
    <w:p w14:paraId="4025C2B9" w14:textId="68320043" w:rsidR="00BE20D5" w:rsidRPr="00BE20D5" w:rsidRDefault="00192D3C">
      <w:pPr>
        <w:pStyle w:val="Obsah3"/>
        <w:rPr>
          <w:rFonts w:ascii="Nudista" w:eastAsiaTheme="minorEastAsia" w:hAnsi="Nudista" w:cstheme="minorBidi"/>
          <w:i w:val="0"/>
          <w:noProof/>
          <w:sz w:val="20"/>
          <w:szCs w:val="20"/>
          <w:lang w:val="en-GB" w:eastAsia="en-GB"/>
        </w:rPr>
      </w:pPr>
      <w:hyperlink w:anchor="_Toc86843075" w:history="1">
        <w:r w:rsidR="00BE20D5" w:rsidRPr="00BE20D5">
          <w:rPr>
            <w:rStyle w:val="Hypertextovprepojenie"/>
            <w:rFonts w:ascii="Nudista" w:hAnsi="Nudista"/>
            <w:bCs/>
            <w:i w:val="0"/>
            <w:noProof/>
            <w:sz w:val="20"/>
            <w:szCs w:val="20"/>
          </w:rPr>
          <w:t>8</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Predloženie a obsah ponúk</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_Toc86843075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6</w:t>
        </w:r>
        <w:r w:rsidR="00BE20D5" w:rsidRPr="00BE20D5">
          <w:rPr>
            <w:rFonts w:ascii="Nudista" w:hAnsi="Nudista"/>
            <w:i w:val="0"/>
            <w:noProof/>
            <w:webHidden/>
            <w:sz w:val="20"/>
            <w:szCs w:val="20"/>
          </w:rPr>
          <w:fldChar w:fldCharType="end"/>
        </w:r>
      </w:hyperlink>
    </w:p>
    <w:p w14:paraId="03AC161E" w14:textId="40A56408" w:rsidR="00BE20D5" w:rsidRPr="00BE20D5" w:rsidRDefault="00192D3C">
      <w:pPr>
        <w:pStyle w:val="Obsah3"/>
        <w:rPr>
          <w:rFonts w:ascii="Nudista" w:eastAsiaTheme="minorEastAsia" w:hAnsi="Nudista" w:cstheme="minorBidi"/>
          <w:i w:val="0"/>
          <w:noProof/>
          <w:sz w:val="20"/>
          <w:szCs w:val="20"/>
          <w:lang w:val="en-GB" w:eastAsia="en-GB"/>
        </w:rPr>
      </w:pPr>
      <w:hyperlink w:anchor="_Toc86843076" w:history="1">
        <w:r w:rsidR="00BE20D5" w:rsidRPr="00BE20D5">
          <w:rPr>
            <w:rStyle w:val="Hypertextovprepojenie"/>
            <w:rFonts w:ascii="Nudista" w:hAnsi="Nudista"/>
            <w:bCs/>
            <w:i w:val="0"/>
            <w:noProof/>
            <w:sz w:val="20"/>
            <w:szCs w:val="20"/>
          </w:rPr>
          <w:t>9</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Variantné riešenie</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_Toc86843076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9</w:t>
        </w:r>
        <w:r w:rsidR="00BE20D5" w:rsidRPr="00BE20D5">
          <w:rPr>
            <w:rFonts w:ascii="Nudista" w:hAnsi="Nudista"/>
            <w:i w:val="0"/>
            <w:noProof/>
            <w:webHidden/>
            <w:sz w:val="20"/>
            <w:szCs w:val="20"/>
          </w:rPr>
          <w:fldChar w:fldCharType="end"/>
        </w:r>
      </w:hyperlink>
    </w:p>
    <w:p w14:paraId="7BD92761" w14:textId="11E033E6" w:rsidR="00BE20D5" w:rsidRPr="00BE20D5" w:rsidRDefault="00192D3C">
      <w:pPr>
        <w:pStyle w:val="Obsah3"/>
        <w:rPr>
          <w:rFonts w:ascii="Nudista" w:eastAsiaTheme="minorEastAsia" w:hAnsi="Nudista" w:cstheme="minorBidi"/>
          <w:i w:val="0"/>
          <w:noProof/>
          <w:sz w:val="20"/>
          <w:szCs w:val="20"/>
          <w:lang w:val="en-GB" w:eastAsia="en-GB"/>
        </w:rPr>
      </w:pPr>
      <w:hyperlink w:anchor="_Toc86843077" w:history="1">
        <w:r w:rsidR="00BE20D5" w:rsidRPr="00BE20D5">
          <w:rPr>
            <w:rStyle w:val="Hypertextovprepojenie"/>
            <w:rFonts w:ascii="Nudista" w:hAnsi="Nudista"/>
            <w:bCs/>
            <w:i w:val="0"/>
            <w:noProof/>
            <w:sz w:val="20"/>
            <w:szCs w:val="20"/>
          </w:rPr>
          <w:t>10</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Platnosť ponúk</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_Toc86843077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9</w:t>
        </w:r>
        <w:r w:rsidR="00BE20D5" w:rsidRPr="00BE20D5">
          <w:rPr>
            <w:rFonts w:ascii="Nudista" w:hAnsi="Nudista"/>
            <w:i w:val="0"/>
            <w:noProof/>
            <w:webHidden/>
            <w:sz w:val="20"/>
            <w:szCs w:val="20"/>
          </w:rPr>
          <w:fldChar w:fldCharType="end"/>
        </w:r>
      </w:hyperlink>
    </w:p>
    <w:p w14:paraId="54C8B411" w14:textId="74EEEB71" w:rsidR="00BE20D5" w:rsidRPr="00BE20D5" w:rsidRDefault="00192D3C">
      <w:pPr>
        <w:pStyle w:val="Obsah3"/>
        <w:rPr>
          <w:rFonts w:ascii="Nudista" w:eastAsiaTheme="minorEastAsia" w:hAnsi="Nudista" w:cstheme="minorBidi"/>
          <w:i w:val="0"/>
          <w:noProof/>
          <w:sz w:val="20"/>
          <w:szCs w:val="20"/>
          <w:lang w:val="en-GB" w:eastAsia="en-GB"/>
        </w:rPr>
      </w:pPr>
      <w:hyperlink w:anchor="_Toc86843078" w:history="1">
        <w:r w:rsidR="00BE20D5" w:rsidRPr="00BE20D5">
          <w:rPr>
            <w:rStyle w:val="Hypertextovprepojenie"/>
            <w:rFonts w:ascii="Nudista" w:hAnsi="Nudista"/>
            <w:bCs/>
            <w:i w:val="0"/>
            <w:noProof/>
            <w:sz w:val="20"/>
            <w:szCs w:val="20"/>
          </w:rPr>
          <w:t>11</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Náklady na ponuky</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_Toc86843078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9</w:t>
        </w:r>
        <w:r w:rsidR="00BE20D5" w:rsidRPr="00BE20D5">
          <w:rPr>
            <w:rFonts w:ascii="Nudista" w:hAnsi="Nudista"/>
            <w:i w:val="0"/>
            <w:noProof/>
            <w:webHidden/>
            <w:sz w:val="20"/>
            <w:szCs w:val="20"/>
          </w:rPr>
          <w:fldChar w:fldCharType="end"/>
        </w:r>
      </w:hyperlink>
    </w:p>
    <w:p w14:paraId="32B0C585" w14:textId="21958D2E" w:rsidR="00BE20D5" w:rsidRPr="00BE20D5" w:rsidRDefault="00192D3C">
      <w:pPr>
        <w:pStyle w:val="Obsah2"/>
        <w:rPr>
          <w:rFonts w:ascii="Nudista" w:eastAsiaTheme="minorEastAsia" w:hAnsi="Nudista" w:cstheme="minorBidi"/>
          <w:sz w:val="20"/>
          <w:lang w:val="en-GB" w:eastAsia="en-GB"/>
        </w:rPr>
      </w:pPr>
      <w:hyperlink w:anchor="_Toc86843079" w:history="1">
        <w:r w:rsidR="00BE20D5" w:rsidRPr="00BE20D5">
          <w:rPr>
            <w:rStyle w:val="Hypertextovprepojenie"/>
            <w:rFonts w:ascii="Nudista" w:hAnsi="Nudista"/>
            <w:sz w:val="20"/>
          </w:rPr>
          <w:t>ODDIEL II. Dorozumievanie medzi verejným obstarávateľom a</w:t>
        </w:r>
        <w:r w:rsidR="00BE20D5" w:rsidRPr="00BE20D5">
          <w:rPr>
            <w:rStyle w:val="Hypertextovprepojenie"/>
            <w:rFonts w:ascii="Nudista" w:hAnsi="Nudista" w:cs="Calibri"/>
            <w:sz w:val="20"/>
          </w:rPr>
          <w:t> </w:t>
        </w:r>
        <w:r w:rsidR="00BE20D5" w:rsidRPr="00BE20D5">
          <w:rPr>
            <w:rStyle w:val="Hypertextovprepojenie"/>
            <w:rFonts w:ascii="Nudista" w:hAnsi="Nudista"/>
            <w:sz w:val="20"/>
          </w:rPr>
          <w:t>uchádzačmi alebo záujemcami</w:t>
        </w:r>
        <w:r w:rsidR="00BE20D5" w:rsidRPr="00BE20D5">
          <w:rPr>
            <w:rFonts w:ascii="Nudista" w:hAnsi="Nudista"/>
            <w:webHidden/>
            <w:sz w:val="20"/>
          </w:rPr>
          <w:tab/>
        </w:r>
        <w:r w:rsidR="00BE20D5" w:rsidRPr="00BE20D5">
          <w:rPr>
            <w:rFonts w:ascii="Nudista" w:hAnsi="Nudista"/>
            <w:webHidden/>
            <w:sz w:val="20"/>
          </w:rPr>
          <w:fldChar w:fldCharType="begin"/>
        </w:r>
        <w:r w:rsidR="00BE20D5" w:rsidRPr="00BE20D5">
          <w:rPr>
            <w:rFonts w:ascii="Nudista" w:hAnsi="Nudista"/>
            <w:webHidden/>
            <w:sz w:val="20"/>
          </w:rPr>
          <w:instrText xml:space="preserve"> PAGEREF _Toc86843079 \h </w:instrText>
        </w:r>
        <w:r w:rsidR="00BE20D5" w:rsidRPr="00BE20D5">
          <w:rPr>
            <w:rFonts w:ascii="Nudista" w:hAnsi="Nudista"/>
            <w:webHidden/>
            <w:sz w:val="20"/>
          </w:rPr>
        </w:r>
        <w:r w:rsidR="00BE20D5" w:rsidRPr="00BE20D5">
          <w:rPr>
            <w:rFonts w:ascii="Nudista" w:hAnsi="Nudista"/>
            <w:webHidden/>
            <w:sz w:val="20"/>
          </w:rPr>
          <w:fldChar w:fldCharType="separate"/>
        </w:r>
        <w:r w:rsidR="00BE20D5" w:rsidRPr="00BE20D5">
          <w:rPr>
            <w:rFonts w:ascii="Nudista" w:hAnsi="Nudista"/>
            <w:webHidden/>
            <w:sz w:val="20"/>
          </w:rPr>
          <w:t>9</w:t>
        </w:r>
        <w:r w:rsidR="00BE20D5" w:rsidRPr="00BE20D5">
          <w:rPr>
            <w:rFonts w:ascii="Nudista" w:hAnsi="Nudista"/>
            <w:webHidden/>
            <w:sz w:val="20"/>
          </w:rPr>
          <w:fldChar w:fldCharType="end"/>
        </w:r>
      </w:hyperlink>
    </w:p>
    <w:p w14:paraId="429654E2" w14:textId="408E9CCA" w:rsidR="00BE20D5" w:rsidRPr="00BE20D5" w:rsidRDefault="00192D3C">
      <w:pPr>
        <w:pStyle w:val="Obsah3"/>
        <w:rPr>
          <w:rFonts w:ascii="Nudista" w:eastAsiaTheme="minorEastAsia" w:hAnsi="Nudista" w:cstheme="minorBidi"/>
          <w:i w:val="0"/>
          <w:noProof/>
          <w:sz w:val="20"/>
          <w:szCs w:val="20"/>
          <w:lang w:val="en-GB" w:eastAsia="en-GB"/>
        </w:rPr>
      </w:pPr>
      <w:hyperlink w:anchor="_Toc86843080" w:history="1">
        <w:r w:rsidR="00BE20D5" w:rsidRPr="00BE20D5">
          <w:rPr>
            <w:rStyle w:val="Hypertextovprepojenie"/>
            <w:rFonts w:ascii="Nudista" w:hAnsi="Nudista"/>
            <w:bCs/>
            <w:i w:val="0"/>
            <w:noProof/>
            <w:sz w:val="20"/>
            <w:szCs w:val="20"/>
          </w:rPr>
          <w:t>12</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Dorozumievanie medzi verejným obstarávateľom a</w:t>
        </w:r>
        <w:r w:rsidR="00BE20D5" w:rsidRPr="00BE20D5">
          <w:rPr>
            <w:rStyle w:val="Hypertextovprepojenie"/>
            <w:rFonts w:ascii="Nudista" w:hAnsi="Nudista" w:cs="Calibri"/>
            <w:i w:val="0"/>
            <w:noProof/>
            <w:sz w:val="20"/>
            <w:szCs w:val="20"/>
          </w:rPr>
          <w:t> </w:t>
        </w:r>
        <w:r w:rsidR="00BE20D5" w:rsidRPr="00BE20D5">
          <w:rPr>
            <w:rStyle w:val="Hypertextovprepojenie"/>
            <w:rFonts w:ascii="Nudista" w:hAnsi="Nudista"/>
            <w:i w:val="0"/>
            <w:noProof/>
            <w:sz w:val="20"/>
            <w:szCs w:val="20"/>
          </w:rPr>
          <w:t>uchádzačmi alebo záujemcami</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_Toc86843080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9</w:t>
        </w:r>
        <w:r w:rsidR="00BE20D5" w:rsidRPr="00BE20D5">
          <w:rPr>
            <w:rFonts w:ascii="Nudista" w:hAnsi="Nudista"/>
            <w:i w:val="0"/>
            <w:noProof/>
            <w:webHidden/>
            <w:sz w:val="20"/>
            <w:szCs w:val="20"/>
          </w:rPr>
          <w:fldChar w:fldCharType="end"/>
        </w:r>
      </w:hyperlink>
    </w:p>
    <w:p w14:paraId="1C434C94" w14:textId="5046CD80" w:rsidR="00BE20D5" w:rsidRPr="00BE20D5" w:rsidRDefault="00192D3C">
      <w:pPr>
        <w:pStyle w:val="Obsah3"/>
        <w:rPr>
          <w:rFonts w:ascii="Nudista" w:eastAsiaTheme="minorEastAsia" w:hAnsi="Nudista" w:cstheme="minorBidi"/>
          <w:i w:val="0"/>
          <w:noProof/>
          <w:sz w:val="20"/>
          <w:szCs w:val="20"/>
          <w:lang w:val="en-GB" w:eastAsia="en-GB"/>
        </w:rPr>
      </w:pPr>
      <w:hyperlink w:anchor="_Toc86843081" w:history="1">
        <w:r w:rsidR="00BE20D5" w:rsidRPr="00BE20D5">
          <w:rPr>
            <w:rStyle w:val="Hypertextovprepojenie"/>
            <w:rFonts w:ascii="Nudista" w:hAnsi="Nudista"/>
            <w:bCs/>
            <w:i w:val="0"/>
            <w:noProof/>
            <w:sz w:val="20"/>
            <w:szCs w:val="20"/>
          </w:rPr>
          <w:t>13</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Vysvetľovanie a</w:t>
        </w:r>
        <w:r w:rsidR="00BE20D5" w:rsidRPr="00BE20D5">
          <w:rPr>
            <w:rStyle w:val="Hypertextovprepojenie"/>
            <w:rFonts w:ascii="Nudista" w:hAnsi="Nudista" w:cs="Calibri"/>
            <w:i w:val="0"/>
            <w:noProof/>
            <w:sz w:val="20"/>
            <w:szCs w:val="20"/>
          </w:rPr>
          <w:t> </w:t>
        </w:r>
        <w:r w:rsidR="00BE20D5" w:rsidRPr="00BE20D5">
          <w:rPr>
            <w:rStyle w:val="Hypertextovprepojenie"/>
            <w:rFonts w:ascii="Nudista" w:hAnsi="Nudista"/>
            <w:i w:val="0"/>
            <w:noProof/>
            <w:sz w:val="20"/>
            <w:szCs w:val="20"/>
          </w:rPr>
          <w:t>doplnenie súťažných podkladov</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_Toc86843081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10</w:t>
        </w:r>
        <w:r w:rsidR="00BE20D5" w:rsidRPr="00BE20D5">
          <w:rPr>
            <w:rFonts w:ascii="Nudista" w:hAnsi="Nudista"/>
            <w:i w:val="0"/>
            <w:noProof/>
            <w:webHidden/>
            <w:sz w:val="20"/>
            <w:szCs w:val="20"/>
          </w:rPr>
          <w:fldChar w:fldCharType="end"/>
        </w:r>
      </w:hyperlink>
    </w:p>
    <w:p w14:paraId="5CDD8183" w14:textId="73486DDC" w:rsidR="00BE20D5" w:rsidRPr="00BE20D5" w:rsidRDefault="00192D3C">
      <w:pPr>
        <w:pStyle w:val="Obsah3"/>
        <w:rPr>
          <w:rFonts w:ascii="Nudista" w:eastAsiaTheme="minorEastAsia" w:hAnsi="Nudista" w:cstheme="minorBidi"/>
          <w:i w:val="0"/>
          <w:noProof/>
          <w:sz w:val="20"/>
          <w:szCs w:val="20"/>
          <w:lang w:val="en-GB" w:eastAsia="en-GB"/>
        </w:rPr>
      </w:pPr>
      <w:hyperlink w:anchor="_Toc86843082" w:history="1">
        <w:r w:rsidR="00BE20D5" w:rsidRPr="00BE20D5">
          <w:rPr>
            <w:rStyle w:val="Hypertextovprepojenie"/>
            <w:rFonts w:ascii="Nudista" w:hAnsi="Nudista"/>
            <w:bCs/>
            <w:i w:val="0"/>
            <w:noProof/>
            <w:sz w:val="20"/>
            <w:szCs w:val="20"/>
          </w:rPr>
          <w:t>14</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Obhliadka miesta dodania predmetu zákazky</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_Toc86843082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11</w:t>
        </w:r>
        <w:r w:rsidR="00BE20D5" w:rsidRPr="00BE20D5">
          <w:rPr>
            <w:rFonts w:ascii="Nudista" w:hAnsi="Nudista"/>
            <w:i w:val="0"/>
            <w:noProof/>
            <w:webHidden/>
            <w:sz w:val="20"/>
            <w:szCs w:val="20"/>
          </w:rPr>
          <w:fldChar w:fldCharType="end"/>
        </w:r>
      </w:hyperlink>
    </w:p>
    <w:p w14:paraId="38BE5DD3" w14:textId="334B8B4A" w:rsidR="00BE20D5" w:rsidRPr="00BE20D5" w:rsidRDefault="00192D3C">
      <w:pPr>
        <w:pStyle w:val="Obsah2"/>
        <w:rPr>
          <w:rFonts w:ascii="Nudista" w:eastAsiaTheme="minorEastAsia" w:hAnsi="Nudista" w:cstheme="minorBidi"/>
          <w:sz w:val="20"/>
          <w:lang w:val="en-GB" w:eastAsia="en-GB"/>
        </w:rPr>
      </w:pPr>
      <w:hyperlink w:anchor="_Toc86843083" w:history="1">
        <w:r w:rsidR="00BE20D5" w:rsidRPr="00BE20D5">
          <w:rPr>
            <w:rStyle w:val="Hypertextovprepojenie"/>
            <w:rFonts w:ascii="Nudista" w:hAnsi="Nudista"/>
            <w:sz w:val="20"/>
          </w:rPr>
          <w:t>ODDIEL III. Príprava ponuky</w:t>
        </w:r>
        <w:r w:rsidR="00BE20D5" w:rsidRPr="00BE20D5">
          <w:rPr>
            <w:rFonts w:ascii="Nudista" w:hAnsi="Nudista"/>
            <w:webHidden/>
            <w:sz w:val="20"/>
          </w:rPr>
          <w:tab/>
        </w:r>
        <w:r w:rsidR="00BE20D5" w:rsidRPr="00BE20D5">
          <w:rPr>
            <w:rFonts w:ascii="Nudista" w:hAnsi="Nudista"/>
            <w:webHidden/>
            <w:sz w:val="20"/>
          </w:rPr>
          <w:fldChar w:fldCharType="begin"/>
        </w:r>
        <w:r w:rsidR="00BE20D5" w:rsidRPr="00BE20D5">
          <w:rPr>
            <w:rFonts w:ascii="Nudista" w:hAnsi="Nudista"/>
            <w:webHidden/>
            <w:sz w:val="20"/>
          </w:rPr>
          <w:instrText xml:space="preserve"> PAGEREF _Toc86843083 \h </w:instrText>
        </w:r>
        <w:r w:rsidR="00BE20D5" w:rsidRPr="00BE20D5">
          <w:rPr>
            <w:rFonts w:ascii="Nudista" w:hAnsi="Nudista"/>
            <w:webHidden/>
            <w:sz w:val="20"/>
          </w:rPr>
        </w:r>
        <w:r w:rsidR="00BE20D5" w:rsidRPr="00BE20D5">
          <w:rPr>
            <w:rFonts w:ascii="Nudista" w:hAnsi="Nudista"/>
            <w:webHidden/>
            <w:sz w:val="20"/>
          </w:rPr>
          <w:fldChar w:fldCharType="separate"/>
        </w:r>
        <w:r w:rsidR="00BE20D5" w:rsidRPr="00BE20D5">
          <w:rPr>
            <w:rFonts w:ascii="Nudista" w:hAnsi="Nudista"/>
            <w:webHidden/>
            <w:sz w:val="20"/>
          </w:rPr>
          <w:t>11</w:t>
        </w:r>
        <w:r w:rsidR="00BE20D5" w:rsidRPr="00BE20D5">
          <w:rPr>
            <w:rFonts w:ascii="Nudista" w:hAnsi="Nudista"/>
            <w:webHidden/>
            <w:sz w:val="20"/>
          </w:rPr>
          <w:fldChar w:fldCharType="end"/>
        </w:r>
      </w:hyperlink>
    </w:p>
    <w:p w14:paraId="7A223C51" w14:textId="782799E7" w:rsidR="00BE20D5" w:rsidRPr="00BE20D5" w:rsidRDefault="00192D3C">
      <w:pPr>
        <w:pStyle w:val="Obsah3"/>
        <w:rPr>
          <w:rFonts w:ascii="Nudista" w:eastAsiaTheme="minorEastAsia" w:hAnsi="Nudista" w:cstheme="minorBidi"/>
          <w:i w:val="0"/>
          <w:noProof/>
          <w:sz w:val="20"/>
          <w:szCs w:val="20"/>
          <w:lang w:val="en-GB" w:eastAsia="en-GB"/>
        </w:rPr>
      </w:pPr>
      <w:hyperlink w:anchor="_Toc86843084" w:history="1">
        <w:r w:rsidR="00BE20D5" w:rsidRPr="00BE20D5">
          <w:rPr>
            <w:rStyle w:val="Hypertextovprepojenie"/>
            <w:rFonts w:ascii="Nudista" w:hAnsi="Nudista"/>
            <w:bCs/>
            <w:i w:val="0"/>
            <w:noProof/>
            <w:sz w:val="20"/>
            <w:szCs w:val="20"/>
          </w:rPr>
          <w:t>15</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Jazyk ponúk</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_Toc86843084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11</w:t>
        </w:r>
        <w:r w:rsidR="00BE20D5" w:rsidRPr="00BE20D5">
          <w:rPr>
            <w:rFonts w:ascii="Nudista" w:hAnsi="Nudista"/>
            <w:i w:val="0"/>
            <w:noProof/>
            <w:webHidden/>
            <w:sz w:val="20"/>
            <w:szCs w:val="20"/>
          </w:rPr>
          <w:fldChar w:fldCharType="end"/>
        </w:r>
      </w:hyperlink>
    </w:p>
    <w:p w14:paraId="0E70F95F" w14:textId="114AC590" w:rsidR="00BE20D5" w:rsidRPr="00BE20D5" w:rsidRDefault="00192D3C">
      <w:pPr>
        <w:pStyle w:val="Obsah3"/>
        <w:rPr>
          <w:rFonts w:ascii="Nudista" w:eastAsiaTheme="minorEastAsia" w:hAnsi="Nudista" w:cstheme="minorBidi"/>
          <w:i w:val="0"/>
          <w:noProof/>
          <w:sz w:val="20"/>
          <w:szCs w:val="20"/>
          <w:lang w:val="en-GB" w:eastAsia="en-GB"/>
        </w:rPr>
      </w:pPr>
      <w:hyperlink w:anchor="_Toc86843085" w:history="1">
        <w:r w:rsidR="00BE20D5" w:rsidRPr="00BE20D5">
          <w:rPr>
            <w:rStyle w:val="Hypertextovprepojenie"/>
            <w:rFonts w:ascii="Nudista" w:hAnsi="Nudista"/>
            <w:bCs/>
            <w:i w:val="0"/>
            <w:noProof/>
            <w:sz w:val="20"/>
            <w:szCs w:val="20"/>
          </w:rPr>
          <w:t>16</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Zábezpeka</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_Toc86843085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11</w:t>
        </w:r>
        <w:r w:rsidR="00BE20D5" w:rsidRPr="00BE20D5">
          <w:rPr>
            <w:rFonts w:ascii="Nudista" w:hAnsi="Nudista"/>
            <w:i w:val="0"/>
            <w:noProof/>
            <w:webHidden/>
            <w:sz w:val="20"/>
            <w:szCs w:val="20"/>
          </w:rPr>
          <w:fldChar w:fldCharType="end"/>
        </w:r>
      </w:hyperlink>
    </w:p>
    <w:p w14:paraId="1F1B746D" w14:textId="477BF3BA" w:rsidR="00BE20D5" w:rsidRPr="00BE20D5" w:rsidRDefault="00192D3C">
      <w:pPr>
        <w:pStyle w:val="Obsah3"/>
        <w:rPr>
          <w:rFonts w:ascii="Nudista" w:eastAsiaTheme="minorEastAsia" w:hAnsi="Nudista" w:cstheme="minorBidi"/>
          <w:i w:val="0"/>
          <w:noProof/>
          <w:sz w:val="20"/>
          <w:szCs w:val="20"/>
          <w:lang w:val="en-GB" w:eastAsia="en-GB"/>
        </w:rPr>
      </w:pPr>
      <w:hyperlink w:anchor="_Toc86843086" w:history="1">
        <w:r w:rsidR="00BE20D5" w:rsidRPr="00BE20D5">
          <w:rPr>
            <w:rStyle w:val="Hypertextovprepojenie"/>
            <w:rFonts w:ascii="Nudista" w:hAnsi="Nudista"/>
            <w:bCs/>
            <w:i w:val="0"/>
            <w:noProof/>
            <w:sz w:val="20"/>
            <w:szCs w:val="20"/>
          </w:rPr>
          <w:t>17</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Mena a</w:t>
        </w:r>
        <w:r w:rsidR="00BE20D5" w:rsidRPr="00BE20D5">
          <w:rPr>
            <w:rStyle w:val="Hypertextovprepojenie"/>
            <w:rFonts w:ascii="Nudista" w:hAnsi="Nudista" w:cs="Calibri"/>
            <w:i w:val="0"/>
            <w:noProof/>
            <w:sz w:val="20"/>
            <w:szCs w:val="20"/>
          </w:rPr>
          <w:t> </w:t>
        </w:r>
        <w:r w:rsidR="00BE20D5" w:rsidRPr="00BE20D5">
          <w:rPr>
            <w:rStyle w:val="Hypertextovprepojenie"/>
            <w:rFonts w:ascii="Nudista" w:hAnsi="Nudista"/>
            <w:i w:val="0"/>
            <w:noProof/>
            <w:sz w:val="20"/>
            <w:szCs w:val="20"/>
          </w:rPr>
          <w:t>ceny uvádzané v ponukách</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_Toc86843086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13</w:t>
        </w:r>
        <w:r w:rsidR="00BE20D5" w:rsidRPr="00BE20D5">
          <w:rPr>
            <w:rFonts w:ascii="Nudista" w:hAnsi="Nudista"/>
            <w:i w:val="0"/>
            <w:noProof/>
            <w:webHidden/>
            <w:sz w:val="20"/>
            <w:szCs w:val="20"/>
          </w:rPr>
          <w:fldChar w:fldCharType="end"/>
        </w:r>
      </w:hyperlink>
    </w:p>
    <w:p w14:paraId="7B4E34F0" w14:textId="41208DB5" w:rsidR="00BE20D5" w:rsidRPr="00BE20D5" w:rsidRDefault="00192D3C">
      <w:pPr>
        <w:pStyle w:val="Obsah3"/>
        <w:rPr>
          <w:rFonts w:ascii="Nudista" w:eastAsiaTheme="minorEastAsia" w:hAnsi="Nudista" w:cstheme="minorBidi"/>
          <w:i w:val="0"/>
          <w:noProof/>
          <w:sz w:val="20"/>
          <w:szCs w:val="20"/>
          <w:lang w:val="en-GB" w:eastAsia="en-GB"/>
        </w:rPr>
      </w:pPr>
      <w:hyperlink w:anchor="_Toc86843087" w:history="1">
        <w:r w:rsidR="00BE20D5" w:rsidRPr="00BE20D5">
          <w:rPr>
            <w:rStyle w:val="Hypertextovprepojenie"/>
            <w:rFonts w:ascii="Nudista" w:hAnsi="Nudista"/>
            <w:bCs/>
            <w:i w:val="0"/>
            <w:noProof/>
            <w:sz w:val="20"/>
            <w:szCs w:val="20"/>
          </w:rPr>
          <w:t>18</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Vyhotovenie ponúk</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_Toc86843087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13</w:t>
        </w:r>
        <w:r w:rsidR="00BE20D5" w:rsidRPr="00BE20D5">
          <w:rPr>
            <w:rFonts w:ascii="Nudista" w:hAnsi="Nudista"/>
            <w:i w:val="0"/>
            <w:noProof/>
            <w:webHidden/>
            <w:sz w:val="20"/>
            <w:szCs w:val="20"/>
          </w:rPr>
          <w:fldChar w:fldCharType="end"/>
        </w:r>
      </w:hyperlink>
    </w:p>
    <w:p w14:paraId="0251D600" w14:textId="165DABDF" w:rsidR="00BE20D5" w:rsidRPr="00BE20D5" w:rsidRDefault="00192D3C">
      <w:pPr>
        <w:pStyle w:val="Obsah3"/>
        <w:rPr>
          <w:rFonts w:ascii="Nudista" w:eastAsiaTheme="minorEastAsia" w:hAnsi="Nudista" w:cstheme="minorBidi"/>
          <w:i w:val="0"/>
          <w:noProof/>
          <w:sz w:val="20"/>
          <w:szCs w:val="20"/>
          <w:lang w:val="en-GB" w:eastAsia="en-GB"/>
        </w:rPr>
      </w:pPr>
      <w:hyperlink w:anchor="_Toc86843088" w:history="1">
        <w:r w:rsidR="00BE20D5" w:rsidRPr="00BE20D5">
          <w:rPr>
            <w:rStyle w:val="Hypertextovprepojenie"/>
            <w:rFonts w:ascii="Nudista" w:hAnsi="Nudista"/>
            <w:bCs/>
            <w:i w:val="0"/>
            <w:noProof/>
            <w:sz w:val="20"/>
            <w:szCs w:val="20"/>
          </w:rPr>
          <w:t>19</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Konflikt záujmov</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_Toc86843088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13</w:t>
        </w:r>
        <w:r w:rsidR="00BE20D5" w:rsidRPr="00BE20D5">
          <w:rPr>
            <w:rFonts w:ascii="Nudista" w:hAnsi="Nudista"/>
            <w:i w:val="0"/>
            <w:noProof/>
            <w:webHidden/>
            <w:sz w:val="20"/>
            <w:szCs w:val="20"/>
          </w:rPr>
          <w:fldChar w:fldCharType="end"/>
        </w:r>
      </w:hyperlink>
    </w:p>
    <w:p w14:paraId="188B6664" w14:textId="70120F49" w:rsidR="00BE20D5" w:rsidRPr="00BE20D5" w:rsidRDefault="00192D3C">
      <w:pPr>
        <w:pStyle w:val="Obsah2"/>
        <w:rPr>
          <w:rFonts w:ascii="Nudista" w:eastAsiaTheme="minorEastAsia" w:hAnsi="Nudista" w:cstheme="minorBidi"/>
          <w:sz w:val="20"/>
          <w:lang w:val="en-GB" w:eastAsia="en-GB"/>
        </w:rPr>
      </w:pPr>
      <w:hyperlink w:anchor="_Toc86843089" w:history="1">
        <w:r w:rsidR="00BE20D5" w:rsidRPr="00BE20D5">
          <w:rPr>
            <w:rStyle w:val="Hypertextovprepojenie"/>
            <w:rFonts w:ascii="Nudista" w:hAnsi="Nudista"/>
            <w:sz w:val="20"/>
          </w:rPr>
          <w:t>ODDIEL IV. Predkladanie ponúk</w:t>
        </w:r>
        <w:r w:rsidR="00BE20D5" w:rsidRPr="00BE20D5">
          <w:rPr>
            <w:rFonts w:ascii="Nudista" w:hAnsi="Nudista"/>
            <w:webHidden/>
            <w:sz w:val="20"/>
          </w:rPr>
          <w:tab/>
        </w:r>
        <w:r w:rsidR="00BE20D5" w:rsidRPr="00BE20D5">
          <w:rPr>
            <w:rFonts w:ascii="Nudista" w:hAnsi="Nudista"/>
            <w:webHidden/>
            <w:sz w:val="20"/>
          </w:rPr>
          <w:fldChar w:fldCharType="begin"/>
        </w:r>
        <w:r w:rsidR="00BE20D5" w:rsidRPr="00BE20D5">
          <w:rPr>
            <w:rFonts w:ascii="Nudista" w:hAnsi="Nudista"/>
            <w:webHidden/>
            <w:sz w:val="20"/>
          </w:rPr>
          <w:instrText xml:space="preserve"> PAGEREF _Toc86843089 \h </w:instrText>
        </w:r>
        <w:r w:rsidR="00BE20D5" w:rsidRPr="00BE20D5">
          <w:rPr>
            <w:rFonts w:ascii="Nudista" w:hAnsi="Nudista"/>
            <w:webHidden/>
            <w:sz w:val="20"/>
          </w:rPr>
        </w:r>
        <w:r w:rsidR="00BE20D5" w:rsidRPr="00BE20D5">
          <w:rPr>
            <w:rFonts w:ascii="Nudista" w:hAnsi="Nudista"/>
            <w:webHidden/>
            <w:sz w:val="20"/>
          </w:rPr>
          <w:fldChar w:fldCharType="separate"/>
        </w:r>
        <w:r w:rsidR="00BE20D5" w:rsidRPr="00BE20D5">
          <w:rPr>
            <w:rFonts w:ascii="Nudista" w:hAnsi="Nudista"/>
            <w:webHidden/>
            <w:sz w:val="20"/>
          </w:rPr>
          <w:t>14</w:t>
        </w:r>
        <w:r w:rsidR="00BE20D5" w:rsidRPr="00BE20D5">
          <w:rPr>
            <w:rFonts w:ascii="Nudista" w:hAnsi="Nudista"/>
            <w:webHidden/>
            <w:sz w:val="20"/>
          </w:rPr>
          <w:fldChar w:fldCharType="end"/>
        </w:r>
      </w:hyperlink>
    </w:p>
    <w:p w14:paraId="36E3BA23" w14:textId="642918BD" w:rsidR="00BE20D5" w:rsidRPr="00BE20D5" w:rsidRDefault="00192D3C">
      <w:pPr>
        <w:pStyle w:val="Obsah3"/>
        <w:rPr>
          <w:rFonts w:ascii="Nudista" w:eastAsiaTheme="minorEastAsia" w:hAnsi="Nudista" w:cstheme="minorBidi"/>
          <w:i w:val="0"/>
          <w:noProof/>
          <w:sz w:val="20"/>
          <w:szCs w:val="20"/>
          <w:lang w:val="en-GB" w:eastAsia="en-GB"/>
        </w:rPr>
      </w:pPr>
      <w:hyperlink w:anchor="_Toc86843090" w:history="1">
        <w:r w:rsidR="00BE20D5" w:rsidRPr="00BE20D5">
          <w:rPr>
            <w:rStyle w:val="Hypertextovprepojenie"/>
            <w:rFonts w:ascii="Nudista" w:hAnsi="Nudista"/>
            <w:bCs/>
            <w:i w:val="0"/>
            <w:noProof/>
            <w:sz w:val="20"/>
            <w:szCs w:val="20"/>
          </w:rPr>
          <w:t>20</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Spôsob predkladania ponuky</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_Toc86843090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14</w:t>
        </w:r>
        <w:r w:rsidR="00BE20D5" w:rsidRPr="00BE20D5">
          <w:rPr>
            <w:rFonts w:ascii="Nudista" w:hAnsi="Nudista"/>
            <w:i w:val="0"/>
            <w:noProof/>
            <w:webHidden/>
            <w:sz w:val="20"/>
            <w:szCs w:val="20"/>
          </w:rPr>
          <w:fldChar w:fldCharType="end"/>
        </w:r>
      </w:hyperlink>
    </w:p>
    <w:p w14:paraId="596896D9" w14:textId="22A5249E" w:rsidR="00BE20D5" w:rsidRPr="00BE20D5" w:rsidRDefault="00192D3C">
      <w:pPr>
        <w:pStyle w:val="Obsah3"/>
        <w:rPr>
          <w:rFonts w:ascii="Nudista" w:eastAsiaTheme="minorEastAsia" w:hAnsi="Nudista" w:cstheme="minorBidi"/>
          <w:i w:val="0"/>
          <w:noProof/>
          <w:sz w:val="20"/>
          <w:szCs w:val="20"/>
          <w:lang w:val="en-GB" w:eastAsia="en-GB"/>
        </w:rPr>
      </w:pPr>
      <w:hyperlink w:anchor="_Toc86843091" w:history="1">
        <w:r w:rsidR="00BE20D5" w:rsidRPr="00BE20D5">
          <w:rPr>
            <w:rStyle w:val="Hypertextovprepojenie"/>
            <w:rFonts w:ascii="Nudista" w:hAnsi="Nudista"/>
            <w:bCs/>
            <w:i w:val="0"/>
            <w:noProof/>
            <w:sz w:val="20"/>
            <w:szCs w:val="20"/>
          </w:rPr>
          <w:t>21</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Miesto a</w:t>
        </w:r>
        <w:r w:rsidR="00BE20D5" w:rsidRPr="00BE20D5">
          <w:rPr>
            <w:rStyle w:val="Hypertextovprepojenie"/>
            <w:rFonts w:ascii="Nudista" w:hAnsi="Nudista" w:cs="Calibri"/>
            <w:i w:val="0"/>
            <w:noProof/>
            <w:sz w:val="20"/>
            <w:szCs w:val="20"/>
          </w:rPr>
          <w:t> </w:t>
        </w:r>
        <w:r w:rsidR="00BE20D5" w:rsidRPr="00BE20D5">
          <w:rPr>
            <w:rStyle w:val="Hypertextovprepojenie"/>
            <w:rFonts w:ascii="Nudista" w:hAnsi="Nudista"/>
            <w:i w:val="0"/>
            <w:noProof/>
            <w:sz w:val="20"/>
            <w:szCs w:val="20"/>
          </w:rPr>
          <w:t>lehota na predkladanie ponúk</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_Toc86843091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15</w:t>
        </w:r>
        <w:r w:rsidR="00BE20D5" w:rsidRPr="00BE20D5">
          <w:rPr>
            <w:rFonts w:ascii="Nudista" w:hAnsi="Nudista"/>
            <w:i w:val="0"/>
            <w:noProof/>
            <w:webHidden/>
            <w:sz w:val="20"/>
            <w:szCs w:val="20"/>
          </w:rPr>
          <w:fldChar w:fldCharType="end"/>
        </w:r>
      </w:hyperlink>
    </w:p>
    <w:p w14:paraId="1C6FDD46" w14:textId="6949A13B" w:rsidR="00BE20D5" w:rsidRPr="00BE20D5" w:rsidRDefault="00192D3C">
      <w:pPr>
        <w:pStyle w:val="Obsah3"/>
        <w:rPr>
          <w:rFonts w:ascii="Nudista" w:eastAsiaTheme="minorEastAsia" w:hAnsi="Nudista" w:cstheme="minorBidi"/>
          <w:i w:val="0"/>
          <w:noProof/>
          <w:sz w:val="20"/>
          <w:szCs w:val="20"/>
          <w:lang w:val="en-GB" w:eastAsia="en-GB"/>
        </w:rPr>
      </w:pPr>
      <w:hyperlink w:anchor="_Toc86843092" w:history="1">
        <w:r w:rsidR="00BE20D5" w:rsidRPr="00BE20D5">
          <w:rPr>
            <w:rStyle w:val="Hypertextovprepojenie"/>
            <w:rFonts w:ascii="Nudista" w:hAnsi="Nudista"/>
            <w:bCs/>
            <w:i w:val="0"/>
            <w:noProof/>
            <w:sz w:val="20"/>
            <w:szCs w:val="20"/>
          </w:rPr>
          <w:t>22</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Stiahnutie/vymazanie pôvodnej pon</w:t>
        </w:r>
        <w:r w:rsidR="00BE20D5" w:rsidRPr="00BE20D5">
          <w:rPr>
            <w:rStyle w:val="Hypertextovprepojenie"/>
            <w:rFonts w:ascii="Nudista" w:hAnsi="Nudista" w:cs="Proba Pro"/>
            <w:i w:val="0"/>
            <w:noProof/>
            <w:sz w:val="20"/>
            <w:szCs w:val="20"/>
          </w:rPr>
          <w:t>uky a</w:t>
        </w:r>
        <w:r w:rsidR="00BE20D5" w:rsidRPr="00BE20D5">
          <w:rPr>
            <w:rStyle w:val="Hypertextovprepojenie"/>
            <w:rFonts w:ascii="Nudista" w:hAnsi="Nudista" w:cs="Calibri"/>
            <w:i w:val="0"/>
            <w:noProof/>
            <w:sz w:val="20"/>
            <w:szCs w:val="20"/>
          </w:rPr>
          <w:t> </w:t>
        </w:r>
        <w:r w:rsidR="00BE20D5" w:rsidRPr="00BE20D5">
          <w:rPr>
            <w:rStyle w:val="Hypertextovprepojenie"/>
            <w:rFonts w:ascii="Nudista" w:hAnsi="Nudista" w:cs="Proba Pro"/>
            <w:i w:val="0"/>
            <w:noProof/>
            <w:sz w:val="20"/>
            <w:szCs w:val="20"/>
          </w:rPr>
          <w:t>predloženie novej ponuky</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_Toc86843092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15</w:t>
        </w:r>
        <w:r w:rsidR="00BE20D5" w:rsidRPr="00BE20D5">
          <w:rPr>
            <w:rFonts w:ascii="Nudista" w:hAnsi="Nudista"/>
            <w:i w:val="0"/>
            <w:noProof/>
            <w:webHidden/>
            <w:sz w:val="20"/>
            <w:szCs w:val="20"/>
          </w:rPr>
          <w:fldChar w:fldCharType="end"/>
        </w:r>
      </w:hyperlink>
    </w:p>
    <w:p w14:paraId="0A888320" w14:textId="2D22389C" w:rsidR="00BE20D5" w:rsidRPr="00BE20D5" w:rsidRDefault="00192D3C">
      <w:pPr>
        <w:pStyle w:val="Obsah2"/>
        <w:rPr>
          <w:rFonts w:ascii="Nudista" w:eastAsiaTheme="minorEastAsia" w:hAnsi="Nudista" w:cstheme="minorBidi"/>
          <w:sz w:val="20"/>
          <w:lang w:val="en-GB" w:eastAsia="en-GB"/>
        </w:rPr>
      </w:pPr>
      <w:hyperlink w:anchor="_Toc86843093" w:history="1">
        <w:r w:rsidR="00BE20D5" w:rsidRPr="00BE20D5">
          <w:rPr>
            <w:rStyle w:val="Hypertextovprepojenie"/>
            <w:rFonts w:ascii="Nudista" w:hAnsi="Nudista"/>
            <w:sz w:val="20"/>
          </w:rPr>
          <w:t>ODDIEL V. Otváranie a</w:t>
        </w:r>
        <w:r w:rsidR="00BE20D5" w:rsidRPr="00BE20D5">
          <w:rPr>
            <w:rStyle w:val="Hypertextovprepojenie"/>
            <w:rFonts w:ascii="Nudista" w:hAnsi="Nudista" w:cs="Calibri"/>
            <w:sz w:val="20"/>
          </w:rPr>
          <w:t> </w:t>
        </w:r>
        <w:r w:rsidR="00BE20D5" w:rsidRPr="00BE20D5">
          <w:rPr>
            <w:rStyle w:val="Hypertextovprepojenie"/>
            <w:rFonts w:ascii="Nudista" w:hAnsi="Nudista"/>
            <w:sz w:val="20"/>
          </w:rPr>
          <w:t>vyhodnotenie ponúk</w:t>
        </w:r>
        <w:r w:rsidR="00BE20D5" w:rsidRPr="00BE20D5">
          <w:rPr>
            <w:rFonts w:ascii="Nudista" w:hAnsi="Nudista"/>
            <w:webHidden/>
            <w:sz w:val="20"/>
          </w:rPr>
          <w:tab/>
        </w:r>
        <w:r w:rsidR="00BE20D5" w:rsidRPr="00BE20D5">
          <w:rPr>
            <w:rFonts w:ascii="Nudista" w:hAnsi="Nudista"/>
            <w:webHidden/>
            <w:sz w:val="20"/>
          </w:rPr>
          <w:fldChar w:fldCharType="begin"/>
        </w:r>
        <w:r w:rsidR="00BE20D5" w:rsidRPr="00BE20D5">
          <w:rPr>
            <w:rFonts w:ascii="Nudista" w:hAnsi="Nudista"/>
            <w:webHidden/>
            <w:sz w:val="20"/>
          </w:rPr>
          <w:instrText xml:space="preserve"> PAGEREF _Toc86843093 \h </w:instrText>
        </w:r>
        <w:r w:rsidR="00BE20D5" w:rsidRPr="00BE20D5">
          <w:rPr>
            <w:rFonts w:ascii="Nudista" w:hAnsi="Nudista"/>
            <w:webHidden/>
            <w:sz w:val="20"/>
          </w:rPr>
        </w:r>
        <w:r w:rsidR="00BE20D5" w:rsidRPr="00BE20D5">
          <w:rPr>
            <w:rFonts w:ascii="Nudista" w:hAnsi="Nudista"/>
            <w:webHidden/>
            <w:sz w:val="20"/>
          </w:rPr>
          <w:fldChar w:fldCharType="separate"/>
        </w:r>
        <w:r w:rsidR="00BE20D5" w:rsidRPr="00BE20D5">
          <w:rPr>
            <w:rFonts w:ascii="Nudista" w:hAnsi="Nudista"/>
            <w:webHidden/>
            <w:sz w:val="20"/>
          </w:rPr>
          <w:t>15</w:t>
        </w:r>
        <w:r w:rsidR="00BE20D5" w:rsidRPr="00BE20D5">
          <w:rPr>
            <w:rFonts w:ascii="Nudista" w:hAnsi="Nudista"/>
            <w:webHidden/>
            <w:sz w:val="20"/>
          </w:rPr>
          <w:fldChar w:fldCharType="end"/>
        </w:r>
      </w:hyperlink>
    </w:p>
    <w:p w14:paraId="321B1B0C" w14:textId="6865CCEC" w:rsidR="00BE20D5" w:rsidRPr="00BE20D5" w:rsidRDefault="00192D3C">
      <w:pPr>
        <w:pStyle w:val="Obsah3"/>
        <w:rPr>
          <w:rFonts w:ascii="Nudista" w:eastAsiaTheme="minorEastAsia" w:hAnsi="Nudista" w:cstheme="minorBidi"/>
          <w:i w:val="0"/>
          <w:noProof/>
          <w:sz w:val="20"/>
          <w:szCs w:val="20"/>
          <w:lang w:val="en-GB" w:eastAsia="en-GB"/>
        </w:rPr>
      </w:pPr>
      <w:hyperlink w:anchor="_Toc86843094" w:history="1">
        <w:r w:rsidR="00BE20D5" w:rsidRPr="00BE20D5">
          <w:rPr>
            <w:rStyle w:val="Hypertextovprepojenie"/>
            <w:rFonts w:ascii="Nudista" w:hAnsi="Nudista"/>
            <w:bCs/>
            <w:i w:val="0"/>
            <w:noProof/>
            <w:sz w:val="20"/>
            <w:szCs w:val="20"/>
          </w:rPr>
          <w:t>23</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Otváranie ponúk</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_Toc86843094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15</w:t>
        </w:r>
        <w:r w:rsidR="00BE20D5" w:rsidRPr="00BE20D5">
          <w:rPr>
            <w:rFonts w:ascii="Nudista" w:hAnsi="Nudista"/>
            <w:i w:val="0"/>
            <w:noProof/>
            <w:webHidden/>
            <w:sz w:val="20"/>
            <w:szCs w:val="20"/>
          </w:rPr>
          <w:fldChar w:fldCharType="end"/>
        </w:r>
      </w:hyperlink>
    </w:p>
    <w:p w14:paraId="54E96C95" w14:textId="5E108F1E" w:rsidR="00BE20D5" w:rsidRPr="00BE20D5" w:rsidRDefault="00192D3C">
      <w:pPr>
        <w:pStyle w:val="Obsah3"/>
        <w:rPr>
          <w:rFonts w:ascii="Nudista" w:eastAsiaTheme="minorEastAsia" w:hAnsi="Nudista" w:cstheme="minorBidi"/>
          <w:i w:val="0"/>
          <w:noProof/>
          <w:sz w:val="20"/>
          <w:szCs w:val="20"/>
          <w:lang w:val="en-GB" w:eastAsia="en-GB"/>
        </w:rPr>
      </w:pPr>
      <w:hyperlink w:anchor="_Toc86843095" w:history="1">
        <w:r w:rsidR="00BE20D5" w:rsidRPr="00BE20D5">
          <w:rPr>
            <w:rStyle w:val="Hypertextovprepojenie"/>
            <w:rFonts w:ascii="Nudista" w:hAnsi="Nudista"/>
            <w:bCs/>
            <w:i w:val="0"/>
            <w:noProof/>
            <w:sz w:val="20"/>
            <w:szCs w:val="20"/>
          </w:rPr>
          <w:t>24</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Vyhodnotenie splnenia podmienok účasti, vysvetľovanie a</w:t>
        </w:r>
        <w:r w:rsidR="00BE20D5" w:rsidRPr="00BE20D5">
          <w:rPr>
            <w:rStyle w:val="Hypertextovprepojenie"/>
            <w:rFonts w:ascii="Nudista" w:hAnsi="Nudista" w:cs="Calibri"/>
            <w:i w:val="0"/>
            <w:noProof/>
            <w:sz w:val="20"/>
            <w:szCs w:val="20"/>
          </w:rPr>
          <w:t> </w:t>
        </w:r>
        <w:r w:rsidR="00BE20D5" w:rsidRPr="00BE20D5">
          <w:rPr>
            <w:rStyle w:val="Hypertextovprepojenie"/>
            <w:rFonts w:ascii="Nudista" w:hAnsi="Nudista"/>
            <w:i w:val="0"/>
            <w:noProof/>
            <w:sz w:val="20"/>
            <w:szCs w:val="20"/>
          </w:rPr>
          <w:t>vyhodnocovanie ponúk</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_Toc86843095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16</w:t>
        </w:r>
        <w:r w:rsidR="00BE20D5" w:rsidRPr="00BE20D5">
          <w:rPr>
            <w:rFonts w:ascii="Nudista" w:hAnsi="Nudista"/>
            <w:i w:val="0"/>
            <w:noProof/>
            <w:webHidden/>
            <w:sz w:val="20"/>
            <w:szCs w:val="20"/>
          </w:rPr>
          <w:fldChar w:fldCharType="end"/>
        </w:r>
      </w:hyperlink>
    </w:p>
    <w:p w14:paraId="19F76613" w14:textId="5A9D6892" w:rsidR="00BE20D5" w:rsidRPr="00BE20D5" w:rsidRDefault="00192D3C">
      <w:pPr>
        <w:pStyle w:val="Obsah3"/>
        <w:rPr>
          <w:rFonts w:ascii="Nudista" w:eastAsiaTheme="minorEastAsia" w:hAnsi="Nudista" w:cstheme="minorBidi"/>
          <w:i w:val="0"/>
          <w:noProof/>
          <w:sz w:val="20"/>
          <w:szCs w:val="20"/>
          <w:lang w:val="en-GB" w:eastAsia="en-GB"/>
        </w:rPr>
      </w:pPr>
      <w:hyperlink w:anchor="_Toc86843096" w:history="1">
        <w:r w:rsidR="00BE20D5" w:rsidRPr="00BE20D5">
          <w:rPr>
            <w:rStyle w:val="Hypertextovprepojenie"/>
            <w:rFonts w:ascii="Nudista" w:hAnsi="Nudista"/>
            <w:bCs/>
            <w:i w:val="0"/>
            <w:noProof/>
            <w:sz w:val="20"/>
            <w:szCs w:val="20"/>
          </w:rPr>
          <w:t>25</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Dôvernosť procesu verejného obstarávania</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_Toc86843096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18</w:t>
        </w:r>
        <w:r w:rsidR="00BE20D5" w:rsidRPr="00BE20D5">
          <w:rPr>
            <w:rFonts w:ascii="Nudista" w:hAnsi="Nudista"/>
            <w:i w:val="0"/>
            <w:noProof/>
            <w:webHidden/>
            <w:sz w:val="20"/>
            <w:szCs w:val="20"/>
          </w:rPr>
          <w:fldChar w:fldCharType="end"/>
        </w:r>
      </w:hyperlink>
    </w:p>
    <w:p w14:paraId="4313A77E" w14:textId="558A3E2E" w:rsidR="00BE20D5" w:rsidRPr="00BE20D5" w:rsidRDefault="00192D3C">
      <w:pPr>
        <w:pStyle w:val="Obsah2"/>
        <w:rPr>
          <w:rFonts w:ascii="Nudista" w:eastAsiaTheme="minorEastAsia" w:hAnsi="Nudista" w:cstheme="minorBidi"/>
          <w:sz w:val="20"/>
          <w:lang w:val="en-GB" w:eastAsia="en-GB"/>
        </w:rPr>
      </w:pPr>
      <w:hyperlink w:anchor="_Toc86843097" w:history="1">
        <w:r w:rsidR="00BE20D5" w:rsidRPr="00BE20D5">
          <w:rPr>
            <w:rStyle w:val="Hypertextovprepojenie"/>
            <w:rFonts w:ascii="Nudista" w:hAnsi="Nudista"/>
            <w:sz w:val="20"/>
          </w:rPr>
          <w:t>ODDIEL VI. Prijatie ponuky a</w:t>
        </w:r>
        <w:r w:rsidR="00BE20D5" w:rsidRPr="00BE20D5">
          <w:rPr>
            <w:rStyle w:val="Hypertextovprepojenie"/>
            <w:rFonts w:ascii="Nudista" w:hAnsi="Nudista" w:cs="Calibri"/>
            <w:sz w:val="20"/>
          </w:rPr>
          <w:t> </w:t>
        </w:r>
        <w:r w:rsidR="00BE20D5" w:rsidRPr="00BE20D5">
          <w:rPr>
            <w:rStyle w:val="Hypertextovprepojenie"/>
            <w:rFonts w:ascii="Nudista" w:hAnsi="Nudista"/>
            <w:sz w:val="20"/>
          </w:rPr>
          <w:t>uzavretie zmluvy</w:t>
        </w:r>
        <w:r w:rsidR="00BE20D5" w:rsidRPr="00BE20D5">
          <w:rPr>
            <w:rFonts w:ascii="Nudista" w:hAnsi="Nudista"/>
            <w:webHidden/>
            <w:sz w:val="20"/>
          </w:rPr>
          <w:tab/>
        </w:r>
        <w:r w:rsidR="00BE20D5" w:rsidRPr="00BE20D5">
          <w:rPr>
            <w:rFonts w:ascii="Nudista" w:hAnsi="Nudista"/>
            <w:webHidden/>
            <w:sz w:val="20"/>
          </w:rPr>
          <w:fldChar w:fldCharType="begin"/>
        </w:r>
        <w:r w:rsidR="00BE20D5" w:rsidRPr="00BE20D5">
          <w:rPr>
            <w:rFonts w:ascii="Nudista" w:hAnsi="Nudista"/>
            <w:webHidden/>
            <w:sz w:val="20"/>
          </w:rPr>
          <w:instrText xml:space="preserve"> PAGEREF _Toc86843097 \h </w:instrText>
        </w:r>
        <w:r w:rsidR="00BE20D5" w:rsidRPr="00BE20D5">
          <w:rPr>
            <w:rFonts w:ascii="Nudista" w:hAnsi="Nudista"/>
            <w:webHidden/>
            <w:sz w:val="20"/>
          </w:rPr>
        </w:r>
        <w:r w:rsidR="00BE20D5" w:rsidRPr="00BE20D5">
          <w:rPr>
            <w:rFonts w:ascii="Nudista" w:hAnsi="Nudista"/>
            <w:webHidden/>
            <w:sz w:val="20"/>
          </w:rPr>
          <w:fldChar w:fldCharType="separate"/>
        </w:r>
        <w:r w:rsidR="00BE20D5" w:rsidRPr="00BE20D5">
          <w:rPr>
            <w:rFonts w:ascii="Nudista" w:hAnsi="Nudista"/>
            <w:webHidden/>
            <w:sz w:val="20"/>
          </w:rPr>
          <w:t>18</w:t>
        </w:r>
        <w:r w:rsidR="00BE20D5" w:rsidRPr="00BE20D5">
          <w:rPr>
            <w:rFonts w:ascii="Nudista" w:hAnsi="Nudista"/>
            <w:webHidden/>
            <w:sz w:val="20"/>
          </w:rPr>
          <w:fldChar w:fldCharType="end"/>
        </w:r>
      </w:hyperlink>
    </w:p>
    <w:p w14:paraId="640D5647" w14:textId="7396C07D" w:rsidR="00BE20D5" w:rsidRPr="00BE20D5" w:rsidRDefault="00192D3C">
      <w:pPr>
        <w:pStyle w:val="Obsah3"/>
        <w:rPr>
          <w:rFonts w:ascii="Nudista" w:eastAsiaTheme="minorEastAsia" w:hAnsi="Nudista" w:cstheme="minorBidi"/>
          <w:i w:val="0"/>
          <w:noProof/>
          <w:sz w:val="20"/>
          <w:szCs w:val="20"/>
          <w:lang w:val="en-GB" w:eastAsia="en-GB"/>
        </w:rPr>
      </w:pPr>
      <w:hyperlink w:anchor="_Toc86843098" w:history="1">
        <w:r w:rsidR="00BE20D5" w:rsidRPr="00BE20D5">
          <w:rPr>
            <w:rStyle w:val="Hypertextovprepojenie"/>
            <w:rFonts w:ascii="Nudista" w:hAnsi="Nudista"/>
            <w:bCs/>
            <w:i w:val="0"/>
            <w:noProof/>
            <w:sz w:val="20"/>
            <w:szCs w:val="20"/>
          </w:rPr>
          <w:t>26</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Vyhodnotenie splnenia podmienok účasti úspešného uchádzača a informácia o</w:t>
        </w:r>
        <w:r w:rsidR="00BE20D5" w:rsidRPr="00BE20D5">
          <w:rPr>
            <w:rStyle w:val="Hypertextovprepojenie"/>
            <w:rFonts w:ascii="Nudista" w:hAnsi="Nudista" w:cs="Calibri"/>
            <w:i w:val="0"/>
            <w:noProof/>
            <w:sz w:val="20"/>
            <w:szCs w:val="20"/>
          </w:rPr>
          <w:t> </w:t>
        </w:r>
        <w:r w:rsidR="00BE20D5" w:rsidRPr="00BE20D5">
          <w:rPr>
            <w:rStyle w:val="Hypertextovprepojenie"/>
            <w:rFonts w:ascii="Nudista" w:hAnsi="Nudista"/>
            <w:i w:val="0"/>
            <w:noProof/>
            <w:sz w:val="20"/>
            <w:szCs w:val="20"/>
          </w:rPr>
          <w:t>výsledku hodnotenia ponúk</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_Toc86843098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18</w:t>
        </w:r>
        <w:r w:rsidR="00BE20D5" w:rsidRPr="00BE20D5">
          <w:rPr>
            <w:rFonts w:ascii="Nudista" w:hAnsi="Nudista"/>
            <w:i w:val="0"/>
            <w:noProof/>
            <w:webHidden/>
            <w:sz w:val="20"/>
            <w:szCs w:val="20"/>
          </w:rPr>
          <w:fldChar w:fldCharType="end"/>
        </w:r>
      </w:hyperlink>
    </w:p>
    <w:p w14:paraId="6EB3C2E6" w14:textId="244D237B" w:rsidR="00BE20D5" w:rsidRPr="00BE20D5" w:rsidRDefault="00192D3C">
      <w:pPr>
        <w:pStyle w:val="Obsah3"/>
        <w:rPr>
          <w:rFonts w:ascii="Nudista" w:eastAsiaTheme="minorEastAsia" w:hAnsi="Nudista" w:cstheme="minorBidi"/>
          <w:i w:val="0"/>
          <w:noProof/>
          <w:sz w:val="20"/>
          <w:szCs w:val="20"/>
          <w:lang w:val="en-GB" w:eastAsia="en-GB"/>
        </w:rPr>
      </w:pPr>
      <w:hyperlink w:anchor="_Toc86843099" w:history="1">
        <w:r w:rsidR="00BE20D5" w:rsidRPr="00BE20D5">
          <w:rPr>
            <w:rStyle w:val="Hypertextovprepojenie"/>
            <w:rFonts w:ascii="Nudista" w:hAnsi="Nudista"/>
            <w:bCs/>
            <w:i w:val="0"/>
            <w:noProof/>
            <w:sz w:val="20"/>
            <w:szCs w:val="20"/>
          </w:rPr>
          <w:t>27</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Uzavretie zmluvy</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_Toc86843099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19</w:t>
        </w:r>
        <w:r w:rsidR="00BE20D5" w:rsidRPr="00BE20D5">
          <w:rPr>
            <w:rFonts w:ascii="Nudista" w:hAnsi="Nudista"/>
            <w:i w:val="0"/>
            <w:noProof/>
            <w:webHidden/>
            <w:sz w:val="20"/>
            <w:szCs w:val="20"/>
          </w:rPr>
          <w:fldChar w:fldCharType="end"/>
        </w:r>
      </w:hyperlink>
    </w:p>
    <w:p w14:paraId="0148DAFC" w14:textId="638B9BC4" w:rsidR="00BE20D5" w:rsidRPr="00BE20D5" w:rsidRDefault="00192D3C">
      <w:pPr>
        <w:pStyle w:val="Obsah1"/>
        <w:rPr>
          <w:rFonts w:ascii="Nudista" w:eastAsiaTheme="minorEastAsia" w:hAnsi="Nudista" w:cstheme="minorBidi"/>
          <w:b w:val="0"/>
          <w:color w:val="auto"/>
          <w:lang w:val="en-GB" w:eastAsia="en-GB"/>
        </w:rPr>
      </w:pPr>
      <w:hyperlink w:anchor="_Toc86843100" w:history="1">
        <w:r w:rsidR="00BE20D5" w:rsidRPr="00BE20D5">
          <w:rPr>
            <w:rStyle w:val="Hypertextovprepojenie"/>
            <w:rFonts w:ascii="Nudista" w:hAnsi="Nudista"/>
          </w:rPr>
          <w:t>ČASŤ B. Opis predmetu zákazky</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_Toc86843100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21</w:t>
        </w:r>
        <w:r w:rsidR="00BE20D5" w:rsidRPr="00BE20D5">
          <w:rPr>
            <w:rFonts w:ascii="Nudista" w:hAnsi="Nudista"/>
            <w:webHidden/>
          </w:rPr>
          <w:fldChar w:fldCharType="end"/>
        </w:r>
      </w:hyperlink>
    </w:p>
    <w:p w14:paraId="63059889" w14:textId="6E96DF02" w:rsidR="00BE20D5" w:rsidRPr="00BE20D5" w:rsidRDefault="00192D3C">
      <w:pPr>
        <w:pStyle w:val="Obsah1"/>
        <w:rPr>
          <w:rFonts w:ascii="Nudista" w:eastAsiaTheme="minorEastAsia" w:hAnsi="Nudista" w:cstheme="minorBidi"/>
          <w:b w:val="0"/>
          <w:color w:val="auto"/>
          <w:lang w:val="en-GB" w:eastAsia="en-GB"/>
        </w:rPr>
      </w:pPr>
      <w:hyperlink w:anchor="_Toc86843101" w:history="1">
        <w:r w:rsidR="00BE20D5" w:rsidRPr="00BE20D5">
          <w:rPr>
            <w:rStyle w:val="Hypertextovprepojenie"/>
            <w:rFonts w:ascii="Nudista" w:hAnsi="Nudista"/>
          </w:rPr>
          <w:t>ČASŤ C. Spôsob určenia ceny</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_Toc86843101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34</w:t>
        </w:r>
        <w:r w:rsidR="00BE20D5" w:rsidRPr="00BE20D5">
          <w:rPr>
            <w:rFonts w:ascii="Nudista" w:hAnsi="Nudista"/>
            <w:webHidden/>
          </w:rPr>
          <w:fldChar w:fldCharType="end"/>
        </w:r>
      </w:hyperlink>
    </w:p>
    <w:p w14:paraId="68B9B94D" w14:textId="5911AD6E" w:rsidR="00BE20D5" w:rsidRPr="00BE20D5" w:rsidRDefault="00192D3C">
      <w:pPr>
        <w:pStyle w:val="Obsah3"/>
        <w:rPr>
          <w:rFonts w:ascii="Nudista" w:eastAsiaTheme="minorEastAsia" w:hAnsi="Nudista" w:cstheme="minorBidi"/>
          <w:i w:val="0"/>
          <w:noProof/>
          <w:sz w:val="20"/>
          <w:szCs w:val="20"/>
          <w:lang w:val="en-GB" w:eastAsia="en-GB"/>
        </w:rPr>
      </w:pPr>
      <w:hyperlink w:anchor="_Toc86843102" w:history="1">
        <w:r w:rsidR="00BE20D5" w:rsidRPr="00BE20D5">
          <w:rPr>
            <w:rStyle w:val="Hypertextovprepojenie"/>
            <w:rFonts w:ascii="Nudista" w:hAnsi="Nudista"/>
            <w:bCs/>
            <w:i w:val="0"/>
            <w:noProof/>
            <w:sz w:val="20"/>
            <w:szCs w:val="20"/>
          </w:rPr>
          <w:t>1</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Stanovenie ceny za predmet zákazky</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_Toc86843102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34</w:t>
        </w:r>
        <w:r w:rsidR="00BE20D5" w:rsidRPr="00BE20D5">
          <w:rPr>
            <w:rFonts w:ascii="Nudista" w:hAnsi="Nudista"/>
            <w:i w:val="0"/>
            <w:noProof/>
            <w:webHidden/>
            <w:sz w:val="20"/>
            <w:szCs w:val="20"/>
          </w:rPr>
          <w:fldChar w:fldCharType="end"/>
        </w:r>
      </w:hyperlink>
    </w:p>
    <w:p w14:paraId="3806BC1B" w14:textId="71FAC378" w:rsidR="00BE20D5" w:rsidRPr="00BE20D5" w:rsidRDefault="00192D3C">
      <w:pPr>
        <w:pStyle w:val="Obsah3"/>
        <w:rPr>
          <w:rFonts w:ascii="Nudista" w:eastAsiaTheme="minorEastAsia" w:hAnsi="Nudista" w:cstheme="minorBidi"/>
          <w:i w:val="0"/>
          <w:noProof/>
          <w:sz w:val="20"/>
          <w:szCs w:val="20"/>
          <w:lang w:val="en-GB" w:eastAsia="en-GB"/>
        </w:rPr>
      </w:pPr>
      <w:hyperlink w:anchor="_Toc86843103" w:history="1">
        <w:r w:rsidR="00BE20D5" w:rsidRPr="00BE20D5">
          <w:rPr>
            <w:rStyle w:val="Hypertextovprepojenie"/>
            <w:rFonts w:ascii="Nudista" w:hAnsi="Nudista"/>
            <w:bCs/>
            <w:i w:val="0"/>
            <w:noProof/>
            <w:sz w:val="20"/>
            <w:szCs w:val="20"/>
          </w:rPr>
          <w:t>2</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Predloženie ceny za predmet zákazky</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_Toc86843103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34</w:t>
        </w:r>
        <w:r w:rsidR="00BE20D5" w:rsidRPr="00BE20D5">
          <w:rPr>
            <w:rFonts w:ascii="Nudista" w:hAnsi="Nudista"/>
            <w:i w:val="0"/>
            <w:noProof/>
            <w:webHidden/>
            <w:sz w:val="20"/>
            <w:szCs w:val="20"/>
          </w:rPr>
          <w:fldChar w:fldCharType="end"/>
        </w:r>
      </w:hyperlink>
    </w:p>
    <w:p w14:paraId="756B1852" w14:textId="51CB7CB2" w:rsidR="00BE20D5" w:rsidRPr="00BE20D5" w:rsidRDefault="00192D3C">
      <w:pPr>
        <w:pStyle w:val="Obsah1"/>
        <w:rPr>
          <w:rFonts w:ascii="Nudista" w:eastAsiaTheme="minorEastAsia" w:hAnsi="Nudista" w:cstheme="minorBidi"/>
          <w:b w:val="0"/>
          <w:color w:val="auto"/>
          <w:lang w:val="en-GB" w:eastAsia="en-GB"/>
        </w:rPr>
      </w:pPr>
      <w:hyperlink w:anchor="_Toc86843104" w:history="1">
        <w:r w:rsidR="00BE20D5" w:rsidRPr="00BE20D5">
          <w:rPr>
            <w:rStyle w:val="Hypertextovprepojenie"/>
            <w:rFonts w:ascii="Nudista" w:hAnsi="Nudista"/>
          </w:rPr>
          <w:t>ČASŤ D. Podmienky účasti</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_Toc86843104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35</w:t>
        </w:r>
        <w:r w:rsidR="00BE20D5" w:rsidRPr="00BE20D5">
          <w:rPr>
            <w:rFonts w:ascii="Nudista" w:hAnsi="Nudista"/>
            <w:webHidden/>
          </w:rPr>
          <w:fldChar w:fldCharType="end"/>
        </w:r>
      </w:hyperlink>
    </w:p>
    <w:p w14:paraId="2890EAB1" w14:textId="3087D1C1" w:rsidR="00BE20D5" w:rsidRPr="00BE20D5" w:rsidRDefault="00192D3C">
      <w:pPr>
        <w:pStyle w:val="Obsah3"/>
        <w:rPr>
          <w:rFonts w:ascii="Nudista" w:eastAsiaTheme="minorEastAsia" w:hAnsi="Nudista" w:cstheme="minorBidi"/>
          <w:i w:val="0"/>
          <w:noProof/>
          <w:sz w:val="20"/>
          <w:szCs w:val="20"/>
          <w:lang w:val="en-GB" w:eastAsia="en-GB"/>
        </w:rPr>
      </w:pPr>
      <w:hyperlink w:anchor="_Toc86843105" w:history="1">
        <w:r w:rsidR="00BE20D5" w:rsidRPr="00BE20D5">
          <w:rPr>
            <w:rStyle w:val="Hypertextovprepojenie"/>
            <w:rFonts w:ascii="Nudista" w:hAnsi="Nudista"/>
            <w:bCs/>
            <w:i w:val="0"/>
            <w:noProof/>
            <w:sz w:val="20"/>
            <w:szCs w:val="20"/>
          </w:rPr>
          <w:t>1</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Osobné postavenie</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_Toc86843105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35</w:t>
        </w:r>
        <w:r w:rsidR="00BE20D5" w:rsidRPr="00BE20D5">
          <w:rPr>
            <w:rFonts w:ascii="Nudista" w:hAnsi="Nudista"/>
            <w:i w:val="0"/>
            <w:noProof/>
            <w:webHidden/>
            <w:sz w:val="20"/>
            <w:szCs w:val="20"/>
          </w:rPr>
          <w:fldChar w:fldCharType="end"/>
        </w:r>
      </w:hyperlink>
    </w:p>
    <w:p w14:paraId="5A88472A" w14:textId="16054B64" w:rsidR="00BE20D5" w:rsidRPr="00BE20D5" w:rsidRDefault="00192D3C">
      <w:pPr>
        <w:pStyle w:val="Obsah3"/>
        <w:rPr>
          <w:rFonts w:ascii="Nudista" w:eastAsiaTheme="minorEastAsia" w:hAnsi="Nudista" w:cstheme="minorBidi"/>
          <w:i w:val="0"/>
          <w:noProof/>
          <w:sz w:val="20"/>
          <w:szCs w:val="20"/>
          <w:lang w:val="en-GB" w:eastAsia="en-GB"/>
        </w:rPr>
      </w:pPr>
      <w:hyperlink w:anchor="_Toc86843106" w:history="1">
        <w:r w:rsidR="00BE20D5" w:rsidRPr="00BE20D5">
          <w:rPr>
            <w:rStyle w:val="Hypertextovprepojenie"/>
            <w:rFonts w:ascii="Nudista" w:hAnsi="Nudista"/>
            <w:bCs/>
            <w:i w:val="0"/>
            <w:noProof/>
            <w:sz w:val="20"/>
            <w:szCs w:val="20"/>
          </w:rPr>
          <w:t>2</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Technická alebo odborná spôsobilosť</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_Toc86843106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35</w:t>
        </w:r>
        <w:r w:rsidR="00BE20D5" w:rsidRPr="00BE20D5">
          <w:rPr>
            <w:rFonts w:ascii="Nudista" w:hAnsi="Nudista"/>
            <w:i w:val="0"/>
            <w:noProof/>
            <w:webHidden/>
            <w:sz w:val="20"/>
            <w:szCs w:val="20"/>
          </w:rPr>
          <w:fldChar w:fldCharType="end"/>
        </w:r>
      </w:hyperlink>
    </w:p>
    <w:p w14:paraId="391EFF4F" w14:textId="68A87465" w:rsidR="00BE20D5" w:rsidRPr="00BE20D5" w:rsidRDefault="00192D3C">
      <w:pPr>
        <w:pStyle w:val="Obsah3"/>
        <w:rPr>
          <w:rFonts w:ascii="Nudista" w:eastAsiaTheme="minorEastAsia" w:hAnsi="Nudista" w:cstheme="minorBidi"/>
          <w:i w:val="0"/>
          <w:noProof/>
          <w:sz w:val="20"/>
          <w:szCs w:val="20"/>
          <w:lang w:val="en-GB" w:eastAsia="en-GB"/>
        </w:rPr>
      </w:pPr>
      <w:hyperlink w:anchor="_Toc86843107" w:history="1">
        <w:r w:rsidR="00BE20D5" w:rsidRPr="00BE20D5">
          <w:rPr>
            <w:rStyle w:val="Hypertextovprepojenie"/>
            <w:rFonts w:ascii="Nudista" w:hAnsi="Nudista"/>
            <w:bCs/>
            <w:i w:val="0"/>
            <w:noProof/>
            <w:sz w:val="20"/>
            <w:szCs w:val="20"/>
          </w:rPr>
          <w:t>3</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Spoločné podmienky k preukazovaniu splnenia podmienok účasti</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_Toc86843107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36</w:t>
        </w:r>
        <w:r w:rsidR="00BE20D5" w:rsidRPr="00BE20D5">
          <w:rPr>
            <w:rFonts w:ascii="Nudista" w:hAnsi="Nudista"/>
            <w:i w:val="0"/>
            <w:noProof/>
            <w:webHidden/>
            <w:sz w:val="20"/>
            <w:szCs w:val="20"/>
          </w:rPr>
          <w:fldChar w:fldCharType="end"/>
        </w:r>
      </w:hyperlink>
    </w:p>
    <w:p w14:paraId="7535467F" w14:textId="6C6C254B" w:rsidR="00BE20D5" w:rsidRPr="00BE20D5" w:rsidRDefault="00192D3C">
      <w:pPr>
        <w:pStyle w:val="Obsah1"/>
        <w:rPr>
          <w:rFonts w:ascii="Nudista" w:eastAsiaTheme="minorEastAsia" w:hAnsi="Nudista" w:cstheme="minorBidi"/>
          <w:b w:val="0"/>
          <w:color w:val="auto"/>
          <w:lang w:val="en-GB" w:eastAsia="en-GB"/>
        </w:rPr>
      </w:pPr>
      <w:hyperlink w:anchor="_Toc86843108" w:history="1">
        <w:r w:rsidR="00BE20D5" w:rsidRPr="00BE20D5">
          <w:rPr>
            <w:rStyle w:val="Hypertextovprepojenie"/>
            <w:rFonts w:ascii="Nudista" w:hAnsi="Nudista"/>
          </w:rPr>
          <w:t>ČASŤ E. Obchodné podmienky</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_Toc86843108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37</w:t>
        </w:r>
        <w:r w:rsidR="00BE20D5" w:rsidRPr="00BE20D5">
          <w:rPr>
            <w:rFonts w:ascii="Nudista" w:hAnsi="Nudista"/>
            <w:webHidden/>
          </w:rPr>
          <w:fldChar w:fldCharType="end"/>
        </w:r>
      </w:hyperlink>
    </w:p>
    <w:p w14:paraId="17DE7D4F" w14:textId="52903E5A" w:rsidR="00BE20D5" w:rsidRPr="00BE20D5" w:rsidRDefault="00192D3C">
      <w:pPr>
        <w:pStyle w:val="Obsah3"/>
        <w:rPr>
          <w:rFonts w:ascii="Nudista" w:eastAsiaTheme="minorEastAsia" w:hAnsi="Nudista" w:cstheme="minorBidi"/>
          <w:i w:val="0"/>
          <w:noProof/>
          <w:sz w:val="20"/>
          <w:szCs w:val="20"/>
          <w:lang w:val="en-GB" w:eastAsia="en-GB"/>
        </w:rPr>
      </w:pPr>
      <w:hyperlink w:anchor="_Toc86843109" w:history="1">
        <w:r w:rsidR="00BE20D5" w:rsidRPr="00BE20D5">
          <w:rPr>
            <w:rStyle w:val="Hypertextovprepojenie"/>
            <w:rFonts w:ascii="Nudista" w:hAnsi="Nudista"/>
            <w:bCs/>
            <w:i w:val="0"/>
            <w:noProof/>
            <w:sz w:val="20"/>
            <w:szCs w:val="20"/>
          </w:rPr>
          <w:t>1</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Podmienky uzatvorenia zmluvy</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_Toc86843109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37</w:t>
        </w:r>
        <w:r w:rsidR="00BE20D5" w:rsidRPr="00BE20D5">
          <w:rPr>
            <w:rFonts w:ascii="Nudista" w:hAnsi="Nudista"/>
            <w:i w:val="0"/>
            <w:noProof/>
            <w:webHidden/>
            <w:sz w:val="20"/>
            <w:szCs w:val="20"/>
          </w:rPr>
          <w:fldChar w:fldCharType="end"/>
        </w:r>
      </w:hyperlink>
    </w:p>
    <w:p w14:paraId="4D7A0D40" w14:textId="089FF16D" w:rsidR="00BE20D5" w:rsidRPr="00BE20D5" w:rsidRDefault="00192D3C">
      <w:pPr>
        <w:pStyle w:val="Obsah1"/>
        <w:rPr>
          <w:rFonts w:ascii="Nudista" w:eastAsiaTheme="minorEastAsia" w:hAnsi="Nudista" w:cstheme="minorBidi"/>
          <w:b w:val="0"/>
          <w:color w:val="auto"/>
          <w:lang w:val="en-GB" w:eastAsia="en-GB"/>
        </w:rPr>
      </w:pPr>
      <w:hyperlink w:anchor="_Toc86843110" w:history="1">
        <w:r w:rsidR="00BE20D5" w:rsidRPr="00BE20D5">
          <w:rPr>
            <w:rStyle w:val="Hypertextovprepojenie"/>
            <w:rFonts w:ascii="Nudista" w:hAnsi="Nudista"/>
          </w:rPr>
          <w:t>Časť F. Kritéria hodnotenia ponúk</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_Toc86843110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38</w:t>
        </w:r>
        <w:r w:rsidR="00BE20D5" w:rsidRPr="00BE20D5">
          <w:rPr>
            <w:rFonts w:ascii="Nudista" w:hAnsi="Nudista"/>
            <w:webHidden/>
          </w:rPr>
          <w:fldChar w:fldCharType="end"/>
        </w:r>
      </w:hyperlink>
    </w:p>
    <w:p w14:paraId="5E5B2A03" w14:textId="6F65B3C1" w:rsidR="00BE20D5" w:rsidRPr="00BE20D5" w:rsidRDefault="00192D3C">
      <w:pPr>
        <w:pStyle w:val="Obsah3"/>
        <w:rPr>
          <w:rFonts w:ascii="Nudista" w:eastAsiaTheme="minorEastAsia" w:hAnsi="Nudista" w:cstheme="minorBidi"/>
          <w:i w:val="0"/>
          <w:noProof/>
          <w:sz w:val="20"/>
          <w:szCs w:val="20"/>
          <w:lang w:val="en-GB" w:eastAsia="en-GB"/>
        </w:rPr>
      </w:pPr>
      <w:hyperlink w:anchor="_Toc86843111" w:history="1">
        <w:r w:rsidR="00BE20D5" w:rsidRPr="00BE20D5">
          <w:rPr>
            <w:rStyle w:val="Hypertextovprepojenie"/>
            <w:rFonts w:ascii="Nudista" w:hAnsi="Nudista"/>
            <w:bCs/>
            <w:i w:val="0"/>
            <w:noProof/>
            <w:sz w:val="20"/>
            <w:szCs w:val="20"/>
          </w:rPr>
          <w:t>1</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Kritérium na hodnotenie ponúk</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_Toc86843111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38</w:t>
        </w:r>
        <w:r w:rsidR="00BE20D5" w:rsidRPr="00BE20D5">
          <w:rPr>
            <w:rFonts w:ascii="Nudista" w:hAnsi="Nudista"/>
            <w:i w:val="0"/>
            <w:noProof/>
            <w:webHidden/>
            <w:sz w:val="20"/>
            <w:szCs w:val="20"/>
          </w:rPr>
          <w:fldChar w:fldCharType="end"/>
        </w:r>
      </w:hyperlink>
    </w:p>
    <w:p w14:paraId="6A67A628" w14:textId="71144B37" w:rsidR="00BE20D5" w:rsidRPr="00BE20D5" w:rsidRDefault="00192D3C">
      <w:pPr>
        <w:pStyle w:val="Obsah3"/>
        <w:rPr>
          <w:rFonts w:ascii="Nudista" w:eastAsiaTheme="minorEastAsia" w:hAnsi="Nudista" w:cstheme="minorBidi"/>
          <w:i w:val="0"/>
          <w:noProof/>
          <w:sz w:val="20"/>
          <w:szCs w:val="20"/>
          <w:lang w:val="en-GB" w:eastAsia="en-GB"/>
        </w:rPr>
      </w:pPr>
      <w:hyperlink w:anchor="_Toc86843112" w:history="1">
        <w:r w:rsidR="00BE20D5" w:rsidRPr="00BE20D5">
          <w:rPr>
            <w:rStyle w:val="Hypertextovprepojenie"/>
            <w:rFonts w:ascii="Nudista" w:hAnsi="Nudista"/>
            <w:bCs/>
            <w:i w:val="0"/>
            <w:noProof/>
            <w:sz w:val="20"/>
            <w:szCs w:val="20"/>
          </w:rPr>
          <w:t>2</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Spôsob vyhodnotenia ponúk</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_Toc86843112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38</w:t>
        </w:r>
        <w:r w:rsidR="00BE20D5" w:rsidRPr="00BE20D5">
          <w:rPr>
            <w:rFonts w:ascii="Nudista" w:hAnsi="Nudista"/>
            <w:i w:val="0"/>
            <w:noProof/>
            <w:webHidden/>
            <w:sz w:val="20"/>
            <w:szCs w:val="20"/>
          </w:rPr>
          <w:fldChar w:fldCharType="end"/>
        </w:r>
      </w:hyperlink>
    </w:p>
    <w:p w14:paraId="255E2A0B" w14:textId="01D42837" w:rsidR="00BE20D5" w:rsidRPr="00BE20D5" w:rsidRDefault="00192D3C">
      <w:pPr>
        <w:pStyle w:val="Obsah1"/>
        <w:tabs>
          <w:tab w:val="left" w:pos="1377"/>
        </w:tabs>
        <w:rPr>
          <w:rFonts w:ascii="Nudista" w:eastAsiaTheme="minorEastAsia" w:hAnsi="Nudista" w:cstheme="minorBidi"/>
          <w:b w:val="0"/>
          <w:color w:val="auto"/>
          <w:lang w:val="en-GB" w:eastAsia="en-GB"/>
        </w:rPr>
      </w:pPr>
      <w:hyperlink w:anchor="_Toc86843113" w:history="1">
        <w:r w:rsidR="00BE20D5" w:rsidRPr="00BE20D5">
          <w:rPr>
            <w:rStyle w:val="Hypertextovprepojenie"/>
            <w:rFonts w:ascii="Nudista" w:hAnsi="Nudista"/>
          </w:rPr>
          <w:t>Príloha č.A.1:</w:t>
        </w:r>
        <w:r w:rsidR="00BE20D5" w:rsidRPr="00BE20D5">
          <w:rPr>
            <w:rFonts w:ascii="Nudista" w:eastAsiaTheme="minorEastAsia" w:hAnsi="Nudista" w:cstheme="minorBidi"/>
            <w:b w:val="0"/>
            <w:color w:val="auto"/>
            <w:lang w:val="en-GB" w:eastAsia="en-GB"/>
          </w:rPr>
          <w:tab/>
        </w:r>
        <w:r w:rsidR="00BE20D5" w:rsidRPr="00BE20D5">
          <w:rPr>
            <w:rStyle w:val="Hypertextovprepojenie"/>
            <w:rFonts w:ascii="Nudista" w:hAnsi="Nudista"/>
          </w:rPr>
          <w:t>Čestné vyhlásenie o akceptácii podmienok verejnej súťaže a o neprítomnosti konfliktu záujmov</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_Toc86843113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39</w:t>
        </w:r>
        <w:r w:rsidR="00BE20D5" w:rsidRPr="00BE20D5">
          <w:rPr>
            <w:rFonts w:ascii="Nudista" w:hAnsi="Nudista"/>
            <w:webHidden/>
          </w:rPr>
          <w:fldChar w:fldCharType="end"/>
        </w:r>
      </w:hyperlink>
    </w:p>
    <w:p w14:paraId="287FB5D9" w14:textId="1205D88B" w:rsidR="00BE20D5" w:rsidRPr="00BE20D5" w:rsidRDefault="00192D3C">
      <w:pPr>
        <w:pStyle w:val="Obsah1"/>
        <w:rPr>
          <w:rFonts w:ascii="Nudista" w:eastAsiaTheme="minorEastAsia" w:hAnsi="Nudista" w:cstheme="minorBidi"/>
          <w:b w:val="0"/>
          <w:color w:val="auto"/>
          <w:lang w:val="en-GB" w:eastAsia="en-GB"/>
        </w:rPr>
      </w:pPr>
      <w:hyperlink w:anchor="_Toc86843114" w:history="1">
        <w:r w:rsidR="00BE20D5" w:rsidRPr="00BE20D5">
          <w:rPr>
            <w:rStyle w:val="Hypertextovprepojenie"/>
            <w:rFonts w:ascii="Nudista" w:hAnsi="Nudista"/>
          </w:rPr>
          <w:t>Príloha č.B.1: Podrobná špecifikácia predmetu zákazky pre Časť I. predmetu zákazky</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_Toc86843114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42</w:t>
        </w:r>
        <w:r w:rsidR="00BE20D5" w:rsidRPr="00BE20D5">
          <w:rPr>
            <w:rFonts w:ascii="Nudista" w:hAnsi="Nudista"/>
            <w:webHidden/>
          </w:rPr>
          <w:fldChar w:fldCharType="end"/>
        </w:r>
      </w:hyperlink>
    </w:p>
    <w:p w14:paraId="4670151B" w14:textId="6F781BBD" w:rsidR="00BE20D5" w:rsidRPr="00BE20D5" w:rsidRDefault="00192D3C">
      <w:pPr>
        <w:pStyle w:val="Obsah1"/>
        <w:rPr>
          <w:rFonts w:ascii="Nudista" w:eastAsiaTheme="minorEastAsia" w:hAnsi="Nudista" w:cstheme="minorBidi"/>
          <w:b w:val="0"/>
          <w:color w:val="auto"/>
          <w:lang w:val="en-GB" w:eastAsia="en-GB"/>
        </w:rPr>
      </w:pPr>
      <w:hyperlink w:anchor="_Toc86843115" w:history="1">
        <w:r w:rsidR="00BE20D5" w:rsidRPr="00BE20D5">
          <w:rPr>
            <w:rStyle w:val="Hypertextovprepojenie"/>
            <w:rFonts w:ascii="Nudista" w:hAnsi="Nudista"/>
          </w:rPr>
          <w:t>Príloha č.B.2: Podrobná špecifikácia predmetu zákazky pre Časť II. predmetu zákazky</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_Toc86843115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43</w:t>
        </w:r>
        <w:r w:rsidR="00BE20D5" w:rsidRPr="00BE20D5">
          <w:rPr>
            <w:rFonts w:ascii="Nudista" w:hAnsi="Nudista"/>
            <w:webHidden/>
          </w:rPr>
          <w:fldChar w:fldCharType="end"/>
        </w:r>
      </w:hyperlink>
    </w:p>
    <w:p w14:paraId="54E68D64" w14:textId="4BB52B13" w:rsidR="00BE20D5" w:rsidRPr="00BE20D5" w:rsidRDefault="00192D3C">
      <w:pPr>
        <w:pStyle w:val="Obsah1"/>
        <w:rPr>
          <w:rFonts w:ascii="Nudista" w:eastAsiaTheme="minorEastAsia" w:hAnsi="Nudista" w:cstheme="minorBidi"/>
          <w:b w:val="0"/>
          <w:color w:val="auto"/>
          <w:lang w:val="en-GB" w:eastAsia="en-GB"/>
        </w:rPr>
      </w:pPr>
      <w:hyperlink w:anchor="_Toc86843116" w:history="1">
        <w:r w:rsidR="00BE20D5" w:rsidRPr="00BE20D5">
          <w:rPr>
            <w:rStyle w:val="Hypertextovprepojenie"/>
            <w:rFonts w:ascii="Nudista" w:hAnsi="Nudista"/>
          </w:rPr>
          <w:t>Príloha č.B.3: Architektúra systému - Smart City</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_Toc86843116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44</w:t>
        </w:r>
        <w:r w:rsidR="00BE20D5" w:rsidRPr="00BE20D5">
          <w:rPr>
            <w:rFonts w:ascii="Nudista" w:hAnsi="Nudista"/>
            <w:webHidden/>
          </w:rPr>
          <w:fldChar w:fldCharType="end"/>
        </w:r>
      </w:hyperlink>
    </w:p>
    <w:p w14:paraId="2BCB1457" w14:textId="2C6C69B0" w:rsidR="00BE20D5" w:rsidRPr="00BE20D5" w:rsidRDefault="00192D3C">
      <w:pPr>
        <w:pStyle w:val="Obsah1"/>
        <w:rPr>
          <w:rFonts w:ascii="Nudista" w:eastAsiaTheme="minorEastAsia" w:hAnsi="Nudista" w:cstheme="minorBidi"/>
          <w:b w:val="0"/>
          <w:color w:val="auto"/>
          <w:lang w:val="en-GB" w:eastAsia="en-GB"/>
        </w:rPr>
      </w:pPr>
      <w:hyperlink w:anchor="_Toc86843117" w:history="1">
        <w:r w:rsidR="00BE20D5" w:rsidRPr="00BE20D5">
          <w:rPr>
            <w:rStyle w:val="Hypertextovprepojenie"/>
            <w:rFonts w:ascii="Nudista" w:hAnsi="Nudista"/>
          </w:rPr>
          <w:t>Príloha č.C.1: Návrh na plnenie kritéria</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_Toc86843117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45</w:t>
        </w:r>
        <w:r w:rsidR="00BE20D5" w:rsidRPr="00BE20D5">
          <w:rPr>
            <w:rFonts w:ascii="Nudista" w:hAnsi="Nudista"/>
            <w:webHidden/>
          </w:rPr>
          <w:fldChar w:fldCharType="end"/>
        </w:r>
      </w:hyperlink>
    </w:p>
    <w:p w14:paraId="28D80D5F" w14:textId="0CF091D2" w:rsidR="00BE20D5" w:rsidRPr="00BE20D5" w:rsidRDefault="00192D3C">
      <w:pPr>
        <w:pStyle w:val="Obsah1"/>
        <w:rPr>
          <w:rFonts w:ascii="Nudista" w:eastAsiaTheme="minorEastAsia" w:hAnsi="Nudista" w:cstheme="minorBidi"/>
          <w:b w:val="0"/>
          <w:color w:val="auto"/>
          <w:lang w:val="en-GB" w:eastAsia="en-GB"/>
        </w:rPr>
      </w:pPr>
      <w:hyperlink w:anchor="_Toc86843118" w:history="1">
        <w:r w:rsidR="00BE20D5" w:rsidRPr="00BE20D5">
          <w:rPr>
            <w:rStyle w:val="Hypertextovprepojenie"/>
            <w:rFonts w:ascii="Nudista" w:hAnsi="Nudista"/>
          </w:rPr>
          <w:t>Príloha č.C.2: Cenová tabuľka pre Časť I. predmetu zákazky</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_Toc86843118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46</w:t>
        </w:r>
        <w:r w:rsidR="00BE20D5" w:rsidRPr="00BE20D5">
          <w:rPr>
            <w:rFonts w:ascii="Nudista" w:hAnsi="Nudista"/>
            <w:webHidden/>
          </w:rPr>
          <w:fldChar w:fldCharType="end"/>
        </w:r>
      </w:hyperlink>
    </w:p>
    <w:p w14:paraId="0385BF18" w14:textId="5A0E5F91" w:rsidR="00BE20D5" w:rsidRPr="00BE20D5" w:rsidRDefault="00192D3C">
      <w:pPr>
        <w:pStyle w:val="Obsah1"/>
        <w:rPr>
          <w:rFonts w:ascii="Nudista" w:eastAsiaTheme="minorEastAsia" w:hAnsi="Nudista" w:cstheme="minorBidi"/>
          <w:b w:val="0"/>
          <w:color w:val="auto"/>
          <w:lang w:val="en-GB" w:eastAsia="en-GB"/>
        </w:rPr>
      </w:pPr>
      <w:hyperlink w:anchor="_Toc86843119" w:history="1">
        <w:r w:rsidR="00BE20D5" w:rsidRPr="00BE20D5">
          <w:rPr>
            <w:rStyle w:val="Hypertextovprepojenie"/>
            <w:rFonts w:ascii="Nudista" w:hAnsi="Nudista"/>
          </w:rPr>
          <w:t>Príloha č.C.3: Cenová tabuľka pre Časť II. predmetu zákazky</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_Toc86843119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47</w:t>
        </w:r>
        <w:r w:rsidR="00BE20D5" w:rsidRPr="00BE20D5">
          <w:rPr>
            <w:rFonts w:ascii="Nudista" w:hAnsi="Nudista"/>
            <w:webHidden/>
          </w:rPr>
          <w:fldChar w:fldCharType="end"/>
        </w:r>
      </w:hyperlink>
    </w:p>
    <w:p w14:paraId="3D00BD6E" w14:textId="29BBDA89" w:rsidR="00BE20D5" w:rsidRPr="00BE20D5" w:rsidRDefault="00192D3C">
      <w:pPr>
        <w:pStyle w:val="Obsah1"/>
        <w:rPr>
          <w:rFonts w:ascii="Nudista" w:eastAsiaTheme="minorEastAsia" w:hAnsi="Nudista" w:cstheme="minorBidi"/>
          <w:b w:val="0"/>
          <w:color w:val="auto"/>
          <w:lang w:val="en-GB" w:eastAsia="en-GB"/>
        </w:rPr>
      </w:pPr>
      <w:hyperlink w:anchor="_Toc86843120" w:history="1">
        <w:r w:rsidR="00BE20D5" w:rsidRPr="00BE20D5">
          <w:rPr>
            <w:rStyle w:val="Hypertextovprepojenie"/>
            <w:rFonts w:ascii="Nudista" w:hAnsi="Nudista"/>
          </w:rPr>
          <w:t>Príloha č.E.1: Zmluva o dielo pre Časť I. predmetu zákazky</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_Toc86843120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48</w:t>
        </w:r>
        <w:r w:rsidR="00BE20D5" w:rsidRPr="00BE20D5">
          <w:rPr>
            <w:rFonts w:ascii="Nudista" w:hAnsi="Nudista"/>
            <w:webHidden/>
          </w:rPr>
          <w:fldChar w:fldCharType="end"/>
        </w:r>
      </w:hyperlink>
    </w:p>
    <w:p w14:paraId="60700A43" w14:textId="4EAF3D65" w:rsidR="00BE20D5" w:rsidRPr="00BE20D5" w:rsidRDefault="00192D3C">
      <w:pPr>
        <w:pStyle w:val="Obsah1"/>
        <w:rPr>
          <w:rFonts w:ascii="Nudista" w:eastAsiaTheme="minorEastAsia" w:hAnsi="Nudista" w:cstheme="minorBidi"/>
          <w:b w:val="0"/>
          <w:color w:val="auto"/>
          <w:lang w:val="en-GB" w:eastAsia="en-GB"/>
        </w:rPr>
      </w:pPr>
      <w:hyperlink w:anchor="_Toc86843121" w:history="1">
        <w:r w:rsidR="00BE20D5" w:rsidRPr="00BE20D5">
          <w:rPr>
            <w:rStyle w:val="Hypertextovprepojenie"/>
            <w:rFonts w:ascii="Nudista" w:hAnsi="Nudista"/>
          </w:rPr>
          <w:t>Príloha č.E.2: Zmluva na dodávku softvérového diela pre Časť II. predmetu zákazky</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_Toc86843121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49</w:t>
        </w:r>
        <w:r w:rsidR="00BE20D5" w:rsidRPr="00BE20D5">
          <w:rPr>
            <w:rFonts w:ascii="Nudista" w:hAnsi="Nudista"/>
            <w:webHidden/>
          </w:rPr>
          <w:fldChar w:fldCharType="end"/>
        </w:r>
      </w:hyperlink>
    </w:p>
    <w:p w14:paraId="59200F42" w14:textId="45469C5C" w:rsidR="00A271D5" w:rsidRDefault="0094391B">
      <w:pPr>
        <w:tabs>
          <w:tab w:val="left" w:pos="1120"/>
          <w:tab w:val="right" w:pos="8923"/>
        </w:tabs>
        <w:spacing w:after="0" w:line="240" w:lineRule="auto"/>
        <w:rPr>
          <w:rFonts w:ascii="Nudista" w:hAnsi="Nudista" w:cs="Calibri"/>
          <w:b/>
          <w:color w:val="000000"/>
          <w:sz w:val="20"/>
          <w:szCs w:val="20"/>
        </w:rPr>
        <w:sectPr w:rsidR="00A271D5" w:rsidSect="004E1F08">
          <w:headerReference w:type="default" r:id="rId8"/>
          <w:footerReference w:type="even" r:id="rId9"/>
          <w:footerReference w:type="default" r:id="rId10"/>
          <w:headerReference w:type="first" r:id="rId11"/>
          <w:footerReference w:type="first" r:id="rId12"/>
          <w:pgSz w:w="11900" w:h="16840"/>
          <w:pgMar w:top="567" w:right="1417" w:bottom="1417" w:left="1560" w:header="142" w:footer="292" w:gutter="0"/>
          <w:cols w:space="708"/>
          <w:titlePg/>
          <w:docGrid w:linePitch="299"/>
        </w:sectPr>
      </w:pPr>
      <w:r w:rsidRPr="00BE20D5">
        <w:rPr>
          <w:rFonts w:ascii="Nudista" w:hAnsi="Nudista"/>
          <w:b/>
          <w:sz w:val="20"/>
          <w:szCs w:val="20"/>
        </w:rPr>
        <w:fldChar w:fldCharType="end"/>
      </w:r>
    </w:p>
    <w:p w14:paraId="64EE5FB2" w14:textId="77777777" w:rsidR="00A271D5" w:rsidRDefault="00A271D5">
      <w:pPr>
        <w:pStyle w:val="SAPHlavn"/>
        <w:widowControl/>
        <w:spacing w:after="0" w:line="240" w:lineRule="auto"/>
        <w:ind w:left="0" w:firstLine="0"/>
        <w:rPr>
          <w:rFonts w:ascii="Nudista" w:hAnsi="Nudista"/>
          <w:sz w:val="20"/>
          <w:szCs w:val="20"/>
        </w:rPr>
        <w:sectPr w:rsidR="00A271D5" w:rsidSect="00E23075">
          <w:footerReference w:type="default" r:id="rId13"/>
          <w:type w:val="continuous"/>
          <w:pgSz w:w="11900" w:h="16840"/>
          <w:pgMar w:top="1417" w:right="1417" w:bottom="1417" w:left="1560" w:header="708" w:footer="522" w:gutter="0"/>
          <w:cols w:space="708"/>
        </w:sectPr>
      </w:pPr>
      <w:bookmarkStart w:id="6" w:name="_1tuee74" w:colFirst="0" w:colLast="0"/>
      <w:bookmarkStart w:id="7" w:name="_Toc524701761"/>
      <w:bookmarkEnd w:id="6"/>
    </w:p>
    <w:p w14:paraId="3DF63E74" w14:textId="6205F9CD" w:rsidR="0094391B" w:rsidRPr="00AE3F3D" w:rsidRDefault="0094391B" w:rsidP="00E83DC7">
      <w:pPr>
        <w:pStyle w:val="SAPHlavn"/>
        <w:widowControl/>
        <w:spacing w:after="0" w:line="240" w:lineRule="auto"/>
        <w:ind w:left="0" w:firstLine="0"/>
        <w:rPr>
          <w:rFonts w:ascii="Nudista" w:hAnsi="Nudista"/>
        </w:rPr>
      </w:pPr>
      <w:bookmarkStart w:id="8" w:name="_Toc86843066"/>
      <w:r w:rsidRPr="00AE3F3D">
        <w:rPr>
          <w:rFonts w:ascii="Nudista" w:hAnsi="Nudista"/>
        </w:rPr>
        <w:lastRenderedPageBreak/>
        <w:t>ČASŤ A. Pokyny pre uchádzačov</w:t>
      </w:r>
      <w:bookmarkEnd w:id="7"/>
      <w:bookmarkEnd w:id="8"/>
    </w:p>
    <w:p w14:paraId="2AC6BC10" w14:textId="77777777" w:rsidR="0094391B" w:rsidRPr="00A532AB" w:rsidRDefault="0094391B" w:rsidP="00E83DC7">
      <w:pPr>
        <w:pStyle w:val="SAP0"/>
        <w:widowControl/>
        <w:spacing w:before="0" w:after="0" w:line="240" w:lineRule="auto"/>
        <w:rPr>
          <w:rFonts w:ascii="Nudista" w:hAnsi="Nudista"/>
        </w:rPr>
      </w:pPr>
      <w:bookmarkStart w:id="9" w:name="_Toc524701762"/>
    </w:p>
    <w:p w14:paraId="25297613" w14:textId="77777777" w:rsidR="0094391B" w:rsidRPr="00A532AB" w:rsidRDefault="0094391B" w:rsidP="00E83DC7">
      <w:pPr>
        <w:pStyle w:val="SAP0"/>
        <w:widowControl/>
        <w:spacing w:before="0" w:after="0" w:line="240" w:lineRule="auto"/>
        <w:rPr>
          <w:rFonts w:ascii="Nudista" w:hAnsi="Nudista"/>
        </w:rPr>
      </w:pPr>
      <w:bookmarkStart w:id="10" w:name="_Toc86843067"/>
      <w:r w:rsidRPr="00A532AB">
        <w:rPr>
          <w:rFonts w:ascii="Nudista" w:hAnsi="Nudista"/>
        </w:rPr>
        <w:t>ODDIEL I. Všeobecné informácie</w:t>
      </w:r>
      <w:bookmarkEnd w:id="9"/>
      <w:bookmarkEnd w:id="10"/>
    </w:p>
    <w:p w14:paraId="42A37C96" w14:textId="77777777" w:rsidR="0094391B" w:rsidRPr="00A532AB" w:rsidRDefault="0094391B" w:rsidP="00E83DC7">
      <w:pPr>
        <w:pStyle w:val="SAP1"/>
        <w:widowControl/>
        <w:numPr>
          <w:ilvl w:val="0"/>
          <w:numId w:val="0"/>
        </w:numPr>
        <w:spacing w:before="0" w:after="0" w:line="240" w:lineRule="auto"/>
        <w:ind w:left="576"/>
        <w:rPr>
          <w:rFonts w:ascii="Nudista" w:hAnsi="Nudista"/>
          <w:lang w:val="sk-SK"/>
        </w:rPr>
      </w:pPr>
      <w:bookmarkStart w:id="11" w:name="_Toc524701763"/>
    </w:p>
    <w:p w14:paraId="3DE23377" w14:textId="3B15F4EC" w:rsidR="0094391B" w:rsidRPr="00A532AB" w:rsidRDefault="0094391B" w:rsidP="00D10CA0">
      <w:pPr>
        <w:pStyle w:val="SAP1"/>
        <w:widowControl/>
        <w:spacing w:before="0" w:after="0" w:line="240" w:lineRule="auto"/>
        <w:rPr>
          <w:rFonts w:ascii="Nudista" w:hAnsi="Nudista"/>
          <w:lang w:val="sk-SK"/>
        </w:rPr>
      </w:pPr>
      <w:bookmarkStart w:id="12" w:name="_Toc86843068"/>
      <w:r w:rsidRPr="00A532AB">
        <w:rPr>
          <w:rFonts w:ascii="Nudista" w:hAnsi="Nudista"/>
          <w:lang w:val="sk-SK"/>
        </w:rPr>
        <w:t>Identifikácia verejného obstarávateľa</w:t>
      </w:r>
      <w:bookmarkEnd w:id="11"/>
      <w:bookmarkEnd w:id="12"/>
      <w:r w:rsidRPr="00A532AB">
        <w:rPr>
          <w:rFonts w:ascii="Nudista" w:hAnsi="Nudista"/>
          <w:lang w:val="sk-SK"/>
        </w:rPr>
        <w:t xml:space="preserve"> </w:t>
      </w:r>
      <w:bookmarkStart w:id="13" w:name="_cqmetx"/>
    </w:p>
    <w:p w14:paraId="5461E2B1" w14:textId="77777777" w:rsidR="00C70009" w:rsidRPr="00A532AB" w:rsidRDefault="00C70009" w:rsidP="00EB76F2">
      <w:pPr>
        <w:pStyle w:val="SAP1"/>
        <w:widowControl/>
        <w:numPr>
          <w:ilvl w:val="0"/>
          <w:numId w:val="0"/>
        </w:numPr>
        <w:spacing w:before="0" w:after="0" w:line="240" w:lineRule="auto"/>
        <w:rPr>
          <w:rFonts w:ascii="Nudista" w:hAnsi="Nudista"/>
        </w:rPr>
      </w:pPr>
    </w:p>
    <w:p w14:paraId="29DD38C5" w14:textId="1A880131" w:rsidR="0094391B" w:rsidRPr="00A532AB" w:rsidRDefault="0094391B" w:rsidP="00AD022F">
      <w:pPr>
        <w:pStyle w:val="Nadpis3"/>
        <w:keepNext w:val="0"/>
        <w:keepLines w:val="0"/>
        <w:numPr>
          <w:ilvl w:val="0"/>
          <w:numId w:val="0"/>
        </w:numPr>
        <w:spacing w:after="0" w:line="240" w:lineRule="auto"/>
        <w:ind w:right="-149"/>
        <w:rPr>
          <w:rFonts w:ascii="Nudista" w:hAnsi="Nudista"/>
          <w:b/>
          <w:bCs/>
          <w:szCs w:val="20"/>
        </w:rPr>
      </w:pPr>
      <w:bookmarkStart w:id="14" w:name="_Hlk6906028"/>
      <w:r w:rsidRPr="00A532AB">
        <w:rPr>
          <w:rFonts w:ascii="Nudista" w:hAnsi="Nudista"/>
          <w:szCs w:val="20"/>
        </w:rPr>
        <w:t>Názov:</w:t>
      </w:r>
      <w:r w:rsidRPr="00A532AB">
        <w:rPr>
          <w:rFonts w:ascii="Nudista" w:hAnsi="Nudista"/>
          <w:szCs w:val="20"/>
        </w:rPr>
        <w:tab/>
      </w:r>
      <w:r w:rsidRPr="00A532AB">
        <w:rPr>
          <w:rFonts w:ascii="Nudista" w:hAnsi="Nudista"/>
          <w:szCs w:val="20"/>
        </w:rPr>
        <w:tab/>
      </w:r>
      <w:r w:rsidRPr="00A532AB">
        <w:rPr>
          <w:rFonts w:ascii="Nudista" w:hAnsi="Nudista"/>
          <w:szCs w:val="20"/>
        </w:rPr>
        <w:tab/>
      </w:r>
      <w:r w:rsidRPr="00A532AB">
        <w:rPr>
          <w:rFonts w:ascii="Nudista" w:hAnsi="Nudista"/>
          <w:szCs w:val="20"/>
        </w:rPr>
        <w:tab/>
      </w:r>
      <w:r w:rsidRPr="00A532AB">
        <w:rPr>
          <w:rFonts w:ascii="Nudista" w:hAnsi="Nudista"/>
          <w:szCs w:val="20"/>
        </w:rPr>
        <w:tab/>
      </w:r>
      <w:r w:rsidRPr="00A532AB">
        <w:rPr>
          <w:rFonts w:ascii="Nudista" w:hAnsi="Nudista"/>
          <w:szCs w:val="20"/>
        </w:rPr>
        <w:tab/>
      </w:r>
      <w:bookmarkStart w:id="15" w:name="_Hlk44591090"/>
      <w:r w:rsidR="00C70009" w:rsidRPr="00A532AB">
        <w:rPr>
          <w:rFonts w:ascii="Nudista" w:hAnsi="Nudista"/>
          <w:b/>
          <w:bCs/>
          <w:szCs w:val="20"/>
        </w:rPr>
        <w:t xml:space="preserve">Mesto </w:t>
      </w:r>
      <w:r w:rsidR="003E3DAD" w:rsidRPr="00A532AB">
        <w:rPr>
          <w:rFonts w:ascii="Nudista" w:hAnsi="Nudista"/>
          <w:b/>
          <w:bCs/>
          <w:szCs w:val="20"/>
        </w:rPr>
        <w:t>Nesvady</w:t>
      </w:r>
    </w:p>
    <w:p w14:paraId="26D79D8F" w14:textId="6BF0EAA3" w:rsidR="0094391B" w:rsidRPr="00A532AB" w:rsidRDefault="0094391B" w:rsidP="00E83DC7">
      <w:pPr>
        <w:pStyle w:val="Nadpis3"/>
        <w:keepNext w:val="0"/>
        <w:keepLines w:val="0"/>
        <w:numPr>
          <w:ilvl w:val="0"/>
          <w:numId w:val="0"/>
        </w:numPr>
        <w:spacing w:after="0" w:line="240" w:lineRule="auto"/>
        <w:rPr>
          <w:rFonts w:ascii="Nudista" w:hAnsi="Nudista"/>
          <w:szCs w:val="20"/>
        </w:rPr>
      </w:pPr>
      <w:r w:rsidRPr="00A532AB">
        <w:rPr>
          <w:rFonts w:ascii="Nudista" w:hAnsi="Nudista"/>
          <w:szCs w:val="20"/>
        </w:rPr>
        <w:t>Sídlo:</w:t>
      </w:r>
      <w:r w:rsidRPr="00A532AB">
        <w:rPr>
          <w:rFonts w:ascii="Nudista" w:hAnsi="Nudista"/>
          <w:szCs w:val="20"/>
        </w:rPr>
        <w:tab/>
      </w:r>
      <w:r w:rsidRPr="00A532AB">
        <w:rPr>
          <w:rFonts w:ascii="Nudista" w:hAnsi="Nudista"/>
          <w:szCs w:val="20"/>
        </w:rPr>
        <w:tab/>
      </w:r>
      <w:r w:rsidRPr="00A532AB">
        <w:rPr>
          <w:rFonts w:ascii="Nudista" w:hAnsi="Nudista"/>
          <w:szCs w:val="20"/>
        </w:rPr>
        <w:tab/>
      </w:r>
      <w:r w:rsidRPr="00A532AB">
        <w:rPr>
          <w:rFonts w:ascii="Nudista" w:hAnsi="Nudista"/>
          <w:szCs w:val="20"/>
        </w:rPr>
        <w:tab/>
      </w:r>
      <w:r w:rsidRPr="00A532AB">
        <w:rPr>
          <w:rFonts w:ascii="Nudista" w:hAnsi="Nudista"/>
          <w:szCs w:val="20"/>
        </w:rPr>
        <w:tab/>
      </w:r>
      <w:r w:rsidRPr="00A532AB">
        <w:rPr>
          <w:rFonts w:ascii="Nudista" w:hAnsi="Nudista"/>
          <w:szCs w:val="20"/>
        </w:rPr>
        <w:tab/>
      </w:r>
      <w:r w:rsidR="003E3DAD" w:rsidRPr="00A532AB">
        <w:rPr>
          <w:rFonts w:ascii="Nudista" w:hAnsi="Nudista"/>
          <w:szCs w:val="20"/>
        </w:rPr>
        <w:t>Obchodná 233/23, 946 51 Nesvady</w:t>
      </w:r>
      <w:r w:rsidR="003E3DAD" w:rsidRPr="00A532AB" w:rsidDel="003E3DAD">
        <w:rPr>
          <w:rFonts w:ascii="Nudista" w:hAnsi="Nudista"/>
          <w:szCs w:val="20"/>
        </w:rPr>
        <w:t xml:space="preserve"> </w:t>
      </w:r>
    </w:p>
    <w:bookmarkEnd w:id="15"/>
    <w:p w14:paraId="38C42F12" w14:textId="146666BA" w:rsidR="0094391B" w:rsidRPr="00A532AB" w:rsidRDefault="0094391B" w:rsidP="00E83DC7">
      <w:pPr>
        <w:pStyle w:val="Nadpis3"/>
        <w:keepNext w:val="0"/>
        <w:keepLines w:val="0"/>
        <w:numPr>
          <w:ilvl w:val="0"/>
          <w:numId w:val="0"/>
        </w:numPr>
        <w:spacing w:after="0" w:line="240" w:lineRule="auto"/>
        <w:rPr>
          <w:rFonts w:ascii="Nudista" w:hAnsi="Nudista"/>
          <w:szCs w:val="20"/>
        </w:rPr>
      </w:pPr>
      <w:r w:rsidRPr="00A532AB">
        <w:rPr>
          <w:rFonts w:ascii="Nudista" w:hAnsi="Nudista"/>
          <w:szCs w:val="20"/>
        </w:rPr>
        <w:t>Štatutárny orgán/štatutár:</w:t>
      </w:r>
      <w:r w:rsidRPr="00A532AB">
        <w:rPr>
          <w:rFonts w:ascii="Nudista" w:hAnsi="Nudista"/>
          <w:szCs w:val="20"/>
        </w:rPr>
        <w:tab/>
      </w:r>
      <w:r w:rsidRPr="00A532AB">
        <w:rPr>
          <w:rFonts w:ascii="Nudista" w:hAnsi="Nudista"/>
          <w:szCs w:val="20"/>
        </w:rPr>
        <w:tab/>
      </w:r>
      <w:r w:rsidRPr="00A532AB">
        <w:rPr>
          <w:rFonts w:ascii="Nudista" w:hAnsi="Nudista"/>
          <w:szCs w:val="20"/>
        </w:rPr>
        <w:tab/>
      </w:r>
      <w:bookmarkStart w:id="16" w:name="_Hlk44591268"/>
      <w:r w:rsidR="003E3DAD" w:rsidRPr="00A532AB">
        <w:rPr>
          <w:rFonts w:ascii="Nudista" w:hAnsi="Nudista"/>
          <w:szCs w:val="20"/>
        </w:rPr>
        <w:t>Zoltán Molnár</w:t>
      </w:r>
      <w:r w:rsidR="00C70009" w:rsidRPr="00A532AB">
        <w:rPr>
          <w:rFonts w:ascii="Nudista" w:hAnsi="Nudista"/>
          <w:szCs w:val="20"/>
        </w:rPr>
        <w:t>, primátor</w:t>
      </w:r>
      <w:r w:rsidR="00CE4117" w:rsidRPr="00A532AB">
        <w:rPr>
          <w:rFonts w:ascii="Nudista" w:hAnsi="Nudista"/>
          <w:szCs w:val="20"/>
        </w:rPr>
        <w:t xml:space="preserve"> </w:t>
      </w:r>
    </w:p>
    <w:p w14:paraId="70BEF1AB" w14:textId="377FBC9F" w:rsidR="00931A14" w:rsidRPr="00A532AB" w:rsidRDefault="0094391B" w:rsidP="00E83DC7">
      <w:pPr>
        <w:pStyle w:val="Nadpis3"/>
        <w:keepNext w:val="0"/>
        <w:keepLines w:val="0"/>
        <w:numPr>
          <w:ilvl w:val="0"/>
          <w:numId w:val="0"/>
        </w:numPr>
        <w:spacing w:after="0" w:line="240" w:lineRule="auto"/>
        <w:rPr>
          <w:rFonts w:ascii="Nudista" w:hAnsi="Nudista"/>
          <w:szCs w:val="20"/>
        </w:rPr>
      </w:pPr>
      <w:bookmarkStart w:id="17" w:name="_Hlk44591106"/>
      <w:bookmarkEnd w:id="16"/>
      <w:r w:rsidRPr="00A532AB">
        <w:rPr>
          <w:rFonts w:ascii="Nudista" w:hAnsi="Nudista"/>
          <w:szCs w:val="20"/>
        </w:rPr>
        <w:t>IČO:</w:t>
      </w:r>
      <w:r w:rsidRPr="00A532AB">
        <w:rPr>
          <w:rFonts w:ascii="Nudista" w:hAnsi="Nudista"/>
          <w:szCs w:val="20"/>
        </w:rPr>
        <w:tab/>
      </w:r>
      <w:r w:rsidRPr="00A532AB">
        <w:rPr>
          <w:rFonts w:ascii="Nudista" w:hAnsi="Nudista"/>
          <w:szCs w:val="20"/>
        </w:rPr>
        <w:tab/>
      </w:r>
      <w:r w:rsidRPr="00A532AB">
        <w:rPr>
          <w:rFonts w:ascii="Nudista" w:hAnsi="Nudista"/>
          <w:szCs w:val="20"/>
        </w:rPr>
        <w:tab/>
      </w:r>
      <w:r w:rsidRPr="00A532AB">
        <w:rPr>
          <w:rFonts w:ascii="Nudista" w:hAnsi="Nudista"/>
          <w:szCs w:val="20"/>
        </w:rPr>
        <w:tab/>
      </w:r>
      <w:r w:rsidRPr="00A532AB">
        <w:rPr>
          <w:rFonts w:ascii="Nudista" w:hAnsi="Nudista"/>
          <w:szCs w:val="20"/>
        </w:rPr>
        <w:tab/>
      </w:r>
      <w:r w:rsidRPr="00A532AB">
        <w:rPr>
          <w:rFonts w:ascii="Nudista" w:hAnsi="Nudista"/>
          <w:szCs w:val="20"/>
        </w:rPr>
        <w:tab/>
      </w:r>
      <w:bookmarkEnd w:id="17"/>
      <w:r w:rsidR="001B23D6" w:rsidRPr="001B23D6">
        <w:rPr>
          <w:rFonts w:ascii="Nudista" w:hAnsi="Nudista"/>
          <w:szCs w:val="20"/>
        </w:rPr>
        <w:t>00306606</w:t>
      </w:r>
    </w:p>
    <w:p w14:paraId="007CC1FC" w14:textId="3A73EB71" w:rsidR="00931A14" w:rsidRPr="00A532AB" w:rsidRDefault="0094391B" w:rsidP="00E83DC7">
      <w:pPr>
        <w:pStyle w:val="Nadpis3"/>
        <w:keepNext w:val="0"/>
        <w:keepLines w:val="0"/>
        <w:numPr>
          <w:ilvl w:val="0"/>
          <w:numId w:val="0"/>
        </w:numPr>
        <w:spacing w:after="0" w:line="240" w:lineRule="auto"/>
        <w:rPr>
          <w:rFonts w:ascii="Nudista" w:hAnsi="Nudista"/>
          <w:szCs w:val="20"/>
        </w:rPr>
      </w:pPr>
      <w:r w:rsidRPr="00A532AB">
        <w:rPr>
          <w:rFonts w:ascii="Nudista" w:hAnsi="Nudista"/>
          <w:szCs w:val="20"/>
        </w:rPr>
        <w:t>DIČ:</w:t>
      </w:r>
      <w:r w:rsidRPr="00A532AB">
        <w:rPr>
          <w:rFonts w:ascii="Nudista" w:hAnsi="Nudista"/>
          <w:szCs w:val="20"/>
        </w:rPr>
        <w:tab/>
      </w:r>
      <w:r w:rsidRPr="00A532AB">
        <w:rPr>
          <w:rFonts w:ascii="Nudista" w:hAnsi="Nudista"/>
          <w:szCs w:val="20"/>
        </w:rPr>
        <w:tab/>
      </w:r>
      <w:r w:rsidRPr="00A532AB">
        <w:rPr>
          <w:rFonts w:ascii="Nudista" w:hAnsi="Nudista"/>
          <w:szCs w:val="20"/>
        </w:rPr>
        <w:tab/>
      </w:r>
      <w:r w:rsidRPr="00A532AB">
        <w:rPr>
          <w:rFonts w:ascii="Nudista" w:hAnsi="Nudista"/>
          <w:szCs w:val="20"/>
        </w:rPr>
        <w:tab/>
      </w:r>
      <w:r w:rsidRPr="00A532AB">
        <w:rPr>
          <w:rFonts w:ascii="Nudista" w:hAnsi="Nudista"/>
          <w:szCs w:val="20"/>
        </w:rPr>
        <w:tab/>
      </w:r>
      <w:r w:rsidRPr="00A532AB">
        <w:rPr>
          <w:rFonts w:ascii="Nudista" w:hAnsi="Nudista"/>
          <w:szCs w:val="20"/>
        </w:rPr>
        <w:tab/>
      </w:r>
      <w:bookmarkStart w:id="18" w:name="_Hlk86408352"/>
      <w:r w:rsidR="003E3DAD" w:rsidRPr="00A532AB">
        <w:rPr>
          <w:rFonts w:ascii="Nudista" w:hAnsi="Nudista"/>
          <w:szCs w:val="20"/>
        </w:rPr>
        <w:t>2021029340</w:t>
      </w:r>
      <w:bookmarkEnd w:id="18"/>
    </w:p>
    <w:p w14:paraId="5E726E2C" w14:textId="44AEE2A8" w:rsidR="00C70009" w:rsidRPr="005F01CD" w:rsidRDefault="00C70009" w:rsidP="00C70009">
      <w:pPr>
        <w:rPr>
          <w:rFonts w:ascii="Nudista" w:hAnsi="Nudista"/>
          <w:sz w:val="20"/>
          <w:szCs w:val="20"/>
        </w:rPr>
      </w:pPr>
      <w:r w:rsidRPr="005F01CD">
        <w:rPr>
          <w:rFonts w:ascii="Nudista" w:hAnsi="Nudista"/>
          <w:sz w:val="20"/>
          <w:szCs w:val="20"/>
        </w:rPr>
        <w:t>Webové sídlo:</w:t>
      </w:r>
      <w:r w:rsidRPr="005F01CD">
        <w:rPr>
          <w:rFonts w:ascii="Nudista" w:hAnsi="Nudista"/>
          <w:sz w:val="20"/>
          <w:szCs w:val="20"/>
        </w:rPr>
        <w:tab/>
      </w:r>
      <w:r w:rsidRPr="005F01CD">
        <w:rPr>
          <w:rFonts w:ascii="Nudista" w:hAnsi="Nudista"/>
          <w:sz w:val="20"/>
          <w:szCs w:val="20"/>
        </w:rPr>
        <w:tab/>
      </w:r>
      <w:r w:rsidRPr="005F01CD">
        <w:rPr>
          <w:rFonts w:ascii="Nudista" w:hAnsi="Nudista"/>
          <w:sz w:val="20"/>
          <w:szCs w:val="20"/>
        </w:rPr>
        <w:tab/>
      </w:r>
      <w:r w:rsidRPr="005F01CD">
        <w:rPr>
          <w:rFonts w:ascii="Nudista" w:hAnsi="Nudista"/>
          <w:sz w:val="20"/>
          <w:szCs w:val="20"/>
        </w:rPr>
        <w:tab/>
      </w:r>
      <w:r w:rsidRPr="005F01CD">
        <w:rPr>
          <w:rFonts w:ascii="Nudista" w:hAnsi="Nudista"/>
          <w:sz w:val="20"/>
          <w:szCs w:val="20"/>
        </w:rPr>
        <w:tab/>
      </w:r>
      <w:r w:rsidR="003E3DAD" w:rsidRPr="005F01CD">
        <w:rPr>
          <w:rFonts w:ascii="Nudista" w:hAnsi="Nudista"/>
          <w:sz w:val="20"/>
          <w:szCs w:val="20"/>
        </w:rPr>
        <w:t>https://www.nesvady.sk/</w:t>
      </w:r>
    </w:p>
    <w:bookmarkEnd w:id="14"/>
    <w:p w14:paraId="4F1B4677" w14:textId="7C202626" w:rsidR="0094391B" w:rsidRPr="00A532AB" w:rsidRDefault="0094391B" w:rsidP="00E83DC7">
      <w:pPr>
        <w:pStyle w:val="Nadpis3"/>
        <w:keepNext w:val="0"/>
        <w:keepLines w:val="0"/>
        <w:numPr>
          <w:ilvl w:val="0"/>
          <w:numId w:val="0"/>
        </w:numPr>
        <w:spacing w:after="0" w:line="240" w:lineRule="auto"/>
        <w:rPr>
          <w:rFonts w:ascii="Nudista" w:hAnsi="Nudista" w:cs="Arial"/>
        </w:rPr>
      </w:pPr>
      <w:r w:rsidRPr="00A532AB">
        <w:rPr>
          <w:rFonts w:ascii="Nudista" w:hAnsi="Nudista" w:cs="Arial"/>
        </w:rPr>
        <w:t>(ďalej len „</w:t>
      </w:r>
      <w:r w:rsidRPr="00A532AB">
        <w:rPr>
          <w:rStyle w:val="spelle"/>
          <w:rFonts w:ascii="Nudista" w:hAnsi="Nudista" w:cs="Arial"/>
          <w:b/>
          <w:bCs/>
        </w:rPr>
        <w:t>verejný obstarávateľ</w:t>
      </w:r>
      <w:r w:rsidRPr="00A532AB">
        <w:rPr>
          <w:rFonts w:ascii="Nudista" w:hAnsi="Nudista" w:cs="Arial"/>
        </w:rPr>
        <w:t>“)</w:t>
      </w:r>
    </w:p>
    <w:p w14:paraId="2315A74A" w14:textId="77777777" w:rsidR="00CE4117" w:rsidRPr="00A532AB" w:rsidRDefault="00CE4117" w:rsidP="00E83DC7">
      <w:pPr>
        <w:pStyle w:val="Nadpis3"/>
        <w:keepNext w:val="0"/>
        <w:keepLines w:val="0"/>
        <w:numPr>
          <w:ilvl w:val="0"/>
          <w:numId w:val="0"/>
        </w:numPr>
        <w:spacing w:after="0" w:line="240" w:lineRule="auto"/>
        <w:jc w:val="both"/>
        <w:rPr>
          <w:rFonts w:ascii="Nudista" w:hAnsi="Nudista" w:cs="Arial"/>
        </w:rPr>
      </w:pPr>
    </w:p>
    <w:p w14:paraId="7E9A1270" w14:textId="46C7EF31" w:rsidR="0094391B" w:rsidRPr="00A532AB" w:rsidRDefault="001478CC" w:rsidP="00E83DC7">
      <w:pPr>
        <w:pStyle w:val="Nadpis3"/>
        <w:keepNext w:val="0"/>
        <w:keepLines w:val="0"/>
        <w:numPr>
          <w:ilvl w:val="0"/>
          <w:numId w:val="0"/>
        </w:numPr>
        <w:spacing w:after="0" w:line="240" w:lineRule="auto"/>
        <w:jc w:val="both"/>
        <w:rPr>
          <w:rFonts w:ascii="Nudista" w:hAnsi="Nudista" w:cs="Arial"/>
        </w:rPr>
      </w:pPr>
      <w:r w:rsidRPr="00A532AB">
        <w:rPr>
          <w:rFonts w:ascii="Nudista" w:hAnsi="Nudista" w:cs="Arial"/>
        </w:rPr>
        <w:t xml:space="preserve">Niektoré úkony súvisiace s realizáciou tohto verejného obstarávania realizuje </w:t>
      </w:r>
      <w:r w:rsidR="004A277E" w:rsidRPr="00A532AB">
        <w:rPr>
          <w:rFonts w:ascii="Nudista" w:hAnsi="Nudista" w:cs="Arial"/>
        </w:rPr>
        <w:t xml:space="preserve">verejný </w:t>
      </w:r>
      <w:r w:rsidRPr="00A532AB">
        <w:rPr>
          <w:rFonts w:ascii="Nudista" w:hAnsi="Nudista" w:cs="Arial"/>
        </w:rPr>
        <w:t>obstarávateľ prostredníctvom</w:t>
      </w:r>
      <w:r w:rsidR="0094391B" w:rsidRPr="00A532AB">
        <w:rPr>
          <w:rFonts w:ascii="Nudista" w:hAnsi="Nudista" w:cs="Arial"/>
        </w:rPr>
        <w:t>:</w:t>
      </w:r>
    </w:p>
    <w:p w14:paraId="77C2495F" w14:textId="77777777" w:rsidR="0094391B" w:rsidRPr="00A532AB" w:rsidRDefault="0094391B" w:rsidP="00E83DC7">
      <w:pPr>
        <w:pStyle w:val="Nadpis3"/>
        <w:keepNext w:val="0"/>
        <w:keepLines w:val="0"/>
        <w:numPr>
          <w:ilvl w:val="0"/>
          <w:numId w:val="0"/>
        </w:numPr>
        <w:spacing w:after="0" w:line="240" w:lineRule="auto"/>
        <w:ind w:left="1163"/>
        <w:rPr>
          <w:rFonts w:ascii="Nudista" w:hAnsi="Nudista" w:cs="Arial"/>
        </w:rPr>
      </w:pPr>
    </w:p>
    <w:p w14:paraId="7385B6EC" w14:textId="77777777" w:rsidR="0094391B" w:rsidRPr="00A532AB" w:rsidRDefault="0094391B" w:rsidP="00E83DC7">
      <w:pPr>
        <w:pStyle w:val="Nadpis3"/>
        <w:keepNext w:val="0"/>
        <w:keepLines w:val="0"/>
        <w:numPr>
          <w:ilvl w:val="0"/>
          <w:numId w:val="0"/>
        </w:numPr>
        <w:spacing w:after="0" w:line="240" w:lineRule="auto"/>
        <w:rPr>
          <w:rFonts w:ascii="Nudista" w:hAnsi="Nudista" w:cs="Arial"/>
        </w:rPr>
      </w:pPr>
      <w:r w:rsidRPr="00A532AB">
        <w:rPr>
          <w:rFonts w:ascii="Nudista" w:hAnsi="Nudista" w:cs="Arial"/>
        </w:rPr>
        <w:t xml:space="preserve">Obchodné meno: </w:t>
      </w:r>
      <w:r w:rsidRPr="00A532AB">
        <w:rPr>
          <w:rFonts w:ascii="Nudista" w:hAnsi="Nudista" w:cs="Arial"/>
        </w:rPr>
        <w:tab/>
      </w:r>
      <w:r w:rsidRPr="00A532AB">
        <w:rPr>
          <w:rFonts w:ascii="Nudista" w:hAnsi="Nudista" w:cs="Arial"/>
        </w:rPr>
        <w:tab/>
      </w:r>
      <w:r w:rsidRPr="00A532AB">
        <w:rPr>
          <w:rFonts w:ascii="Nudista" w:hAnsi="Nudista" w:cs="Arial"/>
        </w:rPr>
        <w:tab/>
      </w:r>
      <w:r w:rsidRPr="00A532AB">
        <w:rPr>
          <w:rFonts w:ascii="Nudista" w:hAnsi="Nudista" w:cs="Arial"/>
        </w:rPr>
        <w:tab/>
        <w:t xml:space="preserve">Tatra Tender </w:t>
      </w:r>
      <w:proofErr w:type="spellStart"/>
      <w:r w:rsidRPr="00A532AB">
        <w:rPr>
          <w:rFonts w:ascii="Nudista" w:hAnsi="Nudista" w:cs="Arial"/>
        </w:rPr>
        <w:t>s.r.o</w:t>
      </w:r>
      <w:proofErr w:type="spellEnd"/>
      <w:r w:rsidRPr="00A532AB">
        <w:rPr>
          <w:rFonts w:ascii="Nudista" w:hAnsi="Nudista" w:cs="Arial"/>
        </w:rPr>
        <w:t>.</w:t>
      </w:r>
    </w:p>
    <w:p w14:paraId="6BC76DD9" w14:textId="77777777" w:rsidR="0094391B" w:rsidRPr="00A532AB" w:rsidRDefault="0094391B" w:rsidP="00E83DC7">
      <w:pPr>
        <w:pStyle w:val="Nadpis3"/>
        <w:keepNext w:val="0"/>
        <w:keepLines w:val="0"/>
        <w:numPr>
          <w:ilvl w:val="0"/>
          <w:numId w:val="0"/>
        </w:numPr>
        <w:spacing w:after="0" w:line="240" w:lineRule="auto"/>
        <w:rPr>
          <w:rFonts w:ascii="Nudista" w:hAnsi="Nudista" w:cs="Arial"/>
        </w:rPr>
      </w:pPr>
      <w:r w:rsidRPr="00A532AB">
        <w:rPr>
          <w:rFonts w:ascii="Nudista" w:hAnsi="Nudista" w:cs="Arial"/>
        </w:rPr>
        <w:t>Sídlo:</w:t>
      </w:r>
      <w:r w:rsidRPr="00A532AB">
        <w:rPr>
          <w:rFonts w:ascii="Nudista" w:hAnsi="Nudista" w:cs="Arial"/>
        </w:rPr>
        <w:tab/>
      </w:r>
      <w:r w:rsidRPr="00A532AB">
        <w:rPr>
          <w:rFonts w:ascii="Nudista" w:hAnsi="Nudista" w:cs="Arial"/>
        </w:rPr>
        <w:tab/>
      </w:r>
      <w:r w:rsidRPr="00A532AB">
        <w:rPr>
          <w:rFonts w:ascii="Nudista" w:hAnsi="Nudista" w:cs="Arial"/>
        </w:rPr>
        <w:tab/>
      </w:r>
      <w:r w:rsidRPr="00A532AB">
        <w:rPr>
          <w:rFonts w:ascii="Nudista" w:hAnsi="Nudista" w:cs="Arial"/>
        </w:rPr>
        <w:tab/>
      </w:r>
      <w:r w:rsidRPr="00A532AB">
        <w:rPr>
          <w:rFonts w:ascii="Nudista" w:hAnsi="Nudista" w:cs="Arial"/>
        </w:rPr>
        <w:tab/>
      </w:r>
      <w:r w:rsidRPr="00A532AB">
        <w:rPr>
          <w:rFonts w:ascii="Nudista" w:hAnsi="Nudista" w:cs="Arial"/>
        </w:rPr>
        <w:tab/>
        <w:t>Krčméryho 16, 811 04 Bratislava, SR</w:t>
      </w:r>
    </w:p>
    <w:p w14:paraId="5CCE103F" w14:textId="77777777" w:rsidR="0094391B" w:rsidRPr="00A532AB" w:rsidRDefault="0094391B" w:rsidP="00E83DC7">
      <w:pPr>
        <w:pStyle w:val="Nadpis3"/>
        <w:keepNext w:val="0"/>
        <w:keepLines w:val="0"/>
        <w:numPr>
          <w:ilvl w:val="0"/>
          <w:numId w:val="0"/>
        </w:numPr>
        <w:spacing w:after="0" w:line="240" w:lineRule="auto"/>
        <w:rPr>
          <w:rFonts w:ascii="Nudista" w:hAnsi="Nudista" w:cs="Arial"/>
        </w:rPr>
      </w:pPr>
      <w:r w:rsidRPr="00A532AB">
        <w:rPr>
          <w:rFonts w:ascii="Nudista" w:hAnsi="Nudista" w:cs="Arial"/>
        </w:rPr>
        <w:t>Štatutárny zástupca:</w:t>
      </w:r>
      <w:r w:rsidRPr="00A532AB">
        <w:rPr>
          <w:rFonts w:ascii="Nudista" w:hAnsi="Nudista" w:cs="Arial"/>
        </w:rPr>
        <w:tab/>
      </w:r>
      <w:r w:rsidRPr="00A532AB">
        <w:rPr>
          <w:rFonts w:ascii="Nudista" w:hAnsi="Nudista" w:cs="Arial"/>
        </w:rPr>
        <w:tab/>
      </w:r>
      <w:r w:rsidRPr="00A532AB">
        <w:rPr>
          <w:rFonts w:ascii="Nudista" w:hAnsi="Nudista" w:cs="Arial"/>
        </w:rPr>
        <w:tab/>
      </w:r>
      <w:r w:rsidRPr="00A532AB">
        <w:rPr>
          <w:rFonts w:ascii="Nudista" w:hAnsi="Nudista" w:cs="Arial"/>
        </w:rPr>
        <w:tab/>
        <w:t xml:space="preserve">Mgr. Vladimír Oros, konateľ </w:t>
      </w:r>
    </w:p>
    <w:p w14:paraId="685228CF" w14:textId="77777777" w:rsidR="0094391B" w:rsidRPr="00A532AB" w:rsidRDefault="0094391B" w:rsidP="00E83DC7">
      <w:pPr>
        <w:pStyle w:val="Nadpis3"/>
        <w:keepNext w:val="0"/>
        <w:keepLines w:val="0"/>
        <w:numPr>
          <w:ilvl w:val="0"/>
          <w:numId w:val="0"/>
        </w:numPr>
        <w:spacing w:after="0" w:line="240" w:lineRule="auto"/>
        <w:rPr>
          <w:rFonts w:ascii="Nudista" w:hAnsi="Nudista" w:cs="Arial"/>
        </w:rPr>
      </w:pPr>
      <w:r w:rsidRPr="00A532AB">
        <w:rPr>
          <w:rFonts w:ascii="Nudista" w:hAnsi="Nudista" w:cs="Arial"/>
        </w:rPr>
        <w:t>IČO:</w:t>
      </w:r>
      <w:r w:rsidRPr="00A532AB">
        <w:rPr>
          <w:rFonts w:ascii="Nudista" w:hAnsi="Nudista" w:cs="Arial"/>
        </w:rPr>
        <w:tab/>
      </w:r>
      <w:r w:rsidRPr="00A532AB">
        <w:rPr>
          <w:rFonts w:ascii="Nudista" w:hAnsi="Nudista" w:cs="Arial"/>
        </w:rPr>
        <w:tab/>
      </w:r>
      <w:r w:rsidRPr="00A532AB">
        <w:rPr>
          <w:rFonts w:ascii="Nudista" w:hAnsi="Nudista" w:cs="Arial"/>
        </w:rPr>
        <w:tab/>
      </w:r>
      <w:r w:rsidRPr="00A532AB">
        <w:rPr>
          <w:rFonts w:ascii="Nudista" w:hAnsi="Nudista" w:cs="Arial"/>
        </w:rPr>
        <w:tab/>
      </w:r>
      <w:r w:rsidRPr="00A532AB">
        <w:rPr>
          <w:rFonts w:ascii="Nudista" w:hAnsi="Nudista" w:cs="Arial"/>
        </w:rPr>
        <w:tab/>
      </w:r>
      <w:r w:rsidRPr="00A532AB">
        <w:rPr>
          <w:rFonts w:ascii="Nudista" w:hAnsi="Nudista" w:cs="Arial"/>
        </w:rPr>
        <w:tab/>
        <w:t>44</w:t>
      </w:r>
      <w:r w:rsidRPr="00A532AB">
        <w:rPr>
          <w:rFonts w:ascii="Nudista" w:hAnsi="Nudista" w:cs="Calibri"/>
        </w:rPr>
        <w:t> </w:t>
      </w:r>
      <w:r w:rsidRPr="00A532AB">
        <w:rPr>
          <w:rFonts w:ascii="Nudista" w:hAnsi="Nudista" w:cs="Arial"/>
        </w:rPr>
        <w:t>119</w:t>
      </w:r>
      <w:r w:rsidRPr="00A532AB">
        <w:rPr>
          <w:rFonts w:ascii="Nudista" w:hAnsi="Nudista" w:cs="Calibri"/>
        </w:rPr>
        <w:t> </w:t>
      </w:r>
      <w:r w:rsidRPr="00A532AB">
        <w:rPr>
          <w:rFonts w:ascii="Nudista" w:hAnsi="Nudista" w:cs="Arial"/>
        </w:rPr>
        <w:t>313</w:t>
      </w:r>
    </w:p>
    <w:p w14:paraId="32F48AEE" w14:textId="77777777" w:rsidR="0094391B" w:rsidRPr="00A532AB" w:rsidRDefault="0094391B" w:rsidP="00E83DC7">
      <w:pPr>
        <w:pStyle w:val="Nadpis3"/>
        <w:keepNext w:val="0"/>
        <w:keepLines w:val="0"/>
        <w:numPr>
          <w:ilvl w:val="0"/>
          <w:numId w:val="0"/>
        </w:numPr>
        <w:spacing w:after="0" w:line="240" w:lineRule="auto"/>
        <w:ind w:left="4245" w:hanging="4245"/>
        <w:rPr>
          <w:rFonts w:ascii="Nudista" w:hAnsi="Nudista" w:cs="Arial"/>
        </w:rPr>
      </w:pPr>
      <w:r w:rsidRPr="00A532AB">
        <w:rPr>
          <w:rFonts w:ascii="Nudista" w:hAnsi="Nudista" w:cs="Arial"/>
        </w:rPr>
        <w:t>zapísaný:</w:t>
      </w:r>
      <w:r w:rsidRPr="00A532AB">
        <w:rPr>
          <w:rFonts w:ascii="Nudista" w:hAnsi="Nudista" w:cs="Arial"/>
        </w:rPr>
        <w:tab/>
      </w:r>
      <w:r w:rsidRPr="00A532AB">
        <w:rPr>
          <w:rFonts w:ascii="Nudista" w:hAnsi="Nudista" w:cs="Arial"/>
        </w:rPr>
        <w:tab/>
        <w:t>v</w:t>
      </w:r>
      <w:r w:rsidRPr="00A532AB">
        <w:rPr>
          <w:rFonts w:ascii="Nudista" w:hAnsi="Nudista" w:cs="Calibri"/>
        </w:rPr>
        <w:t> </w:t>
      </w:r>
      <w:r w:rsidRPr="00A532AB">
        <w:rPr>
          <w:rFonts w:ascii="Nudista" w:hAnsi="Nudista" w:cs="Arial"/>
        </w:rPr>
        <w:t>Obchodnom registri Okresn</w:t>
      </w:r>
      <w:r w:rsidRPr="00A532AB">
        <w:rPr>
          <w:rFonts w:ascii="Nudista" w:hAnsi="Nudista" w:cs="Proba Pro"/>
        </w:rPr>
        <w:t>é</w:t>
      </w:r>
      <w:r w:rsidRPr="00A532AB">
        <w:rPr>
          <w:rFonts w:ascii="Nudista" w:hAnsi="Nudista" w:cs="Arial"/>
        </w:rPr>
        <w:t>ho s</w:t>
      </w:r>
      <w:r w:rsidRPr="00A532AB">
        <w:rPr>
          <w:rFonts w:ascii="Nudista" w:hAnsi="Nudista" w:cs="Proba Pro"/>
        </w:rPr>
        <w:t>ú</w:t>
      </w:r>
      <w:r w:rsidRPr="00A532AB">
        <w:rPr>
          <w:rFonts w:ascii="Nudista" w:hAnsi="Nudista" w:cs="Arial"/>
        </w:rPr>
        <w:t xml:space="preserve">du Bratislava I, oddiel: </w:t>
      </w:r>
      <w:proofErr w:type="spellStart"/>
      <w:r w:rsidRPr="00A532AB">
        <w:rPr>
          <w:rFonts w:ascii="Nudista" w:hAnsi="Nudista" w:cs="Arial"/>
        </w:rPr>
        <w:t>Sro</w:t>
      </w:r>
      <w:proofErr w:type="spellEnd"/>
      <w:r w:rsidRPr="00A532AB">
        <w:rPr>
          <w:rFonts w:ascii="Nudista" w:hAnsi="Nudista" w:cs="Arial"/>
        </w:rPr>
        <w:t>, vlo</w:t>
      </w:r>
      <w:r w:rsidRPr="00A532AB">
        <w:rPr>
          <w:rFonts w:ascii="Nudista" w:hAnsi="Nudista" w:cs="Proba Pro"/>
        </w:rPr>
        <w:t>ž</w:t>
      </w:r>
      <w:r w:rsidRPr="00A532AB">
        <w:rPr>
          <w:rFonts w:ascii="Nudista" w:hAnsi="Nudista" w:cs="Arial"/>
        </w:rPr>
        <w:t xml:space="preserve">ka </w:t>
      </w:r>
      <w:r w:rsidRPr="00A532AB">
        <w:rPr>
          <w:rFonts w:ascii="Nudista" w:hAnsi="Nudista" w:cs="Proba Pro CE"/>
        </w:rPr>
        <w:t>čí</w:t>
      </w:r>
      <w:r w:rsidRPr="00A532AB">
        <w:rPr>
          <w:rFonts w:ascii="Nudista" w:hAnsi="Nudista" w:cs="Arial"/>
        </w:rPr>
        <w:t>slo: 51980/B</w:t>
      </w:r>
    </w:p>
    <w:p w14:paraId="6A829E5B" w14:textId="77777777" w:rsidR="0094391B" w:rsidRPr="00A532AB" w:rsidRDefault="0094391B" w:rsidP="00E83DC7">
      <w:pPr>
        <w:pStyle w:val="Nadpis3"/>
        <w:keepNext w:val="0"/>
        <w:keepLines w:val="0"/>
        <w:numPr>
          <w:ilvl w:val="0"/>
          <w:numId w:val="0"/>
        </w:numPr>
        <w:spacing w:after="0" w:line="240" w:lineRule="auto"/>
        <w:rPr>
          <w:rFonts w:ascii="Nudista" w:hAnsi="Nudista" w:cs="Arial"/>
        </w:rPr>
      </w:pPr>
      <w:r w:rsidRPr="00A532AB">
        <w:rPr>
          <w:rFonts w:ascii="Nudista" w:hAnsi="Nudista" w:cs="Arial"/>
        </w:rPr>
        <w:t xml:space="preserve">Osoba zodpovedná </w:t>
      </w:r>
    </w:p>
    <w:p w14:paraId="567B1FEB" w14:textId="043A1F4D" w:rsidR="0094391B" w:rsidRPr="00A532AB" w:rsidRDefault="0094391B" w:rsidP="00E83DC7">
      <w:pPr>
        <w:pStyle w:val="Nadpis3"/>
        <w:keepNext w:val="0"/>
        <w:keepLines w:val="0"/>
        <w:numPr>
          <w:ilvl w:val="0"/>
          <w:numId w:val="0"/>
        </w:numPr>
        <w:spacing w:after="0" w:line="240" w:lineRule="auto"/>
        <w:ind w:left="4245" w:hanging="4245"/>
        <w:rPr>
          <w:rFonts w:ascii="Nudista" w:hAnsi="Nudista" w:cs="Arial"/>
        </w:rPr>
      </w:pPr>
      <w:r w:rsidRPr="00A532AB">
        <w:rPr>
          <w:rFonts w:ascii="Nudista" w:hAnsi="Nudista" w:cs="Arial"/>
        </w:rPr>
        <w:t xml:space="preserve">za vypracovanie súťažných podkladov:          </w:t>
      </w:r>
      <w:r w:rsidRPr="00A532AB">
        <w:rPr>
          <w:rFonts w:ascii="Nudista" w:hAnsi="Nudista" w:cs="Arial"/>
        </w:rPr>
        <w:tab/>
      </w:r>
      <w:r w:rsidR="003E3DAD" w:rsidRPr="00A532AB">
        <w:rPr>
          <w:rFonts w:ascii="Nudista" w:hAnsi="Nudista" w:cs="Arial"/>
        </w:rPr>
        <w:t>Mgr. Lucia Štrbová</w:t>
      </w:r>
      <w:r w:rsidRPr="00A532AB">
        <w:rPr>
          <w:rFonts w:ascii="Nudista" w:hAnsi="Nudista" w:cs="Arial"/>
        </w:rPr>
        <w:t xml:space="preserve"> (ďalej len „</w:t>
      </w:r>
      <w:r w:rsidRPr="00A532AB">
        <w:rPr>
          <w:rFonts w:ascii="Nudista" w:hAnsi="Nudista" w:cs="Arial"/>
          <w:b/>
        </w:rPr>
        <w:t>Zodpovedná osoba</w:t>
      </w:r>
      <w:r w:rsidRPr="00A532AB">
        <w:rPr>
          <w:rFonts w:ascii="Nudista" w:hAnsi="Nudista" w:cs="Arial"/>
        </w:rPr>
        <w:t>“)</w:t>
      </w:r>
    </w:p>
    <w:p w14:paraId="4C846D9C" w14:textId="77777777" w:rsidR="0094391B" w:rsidRPr="00A532AB" w:rsidRDefault="0094391B" w:rsidP="00E83DC7">
      <w:pPr>
        <w:spacing w:after="0" w:line="240" w:lineRule="auto"/>
        <w:rPr>
          <w:rFonts w:ascii="Nudista" w:hAnsi="Nudista" w:cs="Arial"/>
        </w:rPr>
      </w:pPr>
    </w:p>
    <w:p w14:paraId="0F6DE173" w14:textId="77777777" w:rsidR="0094391B" w:rsidRPr="00A532AB" w:rsidRDefault="0094391B" w:rsidP="00E83DC7">
      <w:pPr>
        <w:pStyle w:val="SAP1"/>
        <w:widowControl/>
        <w:spacing w:before="0" w:after="0" w:line="240" w:lineRule="auto"/>
        <w:rPr>
          <w:rFonts w:ascii="Nudista" w:hAnsi="Nudista"/>
          <w:lang w:val="sk-SK"/>
        </w:rPr>
      </w:pPr>
      <w:bookmarkStart w:id="19" w:name="_Toc524701764"/>
      <w:bookmarkStart w:id="20" w:name="_Toc86843069"/>
      <w:bookmarkStart w:id="21" w:name="_rvwp1q"/>
      <w:r w:rsidRPr="00A532AB">
        <w:rPr>
          <w:rFonts w:ascii="Nudista" w:hAnsi="Nudista"/>
          <w:lang w:val="sk-SK"/>
        </w:rPr>
        <w:t>Predmet zákazky</w:t>
      </w:r>
      <w:bookmarkEnd w:id="19"/>
      <w:bookmarkEnd w:id="20"/>
    </w:p>
    <w:p w14:paraId="056EC236"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rPr>
      </w:pPr>
    </w:p>
    <w:p w14:paraId="34CAB16B" w14:textId="77777777" w:rsidR="00DB28F9" w:rsidRPr="00DB28F9" w:rsidRDefault="00DB28F9" w:rsidP="00DB28F9">
      <w:pPr>
        <w:pStyle w:val="Odsekzoznamu"/>
        <w:numPr>
          <w:ilvl w:val="0"/>
          <w:numId w:val="168"/>
        </w:numPr>
        <w:spacing w:after="120" w:line="240" w:lineRule="auto"/>
        <w:jc w:val="both"/>
        <w:rPr>
          <w:rFonts w:ascii="Nudista" w:hAnsi="Nudista"/>
          <w:vanish/>
          <w:szCs w:val="24"/>
        </w:rPr>
      </w:pPr>
    </w:p>
    <w:p w14:paraId="64495331" w14:textId="77777777" w:rsidR="00DB28F9" w:rsidRPr="00DB28F9" w:rsidRDefault="00DB28F9" w:rsidP="00DB28F9">
      <w:pPr>
        <w:pStyle w:val="Odsekzoznamu"/>
        <w:numPr>
          <w:ilvl w:val="0"/>
          <w:numId w:val="168"/>
        </w:numPr>
        <w:spacing w:after="120" w:line="240" w:lineRule="auto"/>
        <w:jc w:val="both"/>
        <w:rPr>
          <w:rFonts w:ascii="Nudista" w:hAnsi="Nudista"/>
          <w:vanish/>
          <w:szCs w:val="24"/>
        </w:rPr>
      </w:pPr>
    </w:p>
    <w:p w14:paraId="7CA5C1E2" w14:textId="5F052AD7" w:rsidR="0063136D" w:rsidRPr="00A532AB" w:rsidRDefault="0094391B" w:rsidP="00DB28F9">
      <w:pPr>
        <w:numPr>
          <w:ilvl w:val="1"/>
          <w:numId w:val="168"/>
        </w:numPr>
        <w:tabs>
          <w:tab w:val="clear" w:pos="360"/>
          <w:tab w:val="num" w:pos="567"/>
        </w:tabs>
        <w:spacing w:after="120" w:line="240" w:lineRule="auto"/>
        <w:ind w:left="567" w:hanging="567"/>
        <w:contextualSpacing/>
        <w:jc w:val="both"/>
        <w:rPr>
          <w:rFonts w:ascii="Nudista" w:eastAsia="Times New Roman" w:hAnsi="Nudista"/>
          <w:sz w:val="20"/>
          <w:szCs w:val="24"/>
        </w:rPr>
      </w:pPr>
      <w:r w:rsidRPr="00A532AB">
        <w:rPr>
          <w:rFonts w:ascii="Nudista" w:eastAsia="Times New Roman" w:hAnsi="Nudista"/>
          <w:sz w:val="20"/>
          <w:szCs w:val="24"/>
        </w:rPr>
        <w:t xml:space="preserve">Predmetom zákazky </w:t>
      </w:r>
      <w:r w:rsidR="00931A14" w:rsidRPr="00A532AB">
        <w:rPr>
          <w:rFonts w:ascii="Nudista" w:eastAsia="Times New Roman" w:hAnsi="Nudista"/>
          <w:sz w:val="20"/>
          <w:szCs w:val="24"/>
        </w:rPr>
        <w:t>je</w:t>
      </w:r>
      <w:bookmarkStart w:id="22" w:name="_Hlk55485039"/>
      <w:r w:rsidR="00B63990" w:rsidRPr="00A532AB">
        <w:rPr>
          <w:rFonts w:ascii="Nudista" w:eastAsia="Times New Roman" w:hAnsi="Nudista"/>
          <w:sz w:val="20"/>
          <w:szCs w:val="24"/>
        </w:rPr>
        <w:t xml:space="preserve"> </w:t>
      </w:r>
      <w:r w:rsidR="00E757D6" w:rsidRPr="00A532AB">
        <w:rPr>
          <w:rFonts w:ascii="Nudista" w:eastAsia="Times New Roman" w:hAnsi="Nudista"/>
          <w:sz w:val="20"/>
          <w:szCs w:val="24"/>
        </w:rPr>
        <w:t xml:space="preserve">dodanie </w:t>
      </w:r>
      <w:bookmarkEnd w:id="22"/>
      <w:r w:rsidR="00A509EE" w:rsidRPr="00A532AB">
        <w:rPr>
          <w:rFonts w:ascii="Nudista" w:eastAsia="Times New Roman" w:hAnsi="Nudista"/>
          <w:sz w:val="20"/>
          <w:szCs w:val="24"/>
        </w:rPr>
        <w:t xml:space="preserve">riešenia </w:t>
      </w:r>
      <w:proofErr w:type="spellStart"/>
      <w:r w:rsidR="00A509EE" w:rsidRPr="00A532AB">
        <w:rPr>
          <w:rFonts w:ascii="Nudista" w:eastAsia="Times New Roman" w:hAnsi="Nudista"/>
          <w:sz w:val="20"/>
          <w:szCs w:val="24"/>
        </w:rPr>
        <w:t>smart</w:t>
      </w:r>
      <w:proofErr w:type="spellEnd"/>
      <w:r w:rsidR="00A509EE" w:rsidRPr="00A532AB">
        <w:rPr>
          <w:rFonts w:ascii="Nudista" w:eastAsia="Times New Roman" w:hAnsi="Nudista"/>
          <w:sz w:val="20"/>
          <w:szCs w:val="24"/>
        </w:rPr>
        <w:t xml:space="preserve"> city pre Mesto </w:t>
      </w:r>
      <w:r w:rsidR="003E3DAD" w:rsidRPr="00A532AB">
        <w:rPr>
          <w:rFonts w:ascii="Nudista" w:eastAsia="Times New Roman" w:hAnsi="Nudista"/>
          <w:sz w:val="20"/>
          <w:szCs w:val="24"/>
        </w:rPr>
        <w:t xml:space="preserve">Nesvady </w:t>
      </w:r>
      <w:r w:rsidR="00A509EE" w:rsidRPr="00A532AB">
        <w:rPr>
          <w:rFonts w:ascii="Nudista" w:eastAsia="Times New Roman" w:hAnsi="Nudista"/>
          <w:sz w:val="20"/>
          <w:szCs w:val="24"/>
        </w:rPr>
        <w:t>- budovanie komplexnej IKT platformy v rámci mesta zameranej na prepojenie informačných systémov na rôznych úrovniach, vrátane externých senzorov a zariadení potrebných pre získavanie a poskytovanie dát (ďalej len „</w:t>
      </w:r>
      <w:r w:rsidR="00A509EE" w:rsidRPr="00A532AB">
        <w:rPr>
          <w:rFonts w:ascii="Nudista" w:eastAsia="Times New Roman" w:hAnsi="Nudista"/>
          <w:b/>
          <w:bCs/>
          <w:sz w:val="20"/>
          <w:szCs w:val="24"/>
        </w:rPr>
        <w:t>predmet zákazky</w:t>
      </w:r>
      <w:r w:rsidR="00A509EE" w:rsidRPr="00A532AB">
        <w:rPr>
          <w:rFonts w:ascii="Nudista" w:eastAsia="Times New Roman" w:hAnsi="Nudista"/>
          <w:sz w:val="20"/>
          <w:szCs w:val="24"/>
        </w:rPr>
        <w:t>“).</w:t>
      </w:r>
    </w:p>
    <w:p w14:paraId="0CB539C8" w14:textId="77777777" w:rsidR="00AC0EE0" w:rsidRPr="00A532AB" w:rsidRDefault="00AC0EE0" w:rsidP="00AC0EE0">
      <w:pPr>
        <w:spacing w:after="120" w:line="240" w:lineRule="auto"/>
        <w:ind w:left="567"/>
        <w:contextualSpacing/>
        <w:jc w:val="both"/>
        <w:rPr>
          <w:rFonts w:ascii="Nudista" w:eastAsia="Times New Roman" w:hAnsi="Nudista"/>
          <w:sz w:val="20"/>
          <w:szCs w:val="24"/>
        </w:rPr>
      </w:pPr>
    </w:p>
    <w:p w14:paraId="698E726B" w14:textId="77777777" w:rsidR="00E757D6" w:rsidRPr="00A532AB" w:rsidRDefault="0063136D" w:rsidP="005A5CC6">
      <w:pPr>
        <w:numPr>
          <w:ilvl w:val="1"/>
          <w:numId w:val="168"/>
        </w:numPr>
        <w:tabs>
          <w:tab w:val="clear" w:pos="360"/>
          <w:tab w:val="num" w:pos="567"/>
        </w:tabs>
        <w:spacing w:after="120" w:line="240" w:lineRule="auto"/>
        <w:ind w:left="567" w:hanging="567"/>
        <w:contextualSpacing/>
        <w:jc w:val="both"/>
        <w:rPr>
          <w:rFonts w:ascii="Nudista" w:hAnsi="Nudista"/>
          <w:sz w:val="20"/>
          <w:szCs w:val="20"/>
        </w:rPr>
      </w:pPr>
      <w:r w:rsidRPr="00A532AB">
        <w:rPr>
          <w:rFonts w:ascii="Nudista" w:eastAsia="Times New Roman" w:hAnsi="Nudista"/>
          <w:sz w:val="20"/>
          <w:szCs w:val="20"/>
        </w:rPr>
        <w:t>Hlavný</w:t>
      </w:r>
      <w:r w:rsidRPr="00A532AB">
        <w:rPr>
          <w:rFonts w:ascii="Nudista" w:hAnsi="Nudista"/>
          <w:sz w:val="20"/>
          <w:szCs w:val="20"/>
        </w:rPr>
        <w:t xml:space="preserve"> kód CPV:</w:t>
      </w:r>
      <w:r w:rsidR="00783AF9" w:rsidRPr="00A532AB">
        <w:rPr>
          <w:rFonts w:ascii="Nudista" w:hAnsi="Nudista"/>
          <w:sz w:val="20"/>
          <w:szCs w:val="20"/>
        </w:rPr>
        <w:t xml:space="preserve"> </w:t>
      </w:r>
    </w:p>
    <w:p w14:paraId="6166A008" w14:textId="36FA1AB6" w:rsidR="00133F2A" w:rsidRPr="00D10CA0" w:rsidRDefault="00133F2A" w:rsidP="00D10CA0">
      <w:pPr>
        <w:ind w:firstLine="567"/>
      </w:pPr>
      <w:r w:rsidRPr="00133F2A">
        <w:rPr>
          <w:rFonts w:ascii="Nudista" w:hAnsi="Nudista" w:cs="Arial"/>
          <w:szCs w:val="20"/>
        </w:rPr>
        <w:t>30200000-1</w:t>
      </w:r>
      <w:r w:rsidRPr="00133F2A">
        <w:rPr>
          <w:rFonts w:ascii="Nudista" w:hAnsi="Nudista" w:cs="Arial"/>
          <w:szCs w:val="20"/>
        </w:rPr>
        <w:tab/>
        <w:t>Počítačové zariadenia a spotrebný materiál</w:t>
      </w:r>
    </w:p>
    <w:p w14:paraId="6A58AF5D" w14:textId="77777777" w:rsidR="009C0691" w:rsidRPr="00A532AB" w:rsidRDefault="009C0691" w:rsidP="009C0691">
      <w:pPr>
        <w:pStyle w:val="Nadpis3"/>
        <w:keepNext w:val="0"/>
        <w:keepLines w:val="0"/>
        <w:numPr>
          <w:ilvl w:val="0"/>
          <w:numId w:val="0"/>
        </w:numPr>
        <w:spacing w:after="0" w:line="240" w:lineRule="auto"/>
        <w:ind w:left="567"/>
        <w:jc w:val="both"/>
        <w:rPr>
          <w:rFonts w:ascii="Nudista" w:hAnsi="Nudista" w:cs="Arial"/>
          <w:szCs w:val="20"/>
        </w:rPr>
      </w:pPr>
    </w:p>
    <w:p w14:paraId="6F290A16" w14:textId="35556588" w:rsidR="00A03E04" w:rsidRPr="00A532AB" w:rsidRDefault="009C0691" w:rsidP="005A5CC6">
      <w:pPr>
        <w:numPr>
          <w:ilvl w:val="1"/>
          <w:numId w:val="168"/>
        </w:numPr>
        <w:tabs>
          <w:tab w:val="clear" w:pos="360"/>
          <w:tab w:val="num" w:pos="567"/>
        </w:tabs>
        <w:spacing w:after="120" w:line="240" w:lineRule="auto"/>
        <w:ind w:left="567" w:hanging="567"/>
        <w:contextualSpacing/>
        <w:jc w:val="both"/>
        <w:rPr>
          <w:rFonts w:ascii="Nudista" w:hAnsi="Nudista" w:cs="Arial"/>
          <w:sz w:val="20"/>
          <w:szCs w:val="20"/>
        </w:rPr>
      </w:pPr>
      <w:r w:rsidRPr="00A532AB">
        <w:rPr>
          <w:rFonts w:ascii="Nudista" w:hAnsi="Nudista" w:cs="Arial"/>
          <w:sz w:val="20"/>
          <w:szCs w:val="20"/>
        </w:rPr>
        <w:t>Dodatočné kódy CPV pre Časť I. predmetu zákazky:</w:t>
      </w:r>
    </w:p>
    <w:p w14:paraId="3DA04D63" w14:textId="6B02B972" w:rsidR="00525286" w:rsidRPr="00A532AB" w:rsidRDefault="00525286" w:rsidP="00A03E04">
      <w:pPr>
        <w:spacing w:after="120" w:line="240" w:lineRule="auto"/>
        <w:ind w:left="567"/>
        <w:contextualSpacing/>
        <w:jc w:val="both"/>
        <w:rPr>
          <w:rFonts w:ascii="Nudista" w:hAnsi="Nudista" w:cs="Arial"/>
          <w:sz w:val="20"/>
          <w:szCs w:val="20"/>
        </w:rPr>
      </w:pPr>
      <w:r w:rsidRPr="00A532AB">
        <w:rPr>
          <w:rFonts w:ascii="Nudista" w:hAnsi="Nudista" w:cs="Arial"/>
          <w:sz w:val="20"/>
          <w:szCs w:val="20"/>
        </w:rPr>
        <w:t>35125100-7</w:t>
      </w:r>
      <w:r w:rsidRPr="00A532AB">
        <w:rPr>
          <w:rFonts w:ascii="Nudista" w:hAnsi="Nudista" w:cs="Arial"/>
          <w:sz w:val="20"/>
          <w:szCs w:val="20"/>
        </w:rPr>
        <w:tab/>
        <w:t>Snímače</w:t>
      </w:r>
    </w:p>
    <w:p w14:paraId="62914A04" w14:textId="69BE0515" w:rsidR="00525286" w:rsidRPr="00A532AB" w:rsidRDefault="00525286" w:rsidP="00A03E04">
      <w:pPr>
        <w:spacing w:after="120" w:line="240" w:lineRule="auto"/>
        <w:ind w:left="567"/>
        <w:contextualSpacing/>
        <w:jc w:val="both"/>
        <w:rPr>
          <w:rFonts w:ascii="Nudista" w:hAnsi="Nudista" w:cs="Arial"/>
          <w:sz w:val="20"/>
          <w:szCs w:val="20"/>
        </w:rPr>
      </w:pPr>
      <w:r w:rsidRPr="00A532AB">
        <w:rPr>
          <w:rFonts w:ascii="Nudista" w:hAnsi="Nudista" w:cs="Arial"/>
          <w:sz w:val="20"/>
          <w:szCs w:val="20"/>
        </w:rPr>
        <w:t>35125300-2</w:t>
      </w:r>
      <w:r w:rsidRPr="00A532AB">
        <w:rPr>
          <w:rFonts w:ascii="Nudista" w:hAnsi="Nudista" w:cs="Arial"/>
          <w:sz w:val="20"/>
          <w:szCs w:val="20"/>
        </w:rPr>
        <w:tab/>
        <w:t>Bezpečnostné kamery</w:t>
      </w:r>
    </w:p>
    <w:p w14:paraId="39D5F542" w14:textId="11E5F6C0" w:rsidR="00525286" w:rsidRPr="00A532AB" w:rsidRDefault="00525286" w:rsidP="00A03E04">
      <w:pPr>
        <w:spacing w:after="120" w:line="240" w:lineRule="auto"/>
        <w:ind w:left="567"/>
        <w:contextualSpacing/>
        <w:jc w:val="both"/>
        <w:rPr>
          <w:rFonts w:ascii="Nudista" w:hAnsi="Nudista" w:cs="Arial"/>
          <w:sz w:val="20"/>
          <w:szCs w:val="20"/>
        </w:rPr>
      </w:pPr>
      <w:r w:rsidRPr="00A532AB">
        <w:rPr>
          <w:rFonts w:ascii="Nudista" w:hAnsi="Nudista" w:cs="Arial"/>
          <w:sz w:val="20"/>
          <w:szCs w:val="20"/>
        </w:rPr>
        <w:t>35261000-1</w:t>
      </w:r>
      <w:r w:rsidRPr="00A532AB">
        <w:rPr>
          <w:rFonts w:ascii="Nudista" w:hAnsi="Nudista" w:cs="Arial"/>
          <w:sz w:val="20"/>
          <w:szCs w:val="20"/>
        </w:rPr>
        <w:tab/>
        <w:t>Informačné panely</w:t>
      </w:r>
    </w:p>
    <w:p w14:paraId="3E37D56E" w14:textId="11D4244D" w:rsidR="00525286" w:rsidRPr="00A532AB" w:rsidRDefault="00525286" w:rsidP="00A03E04">
      <w:pPr>
        <w:spacing w:after="120" w:line="240" w:lineRule="auto"/>
        <w:ind w:left="567"/>
        <w:contextualSpacing/>
        <w:jc w:val="both"/>
        <w:rPr>
          <w:rFonts w:ascii="Nudista" w:hAnsi="Nudista" w:cs="Arial"/>
          <w:sz w:val="20"/>
          <w:szCs w:val="20"/>
        </w:rPr>
      </w:pPr>
      <w:r w:rsidRPr="00A532AB">
        <w:rPr>
          <w:rFonts w:ascii="Nudista" w:hAnsi="Nudista" w:cs="Arial"/>
          <w:sz w:val="20"/>
          <w:szCs w:val="20"/>
        </w:rPr>
        <w:t>30200000-1</w:t>
      </w:r>
      <w:r w:rsidRPr="00A532AB">
        <w:rPr>
          <w:rFonts w:ascii="Nudista" w:hAnsi="Nudista" w:cs="Arial"/>
          <w:sz w:val="20"/>
          <w:szCs w:val="20"/>
        </w:rPr>
        <w:tab/>
        <w:t>Počítačové zariadenia a spotrebný materiál</w:t>
      </w:r>
    </w:p>
    <w:p w14:paraId="2B4C71A3" w14:textId="3D089518" w:rsidR="00BD2B71" w:rsidRPr="00A532AB" w:rsidRDefault="00BD2B71" w:rsidP="00BD2B71">
      <w:pPr>
        <w:spacing w:after="120" w:line="240" w:lineRule="auto"/>
        <w:ind w:left="567"/>
        <w:contextualSpacing/>
        <w:jc w:val="both"/>
        <w:rPr>
          <w:rFonts w:ascii="Nudista" w:hAnsi="Nudista" w:cs="Arial"/>
          <w:sz w:val="20"/>
          <w:szCs w:val="20"/>
        </w:rPr>
      </w:pPr>
      <w:r w:rsidRPr="00A532AB">
        <w:rPr>
          <w:rFonts w:ascii="Nudista" w:hAnsi="Nudista" w:cs="Arial"/>
          <w:sz w:val="20"/>
          <w:szCs w:val="20"/>
        </w:rPr>
        <w:t xml:space="preserve">32333100-7 </w:t>
      </w:r>
      <w:r w:rsidRPr="00A532AB">
        <w:rPr>
          <w:rFonts w:ascii="Nudista" w:hAnsi="Nudista" w:cs="Arial"/>
          <w:sz w:val="20"/>
          <w:szCs w:val="20"/>
        </w:rPr>
        <w:tab/>
        <w:t>Videorekordéry</w:t>
      </w:r>
    </w:p>
    <w:p w14:paraId="0D4C9D3A" w14:textId="6BD3269B" w:rsidR="00BD2B71" w:rsidRPr="00A532AB" w:rsidRDefault="00BD2B71" w:rsidP="00BD2B71">
      <w:pPr>
        <w:spacing w:after="120" w:line="240" w:lineRule="auto"/>
        <w:ind w:left="567"/>
        <w:contextualSpacing/>
        <w:jc w:val="both"/>
        <w:rPr>
          <w:rFonts w:ascii="Nudista" w:hAnsi="Nudista" w:cs="Arial"/>
          <w:sz w:val="20"/>
          <w:szCs w:val="20"/>
        </w:rPr>
      </w:pPr>
      <w:r w:rsidRPr="00A532AB">
        <w:rPr>
          <w:rFonts w:ascii="Nudista" w:hAnsi="Nudista" w:cs="Arial"/>
          <w:sz w:val="20"/>
          <w:szCs w:val="20"/>
        </w:rPr>
        <w:t xml:space="preserve">30231300-0 </w:t>
      </w:r>
      <w:r w:rsidRPr="00A532AB">
        <w:rPr>
          <w:rFonts w:ascii="Nudista" w:hAnsi="Nudista" w:cs="Arial"/>
          <w:sz w:val="20"/>
          <w:szCs w:val="20"/>
        </w:rPr>
        <w:tab/>
        <w:t>Zobrazovacie jednotky (obrazovky)</w:t>
      </w:r>
    </w:p>
    <w:p w14:paraId="2EB05062" w14:textId="40F7A067" w:rsidR="00BD2B71" w:rsidRPr="00A532AB" w:rsidRDefault="00BD2B71" w:rsidP="00BD2B71">
      <w:pPr>
        <w:spacing w:after="120" w:line="240" w:lineRule="auto"/>
        <w:ind w:left="567"/>
        <w:contextualSpacing/>
        <w:jc w:val="both"/>
        <w:rPr>
          <w:rFonts w:ascii="Nudista" w:hAnsi="Nudista" w:cs="Arial"/>
          <w:sz w:val="20"/>
          <w:szCs w:val="20"/>
        </w:rPr>
      </w:pPr>
      <w:r w:rsidRPr="00A532AB">
        <w:rPr>
          <w:rFonts w:ascii="Nudista" w:hAnsi="Nudista" w:cs="Arial"/>
          <w:sz w:val="20"/>
          <w:szCs w:val="20"/>
        </w:rPr>
        <w:t xml:space="preserve">48820000-2 </w:t>
      </w:r>
      <w:r w:rsidRPr="00A532AB">
        <w:rPr>
          <w:rFonts w:ascii="Nudista" w:hAnsi="Nudista" w:cs="Arial"/>
          <w:sz w:val="20"/>
          <w:szCs w:val="20"/>
        </w:rPr>
        <w:tab/>
        <w:t>Servery</w:t>
      </w:r>
    </w:p>
    <w:p w14:paraId="76D169EE" w14:textId="543CC537" w:rsidR="003E3DAD" w:rsidRPr="00A532AB" w:rsidRDefault="003E3DAD" w:rsidP="00BD2B71">
      <w:pPr>
        <w:spacing w:after="120" w:line="240" w:lineRule="auto"/>
        <w:ind w:left="567"/>
        <w:contextualSpacing/>
        <w:jc w:val="both"/>
        <w:rPr>
          <w:rFonts w:ascii="Nudista" w:hAnsi="Nudista" w:cs="Arial"/>
          <w:sz w:val="20"/>
          <w:szCs w:val="20"/>
        </w:rPr>
      </w:pPr>
      <w:r w:rsidRPr="00A532AB">
        <w:rPr>
          <w:rFonts w:ascii="Nudista" w:hAnsi="Nudista" w:cs="Arial"/>
          <w:sz w:val="20"/>
          <w:szCs w:val="20"/>
        </w:rPr>
        <w:t xml:space="preserve">32540000-0 </w:t>
      </w:r>
      <w:r w:rsidRPr="00A532AB">
        <w:rPr>
          <w:rFonts w:ascii="Nudista" w:hAnsi="Nudista" w:cs="Arial"/>
          <w:sz w:val="20"/>
          <w:szCs w:val="20"/>
        </w:rPr>
        <w:tab/>
        <w:t>Rozvádzače</w:t>
      </w:r>
    </w:p>
    <w:p w14:paraId="12814610" w14:textId="60FF65F7" w:rsidR="00525286" w:rsidRPr="00A532AB" w:rsidRDefault="00525286" w:rsidP="00AE3F3D">
      <w:pPr>
        <w:spacing w:after="120" w:line="240" w:lineRule="auto"/>
        <w:ind w:left="567"/>
        <w:contextualSpacing/>
        <w:jc w:val="both"/>
        <w:rPr>
          <w:rFonts w:ascii="Nudista" w:hAnsi="Nudista" w:cs="Arial"/>
          <w:sz w:val="20"/>
          <w:szCs w:val="20"/>
        </w:rPr>
      </w:pPr>
      <w:r w:rsidRPr="00A532AB">
        <w:rPr>
          <w:rFonts w:ascii="Nudista" w:hAnsi="Nudista" w:cs="Arial"/>
          <w:sz w:val="20"/>
          <w:szCs w:val="20"/>
        </w:rPr>
        <w:t>51611000-8</w:t>
      </w:r>
      <w:r w:rsidRPr="00A532AB">
        <w:rPr>
          <w:rFonts w:ascii="Nudista" w:hAnsi="Nudista" w:cs="Arial"/>
          <w:sz w:val="20"/>
          <w:szCs w:val="20"/>
        </w:rPr>
        <w:tab/>
        <w:t>Inštalácia počítačov</w:t>
      </w:r>
    </w:p>
    <w:p w14:paraId="0ED01A0C" w14:textId="00AD4A00" w:rsidR="00525286" w:rsidRPr="00A532AB" w:rsidRDefault="00525286" w:rsidP="00A03E04">
      <w:pPr>
        <w:spacing w:after="120" w:line="240" w:lineRule="auto"/>
        <w:ind w:left="567"/>
        <w:contextualSpacing/>
        <w:jc w:val="both"/>
        <w:rPr>
          <w:rFonts w:ascii="Nudista" w:hAnsi="Nudista" w:cs="Arial"/>
          <w:sz w:val="20"/>
          <w:szCs w:val="20"/>
        </w:rPr>
      </w:pPr>
      <w:r w:rsidRPr="00A532AB">
        <w:rPr>
          <w:rFonts w:ascii="Nudista" w:hAnsi="Nudista" w:cs="Arial"/>
          <w:sz w:val="20"/>
          <w:szCs w:val="20"/>
        </w:rPr>
        <w:t>51611100-9</w:t>
      </w:r>
      <w:r w:rsidRPr="00A532AB">
        <w:rPr>
          <w:rFonts w:ascii="Nudista" w:hAnsi="Nudista" w:cs="Arial"/>
          <w:sz w:val="20"/>
          <w:szCs w:val="20"/>
        </w:rPr>
        <w:tab/>
        <w:t>Inštalácia technického vybavenia (hardvér) počítačov</w:t>
      </w:r>
    </w:p>
    <w:p w14:paraId="1CCAD96F" w14:textId="77777777" w:rsidR="00525286" w:rsidRPr="00A532AB" w:rsidRDefault="00525286" w:rsidP="00A03E04">
      <w:pPr>
        <w:spacing w:after="120" w:line="240" w:lineRule="auto"/>
        <w:ind w:left="567"/>
        <w:contextualSpacing/>
        <w:jc w:val="both"/>
        <w:rPr>
          <w:rFonts w:ascii="Nudista" w:hAnsi="Nudista" w:cs="Arial"/>
          <w:sz w:val="20"/>
          <w:szCs w:val="20"/>
        </w:rPr>
      </w:pPr>
    </w:p>
    <w:p w14:paraId="4BF190E0" w14:textId="203F0FE8" w:rsidR="009C0691" w:rsidRPr="00A532AB" w:rsidRDefault="009C0691" w:rsidP="005A5CC6">
      <w:pPr>
        <w:numPr>
          <w:ilvl w:val="1"/>
          <w:numId w:val="168"/>
        </w:numPr>
        <w:tabs>
          <w:tab w:val="clear" w:pos="360"/>
          <w:tab w:val="num" w:pos="567"/>
        </w:tabs>
        <w:spacing w:after="120" w:line="240" w:lineRule="auto"/>
        <w:ind w:left="567" w:hanging="567"/>
        <w:contextualSpacing/>
        <w:jc w:val="both"/>
        <w:rPr>
          <w:rFonts w:ascii="Nudista" w:hAnsi="Nudista" w:cs="Arial"/>
          <w:sz w:val="20"/>
          <w:szCs w:val="20"/>
        </w:rPr>
      </w:pPr>
      <w:r w:rsidRPr="00A532AB">
        <w:rPr>
          <w:rFonts w:ascii="Nudista" w:hAnsi="Nudista" w:cs="Arial"/>
          <w:sz w:val="20"/>
          <w:szCs w:val="20"/>
        </w:rPr>
        <w:t>Dodatočné kódy CPV pre Časť II. predmetu zákazky:</w:t>
      </w:r>
    </w:p>
    <w:p w14:paraId="125F3F60" w14:textId="77400958" w:rsidR="009C0691" w:rsidRPr="00A532AB" w:rsidRDefault="00525286" w:rsidP="00525286">
      <w:pPr>
        <w:pStyle w:val="Nadpis3"/>
        <w:numPr>
          <w:ilvl w:val="0"/>
          <w:numId w:val="0"/>
        </w:numPr>
        <w:spacing w:after="0" w:line="240" w:lineRule="auto"/>
        <w:ind w:left="2124" w:hanging="1557"/>
        <w:jc w:val="both"/>
        <w:rPr>
          <w:rFonts w:ascii="Nudista" w:eastAsia="Calibri" w:hAnsi="Nudista" w:cs="Arial"/>
          <w:szCs w:val="20"/>
        </w:rPr>
      </w:pPr>
      <w:r w:rsidRPr="00A532AB">
        <w:rPr>
          <w:rFonts w:ascii="Nudista" w:eastAsia="Calibri" w:hAnsi="Nudista" w:cs="Arial"/>
          <w:szCs w:val="20"/>
        </w:rPr>
        <w:lastRenderedPageBreak/>
        <w:t>72000000-5</w:t>
      </w:r>
      <w:r w:rsidR="009C0691" w:rsidRPr="00A532AB">
        <w:rPr>
          <w:rFonts w:ascii="Nudista" w:eastAsia="Calibri" w:hAnsi="Nudista" w:cs="Arial"/>
          <w:szCs w:val="20"/>
        </w:rPr>
        <w:tab/>
      </w:r>
      <w:r w:rsidRPr="00A532AB">
        <w:rPr>
          <w:rFonts w:ascii="Nudista" w:eastAsia="Calibri" w:hAnsi="Nudista" w:cs="Arial"/>
          <w:szCs w:val="20"/>
        </w:rPr>
        <w:t>Služby informačných technológií: konzultácie, vývoj softvéru, internet a podpora</w:t>
      </w:r>
    </w:p>
    <w:p w14:paraId="259F96A8" w14:textId="33DF8C1D" w:rsidR="006D584D" w:rsidRDefault="00525286" w:rsidP="006D584D">
      <w:pPr>
        <w:pStyle w:val="Nadpis3"/>
        <w:keepNext w:val="0"/>
        <w:keepLines w:val="0"/>
        <w:numPr>
          <w:ilvl w:val="0"/>
          <w:numId w:val="0"/>
        </w:numPr>
        <w:spacing w:after="0" w:line="240" w:lineRule="auto"/>
        <w:ind w:left="567"/>
        <w:jc w:val="both"/>
        <w:rPr>
          <w:rFonts w:ascii="Nudista" w:eastAsia="Calibri" w:hAnsi="Nudista" w:cs="Arial"/>
          <w:szCs w:val="20"/>
        </w:rPr>
      </w:pPr>
      <w:r w:rsidRPr="00A532AB">
        <w:rPr>
          <w:rFonts w:ascii="Nudista" w:eastAsia="Calibri" w:hAnsi="Nudista" w:cs="Arial"/>
          <w:szCs w:val="20"/>
        </w:rPr>
        <w:t>72200000-7</w:t>
      </w:r>
      <w:r w:rsidR="009C0691" w:rsidRPr="00A532AB">
        <w:rPr>
          <w:rFonts w:ascii="Nudista" w:eastAsia="Calibri" w:hAnsi="Nudista" w:cs="Arial"/>
          <w:szCs w:val="20"/>
        </w:rPr>
        <w:tab/>
      </w:r>
      <w:r w:rsidRPr="00A532AB">
        <w:rPr>
          <w:rFonts w:ascii="Nudista" w:eastAsia="Calibri" w:hAnsi="Nudista" w:cs="Arial"/>
          <w:szCs w:val="20"/>
        </w:rPr>
        <w:t>Programovanie softvéru a</w:t>
      </w:r>
      <w:r w:rsidR="006D584D">
        <w:rPr>
          <w:rFonts w:ascii="Nudista" w:eastAsia="Calibri" w:hAnsi="Nudista" w:cs="Arial"/>
          <w:szCs w:val="20"/>
        </w:rPr>
        <w:t> </w:t>
      </w:r>
      <w:r w:rsidRPr="00A532AB">
        <w:rPr>
          <w:rFonts w:ascii="Nudista" w:eastAsia="Calibri" w:hAnsi="Nudista" w:cs="Arial"/>
          <w:szCs w:val="20"/>
        </w:rPr>
        <w:t>poradenstvo</w:t>
      </w:r>
    </w:p>
    <w:p w14:paraId="1C6BCC44" w14:textId="0DA81935" w:rsidR="006D584D" w:rsidRPr="006D584D" w:rsidRDefault="006D584D" w:rsidP="006D584D">
      <w:pPr>
        <w:pStyle w:val="Nadpis3"/>
        <w:keepNext w:val="0"/>
        <w:keepLines w:val="0"/>
        <w:numPr>
          <w:ilvl w:val="0"/>
          <w:numId w:val="0"/>
        </w:numPr>
        <w:spacing w:after="0" w:line="240" w:lineRule="auto"/>
        <w:ind w:left="567"/>
        <w:jc w:val="both"/>
        <w:rPr>
          <w:rFonts w:ascii="Nudista" w:eastAsia="Calibri" w:hAnsi="Nudista" w:cs="Arial"/>
          <w:szCs w:val="20"/>
        </w:rPr>
      </w:pPr>
      <w:r w:rsidRPr="00D10CA0">
        <w:rPr>
          <w:rFonts w:ascii="Nudista" w:hAnsi="Nudista"/>
        </w:rPr>
        <w:t xml:space="preserve">72263000-6 </w:t>
      </w:r>
      <w:r w:rsidRPr="00D10CA0">
        <w:rPr>
          <w:rFonts w:ascii="Nudista" w:hAnsi="Nudista"/>
        </w:rPr>
        <w:tab/>
        <w:t>Implementácia softvéru</w:t>
      </w:r>
    </w:p>
    <w:p w14:paraId="623006B9" w14:textId="00CF610E" w:rsidR="00FF6B63" w:rsidRPr="00A532AB" w:rsidRDefault="00FF6B63" w:rsidP="003A5497">
      <w:pPr>
        <w:pStyle w:val="Nadpis3"/>
        <w:keepNext w:val="0"/>
        <w:keepLines w:val="0"/>
        <w:numPr>
          <w:ilvl w:val="0"/>
          <w:numId w:val="0"/>
        </w:numPr>
        <w:spacing w:after="0" w:line="240" w:lineRule="auto"/>
        <w:jc w:val="both"/>
        <w:rPr>
          <w:rFonts w:ascii="Nudista" w:hAnsi="Nudista" w:cs="Arial"/>
        </w:rPr>
      </w:pPr>
    </w:p>
    <w:p w14:paraId="2ECAF422" w14:textId="13601FFD" w:rsidR="00E757D6" w:rsidRPr="00A532AB" w:rsidRDefault="00E757D6" w:rsidP="005A5CC6">
      <w:pPr>
        <w:numPr>
          <w:ilvl w:val="1"/>
          <w:numId w:val="168"/>
        </w:numPr>
        <w:tabs>
          <w:tab w:val="clear" w:pos="360"/>
          <w:tab w:val="num" w:pos="567"/>
        </w:tabs>
        <w:spacing w:after="120" w:line="240" w:lineRule="auto"/>
        <w:ind w:left="567" w:hanging="567"/>
        <w:contextualSpacing/>
        <w:jc w:val="both"/>
        <w:rPr>
          <w:rFonts w:ascii="Nudista" w:hAnsi="Nudista"/>
          <w:sz w:val="20"/>
          <w:szCs w:val="20"/>
        </w:rPr>
      </w:pPr>
      <w:r w:rsidRPr="00A532AB">
        <w:rPr>
          <w:rFonts w:ascii="Nudista" w:hAnsi="Nudista" w:cs="Arial"/>
          <w:sz w:val="20"/>
          <w:szCs w:val="20"/>
        </w:rPr>
        <w:t>Predmet</w:t>
      </w:r>
      <w:r w:rsidRPr="00A532AB">
        <w:rPr>
          <w:rFonts w:ascii="Nudista" w:hAnsi="Nudista"/>
          <w:sz w:val="20"/>
          <w:szCs w:val="20"/>
        </w:rPr>
        <w:t xml:space="preserve"> zákazky je rozdelený na </w:t>
      </w:r>
      <w:r w:rsidR="00FF462D" w:rsidRPr="00A532AB">
        <w:rPr>
          <w:rFonts w:ascii="Nudista" w:hAnsi="Nudista"/>
          <w:sz w:val="20"/>
          <w:szCs w:val="20"/>
        </w:rPr>
        <w:t>dve</w:t>
      </w:r>
      <w:r w:rsidRPr="00A532AB">
        <w:rPr>
          <w:rFonts w:ascii="Nudista" w:hAnsi="Nudista"/>
          <w:sz w:val="20"/>
          <w:szCs w:val="20"/>
        </w:rPr>
        <w:t xml:space="preserve"> samostatné časti pozostávajúce z nižšie uvedených položiek (ďalej aj „</w:t>
      </w:r>
      <w:r w:rsidRPr="00A532AB">
        <w:rPr>
          <w:rFonts w:ascii="Nudista" w:hAnsi="Nudista"/>
          <w:b/>
          <w:sz w:val="20"/>
          <w:szCs w:val="20"/>
        </w:rPr>
        <w:t>Časti predmetu zákazky</w:t>
      </w:r>
      <w:r w:rsidRPr="00A532AB">
        <w:rPr>
          <w:rFonts w:ascii="Nudista" w:hAnsi="Nudista"/>
          <w:sz w:val="20"/>
          <w:szCs w:val="20"/>
        </w:rPr>
        <w:t>“ alebo len „</w:t>
      </w:r>
      <w:r w:rsidRPr="00A532AB">
        <w:rPr>
          <w:rFonts w:ascii="Nudista" w:hAnsi="Nudista"/>
          <w:b/>
          <w:sz w:val="20"/>
          <w:szCs w:val="20"/>
        </w:rPr>
        <w:t>Časti</w:t>
      </w:r>
      <w:r w:rsidRPr="00A532AB">
        <w:rPr>
          <w:rFonts w:ascii="Nudista" w:hAnsi="Nudista"/>
          <w:sz w:val="20"/>
          <w:szCs w:val="20"/>
        </w:rPr>
        <w:t>“ ale aj jednotlivo ako „</w:t>
      </w:r>
      <w:r w:rsidRPr="00A532AB">
        <w:rPr>
          <w:rFonts w:ascii="Nudista" w:hAnsi="Nudista"/>
          <w:b/>
          <w:sz w:val="20"/>
          <w:szCs w:val="20"/>
        </w:rPr>
        <w:t>Časť</w:t>
      </w:r>
      <w:r w:rsidRPr="00A532AB">
        <w:rPr>
          <w:rFonts w:ascii="Nudista" w:hAnsi="Nudista"/>
          <w:sz w:val="20"/>
          <w:szCs w:val="20"/>
        </w:rPr>
        <w:t>“):</w:t>
      </w:r>
    </w:p>
    <w:p w14:paraId="3D41EB2D" w14:textId="7D7EAA6A" w:rsidR="00EF558E" w:rsidRPr="00A532AB" w:rsidRDefault="00E757D6" w:rsidP="005A5CC6">
      <w:pPr>
        <w:pStyle w:val="Nadpis3"/>
        <w:keepNext w:val="0"/>
        <w:keepLines w:val="0"/>
        <w:numPr>
          <w:ilvl w:val="2"/>
          <w:numId w:val="168"/>
        </w:numPr>
        <w:spacing w:after="0" w:line="240" w:lineRule="auto"/>
        <w:ind w:left="1287"/>
        <w:jc w:val="both"/>
        <w:rPr>
          <w:rFonts w:ascii="Nudista" w:hAnsi="Nudista"/>
          <w:bCs/>
        </w:rPr>
      </w:pPr>
      <w:r w:rsidRPr="00A532AB">
        <w:rPr>
          <w:rFonts w:ascii="Nudista" w:hAnsi="Nudista"/>
          <w:b/>
        </w:rPr>
        <w:t>Časť I.</w:t>
      </w:r>
      <w:r w:rsidR="00FF462D" w:rsidRPr="00A532AB">
        <w:rPr>
          <w:rFonts w:ascii="Nudista" w:hAnsi="Nudista"/>
          <w:b/>
        </w:rPr>
        <w:t xml:space="preserve"> predmetu zákazky: </w:t>
      </w:r>
      <w:r w:rsidR="00FF462D" w:rsidRPr="00A532AB">
        <w:rPr>
          <w:rFonts w:ascii="Nudista" w:hAnsi="Nudista"/>
          <w:bCs/>
        </w:rPr>
        <w:t>Dodanie tovaru</w:t>
      </w:r>
      <w:r w:rsidR="00FF462D" w:rsidRPr="00A532AB">
        <w:rPr>
          <w:rFonts w:ascii="Nudista" w:hAnsi="Nudista"/>
          <w:b/>
        </w:rPr>
        <w:t xml:space="preserve"> </w:t>
      </w:r>
      <w:r w:rsidR="00FF462D" w:rsidRPr="00A532AB">
        <w:rPr>
          <w:rFonts w:ascii="Nudista" w:hAnsi="Nudista"/>
          <w:bCs/>
        </w:rPr>
        <w:t xml:space="preserve">pre riešenie </w:t>
      </w:r>
      <w:proofErr w:type="spellStart"/>
      <w:r w:rsidR="00FF462D" w:rsidRPr="00A532AB">
        <w:rPr>
          <w:rFonts w:ascii="Nudista" w:hAnsi="Nudista"/>
          <w:bCs/>
        </w:rPr>
        <w:t>smart</w:t>
      </w:r>
      <w:proofErr w:type="spellEnd"/>
      <w:r w:rsidR="00FF462D" w:rsidRPr="00A532AB">
        <w:rPr>
          <w:rFonts w:ascii="Nudista" w:hAnsi="Nudista"/>
          <w:bCs/>
        </w:rPr>
        <w:t xml:space="preserve"> city mesta </w:t>
      </w:r>
      <w:r w:rsidR="003E3DAD" w:rsidRPr="00A532AB">
        <w:rPr>
          <w:rFonts w:ascii="Nudista" w:hAnsi="Nudista"/>
          <w:bCs/>
        </w:rPr>
        <w:t>Nesvady</w:t>
      </w:r>
      <w:r w:rsidR="00FF462D" w:rsidRPr="00A532AB">
        <w:rPr>
          <w:rFonts w:ascii="Nudista" w:hAnsi="Nudista"/>
          <w:bCs/>
        </w:rPr>
        <w:t>;</w:t>
      </w:r>
    </w:p>
    <w:p w14:paraId="382DCEE3" w14:textId="2263CF8E" w:rsidR="00AC0EE0" w:rsidRPr="00A532AB" w:rsidRDefault="00FF462D" w:rsidP="005A5CC6">
      <w:pPr>
        <w:pStyle w:val="Nadpis3"/>
        <w:keepNext w:val="0"/>
        <w:keepLines w:val="0"/>
        <w:numPr>
          <w:ilvl w:val="2"/>
          <w:numId w:val="168"/>
        </w:numPr>
        <w:spacing w:after="0" w:line="240" w:lineRule="auto"/>
        <w:ind w:left="1287"/>
        <w:jc w:val="both"/>
        <w:rPr>
          <w:rFonts w:ascii="Nudista" w:hAnsi="Nudista"/>
        </w:rPr>
      </w:pPr>
      <w:r w:rsidRPr="00A532AB">
        <w:rPr>
          <w:rFonts w:ascii="Nudista" w:hAnsi="Nudista"/>
          <w:b/>
        </w:rPr>
        <w:t>Časť II.</w:t>
      </w:r>
      <w:r w:rsidRPr="00A532AB">
        <w:rPr>
          <w:rFonts w:ascii="Nudista" w:hAnsi="Nudista"/>
        </w:rPr>
        <w:t xml:space="preserve"> </w:t>
      </w:r>
      <w:r w:rsidRPr="00A532AB">
        <w:rPr>
          <w:rFonts w:ascii="Nudista" w:hAnsi="Nudista"/>
          <w:b/>
          <w:bCs/>
        </w:rPr>
        <w:t>predmetu zákazky:</w:t>
      </w:r>
      <w:bookmarkStart w:id="23" w:name="_Hlk17287552"/>
      <w:bookmarkStart w:id="24" w:name="_bvk7pj"/>
      <w:bookmarkEnd w:id="21"/>
      <w:r w:rsidRPr="00A532AB">
        <w:rPr>
          <w:rFonts w:ascii="Nudista" w:hAnsi="Nudista"/>
        </w:rPr>
        <w:t xml:space="preserve"> Dodanie softvérového diela – </w:t>
      </w:r>
      <w:proofErr w:type="spellStart"/>
      <w:r w:rsidRPr="00A532AB">
        <w:rPr>
          <w:rFonts w:ascii="Nudista" w:hAnsi="Nudista"/>
        </w:rPr>
        <w:t>IoT</w:t>
      </w:r>
      <w:proofErr w:type="spellEnd"/>
      <w:r w:rsidRPr="00A532AB">
        <w:rPr>
          <w:rFonts w:ascii="Nudista" w:hAnsi="Nudista"/>
        </w:rPr>
        <w:t xml:space="preserve"> platformy.</w:t>
      </w:r>
    </w:p>
    <w:p w14:paraId="6A1E522D" w14:textId="77777777" w:rsidR="00AC0EE0" w:rsidRPr="005F01CD" w:rsidRDefault="00AC0EE0" w:rsidP="00AC0EE0">
      <w:pPr>
        <w:spacing w:after="0"/>
        <w:rPr>
          <w:rFonts w:ascii="Nudista" w:hAnsi="Nudista"/>
        </w:rPr>
      </w:pPr>
    </w:p>
    <w:p w14:paraId="5D9F522E" w14:textId="347C4455" w:rsidR="0094391B" w:rsidRPr="00A532AB" w:rsidRDefault="0094391B" w:rsidP="005A5CC6">
      <w:pPr>
        <w:numPr>
          <w:ilvl w:val="1"/>
          <w:numId w:val="168"/>
        </w:numPr>
        <w:tabs>
          <w:tab w:val="clear" w:pos="360"/>
          <w:tab w:val="num" w:pos="567"/>
        </w:tabs>
        <w:spacing w:after="120" w:line="240" w:lineRule="auto"/>
        <w:ind w:left="567" w:hanging="567"/>
        <w:contextualSpacing/>
        <w:jc w:val="both"/>
        <w:rPr>
          <w:rFonts w:ascii="Nudista" w:hAnsi="Nudista" w:cs="Arial"/>
          <w:sz w:val="20"/>
          <w:szCs w:val="20"/>
        </w:rPr>
      </w:pPr>
      <w:r w:rsidRPr="00AE3F3D">
        <w:rPr>
          <w:rFonts w:ascii="Nudista" w:hAnsi="Nudista" w:cs="Arial"/>
          <w:sz w:val="20"/>
          <w:szCs w:val="20"/>
        </w:rPr>
        <w:t>Podrobné vymedzenie predmetu zákazky tvorí Časť B. Opis predmetu zákazky</w:t>
      </w:r>
      <w:r w:rsidR="001E67F0" w:rsidRPr="00AE3F3D">
        <w:rPr>
          <w:rFonts w:ascii="Nudista" w:hAnsi="Nudista" w:cs="Arial"/>
          <w:sz w:val="20"/>
          <w:szCs w:val="20"/>
        </w:rPr>
        <w:t xml:space="preserve"> týchto súťažných podkladov</w:t>
      </w:r>
      <w:r w:rsidRPr="00A532AB">
        <w:rPr>
          <w:rFonts w:ascii="Nudista" w:hAnsi="Nudista" w:cs="Arial"/>
          <w:sz w:val="20"/>
          <w:szCs w:val="20"/>
        </w:rPr>
        <w:t>.</w:t>
      </w:r>
    </w:p>
    <w:p w14:paraId="44208BC6" w14:textId="77777777" w:rsidR="0094391B" w:rsidRPr="00A532AB" w:rsidRDefault="0094391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25" w:name="_Toc524701765"/>
      <w:bookmarkEnd w:id="23"/>
    </w:p>
    <w:p w14:paraId="2F9F0C56" w14:textId="7BCCCAC1" w:rsidR="0094391B" w:rsidRPr="00A532AB" w:rsidRDefault="0094391B" w:rsidP="00E83DC7">
      <w:pPr>
        <w:pStyle w:val="SAP1"/>
        <w:widowControl/>
        <w:spacing w:before="0" w:after="0" w:line="240" w:lineRule="auto"/>
        <w:rPr>
          <w:rFonts w:ascii="Nudista" w:hAnsi="Nudista"/>
          <w:lang w:val="sk-SK"/>
        </w:rPr>
      </w:pPr>
      <w:bookmarkStart w:id="26" w:name="_Toc86843070"/>
      <w:r w:rsidRPr="00A532AB">
        <w:rPr>
          <w:rFonts w:ascii="Nudista" w:hAnsi="Nudista"/>
          <w:lang w:val="sk-SK"/>
        </w:rPr>
        <w:t>Komplexnosť dodávky</w:t>
      </w:r>
      <w:bookmarkEnd w:id="25"/>
      <w:r w:rsidR="00FA6F58" w:rsidRPr="00A532AB">
        <w:rPr>
          <w:rFonts w:ascii="Nudista" w:hAnsi="Nudista"/>
          <w:lang w:val="sk-SK"/>
        </w:rPr>
        <w:t xml:space="preserve"> a</w:t>
      </w:r>
      <w:r w:rsidR="00454C28" w:rsidRPr="00A532AB">
        <w:rPr>
          <w:rFonts w:ascii="Nudista" w:hAnsi="Nudista" w:cs="Calibri"/>
          <w:lang w:val="sk-SK"/>
        </w:rPr>
        <w:t> </w:t>
      </w:r>
      <w:r w:rsidR="00454C28" w:rsidRPr="00A532AB">
        <w:rPr>
          <w:rFonts w:ascii="Nudista" w:hAnsi="Nudista"/>
          <w:lang w:val="sk-SK"/>
        </w:rPr>
        <w:t>odôvodnenie nerozdelenia zákazky</w:t>
      </w:r>
      <w:r w:rsidR="00212C94" w:rsidRPr="00A532AB">
        <w:rPr>
          <w:rFonts w:ascii="Nudista" w:hAnsi="Nudista"/>
          <w:lang w:val="sk-SK"/>
        </w:rPr>
        <w:t xml:space="preserve"> na časti</w:t>
      </w:r>
      <w:bookmarkEnd w:id="26"/>
    </w:p>
    <w:p w14:paraId="55631527" w14:textId="77777777" w:rsidR="00FF6B63" w:rsidRPr="00A532AB" w:rsidRDefault="00FF6B63" w:rsidP="00E83DC7">
      <w:pPr>
        <w:pStyle w:val="Nadpis3"/>
        <w:keepNext w:val="0"/>
        <w:keepLines w:val="0"/>
        <w:numPr>
          <w:ilvl w:val="0"/>
          <w:numId w:val="0"/>
        </w:numPr>
        <w:spacing w:after="0" w:line="240" w:lineRule="auto"/>
        <w:ind w:left="567"/>
        <w:jc w:val="both"/>
        <w:rPr>
          <w:rFonts w:ascii="Nudista" w:hAnsi="Nudista" w:cs="Arial"/>
        </w:rPr>
      </w:pPr>
    </w:p>
    <w:p w14:paraId="73AF227C" w14:textId="07D3AED0" w:rsidR="00C928D5" w:rsidRPr="005F01CD" w:rsidRDefault="00C928D5" w:rsidP="005A5CC6">
      <w:pPr>
        <w:pStyle w:val="Nadpis3"/>
        <w:keepNext w:val="0"/>
        <w:keepLines w:val="0"/>
        <w:numPr>
          <w:ilvl w:val="2"/>
          <w:numId w:val="162"/>
        </w:numPr>
        <w:spacing w:line="240" w:lineRule="auto"/>
        <w:ind w:left="567" w:hanging="567"/>
        <w:jc w:val="both"/>
        <w:rPr>
          <w:rFonts w:ascii="Nudista" w:hAnsi="Nudista"/>
        </w:rPr>
      </w:pPr>
      <w:r w:rsidRPr="005F01CD">
        <w:rPr>
          <w:rFonts w:ascii="Nudista" w:hAnsi="Nudista" w:cs="Arial"/>
        </w:rPr>
        <w:t>Verejný</w:t>
      </w:r>
      <w:r w:rsidRPr="005F01CD">
        <w:rPr>
          <w:rFonts w:ascii="Nudista" w:hAnsi="Nudista"/>
        </w:rPr>
        <w:t xml:space="preserve"> obstarávateľ </w:t>
      </w:r>
      <w:r w:rsidRPr="005F01CD">
        <w:rPr>
          <w:rFonts w:ascii="Nudista" w:hAnsi="Nudista" w:cs="Arial"/>
          <w:szCs w:val="20"/>
        </w:rPr>
        <w:t>rozdelil</w:t>
      </w:r>
      <w:r w:rsidRPr="005F01CD">
        <w:rPr>
          <w:rFonts w:ascii="Nudista" w:hAnsi="Nudista"/>
        </w:rPr>
        <w:t xml:space="preserve"> predmet zákazky na </w:t>
      </w:r>
      <w:r w:rsidR="00F62729" w:rsidRPr="005F01CD">
        <w:rPr>
          <w:rFonts w:ascii="Nudista" w:hAnsi="Nudista"/>
        </w:rPr>
        <w:t>dve</w:t>
      </w:r>
      <w:r w:rsidRPr="005F01CD">
        <w:rPr>
          <w:rFonts w:ascii="Nudista" w:hAnsi="Nudista"/>
        </w:rPr>
        <w:t xml:space="preserve"> </w:t>
      </w:r>
      <w:r w:rsidR="003E3DAD" w:rsidRPr="005F01CD">
        <w:rPr>
          <w:rFonts w:ascii="Nudista" w:hAnsi="Nudista"/>
        </w:rPr>
        <w:t xml:space="preserve">samostatné </w:t>
      </w:r>
      <w:r w:rsidRPr="005F01CD">
        <w:rPr>
          <w:rFonts w:ascii="Nudista" w:hAnsi="Nudista"/>
        </w:rPr>
        <w:t>časti</w:t>
      </w:r>
      <w:r w:rsidR="003E3DAD" w:rsidRPr="005F01CD">
        <w:rPr>
          <w:rFonts w:ascii="Nudista" w:hAnsi="Nudista"/>
        </w:rPr>
        <w:t>.</w:t>
      </w:r>
    </w:p>
    <w:p w14:paraId="20CAECEE" w14:textId="24F877C8" w:rsidR="00C928D5" w:rsidRPr="00A532AB" w:rsidRDefault="00C928D5" w:rsidP="005A5CC6">
      <w:pPr>
        <w:pStyle w:val="Nadpis3"/>
        <w:keepNext w:val="0"/>
        <w:keepLines w:val="0"/>
        <w:numPr>
          <w:ilvl w:val="2"/>
          <w:numId w:val="162"/>
        </w:numPr>
        <w:spacing w:line="240" w:lineRule="auto"/>
        <w:ind w:left="567" w:hanging="567"/>
        <w:jc w:val="both"/>
        <w:rPr>
          <w:rFonts w:ascii="Nudista" w:hAnsi="Nudista" w:cs="Arial"/>
        </w:rPr>
      </w:pPr>
      <w:r w:rsidRPr="00AE3F3D">
        <w:rPr>
          <w:rFonts w:ascii="Nudista" w:hAnsi="Nudista" w:cs="Arial"/>
        </w:rPr>
        <w:t>Uchádzač predloží</w:t>
      </w:r>
      <w:r w:rsidRPr="00A532AB">
        <w:rPr>
          <w:rFonts w:ascii="Nudista" w:hAnsi="Nudista" w:cs="Arial"/>
        </w:rPr>
        <w:t xml:space="preserve"> ponuku na jednu alebo </w:t>
      </w:r>
      <w:r w:rsidR="00D75BD1" w:rsidRPr="00A532AB">
        <w:rPr>
          <w:rFonts w:ascii="Nudista" w:hAnsi="Nudista" w:cs="Arial"/>
        </w:rPr>
        <w:t>obe</w:t>
      </w:r>
      <w:r w:rsidRPr="00A532AB">
        <w:rPr>
          <w:rFonts w:ascii="Nudista" w:hAnsi="Nudista" w:cs="Arial"/>
        </w:rPr>
        <w:t xml:space="preserve"> Čast</w:t>
      </w:r>
      <w:r w:rsidR="00D75BD1" w:rsidRPr="00A532AB">
        <w:rPr>
          <w:rFonts w:ascii="Nudista" w:hAnsi="Nudista" w:cs="Arial"/>
        </w:rPr>
        <w:t>i</w:t>
      </w:r>
      <w:r w:rsidRPr="00A532AB">
        <w:rPr>
          <w:rFonts w:ascii="Nudista" w:hAnsi="Nudista" w:cs="Arial"/>
        </w:rPr>
        <w:t xml:space="preserve"> predmetu zákazky.</w:t>
      </w:r>
    </w:p>
    <w:p w14:paraId="70DB54DE" w14:textId="77777777" w:rsidR="00DF0B45" w:rsidRPr="00A532AB" w:rsidRDefault="00DF0B45" w:rsidP="00E83DC7">
      <w:pPr>
        <w:pStyle w:val="SAP1"/>
        <w:widowControl/>
        <w:numPr>
          <w:ilvl w:val="0"/>
          <w:numId w:val="0"/>
        </w:numPr>
        <w:spacing w:before="0" w:after="0" w:line="240" w:lineRule="auto"/>
        <w:ind w:left="576"/>
        <w:rPr>
          <w:rFonts w:ascii="Nudista" w:hAnsi="Nudista"/>
          <w:lang w:val="sk-SK"/>
        </w:rPr>
      </w:pPr>
      <w:bookmarkStart w:id="27" w:name="_Toc524701766"/>
      <w:bookmarkStart w:id="28" w:name="_r0uhxc"/>
      <w:bookmarkEnd w:id="24"/>
    </w:p>
    <w:p w14:paraId="612395CC" w14:textId="6AA902BF" w:rsidR="0094391B" w:rsidRPr="00A532AB" w:rsidRDefault="0094391B" w:rsidP="00E83DC7">
      <w:pPr>
        <w:pStyle w:val="SAP1"/>
        <w:widowControl/>
        <w:spacing w:before="0" w:after="0" w:line="240" w:lineRule="auto"/>
        <w:rPr>
          <w:rFonts w:ascii="Nudista" w:hAnsi="Nudista"/>
          <w:lang w:val="sk-SK"/>
        </w:rPr>
      </w:pPr>
      <w:bookmarkStart w:id="29" w:name="_Toc86843071"/>
      <w:r w:rsidRPr="00A532AB">
        <w:rPr>
          <w:rFonts w:ascii="Nudista" w:hAnsi="Nudista"/>
          <w:lang w:val="sk-SK"/>
        </w:rPr>
        <w:t>Zdroj finančných prostriedkov</w:t>
      </w:r>
      <w:bookmarkEnd w:id="27"/>
      <w:bookmarkEnd w:id="29"/>
    </w:p>
    <w:p w14:paraId="2D36A5E7"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rPr>
      </w:pPr>
      <w:bookmarkStart w:id="30" w:name="_Toc524701767"/>
    </w:p>
    <w:p w14:paraId="415A711D" w14:textId="2D1BCD6F" w:rsidR="00AB34C0" w:rsidRPr="00A532AB" w:rsidRDefault="008331C9" w:rsidP="005F01CD">
      <w:pPr>
        <w:pStyle w:val="Nadpis3"/>
        <w:numPr>
          <w:ilvl w:val="2"/>
          <w:numId w:val="162"/>
        </w:numPr>
        <w:spacing w:after="0" w:line="240" w:lineRule="auto"/>
        <w:ind w:left="567" w:hanging="567"/>
        <w:jc w:val="both"/>
        <w:rPr>
          <w:rFonts w:ascii="Nudista" w:hAnsi="Nudista"/>
          <w:szCs w:val="20"/>
        </w:rPr>
      </w:pPr>
      <w:r w:rsidRPr="00A532AB">
        <w:rPr>
          <w:rFonts w:ascii="Nudista" w:hAnsi="Nudista"/>
          <w:szCs w:val="20"/>
        </w:rPr>
        <w:t>Predmet zákazky má byť</w:t>
      </w:r>
      <w:r w:rsidR="00A03E04" w:rsidRPr="00A532AB">
        <w:rPr>
          <w:rFonts w:ascii="Nudista" w:hAnsi="Nudista"/>
          <w:szCs w:val="20"/>
        </w:rPr>
        <w:t xml:space="preserve"> </w:t>
      </w:r>
      <w:r w:rsidR="00161BF1" w:rsidRPr="00A532AB">
        <w:rPr>
          <w:rFonts w:ascii="Nudista" w:hAnsi="Nudista"/>
          <w:szCs w:val="20"/>
        </w:rPr>
        <w:t xml:space="preserve">z 95 % </w:t>
      </w:r>
      <w:r w:rsidR="00A03E04" w:rsidRPr="00A532AB">
        <w:rPr>
          <w:rFonts w:ascii="Nudista" w:hAnsi="Nudista"/>
          <w:szCs w:val="20"/>
        </w:rPr>
        <w:t>financovaný</w:t>
      </w:r>
      <w:r w:rsidR="00AB34C0" w:rsidRPr="00A532AB">
        <w:rPr>
          <w:rFonts w:ascii="Nudista" w:hAnsi="Nudista"/>
          <w:szCs w:val="20"/>
        </w:rPr>
        <w:t xml:space="preserve"> </w:t>
      </w:r>
      <w:r w:rsidRPr="00A532AB">
        <w:rPr>
          <w:rFonts w:ascii="Nudista" w:hAnsi="Nudista"/>
          <w:szCs w:val="20"/>
        </w:rPr>
        <w:t xml:space="preserve">z nenávratného finančného príspevku poskytnutého verejnému obstarávateľovi </w:t>
      </w:r>
      <w:bookmarkStart w:id="31" w:name="_Hlk44493977"/>
      <w:r w:rsidRPr="00A532AB">
        <w:rPr>
          <w:rFonts w:ascii="Nudista" w:hAnsi="Nudista"/>
          <w:szCs w:val="20"/>
        </w:rPr>
        <w:t xml:space="preserve">Ministerstvom dopravy a výstavby Slovenskej republiky </w:t>
      </w:r>
      <w:r w:rsidR="00E92F49" w:rsidRPr="00A532AB">
        <w:rPr>
          <w:rFonts w:ascii="Nudista" w:hAnsi="Nudista"/>
          <w:szCs w:val="20"/>
        </w:rPr>
        <w:t>(ďalej len „</w:t>
      </w:r>
      <w:r w:rsidR="00E92F49" w:rsidRPr="00A532AB">
        <w:rPr>
          <w:rFonts w:ascii="Nudista" w:hAnsi="Nudista"/>
          <w:b/>
          <w:bCs/>
          <w:szCs w:val="20"/>
        </w:rPr>
        <w:t>Poskytovateľ NFP</w:t>
      </w:r>
      <w:r w:rsidR="00E92F49" w:rsidRPr="00A532AB">
        <w:rPr>
          <w:rFonts w:ascii="Nudista" w:hAnsi="Nudista"/>
          <w:szCs w:val="20"/>
        </w:rPr>
        <w:t xml:space="preserve">“) </w:t>
      </w:r>
      <w:r w:rsidRPr="00A532AB">
        <w:rPr>
          <w:rFonts w:ascii="Nudista" w:hAnsi="Nudista"/>
          <w:szCs w:val="20"/>
        </w:rPr>
        <w:t>pre projekt "</w:t>
      </w:r>
      <w:r w:rsidR="00AB34C0" w:rsidRPr="00A532AB">
        <w:rPr>
          <w:rFonts w:ascii="Nudista" w:hAnsi="Nudista"/>
          <w:szCs w:val="20"/>
        </w:rPr>
        <w:t xml:space="preserve">Moderné technológie – </w:t>
      </w:r>
      <w:r w:rsidR="009F5ACA" w:rsidRPr="00A532AB">
        <w:rPr>
          <w:rFonts w:ascii="Nudista" w:hAnsi="Nudista"/>
          <w:szCs w:val="20"/>
        </w:rPr>
        <w:t xml:space="preserve">Nesvady </w:t>
      </w:r>
      <w:r w:rsidR="00AB34C0" w:rsidRPr="00A532AB">
        <w:rPr>
          <w:rFonts w:ascii="Nudista" w:hAnsi="Nudista"/>
          <w:szCs w:val="20"/>
        </w:rPr>
        <w:t>na ceste SMART</w:t>
      </w:r>
      <w:r w:rsidRPr="00A532AB">
        <w:rPr>
          <w:rFonts w:ascii="Nudista" w:hAnsi="Nudista"/>
          <w:szCs w:val="20"/>
        </w:rPr>
        <w:t>"</w:t>
      </w:r>
      <w:r w:rsidR="00AB34C0" w:rsidRPr="00A532AB">
        <w:rPr>
          <w:rFonts w:ascii="Nudista" w:hAnsi="Nudista"/>
          <w:szCs w:val="20"/>
        </w:rPr>
        <w:t>, kód projektu</w:t>
      </w:r>
      <w:r w:rsidR="009F5ACA" w:rsidRPr="00A532AB">
        <w:rPr>
          <w:rFonts w:ascii="Nudista" w:hAnsi="Nudista"/>
          <w:szCs w:val="20"/>
        </w:rPr>
        <w:t xml:space="preserve"> NFP311070ATP7</w:t>
      </w:r>
      <w:r w:rsidR="00AB34C0" w:rsidRPr="00A532AB">
        <w:rPr>
          <w:rFonts w:ascii="Nudista" w:hAnsi="Nudista"/>
          <w:szCs w:val="20"/>
        </w:rPr>
        <w:t>, podľa podmienok výzvy OPII-2020/7/11-DOP a uzatvorenej zmluvy o</w:t>
      </w:r>
      <w:r w:rsidR="009F5ACA" w:rsidRPr="00A532AB">
        <w:rPr>
          <w:rFonts w:ascii="Nudista" w:hAnsi="Nudista"/>
          <w:szCs w:val="20"/>
        </w:rPr>
        <w:t> </w:t>
      </w:r>
      <w:r w:rsidR="00AB34C0" w:rsidRPr="00A532AB">
        <w:rPr>
          <w:rFonts w:ascii="Nudista" w:hAnsi="Nudista"/>
          <w:szCs w:val="20"/>
        </w:rPr>
        <w:t>poskytnutí</w:t>
      </w:r>
      <w:r w:rsidR="009F5ACA" w:rsidRPr="00A532AB">
        <w:rPr>
          <w:rFonts w:ascii="Nudista" w:hAnsi="Nudista"/>
          <w:szCs w:val="20"/>
        </w:rPr>
        <w:t xml:space="preserve"> nenávratného finančného príspevku </w:t>
      </w:r>
      <w:r w:rsidR="00AB34C0" w:rsidRPr="00A532AB">
        <w:rPr>
          <w:rFonts w:ascii="Nudista" w:hAnsi="Nudista"/>
          <w:szCs w:val="20"/>
        </w:rPr>
        <w:t>č</w:t>
      </w:r>
      <w:r w:rsidR="009F5ACA" w:rsidRPr="00A532AB">
        <w:rPr>
          <w:rFonts w:ascii="Nudista" w:hAnsi="Nudista"/>
          <w:szCs w:val="20"/>
        </w:rPr>
        <w:t>.</w:t>
      </w:r>
      <w:r w:rsidR="00AB34C0" w:rsidRPr="00A532AB">
        <w:rPr>
          <w:rFonts w:ascii="Nudista" w:hAnsi="Nudista"/>
          <w:szCs w:val="20"/>
        </w:rPr>
        <w:t xml:space="preserve"> </w:t>
      </w:r>
      <w:r w:rsidR="009F5ACA" w:rsidRPr="00A532AB">
        <w:rPr>
          <w:rFonts w:ascii="Nudista" w:hAnsi="Nudista"/>
          <w:szCs w:val="20"/>
        </w:rPr>
        <w:t xml:space="preserve">Z311071ATP7 </w:t>
      </w:r>
      <w:r w:rsidRPr="00A532AB">
        <w:rPr>
          <w:rFonts w:ascii="Nudista" w:hAnsi="Nudista"/>
          <w:szCs w:val="20"/>
        </w:rPr>
        <w:t xml:space="preserve">v rámci </w:t>
      </w:r>
      <w:r w:rsidR="009F5ACA" w:rsidRPr="00A532AB">
        <w:rPr>
          <w:rFonts w:ascii="Nudista" w:hAnsi="Nudista"/>
          <w:szCs w:val="20"/>
        </w:rPr>
        <w:t>O</w:t>
      </w:r>
      <w:r w:rsidRPr="00A532AB">
        <w:rPr>
          <w:rFonts w:ascii="Nudista" w:hAnsi="Nudista"/>
          <w:szCs w:val="20"/>
        </w:rPr>
        <w:t>peračného programu Integrovaná infraštruktúra</w:t>
      </w:r>
      <w:r w:rsidR="009F5ACA" w:rsidRPr="00A532AB">
        <w:rPr>
          <w:rFonts w:ascii="Nudista" w:hAnsi="Nudista"/>
          <w:szCs w:val="20"/>
        </w:rPr>
        <w:t xml:space="preserve"> a z vlastných prostriedkov verejného obstarávateľa</w:t>
      </w:r>
      <w:r w:rsidR="007E120A" w:rsidRPr="00A532AB">
        <w:rPr>
          <w:rFonts w:ascii="Nudista" w:hAnsi="Nudista"/>
          <w:szCs w:val="20"/>
        </w:rPr>
        <w:t xml:space="preserve">. </w:t>
      </w:r>
    </w:p>
    <w:p w14:paraId="01500EA4" w14:textId="77777777" w:rsidR="00AB34C0" w:rsidRPr="005F01CD" w:rsidRDefault="00AB34C0" w:rsidP="00AB34C0">
      <w:pPr>
        <w:spacing w:after="0"/>
        <w:rPr>
          <w:rFonts w:ascii="Nudista" w:hAnsi="Nudista"/>
        </w:rPr>
      </w:pPr>
    </w:p>
    <w:p w14:paraId="11475AA7" w14:textId="77777777" w:rsidR="0094391B" w:rsidRPr="00AE3F3D" w:rsidRDefault="0094391B" w:rsidP="00E83DC7">
      <w:pPr>
        <w:pStyle w:val="SAP1"/>
        <w:widowControl/>
        <w:spacing w:before="0" w:after="0" w:line="240" w:lineRule="auto"/>
        <w:rPr>
          <w:rFonts w:ascii="Nudista" w:hAnsi="Nudista"/>
          <w:lang w:val="sk-SK"/>
        </w:rPr>
      </w:pPr>
      <w:bookmarkStart w:id="32" w:name="_Toc86843072"/>
      <w:bookmarkEnd w:id="31"/>
      <w:r w:rsidRPr="00AE3F3D">
        <w:rPr>
          <w:rFonts w:ascii="Nudista" w:hAnsi="Nudista"/>
          <w:lang w:val="sk-SK"/>
        </w:rPr>
        <w:t>Zmluva</w:t>
      </w:r>
      <w:bookmarkEnd w:id="30"/>
      <w:bookmarkEnd w:id="32"/>
    </w:p>
    <w:p w14:paraId="7EBFD80F" w14:textId="77777777" w:rsidR="00DF0B45" w:rsidRPr="00A532AB" w:rsidRDefault="00DF0B45" w:rsidP="00E11885">
      <w:pPr>
        <w:spacing w:after="0" w:line="240" w:lineRule="auto"/>
        <w:jc w:val="both"/>
        <w:outlineLvl w:val="2"/>
        <w:rPr>
          <w:rFonts w:ascii="Nudista" w:hAnsi="Nudista"/>
        </w:rPr>
      </w:pPr>
      <w:bookmarkStart w:id="33" w:name="_Toc524701768"/>
      <w:bookmarkStart w:id="34" w:name="_s55"/>
      <w:bookmarkEnd w:id="28"/>
    </w:p>
    <w:p w14:paraId="180B0F45" w14:textId="610DE187" w:rsidR="00D75BD1" w:rsidRPr="00A532AB" w:rsidRDefault="00C928D5" w:rsidP="005A5CC6">
      <w:pPr>
        <w:pStyle w:val="Nadpis3"/>
        <w:keepNext w:val="0"/>
        <w:keepLines w:val="0"/>
        <w:numPr>
          <w:ilvl w:val="2"/>
          <w:numId w:val="162"/>
        </w:numPr>
        <w:spacing w:line="240" w:lineRule="auto"/>
        <w:ind w:left="567" w:hanging="567"/>
        <w:jc w:val="both"/>
        <w:rPr>
          <w:rFonts w:ascii="Nudista" w:hAnsi="Nudista"/>
          <w:szCs w:val="20"/>
        </w:rPr>
      </w:pPr>
      <w:r w:rsidRPr="00A532AB">
        <w:rPr>
          <w:rFonts w:ascii="Nudista" w:hAnsi="Nudista"/>
          <w:szCs w:val="20"/>
        </w:rPr>
        <w:t>Výsledkom verejnej súťaže bud</w:t>
      </w:r>
      <w:r w:rsidR="00D75BD1" w:rsidRPr="00A532AB">
        <w:rPr>
          <w:rFonts w:ascii="Nudista" w:hAnsi="Nudista"/>
          <w:szCs w:val="20"/>
        </w:rPr>
        <w:t xml:space="preserve">e (i) pre Časť I. predmetu zákazky </w:t>
      </w:r>
      <w:r w:rsidR="009F5ACA" w:rsidRPr="00A532AB">
        <w:rPr>
          <w:rFonts w:ascii="Nudista" w:hAnsi="Nudista"/>
          <w:szCs w:val="20"/>
        </w:rPr>
        <w:t xml:space="preserve">zmluva o dielo </w:t>
      </w:r>
      <w:r w:rsidR="00D75BD1" w:rsidRPr="00A532AB">
        <w:rPr>
          <w:rFonts w:ascii="Nudista" w:hAnsi="Nudista"/>
          <w:szCs w:val="20"/>
        </w:rPr>
        <w:t>uzatvorená podľa § 536 a </w:t>
      </w:r>
      <w:proofErr w:type="spellStart"/>
      <w:r w:rsidR="00D75BD1" w:rsidRPr="00A532AB">
        <w:rPr>
          <w:rFonts w:ascii="Nudista" w:hAnsi="Nudista"/>
          <w:szCs w:val="20"/>
        </w:rPr>
        <w:t>nasl</w:t>
      </w:r>
      <w:proofErr w:type="spellEnd"/>
      <w:r w:rsidR="00D75BD1" w:rsidRPr="00A532AB">
        <w:rPr>
          <w:rFonts w:ascii="Nudista" w:hAnsi="Nudista"/>
          <w:szCs w:val="20"/>
        </w:rPr>
        <w:t xml:space="preserve">. Zákona č. 513/1991 Zb. Obchodný zákonník v platnom znení a (ii) </w:t>
      </w:r>
      <w:r w:rsidR="009F5ACA" w:rsidRPr="00A532AB">
        <w:rPr>
          <w:rFonts w:ascii="Nudista" w:hAnsi="Nudista"/>
          <w:szCs w:val="20"/>
        </w:rPr>
        <w:t xml:space="preserve">pre Časť II. predmetu zákazky </w:t>
      </w:r>
      <w:r w:rsidR="00D75BD1" w:rsidRPr="005F01CD">
        <w:rPr>
          <w:rFonts w:ascii="Nudista" w:hAnsi="Nudista"/>
          <w:szCs w:val="20"/>
        </w:rPr>
        <w:t>Zmluva na dodávku softvérového diela</w:t>
      </w:r>
      <w:r w:rsidR="00D75BD1" w:rsidRPr="00AE3F3D">
        <w:rPr>
          <w:rFonts w:ascii="Nudista" w:hAnsi="Nudista"/>
          <w:szCs w:val="20"/>
        </w:rPr>
        <w:t xml:space="preserve"> </w:t>
      </w:r>
      <w:r w:rsidRPr="00A532AB">
        <w:rPr>
          <w:rFonts w:ascii="Nudista" w:hAnsi="Nudista"/>
          <w:szCs w:val="20"/>
        </w:rPr>
        <w:t>uzatvoren</w:t>
      </w:r>
      <w:r w:rsidR="00D75BD1" w:rsidRPr="00A532AB">
        <w:rPr>
          <w:rFonts w:ascii="Nudista" w:hAnsi="Nudista"/>
          <w:szCs w:val="20"/>
        </w:rPr>
        <w:t>á</w:t>
      </w:r>
      <w:r w:rsidRPr="00A532AB">
        <w:rPr>
          <w:rFonts w:ascii="Nudista" w:hAnsi="Nudista"/>
          <w:szCs w:val="20"/>
        </w:rPr>
        <w:t xml:space="preserve"> podľa § </w:t>
      </w:r>
      <w:r w:rsidR="00D75BD1" w:rsidRPr="00A532AB">
        <w:rPr>
          <w:rFonts w:ascii="Nudista" w:hAnsi="Nudista"/>
          <w:szCs w:val="20"/>
        </w:rPr>
        <w:t>536 a </w:t>
      </w:r>
      <w:proofErr w:type="spellStart"/>
      <w:r w:rsidR="00D75BD1" w:rsidRPr="00A532AB">
        <w:rPr>
          <w:rFonts w:ascii="Nudista" w:hAnsi="Nudista"/>
          <w:szCs w:val="20"/>
        </w:rPr>
        <w:t>nasl</w:t>
      </w:r>
      <w:proofErr w:type="spellEnd"/>
      <w:r w:rsidR="00D75BD1" w:rsidRPr="00A532AB">
        <w:rPr>
          <w:rFonts w:ascii="Nudista" w:hAnsi="Nudista"/>
          <w:szCs w:val="20"/>
        </w:rPr>
        <w:t>. Zákona č. 513/1991 Zb. Obchodný zákonník v platnom znení a § 65 a </w:t>
      </w:r>
      <w:proofErr w:type="spellStart"/>
      <w:r w:rsidR="00D75BD1" w:rsidRPr="00A532AB">
        <w:rPr>
          <w:rFonts w:ascii="Nudista" w:hAnsi="Nudista"/>
          <w:szCs w:val="20"/>
        </w:rPr>
        <w:t>nasl</w:t>
      </w:r>
      <w:proofErr w:type="spellEnd"/>
      <w:r w:rsidR="00D75BD1" w:rsidRPr="00A532AB">
        <w:rPr>
          <w:rFonts w:ascii="Nudista" w:hAnsi="Nudista"/>
          <w:szCs w:val="20"/>
        </w:rPr>
        <w:t xml:space="preserve">. Zákona č. 185/2015 </w:t>
      </w:r>
      <w:proofErr w:type="spellStart"/>
      <w:r w:rsidR="00D75BD1" w:rsidRPr="00A532AB">
        <w:rPr>
          <w:rFonts w:ascii="Nudista" w:hAnsi="Nudista"/>
          <w:szCs w:val="20"/>
        </w:rPr>
        <w:t>Z.z</w:t>
      </w:r>
      <w:proofErr w:type="spellEnd"/>
      <w:r w:rsidR="00D75BD1" w:rsidRPr="00A532AB">
        <w:rPr>
          <w:rFonts w:ascii="Nudista" w:hAnsi="Nudista"/>
          <w:szCs w:val="20"/>
        </w:rPr>
        <w:t>. Autorský zákon v znení neskorších predpisov</w:t>
      </w:r>
      <w:r w:rsidRPr="00A532AB">
        <w:rPr>
          <w:rFonts w:ascii="Nudista" w:hAnsi="Nudista"/>
          <w:szCs w:val="20"/>
        </w:rPr>
        <w:t xml:space="preserve"> medzi úspešným uchádzačom alebo úspešnými uchádzačmi (</w:t>
      </w:r>
      <w:r w:rsidR="00D75BD1" w:rsidRPr="00A532AB">
        <w:rPr>
          <w:rFonts w:ascii="Nudista" w:hAnsi="Nudista"/>
          <w:szCs w:val="20"/>
        </w:rPr>
        <w:t>zhotoviteľ</w:t>
      </w:r>
      <w:r w:rsidRPr="00A532AB">
        <w:rPr>
          <w:rFonts w:ascii="Nudista" w:hAnsi="Nudista"/>
          <w:szCs w:val="20"/>
        </w:rPr>
        <w:t>) a verejným obstarávateľom (</w:t>
      </w:r>
      <w:r w:rsidR="00D75BD1" w:rsidRPr="00A532AB">
        <w:rPr>
          <w:rFonts w:ascii="Nudista" w:hAnsi="Nudista"/>
          <w:szCs w:val="20"/>
        </w:rPr>
        <w:t>objednávateľ</w:t>
      </w:r>
      <w:r w:rsidRPr="00A532AB">
        <w:rPr>
          <w:rFonts w:ascii="Nudista" w:hAnsi="Nudista"/>
          <w:szCs w:val="20"/>
        </w:rPr>
        <w:t>) (ďalej len ako „</w:t>
      </w:r>
      <w:r w:rsidRPr="00A532AB">
        <w:rPr>
          <w:rFonts w:ascii="Nudista" w:hAnsi="Nudista"/>
          <w:b/>
          <w:bCs/>
          <w:szCs w:val="20"/>
        </w:rPr>
        <w:t>zmluva</w:t>
      </w:r>
      <w:r w:rsidRPr="00A532AB">
        <w:rPr>
          <w:rFonts w:ascii="Nudista" w:hAnsi="Nudista"/>
          <w:szCs w:val="20"/>
        </w:rPr>
        <w:t xml:space="preserve">“). Pokiaľ sa v súťažných podkladoch hovorí o zmluve, platí, že sa uvádzaná informácia, resp. podmienka vzťahuje na zmluvy pre </w:t>
      </w:r>
      <w:r w:rsidR="00D75BD1" w:rsidRPr="00A532AB">
        <w:rPr>
          <w:rFonts w:ascii="Nudista" w:hAnsi="Nudista"/>
          <w:szCs w:val="20"/>
        </w:rPr>
        <w:t>obe</w:t>
      </w:r>
      <w:r w:rsidRPr="00A532AB">
        <w:rPr>
          <w:rFonts w:ascii="Nudista" w:hAnsi="Nudista"/>
          <w:szCs w:val="20"/>
        </w:rPr>
        <w:t xml:space="preserve"> Časti predmetu zákazky, ak nie je uvedené inak.</w:t>
      </w:r>
    </w:p>
    <w:p w14:paraId="3BFB9A19" w14:textId="452F4511" w:rsidR="00DF0B45" w:rsidRPr="00A532AB" w:rsidRDefault="004656DF" w:rsidP="005A5CC6">
      <w:pPr>
        <w:pStyle w:val="Nadpis3"/>
        <w:keepNext w:val="0"/>
        <w:keepLines w:val="0"/>
        <w:numPr>
          <w:ilvl w:val="2"/>
          <w:numId w:val="162"/>
        </w:numPr>
        <w:spacing w:line="240" w:lineRule="auto"/>
        <w:ind w:left="567" w:hanging="567"/>
        <w:jc w:val="both"/>
        <w:rPr>
          <w:rFonts w:ascii="Nudista" w:hAnsi="Nudista"/>
          <w:szCs w:val="20"/>
        </w:rPr>
      </w:pPr>
      <w:r w:rsidRPr="00A532AB">
        <w:rPr>
          <w:rFonts w:ascii="Nudista" w:hAnsi="Nudista"/>
          <w:szCs w:val="20"/>
        </w:rPr>
        <w:t xml:space="preserve">Obsah zmluvy bude zodpovedať podmienkam stanoveným v týchto súťažných podkladoch a v ponuke úspešného uchádzača. </w:t>
      </w:r>
    </w:p>
    <w:p w14:paraId="0A43B362" w14:textId="77777777" w:rsidR="00E92F49" w:rsidRPr="00A532AB" w:rsidRDefault="00E92F49" w:rsidP="005A5CC6">
      <w:pPr>
        <w:pStyle w:val="Nadpis3"/>
        <w:keepNext w:val="0"/>
        <w:keepLines w:val="0"/>
        <w:numPr>
          <w:ilvl w:val="2"/>
          <w:numId w:val="162"/>
        </w:numPr>
        <w:spacing w:line="240" w:lineRule="auto"/>
        <w:ind w:left="567" w:hanging="567"/>
        <w:jc w:val="both"/>
        <w:rPr>
          <w:rFonts w:ascii="Nudista" w:hAnsi="Nudista"/>
          <w:szCs w:val="20"/>
        </w:rPr>
      </w:pPr>
      <w:r w:rsidRPr="00A532AB">
        <w:rPr>
          <w:rFonts w:ascii="Nudista" w:hAnsi="Nudista"/>
          <w:szCs w:val="20"/>
        </w:rPr>
        <w:t>Keďže verejný obstarávateľ nedisponuje vlastnými prostriedkami na financovanie predmetu zákazky v celom rozsahu, podmienkou nadobudnutia účinnosti zmluvy s úspešným uchádzačom je kumulatívne splnenie nasledovných podmienok:</w:t>
      </w:r>
    </w:p>
    <w:p w14:paraId="668846B1" w14:textId="31F74088" w:rsidR="00E92F49" w:rsidRPr="00A532AB" w:rsidRDefault="00E92F49" w:rsidP="005A5CC6">
      <w:pPr>
        <w:pStyle w:val="Nadpis3"/>
        <w:keepNext w:val="0"/>
        <w:keepLines w:val="0"/>
        <w:numPr>
          <w:ilvl w:val="3"/>
          <w:numId w:val="162"/>
        </w:numPr>
        <w:spacing w:after="120" w:line="240" w:lineRule="auto"/>
        <w:jc w:val="both"/>
        <w:rPr>
          <w:rFonts w:ascii="Nudista" w:hAnsi="Nudista"/>
          <w:szCs w:val="20"/>
        </w:rPr>
      </w:pPr>
      <w:r w:rsidRPr="00A532AB">
        <w:rPr>
          <w:rFonts w:ascii="Nudista" w:hAnsi="Nudista"/>
          <w:szCs w:val="20"/>
        </w:rPr>
        <w:t>schválenie verejného obstarávania zo strany Poskytovateľa NFP, t. j. doručenie správy z kontroly verejného obstarávania verejnému obstarávateľovi</w:t>
      </w:r>
      <w:r w:rsidR="00F33D94" w:rsidRPr="00A532AB">
        <w:rPr>
          <w:rFonts w:ascii="Nudista" w:hAnsi="Nudista"/>
          <w:szCs w:val="20"/>
        </w:rPr>
        <w:t>, ak Poskytovateľ NFP neidentifikoval nedostatky,</w:t>
      </w:r>
      <w:r w:rsidR="00F838E5" w:rsidRPr="00A532AB">
        <w:rPr>
          <w:rFonts w:ascii="Nudista" w:hAnsi="Nudista"/>
          <w:szCs w:val="20"/>
        </w:rPr>
        <w:t xml:space="preserve"> ktoré by mali alebo mohli mať vplyv na </w:t>
      </w:r>
      <w:r w:rsidR="00F838E5" w:rsidRPr="00A532AB">
        <w:rPr>
          <w:rFonts w:ascii="Nudista" w:hAnsi="Nudista"/>
          <w:szCs w:val="20"/>
        </w:rPr>
        <w:lastRenderedPageBreak/>
        <w:t xml:space="preserve">výsledok verejného obstarávania, resp. moment súhlasu verejného obstarávateľa s výškou ex </w:t>
      </w:r>
      <w:proofErr w:type="spellStart"/>
      <w:r w:rsidR="00F838E5" w:rsidRPr="00A532AB">
        <w:rPr>
          <w:rFonts w:ascii="Nudista" w:hAnsi="Nudista"/>
          <w:szCs w:val="20"/>
        </w:rPr>
        <w:t>ante</w:t>
      </w:r>
      <w:proofErr w:type="spellEnd"/>
      <w:r w:rsidR="00F838E5" w:rsidRPr="00A532AB">
        <w:rPr>
          <w:rFonts w:ascii="Nudista" w:hAnsi="Nudista"/>
          <w:szCs w:val="20"/>
        </w:rPr>
        <w:t xml:space="preserve"> finančnej opravy uvedenej v správe z kontroly verejného obstarávania</w:t>
      </w:r>
      <w:r w:rsidR="00D75BD1" w:rsidRPr="00A532AB">
        <w:rPr>
          <w:rFonts w:ascii="Nudista" w:hAnsi="Nudista"/>
          <w:szCs w:val="20"/>
        </w:rPr>
        <w:t>,</w:t>
      </w:r>
      <w:r w:rsidRPr="00A532AB">
        <w:rPr>
          <w:rFonts w:ascii="Nudista" w:hAnsi="Nudista"/>
          <w:szCs w:val="20"/>
        </w:rPr>
        <w:t xml:space="preserve">  a zároveň</w:t>
      </w:r>
    </w:p>
    <w:p w14:paraId="782090BA" w14:textId="684CD4B0" w:rsidR="00E92F49" w:rsidRPr="00A532AB" w:rsidRDefault="00E92F49" w:rsidP="005A5CC6">
      <w:pPr>
        <w:pStyle w:val="Nadpis3"/>
        <w:keepNext w:val="0"/>
        <w:keepLines w:val="0"/>
        <w:numPr>
          <w:ilvl w:val="3"/>
          <w:numId w:val="162"/>
        </w:numPr>
        <w:spacing w:after="120" w:line="240" w:lineRule="auto"/>
        <w:jc w:val="both"/>
        <w:rPr>
          <w:rFonts w:ascii="Nudista" w:hAnsi="Nudista"/>
          <w:szCs w:val="20"/>
        </w:rPr>
      </w:pPr>
      <w:r w:rsidRPr="00A532AB">
        <w:rPr>
          <w:rFonts w:ascii="Nudista" w:hAnsi="Nudista"/>
          <w:szCs w:val="20"/>
        </w:rPr>
        <w:t>zverejnenie zmluvy v súlade s príslušnými právnymi predpismi Slovenskej republiky.</w:t>
      </w:r>
    </w:p>
    <w:p w14:paraId="52786C9F" w14:textId="77777777" w:rsidR="004C0592" w:rsidRPr="00A532AB" w:rsidRDefault="004C0592" w:rsidP="00E83DC7">
      <w:pPr>
        <w:pStyle w:val="Nadpis3"/>
        <w:keepNext w:val="0"/>
        <w:keepLines w:val="0"/>
        <w:numPr>
          <w:ilvl w:val="0"/>
          <w:numId w:val="0"/>
        </w:numPr>
        <w:spacing w:after="0" w:line="240" w:lineRule="auto"/>
        <w:ind w:left="567"/>
        <w:jc w:val="both"/>
        <w:rPr>
          <w:rFonts w:ascii="Nudista" w:hAnsi="Nudista"/>
        </w:rPr>
      </w:pPr>
    </w:p>
    <w:p w14:paraId="01022786" w14:textId="635E91B8" w:rsidR="0094391B" w:rsidRPr="00A532AB" w:rsidRDefault="0094391B" w:rsidP="00E83DC7">
      <w:pPr>
        <w:pStyle w:val="SAP1"/>
        <w:widowControl/>
        <w:spacing w:before="0" w:after="0" w:line="240" w:lineRule="auto"/>
        <w:rPr>
          <w:rFonts w:ascii="Nudista" w:hAnsi="Nudista" w:cs="Arial"/>
          <w:lang w:val="sk-SK"/>
        </w:rPr>
      </w:pPr>
      <w:bookmarkStart w:id="35" w:name="_Toc86843073"/>
      <w:r w:rsidRPr="00A532AB">
        <w:rPr>
          <w:rFonts w:ascii="Nudista" w:hAnsi="Nudista"/>
          <w:lang w:val="sk-SK"/>
        </w:rPr>
        <w:t xml:space="preserve">Miesto </w:t>
      </w:r>
      <w:r w:rsidR="00AF7815" w:rsidRPr="00A532AB">
        <w:rPr>
          <w:rFonts w:ascii="Nudista" w:hAnsi="Nudista"/>
          <w:lang w:val="sk-SK"/>
        </w:rPr>
        <w:t>A</w:t>
      </w:r>
      <w:r w:rsidR="003A293F">
        <w:rPr>
          <w:rFonts w:ascii="Nudista" w:hAnsi="Nudista"/>
          <w:lang w:val="sk-SK"/>
        </w:rPr>
        <w:t xml:space="preserve"> lehota</w:t>
      </w:r>
      <w:r w:rsidR="00AF7815" w:rsidRPr="00A532AB">
        <w:rPr>
          <w:rFonts w:ascii="Nudista" w:hAnsi="Nudista"/>
          <w:lang w:val="sk-SK"/>
        </w:rPr>
        <w:t xml:space="preserve"> </w:t>
      </w:r>
      <w:r w:rsidR="004656DF" w:rsidRPr="00A532AB">
        <w:rPr>
          <w:rFonts w:ascii="Nudista" w:hAnsi="Nudista"/>
          <w:lang w:val="sk-SK"/>
        </w:rPr>
        <w:t>dodania</w:t>
      </w:r>
      <w:r w:rsidRPr="00A532AB">
        <w:rPr>
          <w:rFonts w:ascii="Nudista" w:hAnsi="Nudista"/>
          <w:lang w:val="sk-SK"/>
        </w:rPr>
        <w:t xml:space="preserve"> predmetu zákazky</w:t>
      </w:r>
      <w:bookmarkEnd w:id="33"/>
      <w:bookmarkEnd w:id="35"/>
    </w:p>
    <w:p w14:paraId="4AB2F208"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bookmarkStart w:id="36" w:name="_Toc524701769"/>
      <w:bookmarkStart w:id="37" w:name="q5sasy"/>
      <w:bookmarkEnd w:id="13"/>
      <w:bookmarkEnd w:id="34"/>
    </w:p>
    <w:p w14:paraId="5347724C" w14:textId="37D0C274" w:rsidR="00C928D5" w:rsidRPr="00A532AB" w:rsidRDefault="0094391B" w:rsidP="005A5CC6">
      <w:pPr>
        <w:pStyle w:val="Nadpis3"/>
        <w:keepNext w:val="0"/>
        <w:keepLines w:val="0"/>
        <w:numPr>
          <w:ilvl w:val="2"/>
          <w:numId w:val="162"/>
        </w:numPr>
        <w:spacing w:after="120" w:line="240" w:lineRule="auto"/>
        <w:ind w:left="567" w:hanging="567"/>
        <w:jc w:val="both"/>
        <w:rPr>
          <w:rFonts w:ascii="Nudista" w:hAnsi="Nudista" w:cs="Arial"/>
        </w:rPr>
      </w:pPr>
      <w:bookmarkStart w:id="38" w:name="_Hlk7086194"/>
      <w:r w:rsidRPr="00A532AB">
        <w:rPr>
          <w:rFonts w:ascii="Nudista" w:hAnsi="Nudista" w:cs="Arial"/>
        </w:rPr>
        <w:t xml:space="preserve">Miesto </w:t>
      </w:r>
      <w:r w:rsidR="004656DF" w:rsidRPr="00A532AB">
        <w:rPr>
          <w:rFonts w:ascii="Nudista" w:hAnsi="Nudista" w:cs="Arial"/>
        </w:rPr>
        <w:t>dodania</w:t>
      </w:r>
      <w:r w:rsidRPr="00A532AB">
        <w:rPr>
          <w:rFonts w:ascii="Nudista" w:hAnsi="Nudista" w:cs="Arial"/>
        </w:rPr>
        <w:t xml:space="preserve"> predmetu zákazky</w:t>
      </w:r>
      <w:r w:rsidR="000C737A" w:rsidRPr="00A532AB">
        <w:rPr>
          <w:rFonts w:ascii="Nudista" w:hAnsi="Nudista" w:cs="Arial"/>
        </w:rPr>
        <w:t>:</w:t>
      </w:r>
      <w:r w:rsidR="0091358A" w:rsidRPr="00A532AB">
        <w:rPr>
          <w:rFonts w:ascii="Nudista" w:hAnsi="Nudista" w:cs="Arial"/>
        </w:rPr>
        <w:t xml:space="preserve"> </w:t>
      </w:r>
    </w:p>
    <w:p w14:paraId="0C835C83" w14:textId="014FFC0A" w:rsidR="009F5ACA" w:rsidRPr="00522793" w:rsidRDefault="003A293F" w:rsidP="005F01CD">
      <w:pPr>
        <w:pStyle w:val="Nadpis3"/>
        <w:keepNext w:val="0"/>
        <w:keepLines w:val="0"/>
        <w:numPr>
          <w:ilvl w:val="3"/>
          <w:numId w:val="162"/>
        </w:numPr>
        <w:spacing w:after="120" w:line="240" w:lineRule="auto"/>
        <w:ind w:left="1276" w:hanging="709"/>
        <w:jc w:val="both"/>
        <w:rPr>
          <w:rFonts w:ascii="Nudista" w:hAnsi="Nudista" w:cs="Arial"/>
          <w:szCs w:val="20"/>
        </w:rPr>
      </w:pPr>
      <w:r>
        <w:rPr>
          <w:rFonts w:ascii="Nudista" w:hAnsi="Nudista" w:cs="Arial"/>
          <w:b/>
          <w:bCs/>
        </w:rPr>
        <w:t xml:space="preserve">pre </w:t>
      </w:r>
      <w:r w:rsidR="00C928D5" w:rsidRPr="005F01CD">
        <w:rPr>
          <w:rFonts w:ascii="Nudista" w:hAnsi="Nudista" w:cs="Arial"/>
          <w:b/>
          <w:bCs/>
        </w:rPr>
        <w:t>Časť</w:t>
      </w:r>
      <w:r w:rsidR="00C928D5" w:rsidRPr="00AE3F3D">
        <w:rPr>
          <w:rFonts w:ascii="Nudista" w:hAnsi="Nudista" w:cs="Arial"/>
          <w:b/>
          <w:bCs/>
        </w:rPr>
        <w:t xml:space="preserve"> I. predmetu zákazky:</w:t>
      </w:r>
      <w:r w:rsidR="00C928D5" w:rsidRPr="00AE3F3D">
        <w:rPr>
          <w:rFonts w:ascii="Nudista" w:hAnsi="Nudista" w:cs="Arial"/>
        </w:rPr>
        <w:t xml:space="preserve"> </w:t>
      </w:r>
      <w:r w:rsidR="00AF7815" w:rsidRPr="00A532AB">
        <w:rPr>
          <w:rFonts w:ascii="Nudista" w:hAnsi="Nudista" w:cs="Arial"/>
          <w:szCs w:val="20"/>
        </w:rPr>
        <w:t>územ</w:t>
      </w:r>
      <w:r w:rsidR="009F5ACA">
        <w:rPr>
          <w:rFonts w:ascii="Nudista" w:hAnsi="Nudista" w:cs="Arial"/>
          <w:szCs w:val="20"/>
        </w:rPr>
        <w:t>ie</w:t>
      </w:r>
      <w:r w:rsidR="00AF7815" w:rsidRPr="00A532AB">
        <w:rPr>
          <w:rFonts w:ascii="Nudista" w:hAnsi="Nudista" w:cs="Arial"/>
          <w:szCs w:val="20"/>
        </w:rPr>
        <w:t xml:space="preserve"> mesta </w:t>
      </w:r>
      <w:r w:rsidR="009F5ACA">
        <w:rPr>
          <w:rFonts w:ascii="Nudista" w:hAnsi="Nudista" w:cs="Arial"/>
          <w:szCs w:val="20"/>
        </w:rPr>
        <w:t>Nesvady.</w:t>
      </w:r>
      <w:r w:rsidR="009F5ACA" w:rsidRPr="009F5ACA">
        <w:rPr>
          <w:rFonts w:ascii="Nudista" w:hAnsi="Nudista" w:cs="Arial"/>
          <w:szCs w:val="20"/>
        </w:rPr>
        <w:t xml:space="preserve"> </w:t>
      </w:r>
      <w:r w:rsidR="009F5ACA" w:rsidRPr="00522793">
        <w:rPr>
          <w:rFonts w:ascii="Nudista" w:hAnsi="Nudista" w:cs="Arial"/>
          <w:szCs w:val="20"/>
        </w:rPr>
        <w:t>Detaily lokalít umiestnenia SMART prvkov sú zobrazené na mape, ktorá sa nachádza na tomto linku:</w:t>
      </w:r>
    </w:p>
    <w:p w14:paraId="437DFC08" w14:textId="3329AB75" w:rsidR="00AF7815" w:rsidRPr="00AE3F3D" w:rsidRDefault="00192D3C" w:rsidP="005F01CD">
      <w:pPr>
        <w:pStyle w:val="Nadpis3"/>
        <w:keepNext w:val="0"/>
        <w:keepLines w:val="0"/>
        <w:numPr>
          <w:ilvl w:val="0"/>
          <w:numId w:val="0"/>
        </w:numPr>
        <w:spacing w:after="120" w:line="240" w:lineRule="auto"/>
        <w:ind w:left="1276"/>
        <w:jc w:val="both"/>
        <w:rPr>
          <w:rFonts w:ascii="Nudista" w:hAnsi="Nudista" w:cs="Arial"/>
          <w:szCs w:val="20"/>
        </w:rPr>
      </w:pPr>
      <w:hyperlink r:id="rId14" w:history="1">
        <w:r w:rsidR="009F5ACA" w:rsidRPr="00AE3F3D">
          <w:rPr>
            <w:rStyle w:val="Hypertextovprepojenie"/>
            <w:rFonts w:ascii="Nudista" w:hAnsi="Nudista" w:cs="Arial"/>
            <w:szCs w:val="20"/>
          </w:rPr>
          <w:t>https://www.google.com/maps/@47.9266497,18.0633597,12z/data=!4m2!6m1!1s13LzWLabFPtYPXuIKLlnIhXD00P7iy67j</w:t>
        </w:r>
      </w:hyperlink>
      <w:r w:rsidR="00AF7815" w:rsidRPr="00AE3F3D">
        <w:rPr>
          <w:rFonts w:ascii="Nudista" w:hAnsi="Nudista" w:cs="Arial"/>
          <w:szCs w:val="20"/>
        </w:rPr>
        <w:t xml:space="preserve"> </w:t>
      </w:r>
    </w:p>
    <w:p w14:paraId="0A589354" w14:textId="7A80ABD4" w:rsidR="00C928D5" w:rsidRPr="00A532AB" w:rsidRDefault="003A293F" w:rsidP="005F01CD">
      <w:pPr>
        <w:pStyle w:val="Nadpis3"/>
        <w:keepNext w:val="0"/>
        <w:keepLines w:val="0"/>
        <w:numPr>
          <w:ilvl w:val="3"/>
          <w:numId w:val="162"/>
        </w:numPr>
        <w:spacing w:after="120" w:line="240" w:lineRule="auto"/>
        <w:ind w:left="1276" w:hanging="709"/>
        <w:jc w:val="both"/>
        <w:rPr>
          <w:rFonts w:ascii="Nudista" w:hAnsi="Nudista" w:cs="Arial"/>
        </w:rPr>
      </w:pPr>
      <w:r>
        <w:rPr>
          <w:rFonts w:ascii="Nudista" w:hAnsi="Nudista" w:cs="Arial"/>
          <w:b/>
          <w:bCs/>
        </w:rPr>
        <w:t xml:space="preserve">pre </w:t>
      </w:r>
      <w:r w:rsidR="00C928D5" w:rsidRPr="005F01CD">
        <w:rPr>
          <w:rFonts w:ascii="Nudista" w:hAnsi="Nudista" w:cs="Arial"/>
          <w:b/>
          <w:bCs/>
        </w:rPr>
        <w:t>Časť</w:t>
      </w:r>
      <w:r w:rsidR="00C928D5" w:rsidRPr="00AE3F3D">
        <w:rPr>
          <w:rFonts w:ascii="Nudista" w:hAnsi="Nudista" w:cs="Arial"/>
          <w:b/>
          <w:bCs/>
        </w:rPr>
        <w:t xml:space="preserve"> I</w:t>
      </w:r>
      <w:r w:rsidR="000C1B3A" w:rsidRPr="00AE3F3D">
        <w:rPr>
          <w:rFonts w:ascii="Nudista" w:hAnsi="Nudista" w:cs="Arial"/>
          <w:b/>
          <w:bCs/>
        </w:rPr>
        <w:t>I</w:t>
      </w:r>
      <w:r w:rsidR="00C928D5" w:rsidRPr="00AE3F3D">
        <w:rPr>
          <w:rFonts w:ascii="Nudista" w:hAnsi="Nudista" w:cs="Arial"/>
          <w:b/>
          <w:bCs/>
        </w:rPr>
        <w:t>. pre</w:t>
      </w:r>
      <w:r w:rsidR="00C928D5" w:rsidRPr="00A532AB">
        <w:rPr>
          <w:rFonts w:ascii="Nudista" w:hAnsi="Nudista" w:cs="Arial"/>
          <w:b/>
          <w:bCs/>
        </w:rPr>
        <w:t>dmetu zákazky:</w:t>
      </w:r>
      <w:r w:rsidR="00AF7815" w:rsidRPr="00A532AB">
        <w:rPr>
          <w:rFonts w:ascii="Nudista" w:hAnsi="Nudista" w:cs="Arial"/>
          <w:szCs w:val="20"/>
        </w:rPr>
        <w:t xml:space="preserve"> IT infraštruktúra verejného obstarávateľa</w:t>
      </w:r>
    </w:p>
    <w:bookmarkEnd w:id="38"/>
    <w:p w14:paraId="687CEDCF" w14:textId="77777777" w:rsidR="00161BF1" w:rsidRPr="00A532AB" w:rsidRDefault="00AF7815" w:rsidP="005A5CC6">
      <w:pPr>
        <w:pStyle w:val="Nadpis3"/>
        <w:keepNext w:val="0"/>
        <w:keepLines w:val="0"/>
        <w:numPr>
          <w:ilvl w:val="2"/>
          <w:numId w:val="162"/>
        </w:numPr>
        <w:spacing w:after="120" w:line="240" w:lineRule="auto"/>
        <w:ind w:left="567" w:hanging="567"/>
        <w:jc w:val="both"/>
        <w:rPr>
          <w:rFonts w:ascii="Nudista" w:hAnsi="Nudista" w:cs="Arial"/>
          <w:szCs w:val="20"/>
        </w:rPr>
      </w:pPr>
      <w:r w:rsidRPr="00A532AB">
        <w:rPr>
          <w:rFonts w:ascii="Nudista" w:hAnsi="Nudista" w:cs="Arial"/>
        </w:rPr>
        <w:t>Lehota</w:t>
      </w:r>
      <w:r w:rsidRPr="00A532AB">
        <w:rPr>
          <w:rFonts w:ascii="Nudista" w:hAnsi="Nudista"/>
          <w:bCs/>
          <w:szCs w:val="20"/>
        </w:rPr>
        <w:t xml:space="preserve"> plnenia</w:t>
      </w:r>
      <w:r w:rsidRPr="00A532AB">
        <w:rPr>
          <w:rFonts w:ascii="Nudista" w:hAnsi="Nudista" w:cs="Arial"/>
          <w:szCs w:val="20"/>
        </w:rPr>
        <w:t xml:space="preserve"> predmetu zákazky</w:t>
      </w:r>
      <w:r w:rsidR="00161BF1" w:rsidRPr="00A532AB">
        <w:rPr>
          <w:rFonts w:ascii="Nudista" w:hAnsi="Nudista" w:cs="Arial"/>
          <w:szCs w:val="20"/>
        </w:rPr>
        <w:t>:</w:t>
      </w:r>
    </w:p>
    <w:p w14:paraId="7FA52138" w14:textId="41C85FC6" w:rsidR="009F5ACA" w:rsidRDefault="003A293F" w:rsidP="009F5ACA">
      <w:pPr>
        <w:pStyle w:val="Nadpis3"/>
        <w:keepNext w:val="0"/>
        <w:keepLines w:val="0"/>
        <w:numPr>
          <w:ilvl w:val="3"/>
          <w:numId w:val="162"/>
        </w:numPr>
        <w:spacing w:after="120" w:line="240" w:lineRule="auto"/>
        <w:ind w:left="1276" w:hanging="709"/>
        <w:jc w:val="both"/>
        <w:rPr>
          <w:rFonts w:ascii="Nudista" w:hAnsi="Nudista"/>
          <w:szCs w:val="20"/>
        </w:rPr>
      </w:pPr>
      <w:r>
        <w:rPr>
          <w:rFonts w:ascii="Nudista" w:hAnsi="Nudista" w:cs="Arial"/>
          <w:b/>
          <w:bCs/>
          <w:szCs w:val="20"/>
        </w:rPr>
        <w:t xml:space="preserve">pre </w:t>
      </w:r>
      <w:r w:rsidR="00161BF1" w:rsidRPr="005F01CD">
        <w:rPr>
          <w:rFonts w:ascii="Nudista" w:hAnsi="Nudista" w:cs="Arial"/>
          <w:b/>
          <w:bCs/>
          <w:szCs w:val="20"/>
        </w:rPr>
        <w:t>Časť I.</w:t>
      </w:r>
      <w:r w:rsidR="009F5ACA" w:rsidRPr="005F01CD">
        <w:rPr>
          <w:rFonts w:ascii="Nudista" w:hAnsi="Nudista" w:cs="Arial"/>
          <w:b/>
          <w:bCs/>
          <w:szCs w:val="20"/>
        </w:rPr>
        <w:t xml:space="preserve"> predmetu zákazky</w:t>
      </w:r>
      <w:r w:rsidR="00AF7815" w:rsidRPr="005F01CD">
        <w:rPr>
          <w:rFonts w:ascii="Nudista" w:hAnsi="Nudista"/>
          <w:b/>
          <w:bCs/>
          <w:szCs w:val="20"/>
        </w:rPr>
        <w:t>:</w:t>
      </w:r>
      <w:r w:rsidR="00AF7815" w:rsidRPr="00A532AB">
        <w:rPr>
          <w:rFonts w:ascii="Nudista" w:hAnsi="Nudista"/>
          <w:szCs w:val="20"/>
        </w:rPr>
        <w:t xml:space="preserve"> </w:t>
      </w:r>
      <w:r w:rsidR="00AF7815" w:rsidRPr="005F01CD">
        <w:rPr>
          <w:rFonts w:ascii="Nudista" w:hAnsi="Nudista"/>
          <w:szCs w:val="20"/>
        </w:rPr>
        <w:t>1</w:t>
      </w:r>
      <w:r w:rsidR="00161BF1" w:rsidRPr="005F01CD">
        <w:rPr>
          <w:rFonts w:ascii="Nudista" w:hAnsi="Nudista"/>
          <w:szCs w:val="20"/>
        </w:rPr>
        <w:t>0</w:t>
      </w:r>
      <w:r w:rsidR="00AF7815" w:rsidRPr="005F01CD">
        <w:rPr>
          <w:rFonts w:ascii="Nudista" w:hAnsi="Nudista"/>
          <w:szCs w:val="20"/>
        </w:rPr>
        <w:t xml:space="preserve"> mesiacov od nadobudnutia účinnosti zmluvy</w:t>
      </w:r>
      <w:r w:rsidR="00AF7815" w:rsidRPr="00AE3F3D">
        <w:rPr>
          <w:rFonts w:ascii="Nudista" w:hAnsi="Nudista"/>
          <w:szCs w:val="20"/>
        </w:rPr>
        <w:t>.</w:t>
      </w:r>
    </w:p>
    <w:p w14:paraId="164058C2" w14:textId="18FDE838" w:rsidR="00161BF1" w:rsidRPr="00AE3F3D" w:rsidRDefault="003A293F" w:rsidP="005F01CD">
      <w:pPr>
        <w:pStyle w:val="Nadpis3"/>
        <w:keepNext w:val="0"/>
        <w:keepLines w:val="0"/>
        <w:numPr>
          <w:ilvl w:val="3"/>
          <w:numId w:val="162"/>
        </w:numPr>
        <w:spacing w:after="120" w:line="240" w:lineRule="auto"/>
        <w:ind w:left="1276" w:hanging="709"/>
        <w:jc w:val="both"/>
        <w:rPr>
          <w:rFonts w:ascii="Nudista" w:hAnsi="Nudista"/>
          <w:szCs w:val="20"/>
        </w:rPr>
      </w:pPr>
      <w:r>
        <w:rPr>
          <w:rFonts w:ascii="Nudista" w:hAnsi="Nudista" w:cs="Arial"/>
          <w:b/>
          <w:bCs/>
          <w:szCs w:val="20"/>
        </w:rPr>
        <w:t xml:space="preserve">pre </w:t>
      </w:r>
      <w:r w:rsidR="009F5ACA" w:rsidRPr="005F01CD">
        <w:rPr>
          <w:rFonts w:ascii="Nudista" w:hAnsi="Nudista" w:cs="Arial"/>
          <w:b/>
          <w:bCs/>
          <w:szCs w:val="20"/>
        </w:rPr>
        <w:t>Časť II. predmetu zákazky</w:t>
      </w:r>
      <w:r w:rsidR="00161BF1" w:rsidRPr="005F01CD">
        <w:rPr>
          <w:rFonts w:ascii="Nudista" w:hAnsi="Nudista"/>
          <w:b/>
          <w:bCs/>
          <w:szCs w:val="20"/>
        </w:rPr>
        <w:t>:</w:t>
      </w:r>
      <w:r w:rsidR="00161BF1" w:rsidRPr="00AE3F3D">
        <w:rPr>
          <w:rFonts w:ascii="Nudista" w:hAnsi="Nudista"/>
          <w:szCs w:val="20"/>
        </w:rPr>
        <w:t xml:space="preserve"> </w:t>
      </w:r>
      <w:r w:rsidR="00161BF1" w:rsidRPr="005F01CD">
        <w:rPr>
          <w:rFonts w:ascii="Nudista" w:hAnsi="Nudista"/>
          <w:szCs w:val="20"/>
        </w:rPr>
        <w:t>17 mesiacov od nadobudnutia účinnosti zmluvy</w:t>
      </w:r>
      <w:r w:rsidR="00161BF1" w:rsidRPr="00AE3F3D">
        <w:rPr>
          <w:rFonts w:ascii="Nudista" w:hAnsi="Nudista"/>
          <w:szCs w:val="20"/>
        </w:rPr>
        <w:t>.</w:t>
      </w:r>
    </w:p>
    <w:p w14:paraId="6A49E417" w14:textId="3F0F14E8" w:rsidR="00AF7815" w:rsidRPr="00A532AB" w:rsidRDefault="00AF7815" w:rsidP="00AF7815">
      <w:pPr>
        <w:pStyle w:val="Nadpis3"/>
        <w:keepNext w:val="0"/>
        <w:keepLines w:val="0"/>
        <w:numPr>
          <w:ilvl w:val="2"/>
          <w:numId w:val="16"/>
        </w:numPr>
        <w:spacing w:after="120" w:line="240" w:lineRule="auto"/>
        <w:ind w:left="567" w:hanging="567"/>
        <w:jc w:val="both"/>
        <w:rPr>
          <w:rFonts w:ascii="Nudista" w:hAnsi="Nudista"/>
          <w:bCs/>
          <w:szCs w:val="20"/>
        </w:rPr>
      </w:pPr>
      <w:r w:rsidRPr="00A532AB">
        <w:rPr>
          <w:rFonts w:ascii="Nudista" w:hAnsi="Nudista"/>
          <w:bCs/>
          <w:szCs w:val="20"/>
        </w:rPr>
        <w:t xml:space="preserve">Podrobné informácie o podmienkach dodania predmetu zákazky sú uvedené v Časti </w:t>
      </w:r>
      <w:r w:rsidR="008B78E6">
        <w:rPr>
          <w:rFonts w:ascii="Nudista" w:hAnsi="Nudista"/>
          <w:bCs/>
          <w:szCs w:val="20"/>
        </w:rPr>
        <w:t>E</w:t>
      </w:r>
      <w:r w:rsidRPr="008B78E6">
        <w:rPr>
          <w:rFonts w:ascii="Nudista" w:hAnsi="Nudista"/>
          <w:bCs/>
          <w:szCs w:val="20"/>
        </w:rPr>
        <w:t>. Obchodné podmienky týchto súťažných podkladov.</w:t>
      </w:r>
    </w:p>
    <w:p w14:paraId="1E1B7709" w14:textId="77777777" w:rsidR="006F6E39" w:rsidRPr="00A532AB" w:rsidRDefault="006F6E39" w:rsidP="00E83DC7">
      <w:pPr>
        <w:pStyle w:val="SAP1"/>
        <w:widowControl/>
        <w:numPr>
          <w:ilvl w:val="0"/>
          <w:numId w:val="0"/>
        </w:numPr>
        <w:spacing w:before="0" w:after="0" w:line="240" w:lineRule="auto"/>
        <w:ind w:left="576"/>
        <w:rPr>
          <w:rFonts w:ascii="Nudista" w:hAnsi="Nudista"/>
          <w:lang w:val="sk-SK"/>
        </w:rPr>
      </w:pPr>
    </w:p>
    <w:p w14:paraId="689CD13E" w14:textId="1B2CBB55" w:rsidR="0094391B" w:rsidRPr="00A532AB" w:rsidRDefault="0094391B" w:rsidP="00E83DC7">
      <w:pPr>
        <w:pStyle w:val="SAP1"/>
        <w:widowControl/>
        <w:spacing w:before="0" w:after="0" w:line="240" w:lineRule="auto"/>
        <w:rPr>
          <w:rFonts w:ascii="Nudista" w:hAnsi="Nudista"/>
          <w:lang w:val="sk-SK"/>
        </w:rPr>
      </w:pPr>
      <w:bookmarkStart w:id="39" w:name="_Toc86843074"/>
      <w:r w:rsidRPr="00A532AB">
        <w:rPr>
          <w:rFonts w:ascii="Nudista" w:hAnsi="Nudista"/>
          <w:lang w:val="sk-SK"/>
        </w:rPr>
        <w:t>Oprávnení uchádzači</w:t>
      </w:r>
      <w:bookmarkEnd w:id="36"/>
      <w:bookmarkEnd w:id="39"/>
    </w:p>
    <w:p w14:paraId="4F21EBEE" w14:textId="6821E781" w:rsidR="00832490" w:rsidRPr="00A532AB" w:rsidRDefault="00832490" w:rsidP="00E83DC7">
      <w:pPr>
        <w:pStyle w:val="Nadpis3"/>
        <w:keepNext w:val="0"/>
        <w:keepLines w:val="0"/>
        <w:numPr>
          <w:ilvl w:val="0"/>
          <w:numId w:val="0"/>
        </w:numPr>
        <w:spacing w:after="0" w:line="240" w:lineRule="auto"/>
        <w:ind w:left="567"/>
        <w:jc w:val="both"/>
        <w:rPr>
          <w:rFonts w:ascii="Nudista" w:hAnsi="Nudista" w:cs="Arial"/>
        </w:rPr>
      </w:pPr>
    </w:p>
    <w:p w14:paraId="63142D4F" w14:textId="2B96B170" w:rsidR="0094391B" w:rsidRPr="00A532AB" w:rsidRDefault="0094391B" w:rsidP="005A5CC6">
      <w:pPr>
        <w:pStyle w:val="Nadpis3"/>
        <w:keepNext w:val="0"/>
        <w:keepLines w:val="0"/>
        <w:numPr>
          <w:ilvl w:val="1"/>
          <w:numId w:val="143"/>
        </w:numPr>
        <w:spacing w:after="0" w:line="240" w:lineRule="auto"/>
        <w:ind w:left="567" w:hanging="567"/>
        <w:jc w:val="both"/>
        <w:rPr>
          <w:rFonts w:ascii="Nudista" w:hAnsi="Nudista" w:cs="Arial"/>
        </w:rPr>
      </w:pPr>
      <w:r w:rsidRPr="00A532AB">
        <w:rPr>
          <w:rFonts w:ascii="Nudista" w:hAnsi="Nudista" w:cs="Arial"/>
        </w:rPr>
        <w:t xml:space="preserve">Ponuku môžu predkladať fyzické, právnické osoby alebo skupina fyzických alebo právnických osôb, vystupujúcich voči verejnému obstarávateľovi spoločne. </w:t>
      </w:r>
    </w:p>
    <w:p w14:paraId="181B1E39"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6363211C" w14:textId="7F38B1A7" w:rsidR="0094391B" w:rsidRPr="00A532AB" w:rsidRDefault="0094391B" w:rsidP="005A5CC6">
      <w:pPr>
        <w:pStyle w:val="Nadpis3"/>
        <w:keepNext w:val="0"/>
        <w:keepLines w:val="0"/>
        <w:numPr>
          <w:ilvl w:val="1"/>
          <w:numId w:val="143"/>
        </w:numPr>
        <w:spacing w:after="0" w:line="240" w:lineRule="auto"/>
        <w:ind w:left="567" w:hanging="567"/>
        <w:jc w:val="both"/>
        <w:rPr>
          <w:rFonts w:ascii="Nudista" w:hAnsi="Nudista" w:cs="Arial"/>
        </w:rPr>
      </w:pPr>
      <w:r w:rsidRPr="00A532AB">
        <w:rPr>
          <w:rFonts w:ascii="Nudista" w:hAnsi="Nudista" w:cs="Arial"/>
        </w:rPr>
        <w:t>V</w:t>
      </w:r>
      <w:r w:rsidRPr="00A532AB">
        <w:rPr>
          <w:rFonts w:ascii="Nudista" w:hAnsi="Nudista" w:cs="Calibri"/>
        </w:rPr>
        <w:t> </w:t>
      </w:r>
      <w:r w:rsidRPr="00A532AB">
        <w:rPr>
          <w:rFonts w:ascii="Nudista" w:hAnsi="Nudista" w:cs="Arial"/>
        </w:rPr>
        <w:t>pr</w:t>
      </w:r>
      <w:r w:rsidRPr="00A532AB">
        <w:rPr>
          <w:rFonts w:ascii="Nudista" w:hAnsi="Nudista" w:cs="Proba Pro"/>
        </w:rPr>
        <w:t>í</w:t>
      </w:r>
      <w:r w:rsidRPr="00A532AB">
        <w:rPr>
          <w:rFonts w:ascii="Nudista" w:hAnsi="Nudista" w:cs="Arial"/>
        </w:rPr>
        <w:t xml:space="preserve">pade, </w:t>
      </w:r>
      <w:r w:rsidR="0066774E" w:rsidRPr="00A532AB">
        <w:rPr>
          <w:rFonts w:ascii="Nudista" w:hAnsi="Nudista" w:cs="Proba Pro"/>
        </w:rPr>
        <w:t>ak</w:t>
      </w:r>
      <w:r w:rsidRPr="00A532AB">
        <w:rPr>
          <w:rFonts w:ascii="Nudista" w:hAnsi="Nudista" w:cs="Arial"/>
        </w:rPr>
        <w:t xml:space="preserve"> je uch</w:t>
      </w:r>
      <w:r w:rsidRPr="00A532AB">
        <w:rPr>
          <w:rFonts w:ascii="Nudista" w:hAnsi="Nudista" w:cs="Proba Pro"/>
        </w:rPr>
        <w:t>á</w:t>
      </w:r>
      <w:r w:rsidRPr="00A532AB">
        <w:rPr>
          <w:rFonts w:ascii="Nudista" w:hAnsi="Nudista" w:cs="Arial"/>
        </w:rPr>
        <w:t>dza</w:t>
      </w:r>
      <w:r w:rsidRPr="00A532AB">
        <w:rPr>
          <w:rFonts w:ascii="Nudista" w:hAnsi="Nudista" w:cs="Proba Pro CE"/>
        </w:rPr>
        <w:t>č</w:t>
      </w:r>
      <w:r w:rsidRPr="00A532AB">
        <w:rPr>
          <w:rFonts w:ascii="Nudista" w:hAnsi="Nudista" w:cs="Arial"/>
        </w:rPr>
        <w:t>om skupina, tak</w:t>
      </w:r>
      <w:r w:rsidRPr="00A532AB">
        <w:rPr>
          <w:rFonts w:ascii="Nudista" w:hAnsi="Nudista" w:cs="Proba Pro"/>
        </w:rPr>
        <w:t>ý</w:t>
      </w:r>
      <w:r w:rsidRPr="00A532AB">
        <w:rPr>
          <w:rFonts w:ascii="Nudista" w:hAnsi="Nudista" w:cs="Arial"/>
        </w:rPr>
        <w:t>to uch</w:t>
      </w:r>
      <w:r w:rsidRPr="00A532AB">
        <w:rPr>
          <w:rFonts w:ascii="Nudista" w:hAnsi="Nudista" w:cs="Proba Pro"/>
        </w:rPr>
        <w:t>á</w:t>
      </w:r>
      <w:r w:rsidRPr="00A532AB">
        <w:rPr>
          <w:rFonts w:ascii="Nudista" w:hAnsi="Nudista" w:cs="Arial"/>
        </w:rPr>
        <w:t>dza</w:t>
      </w:r>
      <w:r w:rsidRPr="00A532AB">
        <w:rPr>
          <w:rFonts w:ascii="Nudista" w:hAnsi="Nudista" w:cs="Proba Pro CE"/>
        </w:rPr>
        <w:t>č</w:t>
      </w:r>
      <w:r w:rsidRPr="00A532AB">
        <w:rPr>
          <w:rFonts w:ascii="Nudista" w:hAnsi="Nudista" w:cs="Arial"/>
        </w:rPr>
        <w:t xml:space="preserve"> je povinn</w:t>
      </w:r>
      <w:r w:rsidRPr="00A532AB">
        <w:rPr>
          <w:rFonts w:ascii="Nudista" w:hAnsi="Nudista" w:cs="Proba Pro"/>
        </w:rPr>
        <w:t>ý</w:t>
      </w:r>
      <w:r w:rsidRPr="00A532AB">
        <w:rPr>
          <w:rFonts w:ascii="Nudista" w:hAnsi="Nudista" w:cs="Arial"/>
        </w:rPr>
        <w:t xml:space="preserve"> predlo</w:t>
      </w:r>
      <w:r w:rsidRPr="00A532AB">
        <w:rPr>
          <w:rFonts w:ascii="Nudista" w:hAnsi="Nudista" w:cs="Proba Pro"/>
        </w:rPr>
        <w:t>ž</w:t>
      </w:r>
      <w:r w:rsidRPr="00A532AB">
        <w:rPr>
          <w:rFonts w:ascii="Nudista" w:hAnsi="Nudista" w:cs="Arial"/>
        </w:rPr>
        <w:t>i</w:t>
      </w:r>
      <w:r w:rsidRPr="00A532AB">
        <w:rPr>
          <w:rFonts w:ascii="Nudista" w:hAnsi="Nudista" w:cs="Proba Pro CE"/>
        </w:rPr>
        <w:t>ť</w:t>
      </w:r>
      <w:r w:rsidRPr="00A532AB">
        <w:rPr>
          <w:rFonts w:ascii="Nudista" w:hAnsi="Nudista" w:cs="Arial"/>
        </w:rPr>
        <w:t xml:space="preserve"> doklad podp</w:t>
      </w:r>
      <w:r w:rsidRPr="00A532AB">
        <w:rPr>
          <w:rFonts w:ascii="Nudista" w:hAnsi="Nudista" w:cs="Proba Pro"/>
        </w:rPr>
        <w:t>í</w:t>
      </w:r>
      <w:r w:rsidRPr="00A532AB">
        <w:rPr>
          <w:rFonts w:ascii="Nudista" w:hAnsi="Nudista" w:cs="Arial"/>
        </w:rPr>
        <w:t>san</w:t>
      </w:r>
      <w:r w:rsidRPr="00A532AB">
        <w:rPr>
          <w:rFonts w:ascii="Nudista" w:hAnsi="Nudista" w:cs="Proba Pro"/>
        </w:rPr>
        <w:t>ý</w:t>
      </w:r>
      <w:r w:rsidRPr="00A532AB">
        <w:rPr>
          <w:rFonts w:ascii="Nudista" w:hAnsi="Nudista" w:cs="Arial"/>
        </w:rPr>
        <w:t xml:space="preserve"> v</w:t>
      </w:r>
      <w:r w:rsidRPr="00A532AB">
        <w:rPr>
          <w:rFonts w:ascii="Nudista" w:hAnsi="Nudista" w:cs="Proba Pro"/>
        </w:rPr>
        <w:t>š</w:t>
      </w:r>
      <w:r w:rsidRPr="00A532AB">
        <w:rPr>
          <w:rFonts w:ascii="Nudista" w:hAnsi="Nudista" w:cs="Arial"/>
        </w:rPr>
        <w:t>etk</w:t>
      </w:r>
      <w:r w:rsidRPr="00A532AB">
        <w:rPr>
          <w:rFonts w:ascii="Nudista" w:hAnsi="Nudista" w:cs="Proba Pro"/>
        </w:rPr>
        <w:t>ý</w:t>
      </w:r>
      <w:r w:rsidRPr="00A532AB">
        <w:rPr>
          <w:rFonts w:ascii="Nudista" w:hAnsi="Nudista" w:cs="Arial"/>
        </w:rPr>
        <w:t xml:space="preserve">mi </w:t>
      </w:r>
      <w:r w:rsidRPr="00A532AB">
        <w:rPr>
          <w:rFonts w:ascii="Nudista" w:hAnsi="Nudista" w:cs="Proba Pro CE"/>
        </w:rPr>
        <w:t>č</w:t>
      </w:r>
      <w:r w:rsidRPr="00A532AB">
        <w:rPr>
          <w:rFonts w:ascii="Nudista" w:hAnsi="Nudista" w:cs="Arial"/>
        </w:rPr>
        <w:t>lenmi skupiny o</w:t>
      </w:r>
      <w:r w:rsidRPr="00A532AB">
        <w:rPr>
          <w:rFonts w:ascii="Nudista" w:hAnsi="Nudista" w:cs="Calibri"/>
        </w:rPr>
        <w:t> </w:t>
      </w:r>
      <w:r w:rsidRPr="00A532AB">
        <w:rPr>
          <w:rFonts w:ascii="Nudista" w:hAnsi="Nudista" w:cs="Arial"/>
        </w:rPr>
        <w:t>ur</w:t>
      </w:r>
      <w:r w:rsidRPr="00A532AB">
        <w:rPr>
          <w:rFonts w:ascii="Nudista" w:hAnsi="Nudista" w:cs="Proba Pro CE"/>
        </w:rPr>
        <w:t>č</w:t>
      </w:r>
      <w:r w:rsidRPr="00A532AB">
        <w:rPr>
          <w:rFonts w:ascii="Nudista" w:hAnsi="Nudista" w:cs="Arial"/>
        </w:rPr>
        <w:t>en</w:t>
      </w:r>
      <w:r w:rsidRPr="00A532AB">
        <w:rPr>
          <w:rFonts w:ascii="Nudista" w:hAnsi="Nudista" w:cs="Proba Pro"/>
        </w:rPr>
        <w:t>í</w:t>
      </w:r>
      <w:r w:rsidRPr="00A532AB">
        <w:rPr>
          <w:rFonts w:ascii="Nudista" w:hAnsi="Nudista" w:cs="Arial"/>
        </w:rPr>
        <w:t xml:space="preserve"> ved</w:t>
      </w:r>
      <w:r w:rsidRPr="00A532AB">
        <w:rPr>
          <w:rFonts w:ascii="Nudista" w:hAnsi="Nudista" w:cs="Proba Pro"/>
        </w:rPr>
        <w:t>ú</w:t>
      </w:r>
      <w:r w:rsidRPr="00A532AB">
        <w:rPr>
          <w:rFonts w:ascii="Nudista" w:hAnsi="Nudista" w:cs="Arial"/>
        </w:rPr>
        <w:t xml:space="preserve">ceho </w:t>
      </w:r>
      <w:r w:rsidRPr="00A532AB">
        <w:rPr>
          <w:rFonts w:ascii="Nudista" w:hAnsi="Nudista" w:cs="Proba Pro CE"/>
        </w:rPr>
        <w:t>č</w:t>
      </w:r>
      <w:r w:rsidRPr="00A532AB">
        <w:rPr>
          <w:rFonts w:ascii="Nudista" w:hAnsi="Nudista" w:cs="Arial"/>
        </w:rPr>
        <w:t>lena opr</w:t>
      </w:r>
      <w:r w:rsidRPr="00A532AB">
        <w:rPr>
          <w:rFonts w:ascii="Nudista" w:hAnsi="Nudista" w:cs="Proba Pro"/>
        </w:rPr>
        <w:t>á</w:t>
      </w:r>
      <w:r w:rsidRPr="00A532AB">
        <w:rPr>
          <w:rFonts w:ascii="Nudista" w:hAnsi="Nudista" w:cs="Arial"/>
        </w:rPr>
        <w:t>vnen</w:t>
      </w:r>
      <w:r w:rsidRPr="00A532AB">
        <w:rPr>
          <w:rFonts w:ascii="Nudista" w:hAnsi="Nudista" w:cs="Proba Pro"/>
        </w:rPr>
        <w:t>é</w:t>
      </w:r>
      <w:r w:rsidRPr="00A532AB">
        <w:rPr>
          <w:rFonts w:ascii="Nudista" w:hAnsi="Nudista" w:cs="Arial"/>
        </w:rPr>
        <w:t>ho kona</w:t>
      </w:r>
      <w:r w:rsidRPr="00A532AB">
        <w:rPr>
          <w:rFonts w:ascii="Nudista" w:hAnsi="Nudista" w:cs="Proba Pro CE"/>
        </w:rPr>
        <w:t>ť</w:t>
      </w:r>
      <w:r w:rsidRPr="00A532AB">
        <w:rPr>
          <w:rFonts w:ascii="Nudista" w:hAnsi="Nudista" w:cs="Arial"/>
        </w:rPr>
        <w:t xml:space="preserve"> v</w:t>
      </w:r>
      <w:r w:rsidRPr="00A532AB">
        <w:rPr>
          <w:rFonts w:ascii="Nudista" w:hAnsi="Nudista" w:cs="Calibri"/>
        </w:rPr>
        <w:t> </w:t>
      </w:r>
      <w:r w:rsidRPr="00A532AB">
        <w:rPr>
          <w:rFonts w:ascii="Nudista" w:hAnsi="Nudista" w:cs="Arial"/>
        </w:rPr>
        <w:t>mene ostatn</w:t>
      </w:r>
      <w:r w:rsidRPr="00A532AB">
        <w:rPr>
          <w:rFonts w:ascii="Nudista" w:hAnsi="Nudista" w:cs="Proba Pro"/>
        </w:rPr>
        <w:t>ý</w:t>
      </w:r>
      <w:r w:rsidRPr="00A532AB">
        <w:rPr>
          <w:rFonts w:ascii="Nudista" w:hAnsi="Nudista" w:cs="Arial"/>
        </w:rPr>
        <w:t xml:space="preserve">ch </w:t>
      </w:r>
      <w:r w:rsidRPr="00A532AB">
        <w:rPr>
          <w:rFonts w:ascii="Nudista" w:hAnsi="Nudista" w:cs="Proba Pro CE"/>
        </w:rPr>
        <w:t>č</w:t>
      </w:r>
      <w:r w:rsidRPr="00A532AB">
        <w:rPr>
          <w:rFonts w:ascii="Nudista" w:hAnsi="Nudista" w:cs="Arial"/>
        </w:rPr>
        <w:t>lenov skupiny v</w:t>
      </w:r>
      <w:r w:rsidRPr="00A532AB">
        <w:rPr>
          <w:rFonts w:ascii="Nudista" w:hAnsi="Nudista" w:cs="Calibri"/>
        </w:rPr>
        <w:t> </w:t>
      </w:r>
      <w:r w:rsidRPr="00A532AB">
        <w:rPr>
          <w:rFonts w:ascii="Nudista" w:hAnsi="Nudista" w:cs="Arial"/>
        </w:rPr>
        <w:t>tejto verejnej s</w:t>
      </w:r>
      <w:r w:rsidRPr="00A532AB">
        <w:rPr>
          <w:rFonts w:ascii="Nudista" w:hAnsi="Nudista" w:cs="Proba Pro CE"/>
        </w:rPr>
        <w:t>úť</w:t>
      </w:r>
      <w:r w:rsidRPr="00A532AB">
        <w:rPr>
          <w:rFonts w:ascii="Nudista" w:hAnsi="Nudista" w:cs="Arial"/>
        </w:rPr>
        <w:t>a</w:t>
      </w:r>
      <w:r w:rsidRPr="00A532AB">
        <w:rPr>
          <w:rFonts w:ascii="Nudista" w:hAnsi="Nudista" w:cs="Proba Pro"/>
        </w:rPr>
        <w:t>ž</w:t>
      </w:r>
      <w:r w:rsidRPr="00A532AB">
        <w:rPr>
          <w:rFonts w:ascii="Nudista" w:hAnsi="Nudista" w:cs="Arial"/>
        </w:rPr>
        <w:t>i. V</w:t>
      </w:r>
      <w:r w:rsidRPr="00A532AB">
        <w:rPr>
          <w:rFonts w:ascii="Nudista" w:hAnsi="Nudista" w:cs="Calibri"/>
        </w:rPr>
        <w:t> </w:t>
      </w:r>
      <w:r w:rsidRPr="00A532AB">
        <w:rPr>
          <w:rFonts w:ascii="Nudista" w:hAnsi="Nudista" w:cs="Arial"/>
        </w:rPr>
        <w:t>pr</w:t>
      </w:r>
      <w:r w:rsidRPr="00A532AB">
        <w:rPr>
          <w:rFonts w:ascii="Nudista" w:hAnsi="Nudista" w:cs="Proba Pro"/>
        </w:rPr>
        <w:t>í</w:t>
      </w:r>
      <w:r w:rsidRPr="00A532AB">
        <w:rPr>
          <w:rFonts w:ascii="Nudista" w:hAnsi="Nudista" w:cs="Arial"/>
        </w:rPr>
        <w:t>pade, ak bude ponuka skupiny dod</w:t>
      </w:r>
      <w:r w:rsidRPr="00A532AB">
        <w:rPr>
          <w:rFonts w:ascii="Nudista" w:hAnsi="Nudista" w:cs="Proba Pro"/>
        </w:rPr>
        <w:t>á</w:t>
      </w:r>
      <w:r w:rsidRPr="00A532AB">
        <w:rPr>
          <w:rFonts w:ascii="Nudista" w:hAnsi="Nudista" w:cs="Arial"/>
        </w:rPr>
        <w:t>vate</w:t>
      </w:r>
      <w:r w:rsidRPr="00A532AB">
        <w:rPr>
          <w:rFonts w:ascii="Nudista" w:hAnsi="Nudista" w:cs="Proba Pro CE"/>
        </w:rPr>
        <w:t>ľ</w:t>
      </w:r>
      <w:r w:rsidRPr="00A532AB">
        <w:rPr>
          <w:rFonts w:ascii="Nudista" w:hAnsi="Nudista" w:cs="Arial"/>
        </w:rPr>
        <w:t>ov vyhodnoten</w:t>
      </w:r>
      <w:r w:rsidRPr="00A532AB">
        <w:rPr>
          <w:rFonts w:ascii="Nudista" w:hAnsi="Nudista" w:cs="Proba Pro"/>
        </w:rPr>
        <w:t>á</w:t>
      </w:r>
      <w:r w:rsidRPr="00A532AB">
        <w:rPr>
          <w:rFonts w:ascii="Nudista" w:hAnsi="Nudista" w:cs="Arial"/>
        </w:rPr>
        <w:t xml:space="preserve"> ako </w:t>
      </w:r>
      <w:r w:rsidRPr="00A532AB">
        <w:rPr>
          <w:rFonts w:ascii="Nudista" w:hAnsi="Nudista" w:cs="Proba Pro"/>
        </w:rPr>
        <w:t>ú</w:t>
      </w:r>
      <w:r w:rsidRPr="00A532AB">
        <w:rPr>
          <w:rFonts w:ascii="Nudista" w:hAnsi="Nudista" w:cs="Arial"/>
        </w:rPr>
        <w:t>spe</w:t>
      </w:r>
      <w:r w:rsidRPr="00A532AB">
        <w:rPr>
          <w:rFonts w:ascii="Nudista" w:hAnsi="Nudista" w:cs="Proba Pro"/>
        </w:rPr>
        <w:t>š</w:t>
      </w:r>
      <w:r w:rsidRPr="00A532AB">
        <w:rPr>
          <w:rFonts w:ascii="Nudista" w:hAnsi="Nudista" w:cs="Arial"/>
        </w:rPr>
        <w:t>n</w:t>
      </w:r>
      <w:r w:rsidRPr="00A532AB">
        <w:rPr>
          <w:rFonts w:ascii="Nudista" w:hAnsi="Nudista" w:cs="Proba Pro"/>
        </w:rPr>
        <w:t>á</w:t>
      </w:r>
      <w:r w:rsidRPr="00A532AB">
        <w:rPr>
          <w:rFonts w:ascii="Nudista" w:hAnsi="Nudista" w:cs="Arial"/>
        </w:rPr>
        <w:t>, t</w:t>
      </w:r>
      <w:r w:rsidRPr="00A532AB">
        <w:rPr>
          <w:rFonts w:ascii="Nudista" w:hAnsi="Nudista" w:cs="Proba Pro"/>
        </w:rPr>
        <w:t>á</w:t>
      </w:r>
      <w:r w:rsidRPr="00A532AB">
        <w:rPr>
          <w:rFonts w:ascii="Nudista" w:hAnsi="Nudista" w:cs="Arial"/>
        </w:rPr>
        <w:t>to skupina bude povinn</w:t>
      </w:r>
      <w:r w:rsidRPr="00A532AB">
        <w:rPr>
          <w:rFonts w:ascii="Nudista" w:hAnsi="Nudista" w:cs="Proba Pro"/>
        </w:rPr>
        <w:t>á</w:t>
      </w:r>
      <w:r w:rsidRPr="00A532AB">
        <w:rPr>
          <w:rFonts w:ascii="Nudista" w:hAnsi="Nudista" w:cs="Arial"/>
        </w:rPr>
        <w:t xml:space="preserve"> vytvori</w:t>
      </w:r>
      <w:r w:rsidRPr="00A532AB">
        <w:rPr>
          <w:rFonts w:ascii="Nudista" w:hAnsi="Nudista" w:cs="Proba Pro CE"/>
        </w:rPr>
        <w:t>ť</w:t>
      </w:r>
      <w:r w:rsidRPr="00A532AB">
        <w:rPr>
          <w:rFonts w:ascii="Nudista" w:hAnsi="Nudista" w:cs="Arial"/>
        </w:rPr>
        <w:t xml:space="preserve"> zdru</w:t>
      </w:r>
      <w:r w:rsidRPr="00A532AB">
        <w:rPr>
          <w:rFonts w:ascii="Nudista" w:hAnsi="Nudista" w:cs="Proba Pro"/>
        </w:rPr>
        <w:t>ž</w:t>
      </w:r>
      <w:r w:rsidRPr="00A532AB">
        <w:rPr>
          <w:rFonts w:ascii="Nudista" w:hAnsi="Nudista" w:cs="Arial"/>
        </w:rPr>
        <w:t>enie os</w:t>
      </w:r>
      <w:r w:rsidRPr="00A532AB">
        <w:rPr>
          <w:rFonts w:ascii="Nudista" w:hAnsi="Nudista" w:cs="Proba Pro"/>
        </w:rPr>
        <w:t>ô</w:t>
      </w:r>
      <w:r w:rsidRPr="00A532AB">
        <w:rPr>
          <w:rFonts w:ascii="Nudista" w:hAnsi="Nudista" w:cs="Arial"/>
        </w:rPr>
        <w:t>b pod</w:t>
      </w:r>
      <w:r w:rsidRPr="00A532AB">
        <w:rPr>
          <w:rFonts w:ascii="Nudista" w:hAnsi="Nudista" w:cs="Proba Pro CE"/>
        </w:rPr>
        <w:t>ľ</w:t>
      </w:r>
      <w:r w:rsidRPr="00A532AB">
        <w:rPr>
          <w:rFonts w:ascii="Nudista" w:hAnsi="Nudista" w:cs="Arial"/>
        </w:rPr>
        <w:t>a relevantných ustanovení súkromného práva. Z</w:t>
      </w:r>
      <w:r w:rsidRPr="00A532AB">
        <w:rPr>
          <w:rFonts w:ascii="Nudista" w:hAnsi="Nudista" w:cs="Calibri"/>
        </w:rPr>
        <w:t> </w:t>
      </w:r>
      <w:r w:rsidRPr="00A532AB">
        <w:rPr>
          <w:rFonts w:ascii="Nudista" w:hAnsi="Nudista" w:cs="Arial"/>
        </w:rPr>
        <w:t>dokument</w:t>
      </w:r>
      <w:r w:rsidRPr="00A532AB">
        <w:rPr>
          <w:rFonts w:ascii="Nudista" w:hAnsi="Nudista" w:cs="Proba Pro"/>
        </w:rPr>
        <w:t>á</w:t>
      </w:r>
      <w:r w:rsidRPr="00A532AB">
        <w:rPr>
          <w:rFonts w:ascii="Nudista" w:hAnsi="Nudista" w:cs="Arial"/>
        </w:rPr>
        <w:t>cie preukazuj</w:t>
      </w:r>
      <w:r w:rsidRPr="00A532AB">
        <w:rPr>
          <w:rFonts w:ascii="Nudista" w:hAnsi="Nudista" w:cs="Proba Pro"/>
        </w:rPr>
        <w:t>ú</w:t>
      </w:r>
      <w:r w:rsidRPr="00A532AB">
        <w:rPr>
          <w:rFonts w:ascii="Nudista" w:hAnsi="Nudista" w:cs="Arial"/>
        </w:rPr>
        <w:t>cej vznik zdru</w:t>
      </w:r>
      <w:r w:rsidRPr="00A532AB">
        <w:rPr>
          <w:rFonts w:ascii="Nudista" w:hAnsi="Nudista" w:cs="Proba Pro"/>
        </w:rPr>
        <w:t>ž</w:t>
      </w:r>
      <w:r w:rsidRPr="00A532AB">
        <w:rPr>
          <w:rFonts w:ascii="Nudista" w:hAnsi="Nudista" w:cs="Arial"/>
        </w:rPr>
        <w:t>enia (resp. inej z</w:t>
      </w:r>
      <w:r w:rsidRPr="00A532AB">
        <w:rPr>
          <w:rFonts w:ascii="Nudista" w:hAnsi="Nudista" w:cs="Proba Pro"/>
        </w:rPr>
        <w:t>á</w:t>
      </w:r>
      <w:r w:rsidRPr="00A532AB">
        <w:rPr>
          <w:rFonts w:ascii="Nudista" w:hAnsi="Nudista" w:cs="Arial"/>
        </w:rPr>
        <w:t>konnej formy spolupr</w:t>
      </w:r>
      <w:r w:rsidRPr="00A532AB">
        <w:rPr>
          <w:rFonts w:ascii="Nudista" w:hAnsi="Nudista" w:cs="Proba Pro"/>
        </w:rPr>
        <w:t>á</w:t>
      </w:r>
      <w:r w:rsidRPr="00A532AB">
        <w:rPr>
          <w:rFonts w:ascii="Nudista" w:hAnsi="Nudista" w:cs="Arial"/>
        </w:rPr>
        <w:t>ce fyzick</w:t>
      </w:r>
      <w:r w:rsidRPr="00A532AB">
        <w:rPr>
          <w:rFonts w:ascii="Nudista" w:hAnsi="Nudista" w:cs="Proba Pro"/>
        </w:rPr>
        <w:t>ý</w:t>
      </w:r>
      <w:r w:rsidRPr="00A532AB">
        <w:rPr>
          <w:rFonts w:ascii="Nudista" w:hAnsi="Nudista" w:cs="Arial"/>
        </w:rPr>
        <w:t>ch alebo pr</w:t>
      </w:r>
      <w:r w:rsidRPr="00A532AB">
        <w:rPr>
          <w:rFonts w:ascii="Nudista" w:hAnsi="Nudista" w:cs="Proba Pro"/>
        </w:rPr>
        <w:t>á</w:t>
      </w:r>
      <w:r w:rsidRPr="00A532AB">
        <w:rPr>
          <w:rFonts w:ascii="Nudista" w:hAnsi="Nudista" w:cs="Arial"/>
        </w:rPr>
        <w:t>vnick</w:t>
      </w:r>
      <w:r w:rsidRPr="00A532AB">
        <w:rPr>
          <w:rFonts w:ascii="Nudista" w:hAnsi="Nudista" w:cs="Proba Pro"/>
        </w:rPr>
        <w:t>ý</w:t>
      </w:r>
      <w:r w:rsidRPr="00A532AB">
        <w:rPr>
          <w:rFonts w:ascii="Nudista" w:hAnsi="Nudista" w:cs="Arial"/>
        </w:rPr>
        <w:t>ch os</w:t>
      </w:r>
      <w:r w:rsidRPr="00A532AB">
        <w:rPr>
          <w:rFonts w:ascii="Nudista" w:hAnsi="Nudista" w:cs="Proba Pro"/>
        </w:rPr>
        <w:t>ô</w:t>
      </w:r>
      <w:r w:rsidRPr="00A532AB">
        <w:rPr>
          <w:rFonts w:ascii="Nudista" w:hAnsi="Nudista" w:cs="Arial"/>
        </w:rPr>
        <w:t>b) mus</w:t>
      </w:r>
      <w:r w:rsidRPr="00A532AB">
        <w:rPr>
          <w:rFonts w:ascii="Nudista" w:hAnsi="Nudista" w:cs="Proba Pro"/>
        </w:rPr>
        <w:t>í</w:t>
      </w:r>
      <w:r w:rsidRPr="00A532AB">
        <w:rPr>
          <w:rFonts w:ascii="Nudista" w:hAnsi="Nudista" w:cs="Arial"/>
        </w:rPr>
        <w:t xml:space="preserve"> by</w:t>
      </w:r>
      <w:r w:rsidRPr="00A532AB">
        <w:rPr>
          <w:rFonts w:ascii="Nudista" w:hAnsi="Nudista" w:cs="Proba Pro CE"/>
        </w:rPr>
        <w:t>ť</w:t>
      </w:r>
      <w:r w:rsidRPr="00A532AB">
        <w:rPr>
          <w:rFonts w:ascii="Nudista" w:hAnsi="Nudista" w:cs="Arial"/>
        </w:rPr>
        <w:t xml:space="preserve"> jasn</w:t>
      </w:r>
      <w:r w:rsidRPr="00A532AB">
        <w:rPr>
          <w:rFonts w:ascii="Nudista" w:hAnsi="Nudista" w:cs="Proba Pro"/>
        </w:rPr>
        <w:t>é</w:t>
      </w:r>
      <w:r w:rsidRPr="00A532AB">
        <w:rPr>
          <w:rFonts w:ascii="Nudista" w:hAnsi="Nudista" w:cs="Arial"/>
        </w:rPr>
        <w:t xml:space="preserve"> a</w:t>
      </w:r>
      <w:r w:rsidRPr="00A532AB">
        <w:rPr>
          <w:rFonts w:ascii="Nudista" w:hAnsi="Nudista" w:cs="Calibri"/>
        </w:rPr>
        <w:t> </w:t>
      </w:r>
      <w:r w:rsidRPr="00A532AB">
        <w:rPr>
          <w:rFonts w:ascii="Nudista" w:hAnsi="Nudista" w:cs="Arial"/>
        </w:rPr>
        <w:t>zrejm</w:t>
      </w:r>
      <w:r w:rsidRPr="00A532AB">
        <w:rPr>
          <w:rFonts w:ascii="Nudista" w:hAnsi="Nudista" w:cs="Proba Pro"/>
        </w:rPr>
        <w:t>é</w:t>
      </w:r>
      <w:r w:rsidRPr="00A532AB">
        <w:rPr>
          <w:rFonts w:ascii="Nudista" w:hAnsi="Nudista" w:cs="Arial"/>
        </w:rPr>
        <w:t>, ako s</w:t>
      </w:r>
      <w:r w:rsidRPr="00A532AB">
        <w:rPr>
          <w:rFonts w:ascii="Nudista" w:hAnsi="Nudista" w:cs="Proba Pro"/>
        </w:rPr>
        <w:t>ú</w:t>
      </w:r>
      <w:r w:rsidRPr="00A532AB">
        <w:rPr>
          <w:rFonts w:ascii="Nudista" w:hAnsi="Nudista" w:cs="Arial"/>
        </w:rPr>
        <w:t xml:space="preserve"> stanoven</w:t>
      </w:r>
      <w:r w:rsidRPr="00A532AB">
        <w:rPr>
          <w:rFonts w:ascii="Nudista" w:hAnsi="Nudista" w:cs="Proba Pro"/>
        </w:rPr>
        <w:t>é</w:t>
      </w:r>
      <w:r w:rsidRPr="00A532AB">
        <w:rPr>
          <w:rFonts w:ascii="Nudista" w:hAnsi="Nudista" w:cs="Arial"/>
        </w:rPr>
        <w:t xml:space="preserve"> vz</w:t>
      </w:r>
      <w:r w:rsidRPr="00A532AB">
        <w:rPr>
          <w:rFonts w:ascii="Nudista" w:hAnsi="Nudista" w:cs="Proba Pro"/>
        </w:rPr>
        <w:t>á</w:t>
      </w:r>
      <w:r w:rsidRPr="00A532AB">
        <w:rPr>
          <w:rFonts w:ascii="Nudista" w:hAnsi="Nudista" w:cs="Arial"/>
        </w:rPr>
        <w:t>jomn</w:t>
      </w:r>
      <w:r w:rsidRPr="00A532AB">
        <w:rPr>
          <w:rFonts w:ascii="Nudista" w:hAnsi="Nudista" w:cs="Proba Pro"/>
        </w:rPr>
        <w:t>é</w:t>
      </w:r>
      <w:r w:rsidRPr="00A532AB">
        <w:rPr>
          <w:rFonts w:ascii="Nudista" w:hAnsi="Nudista" w:cs="Arial"/>
        </w:rPr>
        <w:t xml:space="preserve"> pr</w:t>
      </w:r>
      <w:r w:rsidRPr="00A532AB">
        <w:rPr>
          <w:rFonts w:ascii="Nudista" w:hAnsi="Nudista" w:cs="Proba Pro"/>
        </w:rPr>
        <w:t>á</w:t>
      </w:r>
      <w:r w:rsidRPr="00A532AB">
        <w:rPr>
          <w:rFonts w:ascii="Nudista" w:hAnsi="Nudista" w:cs="Arial"/>
        </w:rPr>
        <w:t>va a</w:t>
      </w:r>
      <w:r w:rsidRPr="00A532AB">
        <w:rPr>
          <w:rFonts w:ascii="Nudista" w:hAnsi="Nudista" w:cs="Calibri"/>
        </w:rPr>
        <w:t> </w:t>
      </w:r>
      <w:r w:rsidRPr="00A532AB">
        <w:rPr>
          <w:rFonts w:ascii="Nudista" w:hAnsi="Nudista" w:cs="Arial"/>
        </w:rPr>
        <w:t>povinnosti, kto a</w:t>
      </w:r>
      <w:r w:rsidRPr="00A532AB">
        <w:rPr>
          <w:rFonts w:ascii="Nudista" w:hAnsi="Nudista" w:cs="Calibri"/>
        </w:rPr>
        <w:t> </w:t>
      </w:r>
      <w:r w:rsidRPr="00A532AB">
        <w:rPr>
          <w:rFonts w:ascii="Nudista" w:hAnsi="Nudista" w:cs="Arial"/>
        </w:rPr>
        <w:t xml:space="preserve">akou </w:t>
      </w:r>
      <w:r w:rsidRPr="00A532AB">
        <w:rPr>
          <w:rFonts w:ascii="Nudista" w:hAnsi="Nudista" w:cs="Proba Pro CE"/>
        </w:rPr>
        <w:t>č</w:t>
      </w:r>
      <w:r w:rsidRPr="00A532AB">
        <w:rPr>
          <w:rFonts w:ascii="Nudista" w:hAnsi="Nudista" w:cs="Arial"/>
        </w:rPr>
        <w:t>as</w:t>
      </w:r>
      <w:r w:rsidRPr="00A532AB">
        <w:rPr>
          <w:rFonts w:ascii="Nudista" w:hAnsi="Nudista" w:cs="Proba Pro CE"/>
        </w:rPr>
        <w:t>ť</w:t>
      </w:r>
      <w:r w:rsidRPr="00A532AB">
        <w:rPr>
          <w:rFonts w:ascii="Nudista" w:hAnsi="Nudista" w:cs="Arial"/>
        </w:rPr>
        <w:t>ou sa bude na plnen</w:t>
      </w:r>
      <w:r w:rsidRPr="00A532AB">
        <w:rPr>
          <w:rFonts w:ascii="Nudista" w:hAnsi="Nudista" w:cs="Proba Pro"/>
        </w:rPr>
        <w:t>í</w:t>
      </w:r>
      <w:r w:rsidRPr="00A532AB">
        <w:rPr>
          <w:rFonts w:ascii="Nudista" w:hAnsi="Nudista" w:cs="Arial"/>
        </w:rPr>
        <w:t xml:space="preserve"> podie</w:t>
      </w:r>
      <w:r w:rsidRPr="00A532AB">
        <w:rPr>
          <w:rFonts w:ascii="Nudista" w:hAnsi="Nudista" w:cs="Proba Pro CE"/>
        </w:rPr>
        <w:t>ľ</w:t>
      </w:r>
      <w:r w:rsidRPr="00A532AB">
        <w:rPr>
          <w:rFonts w:ascii="Nudista" w:hAnsi="Nudista" w:cs="Arial"/>
        </w:rPr>
        <w:t>a</w:t>
      </w:r>
      <w:r w:rsidRPr="00A532AB">
        <w:rPr>
          <w:rFonts w:ascii="Nudista" w:hAnsi="Nudista" w:cs="Proba Pro CE"/>
        </w:rPr>
        <w:t>ť</w:t>
      </w:r>
      <w:r w:rsidRPr="00A532AB">
        <w:rPr>
          <w:rFonts w:ascii="Nudista" w:hAnsi="Nudista" w:cs="Arial"/>
        </w:rPr>
        <w:t xml:space="preserve"> a</w:t>
      </w:r>
      <w:r w:rsidRPr="00A532AB">
        <w:rPr>
          <w:rFonts w:ascii="Nudista" w:hAnsi="Nudista" w:cs="Calibri"/>
        </w:rPr>
        <w:t> </w:t>
      </w:r>
      <w:r w:rsidRPr="00A532AB">
        <w:rPr>
          <w:rFonts w:ascii="Nudista" w:hAnsi="Nudista" w:cs="Arial"/>
        </w:rPr>
        <w:t>skuto</w:t>
      </w:r>
      <w:r w:rsidRPr="00A532AB">
        <w:rPr>
          <w:rFonts w:ascii="Nudista" w:hAnsi="Nudista" w:cs="Proba Pro CE"/>
        </w:rPr>
        <w:t>č</w:t>
      </w:r>
      <w:r w:rsidRPr="00A532AB">
        <w:rPr>
          <w:rFonts w:ascii="Nudista" w:hAnsi="Nudista" w:cs="Arial"/>
        </w:rPr>
        <w:t>nos</w:t>
      </w:r>
      <w:r w:rsidRPr="00A532AB">
        <w:rPr>
          <w:rFonts w:ascii="Nudista" w:hAnsi="Nudista" w:cs="Proba Pro CE"/>
        </w:rPr>
        <w:t>ť</w:t>
      </w:r>
      <w:r w:rsidRPr="00A532AB">
        <w:rPr>
          <w:rFonts w:ascii="Nudista" w:hAnsi="Nudista" w:cs="Arial"/>
        </w:rPr>
        <w:t xml:space="preserve">, </w:t>
      </w:r>
      <w:r w:rsidRPr="00A532AB">
        <w:rPr>
          <w:rFonts w:ascii="Nudista" w:hAnsi="Nudista" w:cs="Proba Pro"/>
        </w:rPr>
        <w:t>ž</w:t>
      </w:r>
      <w:r w:rsidRPr="00A532AB">
        <w:rPr>
          <w:rFonts w:ascii="Nudista" w:hAnsi="Nudista" w:cs="Arial"/>
        </w:rPr>
        <w:t>e v</w:t>
      </w:r>
      <w:r w:rsidRPr="00A532AB">
        <w:rPr>
          <w:rFonts w:ascii="Nudista" w:hAnsi="Nudista" w:cs="Proba Pro"/>
        </w:rPr>
        <w:t>š</w:t>
      </w:r>
      <w:r w:rsidRPr="00A532AB">
        <w:rPr>
          <w:rFonts w:ascii="Nudista" w:hAnsi="Nudista" w:cs="Arial"/>
        </w:rPr>
        <w:t xml:space="preserve">etci </w:t>
      </w:r>
      <w:r w:rsidRPr="00A532AB">
        <w:rPr>
          <w:rFonts w:ascii="Nudista" w:hAnsi="Nudista" w:cs="Proba Pro CE"/>
        </w:rPr>
        <w:t>č</w:t>
      </w:r>
      <w:r w:rsidRPr="00A532AB">
        <w:rPr>
          <w:rFonts w:ascii="Nudista" w:hAnsi="Nudista" w:cs="Arial"/>
        </w:rPr>
        <w:t>lenovia zdru</w:t>
      </w:r>
      <w:r w:rsidRPr="00A532AB">
        <w:rPr>
          <w:rFonts w:ascii="Nudista" w:hAnsi="Nudista" w:cs="Proba Pro"/>
        </w:rPr>
        <w:t>ž</w:t>
      </w:r>
      <w:r w:rsidRPr="00A532AB">
        <w:rPr>
          <w:rFonts w:ascii="Nudista" w:hAnsi="Nudista" w:cs="Arial"/>
        </w:rPr>
        <w:t>enia ru</w:t>
      </w:r>
      <w:r w:rsidRPr="00A532AB">
        <w:rPr>
          <w:rFonts w:ascii="Nudista" w:hAnsi="Nudista" w:cs="Proba Pro CE"/>
        </w:rPr>
        <w:t>č</w:t>
      </w:r>
      <w:r w:rsidRPr="00A532AB">
        <w:rPr>
          <w:rFonts w:ascii="Nudista" w:hAnsi="Nudista" w:cs="Arial"/>
        </w:rPr>
        <w:t>ia za z</w:t>
      </w:r>
      <w:r w:rsidRPr="00A532AB">
        <w:rPr>
          <w:rFonts w:ascii="Nudista" w:hAnsi="Nudista" w:cs="Proba Pro"/>
        </w:rPr>
        <w:t>á</w:t>
      </w:r>
      <w:r w:rsidRPr="00A532AB">
        <w:rPr>
          <w:rFonts w:ascii="Nudista" w:hAnsi="Nudista" w:cs="Arial"/>
        </w:rPr>
        <w:t>v</w:t>
      </w:r>
      <w:r w:rsidRPr="00A532AB">
        <w:rPr>
          <w:rFonts w:ascii="Nudista" w:hAnsi="Nudista" w:cs="Proba Pro"/>
        </w:rPr>
        <w:t>ä</w:t>
      </w:r>
      <w:r w:rsidRPr="00A532AB">
        <w:rPr>
          <w:rFonts w:ascii="Nudista" w:hAnsi="Nudista" w:cs="Arial"/>
        </w:rPr>
        <w:t>zky zdru</w:t>
      </w:r>
      <w:r w:rsidRPr="00A532AB">
        <w:rPr>
          <w:rFonts w:ascii="Nudista" w:hAnsi="Nudista" w:cs="Proba Pro"/>
        </w:rPr>
        <w:t>ž</w:t>
      </w:r>
      <w:r w:rsidRPr="00A532AB">
        <w:rPr>
          <w:rFonts w:ascii="Nudista" w:hAnsi="Nudista" w:cs="Arial"/>
        </w:rPr>
        <w:t>enia spolo</w:t>
      </w:r>
      <w:r w:rsidRPr="00A532AB">
        <w:rPr>
          <w:rFonts w:ascii="Nudista" w:hAnsi="Nudista" w:cs="Proba Pro CE"/>
        </w:rPr>
        <w:t>č</w:t>
      </w:r>
      <w:r w:rsidRPr="00A532AB">
        <w:rPr>
          <w:rFonts w:ascii="Nudista" w:hAnsi="Nudista" w:cs="Arial"/>
        </w:rPr>
        <w:t>ne a</w:t>
      </w:r>
      <w:r w:rsidR="00E22BDA" w:rsidRPr="00A532AB">
        <w:rPr>
          <w:rFonts w:ascii="Nudista" w:hAnsi="Nudista" w:cs="Calibri"/>
        </w:rPr>
        <w:t> </w:t>
      </w:r>
      <w:r w:rsidRPr="00A532AB">
        <w:rPr>
          <w:rFonts w:ascii="Nudista" w:hAnsi="Nudista" w:cs="Arial"/>
        </w:rPr>
        <w:t>nerozdieln</w:t>
      </w:r>
      <w:bookmarkEnd w:id="37"/>
      <w:r w:rsidR="00E22BDA" w:rsidRPr="00A532AB">
        <w:rPr>
          <w:rFonts w:ascii="Nudista" w:hAnsi="Nudista" w:cs="Arial"/>
        </w:rPr>
        <w:t>e.</w:t>
      </w:r>
    </w:p>
    <w:p w14:paraId="4D31BF85" w14:textId="77777777" w:rsidR="009F5ACA" w:rsidRDefault="009F5ACA" w:rsidP="005F01CD">
      <w:pPr>
        <w:pStyle w:val="SAP1"/>
        <w:widowControl/>
        <w:numPr>
          <w:ilvl w:val="0"/>
          <w:numId w:val="0"/>
        </w:numPr>
        <w:spacing w:before="0" w:after="0" w:line="240" w:lineRule="auto"/>
        <w:ind w:left="576"/>
        <w:rPr>
          <w:rFonts w:ascii="Nudista" w:hAnsi="Nudista"/>
          <w:lang w:val="sk-SK"/>
        </w:rPr>
      </w:pPr>
      <w:bookmarkStart w:id="40" w:name="_Toc524701770"/>
      <w:bookmarkStart w:id="41" w:name="_kgcv8k"/>
      <w:bookmarkStart w:id="42" w:name="_Hlk533761413"/>
    </w:p>
    <w:p w14:paraId="512CB342" w14:textId="6848D574" w:rsidR="0094391B" w:rsidRPr="00AE3F3D" w:rsidRDefault="0094391B" w:rsidP="00E83DC7">
      <w:pPr>
        <w:pStyle w:val="SAP1"/>
        <w:widowControl/>
        <w:spacing w:before="0" w:after="0" w:line="240" w:lineRule="auto"/>
        <w:rPr>
          <w:rFonts w:ascii="Nudista" w:hAnsi="Nudista"/>
          <w:lang w:val="sk-SK"/>
        </w:rPr>
      </w:pPr>
      <w:bookmarkStart w:id="43" w:name="_Toc86843075"/>
      <w:r w:rsidRPr="00AE3F3D">
        <w:rPr>
          <w:rFonts w:ascii="Nudista" w:hAnsi="Nudista"/>
          <w:lang w:val="sk-SK"/>
        </w:rPr>
        <w:t>Predloženie a obsah ponúk</w:t>
      </w:r>
      <w:bookmarkEnd w:id="40"/>
      <w:bookmarkEnd w:id="43"/>
    </w:p>
    <w:p w14:paraId="3AE5D035"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1D48415B" w14:textId="1398C162" w:rsidR="0094391B" w:rsidRPr="00A532AB" w:rsidRDefault="0094391B" w:rsidP="005A5CC6">
      <w:pPr>
        <w:pStyle w:val="Nadpis3"/>
        <w:keepNext w:val="0"/>
        <w:keepLines w:val="0"/>
        <w:numPr>
          <w:ilvl w:val="1"/>
          <w:numId w:val="144"/>
        </w:numPr>
        <w:spacing w:after="120" w:line="240" w:lineRule="auto"/>
        <w:ind w:left="567" w:hanging="567"/>
        <w:jc w:val="both"/>
        <w:rPr>
          <w:rFonts w:ascii="Nudista" w:hAnsi="Nudista" w:cs="Arial"/>
        </w:rPr>
      </w:pPr>
      <w:r w:rsidRPr="00A532AB">
        <w:rPr>
          <w:rFonts w:ascii="Nudista" w:hAnsi="Nudista" w:cs="Arial"/>
        </w:rPr>
        <w:t>Uchádzač môže predložiť iba jednu ponuku. Uchádzač nemôže byť v tom istom postupe zadávania zákazky členom skupiny dodávateľov, ktorá predkladá ponuku. Verejný obstarávateľ vylúči uchádzača, ktorý je súčasne členom skupiny dodávateľov.</w:t>
      </w:r>
    </w:p>
    <w:p w14:paraId="41073EFC" w14:textId="238A4BBF" w:rsidR="00981AEC" w:rsidRPr="00A532AB" w:rsidRDefault="0094391B" w:rsidP="005A5CC6">
      <w:pPr>
        <w:pStyle w:val="Nadpis3"/>
        <w:keepNext w:val="0"/>
        <w:keepLines w:val="0"/>
        <w:numPr>
          <w:ilvl w:val="1"/>
          <w:numId w:val="144"/>
        </w:numPr>
        <w:spacing w:after="120" w:line="240" w:lineRule="auto"/>
        <w:ind w:left="567" w:hanging="567"/>
        <w:jc w:val="both"/>
        <w:rPr>
          <w:rFonts w:ascii="Nudista" w:hAnsi="Nudista" w:cs="Arial"/>
        </w:rPr>
      </w:pPr>
      <w:r w:rsidRPr="00A532AB">
        <w:rPr>
          <w:rFonts w:ascii="Nudista" w:hAnsi="Nudista" w:cs="Arial"/>
        </w:rPr>
        <w:t>Ak nie je v</w:t>
      </w:r>
      <w:r w:rsidRPr="00A532AB">
        <w:rPr>
          <w:rFonts w:ascii="Nudista" w:hAnsi="Nudista" w:cs="Calibri"/>
        </w:rPr>
        <w:t> </w:t>
      </w:r>
      <w:r w:rsidRPr="00A532AB">
        <w:rPr>
          <w:rFonts w:ascii="Nudista" w:hAnsi="Nudista" w:cs="Arial"/>
        </w:rPr>
        <w:t>bode 8.</w:t>
      </w:r>
      <w:r w:rsidR="0091358A" w:rsidRPr="00A532AB">
        <w:rPr>
          <w:rFonts w:ascii="Nudista" w:hAnsi="Nudista" w:cs="Arial"/>
        </w:rPr>
        <w:t>6</w:t>
      </w:r>
      <w:r w:rsidR="00594BDE" w:rsidRPr="00A532AB">
        <w:rPr>
          <w:rFonts w:ascii="Nudista" w:hAnsi="Nudista" w:cs="Arial"/>
        </w:rPr>
        <w:t xml:space="preserve"> </w:t>
      </w:r>
      <w:r w:rsidRPr="00A532AB">
        <w:rPr>
          <w:rFonts w:ascii="Nudista" w:hAnsi="Nudista" w:cs="Arial"/>
        </w:rPr>
        <w:t xml:space="preserve">tejto </w:t>
      </w:r>
      <w:r w:rsidRPr="00A532AB">
        <w:rPr>
          <w:rFonts w:ascii="Nudista" w:hAnsi="Nudista" w:cs="Proba Pro CE"/>
        </w:rPr>
        <w:t>č</w:t>
      </w:r>
      <w:r w:rsidRPr="00A532AB">
        <w:rPr>
          <w:rFonts w:ascii="Nudista" w:hAnsi="Nudista" w:cs="Arial"/>
        </w:rPr>
        <w:t>asti s</w:t>
      </w:r>
      <w:r w:rsidRPr="00A532AB">
        <w:rPr>
          <w:rFonts w:ascii="Nudista" w:hAnsi="Nudista" w:cs="Proba Pro CE"/>
        </w:rPr>
        <w:t>úť</w:t>
      </w:r>
      <w:r w:rsidRPr="00A532AB">
        <w:rPr>
          <w:rFonts w:ascii="Nudista" w:hAnsi="Nudista" w:cs="Arial"/>
        </w:rPr>
        <w:t>a</w:t>
      </w:r>
      <w:r w:rsidRPr="00A532AB">
        <w:rPr>
          <w:rFonts w:ascii="Nudista" w:hAnsi="Nudista" w:cs="Proba Pro"/>
        </w:rPr>
        <w:t>ž</w:t>
      </w:r>
      <w:r w:rsidRPr="00A532AB">
        <w:rPr>
          <w:rFonts w:ascii="Nudista" w:hAnsi="Nudista" w:cs="Arial"/>
        </w:rPr>
        <w:t>n</w:t>
      </w:r>
      <w:r w:rsidRPr="00A532AB">
        <w:rPr>
          <w:rFonts w:ascii="Nudista" w:hAnsi="Nudista" w:cs="Proba Pro"/>
        </w:rPr>
        <w:t>ý</w:t>
      </w:r>
      <w:r w:rsidRPr="00A532AB">
        <w:rPr>
          <w:rFonts w:ascii="Nudista" w:hAnsi="Nudista" w:cs="Arial"/>
        </w:rPr>
        <w:t>ch podkladov uveden</w:t>
      </w:r>
      <w:r w:rsidRPr="00A532AB">
        <w:rPr>
          <w:rFonts w:ascii="Nudista" w:hAnsi="Nudista" w:cs="Proba Pro"/>
        </w:rPr>
        <w:t>é</w:t>
      </w:r>
      <w:r w:rsidRPr="00A532AB">
        <w:rPr>
          <w:rFonts w:ascii="Nudista" w:hAnsi="Nudista" w:cs="Arial"/>
        </w:rPr>
        <w:t xml:space="preserve"> inak, uch</w:t>
      </w:r>
      <w:r w:rsidRPr="00A532AB">
        <w:rPr>
          <w:rFonts w:ascii="Nudista" w:hAnsi="Nudista" w:cs="Proba Pro"/>
        </w:rPr>
        <w:t>á</w:t>
      </w:r>
      <w:r w:rsidRPr="00A532AB">
        <w:rPr>
          <w:rFonts w:ascii="Nudista" w:hAnsi="Nudista" w:cs="Arial"/>
        </w:rPr>
        <w:t>dza</w:t>
      </w:r>
      <w:r w:rsidRPr="00A532AB">
        <w:rPr>
          <w:rFonts w:ascii="Nudista" w:hAnsi="Nudista" w:cs="Proba Pro CE"/>
        </w:rPr>
        <w:t>č</w:t>
      </w:r>
      <w:r w:rsidRPr="00A532AB">
        <w:rPr>
          <w:rFonts w:ascii="Nudista" w:hAnsi="Nudista" w:cs="Arial"/>
        </w:rPr>
        <w:t xml:space="preserve"> predklad</w:t>
      </w:r>
      <w:r w:rsidRPr="00A532AB">
        <w:rPr>
          <w:rFonts w:ascii="Nudista" w:hAnsi="Nudista" w:cs="Proba Pro"/>
        </w:rPr>
        <w:t>á</w:t>
      </w:r>
      <w:r w:rsidRPr="00A532AB">
        <w:rPr>
          <w:rFonts w:ascii="Nudista" w:hAnsi="Nudista" w:cs="Arial"/>
        </w:rPr>
        <w:t xml:space="preserve"> ponuku </w:t>
      </w:r>
      <w:r w:rsidR="00231EEF" w:rsidRPr="00A532AB">
        <w:rPr>
          <w:rFonts w:ascii="Nudista" w:hAnsi="Nudista" w:cs="Arial"/>
        </w:rPr>
        <w:br/>
      </w:r>
      <w:r w:rsidRPr="00A532AB">
        <w:rPr>
          <w:rFonts w:ascii="Nudista" w:hAnsi="Nudista" w:cs="Arial"/>
        </w:rPr>
        <w:t>v elektronickej podobe prostredn</w:t>
      </w:r>
      <w:r w:rsidRPr="00A532AB">
        <w:rPr>
          <w:rFonts w:ascii="Nudista" w:hAnsi="Nudista" w:cs="Proba Pro"/>
        </w:rPr>
        <w:t>í</w:t>
      </w:r>
      <w:r w:rsidRPr="00A532AB">
        <w:rPr>
          <w:rFonts w:ascii="Nudista" w:hAnsi="Nudista" w:cs="Arial"/>
        </w:rPr>
        <w:t>ctvom syst</w:t>
      </w:r>
      <w:r w:rsidRPr="00A532AB">
        <w:rPr>
          <w:rFonts w:ascii="Nudista" w:hAnsi="Nudista" w:cs="Proba Pro"/>
        </w:rPr>
        <w:t>é</w:t>
      </w:r>
      <w:r w:rsidRPr="00A532AB">
        <w:rPr>
          <w:rFonts w:ascii="Nudista" w:hAnsi="Nudista" w:cs="Arial"/>
        </w:rPr>
        <w:t>mu JOSEPHINE sp</w:t>
      </w:r>
      <w:r w:rsidRPr="00A532AB">
        <w:rPr>
          <w:rFonts w:ascii="Nudista" w:hAnsi="Nudista" w:cs="Proba Pro"/>
        </w:rPr>
        <w:t>ô</w:t>
      </w:r>
      <w:r w:rsidRPr="00A532AB">
        <w:rPr>
          <w:rFonts w:ascii="Nudista" w:hAnsi="Nudista" w:cs="Arial"/>
        </w:rPr>
        <w:t>sobom uveden</w:t>
      </w:r>
      <w:r w:rsidRPr="00A532AB">
        <w:rPr>
          <w:rFonts w:ascii="Nudista" w:hAnsi="Nudista" w:cs="Proba Pro"/>
        </w:rPr>
        <w:t>ý</w:t>
      </w:r>
      <w:r w:rsidRPr="00A532AB">
        <w:rPr>
          <w:rFonts w:ascii="Nudista" w:hAnsi="Nudista" w:cs="Arial"/>
        </w:rPr>
        <w:t>m v</w:t>
      </w:r>
      <w:r w:rsidRPr="00A532AB">
        <w:rPr>
          <w:rFonts w:ascii="Nudista" w:hAnsi="Nudista" w:cs="Calibri"/>
        </w:rPr>
        <w:t> </w:t>
      </w:r>
      <w:r w:rsidRPr="00A532AB">
        <w:rPr>
          <w:rFonts w:ascii="Nudista" w:hAnsi="Nudista" w:cs="Arial"/>
        </w:rPr>
        <w:t xml:space="preserve">bode 20 tejto </w:t>
      </w:r>
      <w:r w:rsidRPr="00A532AB">
        <w:rPr>
          <w:rFonts w:ascii="Nudista" w:hAnsi="Nudista" w:cs="Proba Pro CE"/>
        </w:rPr>
        <w:t>č</w:t>
      </w:r>
      <w:r w:rsidRPr="00A532AB">
        <w:rPr>
          <w:rFonts w:ascii="Nudista" w:hAnsi="Nudista" w:cs="Arial"/>
        </w:rPr>
        <w:t>asti s</w:t>
      </w:r>
      <w:r w:rsidRPr="00A532AB">
        <w:rPr>
          <w:rFonts w:ascii="Nudista" w:hAnsi="Nudista" w:cs="Proba Pro CE"/>
        </w:rPr>
        <w:t>úť</w:t>
      </w:r>
      <w:r w:rsidRPr="00A532AB">
        <w:rPr>
          <w:rFonts w:ascii="Nudista" w:hAnsi="Nudista" w:cs="Arial"/>
        </w:rPr>
        <w:t>a</w:t>
      </w:r>
      <w:r w:rsidRPr="00A532AB">
        <w:rPr>
          <w:rFonts w:ascii="Nudista" w:hAnsi="Nudista" w:cs="Proba Pro"/>
        </w:rPr>
        <w:t>ž</w:t>
      </w:r>
      <w:r w:rsidRPr="00A532AB">
        <w:rPr>
          <w:rFonts w:ascii="Nudista" w:hAnsi="Nudista" w:cs="Arial"/>
        </w:rPr>
        <w:t>ných podkladov a v lehote uvedenej v</w:t>
      </w:r>
      <w:r w:rsidRPr="00A532AB">
        <w:rPr>
          <w:rFonts w:ascii="Nudista" w:hAnsi="Nudista" w:cs="Calibri"/>
        </w:rPr>
        <w:t> </w:t>
      </w:r>
      <w:r w:rsidRPr="00A532AB">
        <w:rPr>
          <w:rFonts w:ascii="Nudista" w:hAnsi="Nudista" w:cs="Arial"/>
        </w:rPr>
        <w:t>bode 21</w:t>
      </w:r>
      <w:r w:rsidR="00183A87" w:rsidRPr="00A532AB">
        <w:rPr>
          <w:rFonts w:ascii="Nudista" w:hAnsi="Nudista" w:cs="Arial"/>
        </w:rPr>
        <w:t>.3</w:t>
      </w:r>
      <w:r w:rsidRPr="00A532AB">
        <w:rPr>
          <w:rFonts w:ascii="Nudista" w:hAnsi="Nudista" w:cs="Arial"/>
        </w:rPr>
        <w:t xml:space="preserve"> tejto </w:t>
      </w:r>
      <w:r w:rsidRPr="00A532AB">
        <w:rPr>
          <w:rFonts w:ascii="Nudista" w:hAnsi="Nudista" w:cs="Proba Pro CE"/>
        </w:rPr>
        <w:t>č</w:t>
      </w:r>
      <w:r w:rsidRPr="00A532AB">
        <w:rPr>
          <w:rFonts w:ascii="Nudista" w:hAnsi="Nudista" w:cs="Arial"/>
        </w:rPr>
        <w:t>asti s</w:t>
      </w:r>
      <w:r w:rsidRPr="00A532AB">
        <w:rPr>
          <w:rFonts w:ascii="Nudista" w:hAnsi="Nudista" w:cs="Proba Pro CE"/>
        </w:rPr>
        <w:t>úť</w:t>
      </w:r>
      <w:r w:rsidRPr="00A532AB">
        <w:rPr>
          <w:rFonts w:ascii="Nudista" w:hAnsi="Nudista" w:cs="Arial"/>
        </w:rPr>
        <w:t>a</w:t>
      </w:r>
      <w:r w:rsidRPr="00A532AB">
        <w:rPr>
          <w:rFonts w:ascii="Nudista" w:hAnsi="Nudista" w:cs="Proba Pro"/>
        </w:rPr>
        <w:t>ž</w:t>
      </w:r>
      <w:r w:rsidRPr="00A532AB">
        <w:rPr>
          <w:rFonts w:ascii="Nudista" w:hAnsi="Nudista" w:cs="Arial"/>
        </w:rPr>
        <w:t>n</w:t>
      </w:r>
      <w:r w:rsidRPr="00A532AB">
        <w:rPr>
          <w:rFonts w:ascii="Nudista" w:hAnsi="Nudista" w:cs="Proba Pro"/>
        </w:rPr>
        <w:t>ý</w:t>
      </w:r>
      <w:r w:rsidRPr="00A532AB">
        <w:rPr>
          <w:rFonts w:ascii="Nudista" w:hAnsi="Nudista" w:cs="Arial"/>
        </w:rPr>
        <w:t>ch podkladov.</w:t>
      </w:r>
    </w:p>
    <w:p w14:paraId="0CBF6528" w14:textId="3B9A6D44" w:rsidR="0094391B" w:rsidRPr="00A532AB" w:rsidRDefault="0094391B" w:rsidP="005A5CC6">
      <w:pPr>
        <w:pStyle w:val="Nadpis3"/>
        <w:keepNext w:val="0"/>
        <w:keepLines w:val="0"/>
        <w:numPr>
          <w:ilvl w:val="1"/>
          <w:numId w:val="144"/>
        </w:numPr>
        <w:spacing w:after="120" w:line="240" w:lineRule="auto"/>
        <w:ind w:left="567" w:hanging="567"/>
        <w:jc w:val="both"/>
        <w:rPr>
          <w:rFonts w:ascii="Nudista" w:hAnsi="Nudista" w:cs="Arial"/>
        </w:rPr>
      </w:pPr>
      <w:bookmarkStart w:id="44" w:name="_Hlk3909106"/>
      <w:r w:rsidRPr="00A532AB">
        <w:rPr>
          <w:rFonts w:ascii="Nudista" w:hAnsi="Nudista" w:cs="Arial"/>
        </w:rPr>
        <w:t xml:space="preserve">Súčasťou ponuky musia byť nasledujúce doklady / dokumenty: </w:t>
      </w:r>
    </w:p>
    <w:p w14:paraId="634444A2" w14:textId="10F532FA" w:rsidR="0066774E" w:rsidRPr="00A532AB" w:rsidRDefault="0094391B" w:rsidP="005A5CC6">
      <w:pPr>
        <w:pStyle w:val="Odsekzoznamu"/>
        <w:numPr>
          <w:ilvl w:val="2"/>
          <w:numId w:val="144"/>
        </w:numPr>
        <w:spacing w:after="120" w:line="240" w:lineRule="auto"/>
        <w:ind w:left="1134" w:hanging="567"/>
        <w:contextualSpacing w:val="0"/>
        <w:jc w:val="both"/>
        <w:outlineLvl w:val="1"/>
        <w:rPr>
          <w:rFonts w:ascii="Nudista" w:eastAsiaTheme="majorEastAsia" w:hAnsi="Nudista" w:cstheme="majorBidi"/>
          <w:szCs w:val="24"/>
        </w:rPr>
      </w:pPr>
      <w:r w:rsidRPr="00A532AB">
        <w:rPr>
          <w:rFonts w:ascii="Nudista" w:hAnsi="Nudista" w:cs="Arial"/>
          <w:u w:val="single"/>
        </w:rPr>
        <w:t>Identifikácia uchádzača</w:t>
      </w:r>
      <w:r w:rsidRPr="00A532AB">
        <w:rPr>
          <w:rFonts w:ascii="Nudista" w:hAnsi="Nudista" w:cs="Arial"/>
        </w:rPr>
        <w:t xml:space="preserve"> </w:t>
      </w:r>
      <w:r w:rsidR="003A5A72" w:rsidRPr="00A532AB">
        <w:rPr>
          <w:rFonts w:ascii="Nudista" w:eastAsiaTheme="majorEastAsia" w:hAnsi="Nudista" w:cstheme="majorBidi"/>
          <w:szCs w:val="24"/>
        </w:rPr>
        <w:t>(vrátane uvedenia kontaktnej osoby s jej e-mail adresou a tel. číslom)</w:t>
      </w:r>
      <w:r w:rsidR="0091358A" w:rsidRPr="00A532AB">
        <w:rPr>
          <w:rFonts w:ascii="Nudista" w:eastAsiaTheme="majorEastAsia" w:hAnsi="Nudista" w:cstheme="majorBidi"/>
          <w:szCs w:val="24"/>
        </w:rPr>
        <w:t>.</w:t>
      </w:r>
    </w:p>
    <w:p w14:paraId="13DDFB0C" w14:textId="67AD6D26" w:rsidR="007323B6" w:rsidRPr="00A532AB" w:rsidRDefault="0094391B" w:rsidP="005A5CC6">
      <w:pPr>
        <w:pStyle w:val="Odsekzoznamu"/>
        <w:numPr>
          <w:ilvl w:val="2"/>
          <w:numId w:val="144"/>
        </w:numPr>
        <w:spacing w:after="120" w:line="240" w:lineRule="auto"/>
        <w:ind w:left="1134" w:hanging="567"/>
        <w:contextualSpacing w:val="0"/>
        <w:jc w:val="both"/>
        <w:outlineLvl w:val="1"/>
        <w:rPr>
          <w:rFonts w:ascii="Nudista" w:hAnsi="Nudista" w:cs="Arial"/>
        </w:rPr>
      </w:pPr>
      <w:r w:rsidRPr="00A532AB">
        <w:rPr>
          <w:rFonts w:ascii="Nudista" w:hAnsi="Nudista" w:cs="Arial"/>
          <w:u w:val="single"/>
        </w:rPr>
        <w:lastRenderedPageBreak/>
        <w:t>Doklady a dokumenty na preukázanie splnenia podmienok účasti</w:t>
      </w:r>
      <w:r w:rsidRPr="00A532AB">
        <w:rPr>
          <w:rFonts w:ascii="Nudista" w:hAnsi="Nudista" w:cs="Arial"/>
        </w:rPr>
        <w:t xml:space="preserve"> požadované v </w:t>
      </w:r>
      <w:r w:rsidR="00B94E8A" w:rsidRPr="00A532AB">
        <w:rPr>
          <w:rFonts w:ascii="Nudista" w:hAnsi="Nudista" w:cs="Arial"/>
        </w:rPr>
        <w:t>Č</w:t>
      </w:r>
      <w:r w:rsidRPr="00A532AB">
        <w:rPr>
          <w:rFonts w:ascii="Nudista" w:hAnsi="Nudista" w:cs="Arial"/>
        </w:rPr>
        <w:t>asti III.1</w:t>
      </w:r>
      <w:r w:rsidR="00AE4667" w:rsidRPr="00A532AB">
        <w:rPr>
          <w:rFonts w:ascii="Nudista" w:hAnsi="Nudista" w:cs="Arial"/>
        </w:rPr>
        <w:t xml:space="preserve"> </w:t>
      </w:r>
      <w:r w:rsidRPr="00A532AB">
        <w:rPr>
          <w:rFonts w:ascii="Nudista" w:eastAsia="Arial Unicode MS" w:hAnsi="Nudista" w:cs="Arial"/>
        </w:rPr>
        <w:t>Oznámenia</w:t>
      </w:r>
      <w:r w:rsidRPr="00A532AB">
        <w:rPr>
          <w:rFonts w:ascii="Nudista" w:hAnsi="Nudista" w:cs="Arial"/>
        </w:rPr>
        <w:t xml:space="preserve"> o</w:t>
      </w:r>
      <w:r w:rsidRPr="00A532AB">
        <w:rPr>
          <w:rFonts w:ascii="Nudista" w:hAnsi="Nudista" w:cs="Calibri"/>
        </w:rPr>
        <w:t> </w:t>
      </w:r>
      <w:r w:rsidRPr="00A532AB">
        <w:rPr>
          <w:rFonts w:ascii="Nudista" w:hAnsi="Nudista" w:cs="Arial"/>
        </w:rPr>
        <w:t xml:space="preserve">vyhlásení verejného </w:t>
      </w:r>
      <w:r w:rsidRPr="00A532AB">
        <w:rPr>
          <w:rFonts w:ascii="Nudista" w:hAnsi="Nudista" w:cs="Arial"/>
          <w:bCs/>
        </w:rPr>
        <w:t>obstarávania</w:t>
      </w:r>
      <w:r w:rsidRPr="00A532AB">
        <w:rPr>
          <w:rFonts w:ascii="Nudista" w:hAnsi="Nudista" w:cs="Arial"/>
        </w:rPr>
        <w:t xml:space="preserve"> na predmet tejto zákazky uverejnenom vo Vestníku verejného obstarávania (ďalej „</w:t>
      </w:r>
      <w:r w:rsidRPr="00A532AB">
        <w:rPr>
          <w:rFonts w:ascii="Nudista" w:hAnsi="Nudista" w:cs="Arial"/>
          <w:b/>
        </w:rPr>
        <w:t>Oznámenie</w:t>
      </w:r>
      <w:r w:rsidRPr="00A532AB">
        <w:rPr>
          <w:rFonts w:ascii="Nudista" w:hAnsi="Nudista" w:cs="Arial"/>
        </w:rPr>
        <w:t>“)</w:t>
      </w:r>
      <w:r w:rsidR="00807D92" w:rsidRPr="00A532AB">
        <w:rPr>
          <w:rFonts w:ascii="Nudista" w:hAnsi="Nudista" w:cs="Arial"/>
        </w:rPr>
        <w:t xml:space="preserve"> a v Časti D. Podmienky účasti súťažných podkladov</w:t>
      </w:r>
      <w:r w:rsidRPr="00A532AB">
        <w:rPr>
          <w:rFonts w:ascii="Nudista" w:hAnsi="Nudista" w:cs="Arial"/>
        </w:rPr>
        <w:t>.</w:t>
      </w:r>
      <w:r w:rsidR="00CB15FB" w:rsidRPr="00A532AB">
        <w:rPr>
          <w:rFonts w:ascii="Nudista" w:hAnsi="Nudista" w:cs="Arial"/>
        </w:rPr>
        <w:t xml:space="preserve"> </w:t>
      </w:r>
      <w:r w:rsidR="002A5ECD" w:rsidRPr="00A532AB">
        <w:rPr>
          <w:rFonts w:ascii="Nudista" w:hAnsi="Nudista" w:cs="Arial"/>
        </w:rPr>
        <w:t xml:space="preserve">V prípade, ak uchádzač predkladá ponuku na </w:t>
      </w:r>
      <w:r w:rsidR="009F5ACA">
        <w:rPr>
          <w:rFonts w:ascii="Nudista" w:hAnsi="Nudista" w:cs="Arial"/>
        </w:rPr>
        <w:t>obe</w:t>
      </w:r>
      <w:r w:rsidR="009F5ACA" w:rsidRPr="00AE3F3D">
        <w:rPr>
          <w:rFonts w:ascii="Nudista" w:hAnsi="Nudista" w:cs="Arial"/>
        </w:rPr>
        <w:t xml:space="preserve"> </w:t>
      </w:r>
      <w:r w:rsidR="002A5ECD" w:rsidRPr="00AE3F3D">
        <w:rPr>
          <w:rFonts w:ascii="Nudista" w:hAnsi="Nudista" w:cs="Arial"/>
        </w:rPr>
        <w:t>Čast</w:t>
      </w:r>
      <w:r w:rsidR="009F5ACA">
        <w:rPr>
          <w:rFonts w:ascii="Nudista" w:hAnsi="Nudista" w:cs="Arial"/>
        </w:rPr>
        <w:t>i</w:t>
      </w:r>
      <w:r w:rsidR="002A5ECD" w:rsidRPr="00A532AB">
        <w:rPr>
          <w:rFonts w:ascii="Nudista" w:hAnsi="Nudista" w:cs="Arial"/>
        </w:rPr>
        <w:t xml:space="preserve"> predmetu zákazky, predloží doklady preukazujúce splnenie podmienok účasti </w:t>
      </w:r>
      <w:r w:rsidR="002A5ECD" w:rsidRPr="00AE3F3D">
        <w:rPr>
          <w:rFonts w:ascii="Nudista" w:hAnsi="Nudista" w:cs="Arial"/>
        </w:rPr>
        <w:t xml:space="preserve">technickej alebo odbornej spôsobilosti pre </w:t>
      </w:r>
      <w:r w:rsidR="00AE3F3D">
        <w:rPr>
          <w:rFonts w:ascii="Nudista" w:hAnsi="Nudista" w:cs="Arial"/>
        </w:rPr>
        <w:t xml:space="preserve">každú </w:t>
      </w:r>
      <w:r w:rsidR="002A5ECD" w:rsidRPr="00A532AB">
        <w:rPr>
          <w:rFonts w:ascii="Nudista" w:hAnsi="Nudista" w:cs="Arial"/>
        </w:rPr>
        <w:t>Čas</w:t>
      </w:r>
      <w:r w:rsidR="00AE3F3D">
        <w:rPr>
          <w:rFonts w:ascii="Nudista" w:hAnsi="Nudista" w:cs="Arial"/>
        </w:rPr>
        <w:t>ť</w:t>
      </w:r>
      <w:r w:rsidR="002A5ECD" w:rsidRPr="00A532AB">
        <w:rPr>
          <w:rFonts w:ascii="Nudista" w:hAnsi="Nudista" w:cs="Arial"/>
        </w:rPr>
        <w:t xml:space="preserve"> samostatne.</w:t>
      </w:r>
    </w:p>
    <w:p w14:paraId="1E5C9F54" w14:textId="48EFD127" w:rsidR="00BD44EC" w:rsidRPr="00376889" w:rsidRDefault="00AE3F3D" w:rsidP="00376889">
      <w:pPr>
        <w:pStyle w:val="Odsekzoznamu"/>
        <w:numPr>
          <w:ilvl w:val="2"/>
          <w:numId w:val="144"/>
        </w:numPr>
        <w:spacing w:after="120" w:line="240" w:lineRule="auto"/>
        <w:ind w:left="1134" w:hanging="567"/>
        <w:contextualSpacing w:val="0"/>
        <w:jc w:val="both"/>
        <w:outlineLvl w:val="1"/>
        <w:rPr>
          <w:rFonts w:ascii="Nudista" w:hAnsi="Nudista" w:cs="Arial"/>
        </w:rPr>
      </w:pPr>
      <w:r>
        <w:rPr>
          <w:rFonts w:ascii="Nudista" w:eastAsia="Arial Unicode MS" w:hAnsi="Nudista" w:cs="Arial"/>
          <w:u w:val="single"/>
        </w:rPr>
        <w:t>Podrobný opis ponúkaného predmetu plnenia</w:t>
      </w:r>
      <w:r>
        <w:rPr>
          <w:rFonts w:ascii="Nudista" w:eastAsia="Arial Unicode MS" w:hAnsi="Nudista" w:cs="Arial"/>
        </w:rPr>
        <w:t>, z ktorého musí vyplývať splnenie všetkých podmienok stanovených v Časti B. Opis predmetu zákazky súťažných podkladov. Opis musí obsahovať prehľadnú a jednoznačnú informáciu, ako tovary</w:t>
      </w:r>
      <w:r w:rsidR="00376889">
        <w:rPr>
          <w:rFonts w:ascii="Nudista" w:eastAsia="Arial Unicode MS" w:hAnsi="Nudista" w:cs="Arial"/>
        </w:rPr>
        <w:t>, resp. služby</w:t>
      </w:r>
      <w:r>
        <w:rPr>
          <w:rFonts w:ascii="Nudista" w:eastAsia="Arial Unicode MS" w:hAnsi="Nudista" w:cs="Arial"/>
        </w:rPr>
        <w:t xml:space="preserve"> a súvisiace služby tvoriace ponúkaný predmet plnenia spĺňajú všetky požiadavky uvedené v Časti B. Opis predmetu zákazky </w:t>
      </w:r>
      <w:r w:rsidRPr="00AE3F3D">
        <w:rPr>
          <w:rFonts w:ascii="Nudista" w:eastAsia="Arial Unicode MS" w:hAnsi="Nudista" w:cs="Arial"/>
        </w:rPr>
        <w:t>a Prílohe č. B.1 Podrobná špecifikácia predmetu zákazky pre Časť I. predmetu zákazky</w:t>
      </w:r>
      <w:r w:rsidR="00BD44EC">
        <w:rPr>
          <w:rFonts w:ascii="Nudista" w:eastAsia="Arial Unicode MS" w:hAnsi="Nudista" w:cs="Arial"/>
        </w:rPr>
        <w:t xml:space="preserve">, resp. </w:t>
      </w:r>
      <w:r w:rsidR="00BD44EC" w:rsidRPr="00AE3F3D">
        <w:rPr>
          <w:rFonts w:ascii="Nudista" w:eastAsia="Arial Unicode MS" w:hAnsi="Nudista" w:cs="Arial"/>
        </w:rPr>
        <w:t>Prílohe č. B.</w:t>
      </w:r>
      <w:r w:rsidR="00BD44EC">
        <w:rPr>
          <w:rFonts w:ascii="Nudista" w:eastAsia="Arial Unicode MS" w:hAnsi="Nudista" w:cs="Arial"/>
        </w:rPr>
        <w:t>2</w:t>
      </w:r>
      <w:r w:rsidR="00BD44EC" w:rsidRPr="00AE3F3D">
        <w:rPr>
          <w:rFonts w:ascii="Nudista" w:eastAsia="Arial Unicode MS" w:hAnsi="Nudista" w:cs="Arial"/>
        </w:rPr>
        <w:t xml:space="preserve"> Podrobná špecifikácia predmetu zákazky pre Časť I</w:t>
      </w:r>
      <w:r w:rsidR="00BD44EC">
        <w:rPr>
          <w:rFonts w:ascii="Nudista" w:eastAsia="Arial Unicode MS" w:hAnsi="Nudista" w:cs="Arial"/>
        </w:rPr>
        <w:t>I</w:t>
      </w:r>
      <w:r w:rsidR="00BD44EC" w:rsidRPr="00AE3F3D">
        <w:rPr>
          <w:rFonts w:ascii="Nudista" w:eastAsia="Arial Unicode MS" w:hAnsi="Nudista" w:cs="Arial"/>
        </w:rPr>
        <w:t>. predmetu zákazky</w:t>
      </w:r>
      <w:r w:rsidR="00BD44EC">
        <w:rPr>
          <w:rFonts w:ascii="Nudista" w:eastAsia="Arial Unicode MS" w:hAnsi="Nudista" w:cs="Arial"/>
        </w:rPr>
        <w:t xml:space="preserve">. </w:t>
      </w:r>
      <w:r w:rsidRPr="00BD44EC">
        <w:rPr>
          <w:rFonts w:ascii="Nudista" w:eastAsia="Arial Unicode MS" w:hAnsi="Nudista" w:cs="Arial"/>
          <w:b/>
          <w:bCs/>
          <w:u w:val="single"/>
        </w:rPr>
        <w:t>Uchádzač predloží podrobný opis v štruktúre Prílohy č. B.1</w:t>
      </w:r>
      <w:r w:rsidR="00BD44EC">
        <w:rPr>
          <w:rFonts w:ascii="Nudista" w:eastAsia="Arial Unicode MS" w:hAnsi="Nudista" w:cs="Arial"/>
          <w:b/>
          <w:bCs/>
          <w:u w:val="single"/>
        </w:rPr>
        <w:t>, resp. B.2</w:t>
      </w:r>
      <w:r w:rsidRPr="00BD44EC">
        <w:rPr>
          <w:rFonts w:ascii="Nudista" w:eastAsia="Arial Unicode MS" w:hAnsi="Nudista" w:cs="Arial"/>
          <w:b/>
          <w:bCs/>
          <w:u w:val="single"/>
        </w:rPr>
        <w:t xml:space="preserve"> týchto súťažných podkladov, pričom uvedie ako spĺňa každú z požiadaviek uvedenú </w:t>
      </w:r>
      <w:r w:rsidR="00BD44EC">
        <w:rPr>
          <w:rFonts w:ascii="Nudista" w:eastAsia="Arial Unicode MS" w:hAnsi="Nudista" w:cs="Arial"/>
          <w:b/>
          <w:bCs/>
          <w:u w:val="single"/>
        </w:rPr>
        <w:t xml:space="preserve">v jednotlivých bodoch tejto prílohy (v Prílohe č. B.1 </w:t>
      </w:r>
      <w:r w:rsidR="00376889" w:rsidRPr="00BD44EC">
        <w:rPr>
          <w:rFonts w:ascii="Nudista" w:eastAsia="Arial Unicode MS" w:hAnsi="Nudista" w:cs="Arial"/>
          <w:b/>
          <w:bCs/>
          <w:u w:val="single"/>
        </w:rPr>
        <w:t>každú z požiadaviek uvedenú jednotlivých bodoch hárku „Podrobná špecifikácia“, „Špecifikácia serverov“ a „Zelené požiadavky“ tejto prílohy</w:t>
      </w:r>
      <w:r w:rsidR="00376889">
        <w:rPr>
          <w:rFonts w:ascii="Nudista" w:eastAsia="Arial Unicode MS" w:hAnsi="Nudista" w:cs="Arial"/>
          <w:b/>
          <w:bCs/>
          <w:u w:val="single"/>
        </w:rPr>
        <w:t>)</w:t>
      </w:r>
      <w:r w:rsidR="00BD44EC" w:rsidRPr="00376889">
        <w:rPr>
          <w:rFonts w:ascii="Nudista" w:eastAsia="Arial Unicode MS" w:hAnsi="Nudista" w:cs="Arial"/>
          <w:b/>
          <w:bCs/>
          <w:u w:val="single"/>
        </w:rPr>
        <w:t>,</w:t>
      </w:r>
      <w:r w:rsidR="00BD44EC" w:rsidRPr="00376889">
        <w:rPr>
          <w:rFonts w:ascii="Nudista" w:hAnsi="Nudista" w:cs="Arial"/>
        </w:rPr>
        <w:t xml:space="preserve"> </w:t>
      </w:r>
      <w:r w:rsidR="00BD44EC" w:rsidRPr="00376889">
        <w:rPr>
          <w:rFonts w:ascii="Nudista" w:eastAsia="Arial Unicode MS" w:hAnsi="Nudista" w:cs="Arial"/>
          <w:b/>
          <w:bCs/>
          <w:u w:val="single"/>
        </w:rPr>
        <w:t>t. j. uvedie presné parametre a súvisiace charakteristiky</w:t>
      </w:r>
      <w:r w:rsidR="00BD44EC" w:rsidRPr="00376889">
        <w:rPr>
          <w:rFonts w:ascii="Nudista" w:eastAsia="Arial Unicode MS" w:hAnsi="Nudista" w:cs="Arial"/>
        </w:rPr>
        <w:t xml:space="preserve"> </w:t>
      </w:r>
      <w:r w:rsidR="00BD44EC" w:rsidRPr="00376889">
        <w:rPr>
          <w:rFonts w:ascii="Nudista" w:eastAsia="Arial Unicode MS" w:hAnsi="Nudista" w:cs="Arial"/>
          <w:b/>
          <w:bCs/>
          <w:u w:val="single"/>
        </w:rPr>
        <w:t xml:space="preserve">ponúkaného predmetu plnenia tak, aby bolo možné jednoznačne posúdiť splnenie všetkých požiadaviek na predmet zákazky. </w:t>
      </w:r>
      <w:r w:rsidR="00BD44EC" w:rsidRPr="00376889">
        <w:rPr>
          <w:rFonts w:ascii="Nudista" w:eastAsia="Arial Unicode MS" w:hAnsi="Nudista" w:cs="Arial"/>
          <w:b/>
          <w:u w:val="single"/>
        </w:rPr>
        <w:t>Uchádzač tiež uvedie výrobcu ponúkaného tovaru (zariadenia) ako aj presný názov a model ponúkaného zariadenia</w:t>
      </w:r>
      <w:r w:rsidR="00BD44EC" w:rsidRPr="00376889">
        <w:rPr>
          <w:rFonts w:ascii="Nudista" w:hAnsi="Nudista"/>
          <w:b/>
        </w:rPr>
        <w:t>.</w:t>
      </w:r>
    </w:p>
    <w:p w14:paraId="16294852" w14:textId="3394C119" w:rsidR="007323B6" w:rsidRPr="00A532AB" w:rsidRDefault="002A5ECD" w:rsidP="005F01CD">
      <w:pPr>
        <w:pStyle w:val="Odsekzoznamu"/>
        <w:spacing w:after="120" w:line="240" w:lineRule="auto"/>
        <w:ind w:left="1134"/>
        <w:contextualSpacing w:val="0"/>
        <w:jc w:val="both"/>
        <w:outlineLvl w:val="1"/>
        <w:rPr>
          <w:rFonts w:ascii="Nudista" w:hAnsi="Nudista" w:cs="Arial"/>
        </w:rPr>
      </w:pPr>
      <w:r w:rsidRPr="00A532AB">
        <w:rPr>
          <w:rFonts w:ascii="Nudista" w:eastAsia="Arial Unicode MS" w:hAnsi="Nudista" w:cs="Arial"/>
          <w:b/>
        </w:rPr>
        <w:t xml:space="preserve">V prípade, ak uchádzač predkladá ponuku na </w:t>
      </w:r>
      <w:r w:rsidR="009F5ACA">
        <w:rPr>
          <w:rFonts w:ascii="Nudista" w:eastAsia="Arial Unicode MS" w:hAnsi="Nudista" w:cs="Arial"/>
          <w:b/>
        </w:rPr>
        <w:t>obe Č</w:t>
      </w:r>
      <w:r w:rsidRPr="00AE3F3D">
        <w:rPr>
          <w:rFonts w:ascii="Nudista" w:eastAsia="Arial Unicode MS" w:hAnsi="Nudista" w:cs="Arial"/>
          <w:b/>
        </w:rPr>
        <w:t>ast</w:t>
      </w:r>
      <w:r w:rsidR="009F5ACA">
        <w:rPr>
          <w:rFonts w:ascii="Nudista" w:eastAsia="Arial Unicode MS" w:hAnsi="Nudista" w:cs="Arial"/>
          <w:b/>
        </w:rPr>
        <w:t>i</w:t>
      </w:r>
      <w:r w:rsidRPr="00A532AB">
        <w:rPr>
          <w:rFonts w:ascii="Nudista" w:eastAsia="Arial Unicode MS" w:hAnsi="Nudista" w:cs="Arial"/>
          <w:b/>
        </w:rPr>
        <w:t xml:space="preserve"> predmetu zákazky, predloží podrobný opis</w:t>
      </w:r>
      <w:r w:rsidR="008B78E6">
        <w:rPr>
          <w:rFonts w:ascii="Nudista" w:eastAsia="Arial Unicode MS" w:hAnsi="Nudista" w:cs="Arial"/>
          <w:b/>
        </w:rPr>
        <w:t xml:space="preserve"> </w:t>
      </w:r>
      <w:r w:rsidRPr="008B78E6">
        <w:rPr>
          <w:rFonts w:ascii="Nudista" w:eastAsia="Arial Unicode MS" w:hAnsi="Nudista" w:cs="Arial"/>
          <w:b/>
        </w:rPr>
        <w:t>pre každú Časť samostatne.</w:t>
      </w:r>
    </w:p>
    <w:p w14:paraId="26890AF8" w14:textId="207CA619" w:rsidR="009D0C6F" w:rsidRPr="00A532AB" w:rsidRDefault="0094391B" w:rsidP="005A5CC6">
      <w:pPr>
        <w:pStyle w:val="Odsekzoznamu"/>
        <w:numPr>
          <w:ilvl w:val="2"/>
          <w:numId w:val="144"/>
        </w:numPr>
        <w:spacing w:after="120" w:line="240" w:lineRule="auto"/>
        <w:ind w:left="1134" w:hanging="567"/>
        <w:contextualSpacing w:val="0"/>
        <w:jc w:val="both"/>
        <w:outlineLvl w:val="1"/>
        <w:rPr>
          <w:rFonts w:ascii="Nudista" w:hAnsi="Nudista" w:cs="Arial"/>
        </w:rPr>
      </w:pPr>
      <w:r w:rsidRPr="00A532AB">
        <w:rPr>
          <w:rFonts w:ascii="Nudista" w:eastAsia="Arial Unicode MS" w:hAnsi="Nudista" w:cs="Arial"/>
          <w:u w:val="single"/>
        </w:rPr>
        <w:t>Návrh</w:t>
      </w:r>
      <w:r w:rsidRPr="00A532AB">
        <w:rPr>
          <w:rFonts w:ascii="Nudista" w:hAnsi="Nudista" w:cs="Arial"/>
          <w:u w:val="single"/>
        </w:rPr>
        <w:t xml:space="preserve"> zmluvy</w:t>
      </w:r>
      <w:r w:rsidRPr="00A532AB">
        <w:rPr>
          <w:rFonts w:ascii="Nudista" w:hAnsi="Nudista" w:cs="Arial"/>
        </w:rPr>
        <w:t xml:space="preserve"> </w:t>
      </w:r>
      <w:r w:rsidRPr="008B78E6">
        <w:rPr>
          <w:rFonts w:ascii="Nudista" w:hAnsi="Nudista" w:cs="Arial"/>
        </w:rPr>
        <w:t xml:space="preserve">vypracovaný podľa </w:t>
      </w:r>
      <w:r w:rsidR="006553D5" w:rsidRPr="008B78E6">
        <w:rPr>
          <w:rFonts w:ascii="Nudista" w:hAnsi="Nudista" w:cs="Arial"/>
        </w:rPr>
        <w:t xml:space="preserve">Prílohy č. </w:t>
      </w:r>
      <w:r w:rsidR="00807D92" w:rsidRPr="008B78E6">
        <w:rPr>
          <w:rFonts w:ascii="Nudista" w:hAnsi="Nudista" w:cs="Arial"/>
        </w:rPr>
        <w:t>E</w:t>
      </w:r>
      <w:r w:rsidR="006553D5" w:rsidRPr="008B78E6">
        <w:rPr>
          <w:rFonts w:ascii="Nudista" w:hAnsi="Nudista" w:cs="Arial"/>
        </w:rPr>
        <w:t>.1</w:t>
      </w:r>
      <w:r w:rsidR="002A5ECD" w:rsidRPr="008B78E6">
        <w:rPr>
          <w:rFonts w:ascii="Nudista" w:hAnsi="Nudista" w:cs="Arial"/>
        </w:rPr>
        <w:t xml:space="preserve">, resp. </w:t>
      </w:r>
      <w:r w:rsidR="00807D92" w:rsidRPr="008B78E6">
        <w:rPr>
          <w:rFonts w:ascii="Nudista" w:hAnsi="Nudista" w:cs="Arial"/>
        </w:rPr>
        <w:t>E</w:t>
      </w:r>
      <w:r w:rsidR="002A5ECD" w:rsidRPr="008B78E6">
        <w:rPr>
          <w:rFonts w:ascii="Nudista" w:hAnsi="Nudista" w:cs="Arial"/>
        </w:rPr>
        <w:t xml:space="preserve">.2 </w:t>
      </w:r>
      <w:r w:rsidR="002A5ECD" w:rsidRPr="008B78E6">
        <w:rPr>
          <w:rFonts w:ascii="Nudista" w:eastAsia="Arial Unicode MS" w:hAnsi="Nudista" w:cs="Arial"/>
        </w:rPr>
        <w:t>(podľa toho na ktorú časť uchádzač predkladá svoju ponuku)</w:t>
      </w:r>
      <w:r w:rsidRPr="008B78E6">
        <w:rPr>
          <w:rFonts w:ascii="Nudista" w:hAnsi="Nudista" w:cs="Arial"/>
        </w:rPr>
        <w:t xml:space="preserve"> týchto súťažných podkladov</w:t>
      </w:r>
      <w:r w:rsidR="007323B6" w:rsidRPr="008B78E6">
        <w:rPr>
          <w:rFonts w:ascii="Nudista" w:hAnsi="Nudista" w:cs="Proba Pro"/>
          <w:color w:val="000000"/>
        </w:rPr>
        <w:t xml:space="preserve">. </w:t>
      </w:r>
      <w:r w:rsidR="00807D92" w:rsidRPr="008B78E6">
        <w:rPr>
          <w:rFonts w:ascii="Nudista" w:hAnsi="Nudista" w:cs="Proba Pro"/>
          <w:b/>
          <w:color w:val="000000"/>
        </w:rPr>
        <w:t xml:space="preserve">V prípade, ak uchádzač predkladá ponuku </w:t>
      </w:r>
      <w:r w:rsidR="00807D92" w:rsidRPr="008B78E6">
        <w:rPr>
          <w:rFonts w:ascii="Nudista" w:eastAsia="Arial Unicode MS" w:hAnsi="Nudista" w:cs="Arial"/>
          <w:b/>
        </w:rPr>
        <w:t xml:space="preserve">na </w:t>
      </w:r>
      <w:r w:rsidR="00AE3F3D">
        <w:rPr>
          <w:rFonts w:ascii="Nudista" w:eastAsia="Arial Unicode MS" w:hAnsi="Nudista" w:cs="Arial"/>
          <w:b/>
        </w:rPr>
        <w:t>obe</w:t>
      </w:r>
      <w:r w:rsidR="00AE3F3D" w:rsidRPr="00AE3F3D">
        <w:rPr>
          <w:rFonts w:ascii="Nudista" w:eastAsia="Arial Unicode MS" w:hAnsi="Nudista" w:cs="Arial"/>
          <w:b/>
        </w:rPr>
        <w:t xml:space="preserve"> </w:t>
      </w:r>
      <w:r w:rsidR="00807D92" w:rsidRPr="00AE3F3D">
        <w:rPr>
          <w:rFonts w:ascii="Nudista" w:eastAsia="Arial Unicode MS" w:hAnsi="Nudista" w:cs="Arial"/>
          <w:b/>
        </w:rPr>
        <w:t>Čast</w:t>
      </w:r>
      <w:r w:rsidR="00AE3F3D">
        <w:rPr>
          <w:rFonts w:ascii="Nudista" w:eastAsia="Arial Unicode MS" w:hAnsi="Nudista" w:cs="Arial"/>
          <w:b/>
        </w:rPr>
        <w:t>i</w:t>
      </w:r>
      <w:r w:rsidR="00807D92" w:rsidRPr="00A532AB">
        <w:rPr>
          <w:rFonts w:ascii="Nudista" w:eastAsia="Arial Unicode MS" w:hAnsi="Nudista" w:cs="Arial"/>
          <w:b/>
        </w:rPr>
        <w:t xml:space="preserve"> </w:t>
      </w:r>
      <w:r w:rsidR="00807D92" w:rsidRPr="00A532AB">
        <w:rPr>
          <w:rFonts w:ascii="Nudista" w:hAnsi="Nudista" w:cs="Proba Pro"/>
          <w:b/>
          <w:color w:val="000000"/>
        </w:rPr>
        <w:t>predmetu zákazky, predloží návrh zmluvy pre každú Čas</w:t>
      </w:r>
      <w:r w:rsidR="00AE3F3D">
        <w:rPr>
          <w:rFonts w:ascii="Nudista" w:hAnsi="Nudista" w:cs="Proba Pro"/>
          <w:b/>
          <w:color w:val="000000"/>
        </w:rPr>
        <w:t>ť</w:t>
      </w:r>
      <w:r w:rsidR="00807D92" w:rsidRPr="00A532AB">
        <w:rPr>
          <w:rFonts w:ascii="Nudista" w:hAnsi="Nudista" w:cs="Proba Pro"/>
          <w:b/>
          <w:color w:val="000000"/>
        </w:rPr>
        <w:t xml:space="preserve"> samostatne.</w:t>
      </w:r>
    </w:p>
    <w:p w14:paraId="4C74A972" w14:textId="68FCCE58" w:rsidR="000753E7" w:rsidRPr="00A532AB" w:rsidRDefault="0094391B" w:rsidP="005A5CC6">
      <w:pPr>
        <w:pStyle w:val="Odsekzoznamu"/>
        <w:numPr>
          <w:ilvl w:val="2"/>
          <w:numId w:val="144"/>
        </w:numPr>
        <w:spacing w:after="120" w:line="240" w:lineRule="auto"/>
        <w:ind w:left="1134" w:hanging="567"/>
        <w:contextualSpacing w:val="0"/>
        <w:jc w:val="both"/>
        <w:outlineLvl w:val="1"/>
        <w:rPr>
          <w:rFonts w:ascii="Nudista" w:hAnsi="Nudista" w:cs="Arial"/>
        </w:rPr>
      </w:pPr>
      <w:r w:rsidRPr="00A532AB">
        <w:rPr>
          <w:rFonts w:ascii="Nudista" w:eastAsia="Arial Unicode MS" w:hAnsi="Nudista" w:cs="Arial"/>
          <w:u w:val="single"/>
        </w:rPr>
        <w:t>Doklad o</w:t>
      </w:r>
      <w:r w:rsidRPr="00A532AB">
        <w:rPr>
          <w:rFonts w:ascii="Nudista" w:eastAsia="Arial Unicode MS" w:hAnsi="Nudista" w:cs="Calibri"/>
          <w:u w:val="single"/>
        </w:rPr>
        <w:t> </w:t>
      </w:r>
      <w:r w:rsidRPr="00A532AB">
        <w:rPr>
          <w:rFonts w:ascii="Nudista" w:eastAsia="Arial Unicode MS" w:hAnsi="Nudista" w:cs="Arial"/>
          <w:u w:val="single"/>
        </w:rPr>
        <w:t>zložení zábezpeky</w:t>
      </w:r>
      <w:r w:rsidRPr="00A532AB">
        <w:rPr>
          <w:rFonts w:ascii="Nudista" w:eastAsia="Arial Unicode MS" w:hAnsi="Nudista" w:cs="Arial"/>
        </w:rPr>
        <w:t xml:space="preserve"> podľa </w:t>
      </w:r>
      <w:r w:rsidRPr="008B78E6">
        <w:rPr>
          <w:rFonts w:ascii="Nudista" w:eastAsia="Arial Unicode MS" w:hAnsi="Nudista" w:cs="Arial"/>
        </w:rPr>
        <w:t>bodu 16 tejto časti súťažných podkladov vo forme stanovenej v</w:t>
      </w:r>
      <w:r w:rsidRPr="008B78E6">
        <w:rPr>
          <w:rFonts w:ascii="Nudista" w:eastAsia="Arial Unicode MS" w:hAnsi="Nudista" w:cs="Calibri"/>
        </w:rPr>
        <w:t> </w:t>
      </w:r>
      <w:r w:rsidRPr="008B78E6">
        <w:rPr>
          <w:rFonts w:ascii="Nudista" w:eastAsia="Arial Unicode MS" w:hAnsi="Nudista" w:cs="Arial"/>
        </w:rPr>
        <w:t>bode 8.</w:t>
      </w:r>
      <w:r w:rsidR="00013EF9" w:rsidRPr="008B78E6">
        <w:rPr>
          <w:rFonts w:ascii="Nudista" w:eastAsia="Arial Unicode MS" w:hAnsi="Nudista" w:cs="Arial"/>
        </w:rPr>
        <w:t>6</w:t>
      </w:r>
      <w:r w:rsidR="00D2715F" w:rsidRPr="008B78E6">
        <w:rPr>
          <w:rFonts w:ascii="Nudista" w:eastAsia="Arial Unicode MS" w:hAnsi="Nudista" w:cs="Arial"/>
        </w:rPr>
        <w:t xml:space="preserve"> </w:t>
      </w:r>
      <w:r w:rsidRPr="008B78E6">
        <w:rPr>
          <w:rFonts w:ascii="Nudista" w:eastAsia="Arial Unicode MS" w:hAnsi="Nudista" w:cs="Arial"/>
        </w:rPr>
        <w:t xml:space="preserve">tejto časti súťažných podkladov. </w:t>
      </w:r>
      <w:r w:rsidR="00807D92" w:rsidRPr="00A532AB">
        <w:rPr>
          <w:rFonts w:ascii="Nudista" w:hAnsi="Nudista" w:cs="Proba Pro"/>
          <w:b/>
          <w:color w:val="000000"/>
        </w:rPr>
        <w:t xml:space="preserve">V prípade, ak uchádzač predkladá ponuku </w:t>
      </w:r>
      <w:r w:rsidR="00807D92" w:rsidRPr="00A532AB">
        <w:rPr>
          <w:rFonts w:ascii="Nudista" w:eastAsia="Arial Unicode MS" w:hAnsi="Nudista" w:cs="Arial"/>
          <w:b/>
        </w:rPr>
        <w:t xml:space="preserve">na </w:t>
      </w:r>
      <w:r w:rsidR="008B78E6">
        <w:rPr>
          <w:rFonts w:ascii="Nudista" w:eastAsia="Arial Unicode MS" w:hAnsi="Nudista" w:cs="Arial"/>
          <w:b/>
        </w:rPr>
        <w:t>obe Časti</w:t>
      </w:r>
      <w:r w:rsidR="00807D92" w:rsidRPr="008B78E6">
        <w:rPr>
          <w:rFonts w:ascii="Nudista" w:eastAsia="Arial Unicode MS" w:hAnsi="Nudista" w:cs="Arial"/>
          <w:b/>
        </w:rPr>
        <w:t xml:space="preserve"> </w:t>
      </w:r>
      <w:r w:rsidR="00807D92" w:rsidRPr="00A532AB">
        <w:rPr>
          <w:rFonts w:ascii="Nudista" w:hAnsi="Nudista" w:cs="Proba Pro"/>
          <w:b/>
          <w:color w:val="000000"/>
        </w:rPr>
        <w:t>predmetu zákazky, zloží zábezpeku pre každú z týchto Častí samostatne.</w:t>
      </w:r>
    </w:p>
    <w:p w14:paraId="53CEE911" w14:textId="2955A4DC" w:rsidR="000753E7" w:rsidRPr="00A532AB" w:rsidRDefault="000753E7" w:rsidP="005A5CC6">
      <w:pPr>
        <w:pStyle w:val="Odsekzoznamu"/>
        <w:numPr>
          <w:ilvl w:val="2"/>
          <w:numId w:val="144"/>
        </w:numPr>
        <w:spacing w:after="120" w:line="240" w:lineRule="auto"/>
        <w:ind w:left="1134" w:hanging="567"/>
        <w:contextualSpacing w:val="0"/>
        <w:jc w:val="both"/>
        <w:outlineLvl w:val="1"/>
        <w:rPr>
          <w:rFonts w:ascii="Nudista" w:hAnsi="Nudista" w:cs="Arial"/>
        </w:rPr>
      </w:pPr>
      <w:r w:rsidRPr="00A532AB">
        <w:rPr>
          <w:rFonts w:ascii="Nudista" w:eastAsia="Arial Unicode MS" w:hAnsi="Nudista" w:cs="Arial"/>
          <w:noProof/>
          <w:u w:val="single"/>
        </w:rPr>
        <w:t>Čestné vyhlásenie uchádzača o</w:t>
      </w:r>
      <w:r w:rsidR="00120E16" w:rsidRPr="00A532AB">
        <w:rPr>
          <w:rFonts w:ascii="Nudista" w:eastAsia="Arial Unicode MS" w:hAnsi="Nudista" w:cs="Calibri"/>
          <w:noProof/>
          <w:u w:val="single"/>
        </w:rPr>
        <w:t> </w:t>
      </w:r>
      <w:r w:rsidR="00120E16" w:rsidRPr="00A532AB">
        <w:rPr>
          <w:rFonts w:ascii="Nudista" w:eastAsia="Arial Unicode MS" w:hAnsi="Nudista" w:cs="Arial"/>
          <w:noProof/>
          <w:u w:val="single"/>
        </w:rPr>
        <w:t>akcept</w:t>
      </w:r>
      <w:r w:rsidR="006224AF" w:rsidRPr="00A532AB">
        <w:rPr>
          <w:rFonts w:ascii="Nudista" w:eastAsia="Arial Unicode MS" w:hAnsi="Nudista" w:cs="Arial"/>
          <w:noProof/>
          <w:u w:val="single"/>
        </w:rPr>
        <w:t>á</w:t>
      </w:r>
      <w:r w:rsidR="00120E16" w:rsidRPr="00A532AB">
        <w:rPr>
          <w:rFonts w:ascii="Nudista" w:eastAsia="Arial Unicode MS" w:hAnsi="Nudista" w:cs="Arial"/>
          <w:noProof/>
          <w:u w:val="single"/>
        </w:rPr>
        <w:t xml:space="preserve">cii podmienok verejnej súťaže a o </w:t>
      </w:r>
      <w:r w:rsidRPr="00A532AB">
        <w:rPr>
          <w:rFonts w:ascii="Nudista" w:eastAsia="Arial Unicode MS" w:hAnsi="Nudista" w:cs="Arial"/>
          <w:noProof/>
          <w:u w:val="single"/>
        </w:rPr>
        <w:t>nepr</w:t>
      </w:r>
      <w:r w:rsidRPr="00A532AB">
        <w:rPr>
          <w:rFonts w:ascii="Nudista" w:eastAsia="Arial Unicode MS" w:hAnsi="Nudista" w:cs="Proba Pro"/>
          <w:noProof/>
          <w:u w:val="single"/>
        </w:rPr>
        <w:t>í</w:t>
      </w:r>
      <w:r w:rsidRPr="00A532AB">
        <w:rPr>
          <w:rFonts w:ascii="Nudista" w:eastAsia="Arial Unicode MS" w:hAnsi="Nudista" w:cs="Arial"/>
          <w:noProof/>
          <w:u w:val="single"/>
        </w:rPr>
        <w:t>tomnosti konfliktu z</w:t>
      </w:r>
      <w:r w:rsidRPr="00A532AB">
        <w:rPr>
          <w:rFonts w:ascii="Nudista" w:eastAsia="Arial Unicode MS" w:hAnsi="Nudista" w:cs="Proba Pro"/>
          <w:noProof/>
          <w:u w:val="single"/>
        </w:rPr>
        <w:t>á</w:t>
      </w:r>
      <w:r w:rsidRPr="00A532AB">
        <w:rPr>
          <w:rFonts w:ascii="Nudista" w:eastAsia="Arial Unicode MS" w:hAnsi="Nudista" w:cs="Arial"/>
          <w:noProof/>
          <w:u w:val="single"/>
        </w:rPr>
        <w:t>ujmov</w:t>
      </w:r>
      <w:r w:rsidRPr="00A532AB">
        <w:rPr>
          <w:rFonts w:ascii="Nudista" w:eastAsia="Arial Unicode MS" w:hAnsi="Nudista" w:cs="Arial"/>
          <w:noProof/>
        </w:rPr>
        <w:t xml:space="preserve"> vypracovan</w:t>
      </w:r>
      <w:r w:rsidRPr="00A532AB">
        <w:rPr>
          <w:rFonts w:ascii="Nudista" w:eastAsia="Arial Unicode MS" w:hAnsi="Nudista" w:cs="Proba Pro"/>
          <w:noProof/>
        </w:rPr>
        <w:t>é</w:t>
      </w:r>
      <w:r w:rsidRPr="00A532AB">
        <w:rPr>
          <w:rFonts w:ascii="Nudista" w:eastAsia="Arial Unicode MS" w:hAnsi="Nudista" w:cs="Arial"/>
          <w:noProof/>
        </w:rPr>
        <w:t xml:space="preserve"> pod</w:t>
      </w:r>
      <w:r w:rsidRPr="00A532AB">
        <w:rPr>
          <w:rFonts w:ascii="Nudista" w:eastAsia="Arial Unicode MS" w:hAnsi="Nudista" w:cs="Proba Pro CE"/>
          <w:noProof/>
        </w:rPr>
        <w:t>ľ</w:t>
      </w:r>
      <w:r w:rsidRPr="00A532AB">
        <w:rPr>
          <w:rFonts w:ascii="Nudista" w:eastAsia="Arial Unicode MS" w:hAnsi="Nudista" w:cs="Arial"/>
          <w:noProof/>
        </w:rPr>
        <w:t xml:space="preserve">a </w:t>
      </w:r>
      <w:r w:rsidRPr="00A532AB">
        <w:rPr>
          <w:rFonts w:ascii="Nudista" w:eastAsia="Arial Unicode MS" w:hAnsi="Nudista" w:cs="Arial"/>
          <w:noProof/>
          <w:lang w:eastAsia="sk-SK"/>
        </w:rPr>
        <w:t>Prílohy</w:t>
      </w:r>
      <w:r w:rsidRPr="00A532AB">
        <w:rPr>
          <w:rFonts w:ascii="Nudista" w:eastAsia="Arial Unicode MS" w:hAnsi="Nudista" w:cs="Arial"/>
          <w:noProof/>
        </w:rPr>
        <w:t xml:space="preserve"> č. A.</w:t>
      </w:r>
      <w:r w:rsidR="00807D92" w:rsidRPr="00A532AB">
        <w:rPr>
          <w:rFonts w:ascii="Nudista" w:eastAsia="Arial Unicode MS" w:hAnsi="Nudista" w:cs="Arial"/>
          <w:noProof/>
        </w:rPr>
        <w:t>1</w:t>
      </w:r>
      <w:r w:rsidRPr="00A532AB">
        <w:rPr>
          <w:rFonts w:ascii="Nudista" w:eastAsia="Arial Unicode MS" w:hAnsi="Nudista" w:cs="Arial"/>
          <w:noProof/>
        </w:rPr>
        <w:t xml:space="preserve"> týchto súťažných podkladov.</w:t>
      </w:r>
    </w:p>
    <w:p w14:paraId="10E288DB" w14:textId="4584E7D3" w:rsidR="007323B6" w:rsidRPr="00A532AB" w:rsidRDefault="0094391B" w:rsidP="005A5CC6">
      <w:pPr>
        <w:pStyle w:val="Odsekzoznamu"/>
        <w:numPr>
          <w:ilvl w:val="2"/>
          <w:numId w:val="144"/>
        </w:numPr>
        <w:spacing w:after="120" w:line="240" w:lineRule="auto"/>
        <w:ind w:left="1134" w:hanging="567"/>
        <w:contextualSpacing w:val="0"/>
        <w:jc w:val="both"/>
        <w:outlineLvl w:val="1"/>
        <w:rPr>
          <w:rFonts w:ascii="Nudista" w:hAnsi="Nudista" w:cs="Arial"/>
          <w:b/>
        </w:rPr>
      </w:pPr>
      <w:r w:rsidRPr="00A532AB">
        <w:rPr>
          <w:rFonts w:ascii="Nudista" w:hAnsi="Nudista" w:cs="Proba Pro"/>
          <w:color w:val="000000"/>
          <w:u w:val="single"/>
        </w:rPr>
        <w:t xml:space="preserve">Návrh </w:t>
      </w:r>
      <w:r w:rsidRPr="00A532AB">
        <w:rPr>
          <w:rFonts w:ascii="Nudista" w:hAnsi="Nudista" w:cs="Arial"/>
          <w:bCs/>
          <w:u w:val="single"/>
        </w:rPr>
        <w:t>na</w:t>
      </w:r>
      <w:r w:rsidRPr="00A532AB">
        <w:rPr>
          <w:rFonts w:ascii="Nudista" w:hAnsi="Nudista" w:cs="Proba Pro"/>
          <w:color w:val="000000"/>
          <w:u w:val="single"/>
        </w:rPr>
        <w:t xml:space="preserve"> plnenie kritéria</w:t>
      </w:r>
      <w:r w:rsidRPr="00A532AB">
        <w:rPr>
          <w:rFonts w:ascii="Nudista" w:hAnsi="Nudista" w:cs="Proba Pro CE"/>
          <w:color w:val="000000"/>
        </w:rPr>
        <w:t xml:space="preserve"> predložený formou vyplnenej tabuľky podľa vzoru v</w:t>
      </w:r>
      <w:r w:rsidRPr="00A532AB">
        <w:rPr>
          <w:rFonts w:ascii="Nudista" w:hAnsi="Nudista" w:cs="Calibri"/>
          <w:color w:val="000000"/>
        </w:rPr>
        <w:t> </w:t>
      </w:r>
      <w:r w:rsidRPr="00A532AB">
        <w:rPr>
          <w:rFonts w:ascii="Nudista" w:hAnsi="Nudista" w:cs="Proba Pro CE"/>
          <w:color w:val="000000"/>
        </w:rPr>
        <w:t xml:space="preserve">Prílohe č. </w:t>
      </w:r>
      <w:r w:rsidR="000753E7" w:rsidRPr="00A532AB">
        <w:rPr>
          <w:rFonts w:ascii="Nudista" w:hAnsi="Nudista" w:cs="Proba Pro CE"/>
          <w:color w:val="000000"/>
        </w:rPr>
        <w:t>C.</w:t>
      </w:r>
      <w:r w:rsidRPr="00A532AB">
        <w:rPr>
          <w:rFonts w:ascii="Nudista" w:hAnsi="Nudista" w:cs="Proba Pro CE"/>
          <w:color w:val="000000"/>
        </w:rPr>
        <w:t xml:space="preserve">1 </w:t>
      </w:r>
      <w:r w:rsidRPr="00A532AB">
        <w:rPr>
          <w:rFonts w:ascii="Nudista" w:hAnsi="Nudista" w:cs="Arial"/>
          <w:bCs/>
        </w:rPr>
        <w:t>Návrh</w:t>
      </w:r>
      <w:r w:rsidRPr="00A532AB">
        <w:rPr>
          <w:rFonts w:ascii="Nudista" w:hAnsi="Nudista" w:cs="Proba Pro CE"/>
          <w:color w:val="000000"/>
        </w:rPr>
        <w:t xml:space="preserve"> uchádzača na plnenie kritéria týchto súťažných podkladov</w:t>
      </w:r>
      <w:r w:rsidR="00542664" w:rsidRPr="00A532AB">
        <w:rPr>
          <w:rFonts w:ascii="Nudista" w:hAnsi="Nudista" w:cs="Proba Pro CE"/>
          <w:color w:val="000000"/>
        </w:rPr>
        <w:t>.</w:t>
      </w:r>
      <w:r w:rsidR="007323B6" w:rsidRPr="00A532AB">
        <w:rPr>
          <w:rFonts w:ascii="Nudista" w:hAnsi="Nudista" w:cs="Proba Pro CE"/>
          <w:color w:val="000000"/>
        </w:rPr>
        <w:t xml:space="preserve"> </w:t>
      </w:r>
      <w:bookmarkEnd w:id="44"/>
      <w:r w:rsidR="00807D92" w:rsidRPr="00A532AB">
        <w:rPr>
          <w:rFonts w:ascii="Nudista" w:hAnsi="Nudista" w:cs="Proba Pro"/>
          <w:b/>
          <w:color w:val="000000"/>
        </w:rPr>
        <w:t xml:space="preserve">V prípade, ak uchádzač predkladá ponuku </w:t>
      </w:r>
      <w:r w:rsidR="00807D92" w:rsidRPr="00A532AB">
        <w:rPr>
          <w:rFonts w:ascii="Nudista" w:eastAsia="Arial Unicode MS" w:hAnsi="Nudista" w:cs="Arial"/>
          <w:b/>
        </w:rPr>
        <w:t xml:space="preserve">na </w:t>
      </w:r>
      <w:r w:rsidR="008B78E6">
        <w:rPr>
          <w:rFonts w:ascii="Nudista" w:eastAsia="Arial Unicode MS" w:hAnsi="Nudista" w:cs="Arial"/>
          <w:b/>
        </w:rPr>
        <w:t>obe Časti</w:t>
      </w:r>
      <w:r w:rsidR="00807D92" w:rsidRPr="008B78E6">
        <w:rPr>
          <w:rFonts w:ascii="Nudista" w:eastAsia="Arial Unicode MS" w:hAnsi="Nudista" w:cs="Arial"/>
          <w:b/>
        </w:rPr>
        <w:t xml:space="preserve"> </w:t>
      </w:r>
      <w:r w:rsidR="00807D92" w:rsidRPr="00A532AB">
        <w:rPr>
          <w:rFonts w:ascii="Nudista" w:hAnsi="Nudista" w:cs="Proba Pro"/>
          <w:b/>
          <w:color w:val="000000"/>
        </w:rPr>
        <w:t>predmetu zákazky, predloží návrh na plnenie kritéria pre každú z týchto Častí samostatne.</w:t>
      </w:r>
    </w:p>
    <w:p w14:paraId="2C2AA1A9" w14:textId="22435BB4" w:rsidR="00807D92" w:rsidRPr="00A532AB" w:rsidRDefault="00807D92" w:rsidP="005A5CC6">
      <w:pPr>
        <w:pStyle w:val="Odsekzoznamu"/>
        <w:numPr>
          <w:ilvl w:val="2"/>
          <w:numId w:val="144"/>
        </w:numPr>
        <w:spacing w:after="120" w:line="240" w:lineRule="auto"/>
        <w:ind w:left="1134" w:hanging="567"/>
        <w:contextualSpacing w:val="0"/>
        <w:jc w:val="both"/>
        <w:outlineLvl w:val="1"/>
        <w:rPr>
          <w:rFonts w:ascii="Nudista" w:hAnsi="Nudista" w:cs="Arial"/>
          <w:b/>
        </w:rPr>
      </w:pPr>
      <w:r w:rsidRPr="00A532AB">
        <w:rPr>
          <w:rFonts w:ascii="Nudista" w:hAnsi="Nudista" w:cs="Proba Pro"/>
          <w:color w:val="000000"/>
          <w:u w:val="single"/>
        </w:rPr>
        <w:t>Cenová tabuľka</w:t>
      </w:r>
      <w:r w:rsidRPr="00A532AB">
        <w:rPr>
          <w:rFonts w:ascii="Nudista" w:hAnsi="Nudista" w:cs="Proba Pro CE"/>
          <w:color w:val="000000"/>
        </w:rPr>
        <w:t xml:space="preserve"> vyplnená v súlade </w:t>
      </w:r>
      <w:r w:rsidRPr="00A532AB">
        <w:rPr>
          <w:rFonts w:ascii="Nudista" w:hAnsi="Nudista"/>
        </w:rPr>
        <w:t>s podmienkami Časti C. Spôsob určenia ceny a podľa vzoru uvedenom v Prílohe č. C.2</w:t>
      </w:r>
      <w:r w:rsidR="000201FF" w:rsidRPr="00A532AB">
        <w:rPr>
          <w:rFonts w:ascii="Nudista" w:hAnsi="Nudista"/>
        </w:rPr>
        <w:t xml:space="preserve"> alebo </w:t>
      </w:r>
      <w:r w:rsidRPr="00A532AB">
        <w:rPr>
          <w:rFonts w:ascii="Nudista" w:hAnsi="Nudista"/>
        </w:rPr>
        <w:t>C.</w:t>
      </w:r>
      <w:r w:rsidR="000201FF" w:rsidRPr="00A532AB">
        <w:rPr>
          <w:rFonts w:ascii="Nudista" w:hAnsi="Nudista"/>
        </w:rPr>
        <w:t xml:space="preserve">3 </w:t>
      </w:r>
      <w:r w:rsidRPr="00A532AB">
        <w:rPr>
          <w:rFonts w:ascii="Nudista" w:hAnsi="Nudista"/>
        </w:rPr>
        <w:t xml:space="preserve">Cenová tabuľka súťažných podkladov </w:t>
      </w:r>
      <w:r w:rsidRPr="00A532AB">
        <w:rPr>
          <w:rFonts w:ascii="Nudista" w:eastAsia="Arial Unicode MS" w:hAnsi="Nudista" w:cs="Arial"/>
        </w:rPr>
        <w:t>(v závislosti od toho na ktorú Časť predmetu zákazky uchádzač ponuku predkladá).</w:t>
      </w:r>
      <w:r w:rsidRPr="00A532AB">
        <w:rPr>
          <w:rFonts w:ascii="Nudista" w:hAnsi="Nudista" w:cs="Proba Pro"/>
          <w:b/>
          <w:color w:val="000000"/>
        </w:rPr>
        <w:t xml:space="preserve"> V prípade, ak uchádzač predkladá ponuku </w:t>
      </w:r>
      <w:r w:rsidRPr="00A532AB">
        <w:rPr>
          <w:rFonts w:ascii="Nudista" w:eastAsia="Arial Unicode MS" w:hAnsi="Nudista" w:cs="Arial"/>
          <w:b/>
        </w:rPr>
        <w:t xml:space="preserve">na </w:t>
      </w:r>
      <w:r w:rsidR="008B78E6">
        <w:rPr>
          <w:rFonts w:ascii="Nudista" w:eastAsia="Arial Unicode MS" w:hAnsi="Nudista" w:cs="Arial"/>
          <w:b/>
        </w:rPr>
        <w:t>obe Časti</w:t>
      </w:r>
      <w:r w:rsidRPr="00A532AB">
        <w:rPr>
          <w:rFonts w:ascii="Nudista" w:eastAsia="Arial Unicode MS" w:hAnsi="Nudista" w:cs="Arial"/>
          <w:b/>
        </w:rPr>
        <w:t xml:space="preserve"> </w:t>
      </w:r>
      <w:r w:rsidRPr="00A532AB">
        <w:rPr>
          <w:rFonts w:ascii="Nudista" w:hAnsi="Nudista" w:cs="Proba Pro"/>
          <w:b/>
          <w:color w:val="000000"/>
        </w:rPr>
        <w:t>predmetu zákazky, predloží cenovú tabuľku pre každú z týchto Častí samostatne.</w:t>
      </w:r>
    </w:p>
    <w:p w14:paraId="5778867D" w14:textId="0D21D858" w:rsidR="00234373" w:rsidRPr="00A532AB" w:rsidRDefault="00234373" w:rsidP="005A5CC6">
      <w:pPr>
        <w:pStyle w:val="Odsekzoznamu"/>
        <w:numPr>
          <w:ilvl w:val="2"/>
          <w:numId w:val="144"/>
        </w:numPr>
        <w:spacing w:after="120" w:line="240" w:lineRule="auto"/>
        <w:ind w:left="1134" w:hanging="567"/>
        <w:contextualSpacing w:val="0"/>
        <w:jc w:val="both"/>
        <w:outlineLvl w:val="1"/>
        <w:rPr>
          <w:rFonts w:ascii="Nudista" w:hAnsi="Nudista" w:cs="Arial"/>
        </w:rPr>
      </w:pPr>
      <w:r w:rsidRPr="00A532AB">
        <w:rPr>
          <w:rFonts w:ascii="Nudista" w:hAnsi="Nudista"/>
          <w:u w:val="single"/>
        </w:rPr>
        <w:t>K</w:t>
      </w:r>
      <w:r w:rsidRPr="00A532AB">
        <w:rPr>
          <w:rFonts w:ascii="Nudista" w:hAnsi="Nudista" w:cs="Proba Pro"/>
          <w:u w:val="single"/>
        </w:rPr>
        <w:t>ó</w:t>
      </w:r>
      <w:r w:rsidRPr="00A532AB">
        <w:rPr>
          <w:rFonts w:ascii="Nudista" w:hAnsi="Nudista"/>
          <w:u w:val="single"/>
        </w:rPr>
        <w:t>pia ponuky</w:t>
      </w:r>
      <w:r w:rsidRPr="00A532AB">
        <w:rPr>
          <w:rFonts w:ascii="Nudista" w:hAnsi="Nudista"/>
        </w:rPr>
        <w:t xml:space="preserve"> </w:t>
      </w:r>
      <w:r w:rsidR="00C8577F" w:rsidRPr="00A532AB">
        <w:rPr>
          <w:rFonts w:ascii="Nudista" w:hAnsi="Nudista"/>
        </w:rPr>
        <w:t>bez dokladov a</w:t>
      </w:r>
      <w:r w:rsidR="00C8577F" w:rsidRPr="00A532AB">
        <w:rPr>
          <w:rFonts w:ascii="Nudista" w:hAnsi="Nudista" w:cs="Calibri"/>
        </w:rPr>
        <w:t> </w:t>
      </w:r>
      <w:r w:rsidR="00C8577F" w:rsidRPr="00A532AB">
        <w:rPr>
          <w:rFonts w:ascii="Nudista" w:hAnsi="Nudista"/>
        </w:rPr>
        <w:t>dokumentov pod</w:t>
      </w:r>
      <w:r w:rsidR="00C8577F" w:rsidRPr="00A532AB">
        <w:rPr>
          <w:rFonts w:ascii="Nudista" w:hAnsi="Nudista" w:cs="Proba Pro"/>
        </w:rPr>
        <w:t>ľ</w:t>
      </w:r>
      <w:r w:rsidR="00C8577F" w:rsidRPr="00A532AB">
        <w:rPr>
          <w:rFonts w:ascii="Nudista" w:hAnsi="Nudista"/>
        </w:rPr>
        <w:t>a bodu 8.</w:t>
      </w:r>
      <w:r w:rsidR="0091358A" w:rsidRPr="00A532AB">
        <w:rPr>
          <w:rFonts w:ascii="Nudista" w:hAnsi="Nudista"/>
        </w:rPr>
        <w:t>3</w:t>
      </w:r>
      <w:r w:rsidR="00C8577F" w:rsidRPr="00A532AB">
        <w:rPr>
          <w:rFonts w:ascii="Nudista" w:hAnsi="Nudista"/>
        </w:rPr>
        <w:t>.</w:t>
      </w:r>
      <w:r w:rsidR="008B78E6">
        <w:rPr>
          <w:rFonts w:ascii="Nudista" w:hAnsi="Nudista"/>
        </w:rPr>
        <w:t>2</w:t>
      </w:r>
      <w:r w:rsidR="00C8577F" w:rsidRPr="00A532AB">
        <w:rPr>
          <w:rFonts w:ascii="Nudista" w:hAnsi="Nudista"/>
        </w:rPr>
        <w:t xml:space="preserve"> vyššie </w:t>
      </w:r>
      <w:r w:rsidRPr="00A532AB">
        <w:rPr>
          <w:rFonts w:ascii="Nudista" w:hAnsi="Nudista"/>
        </w:rPr>
        <w:t>vo vyhotovení, ktoré umožní nezverejnenie dôverných informácií v</w:t>
      </w:r>
      <w:r w:rsidRPr="00A532AB">
        <w:rPr>
          <w:rFonts w:ascii="Nudista" w:hAnsi="Nudista" w:cs="Calibri"/>
        </w:rPr>
        <w:t> </w:t>
      </w:r>
      <w:r w:rsidRPr="00A532AB">
        <w:rPr>
          <w:rFonts w:ascii="Nudista" w:hAnsi="Nudista"/>
        </w:rPr>
        <w:t>súlade s</w:t>
      </w:r>
      <w:r w:rsidRPr="00A532AB">
        <w:rPr>
          <w:rFonts w:ascii="Nudista" w:hAnsi="Nudista" w:cs="Calibri"/>
        </w:rPr>
        <w:t> </w:t>
      </w:r>
      <w:r w:rsidRPr="00A532AB">
        <w:rPr>
          <w:rFonts w:ascii="Nudista" w:hAnsi="Nudista"/>
        </w:rPr>
        <w:t>bodom 8.</w:t>
      </w:r>
      <w:r w:rsidR="0091358A" w:rsidRPr="00A532AB">
        <w:rPr>
          <w:rFonts w:ascii="Nudista" w:hAnsi="Nudista"/>
        </w:rPr>
        <w:t>9</w:t>
      </w:r>
      <w:r w:rsidRPr="00A532AB">
        <w:rPr>
          <w:rFonts w:ascii="Nudista" w:hAnsi="Nudista"/>
        </w:rPr>
        <w:t xml:space="preserve"> tejto časti súťažných podkladov nižšie.</w:t>
      </w:r>
    </w:p>
    <w:p w14:paraId="4C337245" w14:textId="29DAE465" w:rsidR="0094391B" w:rsidRPr="00A532AB" w:rsidRDefault="0094391B" w:rsidP="005A5CC6">
      <w:pPr>
        <w:pStyle w:val="Nadpis3"/>
        <w:keepNext w:val="0"/>
        <w:keepLines w:val="0"/>
        <w:numPr>
          <w:ilvl w:val="1"/>
          <w:numId w:val="144"/>
        </w:numPr>
        <w:spacing w:after="0" w:line="240" w:lineRule="auto"/>
        <w:ind w:left="567" w:hanging="567"/>
        <w:jc w:val="both"/>
        <w:rPr>
          <w:rFonts w:ascii="Nudista" w:hAnsi="Nudista" w:cs="Arial"/>
          <w:szCs w:val="20"/>
        </w:rPr>
      </w:pPr>
      <w:r w:rsidRPr="00A532AB">
        <w:rPr>
          <w:rFonts w:ascii="Nudista" w:hAnsi="Nudista" w:cs="Arial"/>
          <w:szCs w:val="20"/>
        </w:rPr>
        <w:t>Každá z vyššie uvedených častí ponuky (pokiaľ z</w:t>
      </w:r>
      <w:r w:rsidRPr="00A532AB">
        <w:rPr>
          <w:rFonts w:ascii="Nudista" w:hAnsi="Nudista" w:cs="Calibri"/>
          <w:szCs w:val="20"/>
        </w:rPr>
        <w:t> </w:t>
      </w:r>
      <w:r w:rsidRPr="00A532AB">
        <w:rPr>
          <w:rFonts w:ascii="Nudista" w:hAnsi="Nudista" w:cs="Arial"/>
          <w:szCs w:val="20"/>
        </w:rPr>
        <w:t>bodov 8.</w:t>
      </w:r>
      <w:r w:rsidR="0091358A" w:rsidRPr="00A532AB">
        <w:rPr>
          <w:rFonts w:ascii="Nudista" w:hAnsi="Nudista" w:cs="Arial"/>
          <w:szCs w:val="20"/>
        </w:rPr>
        <w:t>5</w:t>
      </w:r>
      <w:r w:rsidR="00413E32" w:rsidRPr="00A532AB">
        <w:rPr>
          <w:rFonts w:ascii="Nudista" w:hAnsi="Nudista" w:cs="Arial"/>
          <w:szCs w:val="20"/>
        </w:rPr>
        <w:t xml:space="preserve"> </w:t>
      </w:r>
      <w:r w:rsidRPr="00A532AB">
        <w:rPr>
          <w:rFonts w:ascii="Nudista" w:hAnsi="Nudista" w:cs="Arial"/>
          <w:szCs w:val="20"/>
        </w:rPr>
        <w:t>alebo 8.</w:t>
      </w:r>
      <w:r w:rsidR="0091358A" w:rsidRPr="00A532AB">
        <w:rPr>
          <w:rFonts w:ascii="Nudista" w:hAnsi="Nudista" w:cs="Arial"/>
          <w:szCs w:val="20"/>
        </w:rPr>
        <w:t>6</w:t>
      </w:r>
      <w:r w:rsidR="00413E32" w:rsidRPr="00A532AB">
        <w:rPr>
          <w:rFonts w:ascii="Nudista" w:hAnsi="Nudista" w:cs="Arial"/>
          <w:szCs w:val="20"/>
        </w:rPr>
        <w:t xml:space="preserve"> </w:t>
      </w:r>
      <w:r w:rsidRPr="00A532AB">
        <w:rPr>
          <w:rFonts w:ascii="Nudista" w:hAnsi="Nudista" w:cs="Arial"/>
          <w:szCs w:val="20"/>
        </w:rPr>
        <w:t xml:space="preserve">tejto </w:t>
      </w:r>
      <w:r w:rsidRPr="00A532AB">
        <w:rPr>
          <w:rFonts w:ascii="Nudista" w:hAnsi="Nudista" w:cs="Proba Pro CE"/>
          <w:szCs w:val="20"/>
        </w:rPr>
        <w:t>č</w:t>
      </w:r>
      <w:r w:rsidRPr="00A532AB">
        <w:rPr>
          <w:rFonts w:ascii="Nudista" w:hAnsi="Nudista" w:cs="Arial"/>
          <w:szCs w:val="20"/>
        </w:rPr>
        <w:t>asti s</w:t>
      </w:r>
      <w:r w:rsidRPr="00A532AB">
        <w:rPr>
          <w:rFonts w:ascii="Nudista" w:hAnsi="Nudista" w:cs="Proba Pro CE"/>
          <w:szCs w:val="20"/>
        </w:rPr>
        <w:t>úť</w:t>
      </w:r>
      <w:r w:rsidRPr="00A532AB">
        <w:rPr>
          <w:rFonts w:ascii="Nudista" w:hAnsi="Nudista" w:cs="Arial"/>
          <w:szCs w:val="20"/>
        </w:rPr>
        <w:t>a</w:t>
      </w:r>
      <w:r w:rsidRPr="00A532AB">
        <w:rPr>
          <w:rFonts w:ascii="Nudista" w:hAnsi="Nudista" w:cs="Proba Pro"/>
          <w:szCs w:val="20"/>
        </w:rPr>
        <w:t>ž</w:t>
      </w:r>
      <w:r w:rsidRPr="00A532AB">
        <w:rPr>
          <w:rFonts w:ascii="Nudista" w:hAnsi="Nudista" w:cs="Arial"/>
          <w:szCs w:val="20"/>
        </w:rPr>
        <w:t>n</w:t>
      </w:r>
      <w:r w:rsidRPr="00A532AB">
        <w:rPr>
          <w:rFonts w:ascii="Nudista" w:hAnsi="Nudista" w:cs="Proba Pro"/>
          <w:szCs w:val="20"/>
        </w:rPr>
        <w:t>ý</w:t>
      </w:r>
      <w:r w:rsidRPr="00A532AB">
        <w:rPr>
          <w:rFonts w:ascii="Nudista" w:hAnsi="Nudista" w:cs="Arial"/>
          <w:szCs w:val="20"/>
        </w:rPr>
        <w:t>ch podkladov nevyplýva inak) musí byť:</w:t>
      </w:r>
    </w:p>
    <w:p w14:paraId="6CB39D87" w14:textId="77777777" w:rsidR="0094391B" w:rsidRPr="00A532AB" w:rsidRDefault="0094391B" w:rsidP="005A5CC6">
      <w:pPr>
        <w:pStyle w:val="Nadpis3"/>
        <w:keepNext w:val="0"/>
        <w:keepLines w:val="0"/>
        <w:numPr>
          <w:ilvl w:val="2"/>
          <w:numId w:val="144"/>
        </w:numPr>
        <w:spacing w:after="120" w:line="240" w:lineRule="auto"/>
        <w:ind w:left="1134" w:hanging="568"/>
        <w:jc w:val="both"/>
        <w:rPr>
          <w:rFonts w:ascii="Nudista" w:hAnsi="Nudista" w:cs="Arial"/>
          <w:szCs w:val="20"/>
        </w:rPr>
      </w:pPr>
      <w:r w:rsidRPr="00A532AB">
        <w:rPr>
          <w:rFonts w:ascii="Nudista" w:hAnsi="Nudista" w:cs="Arial"/>
          <w:szCs w:val="20"/>
        </w:rPr>
        <w:t>v</w:t>
      </w:r>
      <w:r w:rsidRPr="00A532AB">
        <w:rPr>
          <w:rFonts w:ascii="Nudista" w:hAnsi="Nudista" w:cs="Calibri"/>
          <w:szCs w:val="20"/>
        </w:rPr>
        <w:t> </w:t>
      </w:r>
      <w:r w:rsidRPr="00A532AB">
        <w:rPr>
          <w:rFonts w:ascii="Nudista" w:hAnsi="Nudista" w:cs="Arial"/>
          <w:szCs w:val="20"/>
        </w:rPr>
        <w:t>prípade:</w:t>
      </w:r>
    </w:p>
    <w:p w14:paraId="41AF236D" w14:textId="77777777" w:rsidR="0094391B" w:rsidRPr="00A532AB" w:rsidRDefault="0094391B" w:rsidP="005A5CC6">
      <w:pPr>
        <w:pStyle w:val="Nadpis3"/>
        <w:keepNext w:val="0"/>
        <w:keepLines w:val="0"/>
        <w:numPr>
          <w:ilvl w:val="3"/>
          <w:numId w:val="144"/>
        </w:numPr>
        <w:spacing w:after="0" w:line="240" w:lineRule="auto"/>
        <w:ind w:left="1843" w:hanging="709"/>
        <w:jc w:val="both"/>
        <w:rPr>
          <w:rFonts w:ascii="Nudista" w:hAnsi="Nudista" w:cs="Arial"/>
          <w:szCs w:val="20"/>
        </w:rPr>
      </w:pPr>
      <w:r w:rsidRPr="00A532AB">
        <w:rPr>
          <w:rFonts w:ascii="Nudista" w:hAnsi="Nudista" w:cs="Arial"/>
          <w:szCs w:val="20"/>
        </w:rPr>
        <w:lastRenderedPageBreak/>
        <w:t xml:space="preserve">dokumentu vydaného uchádzačom - </w:t>
      </w:r>
      <w:r w:rsidRPr="00A532AB">
        <w:rPr>
          <w:rFonts w:ascii="Nudista" w:hAnsi="Nudista" w:cs="Arial"/>
          <w:b/>
          <w:szCs w:val="20"/>
          <w:u w:val="single"/>
        </w:rPr>
        <w:t>podpísaná uchádzačom</w:t>
      </w:r>
      <w:r w:rsidRPr="00A532AB">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76EEEF46" w14:textId="0532B27B" w:rsidR="0094391B" w:rsidRPr="00A532AB" w:rsidRDefault="0094391B" w:rsidP="005A5CC6">
      <w:pPr>
        <w:pStyle w:val="Nadpis3"/>
        <w:keepNext w:val="0"/>
        <w:keepLines w:val="0"/>
        <w:numPr>
          <w:ilvl w:val="3"/>
          <w:numId w:val="144"/>
        </w:numPr>
        <w:spacing w:after="120" w:line="240" w:lineRule="auto"/>
        <w:ind w:left="1843" w:hanging="709"/>
        <w:jc w:val="both"/>
        <w:rPr>
          <w:rFonts w:ascii="Nudista" w:hAnsi="Nudista" w:cs="Arial"/>
          <w:szCs w:val="20"/>
        </w:rPr>
      </w:pPr>
      <w:r w:rsidRPr="00A532AB">
        <w:rPr>
          <w:rFonts w:ascii="Nudista" w:hAnsi="Nudista" w:cs="Arial"/>
          <w:szCs w:val="20"/>
        </w:rPr>
        <w:t>dokumentu, ktorý uchádzač nevydáva a</w:t>
      </w:r>
      <w:r w:rsidRPr="00A532AB">
        <w:rPr>
          <w:rFonts w:ascii="Nudista" w:hAnsi="Nudista" w:cs="Calibri"/>
          <w:szCs w:val="20"/>
        </w:rPr>
        <w:t> </w:t>
      </w:r>
      <w:r w:rsidRPr="00A532AB">
        <w:rPr>
          <w:rFonts w:ascii="Nudista" w:hAnsi="Nudista" w:cs="Arial"/>
          <w:szCs w:val="20"/>
        </w:rPr>
        <w:t>nejedn</w:t>
      </w:r>
      <w:r w:rsidRPr="00A532AB">
        <w:rPr>
          <w:rFonts w:ascii="Nudista" w:hAnsi="Nudista" w:cs="Proba Pro"/>
          <w:szCs w:val="20"/>
        </w:rPr>
        <w:t>á</w:t>
      </w:r>
      <w:r w:rsidRPr="00A532AB">
        <w:rPr>
          <w:rFonts w:ascii="Nudista" w:hAnsi="Nudista" w:cs="Arial"/>
          <w:szCs w:val="20"/>
        </w:rPr>
        <w:t xml:space="preserve"> sa o doklad uvedený v bode 8.</w:t>
      </w:r>
      <w:r w:rsidR="00376889">
        <w:rPr>
          <w:rFonts w:ascii="Nudista" w:hAnsi="Nudista" w:cs="Arial"/>
          <w:szCs w:val="20"/>
        </w:rPr>
        <w:t>5</w:t>
      </w:r>
      <w:r w:rsidRPr="00A532AB">
        <w:rPr>
          <w:rFonts w:ascii="Nudista" w:hAnsi="Nudista" w:cs="Arial"/>
          <w:szCs w:val="20"/>
        </w:rPr>
        <w:t xml:space="preserve"> tejto časti súťažných podkladov alebo doklad uvedený v bode 8.</w:t>
      </w:r>
      <w:r w:rsidR="00376889">
        <w:rPr>
          <w:rFonts w:ascii="Nudista" w:hAnsi="Nudista" w:cs="Arial"/>
          <w:szCs w:val="20"/>
        </w:rPr>
        <w:t>3.5</w:t>
      </w:r>
      <w:r w:rsidRPr="00A532AB">
        <w:rPr>
          <w:rFonts w:ascii="Nudista" w:hAnsi="Nudista" w:cs="Arial"/>
          <w:szCs w:val="20"/>
        </w:rPr>
        <w:t xml:space="preserve"> tejto časti súťažných podkladov - </w:t>
      </w:r>
      <w:r w:rsidRPr="00A532AB">
        <w:rPr>
          <w:rFonts w:ascii="Nudista" w:hAnsi="Nudista" w:cs="Arial"/>
          <w:b/>
          <w:szCs w:val="20"/>
          <w:u w:val="single"/>
        </w:rPr>
        <w:t>podpísaná treťou osobou</w:t>
      </w:r>
      <w:r w:rsidRPr="00A532AB">
        <w:rPr>
          <w:rFonts w:ascii="Nudista" w:hAnsi="Nudista" w:cs="Arial"/>
          <w:szCs w:val="20"/>
        </w:rPr>
        <w:t>, ktorá ho vydáva, resp.  jej štatutárnym zástupcom alebo iným ňou splnomocneným zástupcom,</w:t>
      </w:r>
    </w:p>
    <w:p w14:paraId="098CF9EA" w14:textId="372712AE" w:rsidR="0094391B" w:rsidRPr="00A532AB" w:rsidRDefault="0094391B" w:rsidP="00E83DC7">
      <w:pPr>
        <w:pStyle w:val="Nadpis3"/>
        <w:keepNext w:val="0"/>
        <w:keepLines w:val="0"/>
        <w:numPr>
          <w:ilvl w:val="0"/>
          <w:numId w:val="0"/>
        </w:numPr>
        <w:spacing w:after="0" w:line="240" w:lineRule="auto"/>
        <w:ind w:left="1134"/>
        <w:jc w:val="both"/>
        <w:rPr>
          <w:rFonts w:ascii="Nudista" w:hAnsi="Nudista" w:cs="Arial"/>
          <w:szCs w:val="20"/>
        </w:rPr>
      </w:pPr>
      <w:r w:rsidRPr="00A532AB">
        <w:rPr>
          <w:rFonts w:ascii="Nudista" w:hAnsi="Nudista" w:cs="Arial"/>
          <w:b/>
          <w:szCs w:val="20"/>
          <w:u w:val="single"/>
        </w:rPr>
        <w:t>naskenovaná</w:t>
      </w:r>
      <w:r w:rsidRPr="00A532AB">
        <w:rPr>
          <w:rFonts w:ascii="Nudista" w:hAnsi="Nudista" w:cs="Arial"/>
          <w:b/>
          <w:szCs w:val="20"/>
        </w:rPr>
        <w:t xml:space="preserve"> </w:t>
      </w:r>
      <w:r w:rsidRPr="00A532AB">
        <w:rPr>
          <w:rFonts w:ascii="Nudista" w:hAnsi="Nudista" w:cs="Arial"/>
          <w:szCs w:val="20"/>
        </w:rPr>
        <w:t>(odporúčaný formát je „PDF“)</w:t>
      </w:r>
      <w:r w:rsidR="000D74A7" w:rsidRPr="00A532AB">
        <w:rPr>
          <w:rFonts w:ascii="Nudista" w:hAnsi="Nudista" w:cs="Arial"/>
          <w:szCs w:val="20"/>
        </w:rPr>
        <w:t xml:space="preserve"> a </w:t>
      </w:r>
      <w:r w:rsidRPr="00A532AB">
        <w:rPr>
          <w:rFonts w:ascii="Nudista" w:hAnsi="Nudista" w:cs="Arial"/>
          <w:b/>
          <w:szCs w:val="20"/>
          <w:u w:val="single"/>
        </w:rPr>
        <w:t>vložená</w:t>
      </w:r>
      <w:r w:rsidRPr="00A532AB">
        <w:rPr>
          <w:rFonts w:ascii="Nudista" w:hAnsi="Nudista" w:cs="Arial"/>
          <w:szCs w:val="20"/>
          <w:u w:val="single"/>
        </w:rPr>
        <w:t xml:space="preserve"> </w:t>
      </w:r>
      <w:r w:rsidRPr="00A532AB">
        <w:rPr>
          <w:rFonts w:ascii="Nudista" w:hAnsi="Nudista" w:cs="Arial"/>
          <w:szCs w:val="20"/>
        </w:rPr>
        <w:t>do systému JOSEPHINE spôsobom uvedeným v</w:t>
      </w:r>
      <w:r w:rsidRPr="00A532AB">
        <w:rPr>
          <w:rFonts w:ascii="Nudista" w:hAnsi="Nudista" w:cs="Calibri"/>
          <w:szCs w:val="20"/>
        </w:rPr>
        <w:t> </w:t>
      </w:r>
      <w:r w:rsidRPr="00A532AB">
        <w:rPr>
          <w:rFonts w:ascii="Nudista" w:hAnsi="Nudista" w:cs="Arial"/>
          <w:szCs w:val="20"/>
        </w:rPr>
        <w:t xml:space="preserve">bode 20 tejto </w:t>
      </w:r>
      <w:r w:rsidRPr="00A532AB">
        <w:rPr>
          <w:rFonts w:ascii="Nudista" w:hAnsi="Nudista" w:cs="Proba Pro CE"/>
          <w:szCs w:val="20"/>
        </w:rPr>
        <w:t>č</w:t>
      </w:r>
      <w:r w:rsidRPr="00A532AB">
        <w:rPr>
          <w:rFonts w:ascii="Nudista" w:hAnsi="Nudista" w:cs="Arial"/>
          <w:szCs w:val="20"/>
        </w:rPr>
        <w:t>asti s</w:t>
      </w:r>
      <w:r w:rsidRPr="00A532AB">
        <w:rPr>
          <w:rFonts w:ascii="Nudista" w:hAnsi="Nudista" w:cs="Proba Pro CE"/>
          <w:szCs w:val="20"/>
        </w:rPr>
        <w:t>úť</w:t>
      </w:r>
      <w:r w:rsidRPr="00A532AB">
        <w:rPr>
          <w:rFonts w:ascii="Nudista" w:hAnsi="Nudista" w:cs="Arial"/>
          <w:szCs w:val="20"/>
        </w:rPr>
        <w:t>a</w:t>
      </w:r>
      <w:r w:rsidRPr="00A532AB">
        <w:rPr>
          <w:rFonts w:ascii="Nudista" w:hAnsi="Nudista" w:cs="Proba Pro"/>
          <w:szCs w:val="20"/>
        </w:rPr>
        <w:t>ž</w:t>
      </w:r>
      <w:r w:rsidRPr="00A532AB">
        <w:rPr>
          <w:rFonts w:ascii="Nudista" w:hAnsi="Nudista" w:cs="Arial"/>
          <w:szCs w:val="20"/>
        </w:rPr>
        <w:t>n</w:t>
      </w:r>
      <w:r w:rsidRPr="00A532AB">
        <w:rPr>
          <w:rFonts w:ascii="Nudista" w:hAnsi="Nudista" w:cs="Proba Pro"/>
          <w:szCs w:val="20"/>
        </w:rPr>
        <w:t>ý</w:t>
      </w:r>
      <w:r w:rsidRPr="00A532AB">
        <w:rPr>
          <w:rFonts w:ascii="Nudista" w:hAnsi="Nudista" w:cs="Arial"/>
          <w:szCs w:val="20"/>
        </w:rPr>
        <w:t xml:space="preserve">ch podkladov. </w:t>
      </w:r>
    </w:p>
    <w:p w14:paraId="005C33B8" w14:textId="77777777" w:rsidR="0094391B" w:rsidRPr="00A532AB" w:rsidRDefault="0094391B" w:rsidP="00E83DC7">
      <w:pPr>
        <w:spacing w:after="0" w:line="240" w:lineRule="auto"/>
        <w:rPr>
          <w:rFonts w:ascii="Nudista" w:hAnsi="Nudista" w:cs="Arial"/>
        </w:rPr>
      </w:pPr>
    </w:p>
    <w:p w14:paraId="6C38C5AD" w14:textId="4A5A94ED" w:rsidR="0094391B" w:rsidRPr="00A532AB" w:rsidRDefault="0094391B" w:rsidP="005A5CC6">
      <w:pPr>
        <w:pStyle w:val="Nadpis3"/>
        <w:keepNext w:val="0"/>
        <w:keepLines w:val="0"/>
        <w:numPr>
          <w:ilvl w:val="1"/>
          <w:numId w:val="144"/>
        </w:numPr>
        <w:spacing w:after="120" w:line="240" w:lineRule="auto"/>
        <w:ind w:left="567" w:hanging="567"/>
        <w:jc w:val="both"/>
        <w:rPr>
          <w:rFonts w:ascii="Nudista" w:hAnsi="Nudista" w:cs="Arial"/>
        </w:rPr>
      </w:pPr>
      <w:r w:rsidRPr="00A532AB">
        <w:rPr>
          <w:rFonts w:ascii="Nudista" w:hAnsi="Nudista" w:cs="Arial"/>
          <w:szCs w:val="20"/>
        </w:rPr>
        <w:t>Doklady</w:t>
      </w:r>
      <w:r w:rsidRPr="00A532AB">
        <w:rPr>
          <w:rFonts w:ascii="Nudista" w:hAnsi="Nudista" w:cs="Arial"/>
        </w:rPr>
        <w:t xml:space="preserve"> a</w:t>
      </w:r>
      <w:r w:rsidRPr="00A532AB">
        <w:rPr>
          <w:rFonts w:ascii="Nudista" w:hAnsi="Nudista" w:cs="Calibri"/>
        </w:rPr>
        <w:t> </w:t>
      </w:r>
      <w:r w:rsidRPr="00A532AB">
        <w:rPr>
          <w:rFonts w:ascii="Nudista" w:hAnsi="Nudista" w:cs="Arial"/>
        </w:rPr>
        <w:t>dokumenty uveden</w:t>
      </w:r>
      <w:r w:rsidRPr="00A532AB">
        <w:rPr>
          <w:rFonts w:ascii="Nudista" w:hAnsi="Nudista" w:cs="Proba Pro"/>
        </w:rPr>
        <w:t>é</w:t>
      </w:r>
      <w:r w:rsidRPr="00A532AB">
        <w:rPr>
          <w:rFonts w:ascii="Nudista" w:hAnsi="Nudista" w:cs="Arial"/>
        </w:rPr>
        <w:t xml:space="preserve"> v</w:t>
      </w:r>
      <w:r w:rsidRPr="00A532AB">
        <w:rPr>
          <w:rFonts w:ascii="Nudista" w:hAnsi="Nudista" w:cs="Calibri"/>
        </w:rPr>
        <w:t> </w:t>
      </w:r>
      <w:r w:rsidRPr="00A532AB">
        <w:rPr>
          <w:rFonts w:ascii="Nudista" w:hAnsi="Nudista" w:cs="Arial"/>
        </w:rPr>
        <w:t>bode 8.</w:t>
      </w:r>
      <w:r w:rsidR="00376889">
        <w:rPr>
          <w:rFonts w:ascii="Nudista" w:hAnsi="Nudista" w:cs="Arial"/>
        </w:rPr>
        <w:t>3.2</w:t>
      </w:r>
      <w:r w:rsidRPr="00A532AB">
        <w:rPr>
          <w:rFonts w:ascii="Nudista" w:hAnsi="Nudista" w:cs="Arial"/>
        </w:rPr>
        <w:t xml:space="preserve"> tejto časti súťažných podkladov, </w:t>
      </w:r>
      <w:r w:rsidRPr="00A532AB">
        <w:rPr>
          <w:rFonts w:ascii="Nudista" w:hAnsi="Nudista" w:cs="Arial"/>
          <w:b/>
        </w:rPr>
        <w:t>ktorými uchádzač preukazuje splnenie podmienok účasti osobného postavenia podľa ustanovenia § 32 ZVO</w:t>
      </w:r>
      <w:r w:rsidRPr="00A532AB">
        <w:rPr>
          <w:rFonts w:ascii="Nudista" w:hAnsi="Nudista" w:cs="Arial"/>
        </w:rPr>
        <w:t>, ktoré vydávajú tretie subjekty (najmä orgány verejnej moci), vrátane ich úradných prekladov, ak sú vyhotovené v inom ako slovenskom alebo českom jazyku, musia byť do systému JOSEPHINE vložené buď</w:t>
      </w:r>
      <w:r w:rsidR="00A972C3" w:rsidRPr="00A532AB">
        <w:rPr>
          <w:rFonts w:ascii="Nudista" w:hAnsi="Nudista" w:cs="Arial"/>
        </w:rPr>
        <w:t>:</w:t>
      </w:r>
    </w:p>
    <w:p w14:paraId="182329CC" w14:textId="637D7F25" w:rsidR="0094391B" w:rsidRPr="00A532AB" w:rsidRDefault="0094391B" w:rsidP="005A5CC6">
      <w:pPr>
        <w:pStyle w:val="Nadpis3"/>
        <w:keepNext w:val="0"/>
        <w:keepLines w:val="0"/>
        <w:numPr>
          <w:ilvl w:val="2"/>
          <w:numId w:val="144"/>
        </w:numPr>
        <w:spacing w:after="120" w:line="240" w:lineRule="auto"/>
        <w:ind w:left="1134" w:hanging="568"/>
        <w:jc w:val="both"/>
        <w:rPr>
          <w:rFonts w:ascii="Nudista" w:hAnsi="Nudista" w:cs="Arial"/>
        </w:rPr>
      </w:pPr>
      <w:r w:rsidRPr="00A532AB">
        <w:rPr>
          <w:rFonts w:ascii="Nudista" w:hAnsi="Nudista" w:cs="Arial"/>
        </w:rPr>
        <w:t xml:space="preserve">ako doklady obsahujúce kvalifikovaný elektronický podpis podľa Nariadenia Európskeho parlamentu a Rady (EÚ) č. 910/2014 zo dňa 23. júla 2014 o elektronickej identifikácii </w:t>
      </w:r>
      <w:r w:rsidR="00231EEF" w:rsidRPr="00A532AB">
        <w:rPr>
          <w:rFonts w:ascii="Nudista" w:hAnsi="Nudista" w:cs="Arial"/>
        </w:rPr>
        <w:br/>
      </w:r>
      <w:r w:rsidRPr="00A532AB">
        <w:rPr>
          <w:rFonts w:ascii="Nudista" w:hAnsi="Nudista" w:cs="Arial"/>
        </w:rPr>
        <w:t>a dôveryhodných službách pre elektronické transakcie na vnútornom trhu a o zrušení smernice 1999/93/ES (ďalej len „</w:t>
      </w:r>
      <w:r w:rsidRPr="00A532AB">
        <w:rPr>
          <w:rFonts w:ascii="Nudista" w:hAnsi="Nudista" w:cs="Arial"/>
          <w:b/>
        </w:rPr>
        <w:t xml:space="preserve">nariadenie </w:t>
      </w:r>
      <w:proofErr w:type="spellStart"/>
      <w:r w:rsidRPr="00A532AB">
        <w:rPr>
          <w:rFonts w:ascii="Nudista" w:hAnsi="Nudista" w:cs="Arial"/>
          <w:b/>
        </w:rPr>
        <w:t>eIDAS</w:t>
      </w:r>
      <w:proofErr w:type="spellEnd"/>
      <w:r w:rsidRPr="00A532AB">
        <w:rPr>
          <w:rFonts w:ascii="Nudista" w:hAnsi="Nudista" w:cs="Arial"/>
        </w:rPr>
        <w:t xml:space="preserve">“) subjektu, ktorý taký doklad vydal; alebo </w:t>
      </w:r>
    </w:p>
    <w:p w14:paraId="180740B1" w14:textId="69760E6F" w:rsidR="0094391B" w:rsidRPr="00A532AB" w:rsidRDefault="0094391B" w:rsidP="005A5CC6">
      <w:pPr>
        <w:pStyle w:val="Nadpis3"/>
        <w:keepNext w:val="0"/>
        <w:keepLines w:val="0"/>
        <w:numPr>
          <w:ilvl w:val="2"/>
          <w:numId w:val="144"/>
        </w:numPr>
        <w:spacing w:after="0" w:line="240" w:lineRule="auto"/>
        <w:ind w:left="1134" w:hanging="568"/>
        <w:jc w:val="both"/>
        <w:rPr>
          <w:rFonts w:ascii="Nudista" w:hAnsi="Nudista" w:cs="Arial"/>
        </w:rPr>
      </w:pPr>
      <w:r w:rsidRPr="00A532AB">
        <w:rPr>
          <w:rFonts w:ascii="Nudista" w:hAnsi="Nudista" w:cs="Arial"/>
        </w:rPr>
        <w:t xml:space="preserve">v prípade, ak nie sú vydávané v elektronickej forme s kvalifikovaným elektronickým podpisom podľa nariadenia </w:t>
      </w:r>
      <w:proofErr w:type="spellStart"/>
      <w:r w:rsidRPr="00A532AB">
        <w:rPr>
          <w:rFonts w:ascii="Nudista" w:hAnsi="Nudista" w:cs="Arial"/>
        </w:rPr>
        <w:t>eIDAS</w:t>
      </w:r>
      <w:proofErr w:type="spellEnd"/>
      <w:r w:rsidRPr="00A532AB">
        <w:rPr>
          <w:rFonts w:ascii="Nudista" w:hAnsi="Nudista" w:cs="Arial"/>
        </w:rPr>
        <w:t>, tak vo forme elektronického dokumentu vytvoreného zaručenou konverziou pôvodného originálu dokumentu podľa zákona č. 305/2013 Z. z. o e-</w:t>
      </w:r>
      <w:proofErr w:type="spellStart"/>
      <w:r w:rsidRPr="00A532AB">
        <w:rPr>
          <w:rFonts w:ascii="Nudista" w:hAnsi="Nudista" w:cs="Arial"/>
        </w:rPr>
        <w:t>Governmente</w:t>
      </w:r>
      <w:proofErr w:type="spellEnd"/>
      <w:r w:rsidR="00B20028" w:rsidRPr="00A532AB">
        <w:rPr>
          <w:rFonts w:ascii="Nudista" w:hAnsi="Nudista" w:cs="Arial"/>
        </w:rPr>
        <w:t xml:space="preserve"> </w:t>
      </w:r>
      <w:r w:rsidRPr="00A532AB">
        <w:rPr>
          <w:rFonts w:ascii="Nudista" w:hAnsi="Nudista" w:cs="Arial"/>
        </w:rPr>
        <w:t>v znení neskorších predpisov.</w:t>
      </w:r>
    </w:p>
    <w:p w14:paraId="69498803" w14:textId="77777777" w:rsidR="0094391B" w:rsidRPr="00A532AB" w:rsidRDefault="0094391B" w:rsidP="00E83DC7">
      <w:pPr>
        <w:tabs>
          <w:tab w:val="left" w:pos="1353"/>
        </w:tabs>
        <w:spacing w:after="0" w:line="240" w:lineRule="auto"/>
        <w:jc w:val="both"/>
        <w:rPr>
          <w:rFonts w:ascii="Nudista" w:hAnsi="Nudista" w:cs="Arial"/>
        </w:rPr>
      </w:pPr>
    </w:p>
    <w:p w14:paraId="44F3C065" w14:textId="0C77164E" w:rsidR="0094391B" w:rsidRPr="00A532AB" w:rsidRDefault="0094391B" w:rsidP="005A5CC6">
      <w:pPr>
        <w:pStyle w:val="Nadpis3"/>
        <w:keepNext w:val="0"/>
        <w:keepLines w:val="0"/>
        <w:numPr>
          <w:ilvl w:val="1"/>
          <w:numId w:val="144"/>
        </w:numPr>
        <w:spacing w:after="120" w:line="240" w:lineRule="auto"/>
        <w:ind w:left="567" w:hanging="567"/>
        <w:jc w:val="both"/>
        <w:rPr>
          <w:rFonts w:ascii="Nudista" w:hAnsi="Nudista" w:cs="Arial"/>
        </w:rPr>
      </w:pPr>
      <w:r w:rsidRPr="00A532AB">
        <w:rPr>
          <w:rFonts w:ascii="Nudista" w:hAnsi="Nudista" w:cs="Arial"/>
        </w:rPr>
        <w:t>V prípade poskytnutia zábezpeky formou bankovej záruky</w:t>
      </w:r>
      <w:r w:rsidR="006621F4" w:rsidRPr="00A532AB">
        <w:rPr>
          <w:rFonts w:ascii="Nudista" w:hAnsi="Nudista" w:cs="Arial"/>
        </w:rPr>
        <w:t xml:space="preserve"> alebo poistenia záruky,</w:t>
      </w:r>
      <w:r w:rsidRPr="00A532AB">
        <w:rPr>
          <w:rFonts w:ascii="Nudista" w:hAnsi="Nudista" w:cs="Arial"/>
        </w:rPr>
        <w:t xml:space="preserve"> uchádzač predloží </w:t>
      </w:r>
      <w:r w:rsidR="00B94E8A" w:rsidRPr="00A532AB">
        <w:rPr>
          <w:rFonts w:ascii="Nudista" w:hAnsi="Nudista" w:cs="Arial"/>
        </w:rPr>
        <w:t>v</w:t>
      </w:r>
      <w:r w:rsidR="00B94E8A" w:rsidRPr="00A532AB">
        <w:rPr>
          <w:rFonts w:ascii="Nudista" w:hAnsi="Nudista" w:cs="Calibri"/>
        </w:rPr>
        <w:t> </w:t>
      </w:r>
      <w:r w:rsidR="00B94E8A" w:rsidRPr="00A532AB">
        <w:rPr>
          <w:rFonts w:ascii="Nudista" w:hAnsi="Nudista" w:cs="Arial"/>
        </w:rPr>
        <w:t xml:space="preserve">ponuke </w:t>
      </w:r>
      <w:r w:rsidRPr="00A532AB">
        <w:rPr>
          <w:rFonts w:ascii="Nudista" w:hAnsi="Nudista" w:cs="Arial"/>
          <w:szCs w:val="20"/>
        </w:rPr>
        <w:t>doklad</w:t>
      </w:r>
      <w:r w:rsidRPr="00A532AB">
        <w:rPr>
          <w:rFonts w:ascii="Nudista" w:hAnsi="Nudista" w:cs="Arial"/>
        </w:rPr>
        <w:t xml:space="preserve"> o</w:t>
      </w:r>
      <w:r w:rsidRPr="00A532AB">
        <w:rPr>
          <w:rFonts w:ascii="Nudista" w:hAnsi="Nudista" w:cs="Calibri"/>
        </w:rPr>
        <w:t> </w:t>
      </w:r>
      <w:r w:rsidRPr="00A532AB">
        <w:rPr>
          <w:rFonts w:ascii="Nudista" w:hAnsi="Nudista" w:cs="Arial"/>
        </w:rPr>
        <w:t>zlo</w:t>
      </w:r>
      <w:r w:rsidRPr="00A532AB">
        <w:rPr>
          <w:rFonts w:ascii="Nudista" w:hAnsi="Nudista" w:cs="Proba Pro"/>
        </w:rPr>
        <w:t>ž</w:t>
      </w:r>
      <w:r w:rsidRPr="00A532AB">
        <w:rPr>
          <w:rFonts w:ascii="Nudista" w:hAnsi="Nudista" w:cs="Arial"/>
        </w:rPr>
        <w:t>en</w:t>
      </w:r>
      <w:r w:rsidRPr="00A532AB">
        <w:rPr>
          <w:rFonts w:ascii="Nudista" w:hAnsi="Nudista" w:cs="Proba Pro"/>
        </w:rPr>
        <w:t>í</w:t>
      </w:r>
      <w:r w:rsidRPr="00A532AB">
        <w:rPr>
          <w:rFonts w:ascii="Nudista" w:hAnsi="Nudista" w:cs="Arial"/>
        </w:rPr>
        <w:t xml:space="preserve"> bankovej z</w:t>
      </w:r>
      <w:r w:rsidRPr="00A532AB">
        <w:rPr>
          <w:rFonts w:ascii="Nudista" w:hAnsi="Nudista" w:cs="Proba Pro"/>
        </w:rPr>
        <w:t>á</w:t>
      </w:r>
      <w:r w:rsidRPr="00A532AB">
        <w:rPr>
          <w:rFonts w:ascii="Nudista" w:hAnsi="Nudista" w:cs="Arial"/>
        </w:rPr>
        <w:t>ruky</w:t>
      </w:r>
      <w:r w:rsidR="00B94E8A" w:rsidRPr="00A532AB">
        <w:rPr>
          <w:rFonts w:ascii="Nudista" w:hAnsi="Nudista" w:cs="Arial"/>
        </w:rPr>
        <w:t>,</w:t>
      </w:r>
      <w:r w:rsidRPr="00A532AB">
        <w:rPr>
          <w:rFonts w:ascii="Nudista" w:hAnsi="Nudista" w:cs="Arial"/>
        </w:rPr>
        <w:t xml:space="preserve"> </w:t>
      </w:r>
      <w:r w:rsidR="00804D5A" w:rsidRPr="00A532AB">
        <w:rPr>
          <w:rFonts w:ascii="Nudista" w:hAnsi="Nudista" w:cs="Arial"/>
        </w:rPr>
        <w:t>resp.</w:t>
      </w:r>
      <w:r w:rsidR="00663F73" w:rsidRPr="00A532AB">
        <w:rPr>
          <w:rFonts w:ascii="Nudista" w:hAnsi="Nudista" w:cs="Arial"/>
        </w:rPr>
        <w:t xml:space="preserve"> </w:t>
      </w:r>
      <w:r w:rsidR="00804D5A" w:rsidRPr="00A532AB">
        <w:rPr>
          <w:rFonts w:ascii="Nudista" w:hAnsi="Nudista" w:cs="Arial"/>
        </w:rPr>
        <w:t>poistenia</w:t>
      </w:r>
      <w:r w:rsidR="00663F73" w:rsidRPr="00A532AB">
        <w:rPr>
          <w:rFonts w:ascii="Nudista" w:hAnsi="Nudista" w:cs="Arial"/>
        </w:rPr>
        <w:t xml:space="preserve"> záruky </w:t>
      </w:r>
      <w:r w:rsidRPr="00A532AB">
        <w:rPr>
          <w:rFonts w:ascii="Nudista" w:hAnsi="Nudista" w:cs="Arial"/>
        </w:rPr>
        <w:t>pod</w:t>
      </w:r>
      <w:r w:rsidRPr="00A532AB">
        <w:rPr>
          <w:rFonts w:ascii="Nudista" w:hAnsi="Nudista" w:cs="Proba Pro CE"/>
        </w:rPr>
        <w:t>ľ</w:t>
      </w:r>
      <w:r w:rsidRPr="00A532AB">
        <w:rPr>
          <w:rFonts w:ascii="Nudista" w:hAnsi="Nudista" w:cs="Arial"/>
        </w:rPr>
        <w:t>a bodu 8.</w:t>
      </w:r>
      <w:r w:rsidR="00376889">
        <w:rPr>
          <w:rFonts w:ascii="Nudista" w:hAnsi="Nudista" w:cs="Arial"/>
        </w:rPr>
        <w:t>3</w:t>
      </w:r>
      <w:r w:rsidRPr="00A532AB">
        <w:rPr>
          <w:rFonts w:ascii="Nudista" w:hAnsi="Nudista" w:cs="Arial"/>
        </w:rPr>
        <w:t>.</w:t>
      </w:r>
      <w:r w:rsidR="00376889">
        <w:rPr>
          <w:rFonts w:ascii="Nudista" w:hAnsi="Nudista" w:cs="Arial"/>
        </w:rPr>
        <w:t>5</w:t>
      </w:r>
      <w:r w:rsidRPr="00A532AB">
        <w:rPr>
          <w:rFonts w:ascii="Nudista" w:hAnsi="Nudista" w:cs="Arial"/>
        </w:rPr>
        <w:t xml:space="preserve"> tejto </w:t>
      </w:r>
      <w:r w:rsidRPr="00A532AB">
        <w:rPr>
          <w:rFonts w:ascii="Nudista" w:hAnsi="Nudista" w:cs="Proba Pro CE"/>
        </w:rPr>
        <w:t>č</w:t>
      </w:r>
      <w:r w:rsidRPr="00A532AB">
        <w:rPr>
          <w:rFonts w:ascii="Nudista" w:hAnsi="Nudista" w:cs="Arial"/>
        </w:rPr>
        <w:t>asti s</w:t>
      </w:r>
      <w:r w:rsidRPr="00A532AB">
        <w:rPr>
          <w:rFonts w:ascii="Nudista" w:hAnsi="Nudista" w:cs="Proba Pro CE"/>
        </w:rPr>
        <w:t>úť</w:t>
      </w:r>
      <w:r w:rsidRPr="00A532AB">
        <w:rPr>
          <w:rFonts w:ascii="Nudista" w:hAnsi="Nudista" w:cs="Arial"/>
        </w:rPr>
        <w:t>a</w:t>
      </w:r>
      <w:r w:rsidRPr="00A532AB">
        <w:rPr>
          <w:rFonts w:ascii="Nudista" w:hAnsi="Nudista" w:cs="Proba Pro"/>
        </w:rPr>
        <w:t>ž</w:t>
      </w:r>
      <w:r w:rsidRPr="00A532AB">
        <w:rPr>
          <w:rFonts w:ascii="Nudista" w:hAnsi="Nudista" w:cs="Arial"/>
        </w:rPr>
        <w:t>n</w:t>
      </w:r>
      <w:r w:rsidRPr="00A532AB">
        <w:rPr>
          <w:rFonts w:ascii="Nudista" w:hAnsi="Nudista" w:cs="Proba Pro"/>
        </w:rPr>
        <w:t>ý</w:t>
      </w:r>
      <w:r w:rsidRPr="00A532AB">
        <w:rPr>
          <w:rFonts w:ascii="Nudista" w:hAnsi="Nudista" w:cs="Arial"/>
        </w:rPr>
        <w:t>ch podkladov bu</w:t>
      </w:r>
      <w:r w:rsidRPr="00A532AB">
        <w:rPr>
          <w:rFonts w:ascii="Nudista" w:hAnsi="Nudista" w:cs="Proba Pro CE"/>
        </w:rPr>
        <w:t>ď</w:t>
      </w:r>
      <w:r w:rsidR="00B94E8A" w:rsidRPr="00A532AB">
        <w:rPr>
          <w:rFonts w:ascii="Nudista" w:hAnsi="Nudista" w:cs="Proba Pro CE"/>
        </w:rPr>
        <w:t xml:space="preserve"> vo forme:</w:t>
      </w:r>
      <w:r w:rsidRPr="00A532AB">
        <w:rPr>
          <w:rFonts w:ascii="Nudista" w:hAnsi="Nudista" w:cs="Arial"/>
        </w:rPr>
        <w:t xml:space="preserve"> </w:t>
      </w:r>
    </w:p>
    <w:p w14:paraId="5628AC58" w14:textId="7E69CB3B" w:rsidR="0094391B" w:rsidRPr="00A532AB" w:rsidRDefault="0094391B" w:rsidP="005A5CC6">
      <w:pPr>
        <w:pStyle w:val="Nadpis3"/>
        <w:keepNext w:val="0"/>
        <w:keepLines w:val="0"/>
        <w:numPr>
          <w:ilvl w:val="2"/>
          <w:numId w:val="144"/>
        </w:numPr>
        <w:spacing w:after="120" w:line="240" w:lineRule="auto"/>
        <w:ind w:left="1134" w:hanging="568"/>
        <w:jc w:val="both"/>
        <w:rPr>
          <w:rFonts w:ascii="Nudista" w:hAnsi="Nudista" w:cs="Arial"/>
        </w:rPr>
      </w:pPr>
      <w:bookmarkStart w:id="45" w:name="_Hlk534880973"/>
      <w:r w:rsidRPr="00A532AB">
        <w:rPr>
          <w:rFonts w:ascii="Nudista" w:hAnsi="Nudista" w:cs="Arial"/>
        </w:rPr>
        <w:t>elektronického dokumentu s kvalifikovaným elektronickým podpisom banky</w:t>
      </w:r>
      <w:r w:rsidR="00296072" w:rsidRPr="00A532AB">
        <w:rPr>
          <w:rFonts w:ascii="Nudista" w:hAnsi="Nudista" w:cs="Arial"/>
        </w:rPr>
        <w:t>,</w:t>
      </w:r>
      <w:r w:rsidR="006621F4" w:rsidRPr="00A532AB">
        <w:rPr>
          <w:rFonts w:ascii="Nudista" w:hAnsi="Nudista" w:cs="Arial"/>
        </w:rPr>
        <w:t xml:space="preserve"> </w:t>
      </w:r>
      <w:bookmarkStart w:id="46" w:name="_Hlk534880946"/>
      <w:r w:rsidR="006621F4" w:rsidRPr="00A532AB">
        <w:rPr>
          <w:rFonts w:ascii="Nudista" w:hAnsi="Nudista" w:cs="Arial"/>
        </w:rPr>
        <w:t>resp. poisťovne</w:t>
      </w:r>
      <w:r w:rsidRPr="00A532AB">
        <w:rPr>
          <w:rFonts w:ascii="Nudista" w:hAnsi="Nudista" w:cs="Arial"/>
        </w:rPr>
        <w:t xml:space="preserve"> </w:t>
      </w:r>
      <w:bookmarkEnd w:id="46"/>
      <w:r w:rsidRPr="00A532AB">
        <w:rPr>
          <w:rFonts w:ascii="Nudista" w:hAnsi="Nudista" w:cs="Arial"/>
        </w:rPr>
        <w:t xml:space="preserve">v súlade s nariadením </w:t>
      </w:r>
      <w:proofErr w:type="spellStart"/>
      <w:r w:rsidRPr="00A532AB">
        <w:rPr>
          <w:rFonts w:ascii="Nudista" w:hAnsi="Nudista" w:cs="Arial"/>
        </w:rPr>
        <w:t>eIDAS</w:t>
      </w:r>
      <w:proofErr w:type="spellEnd"/>
      <w:r w:rsidRPr="00A532AB">
        <w:rPr>
          <w:rFonts w:ascii="Nudista" w:hAnsi="Nudista" w:cs="Arial"/>
        </w:rPr>
        <w:t xml:space="preserve"> v</w:t>
      </w:r>
      <w:r w:rsidRPr="00A532AB">
        <w:rPr>
          <w:rFonts w:ascii="Nudista" w:hAnsi="Nudista" w:cs="Calibri"/>
        </w:rPr>
        <w:t> </w:t>
      </w:r>
      <w:r w:rsidRPr="00A532AB">
        <w:rPr>
          <w:rFonts w:ascii="Nudista" w:hAnsi="Nudista" w:cs="Arial"/>
        </w:rPr>
        <w:t>pr</w:t>
      </w:r>
      <w:r w:rsidRPr="00A532AB">
        <w:rPr>
          <w:rFonts w:ascii="Nudista" w:hAnsi="Nudista" w:cs="Proba Pro"/>
        </w:rPr>
        <w:t>í</w:t>
      </w:r>
      <w:r w:rsidRPr="00A532AB">
        <w:rPr>
          <w:rFonts w:ascii="Nudista" w:hAnsi="Nudista" w:cs="Arial"/>
        </w:rPr>
        <w:t>pade, ak banka</w:t>
      </w:r>
      <w:r w:rsidR="00296072" w:rsidRPr="00A532AB">
        <w:rPr>
          <w:rFonts w:ascii="Nudista" w:hAnsi="Nudista" w:cs="Arial"/>
        </w:rPr>
        <w:t>,</w:t>
      </w:r>
      <w:r w:rsidRPr="00A532AB">
        <w:rPr>
          <w:rFonts w:ascii="Nudista" w:hAnsi="Nudista" w:cs="Arial"/>
        </w:rPr>
        <w:t xml:space="preserve"> </w:t>
      </w:r>
      <w:r w:rsidR="006621F4" w:rsidRPr="00A532AB">
        <w:rPr>
          <w:rFonts w:ascii="Nudista" w:hAnsi="Nudista" w:cs="Arial"/>
        </w:rPr>
        <w:t xml:space="preserve">resp. poisťovňa </w:t>
      </w:r>
      <w:r w:rsidRPr="00A532AB">
        <w:rPr>
          <w:rFonts w:ascii="Nudista" w:hAnsi="Nudista" w:cs="Arial"/>
        </w:rPr>
        <w:t>uch</w:t>
      </w:r>
      <w:r w:rsidRPr="00A532AB">
        <w:rPr>
          <w:rFonts w:ascii="Nudista" w:hAnsi="Nudista" w:cs="Proba Pro"/>
        </w:rPr>
        <w:t>á</w:t>
      </w:r>
      <w:r w:rsidRPr="00A532AB">
        <w:rPr>
          <w:rFonts w:ascii="Nudista" w:hAnsi="Nudista" w:cs="Arial"/>
        </w:rPr>
        <w:t>dza</w:t>
      </w:r>
      <w:r w:rsidRPr="00A532AB">
        <w:rPr>
          <w:rFonts w:ascii="Nudista" w:hAnsi="Nudista" w:cs="Proba Pro CE"/>
        </w:rPr>
        <w:t>č</w:t>
      </w:r>
      <w:r w:rsidRPr="00A532AB">
        <w:rPr>
          <w:rFonts w:ascii="Nudista" w:hAnsi="Nudista" w:cs="Arial"/>
        </w:rPr>
        <w:t>a tak</w:t>
      </w:r>
      <w:r w:rsidRPr="00A532AB">
        <w:rPr>
          <w:rFonts w:ascii="Nudista" w:hAnsi="Nudista" w:cs="Proba Pro"/>
        </w:rPr>
        <w:t>ú</w:t>
      </w:r>
      <w:r w:rsidRPr="00A532AB">
        <w:rPr>
          <w:rFonts w:ascii="Nudista" w:hAnsi="Nudista" w:cs="Arial"/>
        </w:rPr>
        <w:t>to formu vystavenia bankovej z</w:t>
      </w:r>
      <w:r w:rsidRPr="00A532AB">
        <w:rPr>
          <w:rFonts w:ascii="Nudista" w:hAnsi="Nudista" w:cs="Proba Pro"/>
        </w:rPr>
        <w:t>á</w:t>
      </w:r>
      <w:r w:rsidRPr="00A532AB">
        <w:rPr>
          <w:rFonts w:ascii="Nudista" w:hAnsi="Nudista" w:cs="Arial"/>
        </w:rPr>
        <w:t>ruky</w:t>
      </w:r>
      <w:r w:rsidR="00296072" w:rsidRPr="00A532AB">
        <w:rPr>
          <w:rFonts w:ascii="Nudista" w:hAnsi="Nudista" w:cs="Arial"/>
        </w:rPr>
        <w:t>,</w:t>
      </w:r>
      <w:r w:rsidR="006621F4" w:rsidRPr="00A532AB">
        <w:rPr>
          <w:rFonts w:ascii="Nudista" w:hAnsi="Nudista" w:cs="Arial"/>
        </w:rPr>
        <w:t xml:space="preserve"> resp. poistenia záruky</w:t>
      </w:r>
      <w:r w:rsidRPr="00A532AB">
        <w:rPr>
          <w:rFonts w:ascii="Nudista" w:hAnsi="Nudista" w:cs="Arial"/>
        </w:rPr>
        <w:t xml:space="preserve"> prip</w:t>
      </w:r>
      <w:r w:rsidRPr="00A532AB">
        <w:rPr>
          <w:rFonts w:ascii="Nudista" w:hAnsi="Nudista" w:cs="Proba Pro CE"/>
        </w:rPr>
        <w:t>úšť</w:t>
      </w:r>
      <w:r w:rsidRPr="00A532AB">
        <w:rPr>
          <w:rFonts w:ascii="Nudista" w:hAnsi="Nudista" w:cs="Arial"/>
        </w:rPr>
        <w:t>a. V takom pr</w:t>
      </w:r>
      <w:r w:rsidRPr="00A532AB">
        <w:rPr>
          <w:rFonts w:ascii="Nudista" w:hAnsi="Nudista" w:cs="Proba Pro"/>
        </w:rPr>
        <w:t>í</w:t>
      </w:r>
      <w:r w:rsidRPr="00A532AB">
        <w:rPr>
          <w:rFonts w:ascii="Nudista" w:hAnsi="Nudista" w:cs="Arial"/>
        </w:rPr>
        <w:t>pade nesmie by</w:t>
      </w:r>
      <w:r w:rsidRPr="00A532AB">
        <w:rPr>
          <w:rFonts w:ascii="Nudista" w:hAnsi="Nudista" w:cs="Proba Pro CE"/>
        </w:rPr>
        <w:t>ť</w:t>
      </w:r>
      <w:r w:rsidRPr="00A532AB">
        <w:rPr>
          <w:rFonts w:ascii="Nudista" w:hAnsi="Nudista" w:cs="Arial"/>
        </w:rPr>
        <w:t xml:space="preserve"> uplatnenie bankovej z</w:t>
      </w:r>
      <w:r w:rsidRPr="00A532AB">
        <w:rPr>
          <w:rFonts w:ascii="Nudista" w:hAnsi="Nudista" w:cs="Proba Pro"/>
        </w:rPr>
        <w:t>á</w:t>
      </w:r>
      <w:r w:rsidRPr="00A532AB">
        <w:rPr>
          <w:rFonts w:ascii="Nudista" w:hAnsi="Nudista" w:cs="Arial"/>
        </w:rPr>
        <w:t>ruky</w:t>
      </w:r>
      <w:r w:rsidR="00296072" w:rsidRPr="00A532AB">
        <w:rPr>
          <w:rFonts w:ascii="Nudista" w:hAnsi="Nudista" w:cs="Arial"/>
        </w:rPr>
        <w:t xml:space="preserve">, </w:t>
      </w:r>
      <w:r w:rsidR="006621F4" w:rsidRPr="00A532AB">
        <w:rPr>
          <w:rFonts w:ascii="Nudista" w:hAnsi="Nudista" w:cs="Arial"/>
        </w:rPr>
        <w:t xml:space="preserve">resp. poistenia záruky </w:t>
      </w:r>
      <w:r w:rsidRPr="00A532AB">
        <w:rPr>
          <w:rFonts w:ascii="Nudista" w:hAnsi="Nudista" w:cs="Arial"/>
        </w:rPr>
        <w:t>zo strany verejn</w:t>
      </w:r>
      <w:r w:rsidRPr="00A532AB">
        <w:rPr>
          <w:rFonts w:ascii="Nudista" w:hAnsi="Nudista" w:cs="Proba Pro"/>
        </w:rPr>
        <w:t>é</w:t>
      </w:r>
      <w:r w:rsidRPr="00A532AB">
        <w:rPr>
          <w:rFonts w:ascii="Nudista" w:hAnsi="Nudista" w:cs="Arial"/>
        </w:rPr>
        <w:t>ho obstarávateľa spojené so žiadnou prekážkou vyplývajúcou z elektronickej formy bankovej záruky</w:t>
      </w:r>
      <w:r w:rsidR="00296072" w:rsidRPr="00A532AB">
        <w:rPr>
          <w:rFonts w:ascii="Nudista" w:hAnsi="Nudista" w:cs="Arial"/>
        </w:rPr>
        <w:t>,</w:t>
      </w:r>
      <w:r w:rsidR="006621F4" w:rsidRPr="00A532AB">
        <w:rPr>
          <w:rFonts w:ascii="Nudista" w:hAnsi="Nudista" w:cs="Arial"/>
        </w:rPr>
        <w:t xml:space="preserve"> resp. poistenia záruky</w:t>
      </w:r>
      <w:r w:rsidRPr="00A532AB">
        <w:rPr>
          <w:rFonts w:ascii="Nudista" w:hAnsi="Nudista" w:cs="Arial"/>
        </w:rPr>
        <w:t xml:space="preserve"> oproti uplatneniu plnenia z písomnej bankovej záruky</w:t>
      </w:r>
      <w:r w:rsidR="00296072" w:rsidRPr="00A532AB">
        <w:rPr>
          <w:rFonts w:ascii="Nudista" w:hAnsi="Nudista" w:cs="Arial"/>
        </w:rPr>
        <w:t>,</w:t>
      </w:r>
      <w:r w:rsidR="006621F4" w:rsidRPr="00A532AB">
        <w:rPr>
          <w:rFonts w:ascii="Nudista" w:hAnsi="Nudista" w:cs="Arial"/>
        </w:rPr>
        <w:t xml:space="preserve"> resp. poistenia záruky</w:t>
      </w:r>
      <w:r w:rsidRPr="00A532AB">
        <w:rPr>
          <w:rFonts w:ascii="Nudista" w:hAnsi="Nudista" w:cs="Arial"/>
        </w:rPr>
        <w:t xml:space="preserve">; alebo </w:t>
      </w:r>
    </w:p>
    <w:bookmarkEnd w:id="45"/>
    <w:p w14:paraId="71689B03" w14:textId="4669CC32" w:rsidR="0094391B" w:rsidRPr="00A532AB" w:rsidRDefault="00D050D0" w:rsidP="005A5CC6">
      <w:pPr>
        <w:pStyle w:val="Nadpis3"/>
        <w:keepNext w:val="0"/>
        <w:keepLines w:val="0"/>
        <w:numPr>
          <w:ilvl w:val="2"/>
          <w:numId w:val="144"/>
        </w:numPr>
        <w:spacing w:after="0" w:line="240" w:lineRule="auto"/>
        <w:ind w:left="1134" w:hanging="568"/>
        <w:jc w:val="both"/>
        <w:rPr>
          <w:rFonts w:ascii="Nudista" w:hAnsi="Nudista" w:cs="Arial"/>
        </w:rPr>
      </w:pPr>
      <w:proofErr w:type="spellStart"/>
      <w:r w:rsidRPr="00A532AB">
        <w:rPr>
          <w:rFonts w:ascii="Nudista" w:hAnsi="Nudista" w:cs="Arial"/>
        </w:rPr>
        <w:t>scanu</w:t>
      </w:r>
      <w:proofErr w:type="spellEnd"/>
      <w:r w:rsidR="0094391B" w:rsidRPr="00A532AB">
        <w:rPr>
          <w:rFonts w:ascii="Nudista" w:hAnsi="Nudista" w:cs="Arial"/>
        </w:rPr>
        <w:t xml:space="preserve"> bankovej záruky</w:t>
      </w:r>
      <w:r w:rsidR="00A972C3" w:rsidRPr="00A532AB">
        <w:rPr>
          <w:rFonts w:ascii="Nudista" w:hAnsi="Nudista" w:cs="Arial"/>
        </w:rPr>
        <w:t>,</w:t>
      </w:r>
      <w:r w:rsidR="00804D5A" w:rsidRPr="00A532AB">
        <w:rPr>
          <w:rFonts w:ascii="Nudista" w:hAnsi="Nudista" w:cs="Arial"/>
        </w:rPr>
        <w:t xml:space="preserve"> resp. poistenia záruky</w:t>
      </w:r>
      <w:r w:rsidR="00B94E8A" w:rsidRPr="00A532AB">
        <w:rPr>
          <w:rFonts w:ascii="Nudista" w:hAnsi="Nudista" w:cs="Arial"/>
        </w:rPr>
        <w:t xml:space="preserve"> a</w:t>
      </w:r>
      <w:r w:rsidR="0094391B" w:rsidRPr="00A532AB">
        <w:rPr>
          <w:rFonts w:ascii="Nudista" w:hAnsi="Nudista" w:cs="Arial"/>
        </w:rPr>
        <w:t xml:space="preserve"> zároveň samostatne doručí originál záručnej listiny</w:t>
      </w:r>
      <w:r w:rsidR="00296072" w:rsidRPr="00A532AB">
        <w:rPr>
          <w:rFonts w:ascii="Nudista" w:hAnsi="Nudista" w:cs="Arial"/>
        </w:rPr>
        <w:t>,</w:t>
      </w:r>
      <w:r w:rsidR="0094391B" w:rsidRPr="00A532AB">
        <w:rPr>
          <w:rFonts w:ascii="Nudista" w:hAnsi="Nudista" w:cs="Arial"/>
        </w:rPr>
        <w:t xml:space="preserve"> </w:t>
      </w:r>
      <w:r w:rsidR="00804D5A" w:rsidRPr="00A532AB">
        <w:rPr>
          <w:rFonts w:ascii="Nudista" w:hAnsi="Nudista" w:cs="Arial"/>
        </w:rPr>
        <w:t xml:space="preserve">resp. poistenia záruky </w:t>
      </w:r>
      <w:r w:rsidR="0094391B" w:rsidRPr="00A532AB">
        <w:rPr>
          <w:rFonts w:ascii="Nudista" w:hAnsi="Nudista" w:cs="Arial"/>
        </w:rPr>
        <w:t>(notársky overená kópia záručnej listiny</w:t>
      </w:r>
      <w:r w:rsidR="00296072" w:rsidRPr="00A532AB">
        <w:rPr>
          <w:rFonts w:ascii="Nudista" w:hAnsi="Nudista" w:cs="Arial"/>
        </w:rPr>
        <w:t>,</w:t>
      </w:r>
      <w:r w:rsidR="0094391B" w:rsidRPr="00A532AB">
        <w:rPr>
          <w:rFonts w:ascii="Nudista" w:hAnsi="Nudista" w:cs="Arial"/>
        </w:rPr>
        <w:t xml:space="preserve"> </w:t>
      </w:r>
      <w:r w:rsidR="00804D5A" w:rsidRPr="00A532AB">
        <w:rPr>
          <w:rFonts w:ascii="Nudista" w:hAnsi="Nudista" w:cs="Arial"/>
        </w:rPr>
        <w:t xml:space="preserve">resp. poistenia záruky </w:t>
      </w:r>
      <w:r w:rsidR="0094391B" w:rsidRPr="00A532AB">
        <w:rPr>
          <w:rFonts w:ascii="Nudista" w:hAnsi="Nudista" w:cs="Arial"/>
        </w:rPr>
        <w:t xml:space="preserve">nie je postačujúca) na adresu Tatra Tender </w:t>
      </w:r>
      <w:proofErr w:type="spellStart"/>
      <w:r w:rsidR="0094391B" w:rsidRPr="00A532AB">
        <w:rPr>
          <w:rFonts w:ascii="Nudista" w:hAnsi="Nudista" w:cs="Arial"/>
        </w:rPr>
        <w:t>s.r.o</w:t>
      </w:r>
      <w:proofErr w:type="spellEnd"/>
      <w:r w:rsidR="0094391B" w:rsidRPr="00A532AB">
        <w:rPr>
          <w:rFonts w:ascii="Nudista" w:hAnsi="Nudista" w:cs="Arial"/>
        </w:rPr>
        <w:t>., Krčméryho 16, 811 04 Bratislava v</w:t>
      </w:r>
      <w:r w:rsidR="0094391B" w:rsidRPr="00A532AB">
        <w:rPr>
          <w:rFonts w:ascii="Nudista" w:hAnsi="Nudista" w:cs="Calibri"/>
        </w:rPr>
        <w:t> </w:t>
      </w:r>
      <w:r w:rsidR="0094391B" w:rsidRPr="00A532AB">
        <w:rPr>
          <w:rFonts w:ascii="Nudista" w:hAnsi="Nudista" w:cs="Arial"/>
        </w:rPr>
        <w:t>s</w:t>
      </w:r>
      <w:r w:rsidR="0094391B" w:rsidRPr="00A532AB">
        <w:rPr>
          <w:rFonts w:ascii="Nudista" w:hAnsi="Nudista" w:cs="Proba Pro"/>
        </w:rPr>
        <w:t>ú</w:t>
      </w:r>
      <w:r w:rsidR="0094391B" w:rsidRPr="00A532AB">
        <w:rPr>
          <w:rFonts w:ascii="Nudista" w:hAnsi="Nudista" w:cs="Arial"/>
        </w:rPr>
        <w:t>lade s</w:t>
      </w:r>
      <w:r w:rsidR="0094391B" w:rsidRPr="00A532AB">
        <w:rPr>
          <w:rFonts w:ascii="Nudista" w:hAnsi="Nudista" w:cs="Calibri"/>
        </w:rPr>
        <w:t> </w:t>
      </w:r>
      <w:r w:rsidR="0094391B" w:rsidRPr="00A532AB">
        <w:rPr>
          <w:rFonts w:ascii="Nudista" w:hAnsi="Nudista" w:cs="Arial"/>
        </w:rPr>
        <w:t xml:space="preserve">bodom 21 tejto </w:t>
      </w:r>
      <w:r w:rsidR="0094391B" w:rsidRPr="00A532AB">
        <w:rPr>
          <w:rFonts w:ascii="Nudista" w:hAnsi="Nudista" w:cs="Proba Pro CE"/>
        </w:rPr>
        <w:t>č</w:t>
      </w:r>
      <w:r w:rsidR="0094391B" w:rsidRPr="00A532AB">
        <w:rPr>
          <w:rFonts w:ascii="Nudista" w:hAnsi="Nudista" w:cs="Arial"/>
        </w:rPr>
        <w:t>asti s</w:t>
      </w:r>
      <w:r w:rsidR="0094391B" w:rsidRPr="00A532AB">
        <w:rPr>
          <w:rFonts w:ascii="Nudista" w:hAnsi="Nudista" w:cs="Proba Pro CE"/>
        </w:rPr>
        <w:t>úť</w:t>
      </w:r>
      <w:r w:rsidR="0094391B" w:rsidRPr="00A532AB">
        <w:rPr>
          <w:rFonts w:ascii="Nudista" w:hAnsi="Nudista" w:cs="Arial"/>
        </w:rPr>
        <w:t>a</w:t>
      </w:r>
      <w:r w:rsidR="0094391B" w:rsidRPr="00A532AB">
        <w:rPr>
          <w:rFonts w:ascii="Nudista" w:hAnsi="Nudista" w:cs="Proba Pro"/>
        </w:rPr>
        <w:t>ž</w:t>
      </w:r>
      <w:r w:rsidR="0094391B" w:rsidRPr="00A532AB">
        <w:rPr>
          <w:rFonts w:ascii="Nudista" w:hAnsi="Nudista" w:cs="Arial"/>
        </w:rPr>
        <w:t>n</w:t>
      </w:r>
      <w:r w:rsidR="0094391B" w:rsidRPr="00A532AB">
        <w:rPr>
          <w:rFonts w:ascii="Nudista" w:hAnsi="Nudista" w:cs="Proba Pro"/>
        </w:rPr>
        <w:t>ý</w:t>
      </w:r>
      <w:r w:rsidR="0094391B" w:rsidRPr="00A532AB">
        <w:rPr>
          <w:rFonts w:ascii="Nudista" w:hAnsi="Nudista" w:cs="Arial"/>
        </w:rPr>
        <w:t xml:space="preserve">ch podkladov. </w:t>
      </w:r>
    </w:p>
    <w:p w14:paraId="550FA345"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53F77E88" w14:textId="59153AC8"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r w:rsidRPr="00A532AB">
        <w:rPr>
          <w:rFonts w:ascii="Nudista" w:hAnsi="Nudista" w:cs="Arial"/>
        </w:rPr>
        <w:t xml:space="preserve">V prípade zloženia finančných prostriedkov na bankový účet verejného obstarávateľa </w:t>
      </w:r>
      <w:r w:rsidR="00413E32" w:rsidRPr="00A532AB">
        <w:rPr>
          <w:rFonts w:ascii="Nudista" w:hAnsi="Nudista" w:cs="Arial"/>
        </w:rPr>
        <w:t xml:space="preserve">sa odporúča, aby </w:t>
      </w:r>
      <w:r w:rsidRPr="00A532AB">
        <w:rPr>
          <w:rFonts w:ascii="Nudista" w:hAnsi="Nudista" w:cs="Arial"/>
        </w:rPr>
        <w:t>uchádzač predlož</w:t>
      </w:r>
      <w:r w:rsidR="00413E32" w:rsidRPr="00A532AB">
        <w:rPr>
          <w:rFonts w:ascii="Nudista" w:hAnsi="Nudista" w:cs="Arial"/>
        </w:rPr>
        <w:t>il</w:t>
      </w:r>
      <w:r w:rsidRPr="00A532AB">
        <w:rPr>
          <w:rFonts w:ascii="Nudista" w:hAnsi="Nudista" w:cs="Arial"/>
        </w:rPr>
        <w:t xml:space="preserve"> výpis z bankového účtu, resp. </w:t>
      </w:r>
      <w:r w:rsidR="00296072" w:rsidRPr="00A532AB">
        <w:rPr>
          <w:rFonts w:ascii="Nudista" w:hAnsi="Nudista" w:cs="Arial"/>
        </w:rPr>
        <w:t>iný doklad</w:t>
      </w:r>
      <w:r w:rsidRPr="00A532AB">
        <w:rPr>
          <w:rFonts w:ascii="Nudista" w:hAnsi="Nudista" w:cs="Arial"/>
        </w:rPr>
        <w:t xml:space="preserve"> potvrdzujúc</w:t>
      </w:r>
      <w:r w:rsidR="00296072" w:rsidRPr="00A532AB">
        <w:rPr>
          <w:rFonts w:ascii="Nudista" w:hAnsi="Nudista" w:cs="Arial"/>
        </w:rPr>
        <w:t>i</w:t>
      </w:r>
      <w:r w:rsidRPr="00A532AB">
        <w:rPr>
          <w:rFonts w:ascii="Nudista" w:hAnsi="Nudista" w:cs="Arial"/>
        </w:rPr>
        <w:t xml:space="preserve"> skutočnosť, že finančné prostriedky budú pripísané na účet verejného obstarávateľa najneskôr v deň uplynutia lehoty na predkladanie ponúk.</w:t>
      </w:r>
    </w:p>
    <w:p w14:paraId="58BE19E5"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0FF45503" w14:textId="77777777" w:rsidR="0094391B" w:rsidRPr="00A532AB" w:rsidRDefault="0094391B" w:rsidP="005A5CC6">
      <w:pPr>
        <w:pStyle w:val="Nadpis3"/>
        <w:keepNext w:val="0"/>
        <w:keepLines w:val="0"/>
        <w:numPr>
          <w:ilvl w:val="1"/>
          <w:numId w:val="144"/>
        </w:numPr>
        <w:spacing w:after="0" w:line="240" w:lineRule="auto"/>
        <w:ind w:left="567" w:hanging="567"/>
        <w:jc w:val="both"/>
        <w:rPr>
          <w:rFonts w:ascii="Nudista" w:hAnsi="Nudista" w:cs="Arial"/>
        </w:rPr>
      </w:pPr>
      <w:r w:rsidRPr="00A532AB">
        <w:rPr>
          <w:rFonts w:ascii="Nudista" w:hAnsi="Nudista" w:cs="Arial"/>
        </w:rPr>
        <w:t xml:space="preserve">Všetky doklady a dokumenty tvoriace obsah ponuky, požadované v týchto súťažných podkladoch, musia byť k termínu predloženia ponuky platné a aktuálne. </w:t>
      </w:r>
    </w:p>
    <w:p w14:paraId="2B6E205E"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3ADC8C8B" w14:textId="087A71C5" w:rsidR="0094391B" w:rsidRPr="00A532AB" w:rsidRDefault="0094391B" w:rsidP="005A5CC6">
      <w:pPr>
        <w:pStyle w:val="Nadpis3"/>
        <w:keepNext w:val="0"/>
        <w:keepLines w:val="0"/>
        <w:numPr>
          <w:ilvl w:val="1"/>
          <w:numId w:val="144"/>
        </w:numPr>
        <w:spacing w:after="0" w:line="240" w:lineRule="auto"/>
        <w:ind w:left="567" w:hanging="567"/>
        <w:jc w:val="both"/>
        <w:rPr>
          <w:rFonts w:ascii="Nudista" w:hAnsi="Nudista" w:cs="Arial"/>
        </w:rPr>
      </w:pPr>
      <w:r w:rsidRPr="00A532AB">
        <w:rPr>
          <w:rFonts w:ascii="Nudista" w:hAnsi="Nudista" w:cs="Arial"/>
        </w:rPr>
        <w:t>V</w:t>
      </w:r>
      <w:r w:rsidRPr="00A532AB">
        <w:rPr>
          <w:rFonts w:ascii="Nudista" w:hAnsi="Nudista" w:cs="Calibri"/>
        </w:rPr>
        <w:t> </w:t>
      </w:r>
      <w:r w:rsidRPr="00A532AB">
        <w:rPr>
          <w:rFonts w:ascii="Nudista" w:hAnsi="Nudista" w:cs="Arial"/>
        </w:rPr>
        <w:t>pr</w:t>
      </w:r>
      <w:r w:rsidRPr="00A532AB">
        <w:rPr>
          <w:rFonts w:ascii="Nudista" w:hAnsi="Nudista" w:cs="Proba Pro"/>
        </w:rPr>
        <w:t>í</w:t>
      </w:r>
      <w:r w:rsidRPr="00A532AB">
        <w:rPr>
          <w:rFonts w:ascii="Nudista" w:hAnsi="Nudista" w:cs="Arial"/>
        </w:rPr>
        <w:t>pade, ak sa vyskytn</w:t>
      </w:r>
      <w:r w:rsidRPr="00A532AB">
        <w:rPr>
          <w:rFonts w:ascii="Nudista" w:hAnsi="Nudista" w:cs="Proba Pro"/>
        </w:rPr>
        <w:t>ú</w:t>
      </w:r>
      <w:r w:rsidRPr="00A532AB">
        <w:rPr>
          <w:rFonts w:ascii="Nudista" w:hAnsi="Nudista" w:cs="Arial"/>
        </w:rPr>
        <w:t xml:space="preserve"> pochybnosti o pravosti dokumentov predlo</w:t>
      </w:r>
      <w:r w:rsidRPr="00A532AB">
        <w:rPr>
          <w:rFonts w:ascii="Nudista" w:hAnsi="Nudista" w:cs="Proba Pro"/>
        </w:rPr>
        <w:t>ž</w:t>
      </w:r>
      <w:r w:rsidRPr="00A532AB">
        <w:rPr>
          <w:rFonts w:ascii="Nudista" w:hAnsi="Nudista" w:cs="Arial"/>
        </w:rPr>
        <w:t>en</w:t>
      </w:r>
      <w:r w:rsidRPr="00A532AB">
        <w:rPr>
          <w:rFonts w:ascii="Nudista" w:hAnsi="Nudista" w:cs="Proba Pro"/>
        </w:rPr>
        <w:t>ý</w:t>
      </w:r>
      <w:r w:rsidRPr="00A532AB">
        <w:rPr>
          <w:rFonts w:ascii="Nudista" w:hAnsi="Nudista" w:cs="Arial"/>
        </w:rPr>
        <w:t>ch v</w:t>
      </w:r>
      <w:r w:rsidRPr="00A532AB">
        <w:rPr>
          <w:rFonts w:ascii="Nudista" w:hAnsi="Nudista" w:cs="Calibri"/>
        </w:rPr>
        <w:t> </w:t>
      </w:r>
      <w:r w:rsidRPr="00A532AB">
        <w:rPr>
          <w:rFonts w:ascii="Nudista" w:hAnsi="Nudista" w:cs="Arial"/>
        </w:rPr>
        <w:t xml:space="preserve">ponuke vo forme </w:t>
      </w:r>
      <w:proofErr w:type="spellStart"/>
      <w:r w:rsidRPr="00A532AB">
        <w:rPr>
          <w:rFonts w:ascii="Nudista" w:hAnsi="Nudista" w:cs="Arial"/>
        </w:rPr>
        <w:t>skenu</w:t>
      </w:r>
      <w:proofErr w:type="spellEnd"/>
      <w:r w:rsidRPr="00A532AB">
        <w:rPr>
          <w:rFonts w:ascii="Nudista" w:hAnsi="Nudista" w:cs="Arial"/>
        </w:rPr>
        <w:t xml:space="preserve"> podľa bodu 8.</w:t>
      </w:r>
      <w:r w:rsidR="008D1567" w:rsidRPr="00A532AB">
        <w:rPr>
          <w:rFonts w:ascii="Nudista" w:hAnsi="Nudista" w:cs="Arial"/>
        </w:rPr>
        <w:t>4</w:t>
      </w:r>
      <w:r w:rsidRPr="00A532AB">
        <w:rPr>
          <w:rFonts w:ascii="Nudista" w:hAnsi="Nudista" w:cs="Arial"/>
        </w:rPr>
        <w:t xml:space="preserve"> </w:t>
      </w:r>
      <w:r w:rsidR="00B94E8A" w:rsidRPr="00A532AB">
        <w:rPr>
          <w:rFonts w:ascii="Nudista" w:hAnsi="Nudista" w:cs="Arial"/>
        </w:rPr>
        <w:t xml:space="preserve">vyššie </w:t>
      </w:r>
      <w:r w:rsidRPr="00A532AB">
        <w:rPr>
          <w:rFonts w:ascii="Nudista" w:hAnsi="Nudista" w:cs="Arial"/>
        </w:rPr>
        <w:t>alebo pravdivosti informáci</w:t>
      </w:r>
      <w:r w:rsidR="00212C94" w:rsidRPr="00A532AB">
        <w:rPr>
          <w:rFonts w:ascii="Nudista" w:hAnsi="Nudista" w:cs="Arial"/>
        </w:rPr>
        <w:t>í</w:t>
      </w:r>
      <w:r w:rsidRPr="00A532AB">
        <w:rPr>
          <w:rFonts w:ascii="Nudista" w:hAnsi="Nudista" w:cs="Arial"/>
        </w:rPr>
        <w:t xml:space="preserve"> v</w:t>
      </w:r>
      <w:r w:rsidRPr="00A532AB">
        <w:rPr>
          <w:rFonts w:ascii="Nudista" w:hAnsi="Nudista" w:cs="Calibri"/>
        </w:rPr>
        <w:t> </w:t>
      </w:r>
      <w:r w:rsidRPr="00A532AB">
        <w:rPr>
          <w:rFonts w:ascii="Nudista" w:hAnsi="Nudista" w:cs="Arial"/>
        </w:rPr>
        <w:t xml:space="preserve">nich uvedených, verejný </w:t>
      </w:r>
      <w:r w:rsidRPr="00A532AB">
        <w:rPr>
          <w:rFonts w:ascii="Nudista" w:hAnsi="Nudista" w:cs="Arial"/>
        </w:rPr>
        <w:lastRenderedPageBreak/>
        <w:t>obstarávateľ</w:t>
      </w:r>
      <w:r w:rsidR="00B94E8A" w:rsidRPr="00A532AB">
        <w:rPr>
          <w:rFonts w:ascii="Nudista" w:hAnsi="Nudista" w:cs="Arial"/>
        </w:rPr>
        <w:t xml:space="preserve"> si vyhradzuje</w:t>
      </w:r>
      <w:r w:rsidRPr="00A532AB">
        <w:rPr>
          <w:rFonts w:ascii="Nudista" w:hAnsi="Nudista" w:cs="Arial"/>
        </w:rPr>
        <w:t xml:space="preserve"> právo požadovať od uchádzača ich dodatočné predloženie vo forme </w:t>
      </w:r>
      <w:r w:rsidR="005A6A7F" w:rsidRPr="00A532AB">
        <w:rPr>
          <w:rFonts w:ascii="Nudista" w:hAnsi="Nudista" w:cs="Arial"/>
        </w:rPr>
        <w:t>obsahujúcej kvalifikovaný elektronický podpis</w:t>
      </w:r>
      <w:r w:rsidR="00B94E8A" w:rsidRPr="00A532AB">
        <w:rPr>
          <w:rFonts w:ascii="Nudista" w:hAnsi="Nudista" w:cs="Arial"/>
        </w:rPr>
        <w:t>,</w:t>
      </w:r>
      <w:r w:rsidR="005A6A7F" w:rsidRPr="00A532AB">
        <w:rPr>
          <w:rFonts w:ascii="Nudista" w:hAnsi="Nudista" w:cs="Arial"/>
        </w:rPr>
        <w:t xml:space="preserve"> resp. vo forme zaručenej elektronickej konverzie </w:t>
      </w:r>
      <w:r w:rsidRPr="00A532AB">
        <w:rPr>
          <w:rFonts w:ascii="Nudista" w:hAnsi="Nudista" w:cs="Arial"/>
        </w:rPr>
        <w:t>podľa bodu 8.</w:t>
      </w:r>
      <w:r w:rsidR="008D1567" w:rsidRPr="00A532AB">
        <w:rPr>
          <w:rFonts w:ascii="Nudista" w:hAnsi="Nudista" w:cs="Arial"/>
        </w:rPr>
        <w:t>5</w:t>
      </w:r>
      <w:r w:rsidR="00B94E8A" w:rsidRPr="00A532AB">
        <w:rPr>
          <w:rFonts w:ascii="Nudista" w:hAnsi="Nudista" w:cs="Arial"/>
        </w:rPr>
        <w:t xml:space="preserve"> vyššie, </w:t>
      </w:r>
      <w:r w:rsidR="00A06361" w:rsidRPr="00A532AB">
        <w:rPr>
          <w:rFonts w:ascii="Nudista" w:hAnsi="Nudista" w:cs="Arial"/>
        </w:rPr>
        <w:t>resp. vo forme listinného originálu obdobne, ako je uvedené v</w:t>
      </w:r>
      <w:r w:rsidR="00FB6DB6" w:rsidRPr="00A532AB">
        <w:rPr>
          <w:rFonts w:ascii="Nudista" w:hAnsi="Nudista" w:cs="Calibri"/>
        </w:rPr>
        <w:t> </w:t>
      </w:r>
      <w:r w:rsidR="00FB6DB6" w:rsidRPr="00A532AB">
        <w:rPr>
          <w:rFonts w:ascii="Nudista" w:hAnsi="Nudista" w:cs="Arial"/>
        </w:rPr>
        <w:t>bode 8.</w:t>
      </w:r>
      <w:r w:rsidR="008D1567" w:rsidRPr="00A532AB">
        <w:rPr>
          <w:rFonts w:ascii="Nudista" w:hAnsi="Nudista" w:cs="Arial"/>
        </w:rPr>
        <w:t>6</w:t>
      </w:r>
      <w:r w:rsidR="00296072" w:rsidRPr="00A532AB">
        <w:rPr>
          <w:rFonts w:ascii="Nudista" w:hAnsi="Nudista" w:cs="Arial"/>
        </w:rPr>
        <w:t>.2</w:t>
      </w:r>
      <w:r w:rsidR="00A06361" w:rsidRPr="00A532AB">
        <w:rPr>
          <w:rFonts w:ascii="Nudista" w:hAnsi="Nudista" w:cs="Arial"/>
        </w:rPr>
        <w:t xml:space="preserve"> </w:t>
      </w:r>
      <w:r w:rsidRPr="00A532AB">
        <w:rPr>
          <w:rFonts w:ascii="Nudista" w:hAnsi="Nudista" w:cs="Arial"/>
        </w:rPr>
        <w:t>tejto časti súťažných podkladov.</w:t>
      </w:r>
    </w:p>
    <w:p w14:paraId="2655B8C7" w14:textId="77777777" w:rsidR="002A0585" w:rsidRPr="00A532AB" w:rsidRDefault="002A0585" w:rsidP="00E83DC7">
      <w:pPr>
        <w:pStyle w:val="Nadpis3"/>
        <w:keepNext w:val="0"/>
        <w:keepLines w:val="0"/>
        <w:numPr>
          <w:ilvl w:val="0"/>
          <w:numId w:val="0"/>
        </w:numPr>
        <w:spacing w:after="0" w:line="240" w:lineRule="auto"/>
        <w:ind w:left="567"/>
        <w:jc w:val="both"/>
        <w:rPr>
          <w:rFonts w:ascii="Nudista" w:hAnsi="Nudista" w:cs="Arial"/>
        </w:rPr>
      </w:pPr>
    </w:p>
    <w:p w14:paraId="326A4495" w14:textId="3E2B22A2" w:rsidR="00A620D1" w:rsidRPr="00A532AB" w:rsidRDefault="00234373" w:rsidP="005A5CC6">
      <w:pPr>
        <w:pStyle w:val="Nadpis3"/>
        <w:keepNext w:val="0"/>
        <w:keepLines w:val="0"/>
        <w:numPr>
          <w:ilvl w:val="1"/>
          <w:numId w:val="144"/>
        </w:numPr>
        <w:spacing w:after="0" w:line="240" w:lineRule="auto"/>
        <w:ind w:left="567" w:hanging="567"/>
        <w:jc w:val="both"/>
        <w:rPr>
          <w:rFonts w:ascii="Nudista" w:hAnsi="Nudista" w:cs="Arial"/>
        </w:rPr>
      </w:pPr>
      <w:r w:rsidRPr="00A532AB">
        <w:rPr>
          <w:rFonts w:ascii="Nudista" w:hAnsi="Nudista" w:cs="Arial"/>
        </w:rPr>
        <w:t xml:space="preserve">Na zabezpečenie ochrany osobných údajov a dôverných informácií tvoriacich obsah ponuky, uchádzač elektronicky predloží aj kópiu časti ponuky </w:t>
      </w:r>
      <w:r w:rsidR="00A620D1" w:rsidRPr="00A532AB">
        <w:rPr>
          <w:rFonts w:ascii="Nudista" w:hAnsi="Nudista" w:cs="Arial"/>
        </w:rPr>
        <w:t>podľa bodu 8.</w:t>
      </w:r>
      <w:r w:rsidR="008D1567" w:rsidRPr="00A532AB">
        <w:rPr>
          <w:rFonts w:ascii="Nudista" w:hAnsi="Nudista" w:cs="Arial"/>
        </w:rPr>
        <w:t>3</w:t>
      </w:r>
      <w:r w:rsidR="00A620D1" w:rsidRPr="00A532AB">
        <w:rPr>
          <w:rFonts w:ascii="Nudista" w:hAnsi="Nudista" w:cs="Arial"/>
        </w:rPr>
        <w:t>.</w:t>
      </w:r>
      <w:r w:rsidR="008B78E6">
        <w:rPr>
          <w:rFonts w:ascii="Nudista" w:hAnsi="Nudista" w:cs="Arial"/>
        </w:rPr>
        <w:t>9</w:t>
      </w:r>
      <w:r w:rsidR="00A620D1" w:rsidRPr="00A532AB">
        <w:rPr>
          <w:rFonts w:ascii="Nudista" w:hAnsi="Nudista" w:cs="Arial"/>
        </w:rPr>
        <w:t xml:space="preserve"> tejto časti súťažných podkladov </w:t>
      </w:r>
      <w:r w:rsidRPr="00A532AB">
        <w:rPr>
          <w:rFonts w:ascii="Nudista" w:hAnsi="Nudista" w:cs="Arial"/>
        </w:rPr>
        <w:t>vo</w:t>
      </w:r>
      <w:r w:rsidRPr="00A532AB">
        <w:rPr>
          <w:rFonts w:ascii="Nudista" w:hAnsi="Nudista" w:cs="Calibri"/>
        </w:rPr>
        <w:t> </w:t>
      </w:r>
      <w:r w:rsidRPr="00A532AB">
        <w:rPr>
          <w:rFonts w:ascii="Nudista" w:hAnsi="Nudista" w:cs="Arial"/>
        </w:rPr>
        <w:t xml:space="preserve">formáte </w:t>
      </w:r>
      <w:proofErr w:type="spellStart"/>
      <w:r w:rsidRPr="00A532AB">
        <w:rPr>
          <w:rFonts w:ascii="Nudista" w:hAnsi="Nudista" w:cs="Arial"/>
        </w:rPr>
        <w:t>Portable</w:t>
      </w:r>
      <w:proofErr w:type="spellEnd"/>
      <w:r w:rsidRPr="00A532AB">
        <w:rPr>
          <w:rFonts w:ascii="Nudista" w:hAnsi="Nudista" w:cs="Arial"/>
        </w:rPr>
        <w:t xml:space="preserve"> </w:t>
      </w:r>
      <w:proofErr w:type="spellStart"/>
      <w:r w:rsidRPr="00A532AB">
        <w:rPr>
          <w:rFonts w:ascii="Nudista" w:hAnsi="Nudista" w:cs="Arial"/>
        </w:rPr>
        <w:t>Document</w:t>
      </w:r>
      <w:proofErr w:type="spellEnd"/>
      <w:r w:rsidRPr="00A532AB">
        <w:rPr>
          <w:rFonts w:ascii="Nudista" w:hAnsi="Nudista" w:cs="Arial"/>
        </w:rPr>
        <w:t xml:space="preserve"> </w:t>
      </w:r>
      <w:proofErr w:type="spellStart"/>
      <w:r w:rsidRPr="00A532AB">
        <w:rPr>
          <w:rFonts w:ascii="Nudista" w:hAnsi="Nudista" w:cs="Arial"/>
        </w:rPr>
        <w:t>Format</w:t>
      </w:r>
      <w:proofErr w:type="spellEnd"/>
      <w:r w:rsidRPr="00A532AB">
        <w:rPr>
          <w:rFonts w:ascii="Nudista" w:hAnsi="Nudista" w:cs="Arial"/>
        </w:rPr>
        <w:t xml:space="preserve"> (.</w:t>
      </w:r>
      <w:proofErr w:type="spellStart"/>
      <w:r w:rsidRPr="00A532AB">
        <w:rPr>
          <w:rFonts w:ascii="Nudista" w:hAnsi="Nudista" w:cs="Arial"/>
        </w:rPr>
        <w:t>pdf</w:t>
      </w:r>
      <w:proofErr w:type="spellEnd"/>
      <w:r w:rsidRPr="00A532AB">
        <w:rPr>
          <w:rFonts w:ascii="Nudista" w:hAnsi="Nudista" w:cs="Arial"/>
        </w:rPr>
        <w:t>) v takom vyhotovení, ktoré umožní nezverejnenie dôverných informácií alebo osobných údajov v</w:t>
      </w:r>
      <w:r w:rsidRPr="00A532AB">
        <w:rPr>
          <w:rFonts w:ascii="Nudista" w:hAnsi="Nudista" w:cs="Calibri"/>
        </w:rPr>
        <w:t> </w:t>
      </w:r>
      <w:r w:rsidRPr="00A532AB">
        <w:rPr>
          <w:rFonts w:ascii="Nudista" w:hAnsi="Nudista" w:cs="Arial"/>
        </w:rPr>
        <w:t>zmysle Noriem ochrany osobných údajov (napríklad s vynechaným textom tvoriacim dôverné informácie). Ak ide o</w:t>
      </w:r>
      <w:r w:rsidRPr="00A532AB">
        <w:rPr>
          <w:rFonts w:ascii="Nudista" w:hAnsi="Nudista" w:cs="Calibri"/>
        </w:rPr>
        <w:t> </w:t>
      </w:r>
      <w:r w:rsidRPr="00A532AB">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A532AB" w:rsidRDefault="00413E32" w:rsidP="00E83DC7">
      <w:pPr>
        <w:spacing w:after="0" w:line="240" w:lineRule="auto"/>
        <w:rPr>
          <w:rFonts w:ascii="Nudista" w:hAnsi="Nudista"/>
        </w:rPr>
      </w:pPr>
    </w:p>
    <w:p w14:paraId="6DE6C845" w14:textId="77777777" w:rsidR="0094391B" w:rsidRPr="00A532AB" w:rsidRDefault="0094391B" w:rsidP="00E83DC7">
      <w:pPr>
        <w:pStyle w:val="SAP1"/>
        <w:widowControl/>
        <w:spacing w:before="0" w:after="0" w:line="240" w:lineRule="auto"/>
        <w:rPr>
          <w:rFonts w:ascii="Nudista" w:hAnsi="Nudista"/>
          <w:lang w:val="sk-SK"/>
        </w:rPr>
      </w:pPr>
      <w:bookmarkStart w:id="47" w:name="_Toc524701771"/>
      <w:bookmarkStart w:id="48" w:name="_Toc86843076"/>
      <w:bookmarkStart w:id="49" w:name="_g0dwd"/>
      <w:bookmarkEnd w:id="41"/>
      <w:bookmarkEnd w:id="42"/>
      <w:r w:rsidRPr="00A532AB">
        <w:rPr>
          <w:rFonts w:ascii="Nudista" w:hAnsi="Nudista"/>
          <w:lang w:val="sk-SK"/>
        </w:rPr>
        <w:t>Variantné riešenie</w:t>
      </w:r>
      <w:bookmarkEnd w:id="47"/>
      <w:bookmarkEnd w:id="48"/>
    </w:p>
    <w:p w14:paraId="499DF4C7"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4BC45DEB" w14:textId="03C28D90" w:rsidR="0094391B" w:rsidRPr="00A532AB" w:rsidRDefault="0094391B" w:rsidP="005A5CC6">
      <w:pPr>
        <w:pStyle w:val="Nadpis3"/>
        <w:keepNext w:val="0"/>
        <w:keepLines w:val="0"/>
        <w:numPr>
          <w:ilvl w:val="1"/>
          <w:numId w:val="145"/>
        </w:numPr>
        <w:spacing w:after="0" w:line="240" w:lineRule="auto"/>
        <w:ind w:left="567" w:hanging="567"/>
        <w:jc w:val="both"/>
        <w:rPr>
          <w:rFonts w:ascii="Nudista" w:hAnsi="Nudista" w:cs="Arial"/>
        </w:rPr>
      </w:pPr>
      <w:r w:rsidRPr="00A532AB">
        <w:rPr>
          <w:rFonts w:ascii="Nudista" w:hAnsi="Nudista" w:cs="Arial"/>
        </w:rPr>
        <w:t>Neumožňuje</w:t>
      </w:r>
      <w:r w:rsidRPr="00A532AB">
        <w:rPr>
          <w:rStyle w:val="spelle"/>
          <w:rFonts w:ascii="Nudista" w:hAnsi="Nudista" w:cs="Arial"/>
        </w:rPr>
        <w:t xml:space="preserve"> sa predložiť variantné riešenie.</w:t>
      </w:r>
      <w:bookmarkEnd w:id="49"/>
    </w:p>
    <w:p w14:paraId="4753E23A" w14:textId="77777777" w:rsidR="0094391B" w:rsidRPr="00A532AB" w:rsidRDefault="0094391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50" w:name="_Toc524701772"/>
      <w:bookmarkStart w:id="51" w:name="_jlao46"/>
    </w:p>
    <w:p w14:paraId="781AAD73" w14:textId="77777777" w:rsidR="0094391B" w:rsidRPr="00A532AB" w:rsidRDefault="0094391B" w:rsidP="00E83DC7">
      <w:pPr>
        <w:pStyle w:val="SAP1"/>
        <w:widowControl/>
        <w:spacing w:before="0" w:after="0" w:line="240" w:lineRule="auto"/>
        <w:rPr>
          <w:rFonts w:ascii="Nudista" w:hAnsi="Nudista"/>
          <w:lang w:val="sk-SK"/>
        </w:rPr>
      </w:pPr>
      <w:bookmarkStart w:id="52" w:name="_Toc86843077"/>
      <w:r w:rsidRPr="00A532AB">
        <w:rPr>
          <w:rFonts w:ascii="Nudista" w:hAnsi="Nudista"/>
          <w:lang w:val="sk-SK"/>
        </w:rPr>
        <w:t>Platnosť ponúk</w:t>
      </w:r>
      <w:bookmarkEnd w:id="50"/>
      <w:bookmarkEnd w:id="52"/>
    </w:p>
    <w:p w14:paraId="12E06BBE" w14:textId="77777777" w:rsidR="00BD74E3" w:rsidRPr="00A532AB" w:rsidRDefault="00BD74E3" w:rsidP="00E83DC7">
      <w:pPr>
        <w:pStyle w:val="Nadpis3"/>
        <w:keepNext w:val="0"/>
        <w:keepLines w:val="0"/>
        <w:numPr>
          <w:ilvl w:val="0"/>
          <w:numId w:val="0"/>
        </w:numPr>
        <w:spacing w:after="0" w:line="240" w:lineRule="auto"/>
        <w:ind w:left="567"/>
        <w:jc w:val="both"/>
        <w:rPr>
          <w:rFonts w:ascii="Nudista" w:hAnsi="Nudista" w:cs="Arial"/>
        </w:rPr>
      </w:pPr>
    </w:p>
    <w:p w14:paraId="327D0193" w14:textId="0179133D" w:rsidR="0094391B" w:rsidRPr="00A532AB" w:rsidRDefault="0094391B" w:rsidP="005A5CC6">
      <w:pPr>
        <w:pStyle w:val="Nadpis3"/>
        <w:keepNext w:val="0"/>
        <w:keepLines w:val="0"/>
        <w:numPr>
          <w:ilvl w:val="1"/>
          <w:numId w:val="146"/>
        </w:numPr>
        <w:spacing w:after="0" w:line="240" w:lineRule="auto"/>
        <w:ind w:left="567" w:hanging="567"/>
        <w:jc w:val="both"/>
        <w:rPr>
          <w:rFonts w:ascii="Nudista" w:hAnsi="Nudista" w:cs="Arial"/>
        </w:rPr>
      </w:pPr>
      <w:r w:rsidRPr="00A532AB">
        <w:rPr>
          <w:rFonts w:ascii="Nudista" w:hAnsi="Nudista" w:cs="Arial"/>
        </w:rPr>
        <w:t>Ponuky zostávajú platné počas lehoty viazanosti ponúk stanovenej do</w:t>
      </w:r>
      <w:r w:rsidR="00351582" w:rsidRPr="00A532AB">
        <w:rPr>
          <w:rFonts w:ascii="Nudista" w:hAnsi="Nudista" w:cs="Arial"/>
        </w:rPr>
        <w:t xml:space="preserve"> 30.0</w:t>
      </w:r>
      <w:r w:rsidR="000201FF" w:rsidRPr="00A532AB">
        <w:rPr>
          <w:rFonts w:ascii="Nudista" w:hAnsi="Nudista" w:cs="Arial"/>
        </w:rPr>
        <w:t>9</w:t>
      </w:r>
      <w:r w:rsidR="00351582" w:rsidRPr="00A532AB">
        <w:rPr>
          <w:rFonts w:ascii="Nudista" w:hAnsi="Nudista" w:cs="Arial"/>
        </w:rPr>
        <w:t>.2022.</w:t>
      </w:r>
    </w:p>
    <w:p w14:paraId="00B2345B"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bookmarkEnd w:id="51"/>
    <w:p w14:paraId="620F72DD" w14:textId="77777777" w:rsidR="00042275" w:rsidRPr="00A532AB" w:rsidRDefault="00042275" w:rsidP="005A5CC6">
      <w:pPr>
        <w:pStyle w:val="Nadpis3"/>
        <w:keepNext w:val="0"/>
        <w:keepLines w:val="0"/>
        <w:numPr>
          <w:ilvl w:val="1"/>
          <w:numId w:val="146"/>
        </w:numPr>
        <w:spacing w:after="0" w:line="240" w:lineRule="auto"/>
        <w:ind w:left="567" w:hanging="567"/>
        <w:jc w:val="both"/>
        <w:rPr>
          <w:rFonts w:ascii="Nudista" w:hAnsi="Nudista" w:cs="Arial"/>
        </w:rPr>
      </w:pPr>
      <w:r w:rsidRPr="00A532AB">
        <w:rPr>
          <w:rFonts w:ascii="Nudista" w:hAnsi="Nudista" w:cs="Arial"/>
        </w:rPr>
        <w:t>V prípade predĺženia procesu verejného obstarávania z objektívnych dôvodov, sa uchádzačom oznámi predĺženie lehoty viazanosti ponúk formou elektronickej komunikácie v systéme JOSEPHINE.</w:t>
      </w:r>
    </w:p>
    <w:p w14:paraId="47AC26C2" w14:textId="77777777" w:rsidR="00413E32" w:rsidRPr="00A532AB" w:rsidRDefault="00413E32" w:rsidP="00E83DC7">
      <w:pPr>
        <w:pStyle w:val="Nadpis3"/>
        <w:keepNext w:val="0"/>
        <w:keepLines w:val="0"/>
        <w:numPr>
          <w:ilvl w:val="0"/>
          <w:numId w:val="0"/>
        </w:numPr>
        <w:spacing w:after="0" w:line="240" w:lineRule="auto"/>
        <w:ind w:left="567"/>
        <w:jc w:val="both"/>
        <w:rPr>
          <w:rFonts w:ascii="Nudista" w:hAnsi="Nudista" w:cs="Arial"/>
        </w:rPr>
      </w:pPr>
    </w:p>
    <w:p w14:paraId="497E6172" w14:textId="670C8174" w:rsidR="00413E32" w:rsidRPr="00A532AB" w:rsidRDefault="00413E32" w:rsidP="005A5CC6">
      <w:pPr>
        <w:pStyle w:val="Nadpis3"/>
        <w:keepNext w:val="0"/>
        <w:keepLines w:val="0"/>
        <w:numPr>
          <w:ilvl w:val="1"/>
          <w:numId w:val="146"/>
        </w:numPr>
        <w:spacing w:after="0" w:line="240" w:lineRule="auto"/>
        <w:ind w:left="567" w:hanging="567"/>
        <w:jc w:val="both"/>
        <w:rPr>
          <w:rFonts w:ascii="Nudista" w:hAnsi="Nudista" w:cs="Arial"/>
        </w:rPr>
      </w:pPr>
      <w:bookmarkStart w:id="53" w:name="_Hlk534877267"/>
      <w:r w:rsidRPr="00A532AB">
        <w:rPr>
          <w:rFonts w:ascii="Nudista" w:hAnsi="Nudista" w:cs="Arial"/>
        </w:rPr>
        <w:t xml:space="preserve">Lehota viazanosti ponúk (vrátane jej predĺženia) nepresiahne </w:t>
      </w:r>
      <w:r w:rsidRPr="00A532AB">
        <w:rPr>
          <w:rFonts w:ascii="Nudista" w:hAnsi="Nudista"/>
          <w:b/>
        </w:rPr>
        <w:t>12 mesiacov</w:t>
      </w:r>
      <w:r w:rsidRPr="00A532AB">
        <w:rPr>
          <w:rFonts w:ascii="Nudista" w:hAnsi="Nudista"/>
        </w:rPr>
        <w:t xml:space="preserve"> od uplynutia lehoty na predkladanie ponúk</w:t>
      </w:r>
      <w:r w:rsidRPr="00A532AB">
        <w:rPr>
          <w:rFonts w:ascii="Nudista" w:hAnsi="Nudista" w:cs="Arial"/>
        </w:rPr>
        <w:t>.</w:t>
      </w:r>
    </w:p>
    <w:p w14:paraId="43AE97FD" w14:textId="29D4A69B" w:rsidR="0094391B" w:rsidRPr="00A532AB" w:rsidRDefault="0094391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54" w:name="_Toc524701773"/>
      <w:bookmarkStart w:id="55" w:name="_ky6rz"/>
      <w:bookmarkEnd w:id="53"/>
    </w:p>
    <w:p w14:paraId="1C099383" w14:textId="77777777" w:rsidR="0094391B" w:rsidRPr="00A532AB" w:rsidRDefault="0094391B" w:rsidP="00E83DC7">
      <w:pPr>
        <w:pStyle w:val="SAP1"/>
        <w:widowControl/>
        <w:spacing w:before="0" w:after="0" w:line="240" w:lineRule="auto"/>
        <w:rPr>
          <w:rFonts w:ascii="Nudista" w:hAnsi="Nudista"/>
          <w:lang w:val="sk-SK"/>
        </w:rPr>
      </w:pPr>
      <w:bookmarkStart w:id="56" w:name="_Toc86843078"/>
      <w:r w:rsidRPr="00A532AB">
        <w:rPr>
          <w:rFonts w:ascii="Nudista" w:hAnsi="Nudista"/>
          <w:lang w:val="sk-SK"/>
        </w:rPr>
        <w:t>Náklady na ponuky</w:t>
      </w:r>
      <w:bookmarkEnd w:id="54"/>
      <w:bookmarkEnd w:id="56"/>
    </w:p>
    <w:p w14:paraId="366CD0D2"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0793E607" w14:textId="77777777" w:rsidR="0094391B" w:rsidRPr="00A532AB" w:rsidRDefault="0094391B" w:rsidP="005A5CC6">
      <w:pPr>
        <w:pStyle w:val="Nadpis3"/>
        <w:keepNext w:val="0"/>
        <w:keepLines w:val="0"/>
        <w:numPr>
          <w:ilvl w:val="1"/>
          <w:numId w:val="147"/>
        </w:numPr>
        <w:spacing w:after="0" w:line="240" w:lineRule="auto"/>
        <w:ind w:left="567" w:hanging="567"/>
        <w:jc w:val="both"/>
        <w:rPr>
          <w:rFonts w:ascii="Nudista" w:hAnsi="Nudista" w:cs="Arial"/>
        </w:rPr>
      </w:pPr>
      <w:r w:rsidRPr="00A532AB">
        <w:rPr>
          <w:rFonts w:ascii="Nudista" w:hAnsi="Nudista" w:cs="Arial"/>
        </w:rPr>
        <w:t>Všetky výdavky spojené s</w:t>
      </w:r>
      <w:r w:rsidRPr="00A532AB">
        <w:rPr>
          <w:rFonts w:ascii="Nudista" w:hAnsi="Nudista" w:cs="Calibri"/>
        </w:rPr>
        <w:t> </w:t>
      </w:r>
      <w:r w:rsidRPr="00A532AB">
        <w:rPr>
          <w:rFonts w:ascii="Nudista" w:hAnsi="Nudista" w:cs="Arial"/>
        </w:rPr>
        <w:t>pr</w:t>
      </w:r>
      <w:r w:rsidRPr="00A532AB">
        <w:rPr>
          <w:rFonts w:ascii="Nudista" w:hAnsi="Nudista" w:cs="Proba Pro"/>
        </w:rPr>
        <w:t>í</w:t>
      </w:r>
      <w:r w:rsidRPr="00A532AB">
        <w:rPr>
          <w:rFonts w:ascii="Nudista" w:hAnsi="Nudista" w:cs="Arial"/>
        </w:rPr>
        <w:t>pravou a</w:t>
      </w:r>
      <w:r w:rsidRPr="00A532AB">
        <w:rPr>
          <w:rFonts w:ascii="Nudista" w:hAnsi="Nudista" w:cs="Calibri"/>
        </w:rPr>
        <w:t> </w:t>
      </w:r>
      <w:r w:rsidRPr="00A532AB">
        <w:rPr>
          <w:rFonts w:ascii="Nudista" w:hAnsi="Nudista" w:cs="Arial"/>
        </w:rPr>
        <w:t>predlo</w:t>
      </w:r>
      <w:r w:rsidRPr="00A532AB">
        <w:rPr>
          <w:rFonts w:ascii="Nudista" w:hAnsi="Nudista" w:cs="Proba Pro"/>
        </w:rPr>
        <w:t>ž</w:t>
      </w:r>
      <w:r w:rsidRPr="00A532AB">
        <w:rPr>
          <w:rFonts w:ascii="Nudista" w:hAnsi="Nudista" w:cs="Arial"/>
        </w:rPr>
        <w:t>en</w:t>
      </w:r>
      <w:r w:rsidRPr="00A532AB">
        <w:rPr>
          <w:rFonts w:ascii="Nudista" w:hAnsi="Nudista" w:cs="Proba Pro"/>
        </w:rPr>
        <w:t>í</w:t>
      </w:r>
      <w:r w:rsidRPr="00A532AB">
        <w:rPr>
          <w:rFonts w:ascii="Nudista" w:hAnsi="Nudista" w:cs="Arial"/>
        </w:rPr>
        <w:t>m pon</w:t>
      </w:r>
      <w:r w:rsidRPr="00A532AB">
        <w:rPr>
          <w:rFonts w:ascii="Nudista" w:hAnsi="Nudista" w:cs="Proba Pro"/>
        </w:rPr>
        <w:t>ú</w:t>
      </w:r>
      <w:r w:rsidRPr="00A532AB">
        <w:rPr>
          <w:rFonts w:ascii="Nudista" w:hAnsi="Nudista" w:cs="Arial"/>
        </w:rPr>
        <w:t>k zn</w:t>
      </w:r>
      <w:r w:rsidRPr="00A532AB">
        <w:rPr>
          <w:rFonts w:ascii="Nudista" w:hAnsi="Nudista" w:cs="Proba Pro"/>
        </w:rPr>
        <w:t>áš</w:t>
      </w:r>
      <w:r w:rsidRPr="00A532AB">
        <w:rPr>
          <w:rFonts w:ascii="Nudista" w:hAnsi="Nudista" w:cs="Arial"/>
        </w:rPr>
        <w:t>aj</w:t>
      </w:r>
      <w:r w:rsidRPr="00A532AB">
        <w:rPr>
          <w:rFonts w:ascii="Nudista" w:hAnsi="Nudista" w:cs="Proba Pro"/>
        </w:rPr>
        <w:t>ú</w:t>
      </w:r>
      <w:r w:rsidRPr="00A532AB">
        <w:rPr>
          <w:rFonts w:ascii="Nudista" w:hAnsi="Nudista" w:cs="Arial"/>
        </w:rPr>
        <w:t xml:space="preserve"> uch</w:t>
      </w:r>
      <w:r w:rsidRPr="00A532AB">
        <w:rPr>
          <w:rFonts w:ascii="Nudista" w:hAnsi="Nudista" w:cs="Proba Pro"/>
        </w:rPr>
        <w:t>á</w:t>
      </w:r>
      <w:r w:rsidRPr="00A532AB">
        <w:rPr>
          <w:rFonts w:ascii="Nudista" w:hAnsi="Nudista" w:cs="Arial"/>
        </w:rPr>
        <w:t>dza</w:t>
      </w:r>
      <w:r w:rsidRPr="00A532AB">
        <w:rPr>
          <w:rFonts w:ascii="Nudista" w:hAnsi="Nudista" w:cs="Proba Pro CE"/>
        </w:rPr>
        <w:t>č</w:t>
      </w:r>
      <w:r w:rsidRPr="00A532AB">
        <w:rPr>
          <w:rFonts w:ascii="Nudista" w:hAnsi="Nudista" w:cs="Arial"/>
        </w:rPr>
        <w:t>i bez finan</w:t>
      </w:r>
      <w:r w:rsidRPr="00A532AB">
        <w:rPr>
          <w:rFonts w:ascii="Nudista" w:hAnsi="Nudista" w:cs="Proba Pro CE"/>
        </w:rPr>
        <w:t>č</w:t>
      </w:r>
      <w:r w:rsidRPr="00A532AB">
        <w:rPr>
          <w:rFonts w:ascii="Nudista" w:hAnsi="Nudista" w:cs="Arial"/>
        </w:rPr>
        <w:t>n</w:t>
      </w:r>
      <w:r w:rsidRPr="00A532AB">
        <w:rPr>
          <w:rFonts w:ascii="Nudista" w:hAnsi="Nudista" w:cs="Proba Pro"/>
        </w:rPr>
        <w:t>é</w:t>
      </w:r>
      <w:r w:rsidRPr="00A532AB">
        <w:rPr>
          <w:rFonts w:ascii="Nudista" w:hAnsi="Nudista" w:cs="Arial"/>
        </w:rPr>
        <w:t>ho n</w:t>
      </w:r>
      <w:r w:rsidRPr="00A532AB">
        <w:rPr>
          <w:rFonts w:ascii="Nudista" w:hAnsi="Nudista" w:cs="Proba Pro"/>
        </w:rPr>
        <w:t>á</w:t>
      </w:r>
      <w:r w:rsidRPr="00A532AB">
        <w:rPr>
          <w:rFonts w:ascii="Nudista" w:hAnsi="Nudista" w:cs="Arial"/>
        </w:rPr>
        <w:t>roku vo</w:t>
      </w:r>
      <w:r w:rsidRPr="00A532AB">
        <w:rPr>
          <w:rFonts w:ascii="Nudista" w:hAnsi="Nudista" w:cs="Proba Pro CE"/>
        </w:rPr>
        <w:t>č</w:t>
      </w:r>
      <w:r w:rsidRPr="00A532AB">
        <w:rPr>
          <w:rFonts w:ascii="Nudista" w:hAnsi="Nudista" w:cs="Arial"/>
        </w:rPr>
        <w:t>i verejn</w:t>
      </w:r>
      <w:r w:rsidRPr="00A532AB">
        <w:rPr>
          <w:rFonts w:ascii="Nudista" w:hAnsi="Nudista" w:cs="Proba Pro"/>
        </w:rPr>
        <w:t>é</w:t>
      </w:r>
      <w:r w:rsidRPr="00A532AB">
        <w:rPr>
          <w:rFonts w:ascii="Nudista" w:hAnsi="Nudista" w:cs="Arial"/>
        </w:rPr>
        <w:t>mu obstar</w:t>
      </w:r>
      <w:r w:rsidRPr="00A532AB">
        <w:rPr>
          <w:rFonts w:ascii="Nudista" w:hAnsi="Nudista" w:cs="Proba Pro"/>
        </w:rPr>
        <w:t>á</w:t>
      </w:r>
      <w:r w:rsidRPr="00A532AB">
        <w:rPr>
          <w:rFonts w:ascii="Nudista" w:hAnsi="Nudista" w:cs="Arial"/>
        </w:rPr>
        <w:t>vate</w:t>
      </w:r>
      <w:r w:rsidRPr="00A532AB">
        <w:rPr>
          <w:rFonts w:ascii="Nudista" w:hAnsi="Nudista" w:cs="Proba Pro CE"/>
        </w:rPr>
        <w:t>ľ</w:t>
      </w:r>
      <w:r w:rsidRPr="00A532AB">
        <w:rPr>
          <w:rFonts w:ascii="Nudista" w:hAnsi="Nudista" w:cs="Arial"/>
        </w:rPr>
        <w:t xml:space="preserve">ovi. </w:t>
      </w:r>
    </w:p>
    <w:p w14:paraId="4FEC56EF"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1556F1D4" w14:textId="77777777" w:rsidR="0094391B" w:rsidRPr="00A532AB" w:rsidRDefault="0094391B" w:rsidP="00E83DC7">
      <w:pPr>
        <w:pStyle w:val="SAP0"/>
        <w:widowControl/>
        <w:spacing w:before="0" w:after="0" w:line="240" w:lineRule="auto"/>
        <w:rPr>
          <w:rFonts w:ascii="Nudista" w:hAnsi="Nudista"/>
        </w:rPr>
      </w:pPr>
      <w:bookmarkStart w:id="57" w:name="_Toc524701774"/>
      <w:bookmarkStart w:id="58" w:name="_Toc86843079"/>
      <w:r w:rsidRPr="00A532AB">
        <w:rPr>
          <w:rFonts w:ascii="Nudista" w:hAnsi="Nudista"/>
        </w:rPr>
        <w:t>ODDIEL II. Dorozumievanie medzi verejným obstarávateľom a</w:t>
      </w:r>
      <w:r w:rsidRPr="00A532AB">
        <w:rPr>
          <w:rStyle w:val="spelle"/>
          <w:rFonts w:ascii="Nudista" w:hAnsi="Nudista" w:cs="Calibri"/>
        </w:rPr>
        <w:t> </w:t>
      </w:r>
      <w:r w:rsidRPr="00A532AB">
        <w:rPr>
          <w:rFonts w:ascii="Nudista" w:hAnsi="Nudista"/>
        </w:rPr>
        <w:t>uchádzačmi alebo záujemcami</w:t>
      </w:r>
      <w:bookmarkEnd w:id="57"/>
      <w:bookmarkEnd w:id="58"/>
    </w:p>
    <w:p w14:paraId="438820B1" w14:textId="77777777" w:rsidR="0094391B" w:rsidRPr="00A532AB" w:rsidRDefault="0094391B" w:rsidP="00E83DC7">
      <w:pPr>
        <w:pStyle w:val="SAP0"/>
        <w:widowControl/>
        <w:spacing w:before="0" w:after="0" w:line="240" w:lineRule="auto"/>
        <w:rPr>
          <w:rFonts w:ascii="Nudista" w:hAnsi="Nudista"/>
        </w:rPr>
      </w:pPr>
    </w:p>
    <w:p w14:paraId="585AF580" w14:textId="77777777" w:rsidR="0094391B" w:rsidRPr="00A532AB" w:rsidRDefault="0094391B" w:rsidP="00E83DC7">
      <w:pPr>
        <w:pStyle w:val="SAP1"/>
        <w:widowControl/>
        <w:spacing w:before="0" w:after="0" w:line="240" w:lineRule="auto"/>
        <w:rPr>
          <w:rFonts w:ascii="Nudista" w:hAnsi="Nudista"/>
          <w:lang w:val="sk-SK"/>
        </w:rPr>
      </w:pPr>
      <w:bookmarkStart w:id="59" w:name="_Toc524701775"/>
      <w:bookmarkStart w:id="60" w:name="_Toc86843080"/>
      <w:bookmarkStart w:id="61" w:name="_iq8gzs"/>
      <w:r w:rsidRPr="00A532AB">
        <w:rPr>
          <w:rFonts w:ascii="Nudista" w:hAnsi="Nudista"/>
          <w:lang w:val="sk-SK"/>
        </w:rPr>
        <w:t>Dorozumievanie medzi verejným obstarávateľom a</w:t>
      </w:r>
      <w:r w:rsidRPr="00A532AB">
        <w:rPr>
          <w:rFonts w:ascii="Nudista" w:hAnsi="Nudista" w:cs="Calibri"/>
          <w:lang w:val="sk-SK"/>
        </w:rPr>
        <w:t> </w:t>
      </w:r>
      <w:r w:rsidRPr="00A532AB">
        <w:rPr>
          <w:rFonts w:ascii="Nudista" w:hAnsi="Nudista"/>
          <w:lang w:val="sk-SK"/>
        </w:rPr>
        <w:t>uchádzačmi alebo záujemcami</w:t>
      </w:r>
      <w:bookmarkEnd w:id="59"/>
      <w:bookmarkEnd w:id="60"/>
    </w:p>
    <w:p w14:paraId="3489091E"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082F80AB" w14:textId="6B49D4B9" w:rsidR="00234373" w:rsidRPr="00A532AB" w:rsidRDefault="00234373" w:rsidP="005A5CC6">
      <w:pPr>
        <w:pStyle w:val="Nadpis3"/>
        <w:keepNext w:val="0"/>
        <w:keepLines w:val="0"/>
        <w:numPr>
          <w:ilvl w:val="1"/>
          <w:numId w:val="148"/>
        </w:numPr>
        <w:spacing w:after="0" w:line="240" w:lineRule="auto"/>
        <w:ind w:left="567" w:hanging="567"/>
        <w:jc w:val="both"/>
        <w:rPr>
          <w:rFonts w:ascii="Nudista" w:hAnsi="Nudista"/>
        </w:rPr>
      </w:pPr>
      <w:r w:rsidRPr="00A532AB">
        <w:rPr>
          <w:rFonts w:ascii="Nudista" w:hAnsi="Nudista"/>
        </w:rPr>
        <w:t>Poskytovanie vysvetlení, odovzdávanie podkladov a komunikácia (ďalej len „</w:t>
      </w:r>
      <w:r w:rsidRPr="00A532AB">
        <w:rPr>
          <w:rFonts w:ascii="Nudista" w:hAnsi="Nudista"/>
          <w:b/>
        </w:rPr>
        <w:t>komunikácia</w:t>
      </w:r>
      <w:r w:rsidRPr="00A532AB">
        <w:rPr>
          <w:rFonts w:ascii="Nudista" w:hAnsi="Nudista"/>
        </w:rPr>
        <w:t xml:space="preserve">“) medzi </w:t>
      </w:r>
      <w:r w:rsidRPr="00A532AB">
        <w:rPr>
          <w:rFonts w:ascii="Nudista" w:hAnsi="Nudista" w:cs="Arial"/>
        </w:rPr>
        <w:t>verejným</w:t>
      </w:r>
      <w:r w:rsidRPr="00A532AB">
        <w:rPr>
          <w:rFonts w:ascii="Nudista" w:hAnsi="Nudista"/>
        </w:rPr>
        <w:t xml:space="preserve"> obstarávateľom</w:t>
      </w:r>
      <w:r w:rsidR="00F95F08" w:rsidRPr="00A532AB">
        <w:rPr>
          <w:rFonts w:ascii="Nudista" w:hAnsi="Nudista"/>
        </w:rPr>
        <w:t xml:space="preserve"> a</w:t>
      </w:r>
      <w:r w:rsidR="00F95F08" w:rsidRPr="00A532AB">
        <w:rPr>
          <w:rFonts w:ascii="Nudista" w:hAnsi="Nudista" w:cs="Calibri"/>
        </w:rPr>
        <w:t> </w:t>
      </w:r>
      <w:r w:rsidRPr="00A532AB">
        <w:rPr>
          <w:rFonts w:ascii="Nudista" w:hAnsi="Nudista"/>
        </w:rPr>
        <w:t>záujemcami</w:t>
      </w:r>
      <w:r w:rsidR="00F95F08" w:rsidRPr="00A532AB">
        <w:rPr>
          <w:rFonts w:ascii="Nudista" w:hAnsi="Nudista"/>
        </w:rPr>
        <w:t>/</w:t>
      </w:r>
      <w:r w:rsidRPr="00A532AB">
        <w:rPr>
          <w:rFonts w:ascii="Nudista" w:hAnsi="Nudista"/>
        </w:rPr>
        <w:t xml:space="preserve">uchádzačmi sa bude uskutočňovať v štátnom (slovenskom) jazyku. </w:t>
      </w:r>
    </w:p>
    <w:p w14:paraId="2167DF83" w14:textId="77777777" w:rsidR="00234373" w:rsidRPr="00A532AB" w:rsidRDefault="00234373" w:rsidP="00E83DC7">
      <w:pPr>
        <w:pStyle w:val="Nadpis3"/>
        <w:keepNext w:val="0"/>
        <w:keepLines w:val="0"/>
        <w:numPr>
          <w:ilvl w:val="0"/>
          <w:numId w:val="0"/>
        </w:numPr>
        <w:spacing w:after="0" w:line="240" w:lineRule="auto"/>
        <w:ind w:left="567"/>
        <w:jc w:val="both"/>
        <w:rPr>
          <w:rFonts w:ascii="Nudista" w:hAnsi="Nudista" w:cs="Arial"/>
        </w:rPr>
      </w:pPr>
    </w:p>
    <w:p w14:paraId="28F671B1" w14:textId="77777777" w:rsidR="0094391B" w:rsidRPr="00A532AB"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A532AB">
        <w:rPr>
          <w:rFonts w:ascii="Nudista" w:hAnsi="Nudista" w:cs="Arial"/>
        </w:rPr>
        <w:t>Verejný obstarávateľ bude pri komunikácii s</w:t>
      </w:r>
      <w:r w:rsidRPr="00A532AB">
        <w:rPr>
          <w:rFonts w:ascii="Nudista" w:hAnsi="Nudista" w:cs="Calibri"/>
        </w:rPr>
        <w:t> </w:t>
      </w:r>
      <w:r w:rsidRPr="00A532AB">
        <w:rPr>
          <w:rFonts w:ascii="Nudista" w:hAnsi="Nudista" w:cs="Arial"/>
        </w:rPr>
        <w:t>uch</w:t>
      </w:r>
      <w:r w:rsidRPr="00A532AB">
        <w:rPr>
          <w:rFonts w:ascii="Nudista" w:hAnsi="Nudista" w:cs="Proba Pro"/>
        </w:rPr>
        <w:t>á</w:t>
      </w:r>
      <w:r w:rsidRPr="00A532AB">
        <w:rPr>
          <w:rFonts w:ascii="Nudista" w:hAnsi="Nudista" w:cs="Arial"/>
        </w:rPr>
        <w:t>dza</w:t>
      </w:r>
      <w:r w:rsidRPr="00A532AB">
        <w:rPr>
          <w:rFonts w:ascii="Nudista" w:hAnsi="Nudista" w:cs="Proba Pro CE"/>
        </w:rPr>
        <w:t>č</w:t>
      </w:r>
      <w:r w:rsidRPr="00A532AB">
        <w:rPr>
          <w:rFonts w:ascii="Nudista" w:hAnsi="Nudista" w:cs="Arial"/>
        </w:rPr>
        <w:t>mi, resp. z</w:t>
      </w:r>
      <w:r w:rsidRPr="00A532AB">
        <w:rPr>
          <w:rFonts w:ascii="Nudista" w:hAnsi="Nudista" w:cs="Proba Pro"/>
        </w:rPr>
        <w:t>á</w:t>
      </w:r>
      <w:r w:rsidRPr="00A532AB">
        <w:rPr>
          <w:rFonts w:ascii="Nudista" w:hAnsi="Nudista" w:cs="Arial"/>
        </w:rPr>
        <w:t>ujemcami, postupova</w:t>
      </w:r>
      <w:r w:rsidRPr="00A532AB">
        <w:rPr>
          <w:rFonts w:ascii="Nudista" w:hAnsi="Nudista" w:cs="Proba Pro CE"/>
        </w:rPr>
        <w:t>ť</w:t>
      </w:r>
      <w:r w:rsidRPr="00A532AB">
        <w:rPr>
          <w:rFonts w:ascii="Nudista" w:hAnsi="Nudista" w:cs="Arial"/>
        </w:rPr>
        <w:t xml:space="preserve"> v zmysle </w:t>
      </w:r>
      <w:r w:rsidRPr="00A532AB">
        <w:rPr>
          <w:rFonts w:ascii="Nudista" w:hAnsi="Nudista" w:cs="Proba Pro"/>
        </w:rPr>
        <w:t>§</w:t>
      </w:r>
      <w:r w:rsidRPr="00A532AB">
        <w:rPr>
          <w:rFonts w:ascii="Nudista" w:hAnsi="Nudista" w:cs="Arial"/>
        </w:rPr>
        <w:t xml:space="preserve"> 20 ZVO prostredníctvom komunikačného rozhrania systému JOSEPHINE. Tento spôsob komunikácie sa týka akejkoľvek komunikácie a podaní medzi verejným obstarávateľom a</w:t>
      </w:r>
      <w:r w:rsidRPr="00A532AB">
        <w:rPr>
          <w:rFonts w:ascii="Nudista" w:hAnsi="Nudista" w:cs="Calibri"/>
        </w:rPr>
        <w:t> </w:t>
      </w:r>
      <w:r w:rsidRPr="00A532AB">
        <w:rPr>
          <w:rFonts w:ascii="Nudista" w:hAnsi="Nudista" w:cs="Arial"/>
        </w:rPr>
        <w:t>uch</w:t>
      </w:r>
      <w:r w:rsidRPr="00A532AB">
        <w:rPr>
          <w:rFonts w:ascii="Nudista" w:hAnsi="Nudista" w:cs="Proba Pro"/>
        </w:rPr>
        <w:t>á</w:t>
      </w:r>
      <w:r w:rsidRPr="00A532AB">
        <w:rPr>
          <w:rFonts w:ascii="Nudista" w:hAnsi="Nudista" w:cs="Arial"/>
        </w:rPr>
        <w:t>dza</w:t>
      </w:r>
      <w:r w:rsidRPr="00A532AB">
        <w:rPr>
          <w:rFonts w:ascii="Nudista" w:hAnsi="Nudista" w:cs="Proba Pro CE"/>
        </w:rPr>
        <w:t>č</w:t>
      </w:r>
      <w:r w:rsidRPr="00A532AB">
        <w:rPr>
          <w:rFonts w:ascii="Nudista" w:hAnsi="Nudista" w:cs="Arial"/>
        </w:rPr>
        <w:t>mi, resp. z</w:t>
      </w:r>
      <w:r w:rsidRPr="00A532AB">
        <w:rPr>
          <w:rFonts w:ascii="Nudista" w:hAnsi="Nudista" w:cs="Proba Pro"/>
        </w:rPr>
        <w:t>á</w:t>
      </w:r>
      <w:r w:rsidRPr="00A532AB">
        <w:rPr>
          <w:rFonts w:ascii="Nudista" w:hAnsi="Nudista" w:cs="Arial"/>
        </w:rPr>
        <w:t>ujemcami,  po</w:t>
      </w:r>
      <w:r w:rsidRPr="00A532AB">
        <w:rPr>
          <w:rFonts w:ascii="Nudista" w:hAnsi="Nudista" w:cs="Proba Pro CE"/>
        </w:rPr>
        <w:t>č</w:t>
      </w:r>
      <w:r w:rsidRPr="00A532AB">
        <w:rPr>
          <w:rFonts w:ascii="Nudista" w:hAnsi="Nudista" w:cs="Arial"/>
        </w:rPr>
        <w:t>as cel</w:t>
      </w:r>
      <w:r w:rsidRPr="00A532AB">
        <w:rPr>
          <w:rFonts w:ascii="Nudista" w:hAnsi="Nudista" w:cs="Proba Pro"/>
        </w:rPr>
        <w:t>é</w:t>
      </w:r>
      <w:r w:rsidRPr="00A532AB">
        <w:rPr>
          <w:rFonts w:ascii="Nudista" w:hAnsi="Nudista" w:cs="Arial"/>
        </w:rPr>
        <w:t>ho procesu verejn</w:t>
      </w:r>
      <w:r w:rsidRPr="00A532AB">
        <w:rPr>
          <w:rFonts w:ascii="Nudista" w:hAnsi="Nudista" w:cs="Proba Pro"/>
        </w:rPr>
        <w:t>é</w:t>
      </w:r>
      <w:r w:rsidRPr="00A532AB">
        <w:rPr>
          <w:rFonts w:ascii="Nudista" w:hAnsi="Nudista" w:cs="Arial"/>
        </w:rPr>
        <w:t>ho obstar</w:t>
      </w:r>
      <w:r w:rsidRPr="00A532AB">
        <w:rPr>
          <w:rFonts w:ascii="Nudista" w:hAnsi="Nudista" w:cs="Proba Pro"/>
        </w:rPr>
        <w:t>á</w:t>
      </w:r>
      <w:r w:rsidRPr="00A532AB">
        <w:rPr>
          <w:rFonts w:ascii="Nudista" w:hAnsi="Nudista" w:cs="Arial"/>
        </w:rPr>
        <w:t xml:space="preserve">vania. </w:t>
      </w:r>
    </w:p>
    <w:p w14:paraId="1174699F"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3A04B5D4" w14:textId="77777777" w:rsidR="0094391B" w:rsidRPr="00AE3F3D"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A532AB">
        <w:rPr>
          <w:rFonts w:ascii="Nudista" w:hAnsi="Nudista" w:cs="Arial"/>
        </w:rPr>
        <w:t xml:space="preserve">JOSEPHINE je na účely tohto verejného obstarávania softvér pre elektronizáciu zadávania verejných zákaziek. JOSEPHINE je webová aplikácia na doméne </w:t>
      </w:r>
      <w:hyperlink r:id="rId15" w:history="1">
        <w:r w:rsidRPr="00A532AB">
          <w:rPr>
            <w:rFonts w:ascii="Nudista" w:hAnsi="Nudista" w:cs="Arial"/>
          </w:rPr>
          <w:t>https://josephine.proebiz.com</w:t>
        </w:r>
      </w:hyperlink>
      <w:r w:rsidRPr="00AE3F3D">
        <w:rPr>
          <w:rFonts w:ascii="Nudista" w:hAnsi="Nudista" w:cs="Arial"/>
        </w:rPr>
        <w:t>.</w:t>
      </w:r>
    </w:p>
    <w:p w14:paraId="61C06147"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2C60C3C6" w14:textId="77777777" w:rsidR="0094391B" w:rsidRPr="00AE3F3D"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A532AB">
        <w:rPr>
          <w:rFonts w:ascii="Nudista" w:hAnsi="Nudista" w:cs="Arial"/>
        </w:rPr>
        <w:lastRenderedPageBreak/>
        <w:t>Návod na používanie systému je dostupný na webovom sídle portálu JOSEPHINE (</w:t>
      </w:r>
      <w:hyperlink r:id="rId16" w:history="1">
        <w:r w:rsidRPr="00A532AB">
          <w:rPr>
            <w:rFonts w:ascii="Nudista" w:hAnsi="Nudista" w:cs="Arial"/>
          </w:rPr>
          <w:t>http://files.nar.cz/docs/josephine/sk/Skrateny_navod_ucastnik.pdf</w:t>
        </w:r>
      </w:hyperlink>
      <w:r w:rsidRPr="00AE3F3D">
        <w:rPr>
          <w:rFonts w:ascii="Nudista" w:hAnsi="Nudista" w:cs="Arial"/>
        </w:rPr>
        <w:t xml:space="preserve">). </w:t>
      </w:r>
    </w:p>
    <w:p w14:paraId="17435AC0"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0DFD26BC" w14:textId="77777777" w:rsidR="0094391B" w:rsidRPr="00AE3F3D"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A532AB">
        <w:rPr>
          <w:rFonts w:ascii="Nudista" w:hAnsi="Nudista" w:cs="Arial"/>
        </w:rPr>
        <w:t>Minimálne technické požiadavky na používanie systému sú dostupné na webovom sídle portálu JOSEPHINE (</w:t>
      </w:r>
      <w:hyperlink r:id="rId17" w:history="1">
        <w:r w:rsidRPr="00A532AB">
          <w:rPr>
            <w:rFonts w:ascii="Nudista" w:hAnsi="Nudista" w:cs="Arial"/>
          </w:rPr>
          <w:t>http://files.nar.cz/docs/josephine/sk/Technicke_poziadavky_sw_JOSEPHINE.pdf</w:t>
        </w:r>
      </w:hyperlink>
      <w:r w:rsidRPr="00AE3F3D">
        <w:rPr>
          <w:rFonts w:ascii="Nudista" w:hAnsi="Nudista" w:cs="Arial"/>
        </w:rPr>
        <w:t>).</w:t>
      </w:r>
    </w:p>
    <w:p w14:paraId="43C3A980"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78CF9790" w14:textId="77777777" w:rsidR="0094391B" w:rsidRPr="00A532AB"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A532AB">
        <w:rPr>
          <w:rFonts w:ascii="Nudista" w:hAnsi="Nudista" w:cs="Arial"/>
        </w:rPr>
        <w:t xml:space="preserve">Na bezproblémové používanie systému JOSEPHINE je nutné používať jeden z podporovaných internetových prehliadačov: </w:t>
      </w:r>
    </w:p>
    <w:p w14:paraId="4EF674E9" w14:textId="77777777" w:rsidR="0094391B" w:rsidRPr="00A532AB" w:rsidRDefault="0094391B" w:rsidP="005A5CC6">
      <w:pPr>
        <w:pStyle w:val="Nadpis3"/>
        <w:keepNext w:val="0"/>
        <w:keepLines w:val="0"/>
        <w:numPr>
          <w:ilvl w:val="2"/>
          <w:numId w:val="148"/>
        </w:numPr>
        <w:spacing w:after="0" w:line="240" w:lineRule="auto"/>
        <w:ind w:left="1134" w:hanging="568"/>
        <w:jc w:val="both"/>
        <w:rPr>
          <w:rFonts w:ascii="Nudista" w:hAnsi="Nudista" w:cs="Arial"/>
        </w:rPr>
      </w:pPr>
      <w:r w:rsidRPr="00A532AB">
        <w:rPr>
          <w:rFonts w:ascii="Nudista" w:hAnsi="Nudista" w:cs="Arial"/>
        </w:rPr>
        <w:t xml:space="preserve">Microsoft Internet Explorer verzia 11.0 a vyššia, </w:t>
      </w:r>
    </w:p>
    <w:p w14:paraId="5FEFE363" w14:textId="77777777" w:rsidR="0094391B" w:rsidRPr="00A532AB" w:rsidRDefault="0094391B" w:rsidP="005A5CC6">
      <w:pPr>
        <w:pStyle w:val="Nadpis3"/>
        <w:keepNext w:val="0"/>
        <w:keepLines w:val="0"/>
        <w:numPr>
          <w:ilvl w:val="2"/>
          <w:numId w:val="148"/>
        </w:numPr>
        <w:spacing w:after="0" w:line="240" w:lineRule="auto"/>
        <w:ind w:left="1134" w:hanging="568"/>
        <w:jc w:val="both"/>
        <w:rPr>
          <w:rFonts w:ascii="Nudista" w:hAnsi="Nudista" w:cs="Arial"/>
        </w:rPr>
      </w:pPr>
      <w:proofErr w:type="spellStart"/>
      <w:r w:rsidRPr="00A532AB">
        <w:rPr>
          <w:rFonts w:ascii="Nudista" w:hAnsi="Nudista" w:cs="Arial"/>
        </w:rPr>
        <w:t>Mozilla</w:t>
      </w:r>
      <w:proofErr w:type="spellEnd"/>
      <w:r w:rsidRPr="00A532AB">
        <w:rPr>
          <w:rFonts w:ascii="Nudista" w:hAnsi="Nudista" w:cs="Arial"/>
        </w:rPr>
        <w:t xml:space="preserve"> Firefox verzia 13.0 a vyššia,</w:t>
      </w:r>
    </w:p>
    <w:p w14:paraId="10F33784" w14:textId="77777777" w:rsidR="0094391B" w:rsidRPr="00A532AB" w:rsidRDefault="0094391B" w:rsidP="005A5CC6">
      <w:pPr>
        <w:pStyle w:val="Nadpis3"/>
        <w:keepNext w:val="0"/>
        <w:keepLines w:val="0"/>
        <w:numPr>
          <w:ilvl w:val="2"/>
          <w:numId w:val="148"/>
        </w:numPr>
        <w:spacing w:after="0" w:line="240" w:lineRule="auto"/>
        <w:ind w:left="1134" w:hanging="568"/>
        <w:jc w:val="both"/>
        <w:rPr>
          <w:rFonts w:ascii="Nudista" w:hAnsi="Nudista" w:cs="Arial"/>
        </w:rPr>
      </w:pPr>
      <w:r w:rsidRPr="00A532AB">
        <w:rPr>
          <w:rFonts w:ascii="Nudista" w:hAnsi="Nudista" w:cs="Arial"/>
        </w:rPr>
        <w:t xml:space="preserve">Google Chrome, alebo </w:t>
      </w:r>
    </w:p>
    <w:p w14:paraId="5DA581AB" w14:textId="77777777" w:rsidR="0094391B" w:rsidRPr="00A532AB" w:rsidRDefault="0094391B" w:rsidP="005A5CC6">
      <w:pPr>
        <w:pStyle w:val="Nadpis3"/>
        <w:keepNext w:val="0"/>
        <w:keepLines w:val="0"/>
        <w:numPr>
          <w:ilvl w:val="2"/>
          <w:numId w:val="148"/>
        </w:numPr>
        <w:spacing w:after="0" w:line="240" w:lineRule="auto"/>
        <w:ind w:left="1134" w:hanging="568"/>
        <w:jc w:val="both"/>
        <w:rPr>
          <w:rFonts w:ascii="Nudista" w:hAnsi="Nudista" w:cs="Arial"/>
        </w:rPr>
      </w:pPr>
      <w:r w:rsidRPr="00A532AB">
        <w:rPr>
          <w:rFonts w:ascii="Nudista" w:hAnsi="Nudista" w:cs="Arial"/>
        </w:rPr>
        <w:t xml:space="preserve">Microsoft </w:t>
      </w:r>
      <w:proofErr w:type="spellStart"/>
      <w:r w:rsidRPr="00A532AB">
        <w:rPr>
          <w:rFonts w:ascii="Nudista" w:hAnsi="Nudista" w:cs="Arial"/>
        </w:rPr>
        <w:t>Edge</w:t>
      </w:r>
      <w:proofErr w:type="spellEnd"/>
      <w:r w:rsidRPr="00A532AB">
        <w:rPr>
          <w:rFonts w:ascii="Nudista" w:hAnsi="Nudista" w:cs="Arial"/>
        </w:rPr>
        <w:t>.</w:t>
      </w:r>
    </w:p>
    <w:p w14:paraId="316C583C"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2481CAD8" w14:textId="1A8AD5D6" w:rsidR="0094391B" w:rsidRPr="00A532AB"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A532AB">
        <w:rPr>
          <w:rFonts w:ascii="Nudista" w:hAnsi="Nudista" w:cs="Arial"/>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5E0E71DA" w14:textId="0A72A9EE" w:rsidR="0094391B" w:rsidRPr="00A532AB"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A532AB">
        <w:rPr>
          <w:rFonts w:ascii="Nudista" w:hAnsi="Nudista" w:cs="Arial"/>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A532AB">
        <w:rPr>
          <w:rFonts w:ascii="Nudista" w:hAnsi="Nudista" w:cs="Arial"/>
        </w:rPr>
        <w:t>i</w:t>
      </w:r>
      <w:r w:rsidRPr="00A532AB">
        <w:rPr>
          <w:rFonts w:ascii="Nudista" w:hAnsi="Nudista" w:cs="Arial"/>
        </w:rPr>
        <w:t xml:space="preserve"> s verejným obstarávateľom.</w:t>
      </w:r>
    </w:p>
    <w:p w14:paraId="6B3294CE"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0E839029" w14:textId="77777777" w:rsidR="0094391B" w:rsidRPr="00A532AB"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A532AB">
        <w:rPr>
          <w:rFonts w:ascii="Nudista" w:hAnsi="Nudista" w:cs="Arial"/>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683E28F8"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33B69526" w14:textId="77777777" w:rsidR="00234373" w:rsidRPr="00A532AB" w:rsidRDefault="00234373" w:rsidP="005A5CC6">
      <w:pPr>
        <w:pStyle w:val="Nadpis3"/>
        <w:keepNext w:val="0"/>
        <w:keepLines w:val="0"/>
        <w:numPr>
          <w:ilvl w:val="1"/>
          <w:numId w:val="148"/>
        </w:numPr>
        <w:spacing w:after="0" w:line="240" w:lineRule="auto"/>
        <w:ind w:left="567" w:hanging="567"/>
        <w:jc w:val="both"/>
        <w:rPr>
          <w:rFonts w:ascii="Nudista" w:hAnsi="Nudista"/>
        </w:rPr>
      </w:pPr>
      <w:r w:rsidRPr="00A532AB">
        <w:rPr>
          <w:rFonts w:ascii="Nudista" w:hAnsi="Nudista"/>
        </w:rPr>
        <w:t xml:space="preserve">Verejný </w:t>
      </w:r>
      <w:r w:rsidRPr="00A532AB">
        <w:rPr>
          <w:rFonts w:ascii="Nudista" w:hAnsi="Nudista" w:cs="Arial"/>
        </w:rPr>
        <w:t>obstarávateľ</w:t>
      </w:r>
      <w:r w:rsidRPr="00A532AB">
        <w:rPr>
          <w:rFonts w:ascii="Nudista" w:hAnsi="Nudista"/>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Pr="00A532AB">
        <w:rPr>
          <w:rFonts w:ascii="Nudista" w:hAnsi="Nudista" w:cs="Calibri"/>
        </w:rPr>
        <w:t> </w:t>
      </w:r>
      <w:r w:rsidRPr="00A532AB">
        <w:rPr>
          <w:rFonts w:ascii="Nudista" w:hAnsi="Nudista"/>
        </w:rPr>
        <w:t>uch</w:t>
      </w:r>
      <w:r w:rsidRPr="00A532AB">
        <w:rPr>
          <w:rFonts w:ascii="Nudista" w:hAnsi="Nudista" w:cs="Proba Pro"/>
        </w:rPr>
        <w:t>á</w:t>
      </w:r>
      <w:r w:rsidRPr="00A532AB">
        <w:rPr>
          <w:rFonts w:ascii="Nudista" w:hAnsi="Nudista"/>
        </w:rPr>
        <w:t>dza</w:t>
      </w:r>
      <w:r w:rsidRPr="00A532AB">
        <w:rPr>
          <w:rFonts w:ascii="Nudista" w:hAnsi="Nudista" w:cs="Proba Pro"/>
        </w:rPr>
        <w:t>č</w:t>
      </w:r>
      <w:r w:rsidRPr="00A532AB">
        <w:rPr>
          <w:rFonts w:ascii="Nudista" w:hAnsi="Nudista"/>
        </w:rPr>
        <w:t>mi, ktor</w:t>
      </w:r>
      <w:r w:rsidRPr="00A532AB">
        <w:rPr>
          <w:rFonts w:ascii="Nudista" w:hAnsi="Nudista" w:cs="Proba Pro"/>
        </w:rPr>
        <w:t>á</w:t>
      </w:r>
      <w:r w:rsidRPr="00A532AB">
        <w:rPr>
          <w:rFonts w:ascii="Nudista" w:hAnsi="Nudista"/>
        </w:rPr>
        <w:t xml:space="preserve"> bude realizovan</w:t>
      </w:r>
      <w:r w:rsidRPr="00A532AB">
        <w:rPr>
          <w:rFonts w:ascii="Nudista" w:hAnsi="Nudista" w:cs="Proba Pro"/>
        </w:rPr>
        <w:t>á</w:t>
      </w:r>
      <w:r w:rsidRPr="00A532AB">
        <w:rPr>
          <w:rFonts w:ascii="Nudista" w:hAnsi="Nudista"/>
        </w:rPr>
        <w:t xml:space="preserve"> prostredn</w:t>
      </w:r>
      <w:r w:rsidRPr="00A532AB">
        <w:rPr>
          <w:rFonts w:ascii="Nudista" w:hAnsi="Nudista" w:cs="Proba Pro"/>
        </w:rPr>
        <w:t>í</w:t>
      </w:r>
      <w:r w:rsidRPr="00A532AB">
        <w:rPr>
          <w:rFonts w:ascii="Nudista" w:hAnsi="Nudista"/>
        </w:rPr>
        <w:t>ctvom syst</w:t>
      </w:r>
      <w:r w:rsidRPr="00A532AB">
        <w:rPr>
          <w:rFonts w:ascii="Nudista" w:hAnsi="Nudista" w:cs="Proba Pro"/>
        </w:rPr>
        <w:t>é</w:t>
      </w:r>
      <w:r w:rsidRPr="00A532AB">
        <w:rPr>
          <w:rFonts w:ascii="Nudista" w:hAnsi="Nudista"/>
        </w:rPr>
        <w:t>mu JOSEPHINE, bude zasielan</w:t>
      </w:r>
      <w:r w:rsidRPr="00A532AB">
        <w:rPr>
          <w:rFonts w:ascii="Nudista" w:hAnsi="Nudista" w:cs="Proba Pro"/>
        </w:rPr>
        <w:t>á</w:t>
      </w:r>
      <w:r w:rsidRPr="00A532AB">
        <w:rPr>
          <w:rFonts w:ascii="Nudista" w:hAnsi="Nudista"/>
        </w:rPr>
        <w:t xml:space="preserve"> na z</w:t>
      </w:r>
      <w:r w:rsidRPr="00A532AB">
        <w:rPr>
          <w:rFonts w:ascii="Nudista" w:hAnsi="Nudista" w:cs="Proba Pro"/>
        </w:rPr>
        <w:t>á</w:t>
      </w:r>
      <w:r w:rsidRPr="00A532AB">
        <w:rPr>
          <w:rFonts w:ascii="Nudista" w:hAnsi="Nudista"/>
        </w:rPr>
        <w:t>ujemcom/uch</w:t>
      </w:r>
      <w:r w:rsidRPr="00A532AB">
        <w:rPr>
          <w:rFonts w:ascii="Nudista" w:hAnsi="Nudista" w:cs="Proba Pro"/>
        </w:rPr>
        <w:t>á</w:t>
      </w:r>
      <w:r w:rsidRPr="00A532AB">
        <w:rPr>
          <w:rFonts w:ascii="Nudista" w:hAnsi="Nudista"/>
        </w:rPr>
        <w:t>dza</w:t>
      </w:r>
      <w:r w:rsidRPr="00A532AB">
        <w:rPr>
          <w:rFonts w:ascii="Nudista" w:hAnsi="Nudista" w:cs="Proba Pro"/>
        </w:rPr>
        <w:t>č</w:t>
      </w:r>
      <w:r w:rsidRPr="00A532AB">
        <w:rPr>
          <w:rFonts w:ascii="Nudista" w:hAnsi="Nudista"/>
        </w:rPr>
        <w:t>om ur</w:t>
      </w:r>
      <w:r w:rsidRPr="00A532AB">
        <w:rPr>
          <w:rFonts w:ascii="Nudista" w:hAnsi="Nudista" w:cs="Proba Pro"/>
        </w:rPr>
        <w:t>č</w:t>
      </w:r>
      <w:r w:rsidRPr="00A532AB">
        <w:rPr>
          <w:rFonts w:ascii="Nudista" w:hAnsi="Nudista"/>
        </w:rPr>
        <w:t>en</w:t>
      </w:r>
      <w:r w:rsidRPr="00A532AB">
        <w:rPr>
          <w:rFonts w:ascii="Nudista" w:hAnsi="Nudista" w:cs="Proba Pro"/>
        </w:rPr>
        <w:t>ý</w:t>
      </w:r>
      <w:r w:rsidRPr="00A532AB">
        <w:rPr>
          <w:rFonts w:ascii="Nudista" w:hAnsi="Nudista"/>
        </w:rPr>
        <w:t xml:space="preserve"> kontaktn</w:t>
      </w:r>
      <w:r w:rsidRPr="00A532AB">
        <w:rPr>
          <w:rFonts w:ascii="Nudista" w:hAnsi="Nudista" w:cs="Proba Pro"/>
        </w:rPr>
        <w:t>ý</w:t>
      </w:r>
      <w:r w:rsidRPr="00A532AB">
        <w:rPr>
          <w:rFonts w:ascii="Nudista" w:hAnsi="Nudista"/>
        </w:rPr>
        <w:t xml:space="preserve"> email (zadan</w:t>
      </w:r>
      <w:r w:rsidRPr="00A532AB">
        <w:rPr>
          <w:rFonts w:ascii="Nudista" w:hAnsi="Nudista" w:cs="Proba Pro"/>
        </w:rPr>
        <w:t>ý</w:t>
      </w:r>
      <w:r w:rsidRPr="00A532AB">
        <w:rPr>
          <w:rFonts w:ascii="Nudista" w:hAnsi="Nudista"/>
        </w:rPr>
        <w:t xml:space="preserve"> pri registr</w:t>
      </w:r>
      <w:r w:rsidRPr="00A532AB">
        <w:rPr>
          <w:rFonts w:ascii="Nudista" w:hAnsi="Nudista" w:cs="Proba Pro"/>
        </w:rPr>
        <w:t>á</w:t>
      </w:r>
      <w:r w:rsidRPr="00A532AB">
        <w:rPr>
          <w:rFonts w:ascii="Nudista" w:hAnsi="Nudista"/>
        </w:rPr>
        <w:t>cii do syst</w:t>
      </w:r>
      <w:r w:rsidRPr="00A532AB">
        <w:rPr>
          <w:rFonts w:ascii="Nudista" w:hAnsi="Nudista" w:cs="Proba Pro"/>
        </w:rPr>
        <w:t>é</w:t>
      </w:r>
      <w:r w:rsidRPr="00A532AB">
        <w:rPr>
          <w:rFonts w:ascii="Nudista" w:hAnsi="Nudista"/>
        </w:rPr>
        <w:t xml:space="preserve">mu JOSEPHINE).  </w:t>
      </w:r>
    </w:p>
    <w:p w14:paraId="7E84B196"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01731037" w14:textId="77777777" w:rsidR="00D00B12" w:rsidRPr="00A532AB"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A532AB">
        <w:rPr>
          <w:rFonts w:ascii="Nudista" w:hAnsi="Nudista" w:cs="Arial"/>
        </w:rPr>
        <w:t>Verejný obstarávateľ umožňuje neobmedzený a priamy prístup elektronickými prostriedkami k všetkým poskytnutým dokumentom / informáciám počas lehoty na predkladanie ponúk. Verejný obstarávateľ bude všetky dokumenty uverejňovať ako elektronické dokumenty (i) v príslušnej časti zákazky v systéme JOSEPHINE a (ii) v profile verejného obstarávateľa zriadenom v elektronickom úložisku na webovej stránke Úradu pre verejné obstarávanie</w:t>
      </w:r>
      <w:r w:rsidR="008D22EF" w:rsidRPr="00A532AB">
        <w:rPr>
          <w:rFonts w:ascii="Nudista" w:hAnsi="Nudista" w:cs="Arial"/>
        </w:rPr>
        <w:t>.</w:t>
      </w:r>
      <w:bookmarkStart w:id="62" w:name="_Toc524701776"/>
      <w:bookmarkStart w:id="63" w:name="_x0gk37"/>
    </w:p>
    <w:p w14:paraId="11A20E75" w14:textId="77777777" w:rsidR="00D00B12" w:rsidRPr="00A532AB" w:rsidRDefault="00D00B12" w:rsidP="00E83DC7">
      <w:pPr>
        <w:pStyle w:val="Nadpis3"/>
        <w:keepNext w:val="0"/>
        <w:keepLines w:val="0"/>
        <w:numPr>
          <w:ilvl w:val="0"/>
          <w:numId w:val="0"/>
        </w:numPr>
        <w:spacing w:after="0" w:line="240" w:lineRule="auto"/>
        <w:ind w:left="567"/>
        <w:jc w:val="both"/>
        <w:rPr>
          <w:rFonts w:ascii="Nudista" w:hAnsi="Nudista" w:cs="Arial"/>
        </w:rPr>
      </w:pPr>
    </w:p>
    <w:p w14:paraId="5CD2F0A9" w14:textId="5B3A2BC3" w:rsidR="00212C94" w:rsidRPr="00A532AB" w:rsidRDefault="00D00B12" w:rsidP="005A5CC6">
      <w:pPr>
        <w:pStyle w:val="Nadpis3"/>
        <w:keepNext w:val="0"/>
        <w:keepLines w:val="0"/>
        <w:numPr>
          <w:ilvl w:val="1"/>
          <w:numId w:val="148"/>
        </w:numPr>
        <w:spacing w:after="0" w:line="240" w:lineRule="auto"/>
        <w:ind w:left="567" w:hanging="567"/>
        <w:jc w:val="both"/>
        <w:rPr>
          <w:rFonts w:ascii="Nudista" w:hAnsi="Nudista"/>
        </w:rPr>
      </w:pPr>
      <w:r w:rsidRPr="00A532AB">
        <w:rPr>
          <w:rFonts w:ascii="Nudista" w:hAnsi="Nudista"/>
        </w:rPr>
        <w:t>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Verejné obstarávanie realizované (t.</w:t>
      </w:r>
      <w:r w:rsidR="009A27BA" w:rsidRPr="00A532AB">
        <w:rPr>
          <w:rFonts w:ascii="Nudista" w:hAnsi="Nudista"/>
        </w:rPr>
        <w:t xml:space="preserve"> </w:t>
      </w:r>
      <w:r w:rsidRPr="00A532AB">
        <w:rPr>
          <w:rFonts w:ascii="Nudista" w:hAnsi="Nudista"/>
        </w:rPr>
        <w:t>j. JOSEPHINE).</w:t>
      </w:r>
    </w:p>
    <w:p w14:paraId="60B32AC2" w14:textId="77777777" w:rsidR="0094391B" w:rsidRPr="00A532AB" w:rsidRDefault="0094391B" w:rsidP="00E83DC7">
      <w:pPr>
        <w:pStyle w:val="SAP1"/>
        <w:widowControl/>
        <w:numPr>
          <w:ilvl w:val="0"/>
          <w:numId w:val="0"/>
        </w:numPr>
        <w:spacing w:before="0" w:after="0" w:line="240" w:lineRule="auto"/>
        <w:ind w:left="576"/>
        <w:rPr>
          <w:rFonts w:ascii="Nudista" w:hAnsi="Nudista"/>
          <w:lang w:val="sk-SK"/>
        </w:rPr>
      </w:pPr>
    </w:p>
    <w:p w14:paraId="547C3595" w14:textId="77777777" w:rsidR="0094391B" w:rsidRPr="00A532AB" w:rsidRDefault="0094391B" w:rsidP="00E83DC7">
      <w:pPr>
        <w:pStyle w:val="SAP1"/>
        <w:widowControl/>
        <w:spacing w:before="0" w:after="0" w:line="240" w:lineRule="auto"/>
        <w:rPr>
          <w:rFonts w:ascii="Nudista" w:hAnsi="Nudista"/>
          <w:lang w:val="sk-SK"/>
        </w:rPr>
      </w:pPr>
      <w:bookmarkStart w:id="64" w:name="_Toc86843081"/>
      <w:r w:rsidRPr="00A532AB">
        <w:rPr>
          <w:rFonts w:ascii="Nudista" w:hAnsi="Nudista"/>
          <w:lang w:val="sk-SK"/>
        </w:rPr>
        <w:t>Vysvetľovanie a</w:t>
      </w:r>
      <w:r w:rsidRPr="00A532AB">
        <w:rPr>
          <w:rFonts w:ascii="Nudista" w:hAnsi="Nudista" w:cs="Calibri"/>
          <w:lang w:val="sk-SK"/>
        </w:rPr>
        <w:t> </w:t>
      </w:r>
      <w:r w:rsidRPr="00A532AB">
        <w:rPr>
          <w:rFonts w:ascii="Nudista" w:hAnsi="Nudista"/>
          <w:lang w:val="sk-SK"/>
        </w:rPr>
        <w:t>doplnenie súťažných podkladov</w:t>
      </w:r>
      <w:bookmarkEnd w:id="62"/>
      <w:bookmarkEnd w:id="64"/>
    </w:p>
    <w:p w14:paraId="3C207E8E"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637DCC71" w14:textId="77777777" w:rsidR="00413E32" w:rsidRPr="00A532AB" w:rsidRDefault="0094391B" w:rsidP="005A5CC6">
      <w:pPr>
        <w:pStyle w:val="Nadpis3"/>
        <w:keepNext w:val="0"/>
        <w:keepLines w:val="0"/>
        <w:numPr>
          <w:ilvl w:val="1"/>
          <w:numId w:val="149"/>
        </w:numPr>
        <w:spacing w:after="0" w:line="240" w:lineRule="auto"/>
        <w:ind w:left="567" w:hanging="567"/>
        <w:jc w:val="both"/>
        <w:rPr>
          <w:rFonts w:ascii="Nudista" w:hAnsi="Nudista" w:cs="Arial"/>
        </w:rPr>
      </w:pPr>
      <w:r w:rsidRPr="00A532AB">
        <w:rPr>
          <w:rFonts w:ascii="Nudista" w:hAnsi="Nudista" w:cs="Arial"/>
        </w:rPr>
        <w:t xml:space="preserve">V prípade nejasností alebo potreby objasnenia akýchkoľvek poskytnutých informácií v lehote na </w:t>
      </w:r>
      <w:r w:rsidRPr="00A532AB">
        <w:rPr>
          <w:rStyle w:val="spelle"/>
          <w:rFonts w:ascii="Nudista" w:hAnsi="Nudista" w:cs="Arial"/>
        </w:rPr>
        <w:t>predkladanie</w:t>
      </w:r>
      <w:r w:rsidRPr="00A532AB">
        <w:rPr>
          <w:rFonts w:ascii="Nudista" w:hAnsi="Nudista" w:cs="Arial"/>
        </w:rPr>
        <w:t xml:space="preserve"> ponúk, môže ktorýkoľvek zo záujemcov požiadať o</w:t>
      </w:r>
      <w:r w:rsidRPr="00A532AB">
        <w:rPr>
          <w:rFonts w:ascii="Nudista" w:hAnsi="Nudista" w:cs="Calibri"/>
        </w:rPr>
        <w:t> </w:t>
      </w:r>
      <w:r w:rsidRPr="00A532AB">
        <w:rPr>
          <w:rFonts w:ascii="Nudista" w:hAnsi="Nudista" w:cs="Arial"/>
        </w:rPr>
        <w:t>vysvetlenie prostredn</w:t>
      </w:r>
      <w:r w:rsidRPr="00A532AB">
        <w:rPr>
          <w:rFonts w:ascii="Nudista" w:hAnsi="Nudista" w:cs="Proba Pro"/>
        </w:rPr>
        <w:t>í</w:t>
      </w:r>
      <w:r w:rsidRPr="00A532AB">
        <w:rPr>
          <w:rFonts w:ascii="Nudista" w:hAnsi="Nudista" w:cs="Arial"/>
        </w:rPr>
        <w:t>ctvom komunika</w:t>
      </w:r>
      <w:r w:rsidRPr="00A532AB">
        <w:rPr>
          <w:rFonts w:ascii="Nudista" w:hAnsi="Nudista" w:cs="Proba Pro CE"/>
        </w:rPr>
        <w:t>č</w:t>
      </w:r>
      <w:r w:rsidRPr="00A532AB">
        <w:rPr>
          <w:rFonts w:ascii="Nudista" w:hAnsi="Nudista" w:cs="Arial"/>
        </w:rPr>
        <w:t>n</w:t>
      </w:r>
      <w:r w:rsidRPr="00A532AB">
        <w:rPr>
          <w:rFonts w:ascii="Nudista" w:hAnsi="Nudista" w:cs="Proba Pro"/>
        </w:rPr>
        <w:t>é</w:t>
      </w:r>
      <w:r w:rsidRPr="00A532AB">
        <w:rPr>
          <w:rFonts w:ascii="Nudista" w:hAnsi="Nudista" w:cs="Arial"/>
        </w:rPr>
        <w:t>ho rozhrania syst</w:t>
      </w:r>
      <w:r w:rsidRPr="00A532AB">
        <w:rPr>
          <w:rFonts w:ascii="Nudista" w:hAnsi="Nudista" w:cs="Proba Pro"/>
        </w:rPr>
        <w:t>é</w:t>
      </w:r>
      <w:r w:rsidRPr="00A532AB">
        <w:rPr>
          <w:rFonts w:ascii="Nudista" w:hAnsi="Nudista" w:cs="Arial"/>
        </w:rPr>
        <w:t>mu JOSEPHINE pod</w:t>
      </w:r>
      <w:r w:rsidRPr="00A532AB">
        <w:rPr>
          <w:rFonts w:ascii="Nudista" w:hAnsi="Nudista" w:cs="Proba Pro CE"/>
        </w:rPr>
        <w:t>ľ</w:t>
      </w:r>
      <w:r w:rsidRPr="00A532AB">
        <w:rPr>
          <w:rFonts w:ascii="Nudista" w:hAnsi="Nudista" w:cs="Arial"/>
        </w:rPr>
        <w:t>a vy</w:t>
      </w:r>
      <w:r w:rsidRPr="00A532AB">
        <w:rPr>
          <w:rFonts w:ascii="Nudista" w:hAnsi="Nudista" w:cs="Proba Pro"/>
        </w:rPr>
        <w:t>šš</w:t>
      </w:r>
      <w:r w:rsidRPr="00A532AB">
        <w:rPr>
          <w:rFonts w:ascii="Nudista" w:hAnsi="Nudista" w:cs="Arial"/>
        </w:rPr>
        <w:t>ie uveden</w:t>
      </w:r>
      <w:r w:rsidRPr="00A532AB">
        <w:rPr>
          <w:rFonts w:ascii="Nudista" w:hAnsi="Nudista" w:cs="Proba Pro"/>
        </w:rPr>
        <w:t>ý</w:t>
      </w:r>
      <w:r w:rsidRPr="00A532AB">
        <w:rPr>
          <w:rFonts w:ascii="Nudista" w:hAnsi="Nudista" w:cs="Arial"/>
        </w:rPr>
        <w:t>ch pravidiel komunikácie.</w:t>
      </w:r>
    </w:p>
    <w:p w14:paraId="14595640" w14:textId="77777777" w:rsidR="00413E32" w:rsidRPr="00A532AB" w:rsidRDefault="00413E32" w:rsidP="00E83DC7">
      <w:pPr>
        <w:pStyle w:val="Nadpis3"/>
        <w:keepNext w:val="0"/>
        <w:keepLines w:val="0"/>
        <w:numPr>
          <w:ilvl w:val="0"/>
          <w:numId w:val="0"/>
        </w:numPr>
        <w:spacing w:after="0" w:line="240" w:lineRule="auto"/>
        <w:ind w:left="567"/>
        <w:jc w:val="both"/>
        <w:rPr>
          <w:rFonts w:ascii="Nudista" w:hAnsi="Nudista" w:cs="Arial"/>
        </w:rPr>
      </w:pPr>
    </w:p>
    <w:p w14:paraId="45A3D6DE" w14:textId="71BF2563" w:rsidR="0094391B" w:rsidRPr="00A532AB" w:rsidRDefault="0094391B" w:rsidP="005A5CC6">
      <w:pPr>
        <w:pStyle w:val="Nadpis3"/>
        <w:keepNext w:val="0"/>
        <w:keepLines w:val="0"/>
        <w:numPr>
          <w:ilvl w:val="1"/>
          <w:numId w:val="149"/>
        </w:numPr>
        <w:spacing w:after="0" w:line="240" w:lineRule="auto"/>
        <w:ind w:left="567" w:hanging="567"/>
        <w:jc w:val="both"/>
        <w:rPr>
          <w:rFonts w:ascii="Nudista" w:hAnsi="Nudista" w:cs="Arial"/>
        </w:rPr>
      </w:pPr>
      <w:r w:rsidRPr="00A532AB">
        <w:rPr>
          <w:rFonts w:ascii="Nudista" w:hAnsi="Nudista" w:cs="Arial"/>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F6A48F4" w14:textId="77777777" w:rsidR="00C90277" w:rsidRPr="00A532AB" w:rsidRDefault="00C90277" w:rsidP="00E83DC7">
      <w:pPr>
        <w:pStyle w:val="Nadpis3"/>
        <w:keepNext w:val="0"/>
        <w:keepLines w:val="0"/>
        <w:numPr>
          <w:ilvl w:val="0"/>
          <w:numId w:val="0"/>
        </w:numPr>
        <w:spacing w:after="0" w:line="240" w:lineRule="auto"/>
        <w:ind w:left="567"/>
        <w:jc w:val="both"/>
        <w:rPr>
          <w:rFonts w:ascii="Nudista" w:hAnsi="Nudista" w:cs="Arial"/>
        </w:rPr>
      </w:pPr>
    </w:p>
    <w:p w14:paraId="1DEA509F" w14:textId="77777777" w:rsidR="0094391B" w:rsidRPr="00A532AB" w:rsidRDefault="0094391B" w:rsidP="00E83DC7">
      <w:pPr>
        <w:pStyle w:val="SAP1"/>
        <w:widowControl/>
        <w:spacing w:before="0" w:after="0" w:line="240" w:lineRule="auto"/>
        <w:rPr>
          <w:rFonts w:ascii="Nudista" w:hAnsi="Nudista"/>
          <w:lang w:val="sk-SK"/>
        </w:rPr>
      </w:pPr>
      <w:bookmarkStart w:id="65" w:name="_Toc524701777"/>
      <w:bookmarkStart w:id="66" w:name="_Toc86843082"/>
      <w:bookmarkStart w:id="67" w:name="_h042r0"/>
      <w:bookmarkEnd w:id="63"/>
      <w:r w:rsidRPr="00A532AB">
        <w:rPr>
          <w:rFonts w:ascii="Nudista" w:hAnsi="Nudista"/>
          <w:lang w:val="sk-SK"/>
        </w:rPr>
        <w:t>Obhliadka miesta dodania predmetu zákazky</w:t>
      </w:r>
      <w:bookmarkEnd w:id="65"/>
      <w:bookmarkEnd w:id="66"/>
    </w:p>
    <w:p w14:paraId="4123ABEB"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olor w:val="000000"/>
        </w:rPr>
      </w:pPr>
      <w:bookmarkStart w:id="68" w:name="_Toc524701778"/>
    </w:p>
    <w:p w14:paraId="2F8102D4" w14:textId="77777777" w:rsidR="00357CA1" w:rsidRPr="00A532AB" w:rsidRDefault="00357CA1" w:rsidP="005A5CC6">
      <w:pPr>
        <w:pStyle w:val="Odsekzoznamu"/>
        <w:numPr>
          <w:ilvl w:val="0"/>
          <w:numId w:val="149"/>
        </w:numPr>
        <w:spacing w:after="0" w:line="240" w:lineRule="auto"/>
        <w:contextualSpacing w:val="0"/>
        <w:jc w:val="both"/>
        <w:outlineLvl w:val="2"/>
        <w:rPr>
          <w:rFonts w:ascii="Nudista" w:hAnsi="Nudista" w:cs="Arial"/>
          <w:vanish/>
          <w:szCs w:val="24"/>
        </w:rPr>
      </w:pPr>
    </w:p>
    <w:p w14:paraId="61F3F715" w14:textId="4A5B66BB" w:rsidR="002B36D0" w:rsidRPr="00A532AB" w:rsidRDefault="003D0664" w:rsidP="005A5CC6">
      <w:pPr>
        <w:pStyle w:val="Nadpis3"/>
        <w:keepNext w:val="0"/>
        <w:keepLines w:val="0"/>
        <w:numPr>
          <w:ilvl w:val="1"/>
          <w:numId w:val="149"/>
        </w:numPr>
        <w:spacing w:after="0" w:line="240" w:lineRule="auto"/>
        <w:ind w:left="567" w:hanging="567"/>
        <w:jc w:val="both"/>
        <w:rPr>
          <w:rFonts w:ascii="Nudista" w:hAnsi="Nudista"/>
        </w:rPr>
      </w:pPr>
      <w:r w:rsidRPr="00A532AB">
        <w:rPr>
          <w:rFonts w:ascii="Nudista" w:hAnsi="Nudista" w:cs="Arial"/>
        </w:rPr>
        <w:t>Obhliadka</w:t>
      </w:r>
      <w:r w:rsidRPr="00A532AB">
        <w:rPr>
          <w:rFonts w:ascii="Nudista" w:hAnsi="Nudista"/>
          <w:color w:val="000000"/>
        </w:rPr>
        <w:t xml:space="preserve"> miesta dodania predmetu zákazky nie je potrebná.</w:t>
      </w:r>
    </w:p>
    <w:p w14:paraId="1E7CA199" w14:textId="77777777" w:rsidR="002B36D0" w:rsidRPr="00A532AB" w:rsidRDefault="002B36D0" w:rsidP="00E83DC7">
      <w:pPr>
        <w:pStyle w:val="SAP0"/>
        <w:widowControl/>
        <w:spacing w:before="0" w:after="0" w:line="240" w:lineRule="auto"/>
        <w:rPr>
          <w:rFonts w:ascii="Nudista" w:hAnsi="Nudista"/>
        </w:rPr>
      </w:pPr>
    </w:p>
    <w:p w14:paraId="7B944FC0" w14:textId="675AB91E" w:rsidR="0094391B" w:rsidRPr="00A532AB" w:rsidRDefault="0094391B" w:rsidP="00E83DC7">
      <w:pPr>
        <w:pStyle w:val="SAP0"/>
        <w:widowControl/>
        <w:spacing w:before="0" w:after="0" w:line="240" w:lineRule="auto"/>
        <w:rPr>
          <w:rFonts w:ascii="Nudista" w:hAnsi="Nudista"/>
        </w:rPr>
      </w:pPr>
      <w:bookmarkStart w:id="69" w:name="_Toc86843083"/>
      <w:r w:rsidRPr="00A532AB">
        <w:rPr>
          <w:rFonts w:ascii="Nudista" w:hAnsi="Nudista"/>
        </w:rPr>
        <w:t>ODDIEL III. Príprava ponuky</w:t>
      </w:r>
      <w:bookmarkEnd w:id="68"/>
      <w:bookmarkEnd w:id="69"/>
    </w:p>
    <w:p w14:paraId="03C48458" w14:textId="77777777" w:rsidR="0094391B" w:rsidRPr="00A532AB" w:rsidRDefault="0094391B" w:rsidP="00E83DC7">
      <w:pPr>
        <w:pStyle w:val="SAP0"/>
        <w:widowControl/>
        <w:spacing w:before="0" w:after="0" w:line="240" w:lineRule="auto"/>
        <w:rPr>
          <w:rFonts w:ascii="Nudista" w:hAnsi="Nudista"/>
        </w:rPr>
      </w:pPr>
    </w:p>
    <w:p w14:paraId="2515E6BB" w14:textId="77777777" w:rsidR="0094391B" w:rsidRPr="00A532AB" w:rsidRDefault="0094391B" w:rsidP="00E83DC7">
      <w:pPr>
        <w:pStyle w:val="SAP1"/>
        <w:widowControl/>
        <w:spacing w:before="0" w:after="0" w:line="240" w:lineRule="auto"/>
        <w:rPr>
          <w:rFonts w:ascii="Nudista" w:hAnsi="Nudista"/>
          <w:lang w:val="sk-SK"/>
        </w:rPr>
      </w:pPr>
      <w:bookmarkStart w:id="70" w:name="_Toc524701779"/>
      <w:bookmarkStart w:id="71" w:name="_Toc86843084"/>
      <w:bookmarkStart w:id="72" w:name="_w5ecyt"/>
      <w:r w:rsidRPr="00A532AB">
        <w:rPr>
          <w:rFonts w:ascii="Nudista" w:hAnsi="Nudista"/>
          <w:lang w:val="sk-SK"/>
        </w:rPr>
        <w:t>Jazyk ponúk</w:t>
      </w:r>
      <w:bookmarkEnd w:id="70"/>
      <w:bookmarkEnd w:id="71"/>
    </w:p>
    <w:p w14:paraId="544167B4"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6C344113" w14:textId="77777777" w:rsidR="0094391B" w:rsidRPr="00A532AB" w:rsidRDefault="0094391B" w:rsidP="005A5CC6">
      <w:pPr>
        <w:pStyle w:val="Nadpis3"/>
        <w:keepNext w:val="0"/>
        <w:keepLines w:val="0"/>
        <w:numPr>
          <w:ilvl w:val="1"/>
          <w:numId w:val="150"/>
        </w:numPr>
        <w:spacing w:after="0" w:line="240" w:lineRule="auto"/>
        <w:ind w:left="567" w:hanging="567"/>
        <w:jc w:val="both"/>
        <w:rPr>
          <w:rFonts w:ascii="Nudista" w:hAnsi="Nudista" w:cs="Arial"/>
        </w:rPr>
      </w:pPr>
      <w:r w:rsidRPr="00A532AB">
        <w:rPr>
          <w:rFonts w:ascii="Nudista" w:hAnsi="Nudista" w:cs="Arial"/>
        </w:rPr>
        <w:t>Ponuky, doklady a dokumenty v</w:t>
      </w:r>
      <w:r w:rsidRPr="00A532AB">
        <w:rPr>
          <w:rFonts w:ascii="Nudista" w:hAnsi="Nudista" w:cs="Calibri"/>
        </w:rPr>
        <w:t> </w:t>
      </w:r>
      <w:r w:rsidRPr="00A532AB">
        <w:rPr>
          <w:rFonts w:ascii="Nudista" w:hAnsi="Nudista" w:cs="Arial"/>
        </w:rPr>
        <w:t>nich predlo</w:t>
      </w:r>
      <w:r w:rsidRPr="00A532AB">
        <w:rPr>
          <w:rFonts w:ascii="Nudista" w:hAnsi="Nudista" w:cs="Proba Pro"/>
        </w:rPr>
        <w:t>ž</w:t>
      </w:r>
      <w:r w:rsidRPr="00A532AB">
        <w:rPr>
          <w:rFonts w:ascii="Nudista" w:hAnsi="Nudista" w:cs="Arial"/>
        </w:rPr>
        <w:t>en</w:t>
      </w:r>
      <w:r w:rsidRPr="00A532AB">
        <w:rPr>
          <w:rFonts w:ascii="Nudista" w:hAnsi="Nudista" w:cs="Proba Pro"/>
        </w:rPr>
        <w:t>é</w:t>
      </w:r>
      <w:r w:rsidRPr="00A532AB">
        <w:rPr>
          <w:rFonts w:ascii="Nudista" w:hAnsi="Nudista" w:cs="Arial"/>
        </w:rPr>
        <w:t xml:space="preserve"> sa predkladaj</w:t>
      </w:r>
      <w:r w:rsidRPr="00A532AB">
        <w:rPr>
          <w:rFonts w:ascii="Nudista" w:hAnsi="Nudista" w:cs="Proba Pro"/>
        </w:rPr>
        <w:t>ú</w:t>
      </w:r>
      <w:r w:rsidRPr="00A532AB">
        <w:rPr>
          <w:rFonts w:ascii="Nudista" w:hAnsi="Nudista" w:cs="Arial"/>
        </w:rPr>
        <w:t xml:space="preserve"> v </w:t>
      </w:r>
      <w:r w:rsidRPr="00A532AB">
        <w:rPr>
          <w:rFonts w:ascii="Nudista" w:hAnsi="Nudista" w:cs="Proba Pro"/>
        </w:rPr>
        <w:t>š</w:t>
      </w:r>
      <w:r w:rsidRPr="00A532AB">
        <w:rPr>
          <w:rFonts w:ascii="Nudista" w:hAnsi="Nudista" w:cs="Arial"/>
        </w:rPr>
        <w:t>t</w:t>
      </w:r>
      <w:r w:rsidRPr="00A532AB">
        <w:rPr>
          <w:rFonts w:ascii="Nudista" w:hAnsi="Nudista" w:cs="Proba Pro"/>
        </w:rPr>
        <w:t>á</w:t>
      </w:r>
      <w:r w:rsidRPr="00A532AB">
        <w:rPr>
          <w:rFonts w:ascii="Nudista" w:hAnsi="Nudista" w:cs="Arial"/>
        </w:rPr>
        <w:t>tnom jazyku Slovenskej republiky.</w:t>
      </w:r>
      <w:bookmarkEnd w:id="67"/>
      <w:bookmarkEnd w:id="72"/>
      <w:r w:rsidRPr="00A532AB">
        <w:rPr>
          <w:rFonts w:ascii="Nudista" w:hAnsi="Nudista" w:cs="Arial"/>
        </w:rPr>
        <w:t xml:space="preserve"> </w:t>
      </w:r>
      <w:bookmarkStart w:id="73" w:name="baon6m"/>
    </w:p>
    <w:p w14:paraId="2BB16A31"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5043B00B" w14:textId="754AC6B0" w:rsidR="0094391B" w:rsidRPr="00A532AB" w:rsidRDefault="0094391B" w:rsidP="005A5CC6">
      <w:pPr>
        <w:pStyle w:val="Nadpis3"/>
        <w:keepNext w:val="0"/>
        <w:keepLines w:val="0"/>
        <w:numPr>
          <w:ilvl w:val="1"/>
          <w:numId w:val="150"/>
        </w:numPr>
        <w:spacing w:after="0" w:line="240" w:lineRule="auto"/>
        <w:ind w:left="567" w:hanging="567"/>
        <w:jc w:val="both"/>
        <w:rPr>
          <w:rFonts w:ascii="Nudista" w:hAnsi="Nudista" w:cs="Arial"/>
        </w:rPr>
      </w:pPr>
      <w:r w:rsidRPr="00A532AB">
        <w:rPr>
          <w:rFonts w:ascii="Nudista" w:hAnsi="Nudista" w:cs="Arial"/>
        </w:rPr>
        <w:t xml:space="preserve">Ak je doklad alebo dokument vyhotovený v cudzom jazyku, predkladá sa spolu s jeho úradným prekladom do štátneho jazyka; to neplatí pre ponuky, návrhy, doklady a dokumenty vyhotovené </w:t>
      </w:r>
      <w:r w:rsidR="003F4A21" w:rsidRPr="00A532AB">
        <w:rPr>
          <w:rFonts w:ascii="Nudista" w:hAnsi="Nudista" w:cs="Arial"/>
        </w:rPr>
        <w:br/>
      </w:r>
      <w:r w:rsidRPr="00A532AB">
        <w:rPr>
          <w:rFonts w:ascii="Nudista" w:hAnsi="Nudista" w:cs="Arial"/>
        </w:rPr>
        <w:t xml:space="preserve">v českom jazyku. Ak sa zistí rozdiel v ich obsahu, rozhodujúci je úradný preklad do štátneho jazyka. </w:t>
      </w:r>
      <w:bookmarkEnd w:id="73"/>
    </w:p>
    <w:p w14:paraId="4FC57275" w14:textId="77777777" w:rsidR="0094391B" w:rsidRPr="00A532AB" w:rsidRDefault="0094391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74" w:name="_Toc524701780"/>
      <w:bookmarkStart w:id="75" w:name="_vac5uf"/>
    </w:p>
    <w:p w14:paraId="64C4D1E3" w14:textId="77777777" w:rsidR="0094391B" w:rsidRPr="00A532AB" w:rsidRDefault="0094391B" w:rsidP="00E83DC7">
      <w:pPr>
        <w:pStyle w:val="SAP1"/>
        <w:widowControl/>
        <w:spacing w:before="0" w:after="0" w:line="240" w:lineRule="auto"/>
        <w:rPr>
          <w:rFonts w:ascii="Nudista" w:hAnsi="Nudista"/>
          <w:lang w:val="sk-SK"/>
        </w:rPr>
      </w:pPr>
      <w:bookmarkStart w:id="76" w:name="_Toc86843085"/>
      <w:r w:rsidRPr="00A532AB">
        <w:rPr>
          <w:rFonts w:ascii="Nudista" w:hAnsi="Nudista"/>
          <w:lang w:val="sk-SK"/>
        </w:rPr>
        <w:t>Zábezpeka</w:t>
      </w:r>
      <w:bookmarkEnd w:id="74"/>
      <w:bookmarkEnd w:id="76"/>
    </w:p>
    <w:p w14:paraId="6DB4D411"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7B93877D" w14:textId="3CF17C68" w:rsidR="008D1567" w:rsidRPr="00D10CA0" w:rsidRDefault="0094391B" w:rsidP="005A5CC6">
      <w:pPr>
        <w:pStyle w:val="Nadpis3"/>
        <w:keepNext w:val="0"/>
        <w:keepLines w:val="0"/>
        <w:numPr>
          <w:ilvl w:val="1"/>
          <w:numId w:val="151"/>
        </w:numPr>
        <w:spacing w:after="120" w:line="240" w:lineRule="auto"/>
        <w:ind w:left="567" w:hanging="567"/>
        <w:jc w:val="both"/>
        <w:rPr>
          <w:rStyle w:val="spelle"/>
          <w:rFonts w:ascii="Nudista" w:hAnsi="Nudista" w:cs="Arial"/>
        </w:rPr>
      </w:pPr>
      <w:r w:rsidRPr="00A532AB">
        <w:rPr>
          <w:rStyle w:val="spelle"/>
          <w:rFonts w:ascii="Nudista" w:hAnsi="Nudista" w:cs="Arial"/>
        </w:rPr>
        <w:t xml:space="preserve">Verejný </w:t>
      </w:r>
      <w:r w:rsidRPr="005F01CD">
        <w:rPr>
          <w:rStyle w:val="spelle"/>
          <w:rFonts w:ascii="Nudista" w:hAnsi="Nudista"/>
        </w:rPr>
        <w:t>obstar</w:t>
      </w:r>
      <w:r w:rsidRPr="005F01CD">
        <w:rPr>
          <w:rStyle w:val="spelle"/>
          <w:rFonts w:ascii="Nudista" w:hAnsi="Nudista" w:hint="eastAsia"/>
        </w:rPr>
        <w:t>á</w:t>
      </w:r>
      <w:r w:rsidRPr="005F01CD">
        <w:rPr>
          <w:rStyle w:val="spelle"/>
          <w:rFonts w:ascii="Nudista" w:hAnsi="Nudista"/>
        </w:rPr>
        <w:t>vate</w:t>
      </w:r>
      <w:r w:rsidRPr="005F01CD">
        <w:rPr>
          <w:rStyle w:val="spelle"/>
          <w:rFonts w:ascii="Nudista" w:hAnsi="Nudista" w:hint="eastAsia"/>
        </w:rPr>
        <w:t>ľ</w:t>
      </w:r>
      <w:r w:rsidRPr="00AE3F3D">
        <w:rPr>
          <w:rStyle w:val="spelle"/>
          <w:rFonts w:ascii="Nudista" w:hAnsi="Nudista" w:cs="Arial"/>
        </w:rPr>
        <w:t xml:space="preserve"> </w:t>
      </w:r>
      <w:r w:rsidRPr="00D10CA0">
        <w:rPr>
          <w:rStyle w:val="spelle"/>
          <w:rFonts w:ascii="Nudista" w:hAnsi="Nudista" w:cs="Arial"/>
        </w:rPr>
        <w:t>vyžaduje na zabezpečenie ponuky zloženie</w:t>
      </w:r>
      <w:r w:rsidR="00E626F4" w:rsidRPr="00D10CA0">
        <w:rPr>
          <w:rStyle w:val="spelle"/>
          <w:rFonts w:ascii="Nudista" w:hAnsi="Nudista" w:cs="Arial"/>
        </w:rPr>
        <w:t xml:space="preserve"> </w:t>
      </w:r>
      <w:r w:rsidR="00351582" w:rsidRPr="00D10CA0">
        <w:rPr>
          <w:rStyle w:val="spelle"/>
          <w:rFonts w:ascii="Nudista" w:hAnsi="Nudista" w:cs="Arial"/>
        </w:rPr>
        <w:t>zábezpeky:</w:t>
      </w:r>
    </w:p>
    <w:p w14:paraId="2A13EC59" w14:textId="7335CD1F" w:rsidR="00351582" w:rsidRPr="00D10CA0" w:rsidRDefault="00351582" w:rsidP="005A5CC6">
      <w:pPr>
        <w:pStyle w:val="Nadpis3"/>
        <w:keepNext w:val="0"/>
        <w:keepLines w:val="0"/>
        <w:numPr>
          <w:ilvl w:val="2"/>
          <w:numId w:val="151"/>
        </w:numPr>
        <w:spacing w:after="0" w:line="240" w:lineRule="auto"/>
        <w:ind w:left="1418" w:hanging="851"/>
        <w:jc w:val="both"/>
        <w:rPr>
          <w:rStyle w:val="spelle"/>
          <w:rFonts w:ascii="Nudista" w:hAnsi="Nudista" w:cs="Arial"/>
        </w:rPr>
      </w:pPr>
      <w:r w:rsidRPr="00D10CA0">
        <w:rPr>
          <w:rStyle w:val="spelle"/>
          <w:rFonts w:ascii="Nudista" w:hAnsi="Nudista" w:cs="Arial"/>
        </w:rPr>
        <w:t>pre Časť I. predmetu zákazky vo výške</w:t>
      </w:r>
      <w:r w:rsidRPr="00D10CA0">
        <w:rPr>
          <w:rStyle w:val="spelle"/>
          <w:rFonts w:ascii="Nudista" w:hAnsi="Nudista" w:cs="Arial"/>
          <w:b/>
          <w:bCs/>
        </w:rPr>
        <w:t xml:space="preserve"> </w:t>
      </w:r>
      <w:r w:rsidR="003B7942" w:rsidRPr="00D10CA0">
        <w:rPr>
          <w:rStyle w:val="spelle"/>
          <w:rFonts w:ascii="Nudista" w:hAnsi="Nudista" w:cs="Arial"/>
          <w:b/>
          <w:bCs/>
        </w:rPr>
        <w:t xml:space="preserve">23 </w:t>
      </w:r>
      <w:r w:rsidRPr="00D10CA0">
        <w:rPr>
          <w:rStyle w:val="spelle"/>
          <w:rFonts w:ascii="Nudista" w:hAnsi="Nudista" w:cs="Arial"/>
          <w:b/>
          <w:bCs/>
        </w:rPr>
        <w:t>000 EUR</w:t>
      </w:r>
      <w:r w:rsidRPr="00D10CA0">
        <w:rPr>
          <w:rStyle w:val="spelle"/>
          <w:rFonts w:ascii="Nudista" w:hAnsi="Nudista" w:cs="Arial"/>
        </w:rPr>
        <w:t xml:space="preserve"> (slovom: </w:t>
      </w:r>
      <w:r w:rsidR="003B7942" w:rsidRPr="00D10CA0">
        <w:rPr>
          <w:rStyle w:val="spelle"/>
          <w:rFonts w:ascii="Nudista" w:hAnsi="Nudista" w:cs="Arial"/>
        </w:rPr>
        <w:t xml:space="preserve">dvadsaťtritisíc </w:t>
      </w:r>
      <w:r w:rsidRPr="00D10CA0">
        <w:rPr>
          <w:rStyle w:val="spelle"/>
          <w:rFonts w:ascii="Nudista" w:hAnsi="Nudista" w:cs="Arial"/>
        </w:rPr>
        <w:t>euro),</w:t>
      </w:r>
    </w:p>
    <w:p w14:paraId="6A570AE4" w14:textId="274A32D0" w:rsidR="000201FF" w:rsidRPr="00D10CA0" w:rsidRDefault="00351582" w:rsidP="005A5CC6">
      <w:pPr>
        <w:pStyle w:val="Nadpis3"/>
        <w:keepNext w:val="0"/>
        <w:keepLines w:val="0"/>
        <w:numPr>
          <w:ilvl w:val="2"/>
          <w:numId w:val="151"/>
        </w:numPr>
        <w:spacing w:after="0" w:line="240" w:lineRule="auto"/>
        <w:ind w:left="1418" w:hanging="851"/>
        <w:jc w:val="both"/>
        <w:rPr>
          <w:rStyle w:val="spelle"/>
          <w:rFonts w:ascii="Nudista" w:hAnsi="Nudista" w:cs="Arial"/>
        </w:rPr>
      </w:pPr>
      <w:r w:rsidRPr="00D10CA0">
        <w:rPr>
          <w:rStyle w:val="spelle"/>
          <w:rFonts w:ascii="Nudista" w:hAnsi="Nudista" w:cs="Arial"/>
        </w:rPr>
        <w:t xml:space="preserve">pre Časť II. predmetu zákazky vo výške </w:t>
      </w:r>
      <w:r w:rsidR="00102BFE" w:rsidRPr="00D10CA0">
        <w:rPr>
          <w:rStyle w:val="spelle"/>
          <w:rFonts w:ascii="Nudista" w:hAnsi="Nudista" w:cs="Arial"/>
          <w:b/>
          <w:bCs/>
        </w:rPr>
        <w:t xml:space="preserve">10 000 </w:t>
      </w:r>
      <w:r w:rsidRPr="00D10CA0">
        <w:rPr>
          <w:rStyle w:val="spelle"/>
          <w:rFonts w:ascii="Nudista" w:hAnsi="Nudista" w:cs="Arial"/>
          <w:b/>
          <w:bCs/>
        </w:rPr>
        <w:t>EUR</w:t>
      </w:r>
      <w:r w:rsidRPr="00D10CA0">
        <w:rPr>
          <w:rStyle w:val="spelle"/>
          <w:rFonts w:ascii="Nudista" w:hAnsi="Nudista" w:cs="Arial"/>
        </w:rPr>
        <w:t xml:space="preserve"> (slovom: </w:t>
      </w:r>
      <w:r w:rsidR="00102BFE" w:rsidRPr="00D10CA0">
        <w:rPr>
          <w:rStyle w:val="spelle"/>
          <w:rFonts w:ascii="Nudista" w:hAnsi="Nudista" w:cs="Arial"/>
        </w:rPr>
        <w:t xml:space="preserve">desaťtisíc </w:t>
      </w:r>
      <w:r w:rsidRPr="00D10CA0">
        <w:rPr>
          <w:rStyle w:val="spelle"/>
          <w:rFonts w:ascii="Nudista" w:hAnsi="Nudista" w:cs="Arial"/>
        </w:rPr>
        <w:t>euro).</w:t>
      </w:r>
    </w:p>
    <w:p w14:paraId="24B38D72" w14:textId="77777777" w:rsidR="000201FF" w:rsidRPr="005F01CD" w:rsidRDefault="000201FF" w:rsidP="000201FF">
      <w:pPr>
        <w:spacing w:after="0"/>
        <w:rPr>
          <w:rFonts w:ascii="Nudista" w:hAnsi="Nudista"/>
        </w:rPr>
      </w:pPr>
    </w:p>
    <w:p w14:paraId="74B7ABB7" w14:textId="03C1EB8F" w:rsidR="0094391B" w:rsidRPr="00AE3F3D" w:rsidRDefault="0094391B" w:rsidP="005A5CC6">
      <w:pPr>
        <w:pStyle w:val="Nadpis3"/>
        <w:keepNext w:val="0"/>
        <w:keepLines w:val="0"/>
        <w:numPr>
          <w:ilvl w:val="1"/>
          <w:numId w:val="151"/>
        </w:numPr>
        <w:spacing w:after="120" w:line="240" w:lineRule="auto"/>
        <w:ind w:left="567" w:hanging="567"/>
        <w:jc w:val="both"/>
        <w:rPr>
          <w:rFonts w:ascii="Nudista" w:hAnsi="Nudista" w:cs="Arial"/>
        </w:rPr>
      </w:pPr>
      <w:r w:rsidRPr="00AE3F3D">
        <w:rPr>
          <w:rStyle w:val="spelle"/>
          <w:rFonts w:ascii="Nudista" w:hAnsi="Nudista" w:cs="Arial"/>
        </w:rPr>
        <w:t>Zábezpeku je možné zložiť:</w:t>
      </w:r>
    </w:p>
    <w:p w14:paraId="45438371" w14:textId="77777777" w:rsidR="0094391B" w:rsidRPr="00A532AB" w:rsidRDefault="0094391B" w:rsidP="005A5CC6">
      <w:pPr>
        <w:pStyle w:val="Nadpis3"/>
        <w:keepNext w:val="0"/>
        <w:keepLines w:val="0"/>
        <w:numPr>
          <w:ilvl w:val="2"/>
          <w:numId w:val="151"/>
        </w:numPr>
        <w:spacing w:after="120" w:line="240" w:lineRule="auto"/>
        <w:ind w:left="1418" w:hanging="851"/>
        <w:jc w:val="both"/>
        <w:rPr>
          <w:rFonts w:ascii="Nudista" w:hAnsi="Nudista" w:cs="Arial"/>
        </w:rPr>
      </w:pPr>
      <w:r w:rsidRPr="00A532AB">
        <w:rPr>
          <w:rStyle w:val="spelle"/>
          <w:rFonts w:ascii="Nudista" w:hAnsi="Nudista" w:cs="Arial"/>
        </w:rPr>
        <w:t>Poskytnutím bankovej záruky za uchádzača</w:t>
      </w:r>
    </w:p>
    <w:p w14:paraId="564FCC2C" w14:textId="23704814" w:rsidR="0094391B" w:rsidRPr="00A532AB" w:rsidRDefault="0094391B" w:rsidP="00E83DC7">
      <w:pPr>
        <w:spacing w:after="0" w:line="240" w:lineRule="auto"/>
        <w:ind w:left="1418"/>
        <w:jc w:val="both"/>
        <w:rPr>
          <w:rFonts w:ascii="Nudista" w:hAnsi="Nudista" w:cs="Arial"/>
          <w:b/>
          <w:sz w:val="20"/>
          <w:szCs w:val="20"/>
        </w:rPr>
      </w:pPr>
      <w:r w:rsidRPr="00A532AB">
        <w:rPr>
          <w:rFonts w:ascii="Nudista" w:hAnsi="Nudista" w:cs="Arial"/>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232BCF" w:rsidRPr="00A532AB">
        <w:rPr>
          <w:rFonts w:ascii="Nudista" w:hAnsi="Nudista" w:cs="Arial"/>
          <w:sz w:val="20"/>
          <w:szCs w:val="20"/>
        </w:rPr>
        <w:t>uplynutia</w:t>
      </w:r>
      <w:r w:rsidRPr="00A532AB">
        <w:rPr>
          <w:rFonts w:ascii="Nudista" w:hAnsi="Nudista" w:cs="Arial"/>
          <w:sz w:val="20"/>
          <w:szCs w:val="20"/>
        </w:rPr>
        <w:t xml:space="preserve"> lehoty viazanosti ponúk (resp. predĺženej lehoty viazanosti)</w:t>
      </w:r>
      <w:r w:rsidR="00212C94" w:rsidRPr="00A532AB">
        <w:rPr>
          <w:rFonts w:ascii="Nudista" w:hAnsi="Nudista" w:cs="Arial"/>
          <w:sz w:val="20"/>
          <w:szCs w:val="20"/>
        </w:rPr>
        <w:t>, t.</w:t>
      </w:r>
      <w:r w:rsidR="004A0014" w:rsidRPr="00A532AB">
        <w:rPr>
          <w:rFonts w:ascii="Nudista" w:hAnsi="Nudista" w:cs="Arial"/>
          <w:sz w:val="20"/>
          <w:szCs w:val="20"/>
        </w:rPr>
        <w:t xml:space="preserve"> </w:t>
      </w:r>
      <w:r w:rsidR="00212C94" w:rsidRPr="00A532AB">
        <w:rPr>
          <w:rFonts w:ascii="Nudista" w:hAnsi="Nudista" w:cs="Arial"/>
          <w:sz w:val="20"/>
          <w:szCs w:val="20"/>
        </w:rPr>
        <w:t xml:space="preserve">j. do </w:t>
      </w:r>
      <w:r w:rsidR="00351582" w:rsidRPr="00A532AB">
        <w:rPr>
          <w:rFonts w:ascii="Nudista" w:hAnsi="Nudista" w:cs="Arial"/>
          <w:sz w:val="20"/>
          <w:szCs w:val="20"/>
        </w:rPr>
        <w:t>30.0</w:t>
      </w:r>
      <w:r w:rsidR="000201FF" w:rsidRPr="00A532AB">
        <w:rPr>
          <w:rFonts w:ascii="Nudista" w:hAnsi="Nudista" w:cs="Arial"/>
          <w:sz w:val="20"/>
          <w:szCs w:val="20"/>
        </w:rPr>
        <w:t>9</w:t>
      </w:r>
      <w:r w:rsidR="00351582" w:rsidRPr="00A532AB">
        <w:rPr>
          <w:rFonts w:ascii="Nudista" w:hAnsi="Nudista" w:cs="Arial"/>
          <w:sz w:val="20"/>
          <w:szCs w:val="20"/>
        </w:rPr>
        <w:t>.2022</w:t>
      </w:r>
      <w:r w:rsidRPr="00A532AB">
        <w:rPr>
          <w:rFonts w:ascii="Nudista" w:hAnsi="Nudista" w:cs="Arial"/>
          <w:sz w:val="20"/>
          <w:szCs w:val="20"/>
        </w:rPr>
        <w:t>. Z bankovej záruky vystavenej bankou musí ďalej vyplývať, že banka uspokojí veriteľa (verejného obstarávateľa) za dlžníka (uchádzača) v prípade prepadnutia jeho zábezpeky v prospech verejného obstarávateľa vo verejnej súťaži s</w:t>
      </w:r>
      <w:r w:rsidRPr="00A532AB">
        <w:rPr>
          <w:rFonts w:ascii="Nudista" w:hAnsi="Nudista" w:cs="Calibri"/>
          <w:sz w:val="20"/>
          <w:szCs w:val="20"/>
        </w:rPr>
        <w:t> </w:t>
      </w:r>
      <w:r w:rsidRPr="00A532AB">
        <w:rPr>
          <w:rFonts w:ascii="Nudista" w:hAnsi="Nudista" w:cs="Arial"/>
          <w:sz w:val="20"/>
          <w:szCs w:val="20"/>
        </w:rPr>
        <w:t>n</w:t>
      </w:r>
      <w:r w:rsidRPr="00A532AB">
        <w:rPr>
          <w:rFonts w:ascii="Nudista" w:hAnsi="Nudista" w:cs="Proba Pro"/>
          <w:sz w:val="20"/>
          <w:szCs w:val="20"/>
        </w:rPr>
        <w:t>á</w:t>
      </w:r>
      <w:r w:rsidRPr="00A532AB">
        <w:rPr>
          <w:rFonts w:ascii="Nudista" w:hAnsi="Nudista" w:cs="Arial"/>
          <w:sz w:val="20"/>
          <w:szCs w:val="20"/>
        </w:rPr>
        <w:t xml:space="preserve">zvom </w:t>
      </w:r>
      <w:r w:rsidR="008B78E6" w:rsidRPr="005F01CD">
        <w:rPr>
          <w:rFonts w:ascii="Nudista" w:hAnsi="Nudista" w:cs="Arial"/>
          <w:b/>
          <w:bCs/>
          <w:sz w:val="20"/>
          <w:szCs w:val="20"/>
          <w:u w:val="single"/>
        </w:rPr>
        <w:t>Moderné technológie – Nesvady na ceste SMART</w:t>
      </w:r>
      <w:r w:rsidR="00E626F4" w:rsidRPr="00A532AB">
        <w:rPr>
          <w:rFonts w:ascii="Nudista" w:hAnsi="Nudista" w:cs="Arial"/>
          <w:b/>
          <w:bCs/>
          <w:sz w:val="20"/>
          <w:szCs w:val="20"/>
          <w:u w:val="single"/>
        </w:rPr>
        <w:t>,</w:t>
      </w:r>
      <w:r w:rsidRPr="00A532AB">
        <w:rPr>
          <w:rFonts w:ascii="Nudista" w:hAnsi="Nudista" w:cs="Arial"/>
          <w:b/>
          <w:bCs/>
          <w:sz w:val="20"/>
          <w:szCs w:val="20"/>
          <w:u w:val="single"/>
        </w:rPr>
        <w:t xml:space="preserve"> </w:t>
      </w:r>
      <w:r w:rsidRPr="00A532AB">
        <w:rPr>
          <w:rFonts w:ascii="Nudista" w:hAnsi="Nudista" w:cs="Arial"/>
          <w:b/>
          <w:sz w:val="20"/>
          <w:szCs w:val="20"/>
          <w:u w:val="single"/>
        </w:rPr>
        <w:t>pričom v texte bankovej záruky musí byť verejná súťaž nezameniteľne identifikovateľná napr. číslom Oznámenia, ktorým bola vyhlásená</w:t>
      </w:r>
      <w:r w:rsidR="00351582" w:rsidRPr="00A532AB">
        <w:rPr>
          <w:rFonts w:ascii="Nudista" w:hAnsi="Nudista" w:cs="Arial"/>
          <w:b/>
          <w:sz w:val="20"/>
          <w:szCs w:val="20"/>
          <w:u w:val="single"/>
        </w:rPr>
        <w:t xml:space="preserve"> a</w:t>
      </w:r>
      <w:r w:rsidR="00351582" w:rsidRPr="00A532AB">
        <w:rPr>
          <w:rFonts w:ascii="Nudista" w:hAnsi="Nudista" w:cs="Calibri"/>
          <w:b/>
          <w:sz w:val="20"/>
          <w:szCs w:val="20"/>
          <w:u w:val="single"/>
        </w:rPr>
        <w:t> </w:t>
      </w:r>
      <w:r w:rsidR="00351582" w:rsidRPr="00A532AB">
        <w:rPr>
          <w:rFonts w:ascii="Nudista" w:hAnsi="Nudista" w:cs="Arial"/>
          <w:b/>
          <w:sz w:val="20"/>
          <w:szCs w:val="20"/>
          <w:u w:val="single"/>
        </w:rPr>
        <w:t>označením Časti predmetu zákazky, pre ktorú sa banková záruka poskytuje</w:t>
      </w:r>
      <w:r w:rsidRPr="00A532AB">
        <w:rPr>
          <w:rFonts w:ascii="Nudista" w:hAnsi="Nudista" w:cs="Arial"/>
          <w:sz w:val="20"/>
          <w:szCs w:val="20"/>
        </w:rPr>
        <w:t xml:space="preserve">. </w:t>
      </w:r>
      <w:r w:rsidR="004A0014" w:rsidRPr="00A532AB">
        <w:rPr>
          <w:rFonts w:ascii="Nudista" w:hAnsi="Nudista" w:cs="Arial"/>
          <w:sz w:val="20"/>
          <w:szCs w:val="20"/>
        </w:rPr>
        <w:t>Banka sa musí bezpodmienečne a neodvolateľne zaviazať zaplatiť na účet verejného obstarávateľa pohľadávku krytú bankovou zárukou na základe prvej výzvy verejného obstarávateľa na jej zaplatenie</w:t>
      </w:r>
      <w:r w:rsidRPr="00A532AB">
        <w:rPr>
          <w:rFonts w:ascii="Nudista" w:hAnsi="Nudista" w:cs="Arial"/>
          <w:sz w:val="20"/>
          <w:szCs w:val="20"/>
        </w:rPr>
        <w:t xml:space="preserve">. Banková záruka vzniká dňom písomného vyhlásenia banky a zábezpeka vzniká doručením záručnej listiny verejnému obstarávateľovi. V prípade poskytnutia zábezpeky formou bankovej záruky, uchádzač predloží bankovú záruku </w:t>
      </w:r>
      <w:r w:rsidRPr="00A532AB">
        <w:rPr>
          <w:rFonts w:ascii="Nudista" w:hAnsi="Nudista" w:cs="Arial"/>
          <w:b/>
          <w:sz w:val="20"/>
          <w:szCs w:val="20"/>
        </w:rPr>
        <w:t>vo forme a</w:t>
      </w:r>
      <w:r w:rsidRPr="00A532AB">
        <w:rPr>
          <w:rFonts w:ascii="Nudista" w:hAnsi="Nudista" w:cs="Calibri"/>
          <w:b/>
          <w:sz w:val="20"/>
          <w:szCs w:val="20"/>
        </w:rPr>
        <w:t> </w:t>
      </w:r>
      <w:r w:rsidRPr="00A532AB">
        <w:rPr>
          <w:rFonts w:ascii="Nudista" w:hAnsi="Nudista" w:cs="Arial"/>
          <w:b/>
          <w:sz w:val="20"/>
          <w:szCs w:val="20"/>
        </w:rPr>
        <w:t>sp</w:t>
      </w:r>
      <w:r w:rsidRPr="00A532AB">
        <w:rPr>
          <w:rFonts w:ascii="Nudista" w:hAnsi="Nudista" w:cs="Proba Pro"/>
          <w:b/>
          <w:sz w:val="20"/>
          <w:szCs w:val="20"/>
        </w:rPr>
        <w:t>ô</w:t>
      </w:r>
      <w:r w:rsidRPr="00A532AB">
        <w:rPr>
          <w:rFonts w:ascii="Nudista" w:hAnsi="Nudista" w:cs="Arial"/>
          <w:b/>
          <w:sz w:val="20"/>
          <w:szCs w:val="20"/>
        </w:rPr>
        <w:t>sobom uveden</w:t>
      </w:r>
      <w:r w:rsidRPr="00A532AB">
        <w:rPr>
          <w:rFonts w:ascii="Nudista" w:hAnsi="Nudista" w:cs="Proba Pro"/>
          <w:b/>
          <w:sz w:val="20"/>
          <w:szCs w:val="20"/>
        </w:rPr>
        <w:t>ý</w:t>
      </w:r>
      <w:r w:rsidRPr="00A532AB">
        <w:rPr>
          <w:rFonts w:ascii="Nudista" w:hAnsi="Nudista" w:cs="Arial"/>
          <w:b/>
          <w:sz w:val="20"/>
          <w:szCs w:val="20"/>
        </w:rPr>
        <w:t>m v</w:t>
      </w:r>
      <w:r w:rsidRPr="00A532AB">
        <w:rPr>
          <w:rFonts w:ascii="Nudista" w:hAnsi="Nudista" w:cs="Calibri"/>
          <w:b/>
          <w:sz w:val="20"/>
          <w:szCs w:val="20"/>
        </w:rPr>
        <w:t> </w:t>
      </w:r>
      <w:r w:rsidRPr="00A532AB">
        <w:rPr>
          <w:rFonts w:ascii="Nudista" w:hAnsi="Nudista" w:cs="Arial"/>
          <w:b/>
          <w:sz w:val="20"/>
          <w:szCs w:val="20"/>
        </w:rPr>
        <w:t>ustanoven</w:t>
      </w:r>
      <w:r w:rsidRPr="00A532AB">
        <w:rPr>
          <w:rFonts w:ascii="Nudista" w:hAnsi="Nudista" w:cs="Proba Pro"/>
          <w:b/>
          <w:sz w:val="20"/>
          <w:szCs w:val="20"/>
        </w:rPr>
        <w:t>í</w:t>
      </w:r>
      <w:r w:rsidRPr="00A532AB">
        <w:rPr>
          <w:rFonts w:ascii="Nudista" w:hAnsi="Nudista" w:cs="Arial"/>
          <w:b/>
          <w:sz w:val="20"/>
          <w:szCs w:val="20"/>
        </w:rPr>
        <w:t xml:space="preserve"> bodu </w:t>
      </w:r>
      <w:r w:rsidR="00A06361" w:rsidRPr="00A532AB">
        <w:rPr>
          <w:rFonts w:ascii="Nudista" w:hAnsi="Nudista" w:cs="Arial"/>
          <w:b/>
          <w:sz w:val="20"/>
          <w:szCs w:val="20"/>
        </w:rPr>
        <w:t>8.</w:t>
      </w:r>
      <w:r w:rsidR="004130D1" w:rsidRPr="00A532AB">
        <w:rPr>
          <w:rFonts w:ascii="Nudista" w:hAnsi="Nudista" w:cs="Arial"/>
          <w:b/>
          <w:sz w:val="20"/>
          <w:szCs w:val="20"/>
        </w:rPr>
        <w:t>6</w:t>
      </w:r>
      <w:r w:rsidRPr="00A532AB">
        <w:rPr>
          <w:rFonts w:ascii="Nudista" w:hAnsi="Nudista" w:cs="Arial"/>
          <w:b/>
          <w:sz w:val="20"/>
          <w:szCs w:val="20"/>
        </w:rPr>
        <w:t xml:space="preserve"> tejto </w:t>
      </w:r>
      <w:r w:rsidRPr="00A532AB">
        <w:rPr>
          <w:rFonts w:ascii="Nudista" w:hAnsi="Nudista" w:cs="Proba Pro CE"/>
          <w:b/>
          <w:sz w:val="20"/>
          <w:szCs w:val="20"/>
        </w:rPr>
        <w:t>č</w:t>
      </w:r>
      <w:r w:rsidRPr="00A532AB">
        <w:rPr>
          <w:rFonts w:ascii="Nudista" w:hAnsi="Nudista" w:cs="Arial"/>
          <w:b/>
          <w:sz w:val="20"/>
          <w:szCs w:val="20"/>
        </w:rPr>
        <w:t>asti s</w:t>
      </w:r>
      <w:r w:rsidRPr="00A532AB">
        <w:rPr>
          <w:rFonts w:ascii="Nudista" w:hAnsi="Nudista" w:cs="Proba Pro CE"/>
          <w:b/>
          <w:sz w:val="20"/>
          <w:szCs w:val="20"/>
        </w:rPr>
        <w:t>úť</w:t>
      </w:r>
      <w:r w:rsidRPr="00A532AB">
        <w:rPr>
          <w:rFonts w:ascii="Nudista" w:hAnsi="Nudista" w:cs="Arial"/>
          <w:b/>
          <w:sz w:val="20"/>
          <w:szCs w:val="20"/>
        </w:rPr>
        <w:t>a</w:t>
      </w:r>
      <w:r w:rsidRPr="00A532AB">
        <w:rPr>
          <w:rFonts w:ascii="Nudista" w:hAnsi="Nudista" w:cs="Proba Pro"/>
          <w:b/>
          <w:sz w:val="20"/>
          <w:szCs w:val="20"/>
        </w:rPr>
        <w:t>ž</w:t>
      </w:r>
      <w:r w:rsidRPr="00A532AB">
        <w:rPr>
          <w:rFonts w:ascii="Nudista" w:hAnsi="Nudista" w:cs="Arial"/>
          <w:b/>
          <w:sz w:val="20"/>
          <w:szCs w:val="20"/>
        </w:rPr>
        <w:t>n</w:t>
      </w:r>
      <w:r w:rsidRPr="00A532AB">
        <w:rPr>
          <w:rFonts w:ascii="Nudista" w:hAnsi="Nudista" w:cs="Proba Pro"/>
          <w:b/>
          <w:sz w:val="20"/>
          <w:szCs w:val="20"/>
        </w:rPr>
        <w:t>ý</w:t>
      </w:r>
      <w:r w:rsidRPr="00A532AB">
        <w:rPr>
          <w:rFonts w:ascii="Nudista" w:hAnsi="Nudista" w:cs="Arial"/>
          <w:b/>
          <w:sz w:val="20"/>
          <w:szCs w:val="20"/>
        </w:rPr>
        <w:t>ch podkladov</w:t>
      </w:r>
      <w:r w:rsidRPr="00A532AB">
        <w:rPr>
          <w:rFonts w:ascii="Nudista" w:hAnsi="Nudista" w:cs="Arial"/>
          <w:sz w:val="20"/>
          <w:szCs w:val="20"/>
        </w:rPr>
        <w:t>.</w:t>
      </w:r>
    </w:p>
    <w:p w14:paraId="796E165F" w14:textId="77777777" w:rsidR="0094391B" w:rsidRPr="00A532AB" w:rsidRDefault="0094391B" w:rsidP="00E83DC7">
      <w:pPr>
        <w:pStyle w:val="Nadpis3"/>
        <w:keepNext w:val="0"/>
        <w:keepLines w:val="0"/>
        <w:numPr>
          <w:ilvl w:val="0"/>
          <w:numId w:val="0"/>
        </w:numPr>
        <w:spacing w:after="0" w:line="240" w:lineRule="auto"/>
        <w:ind w:left="720"/>
        <w:jc w:val="both"/>
        <w:rPr>
          <w:rStyle w:val="spelle"/>
          <w:rFonts w:ascii="Nudista" w:eastAsia="Calibri" w:hAnsi="Nudista" w:cs="Arial"/>
          <w:sz w:val="22"/>
          <w:szCs w:val="22"/>
        </w:rPr>
      </w:pPr>
    </w:p>
    <w:p w14:paraId="04699874" w14:textId="77777777" w:rsidR="00A06361" w:rsidRPr="00A532AB" w:rsidRDefault="00A06361" w:rsidP="005A5CC6">
      <w:pPr>
        <w:pStyle w:val="Nadpis3"/>
        <w:keepNext w:val="0"/>
        <w:keepLines w:val="0"/>
        <w:numPr>
          <w:ilvl w:val="2"/>
          <w:numId w:val="151"/>
        </w:numPr>
        <w:spacing w:after="120" w:line="240" w:lineRule="auto"/>
        <w:ind w:left="1418" w:hanging="851"/>
        <w:jc w:val="both"/>
        <w:rPr>
          <w:rStyle w:val="spelle"/>
          <w:rFonts w:ascii="Nudista" w:hAnsi="Nudista"/>
        </w:rPr>
      </w:pPr>
      <w:bookmarkStart w:id="77" w:name="_Hlk534369136"/>
      <w:bookmarkStart w:id="78" w:name="_Hlk534888202"/>
      <w:bookmarkStart w:id="79" w:name="_afmg28"/>
      <w:bookmarkEnd w:id="55"/>
      <w:bookmarkEnd w:id="61"/>
      <w:bookmarkEnd w:id="75"/>
      <w:r w:rsidRPr="00A532AB">
        <w:rPr>
          <w:rStyle w:val="spelle"/>
          <w:rFonts w:ascii="Nudista" w:hAnsi="Nudista"/>
        </w:rPr>
        <w:lastRenderedPageBreak/>
        <w:t>Poskytnutím poistenia záruky za uchádzača:</w:t>
      </w:r>
    </w:p>
    <w:p w14:paraId="5398C2E3" w14:textId="39E35FC9" w:rsidR="00A06361" w:rsidRPr="00A532AB" w:rsidRDefault="00A06361" w:rsidP="00E83DC7">
      <w:pPr>
        <w:spacing w:after="0" w:line="240" w:lineRule="auto"/>
        <w:ind w:left="1418"/>
        <w:jc w:val="both"/>
        <w:rPr>
          <w:rFonts w:ascii="Nudista" w:hAnsi="Nudista" w:cs="Arial"/>
          <w:sz w:val="20"/>
          <w:szCs w:val="20"/>
        </w:rPr>
      </w:pPr>
      <w:r w:rsidRPr="00A532AB">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A532AB">
        <w:rPr>
          <w:rFonts w:ascii="Nudista" w:hAnsi="Nudista" w:cs="Calibri"/>
          <w:sz w:val="20"/>
          <w:szCs w:val="20"/>
        </w:rPr>
        <w:t> </w:t>
      </w:r>
      <w:r w:rsidRPr="00A532AB">
        <w:rPr>
          <w:rFonts w:ascii="Nudista" w:hAnsi="Nudista" w:cs="Arial"/>
          <w:sz w:val="20"/>
          <w:szCs w:val="20"/>
        </w:rPr>
        <w:t>oprávnenou osobou z</w:t>
      </w:r>
      <w:r w:rsidRPr="00A532AB">
        <w:rPr>
          <w:rFonts w:ascii="Nudista" w:hAnsi="Nudista" w:cs="Calibri"/>
          <w:sz w:val="20"/>
          <w:szCs w:val="20"/>
        </w:rPr>
        <w:t> </w:t>
      </w:r>
      <w:r w:rsidRPr="00A532AB">
        <w:rPr>
          <w:rFonts w:ascii="Nudista" w:hAnsi="Nudista" w:cs="Arial"/>
          <w:sz w:val="20"/>
          <w:szCs w:val="20"/>
        </w:rPr>
        <w:t>poistnej zmluvy je verejný obstarávateľ. Doba platnosti poistenia záruky musí byť určená v</w:t>
      </w:r>
      <w:r w:rsidRPr="00A532AB">
        <w:rPr>
          <w:rFonts w:ascii="Nudista" w:hAnsi="Nudista" w:cs="Calibri"/>
          <w:sz w:val="20"/>
          <w:szCs w:val="20"/>
        </w:rPr>
        <w:t> </w:t>
      </w:r>
      <w:r w:rsidRPr="00A532AB">
        <w:rPr>
          <w:rFonts w:ascii="Nudista" w:hAnsi="Nudista" w:cs="Arial"/>
          <w:sz w:val="20"/>
          <w:szCs w:val="20"/>
        </w:rPr>
        <w:t>poistenej zmluve, ako aj v</w:t>
      </w:r>
      <w:r w:rsidRPr="00A532AB">
        <w:rPr>
          <w:rFonts w:ascii="Nudista" w:hAnsi="Nudista" w:cs="Calibri"/>
          <w:sz w:val="20"/>
          <w:szCs w:val="20"/>
        </w:rPr>
        <w:t> </w:t>
      </w:r>
      <w:r w:rsidRPr="00A532AB">
        <w:rPr>
          <w:rFonts w:ascii="Nudista" w:hAnsi="Nudista" w:cs="Arial"/>
          <w:sz w:val="20"/>
          <w:szCs w:val="20"/>
        </w:rPr>
        <w:t>doklade vystavenom poisťovňou o</w:t>
      </w:r>
      <w:r w:rsidRPr="00A532AB">
        <w:rPr>
          <w:rFonts w:ascii="Nudista" w:hAnsi="Nudista" w:cs="Calibri"/>
          <w:sz w:val="20"/>
          <w:szCs w:val="20"/>
        </w:rPr>
        <w:t> </w:t>
      </w:r>
      <w:r w:rsidRPr="00A532AB">
        <w:rPr>
          <w:rFonts w:ascii="Nudista" w:hAnsi="Nudista" w:cs="Arial"/>
          <w:sz w:val="20"/>
          <w:szCs w:val="20"/>
        </w:rPr>
        <w:t xml:space="preserve">existencii poistenia záruky, minimálne do </w:t>
      </w:r>
      <w:r w:rsidR="00232BCF" w:rsidRPr="00A532AB">
        <w:rPr>
          <w:rFonts w:ascii="Nudista" w:hAnsi="Nudista" w:cs="Arial"/>
          <w:sz w:val="20"/>
          <w:szCs w:val="20"/>
        </w:rPr>
        <w:t>uplynutia</w:t>
      </w:r>
      <w:r w:rsidRPr="00A532AB">
        <w:rPr>
          <w:rFonts w:ascii="Nudista" w:hAnsi="Nudista" w:cs="Arial"/>
          <w:sz w:val="20"/>
          <w:szCs w:val="20"/>
        </w:rPr>
        <w:t xml:space="preserve"> lehoty viazanosti ponúk (resp. predĺženej lehoty viazanosti)</w:t>
      </w:r>
      <w:r w:rsidR="004A0014" w:rsidRPr="00A532AB">
        <w:rPr>
          <w:rFonts w:ascii="Nudista" w:hAnsi="Nudista" w:cs="Arial"/>
          <w:sz w:val="20"/>
          <w:szCs w:val="20"/>
        </w:rPr>
        <w:t xml:space="preserve">, t. j. do </w:t>
      </w:r>
      <w:r w:rsidR="00351582" w:rsidRPr="00A532AB">
        <w:rPr>
          <w:rFonts w:ascii="Nudista" w:hAnsi="Nudista" w:cs="Arial"/>
          <w:sz w:val="20"/>
          <w:szCs w:val="20"/>
        </w:rPr>
        <w:t>30.0</w:t>
      </w:r>
      <w:r w:rsidR="000201FF" w:rsidRPr="00A532AB">
        <w:rPr>
          <w:rFonts w:ascii="Nudista" w:hAnsi="Nudista" w:cs="Arial"/>
          <w:sz w:val="20"/>
          <w:szCs w:val="20"/>
        </w:rPr>
        <w:t>9</w:t>
      </w:r>
      <w:r w:rsidR="00351582" w:rsidRPr="00A532AB">
        <w:rPr>
          <w:rFonts w:ascii="Nudista" w:hAnsi="Nudista" w:cs="Arial"/>
          <w:sz w:val="20"/>
          <w:szCs w:val="20"/>
        </w:rPr>
        <w:t>.2022</w:t>
      </w:r>
      <w:r w:rsidRPr="00A532AB">
        <w:rPr>
          <w:rFonts w:ascii="Nudista" w:hAnsi="Nudista" w:cs="Arial"/>
          <w:sz w:val="20"/>
          <w:szCs w:val="20"/>
        </w:rPr>
        <w:t>. Z</w:t>
      </w:r>
      <w:r w:rsidRPr="00A532AB">
        <w:rPr>
          <w:rFonts w:ascii="Nudista" w:hAnsi="Nudista" w:cs="Calibri"/>
          <w:sz w:val="20"/>
          <w:szCs w:val="20"/>
        </w:rPr>
        <w:t> </w:t>
      </w:r>
      <w:r w:rsidRPr="00A532AB">
        <w:rPr>
          <w:rFonts w:ascii="Nudista" w:hAnsi="Nudista" w:cs="Arial"/>
          <w:sz w:val="20"/>
          <w:szCs w:val="20"/>
        </w:rPr>
        <w:t>dokladu vystaveného poisťovňou musí ďalej vyplývať, že poisťovňa uspokojí oprávnenú osobu (</w:t>
      </w:r>
      <w:r w:rsidR="0022036B" w:rsidRPr="00A532AB">
        <w:rPr>
          <w:rFonts w:ascii="Nudista" w:hAnsi="Nudista" w:cs="Arial"/>
          <w:sz w:val="20"/>
          <w:szCs w:val="20"/>
        </w:rPr>
        <w:t xml:space="preserve">verejného </w:t>
      </w:r>
      <w:r w:rsidRPr="00A532AB">
        <w:rPr>
          <w:rFonts w:ascii="Nudista" w:hAnsi="Nudista" w:cs="Arial"/>
          <w:sz w:val="20"/>
          <w:szCs w:val="20"/>
        </w:rPr>
        <w:t xml:space="preserve">obstarávateľa) za poisteného (uchádzača) v prípade prepadnutia jeho zábezpeky v prospech </w:t>
      </w:r>
      <w:r w:rsidR="0022036B" w:rsidRPr="00A532AB">
        <w:rPr>
          <w:rFonts w:ascii="Nudista" w:hAnsi="Nudista" w:cs="Arial"/>
          <w:sz w:val="20"/>
          <w:szCs w:val="20"/>
        </w:rPr>
        <w:t xml:space="preserve">verejného </w:t>
      </w:r>
      <w:r w:rsidRPr="00A532AB">
        <w:rPr>
          <w:rFonts w:ascii="Nudista" w:hAnsi="Nudista" w:cs="Arial"/>
          <w:sz w:val="20"/>
          <w:szCs w:val="20"/>
        </w:rPr>
        <w:t>obstarávateľa v</w:t>
      </w:r>
      <w:r w:rsidRPr="00A532AB">
        <w:rPr>
          <w:rFonts w:ascii="Nudista" w:hAnsi="Nudista" w:cs="Calibri"/>
          <w:sz w:val="20"/>
          <w:szCs w:val="20"/>
        </w:rPr>
        <w:t> </w:t>
      </w:r>
      <w:r w:rsidRPr="00A532AB">
        <w:rPr>
          <w:rFonts w:ascii="Nudista" w:hAnsi="Nudista" w:cs="Arial"/>
          <w:sz w:val="20"/>
          <w:szCs w:val="20"/>
        </w:rPr>
        <w:t xml:space="preserve">tejto </w:t>
      </w:r>
      <w:r w:rsidR="0022036B" w:rsidRPr="00A532AB">
        <w:rPr>
          <w:rFonts w:ascii="Nudista" w:hAnsi="Nudista" w:cs="Arial"/>
          <w:sz w:val="20"/>
          <w:szCs w:val="20"/>
        </w:rPr>
        <w:t xml:space="preserve">verejnej </w:t>
      </w:r>
      <w:r w:rsidRPr="00A532AB">
        <w:rPr>
          <w:rFonts w:ascii="Nudista" w:hAnsi="Nudista" w:cs="Arial"/>
          <w:sz w:val="20"/>
          <w:szCs w:val="20"/>
        </w:rPr>
        <w:t>súťaži</w:t>
      </w:r>
      <w:r w:rsidR="0022036B" w:rsidRPr="00A532AB">
        <w:rPr>
          <w:rFonts w:ascii="Nudista" w:hAnsi="Nudista" w:cs="Arial"/>
          <w:sz w:val="20"/>
          <w:szCs w:val="20"/>
        </w:rPr>
        <w:t xml:space="preserve"> s</w:t>
      </w:r>
      <w:r w:rsidR="0022036B" w:rsidRPr="00A532AB">
        <w:rPr>
          <w:rFonts w:ascii="Nudista" w:hAnsi="Nudista" w:cs="Calibri"/>
          <w:sz w:val="20"/>
          <w:szCs w:val="20"/>
        </w:rPr>
        <w:t> </w:t>
      </w:r>
      <w:r w:rsidR="0022036B" w:rsidRPr="00A532AB">
        <w:rPr>
          <w:rFonts w:ascii="Nudista" w:hAnsi="Nudista" w:cs="Arial"/>
          <w:sz w:val="20"/>
          <w:szCs w:val="20"/>
        </w:rPr>
        <w:t xml:space="preserve">názvom </w:t>
      </w:r>
      <w:r w:rsidR="008B78E6" w:rsidRPr="008B622A">
        <w:rPr>
          <w:rFonts w:ascii="Nudista" w:hAnsi="Nudista" w:cs="Arial"/>
          <w:b/>
          <w:bCs/>
          <w:sz w:val="20"/>
          <w:szCs w:val="20"/>
          <w:u w:val="single"/>
        </w:rPr>
        <w:t>Moderné technológie – Nesvady na ceste SMART</w:t>
      </w:r>
      <w:r w:rsidR="004130D1" w:rsidRPr="00A532AB">
        <w:rPr>
          <w:rFonts w:ascii="Nudista" w:hAnsi="Nudista" w:cs="Arial"/>
          <w:b/>
          <w:sz w:val="20"/>
          <w:szCs w:val="20"/>
          <w:u w:val="single"/>
        </w:rPr>
        <w:t>,</w:t>
      </w:r>
      <w:r w:rsidR="0022036B" w:rsidRPr="00A532AB">
        <w:rPr>
          <w:rFonts w:ascii="Nudista" w:hAnsi="Nudista" w:cs="Arial"/>
          <w:b/>
          <w:sz w:val="20"/>
          <w:szCs w:val="20"/>
          <w:u w:val="single"/>
        </w:rPr>
        <w:t xml:space="preserve"> pričom v texte </w:t>
      </w:r>
      <w:r w:rsidR="0022036B" w:rsidRPr="00A532AB">
        <w:rPr>
          <w:rFonts w:ascii="Nudista" w:eastAsia="Proba Pro" w:hAnsi="Nudista" w:cs="Proba Pro"/>
          <w:b/>
          <w:sz w:val="20"/>
          <w:szCs w:val="20"/>
          <w:u w:val="single"/>
        </w:rPr>
        <w:t xml:space="preserve">dokladu vystaveného poisťovňou </w:t>
      </w:r>
      <w:r w:rsidR="0022036B" w:rsidRPr="00A532AB">
        <w:rPr>
          <w:rFonts w:ascii="Nudista" w:hAnsi="Nudista" w:cs="Arial"/>
          <w:b/>
          <w:sz w:val="20"/>
          <w:szCs w:val="20"/>
          <w:u w:val="single"/>
        </w:rPr>
        <w:t>musí byť verejná súťaž nezameniteľne identifikovateľná napr. číslom Oznámenia, ktorým bola vyhlásená</w:t>
      </w:r>
      <w:r w:rsidR="00600C6C" w:rsidRPr="00A532AB">
        <w:rPr>
          <w:rFonts w:ascii="Nudista" w:hAnsi="Nudista" w:cs="Arial"/>
          <w:b/>
          <w:sz w:val="20"/>
          <w:szCs w:val="20"/>
          <w:u w:val="single"/>
        </w:rPr>
        <w:t xml:space="preserve"> a</w:t>
      </w:r>
      <w:r w:rsidR="00600C6C" w:rsidRPr="00A532AB">
        <w:rPr>
          <w:rFonts w:ascii="Nudista" w:hAnsi="Nudista" w:cs="Calibri"/>
          <w:b/>
          <w:sz w:val="20"/>
          <w:szCs w:val="20"/>
          <w:u w:val="single"/>
        </w:rPr>
        <w:t> </w:t>
      </w:r>
      <w:r w:rsidR="00600C6C" w:rsidRPr="00A532AB">
        <w:rPr>
          <w:rFonts w:ascii="Nudista" w:hAnsi="Nudista" w:cs="Arial"/>
          <w:b/>
          <w:sz w:val="20"/>
          <w:szCs w:val="20"/>
          <w:u w:val="single"/>
        </w:rPr>
        <w:t>označením Časti predmetu zákazky, pre ktorú sa banková záruka poskytuje</w:t>
      </w:r>
      <w:r w:rsidR="0034667C" w:rsidRPr="00A532AB">
        <w:rPr>
          <w:rFonts w:ascii="Nudista" w:hAnsi="Nudista" w:cs="Arial"/>
          <w:b/>
          <w:sz w:val="20"/>
          <w:szCs w:val="20"/>
          <w:u w:val="single"/>
        </w:rPr>
        <w:t>.</w:t>
      </w:r>
      <w:r w:rsidRPr="00A532AB">
        <w:rPr>
          <w:rFonts w:ascii="Nudista" w:hAnsi="Nudista" w:cs="Arial"/>
          <w:sz w:val="20"/>
          <w:szCs w:val="20"/>
        </w:rPr>
        <w:t xml:space="preserve"> </w:t>
      </w:r>
      <w:r w:rsidR="0022036B" w:rsidRPr="00A532AB">
        <w:rPr>
          <w:rFonts w:ascii="Nudista" w:hAnsi="Nudista" w:cs="Arial"/>
          <w:sz w:val="20"/>
          <w:szCs w:val="20"/>
        </w:rPr>
        <w:t>Poisťovňa predĺži platnosť poistenia záruky v prípade, že bola lehota viazanosti ponúk predĺžená.</w:t>
      </w:r>
      <w:r w:rsidRPr="00A532AB">
        <w:rPr>
          <w:rFonts w:ascii="Nudista" w:hAnsi="Nudista" w:cs="Arial"/>
          <w:sz w:val="20"/>
          <w:szCs w:val="20"/>
        </w:rPr>
        <w:t xml:space="preserve"> </w:t>
      </w:r>
      <w:r w:rsidR="000B2B37" w:rsidRPr="00A532AB">
        <w:rPr>
          <w:rFonts w:ascii="Nudista" w:hAnsi="Nudista" w:cs="Arial"/>
          <w:sz w:val="20"/>
          <w:szCs w:val="20"/>
        </w:rPr>
        <w:t>Poisťovňa sa musí bezpodmienečne a neodvolateľne zaviazať zaplatiť na účet verejného obstarávateľa pohľadávku krytú poistením záruky na základe prvej výzvy verejného obstarávateľa na jej zaplatenie</w:t>
      </w:r>
      <w:r w:rsidRPr="00A532AB">
        <w:rPr>
          <w:rFonts w:ascii="Nudista" w:hAnsi="Nudista" w:cs="Arial"/>
          <w:sz w:val="20"/>
          <w:szCs w:val="20"/>
        </w:rPr>
        <w:t>. Poistenie záruky vzniká dňom uzavretia poistnej zmluvy medzi poisťovňou a</w:t>
      </w:r>
      <w:r w:rsidRPr="00A532AB">
        <w:rPr>
          <w:rFonts w:ascii="Nudista" w:hAnsi="Nudista" w:cs="Calibri"/>
          <w:sz w:val="20"/>
          <w:szCs w:val="20"/>
        </w:rPr>
        <w:t> </w:t>
      </w:r>
      <w:r w:rsidRPr="00A532AB">
        <w:rPr>
          <w:rFonts w:ascii="Nudista" w:hAnsi="Nudista" w:cs="Arial"/>
          <w:sz w:val="20"/>
          <w:szCs w:val="20"/>
        </w:rPr>
        <w:t>poisteným (uchádzačom) a zábezpeka vzniká doručením dokladu vystaveného poisťovňou o</w:t>
      </w:r>
      <w:r w:rsidRPr="00A532AB">
        <w:rPr>
          <w:rFonts w:ascii="Nudista" w:hAnsi="Nudista" w:cs="Calibri"/>
          <w:sz w:val="20"/>
          <w:szCs w:val="20"/>
        </w:rPr>
        <w:t> </w:t>
      </w:r>
      <w:r w:rsidRPr="00A532AB">
        <w:rPr>
          <w:rFonts w:ascii="Nudista" w:hAnsi="Nudista" w:cs="Arial"/>
          <w:sz w:val="20"/>
          <w:szCs w:val="20"/>
        </w:rPr>
        <w:t xml:space="preserve">poistení záruky </w:t>
      </w:r>
      <w:r w:rsidR="0022036B" w:rsidRPr="00A532AB">
        <w:rPr>
          <w:rFonts w:ascii="Nudista" w:hAnsi="Nudista" w:cs="Arial"/>
          <w:sz w:val="20"/>
          <w:szCs w:val="20"/>
        </w:rPr>
        <w:t xml:space="preserve">verejnému </w:t>
      </w:r>
      <w:r w:rsidRPr="00A532AB">
        <w:rPr>
          <w:rFonts w:ascii="Nudista" w:hAnsi="Nudista" w:cs="Arial"/>
          <w:sz w:val="20"/>
          <w:szCs w:val="20"/>
        </w:rPr>
        <w:t xml:space="preserve">obstarávateľovi. V prípade poskytnutia zábezpeky formou poistenia záruky, uchádzač predloží doklad vystavený poisťovňou </w:t>
      </w:r>
      <w:r w:rsidRPr="00A532AB">
        <w:rPr>
          <w:rFonts w:ascii="Nudista" w:hAnsi="Nudista" w:cs="Arial"/>
          <w:b/>
          <w:sz w:val="20"/>
          <w:szCs w:val="20"/>
        </w:rPr>
        <w:t>vo forme a</w:t>
      </w:r>
      <w:r w:rsidRPr="00A532AB">
        <w:rPr>
          <w:rFonts w:ascii="Nudista" w:hAnsi="Nudista" w:cs="Calibri"/>
          <w:b/>
          <w:sz w:val="20"/>
          <w:szCs w:val="20"/>
        </w:rPr>
        <w:t> </w:t>
      </w:r>
      <w:r w:rsidRPr="00A532AB">
        <w:rPr>
          <w:rFonts w:ascii="Nudista" w:hAnsi="Nudista" w:cs="Arial"/>
          <w:b/>
          <w:sz w:val="20"/>
          <w:szCs w:val="20"/>
        </w:rPr>
        <w:t>spôsobom uvedeným v</w:t>
      </w:r>
      <w:r w:rsidRPr="00A532AB">
        <w:rPr>
          <w:rFonts w:ascii="Nudista" w:hAnsi="Nudista" w:cs="Calibri"/>
          <w:b/>
          <w:sz w:val="20"/>
          <w:szCs w:val="20"/>
        </w:rPr>
        <w:t> </w:t>
      </w:r>
      <w:r w:rsidRPr="00A532AB">
        <w:rPr>
          <w:rFonts w:ascii="Nudista" w:hAnsi="Nudista" w:cs="Arial"/>
          <w:b/>
          <w:sz w:val="20"/>
          <w:szCs w:val="20"/>
        </w:rPr>
        <w:t xml:space="preserve">ustanovení bodu </w:t>
      </w:r>
      <w:r w:rsidR="000C2842" w:rsidRPr="00A532AB">
        <w:rPr>
          <w:rFonts w:ascii="Nudista" w:hAnsi="Nudista" w:cs="Arial"/>
          <w:b/>
          <w:sz w:val="20"/>
          <w:szCs w:val="20"/>
        </w:rPr>
        <w:t>8.</w:t>
      </w:r>
      <w:r w:rsidR="004130D1" w:rsidRPr="00A532AB">
        <w:rPr>
          <w:rFonts w:ascii="Nudista" w:hAnsi="Nudista" w:cs="Arial"/>
          <w:b/>
          <w:sz w:val="20"/>
          <w:szCs w:val="20"/>
        </w:rPr>
        <w:t>6</w:t>
      </w:r>
      <w:r w:rsidRPr="00A532AB">
        <w:rPr>
          <w:rFonts w:ascii="Nudista" w:hAnsi="Nudista" w:cs="Arial"/>
          <w:b/>
          <w:sz w:val="20"/>
          <w:szCs w:val="20"/>
        </w:rPr>
        <w:t xml:space="preserve"> tejto časti súťažných podkladov.</w:t>
      </w:r>
    </w:p>
    <w:bookmarkEnd w:id="77"/>
    <w:bookmarkEnd w:id="78"/>
    <w:p w14:paraId="73F5514E" w14:textId="77777777" w:rsidR="00A06361" w:rsidRPr="00A532AB" w:rsidRDefault="00A06361" w:rsidP="00E83DC7">
      <w:pPr>
        <w:pStyle w:val="Nadpis3"/>
        <w:keepNext w:val="0"/>
        <w:keepLines w:val="0"/>
        <w:numPr>
          <w:ilvl w:val="0"/>
          <w:numId w:val="0"/>
        </w:numPr>
        <w:spacing w:after="0" w:line="240" w:lineRule="auto"/>
        <w:ind w:left="1224" w:hanging="504"/>
        <w:jc w:val="both"/>
        <w:rPr>
          <w:rStyle w:val="spelle"/>
          <w:rFonts w:ascii="Nudista" w:eastAsia="Calibri" w:hAnsi="Nudista" w:cs="Arial"/>
          <w:sz w:val="22"/>
          <w:szCs w:val="22"/>
        </w:rPr>
      </w:pPr>
    </w:p>
    <w:p w14:paraId="7B7F72CF" w14:textId="5C8BA2E7" w:rsidR="00A06361" w:rsidRPr="00A532AB" w:rsidRDefault="00A06361" w:rsidP="005A5CC6">
      <w:pPr>
        <w:pStyle w:val="Nadpis3"/>
        <w:keepNext w:val="0"/>
        <w:keepLines w:val="0"/>
        <w:numPr>
          <w:ilvl w:val="2"/>
          <w:numId w:val="151"/>
        </w:numPr>
        <w:spacing w:after="0" w:line="240" w:lineRule="auto"/>
        <w:ind w:left="1418" w:hanging="851"/>
        <w:jc w:val="both"/>
        <w:rPr>
          <w:rFonts w:ascii="Nudista" w:hAnsi="Nudista" w:cs="Arial"/>
        </w:rPr>
      </w:pPr>
      <w:r w:rsidRPr="00A532AB">
        <w:rPr>
          <w:rStyle w:val="spelle"/>
          <w:rFonts w:ascii="Nudista" w:hAnsi="Nudista" w:cs="Arial"/>
        </w:rPr>
        <w:t>Zložením finančných prostriedkov na bankový účet verejného obstarávateľa</w:t>
      </w:r>
    </w:p>
    <w:p w14:paraId="63645B78" w14:textId="77777777" w:rsidR="00A06361" w:rsidRPr="00A532AB" w:rsidRDefault="00A06361" w:rsidP="00E83DC7">
      <w:pPr>
        <w:spacing w:after="0" w:line="240" w:lineRule="auto"/>
        <w:ind w:left="1418"/>
        <w:jc w:val="both"/>
        <w:rPr>
          <w:rStyle w:val="spelle"/>
          <w:rFonts w:ascii="Nudista" w:hAnsi="Nudista" w:cs="Arial"/>
          <w:sz w:val="20"/>
          <w:szCs w:val="20"/>
        </w:rPr>
      </w:pPr>
      <w:r w:rsidRPr="00A532AB">
        <w:rPr>
          <w:rStyle w:val="spelle"/>
          <w:rFonts w:ascii="Nudista" w:hAnsi="Nudista" w:cs="Arial"/>
          <w:sz w:val="20"/>
          <w:szCs w:val="20"/>
        </w:rPr>
        <w:t xml:space="preserve">V prípade zloženia finančných prostriedkov na bankový účet verejného obstarávateľa musia byť zložené na účet: </w:t>
      </w:r>
    </w:p>
    <w:p w14:paraId="1C15F691" w14:textId="62DE648E" w:rsidR="00A06361" w:rsidRPr="00A532AB" w:rsidRDefault="00A06361" w:rsidP="005A5CC6">
      <w:pPr>
        <w:numPr>
          <w:ilvl w:val="0"/>
          <w:numId w:val="158"/>
        </w:numPr>
        <w:spacing w:after="0" w:line="240" w:lineRule="auto"/>
        <w:ind w:left="1985"/>
        <w:jc w:val="both"/>
        <w:rPr>
          <w:rStyle w:val="spelle"/>
          <w:rFonts w:ascii="Nudista" w:hAnsi="Nudista" w:cs="Arial"/>
          <w:sz w:val="20"/>
          <w:szCs w:val="20"/>
        </w:rPr>
      </w:pPr>
      <w:r w:rsidRPr="00A532AB">
        <w:rPr>
          <w:rStyle w:val="spelle"/>
          <w:rFonts w:ascii="Nudista" w:hAnsi="Nudista" w:cs="Arial"/>
          <w:sz w:val="20"/>
          <w:szCs w:val="20"/>
        </w:rPr>
        <w:t xml:space="preserve">Názov banky: </w:t>
      </w:r>
      <w:r w:rsidR="00084EE8" w:rsidRPr="00084EE8">
        <w:rPr>
          <w:rStyle w:val="spelle"/>
          <w:rFonts w:ascii="Nudista" w:hAnsi="Nudista" w:cs="Arial"/>
          <w:sz w:val="20"/>
          <w:szCs w:val="20"/>
        </w:rPr>
        <w:t xml:space="preserve">Prima banka Slovensko, </w:t>
      </w:r>
      <w:proofErr w:type="spellStart"/>
      <w:r w:rsidR="00084EE8" w:rsidRPr="00084EE8">
        <w:rPr>
          <w:rStyle w:val="spelle"/>
          <w:rFonts w:ascii="Nudista" w:hAnsi="Nudista" w:cs="Arial"/>
          <w:sz w:val="20"/>
          <w:szCs w:val="20"/>
        </w:rPr>
        <w:t>a.s</w:t>
      </w:r>
      <w:proofErr w:type="spellEnd"/>
      <w:r w:rsidR="00084EE8" w:rsidRPr="00084EE8">
        <w:rPr>
          <w:rStyle w:val="spelle"/>
          <w:rFonts w:ascii="Nudista" w:hAnsi="Nudista" w:cs="Arial"/>
          <w:sz w:val="20"/>
          <w:szCs w:val="20"/>
        </w:rPr>
        <w:t>.</w:t>
      </w:r>
    </w:p>
    <w:p w14:paraId="11A0E8B4" w14:textId="0F9C8CE9" w:rsidR="00A06361" w:rsidRPr="00A532AB" w:rsidRDefault="00A06361" w:rsidP="005A5CC6">
      <w:pPr>
        <w:numPr>
          <w:ilvl w:val="0"/>
          <w:numId w:val="158"/>
        </w:numPr>
        <w:spacing w:after="0" w:line="240" w:lineRule="auto"/>
        <w:ind w:left="1985"/>
        <w:jc w:val="both"/>
        <w:rPr>
          <w:rStyle w:val="spelle"/>
          <w:rFonts w:ascii="Nudista" w:hAnsi="Nudista" w:cs="Arial"/>
          <w:sz w:val="20"/>
          <w:szCs w:val="20"/>
        </w:rPr>
      </w:pPr>
      <w:r w:rsidRPr="00A532AB">
        <w:rPr>
          <w:rStyle w:val="spelle"/>
          <w:rFonts w:ascii="Nudista" w:hAnsi="Nudista" w:cs="Arial"/>
          <w:sz w:val="20"/>
          <w:szCs w:val="20"/>
        </w:rPr>
        <w:t xml:space="preserve">IBAN kód: </w:t>
      </w:r>
      <w:r w:rsidR="00084EE8" w:rsidRPr="00084EE8">
        <w:rPr>
          <w:rStyle w:val="spelle"/>
          <w:rFonts w:ascii="Nudista" w:hAnsi="Nudista" w:cs="Arial"/>
          <w:sz w:val="20"/>
          <w:szCs w:val="20"/>
        </w:rPr>
        <w:t xml:space="preserve">SK23 5600 0000 </w:t>
      </w:r>
      <w:del w:id="80" w:author="Lucia Štrbová" w:date="2021-12-10T12:09:00Z">
        <w:r w:rsidR="00084EE8" w:rsidRPr="00084EE8" w:rsidDel="00192D3C">
          <w:rPr>
            <w:rStyle w:val="spelle"/>
            <w:rFonts w:ascii="Nudista" w:hAnsi="Nudista" w:cs="Arial"/>
            <w:sz w:val="20"/>
            <w:szCs w:val="20"/>
          </w:rPr>
          <w:delText xml:space="preserve">0039 </w:delText>
        </w:r>
      </w:del>
      <w:ins w:id="81" w:author="Lucia Štrbová" w:date="2021-12-10T12:09:00Z">
        <w:r w:rsidR="00192D3C" w:rsidRPr="00084EE8">
          <w:rPr>
            <w:rStyle w:val="spelle"/>
            <w:rFonts w:ascii="Nudista" w:hAnsi="Nudista" w:cs="Arial"/>
            <w:sz w:val="20"/>
            <w:szCs w:val="20"/>
          </w:rPr>
          <w:t>003</w:t>
        </w:r>
        <w:r w:rsidR="00192D3C">
          <w:rPr>
            <w:rStyle w:val="spelle"/>
            <w:rFonts w:ascii="Nudista" w:hAnsi="Nudista" w:cs="Arial"/>
            <w:sz w:val="20"/>
            <w:szCs w:val="20"/>
          </w:rPr>
          <w:t>8</w:t>
        </w:r>
        <w:r w:rsidR="00192D3C" w:rsidRPr="00084EE8">
          <w:rPr>
            <w:rStyle w:val="spelle"/>
            <w:rFonts w:ascii="Nudista" w:hAnsi="Nudista" w:cs="Arial"/>
            <w:sz w:val="20"/>
            <w:szCs w:val="20"/>
          </w:rPr>
          <w:t xml:space="preserve"> </w:t>
        </w:r>
      </w:ins>
      <w:r w:rsidR="00084EE8" w:rsidRPr="00084EE8">
        <w:rPr>
          <w:rStyle w:val="spelle"/>
          <w:rFonts w:ascii="Nudista" w:hAnsi="Nudista" w:cs="Arial"/>
          <w:sz w:val="20"/>
          <w:szCs w:val="20"/>
        </w:rPr>
        <w:t>0691 9001</w:t>
      </w:r>
    </w:p>
    <w:p w14:paraId="650BF491" w14:textId="3F12D8D9" w:rsidR="00A06361" w:rsidRPr="00A532AB" w:rsidRDefault="00A06361" w:rsidP="005A5CC6">
      <w:pPr>
        <w:numPr>
          <w:ilvl w:val="0"/>
          <w:numId w:val="158"/>
        </w:numPr>
        <w:spacing w:after="0" w:line="240" w:lineRule="auto"/>
        <w:ind w:left="1985"/>
        <w:jc w:val="both"/>
        <w:rPr>
          <w:rStyle w:val="spelle"/>
          <w:rFonts w:ascii="Nudista" w:hAnsi="Nudista" w:cs="Arial"/>
          <w:sz w:val="20"/>
          <w:szCs w:val="20"/>
        </w:rPr>
      </w:pPr>
      <w:r w:rsidRPr="00A532AB">
        <w:rPr>
          <w:rStyle w:val="spelle"/>
          <w:rFonts w:ascii="Nudista" w:hAnsi="Nudista" w:cs="Arial"/>
          <w:sz w:val="20"/>
          <w:szCs w:val="20"/>
        </w:rPr>
        <w:t xml:space="preserve">SWIFT: </w:t>
      </w:r>
      <w:r w:rsidR="00084EE8" w:rsidRPr="00084EE8">
        <w:rPr>
          <w:rStyle w:val="spelle"/>
          <w:rFonts w:ascii="Nudista" w:hAnsi="Nudista" w:cs="Arial"/>
          <w:sz w:val="20"/>
          <w:szCs w:val="20"/>
        </w:rPr>
        <w:t>KOMASK2X</w:t>
      </w:r>
    </w:p>
    <w:p w14:paraId="50045DEF" w14:textId="77777777" w:rsidR="00CB15FB" w:rsidRPr="00A532AB" w:rsidRDefault="00A06361" w:rsidP="005A5CC6">
      <w:pPr>
        <w:numPr>
          <w:ilvl w:val="0"/>
          <w:numId w:val="158"/>
        </w:numPr>
        <w:spacing w:after="0" w:line="240" w:lineRule="auto"/>
        <w:ind w:left="1985"/>
        <w:jc w:val="both"/>
        <w:rPr>
          <w:rStyle w:val="spelle"/>
          <w:rFonts w:ascii="Nudista" w:hAnsi="Nudista" w:cs="Arial"/>
          <w:sz w:val="20"/>
          <w:szCs w:val="20"/>
        </w:rPr>
      </w:pPr>
      <w:r w:rsidRPr="00A532AB">
        <w:rPr>
          <w:rStyle w:val="spelle"/>
          <w:rFonts w:ascii="Nudista" w:hAnsi="Nudista" w:cs="Arial"/>
          <w:sz w:val="20"/>
          <w:szCs w:val="20"/>
        </w:rPr>
        <w:t>Variabilný symbol: [</w:t>
      </w:r>
      <w:r w:rsidRPr="00A532AB">
        <w:rPr>
          <w:rStyle w:val="spelle"/>
          <w:rFonts w:ascii="Nudista" w:hAnsi="Nudista" w:cs="Arial"/>
          <w:i/>
          <w:sz w:val="20"/>
          <w:szCs w:val="20"/>
          <w:highlight w:val="lightGray"/>
        </w:rPr>
        <w:t>uchádzač doplní svoje IČO</w:t>
      </w:r>
      <w:r w:rsidRPr="00A532AB">
        <w:rPr>
          <w:rStyle w:val="spelle"/>
          <w:rFonts w:ascii="Nudista" w:hAnsi="Nudista" w:cs="Arial"/>
          <w:sz w:val="20"/>
          <w:szCs w:val="20"/>
        </w:rPr>
        <w:t>]</w:t>
      </w:r>
    </w:p>
    <w:p w14:paraId="419A3887" w14:textId="758E949C" w:rsidR="00600C6C" w:rsidRPr="00A532AB" w:rsidRDefault="00A06361" w:rsidP="005A5CC6">
      <w:pPr>
        <w:numPr>
          <w:ilvl w:val="0"/>
          <w:numId w:val="158"/>
        </w:numPr>
        <w:spacing w:after="0" w:line="240" w:lineRule="auto"/>
        <w:ind w:left="1985"/>
        <w:jc w:val="both"/>
        <w:rPr>
          <w:rStyle w:val="spelle"/>
          <w:rFonts w:ascii="Nudista" w:hAnsi="Nudista" w:cs="Arial"/>
          <w:sz w:val="20"/>
          <w:szCs w:val="20"/>
        </w:rPr>
      </w:pPr>
      <w:r w:rsidRPr="00A532AB">
        <w:rPr>
          <w:rStyle w:val="spelle"/>
          <w:rFonts w:ascii="Nudista" w:hAnsi="Nudista" w:cs="Arial"/>
          <w:sz w:val="20"/>
          <w:szCs w:val="20"/>
        </w:rPr>
        <w:t xml:space="preserve">Poznámka: </w:t>
      </w:r>
      <w:r w:rsidR="00600C6C" w:rsidRPr="00A532AB">
        <w:rPr>
          <w:rStyle w:val="spelle"/>
          <w:rFonts w:ascii="Nudista" w:hAnsi="Nudista" w:cs="Arial"/>
          <w:bCs/>
          <w:sz w:val="20"/>
          <w:szCs w:val="20"/>
        </w:rPr>
        <w:t xml:space="preserve"> </w:t>
      </w:r>
      <w:r w:rsidR="008B78E6">
        <w:rPr>
          <w:rStyle w:val="spelle"/>
          <w:rFonts w:ascii="Nudista" w:hAnsi="Nudista" w:cs="Arial"/>
          <w:bCs/>
          <w:sz w:val="20"/>
          <w:szCs w:val="20"/>
        </w:rPr>
        <w:t>Nesvady</w:t>
      </w:r>
      <w:r w:rsidR="008B78E6" w:rsidRPr="00A532AB">
        <w:rPr>
          <w:rStyle w:val="spelle"/>
          <w:rFonts w:ascii="Nudista" w:hAnsi="Nudista" w:cs="Arial"/>
          <w:bCs/>
          <w:sz w:val="20"/>
          <w:szCs w:val="20"/>
        </w:rPr>
        <w:t xml:space="preserve"> </w:t>
      </w:r>
      <w:r w:rsidR="000201FF" w:rsidRPr="00A532AB">
        <w:rPr>
          <w:rStyle w:val="spelle"/>
          <w:rFonts w:ascii="Nudista" w:hAnsi="Nudista" w:cs="Arial"/>
          <w:bCs/>
          <w:sz w:val="20"/>
          <w:szCs w:val="20"/>
        </w:rPr>
        <w:t>na ceste SMART</w:t>
      </w:r>
      <w:r w:rsidR="00600C6C" w:rsidRPr="00A532AB">
        <w:rPr>
          <w:rStyle w:val="spelle"/>
          <w:rFonts w:ascii="Nudista" w:hAnsi="Nudista" w:cs="Arial"/>
          <w:bCs/>
          <w:sz w:val="20"/>
          <w:szCs w:val="20"/>
        </w:rPr>
        <w:t xml:space="preserve"> [</w:t>
      </w:r>
      <w:r w:rsidR="00600C6C" w:rsidRPr="00A532AB">
        <w:rPr>
          <w:rStyle w:val="spelle"/>
          <w:rFonts w:ascii="Nudista" w:hAnsi="Nudista" w:cs="Arial"/>
          <w:bCs/>
          <w:i/>
          <w:iCs/>
          <w:sz w:val="20"/>
          <w:szCs w:val="20"/>
        </w:rPr>
        <w:t xml:space="preserve">a označenie Časti, na ktorú uchádzač predkladá ponuku - </w:t>
      </w:r>
      <w:r w:rsidR="00600C6C" w:rsidRPr="00A532AB">
        <w:rPr>
          <w:rStyle w:val="spelle"/>
          <w:rFonts w:ascii="Nudista" w:hAnsi="Nudista" w:cs="Arial"/>
          <w:bCs/>
          <w:i/>
          <w:iCs/>
          <w:sz w:val="20"/>
          <w:szCs w:val="20"/>
          <w:highlight w:val="lightGray"/>
        </w:rPr>
        <w:t>Časť I.</w:t>
      </w:r>
      <w:r w:rsidR="00600C6C" w:rsidRPr="00A532AB">
        <w:rPr>
          <w:rStyle w:val="spelle"/>
          <w:rFonts w:ascii="Nudista" w:hAnsi="Nudista" w:cs="Arial"/>
          <w:bCs/>
          <w:i/>
          <w:iCs/>
          <w:sz w:val="20"/>
          <w:szCs w:val="20"/>
        </w:rPr>
        <w:t xml:space="preserve"> / </w:t>
      </w:r>
      <w:r w:rsidR="00600C6C" w:rsidRPr="00A532AB">
        <w:rPr>
          <w:rStyle w:val="spelle"/>
          <w:rFonts w:ascii="Nudista" w:hAnsi="Nudista" w:cs="Arial"/>
          <w:bCs/>
          <w:i/>
          <w:iCs/>
          <w:sz w:val="20"/>
          <w:szCs w:val="20"/>
          <w:highlight w:val="lightGray"/>
        </w:rPr>
        <w:t>Časť II</w:t>
      </w:r>
      <w:r w:rsidR="00600C6C" w:rsidRPr="00A532AB">
        <w:rPr>
          <w:rStyle w:val="spelle"/>
          <w:rFonts w:ascii="Nudista" w:hAnsi="Nudista" w:cs="Arial"/>
          <w:bCs/>
          <w:i/>
          <w:iCs/>
          <w:sz w:val="20"/>
          <w:szCs w:val="20"/>
        </w:rPr>
        <w:t>.</w:t>
      </w:r>
      <w:r w:rsidR="000201FF" w:rsidRPr="00A532AB">
        <w:rPr>
          <w:rStyle w:val="spelle"/>
          <w:rFonts w:ascii="Nudista" w:hAnsi="Nudista" w:cs="Arial"/>
          <w:bCs/>
          <w:i/>
          <w:iCs/>
          <w:sz w:val="20"/>
          <w:szCs w:val="20"/>
        </w:rPr>
        <w:t>]</w:t>
      </w:r>
    </w:p>
    <w:p w14:paraId="547F3320" w14:textId="77777777" w:rsidR="00A06361" w:rsidRPr="00A532AB" w:rsidRDefault="00A06361" w:rsidP="00E83DC7">
      <w:pPr>
        <w:spacing w:after="0" w:line="240" w:lineRule="auto"/>
        <w:ind w:left="1418"/>
        <w:jc w:val="both"/>
        <w:rPr>
          <w:rStyle w:val="spelle"/>
          <w:rFonts w:ascii="Nudista" w:hAnsi="Nudista" w:cs="Arial"/>
          <w:sz w:val="20"/>
          <w:szCs w:val="20"/>
        </w:rPr>
      </w:pPr>
    </w:p>
    <w:p w14:paraId="2ED92C77" w14:textId="77777777" w:rsidR="00A06361" w:rsidRPr="00A532AB" w:rsidRDefault="00A06361" w:rsidP="00E83DC7">
      <w:pPr>
        <w:spacing w:after="0" w:line="240" w:lineRule="auto"/>
        <w:ind w:left="1418"/>
        <w:jc w:val="both"/>
        <w:rPr>
          <w:rStyle w:val="spelle"/>
          <w:rFonts w:ascii="Nudista" w:hAnsi="Nudista" w:cs="Arial"/>
          <w:sz w:val="20"/>
          <w:szCs w:val="20"/>
        </w:rPr>
      </w:pPr>
      <w:r w:rsidRPr="00A532AB">
        <w:rPr>
          <w:rStyle w:val="spelle"/>
          <w:rFonts w:ascii="Nudista" w:hAnsi="Nudista" w:cs="Arial"/>
          <w:sz w:val="20"/>
          <w:szCs w:val="20"/>
        </w:rPr>
        <w:t>Finančné prostriedky musia byť pripísané na účet verejného obstarávateľa najneskôr v deň uplynutia lehoty na predkladanie ponúk.</w:t>
      </w:r>
    </w:p>
    <w:p w14:paraId="33181153"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sz w:val="22"/>
          <w:szCs w:val="22"/>
        </w:rPr>
      </w:pPr>
    </w:p>
    <w:p w14:paraId="3D5D5BB8" w14:textId="29AC9170" w:rsidR="0094391B" w:rsidRPr="00A532AB" w:rsidRDefault="0094391B" w:rsidP="005A5CC6">
      <w:pPr>
        <w:pStyle w:val="Nadpis3"/>
        <w:keepNext w:val="0"/>
        <w:keepLines w:val="0"/>
        <w:numPr>
          <w:ilvl w:val="1"/>
          <w:numId w:val="151"/>
        </w:numPr>
        <w:spacing w:after="0" w:line="240" w:lineRule="auto"/>
        <w:ind w:left="567" w:hanging="567"/>
        <w:jc w:val="both"/>
        <w:rPr>
          <w:rStyle w:val="spelle"/>
          <w:rFonts w:ascii="Nudista" w:hAnsi="Nudista" w:cs="Arial"/>
        </w:rPr>
      </w:pPr>
      <w:r w:rsidRPr="00A532AB">
        <w:rPr>
          <w:rStyle w:val="spelle"/>
          <w:rFonts w:ascii="Nudista" w:hAnsi="Nudista" w:cs="Arial"/>
        </w:rPr>
        <w:t xml:space="preserve">Ak nebude platná banková záruka </w:t>
      </w:r>
      <w:r w:rsidR="006F34DC" w:rsidRPr="00A532AB">
        <w:rPr>
          <w:rFonts w:ascii="Nudista" w:hAnsi="Nudista"/>
        </w:rPr>
        <w:t xml:space="preserve">alebo </w:t>
      </w:r>
      <w:r w:rsidR="00C239D6" w:rsidRPr="00A532AB">
        <w:rPr>
          <w:rFonts w:ascii="Nudista" w:hAnsi="Nudista"/>
        </w:rPr>
        <w:t>d</w:t>
      </w:r>
      <w:bookmarkStart w:id="82" w:name="_Hlk534888444"/>
      <w:r w:rsidR="00C239D6" w:rsidRPr="00A532AB">
        <w:rPr>
          <w:rFonts w:ascii="Nudista" w:hAnsi="Nudista"/>
        </w:rPr>
        <w:t>oklad o</w:t>
      </w:r>
      <w:r w:rsidR="00C239D6" w:rsidRPr="00A532AB">
        <w:rPr>
          <w:rFonts w:ascii="Nudista" w:hAnsi="Nudista" w:cs="Calibri"/>
        </w:rPr>
        <w:t> </w:t>
      </w:r>
      <w:r w:rsidR="00C239D6" w:rsidRPr="00A532AB">
        <w:rPr>
          <w:rFonts w:ascii="Nudista" w:hAnsi="Nudista"/>
        </w:rPr>
        <w:t>poistení záruky</w:t>
      </w:r>
      <w:r w:rsidR="006F34DC" w:rsidRPr="00A532AB">
        <w:rPr>
          <w:rFonts w:ascii="Nudista" w:hAnsi="Nudista"/>
        </w:rPr>
        <w:t xml:space="preserve"> </w:t>
      </w:r>
      <w:bookmarkEnd w:id="82"/>
      <w:r w:rsidRPr="00A532AB">
        <w:rPr>
          <w:rStyle w:val="spelle"/>
          <w:rFonts w:ascii="Nudista" w:hAnsi="Nudista" w:cs="Arial"/>
        </w:rPr>
        <w:t>súčasťou ponuky uchádzača, prípadne nebudú zložené finančné prostriedky na účte verejného obstarávateľa v</w:t>
      </w:r>
      <w:r w:rsidRPr="00A532AB">
        <w:rPr>
          <w:rStyle w:val="spelle"/>
          <w:rFonts w:ascii="Nudista" w:hAnsi="Nudista" w:cs="Calibri"/>
        </w:rPr>
        <w:t> </w:t>
      </w:r>
      <w:r w:rsidRPr="00A532AB">
        <w:rPr>
          <w:rStyle w:val="spelle"/>
          <w:rFonts w:ascii="Nudista" w:hAnsi="Nudista" w:cs="Arial"/>
        </w:rPr>
        <w:t>zmysle bodu 16.2.</w:t>
      </w:r>
      <w:r w:rsidR="00A06361" w:rsidRPr="00A532AB">
        <w:rPr>
          <w:rStyle w:val="spelle"/>
          <w:rFonts w:ascii="Nudista" w:hAnsi="Nudista" w:cs="Arial"/>
        </w:rPr>
        <w:t>3</w:t>
      </w:r>
      <w:r w:rsidRPr="00A532AB">
        <w:rPr>
          <w:rStyle w:val="spelle"/>
          <w:rFonts w:ascii="Nudista" w:hAnsi="Nudista" w:cs="Arial"/>
        </w:rPr>
        <w:t xml:space="preserve"> vy</w:t>
      </w:r>
      <w:r w:rsidRPr="00A532AB">
        <w:rPr>
          <w:rStyle w:val="spelle"/>
          <w:rFonts w:ascii="Nudista" w:hAnsi="Nudista" w:cs="Proba Pro"/>
        </w:rPr>
        <w:t>šš</w:t>
      </w:r>
      <w:r w:rsidRPr="00A532AB">
        <w:rPr>
          <w:rStyle w:val="spelle"/>
          <w:rFonts w:ascii="Nudista" w:hAnsi="Nudista" w:cs="Arial"/>
        </w:rPr>
        <w:t xml:space="preserve">ie, bude </w:t>
      </w:r>
      <w:r w:rsidR="000B2B37" w:rsidRPr="00A532AB">
        <w:rPr>
          <w:rStyle w:val="spelle"/>
          <w:rFonts w:ascii="Nudista" w:hAnsi="Nudista" w:cs="Arial"/>
        </w:rPr>
        <w:t xml:space="preserve">ponuka </w:t>
      </w:r>
      <w:r w:rsidRPr="00A532AB">
        <w:rPr>
          <w:rStyle w:val="spelle"/>
          <w:rFonts w:ascii="Nudista" w:hAnsi="Nudista" w:cs="Arial"/>
        </w:rPr>
        <w:t>uch</w:t>
      </w:r>
      <w:r w:rsidRPr="00A532AB">
        <w:rPr>
          <w:rStyle w:val="spelle"/>
          <w:rFonts w:ascii="Nudista" w:hAnsi="Nudista" w:cs="Proba Pro"/>
        </w:rPr>
        <w:t>á</w:t>
      </w:r>
      <w:r w:rsidRPr="00A532AB">
        <w:rPr>
          <w:rStyle w:val="spelle"/>
          <w:rFonts w:ascii="Nudista" w:hAnsi="Nudista" w:cs="Arial"/>
        </w:rPr>
        <w:t>dza</w:t>
      </w:r>
      <w:r w:rsidRPr="00A532AB">
        <w:rPr>
          <w:rStyle w:val="spelle"/>
          <w:rFonts w:ascii="Nudista" w:hAnsi="Nudista" w:cs="Proba Pro CE"/>
        </w:rPr>
        <w:t>č</w:t>
      </w:r>
      <w:r w:rsidR="000B2B37" w:rsidRPr="00A532AB">
        <w:rPr>
          <w:rStyle w:val="spelle"/>
          <w:rFonts w:ascii="Nudista" w:hAnsi="Nudista" w:cs="Proba Pro CE"/>
        </w:rPr>
        <w:t>a</w:t>
      </w:r>
      <w:r w:rsidRPr="00A532AB">
        <w:rPr>
          <w:rStyle w:val="spelle"/>
          <w:rFonts w:ascii="Nudista" w:hAnsi="Nudista" w:cs="Arial"/>
        </w:rPr>
        <w:t xml:space="preserve"> z verejn</w:t>
      </w:r>
      <w:r w:rsidRPr="00A532AB">
        <w:rPr>
          <w:rStyle w:val="spelle"/>
          <w:rFonts w:ascii="Nudista" w:hAnsi="Nudista" w:cs="Proba Pro"/>
        </w:rPr>
        <w:t>é</w:t>
      </w:r>
      <w:r w:rsidRPr="00A532AB">
        <w:rPr>
          <w:rStyle w:val="spelle"/>
          <w:rFonts w:ascii="Nudista" w:hAnsi="Nudista" w:cs="Arial"/>
        </w:rPr>
        <w:t>ho obstar</w:t>
      </w:r>
      <w:r w:rsidRPr="00A532AB">
        <w:rPr>
          <w:rStyle w:val="spelle"/>
          <w:rFonts w:ascii="Nudista" w:hAnsi="Nudista" w:cs="Proba Pro"/>
        </w:rPr>
        <w:t>á</w:t>
      </w:r>
      <w:r w:rsidRPr="00A532AB">
        <w:rPr>
          <w:rStyle w:val="spelle"/>
          <w:rFonts w:ascii="Nudista" w:hAnsi="Nudista" w:cs="Arial"/>
        </w:rPr>
        <w:t>vania vyl</w:t>
      </w:r>
      <w:r w:rsidRPr="00A532AB">
        <w:rPr>
          <w:rStyle w:val="spelle"/>
          <w:rFonts w:ascii="Nudista" w:hAnsi="Nudista" w:cs="Proba Pro CE"/>
        </w:rPr>
        <w:t>úč</w:t>
      </w:r>
      <w:r w:rsidRPr="00A532AB">
        <w:rPr>
          <w:rStyle w:val="spelle"/>
          <w:rFonts w:ascii="Nudista" w:hAnsi="Nudista" w:cs="Arial"/>
        </w:rPr>
        <w:t>en</w:t>
      </w:r>
      <w:r w:rsidR="000B2B37" w:rsidRPr="00A532AB">
        <w:rPr>
          <w:rStyle w:val="spelle"/>
          <w:rFonts w:ascii="Nudista" w:hAnsi="Nudista" w:cs="Proba Pro"/>
        </w:rPr>
        <w:t>á</w:t>
      </w:r>
      <w:r w:rsidRPr="00A532AB">
        <w:rPr>
          <w:rStyle w:val="spelle"/>
          <w:rFonts w:ascii="Nudista" w:hAnsi="Nudista" w:cs="Arial"/>
        </w:rPr>
        <w:t xml:space="preserve"> v</w:t>
      </w:r>
      <w:r w:rsidRPr="00A532AB">
        <w:rPr>
          <w:rStyle w:val="spelle"/>
          <w:rFonts w:ascii="Nudista" w:hAnsi="Nudista" w:cs="Calibri"/>
        </w:rPr>
        <w:t> </w:t>
      </w:r>
      <w:r w:rsidRPr="00A532AB">
        <w:rPr>
          <w:rStyle w:val="spelle"/>
          <w:rFonts w:ascii="Nudista" w:hAnsi="Nudista" w:cs="Arial"/>
        </w:rPr>
        <w:t>s</w:t>
      </w:r>
      <w:r w:rsidRPr="00A532AB">
        <w:rPr>
          <w:rStyle w:val="spelle"/>
          <w:rFonts w:ascii="Nudista" w:hAnsi="Nudista" w:cs="Proba Pro"/>
        </w:rPr>
        <w:t>ú</w:t>
      </w:r>
      <w:r w:rsidRPr="00A532AB">
        <w:rPr>
          <w:rStyle w:val="spelle"/>
          <w:rFonts w:ascii="Nudista" w:hAnsi="Nudista" w:cs="Arial"/>
        </w:rPr>
        <w:t xml:space="preserve">lade s </w:t>
      </w:r>
      <w:r w:rsidRPr="00A532AB">
        <w:rPr>
          <w:rStyle w:val="spelle"/>
          <w:rFonts w:ascii="Nudista" w:hAnsi="Nudista" w:cs="Proba Pro"/>
        </w:rPr>
        <w:t>§</w:t>
      </w:r>
      <w:r w:rsidRPr="00A532AB">
        <w:rPr>
          <w:rStyle w:val="spelle"/>
          <w:rFonts w:ascii="Nudista" w:hAnsi="Nudista" w:cs="Arial"/>
        </w:rPr>
        <w:t xml:space="preserve"> 53 ods. 5 p</w:t>
      </w:r>
      <w:r w:rsidRPr="00A532AB">
        <w:rPr>
          <w:rStyle w:val="spelle"/>
          <w:rFonts w:ascii="Nudista" w:hAnsi="Nudista" w:cs="Proba Pro"/>
        </w:rPr>
        <w:t>í</w:t>
      </w:r>
      <w:r w:rsidRPr="00A532AB">
        <w:rPr>
          <w:rStyle w:val="spelle"/>
          <w:rFonts w:ascii="Nudista" w:hAnsi="Nudista" w:cs="Arial"/>
        </w:rPr>
        <w:t>sm. a) ZVO. Uch</w:t>
      </w:r>
      <w:r w:rsidRPr="00A532AB">
        <w:rPr>
          <w:rStyle w:val="spelle"/>
          <w:rFonts w:ascii="Nudista" w:hAnsi="Nudista" w:cs="Proba Pro"/>
        </w:rPr>
        <w:t>á</w:t>
      </w:r>
      <w:r w:rsidRPr="00A532AB">
        <w:rPr>
          <w:rStyle w:val="spelle"/>
          <w:rFonts w:ascii="Nudista" w:hAnsi="Nudista" w:cs="Arial"/>
        </w:rPr>
        <w:t>dza</w:t>
      </w:r>
      <w:r w:rsidRPr="00A532AB">
        <w:rPr>
          <w:rStyle w:val="spelle"/>
          <w:rFonts w:ascii="Nudista" w:hAnsi="Nudista" w:cs="Proba Pro CE"/>
        </w:rPr>
        <w:t>č</w:t>
      </w:r>
      <w:r w:rsidRPr="00A532AB">
        <w:rPr>
          <w:rStyle w:val="spelle"/>
          <w:rFonts w:ascii="Nudista" w:hAnsi="Nudista" w:cs="Arial"/>
        </w:rPr>
        <w:t xml:space="preserve"> bude p</w:t>
      </w:r>
      <w:r w:rsidRPr="00A532AB">
        <w:rPr>
          <w:rStyle w:val="spelle"/>
          <w:rFonts w:ascii="Nudista" w:hAnsi="Nudista" w:cs="Proba Pro"/>
        </w:rPr>
        <w:t>í</w:t>
      </w:r>
      <w:r w:rsidRPr="00A532AB">
        <w:rPr>
          <w:rStyle w:val="spelle"/>
          <w:rFonts w:ascii="Nudista" w:hAnsi="Nudista" w:cs="Arial"/>
        </w:rPr>
        <w:t>somne upovedomen</w:t>
      </w:r>
      <w:r w:rsidRPr="00A532AB">
        <w:rPr>
          <w:rStyle w:val="spelle"/>
          <w:rFonts w:ascii="Nudista" w:hAnsi="Nudista" w:cs="Proba Pro"/>
        </w:rPr>
        <w:t>ý</w:t>
      </w:r>
      <w:r w:rsidRPr="00A532AB">
        <w:rPr>
          <w:rStyle w:val="spelle"/>
          <w:rFonts w:ascii="Nudista" w:hAnsi="Nudista" w:cs="Arial"/>
        </w:rPr>
        <w:t xml:space="preserve"> o vyl</w:t>
      </w:r>
      <w:r w:rsidRPr="00A532AB">
        <w:rPr>
          <w:rStyle w:val="spelle"/>
          <w:rFonts w:ascii="Nudista" w:hAnsi="Nudista" w:cs="Proba Pro CE"/>
        </w:rPr>
        <w:t>úč</w:t>
      </w:r>
      <w:r w:rsidRPr="00A532AB">
        <w:rPr>
          <w:rStyle w:val="spelle"/>
          <w:rFonts w:ascii="Nudista" w:hAnsi="Nudista" w:cs="Arial"/>
        </w:rPr>
        <w:t>en</w:t>
      </w:r>
      <w:r w:rsidRPr="00A532AB">
        <w:rPr>
          <w:rStyle w:val="spelle"/>
          <w:rFonts w:ascii="Nudista" w:hAnsi="Nudista" w:cs="Proba Pro"/>
        </w:rPr>
        <w:t>í</w:t>
      </w:r>
      <w:r w:rsidRPr="00A532AB">
        <w:rPr>
          <w:rStyle w:val="spelle"/>
          <w:rFonts w:ascii="Nudista" w:hAnsi="Nudista" w:cs="Arial"/>
        </w:rPr>
        <w:t xml:space="preserve"> jeho ponuky z verejnej súťaže s uvedením dôvodu vylúčenia a lehoty, v ktorej môžu byť doručené námietky podľa § 170 ods. 3 písm. d) ZVO.</w:t>
      </w:r>
    </w:p>
    <w:p w14:paraId="41946F05" w14:textId="77777777" w:rsidR="0094391B" w:rsidRPr="00A532AB" w:rsidRDefault="0094391B" w:rsidP="00E83DC7">
      <w:pPr>
        <w:spacing w:after="0" w:line="240" w:lineRule="auto"/>
        <w:rPr>
          <w:rFonts w:ascii="Nudista" w:hAnsi="Nudista"/>
        </w:rPr>
      </w:pPr>
    </w:p>
    <w:p w14:paraId="58CEF4C1" w14:textId="020FB37B" w:rsidR="0094391B" w:rsidRPr="00A532AB" w:rsidRDefault="0094391B" w:rsidP="005A5CC6">
      <w:pPr>
        <w:pStyle w:val="Nadpis3"/>
        <w:keepNext w:val="0"/>
        <w:keepLines w:val="0"/>
        <w:numPr>
          <w:ilvl w:val="1"/>
          <w:numId w:val="151"/>
        </w:numPr>
        <w:spacing w:after="120" w:line="240" w:lineRule="auto"/>
        <w:ind w:left="567" w:hanging="567"/>
        <w:jc w:val="both"/>
        <w:rPr>
          <w:rStyle w:val="spelle"/>
          <w:rFonts w:ascii="Nudista" w:hAnsi="Nudista" w:cs="Arial"/>
        </w:rPr>
      </w:pPr>
      <w:r w:rsidRPr="00A532AB">
        <w:rPr>
          <w:rStyle w:val="spelle"/>
          <w:rFonts w:ascii="Nudista" w:hAnsi="Nudista" w:cs="Arial"/>
        </w:rPr>
        <w:t>Verejný obstarávateľ uvoľní alebo vráti uchádzačovi zábezpeku do siedmich dní odo dňa:</w:t>
      </w:r>
    </w:p>
    <w:p w14:paraId="22C934B9" w14:textId="5D362303" w:rsidR="006F34DC" w:rsidRPr="00A532AB" w:rsidRDefault="006F34DC" w:rsidP="005A5CC6">
      <w:pPr>
        <w:pStyle w:val="Nadpis3"/>
        <w:keepNext w:val="0"/>
        <w:keepLines w:val="0"/>
        <w:numPr>
          <w:ilvl w:val="2"/>
          <w:numId w:val="151"/>
        </w:numPr>
        <w:spacing w:after="0" w:line="240" w:lineRule="auto"/>
        <w:ind w:left="1418" w:hanging="851"/>
        <w:jc w:val="both"/>
        <w:rPr>
          <w:rStyle w:val="spelle"/>
          <w:rFonts w:ascii="Nudista" w:hAnsi="Nudista" w:cs="Arial"/>
        </w:rPr>
      </w:pPr>
      <w:bookmarkStart w:id="83" w:name="_Hlk534888503"/>
      <w:r w:rsidRPr="00A532AB">
        <w:rPr>
          <w:rStyle w:val="spelle"/>
          <w:rFonts w:ascii="Nudista" w:hAnsi="Nudista" w:cs="Arial"/>
        </w:rPr>
        <w:t>uplynutia lehoty viazanosti ponúk</w:t>
      </w:r>
      <w:bookmarkEnd w:id="83"/>
      <w:r w:rsidRPr="00A532AB">
        <w:rPr>
          <w:rStyle w:val="spelle"/>
          <w:rFonts w:ascii="Nudista" w:hAnsi="Nudista" w:cs="Arial"/>
        </w:rPr>
        <w:t xml:space="preserve">, </w:t>
      </w:r>
    </w:p>
    <w:p w14:paraId="0ADFFE77" w14:textId="567DCD15" w:rsidR="00A06361" w:rsidRPr="00A532AB" w:rsidRDefault="0094391B" w:rsidP="005A5CC6">
      <w:pPr>
        <w:pStyle w:val="Nadpis3"/>
        <w:keepNext w:val="0"/>
        <w:keepLines w:val="0"/>
        <w:numPr>
          <w:ilvl w:val="2"/>
          <w:numId w:val="151"/>
        </w:numPr>
        <w:spacing w:after="0" w:line="240" w:lineRule="auto"/>
        <w:ind w:left="1418" w:hanging="851"/>
        <w:jc w:val="both"/>
        <w:rPr>
          <w:rStyle w:val="spelle"/>
          <w:rFonts w:ascii="Nudista" w:hAnsi="Nudista" w:cs="Arial"/>
        </w:rPr>
      </w:pPr>
      <w:r w:rsidRPr="00A532AB">
        <w:rPr>
          <w:rStyle w:val="spelle"/>
          <w:rFonts w:ascii="Nudista" w:hAnsi="Nudista" w:cs="Arial"/>
        </w:rPr>
        <w:t xml:space="preserve">márneho uplynutia lehoty na doručenie námietky, ak ho verejný obstarávateľ vylúčil </w:t>
      </w:r>
      <w:r w:rsidR="003F4A21" w:rsidRPr="00A532AB">
        <w:rPr>
          <w:rStyle w:val="spelle"/>
          <w:rFonts w:ascii="Nudista" w:hAnsi="Nudista" w:cs="Arial"/>
        </w:rPr>
        <w:br/>
      </w:r>
      <w:r w:rsidRPr="00A532AB">
        <w:rPr>
          <w:rStyle w:val="spelle"/>
          <w:rFonts w:ascii="Nudista" w:hAnsi="Nudista" w:cs="Arial"/>
        </w:rPr>
        <w:t xml:space="preserve">z verejného obstarávania, </w:t>
      </w:r>
      <w:r w:rsidR="00CA4872" w:rsidRPr="00A532AB">
        <w:rPr>
          <w:rStyle w:val="spelle"/>
          <w:rFonts w:ascii="Nudista" w:hAnsi="Nudista"/>
        </w:rPr>
        <w:t>alebo ak verejný obstarávateľ zruší použitý postup zadávania zákazky,</w:t>
      </w:r>
    </w:p>
    <w:p w14:paraId="3D828436" w14:textId="77777777" w:rsidR="0094391B" w:rsidRPr="00A532AB" w:rsidRDefault="0094391B" w:rsidP="005A5CC6">
      <w:pPr>
        <w:pStyle w:val="Nadpis3"/>
        <w:keepNext w:val="0"/>
        <w:keepLines w:val="0"/>
        <w:numPr>
          <w:ilvl w:val="2"/>
          <w:numId w:val="151"/>
        </w:numPr>
        <w:spacing w:after="0" w:line="240" w:lineRule="auto"/>
        <w:ind w:left="1418" w:hanging="851"/>
        <w:jc w:val="both"/>
        <w:rPr>
          <w:rStyle w:val="spelle"/>
          <w:rFonts w:ascii="Nudista" w:hAnsi="Nudista" w:cs="Arial"/>
        </w:rPr>
      </w:pPr>
      <w:r w:rsidRPr="00A532AB">
        <w:rPr>
          <w:rStyle w:val="spelle"/>
          <w:rFonts w:ascii="Nudista" w:hAnsi="Nudista" w:cs="Arial"/>
        </w:rPr>
        <w:t>uzavretia zmluvy.</w:t>
      </w:r>
    </w:p>
    <w:p w14:paraId="5316CED4"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32E535CD" w14:textId="01D50CA2" w:rsidR="00C239D6" w:rsidRPr="00A532AB" w:rsidRDefault="0094391B" w:rsidP="005A5CC6">
      <w:pPr>
        <w:pStyle w:val="Nadpis3"/>
        <w:keepNext w:val="0"/>
        <w:keepLines w:val="0"/>
        <w:numPr>
          <w:ilvl w:val="1"/>
          <w:numId w:val="151"/>
        </w:numPr>
        <w:spacing w:after="120" w:line="240" w:lineRule="auto"/>
        <w:ind w:left="567" w:hanging="567"/>
        <w:jc w:val="both"/>
        <w:rPr>
          <w:rFonts w:ascii="Nudista" w:hAnsi="Nudista"/>
        </w:rPr>
      </w:pPr>
      <w:r w:rsidRPr="00A532AB">
        <w:rPr>
          <w:rStyle w:val="spelle"/>
          <w:rFonts w:ascii="Nudista" w:hAnsi="Nudista" w:cs="Arial"/>
        </w:rPr>
        <w:t>Zábezpeka prepadne v prospech verejného obstarávateľa</w:t>
      </w:r>
      <w:r w:rsidR="00C540A0" w:rsidRPr="00A532AB">
        <w:rPr>
          <w:rStyle w:val="spelle"/>
          <w:rFonts w:ascii="Nudista" w:hAnsi="Nudista" w:cs="Arial"/>
        </w:rPr>
        <w:t>,</w:t>
      </w:r>
      <w:r w:rsidR="00A620D1" w:rsidRPr="00A532AB">
        <w:rPr>
          <w:rStyle w:val="spelle"/>
          <w:rFonts w:ascii="Nudista" w:hAnsi="Nudista" w:cs="Arial"/>
        </w:rPr>
        <w:t xml:space="preserve"> </w:t>
      </w:r>
      <w:r w:rsidR="00E626F4" w:rsidRPr="00A532AB">
        <w:rPr>
          <w:rStyle w:val="spelle"/>
          <w:rFonts w:ascii="Nudista" w:hAnsi="Nudista" w:cs="Arial"/>
        </w:rPr>
        <w:t xml:space="preserve">ak uchádzač </w:t>
      </w:r>
      <w:r w:rsidR="00A620D1" w:rsidRPr="00A532AB">
        <w:rPr>
          <w:rStyle w:val="spelle"/>
          <w:rFonts w:ascii="Nudista" w:hAnsi="Nudista" w:cs="Arial"/>
        </w:rPr>
        <w:t>v lehote viazanosti ponúk</w:t>
      </w:r>
      <w:r w:rsidRPr="00A532AB">
        <w:rPr>
          <w:rStyle w:val="spelle"/>
          <w:rFonts w:ascii="Nudista" w:hAnsi="Nudista" w:cs="Arial"/>
        </w:rPr>
        <w:t xml:space="preserve">: </w:t>
      </w:r>
    </w:p>
    <w:p w14:paraId="5E702BC1" w14:textId="35CB4953" w:rsidR="0094391B" w:rsidRPr="00A532AB" w:rsidRDefault="0094391B" w:rsidP="005A5CC6">
      <w:pPr>
        <w:pStyle w:val="Nadpis3"/>
        <w:keepNext w:val="0"/>
        <w:keepLines w:val="0"/>
        <w:numPr>
          <w:ilvl w:val="2"/>
          <w:numId w:val="151"/>
        </w:numPr>
        <w:spacing w:after="0" w:line="240" w:lineRule="auto"/>
        <w:ind w:left="1418" w:hanging="851"/>
        <w:jc w:val="both"/>
        <w:rPr>
          <w:rStyle w:val="spelle"/>
          <w:rFonts w:ascii="Nudista" w:hAnsi="Nudista" w:cs="Arial"/>
        </w:rPr>
      </w:pPr>
      <w:r w:rsidRPr="00A532AB">
        <w:rPr>
          <w:rStyle w:val="spelle"/>
          <w:rFonts w:ascii="Nudista" w:hAnsi="Nudista" w:cs="Arial"/>
        </w:rPr>
        <w:t>odstúpi od svojej ponuky alebo</w:t>
      </w:r>
    </w:p>
    <w:p w14:paraId="104B81A7" w14:textId="52C8C121" w:rsidR="0094391B" w:rsidRPr="00A532AB" w:rsidRDefault="0094391B" w:rsidP="005A5CC6">
      <w:pPr>
        <w:pStyle w:val="Nadpis3"/>
        <w:keepNext w:val="0"/>
        <w:keepLines w:val="0"/>
        <w:numPr>
          <w:ilvl w:val="2"/>
          <w:numId w:val="151"/>
        </w:numPr>
        <w:spacing w:after="0" w:line="240" w:lineRule="auto"/>
        <w:ind w:left="1418" w:hanging="851"/>
        <w:jc w:val="both"/>
        <w:rPr>
          <w:rStyle w:val="spelle"/>
          <w:rFonts w:ascii="Nudista" w:hAnsi="Nudista" w:cs="Arial"/>
        </w:rPr>
      </w:pPr>
      <w:r w:rsidRPr="00A532AB">
        <w:rPr>
          <w:rStyle w:val="spelle"/>
          <w:rFonts w:ascii="Nudista" w:hAnsi="Nudista" w:cs="Arial"/>
        </w:rPr>
        <w:t xml:space="preserve">neposkytne súčinnosť alebo odmietne uzavrieť zmluvu v súlade s § 56 ods. 8 až </w:t>
      </w:r>
      <w:r w:rsidR="006E7784" w:rsidRPr="00A532AB">
        <w:rPr>
          <w:rStyle w:val="spelle"/>
          <w:rFonts w:ascii="Nudista" w:hAnsi="Nudista" w:cs="Arial"/>
        </w:rPr>
        <w:t xml:space="preserve">15 </w:t>
      </w:r>
      <w:r w:rsidRPr="00A532AB">
        <w:rPr>
          <w:rStyle w:val="spelle"/>
          <w:rFonts w:ascii="Nudista" w:hAnsi="Nudista" w:cs="Arial"/>
        </w:rPr>
        <w:t>ZVO.</w:t>
      </w:r>
    </w:p>
    <w:p w14:paraId="13D640B7" w14:textId="77777777" w:rsidR="002B36D0" w:rsidRPr="00A532AB" w:rsidRDefault="002B36D0" w:rsidP="00E83DC7">
      <w:pPr>
        <w:pStyle w:val="SAP1"/>
        <w:widowControl/>
        <w:numPr>
          <w:ilvl w:val="0"/>
          <w:numId w:val="0"/>
        </w:numPr>
        <w:spacing w:before="0" w:after="0" w:line="240" w:lineRule="auto"/>
        <w:rPr>
          <w:rFonts w:ascii="Nudista" w:hAnsi="Nudista"/>
          <w:lang w:val="sk-SK"/>
        </w:rPr>
      </w:pPr>
      <w:bookmarkStart w:id="84" w:name="_Toc524701781"/>
    </w:p>
    <w:p w14:paraId="5BF36093" w14:textId="54133B2F" w:rsidR="0094391B" w:rsidRPr="00A532AB" w:rsidRDefault="0094391B" w:rsidP="00E83DC7">
      <w:pPr>
        <w:pStyle w:val="SAP1"/>
        <w:widowControl/>
        <w:spacing w:before="0" w:after="0" w:line="240" w:lineRule="auto"/>
        <w:rPr>
          <w:rFonts w:ascii="Nudista" w:hAnsi="Nudista"/>
          <w:lang w:val="sk-SK"/>
        </w:rPr>
      </w:pPr>
      <w:bookmarkStart w:id="85" w:name="_Toc86843086"/>
      <w:r w:rsidRPr="00A532AB">
        <w:rPr>
          <w:rFonts w:ascii="Nudista" w:hAnsi="Nudista"/>
          <w:lang w:val="sk-SK"/>
        </w:rPr>
        <w:t>Mena a</w:t>
      </w:r>
      <w:r w:rsidRPr="00A532AB">
        <w:rPr>
          <w:rFonts w:ascii="Nudista" w:hAnsi="Nudista" w:cs="Calibri"/>
          <w:lang w:val="sk-SK"/>
        </w:rPr>
        <w:t> </w:t>
      </w:r>
      <w:r w:rsidRPr="00A532AB">
        <w:rPr>
          <w:rFonts w:ascii="Nudista" w:hAnsi="Nudista"/>
          <w:lang w:val="sk-SK"/>
        </w:rPr>
        <w:t>ceny uvádzané v ponukách</w:t>
      </w:r>
      <w:bookmarkEnd w:id="84"/>
      <w:bookmarkEnd w:id="85"/>
    </w:p>
    <w:p w14:paraId="22CCD207"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26A21C3A" w14:textId="77777777" w:rsidR="0094391B" w:rsidRPr="00A532AB" w:rsidRDefault="0094391B" w:rsidP="005A5CC6">
      <w:pPr>
        <w:pStyle w:val="Nadpis3"/>
        <w:keepNext w:val="0"/>
        <w:keepLines w:val="0"/>
        <w:numPr>
          <w:ilvl w:val="1"/>
          <w:numId w:val="152"/>
        </w:numPr>
        <w:spacing w:after="0" w:line="240" w:lineRule="auto"/>
        <w:ind w:left="567" w:hanging="567"/>
        <w:jc w:val="both"/>
        <w:rPr>
          <w:rStyle w:val="spelle"/>
          <w:rFonts w:ascii="Nudista" w:hAnsi="Nudista" w:cs="Arial"/>
        </w:rPr>
      </w:pPr>
      <w:r w:rsidRPr="00A532AB">
        <w:rPr>
          <w:rStyle w:val="spelle"/>
          <w:rFonts w:ascii="Nudista" w:hAnsi="Nudista" w:cs="Arial"/>
        </w:rPr>
        <w:t>Navrhovaná zmluvná cena musí byť stanovená podľa § 3 zákona č. 18/1996 Z. z. o</w:t>
      </w:r>
      <w:r w:rsidRPr="00A532AB">
        <w:rPr>
          <w:rStyle w:val="spelle"/>
          <w:rFonts w:ascii="Nudista" w:hAnsi="Nudista" w:cs="Calibri"/>
        </w:rPr>
        <w:t> </w:t>
      </w:r>
      <w:r w:rsidRPr="00A532AB">
        <w:rPr>
          <w:rStyle w:val="spelle"/>
          <w:rFonts w:ascii="Nudista" w:hAnsi="Nudista" w:cs="Arial"/>
        </w:rPr>
        <w:t>cen</w:t>
      </w:r>
      <w:r w:rsidRPr="00A532AB">
        <w:rPr>
          <w:rStyle w:val="spelle"/>
          <w:rFonts w:ascii="Nudista" w:hAnsi="Nudista" w:cs="Proba Pro"/>
        </w:rPr>
        <w:t>á</w:t>
      </w:r>
      <w:r w:rsidRPr="00A532AB">
        <w:rPr>
          <w:rStyle w:val="spelle"/>
          <w:rFonts w:ascii="Nudista" w:hAnsi="Nudista" w:cs="Arial"/>
        </w:rPr>
        <w:t>ch, v</w:t>
      </w:r>
      <w:r w:rsidRPr="00A532AB">
        <w:rPr>
          <w:rStyle w:val="spelle"/>
          <w:rFonts w:ascii="Nudista" w:hAnsi="Nudista" w:cs="Calibri"/>
        </w:rPr>
        <w:t> </w:t>
      </w:r>
      <w:r w:rsidRPr="00A532AB">
        <w:rPr>
          <w:rStyle w:val="spelle"/>
          <w:rFonts w:ascii="Nudista" w:hAnsi="Nudista" w:cs="Arial"/>
        </w:rPr>
        <w:t>platnom znení.</w:t>
      </w:r>
    </w:p>
    <w:p w14:paraId="3421B410"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0C059F3C" w14:textId="77777777" w:rsidR="0094391B" w:rsidRPr="00A532AB" w:rsidRDefault="0094391B" w:rsidP="005A5CC6">
      <w:pPr>
        <w:pStyle w:val="Nadpis3"/>
        <w:keepNext w:val="0"/>
        <w:keepLines w:val="0"/>
        <w:numPr>
          <w:ilvl w:val="1"/>
          <w:numId w:val="152"/>
        </w:numPr>
        <w:spacing w:after="0" w:line="240" w:lineRule="auto"/>
        <w:ind w:left="567" w:hanging="567"/>
        <w:jc w:val="both"/>
        <w:rPr>
          <w:rStyle w:val="spelle"/>
          <w:rFonts w:ascii="Nudista" w:hAnsi="Nudista" w:cs="Arial"/>
        </w:rPr>
      </w:pPr>
      <w:r w:rsidRPr="00A532AB">
        <w:rPr>
          <w:rStyle w:val="spelle"/>
          <w:rFonts w:ascii="Nudista" w:hAnsi="Nudista" w:cs="Arial"/>
        </w:rPr>
        <w:t>Uchádzačom navrhovaná zmluvná cena bude vyjadrená v</w:t>
      </w:r>
      <w:r w:rsidRPr="00A532AB">
        <w:rPr>
          <w:rStyle w:val="spelle"/>
          <w:rFonts w:ascii="Nudista" w:hAnsi="Nudista" w:cs="Calibri"/>
        </w:rPr>
        <w:t> </w:t>
      </w:r>
      <w:r w:rsidRPr="00A532AB">
        <w:rPr>
          <w:rStyle w:val="spelle"/>
          <w:rFonts w:ascii="Nudista" w:hAnsi="Nudista" w:cs="Arial"/>
        </w:rPr>
        <w:t>mene EUR. Celkov</w:t>
      </w:r>
      <w:r w:rsidRPr="00A532AB">
        <w:rPr>
          <w:rStyle w:val="spelle"/>
          <w:rFonts w:ascii="Nudista" w:hAnsi="Nudista" w:cs="Proba Pro"/>
        </w:rPr>
        <w:t>á</w:t>
      </w:r>
      <w:r w:rsidRPr="00A532AB">
        <w:rPr>
          <w:rStyle w:val="spelle"/>
          <w:rFonts w:ascii="Nudista" w:hAnsi="Nudista" w:cs="Arial"/>
        </w:rPr>
        <w:t xml:space="preserve"> cena ako aj ka</w:t>
      </w:r>
      <w:r w:rsidRPr="00A532AB">
        <w:rPr>
          <w:rStyle w:val="spelle"/>
          <w:rFonts w:ascii="Nudista" w:hAnsi="Nudista" w:cs="Proba Pro"/>
        </w:rPr>
        <w:t>ž</w:t>
      </w:r>
      <w:r w:rsidRPr="00A532AB">
        <w:rPr>
          <w:rStyle w:val="spelle"/>
          <w:rFonts w:ascii="Nudista" w:hAnsi="Nudista" w:cs="Arial"/>
        </w:rPr>
        <w:t>d</w:t>
      </w:r>
      <w:r w:rsidRPr="00A532AB">
        <w:rPr>
          <w:rStyle w:val="spelle"/>
          <w:rFonts w:ascii="Nudista" w:hAnsi="Nudista" w:cs="Proba Pro"/>
        </w:rPr>
        <w:t>á</w:t>
      </w:r>
      <w:r w:rsidRPr="00A532AB">
        <w:rPr>
          <w:rStyle w:val="spelle"/>
          <w:rFonts w:ascii="Nudista" w:hAnsi="Nudista" w:cs="Arial"/>
        </w:rPr>
        <w:t xml:space="preserve"> z</w:t>
      </w:r>
      <w:r w:rsidRPr="00A532AB">
        <w:rPr>
          <w:rStyle w:val="spelle"/>
          <w:rFonts w:ascii="Nudista" w:hAnsi="Nudista" w:cs="Calibri"/>
        </w:rPr>
        <w:t> </w:t>
      </w:r>
      <w:r w:rsidRPr="00A532AB">
        <w:rPr>
          <w:rStyle w:val="spelle"/>
          <w:rFonts w:ascii="Nudista" w:hAnsi="Nudista" w:cs="Arial"/>
        </w:rPr>
        <w:t>cenov</w:t>
      </w:r>
      <w:r w:rsidRPr="00A532AB">
        <w:rPr>
          <w:rStyle w:val="spelle"/>
          <w:rFonts w:ascii="Nudista" w:hAnsi="Nudista" w:cs="Proba Pro"/>
        </w:rPr>
        <w:t>ý</w:t>
      </w:r>
      <w:r w:rsidRPr="00A532AB">
        <w:rPr>
          <w:rStyle w:val="spelle"/>
          <w:rFonts w:ascii="Nudista" w:hAnsi="Nudista" w:cs="Arial"/>
        </w:rPr>
        <w:t>ch polo</w:t>
      </w:r>
      <w:r w:rsidRPr="00A532AB">
        <w:rPr>
          <w:rStyle w:val="spelle"/>
          <w:rFonts w:ascii="Nudista" w:hAnsi="Nudista" w:cs="Proba Pro"/>
        </w:rPr>
        <w:t>ž</w:t>
      </w:r>
      <w:r w:rsidRPr="00A532AB">
        <w:rPr>
          <w:rStyle w:val="spelle"/>
          <w:rFonts w:ascii="Nudista" w:hAnsi="Nudista" w:cs="Arial"/>
        </w:rPr>
        <w:t>iek mus</w:t>
      </w:r>
      <w:r w:rsidRPr="00A532AB">
        <w:rPr>
          <w:rStyle w:val="spelle"/>
          <w:rFonts w:ascii="Nudista" w:hAnsi="Nudista" w:cs="Proba Pro"/>
        </w:rPr>
        <w:t>í</w:t>
      </w:r>
      <w:r w:rsidRPr="00A532AB">
        <w:rPr>
          <w:rStyle w:val="spelle"/>
          <w:rFonts w:ascii="Nudista" w:hAnsi="Nudista" w:cs="Arial"/>
        </w:rPr>
        <w:t xml:space="preserve"> by</w:t>
      </w:r>
      <w:r w:rsidRPr="00A532AB">
        <w:rPr>
          <w:rStyle w:val="spelle"/>
          <w:rFonts w:ascii="Nudista" w:hAnsi="Nudista" w:cs="Proba Pro CE"/>
        </w:rPr>
        <w:t>ť</w:t>
      </w:r>
      <w:r w:rsidRPr="00A532AB">
        <w:rPr>
          <w:rStyle w:val="spelle"/>
          <w:rFonts w:ascii="Nudista" w:hAnsi="Nudista" w:cs="Arial"/>
        </w:rPr>
        <w:t xml:space="preserve"> vyjadren</w:t>
      </w:r>
      <w:r w:rsidRPr="00A532AB">
        <w:rPr>
          <w:rStyle w:val="spelle"/>
          <w:rFonts w:ascii="Nudista" w:hAnsi="Nudista" w:cs="Proba Pro"/>
        </w:rPr>
        <w:t>á</w:t>
      </w:r>
      <w:r w:rsidRPr="00A532AB">
        <w:rPr>
          <w:rStyle w:val="spelle"/>
          <w:rFonts w:ascii="Nudista" w:hAnsi="Nudista" w:cs="Arial"/>
        </w:rPr>
        <w:t xml:space="preserve"> ako kladn</w:t>
      </w:r>
      <w:r w:rsidRPr="00A532AB">
        <w:rPr>
          <w:rStyle w:val="spelle"/>
          <w:rFonts w:ascii="Nudista" w:hAnsi="Nudista" w:cs="Proba Pro"/>
        </w:rPr>
        <w:t>é</w:t>
      </w:r>
      <w:r w:rsidRPr="00A532AB">
        <w:rPr>
          <w:rStyle w:val="spelle"/>
          <w:rFonts w:ascii="Nudista" w:hAnsi="Nudista" w:cs="Arial"/>
        </w:rPr>
        <w:t xml:space="preserve"> </w:t>
      </w:r>
      <w:r w:rsidRPr="00A532AB">
        <w:rPr>
          <w:rStyle w:val="spelle"/>
          <w:rFonts w:ascii="Nudista" w:hAnsi="Nudista" w:cs="Proba Pro CE"/>
        </w:rPr>
        <w:t>čí</w:t>
      </w:r>
      <w:r w:rsidRPr="00A532AB">
        <w:rPr>
          <w:rStyle w:val="spelle"/>
          <w:rFonts w:ascii="Nudista" w:hAnsi="Nudista" w:cs="Arial"/>
        </w:rPr>
        <w:t>slo zaokr</w:t>
      </w:r>
      <w:r w:rsidRPr="00A532AB">
        <w:rPr>
          <w:rStyle w:val="spelle"/>
          <w:rFonts w:ascii="Nudista" w:hAnsi="Nudista" w:cs="Proba Pro"/>
        </w:rPr>
        <w:t>ú</w:t>
      </w:r>
      <w:r w:rsidRPr="00A532AB">
        <w:rPr>
          <w:rStyle w:val="spelle"/>
          <w:rFonts w:ascii="Nudista" w:hAnsi="Nudista" w:cs="Arial"/>
        </w:rPr>
        <w:t>hlen</w:t>
      </w:r>
      <w:r w:rsidRPr="00A532AB">
        <w:rPr>
          <w:rStyle w:val="spelle"/>
          <w:rFonts w:ascii="Nudista" w:hAnsi="Nudista" w:cs="Proba Pro"/>
        </w:rPr>
        <w:t>é</w:t>
      </w:r>
      <w:r w:rsidRPr="00A532AB">
        <w:rPr>
          <w:rStyle w:val="spelle"/>
          <w:rFonts w:ascii="Nudista" w:hAnsi="Nudista" w:cs="Arial"/>
        </w:rPr>
        <w:t xml:space="preserve"> na maxim</w:t>
      </w:r>
      <w:r w:rsidRPr="00A532AB">
        <w:rPr>
          <w:rStyle w:val="spelle"/>
          <w:rFonts w:ascii="Nudista" w:hAnsi="Nudista" w:cs="Proba Pro"/>
        </w:rPr>
        <w:t>á</w:t>
      </w:r>
      <w:r w:rsidRPr="00A532AB">
        <w:rPr>
          <w:rStyle w:val="spelle"/>
          <w:rFonts w:ascii="Nudista" w:hAnsi="Nudista" w:cs="Arial"/>
        </w:rPr>
        <w:t>lne dve desatinn</w:t>
      </w:r>
      <w:r w:rsidRPr="00A532AB">
        <w:rPr>
          <w:rStyle w:val="spelle"/>
          <w:rFonts w:ascii="Nudista" w:hAnsi="Nudista" w:cs="Proba Pro"/>
        </w:rPr>
        <w:t>é</w:t>
      </w:r>
      <w:r w:rsidRPr="00A532AB">
        <w:rPr>
          <w:rStyle w:val="spelle"/>
          <w:rFonts w:ascii="Nudista" w:hAnsi="Nudista" w:cs="Arial"/>
        </w:rPr>
        <w:t xml:space="preserve"> miesta.</w:t>
      </w:r>
    </w:p>
    <w:p w14:paraId="4EBA76F8"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6CFCC2C8" w14:textId="57796CC2" w:rsidR="007C3C86" w:rsidRPr="00A532AB" w:rsidRDefault="007C3C86" w:rsidP="005A5CC6">
      <w:pPr>
        <w:pStyle w:val="Nadpis3"/>
        <w:keepNext w:val="0"/>
        <w:keepLines w:val="0"/>
        <w:numPr>
          <w:ilvl w:val="1"/>
          <w:numId w:val="152"/>
        </w:numPr>
        <w:spacing w:after="0" w:line="240" w:lineRule="auto"/>
        <w:ind w:left="567" w:hanging="567"/>
        <w:jc w:val="both"/>
        <w:rPr>
          <w:rFonts w:ascii="Nudista" w:hAnsi="Nudista" w:cs="Arial"/>
        </w:rPr>
      </w:pPr>
      <w:bookmarkStart w:id="86" w:name="_Toc524701782"/>
      <w:bookmarkStart w:id="87" w:name="_pkwqa1"/>
      <w:bookmarkEnd w:id="79"/>
      <w:r w:rsidRPr="00A532AB">
        <w:rPr>
          <w:rStyle w:val="spelle"/>
          <w:rFonts w:ascii="Nudista" w:hAnsi="Nudista" w:cs="Arial"/>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A532AB" w:rsidRDefault="007C3C86" w:rsidP="00E83DC7">
      <w:pPr>
        <w:pStyle w:val="SAP1"/>
        <w:widowControl/>
        <w:numPr>
          <w:ilvl w:val="0"/>
          <w:numId w:val="0"/>
        </w:numPr>
        <w:spacing w:before="0" w:after="0" w:line="240" w:lineRule="auto"/>
        <w:ind w:left="576"/>
        <w:rPr>
          <w:rFonts w:ascii="Nudista" w:hAnsi="Nudista"/>
          <w:lang w:val="sk-SK"/>
        </w:rPr>
      </w:pPr>
    </w:p>
    <w:p w14:paraId="1F157845" w14:textId="684E23D1" w:rsidR="0094391B" w:rsidRPr="00A532AB" w:rsidRDefault="0094391B" w:rsidP="00E83DC7">
      <w:pPr>
        <w:pStyle w:val="SAP1"/>
        <w:widowControl/>
        <w:spacing w:before="0" w:after="0" w:line="240" w:lineRule="auto"/>
        <w:rPr>
          <w:rFonts w:ascii="Nudista" w:hAnsi="Nudista"/>
          <w:lang w:val="sk-SK"/>
        </w:rPr>
      </w:pPr>
      <w:bookmarkStart w:id="88" w:name="_Toc86843087"/>
      <w:r w:rsidRPr="00A532AB">
        <w:rPr>
          <w:rFonts w:ascii="Nudista" w:hAnsi="Nudista"/>
          <w:lang w:val="sk-SK"/>
        </w:rPr>
        <w:t>Vyhotovenie ponúk</w:t>
      </w:r>
      <w:bookmarkEnd w:id="86"/>
      <w:bookmarkEnd w:id="88"/>
    </w:p>
    <w:p w14:paraId="15B3AF22"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29526A71" w14:textId="4E480432" w:rsidR="0094391B" w:rsidRPr="00AE3F3D" w:rsidRDefault="0094391B" w:rsidP="005A5CC6">
      <w:pPr>
        <w:pStyle w:val="Nadpis3"/>
        <w:keepNext w:val="0"/>
        <w:keepLines w:val="0"/>
        <w:numPr>
          <w:ilvl w:val="1"/>
          <w:numId w:val="153"/>
        </w:numPr>
        <w:spacing w:after="0" w:line="240" w:lineRule="auto"/>
        <w:ind w:left="567" w:hanging="567"/>
        <w:jc w:val="both"/>
        <w:rPr>
          <w:rStyle w:val="spelle"/>
          <w:rFonts w:ascii="Nudista" w:hAnsi="Nudista" w:cs="Arial"/>
        </w:rPr>
      </w:pPr>
      <w:r w:rsidRPr="00A532AB">
        <w:rPr>
          <w:rStyle w:val="spelle"/>
          <w:rFonts w:ascii="Nudista" w:hAnsi="Nudista" w:cs="Arial"/>
        </w:rPr>
        <w:t>Ak nie je v</w:t>
      </w:r>
      <w:r w:rsidRPr="00A532AB">
        <w:rPr>
          <w:rStyle w:val="spelle"/>
          <w:rFonts w:ascii="Nudista" w:hAnsi="Nudista" w:cs="Calibri"/>
        </w:rPr>
        <w:t> </w:t>
      </w:r>
      <w:r w:rsidRPr="00A532AB">
        <w:rPr>
          <w:rStyle w:val="spelle"/>
          <w:rFonts w:ascii="Nudista" w:hAnsi="Nudista" w:cs="Arial"/>
        </w:rPr>
        <w:t>bode 8.</w:t>
      </w:r>
      <w:r w:rsidR="00454C28" w:rsidRPr="00A532AB">
        <w:rPr>
          <w:rStyle w:val="spelle"/>
          <w:rFonts w:ascii="Nudista" w:hAnsi="Nudista" w:cs="Arial"/>
        </w:rPr>
        <w:t>6</w:t>
      </w:r>
      <w:r w:rsidRPr="00A532AB">
        <w:rPr>
          <w:rStyle w:val="spelle"/>
          <w:rFonts w:ascii="Nudista" w:hAnsi="Nudista" w:cs="Arial"/>
        </w:rPr>
        <w:t xml:space="preserve"> tejto </w:t>
      </w:r>
      <w:r w:rsidRPr="00A532AB">
        <w:rPr>
          <w:rStyle w:val="spelle"/>
          <w:rFonts w:ascii="Nudista" w:hAnsi="Nudista" w:cs="Proba Pro CE"/>
        </w:rPr>
        <w:t>č</w:t>
      </w:r>
      <w:r w:rsidRPr="00A532AB">
        <w:rPr>
          <w:rStyle w:val="spelle"/>
          <w:rFonts w:ascii="Nudista" w:hAnsi="Nudista" w:cs="Arial"/>
        </w:rPr>
        <w:t>asti s</w:t>
      </w:r>
      <w:r w:rsidRPr="00A532AB">
        <w:rPr>
          <w:rStyle w:val="spelle"/>
          <w:rFonts w:ascii="Nudista" w:hAnsi="Nudista" w:cs="Proba Pro CE"/>
        </w:rPr>
        <w:t>úť</w:t>
      </w:r>
      <w:r w:rsidRPr="00A532AB">
        <w:rPr>
          <w:rStyle w:val="spelle"/>
          <w:rFonts w:ascii="Nudista" w:hAnsi="Nudista" w:cs="Arial"/>
        </w:rPr>
        <w:t>a</w:t>
      </w:r>
      <w:r w:rsidRPr="00A532AB">
        <w:rPr>
          <w:rStyle w:val="spelle"/>
          <w:rFonts w:ascii="Nudista" w:hAnsi="Nudista" w:cs="Proba Pro"/>
        </w:rPr>
        <w:t>ž</w:t>
      </w:r>
      <w:r w:rsidRPr="00A532AB">
        <w:rPr>
          <w:rStyle w:val="spelle"/>
          <w:rFonts w:ascii="Nudista" w:hAnsi="Nudista" w:cs="Arial"/>
        </w:rPr>
        <w:t>n</w:t>
      </w:r>
      <w:r w:rsidRPr="00A532AB">
        <w:rPr>
          <w:rStyle w:val="spelle"/>
          <w:rFonts w:ascii="Nudista" w:hAnsi="Nudista" w:cs="Proba Pro"/>
        </w:rPr>
        <w:t>ý</w:t>
      </w:r>
      <w:r w:rsidRPr="00A532AB">
        <w:rPr>
          <w:rStyle w:val="spelle"/>
          <w:rFonts w:ascii="Nudista" w:hAnsi="Nudista" w:cs="Arial"/>
        </w:rPr>
        <w:t xml:space="preserve">ch podkladov uvedené inak, uchádzač predkladá ponuku </w:t>
      </w:r>
      <w:r w:rsidR="003F4A21" w:rsidRPr="00A532AB">
        <w:rPr>
          <w:rStyle w:val="spelle"/>
          <w:rFonts w:ascii="Nudista" w:hAnsi="Nudista" w:cs="Arial"/>
        </w:rPr>
        <w:br/>
      </w:r>
      <w:r w:rsidRPr="00A532AB">
        <w:rPr>
          <w:rStyle w:val="spelle"/>
          <w:rFonts w:ascii="Nudista" w:hAnsi="Nudista" w:cs="Arial"/>
        </w:rPr>
        <w:t xml:space="preserve">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8" w:history="1">
        <w:r w:rsidRPr="00A532AB">
          <w:rPr>
            <w:rStyle w:val="spelle"/>
            <w:rFonts w:ascii="Nudista" w:hAnsi="Nudista" w:cs="Arial"/>
          </w:rPr>
          <w:t>https://josephine.proebiz.com/</w:t>
        </w:r>
      </w:hyperlink>
      <w:r w:rsidRPr="00AE3F3D">
        <w:rPr>
          <w:rStyle w:val="spelle"/>
          <w:rFonts w:ascii="Nudista" w:hAnsi="Nudista" w:cs="Arial"/>
        </w:rPr>
        <w:t>.</w:t>
      </w:r>
    </w:p>
    <w:p w14:paraId="3A43F1C5" w14:textId="57DB8784" w:rsidR="0094391B" w:rsidRPr="00A532AB" w:rsidRDefault="00016A7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89" w:name="_Toc524701783"/>
      <w:r w:rsidRPr="00A532AB">
        <w:rPr>
          <w:rFonts w:ascii="Nudista" w:hAnsi="Nudista" w:cs="Arial"/>
          <w:lang w:val="sk-SK"/>
        </w:rPr>
        <w:t xml:space="preserve">  </w:t>
      </w:r>
    </w:p>
    <w:p w14:paraId="5B9EE2E3" w14:textId="77777777" w:rsidR="0094391B" w:rsidRPr="00A532AB" w:rsidRDefault="0094391B" w:rsidP="00E83DC7">
      <w:pPr>
        <w:pStyle w:val="SAP1"/>
        <w:widowControl/>
        <w:spacing w:before="0" w:after="0" w:line="240" w:lineRule="auto"/>
        <w:rPr>
          <w:rFonts w:ascii="Nudista" w:hAnsi="Nudista"/>
          <w:lang w:val="sk-SK"/>
        </w:rPr>
      </w:pPr>
      <w:bookmarkStart w:id="90" w:name="_Toc86843088"/>
      <w:r w:rsidRPr="00A532AB">
        <w:rPr>
          <w:rFonts w:ascii="Nudista" w:hAnsi="Nudista"/>
          <w:lang w:val="sk-SK"/>
        </w:rPr>
        <w:t>Konflikt záujmov</w:t>
      </w:r>
      <w:bookmarkEnd w:id="89"/>
      <w:bookmarkEnd w:id="90"/>
    </w:p>
    <w:p w14:paraId="797313E0"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4ECE6A6A" w14:textId="77777777" w:rsidR="0094391B" w:rsidRPr="00A532AB" w:rsidRDefault="0094391B" w:rsidP="005A5CC6">
      <w:pPr>
        <w:pStyle w:val="Nadpis3"/>
        <w:keepNext w:val="0"/>
        <w:keepLines w:val="0"/>
        <w:numPr>
          <w:ilvl w:val="1"/>
          <w:numId w:val="154"/>
        </w:numPr>
        <w:spacing w:after="0" w:line="240" w:lineRule="auto"/>
        <w:ind w:left="567" w:hanging="567"/>
        <w:jc w:val="both"/>
        <w:rPr>
          <w:rStyle w:val="spelle"/>
          <w:rFonts w:ascii="Nudista" w:hAnsi="Nudista" w:cs="Arial"/>
        </w:rPr>
      </w:pPr>
      <w:r w:rsidRPr="00A532AB">
        <w:rPr>
          <w:rStyle w:val="spelle"/>
          <w:rFonts w:ascii="Nudista" w:hAnsi="Nudista" w:cs="Arial"/>
        </w:rPr>
        <w:t>Verejný obstarávateľ zabezpečí, aby v tomto verejnom obstarávaní nedošlo ku konfliktu záujmov, ktorý by mohol narušiť alebo obmedziť hospodársku súťaž alebo porušiť princíp transparentnosti a princíp rovnakého zaobchádzania.</w:t>
      </w:r>
    </w:p>
    <w:p w14:paraId="5FD55007"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156C0F7C" w14:textId="77777777" w:rsidR="0094391B" w:rsidRPr="00A532AB" w:rsidRDefault="0094391B" w:rsidP="005A5CC6">
      <w:pPr>
        <w:pStyle w:val="Nadpis3"/>
        <w:keepNext w:val="0"/>
        <w:keepLines w:val="0"/>
        <w:numPr>
          <w:ilvl w:val="1"/>
          <w:numId w:val="154"/>
        </w:numPr>
        <w:spacing w:after="0" w:line="240" w:lineRule="auto"/>
        <w:ind w:left="567" w:hanging="567"/>
        <w:jc w:val="both"/>
        <w:rPr>
          <w:rStyle w:val="spelle"/>
          <w:rFonts w:ascii="Nudista" w:hAnsi="Nudista" w:cs="Arial"/>
        </w:rPr>
      </w:pPr>
      <w:r w:rsidRPr="00A532AB">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D9AD3F2"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67C1EB30" w14:textId="77777777" w:rsidR="0094391B" w:rsidRPr="00A532AB" w:rsidRDefault="0094391B" w:rsidP="005A5CC6">
      <w:pPr>
        <w:pStyle w:val="Nadpis3"/>
        <w:keepNext w:val="0"/>
        <w:keepLines w:val="0"/>
        <w:numPr>
          <w:ilvl w:val="1"/>
          <w:numId w:val="154"/>
        </w:numPr>
        <w:spacing w:after="0" w:line="240" w:lineRule="auto"/>
        <w:ind w:left="567" w:hanging="567"/>
        <w:jc w:val="both"/>
        <w:rPr>
          <w:rStyle w:val="spelle"/>
          <w:rFonts w:ascii="Nudista" w:hAnsi="Nudista" w:cs="Arial"/>
        </w:rPr>
      </w:pPr>
      <w:r w:rsidRPr="00A532AB">
        <w:rPr>
          <w:rStyle w:val="spelle"/>
          <w:rFonts w:ascii="Nudista" w:hAnsi="Nudista" w:cs="Arial"/>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15688F72"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6753B751" w14:textId="2A1E8FFF" w:rsidR="0094391B" w:rsidRPr="00A532AB" w:rsidRDefault="0094391B" w:rsidP="005A5CC6">
      <w:pPr>
        <w:pStyle w:val="Nadpis3"/>
        <w:keepNext w:val="0"/>
        <w:keepLines w:val="0"/>
        <w:numPr>
          <w:ilvl w:val="1"/>
          <w:numId w:val="154"/>
        </w:numPr>
        <w:spacing w:after="0" w:line="240" w:lineRule="auto"/>
        <w:ind w:left="567" w:hanging="567"/>
        <w:jc w:val="both"/>
        <w:rPr>
          <w:rStyle w:val="spelle"/>
          <w:rFonts w:ascii="Nudista" w:hAnsi="Nudista" w:cs="Arial"/>
        </w:rPr>
      </w:pPr>
      <w:r w:rsidRPr="00A532AB">
        <w:rPr>
          <w:rStyle w:val="spelle"/>
          <w:rFonts w:ascii="Nudista" w:hAnsi="Nudista" w:cs="Arial"/>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w:t>
      </w:r>
      <w:r w:rsidRPr="00A532AB">
        <w:rPr>
          <w:rStyle w:val="spelle"/>
          <w:rFonts w:ascii="Nudista" w:hAnsi="Nudista" w:cs="Arial"/>
        </w:rPr>
        <w:lastRenderedPageBreak/>
        <w:t xml:space="preserve">upozorňuje, že bude kontrolovať pravdivosť uchádzačmi predložených vyhlásení týkajúcich sa konfliktu záujmov) spôsobom podľa Prílohy č. </w:t>
      </w:r>
      <w:r w:rsidR="000753E7" w:rsidRPr="00A532AB">
        <w:rPr>
          <w:rStyle w:val="spelle"/>
          <w:rFonts w:ascii="Nudista" w:hAnsi="Nudista" w:cs="Arial"/>
        </w:rPr>
        <w:t>A.</w:t>
      </w:r>
      <w:r w:rsidR="00600C6C" w:rsidRPr="00A532AB">
        <w:rPr>
          <w:rStyle w:val="spelle"/>
          <w:rFonts w:ascii="Nudista" w:hAnsi="Nudista" w:cs="Arial"/>
        </w:rPr>
        <w:t>1</w:t>
      </w:r>
      <w:r w:rsidRPr="00A532AB">
        <w:rPr>
          <w:rStyle w:val="spelle"/>
          <w:rFonts w:ascii="Nudista" w:hAnsi="Nudista" w:cs="Arial"/>
        </w:rPr>
        <w:t xml:space="preserve"> týchto súťažných podkladov.</w:t>
      </w:r>
    </w:p>
    <w:p w14:paraId="11AC9364"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249F2B90" w14:textId="6015483B" w:rsidR="0094391B" w:rsidRPr="00A532AB" w:rsidRDefault="0094391B" w:rsidP="005A5CC6">
      <w:pPr>
        <w:pStyle w:val="Nadpis3"/>
        <w:keepNext w:val="0"/>
        <w:keepLines w:val="0"/>
        <w:numPr>
          <w:ilvl w:val="1"/>
          <w:numId w:val="154"/>
        </w:numPr>
        <w:spacing w:after="0" w:line="240" w:lineRule="auto"/>
        <w:ind w:left="567" w:hanging="567"/>
        <w:jc w:val="both"/>
        <w:rPr>
          <w:rStyle w:val="spelle"/>
          <w:rFonts w:ascii="Nudista" w:hAnsi="Nudista" w:cs="Arial"/>
        </w:rPr>
      </w:pPr>
      <w:r w:rsidRPr="00A532AB">
        <w:rPr>
          <w:rStyle w:val="spelle"/>
          <w:rFonts w:ascii="Nudista" w:hAnsi="Nudista" w:cs="Arial"/>
        </w:rPr>
        <w:t>Uchádzač</w:t>
      </w:r>
      <w:r w:rsidR="004D4D06" w:rsidRPr="00A532AB">
        <w:rPr>
          <w:rStyle w:val="spelle"/>
          <w:rFonts w:ascii="Nudista" w:hAnsi="Nudista" w:cs="Arial"/>
        </w:rPr>
        <w:t>, resp. záujemca</w:t>
      </w:r>
      <w:r w:rsidRPr="00A532AB">
        <w:rPr>
          <w:rStyle w:val="spelle"/>
          <w:rFonts w:ascii="Nudista" w:hAnsi="Nudista" w:cs="Arial"/>
        </w:rPr>
        <w:t xml:space="preserve"> je povinný </w:t>
      </w:r>
      <w:r w:rsidRPr="00A532AB">
        <w:rPr>
          <w:rStyle w:val="spelle"/>
          <w:rFonts w:ascii="Nudista" w:hAnsi="Nudista" w:cs="Arial"/>
          <w:u w:val="single"/>
        </w:rPr>
        <w:t xml:space="preserve">bezodkladne </w:t>
      </w:r>
      <w:r w:rsidRPr="00A532AB">
        <w:rPr>
          <w:rStyle w:val="spelle"/>
          <w:rFonts w:ascii="Nudista" w:hAnsi="Nudista" w:cs="Arial"/>
        </w:rPr>
        <w:t>po tom, ako sa dozvie o konflikte záujmov alebo o možnosti jeho vzniku, informovať o tejto skutočnosti verejného obstarávateľa.</w:t>
      </w:r>
    </w:p>
    <w:p w14:paraId="0956EAB0" w14:textId="77777777" w:rsidR="0094391B" w:rsidRPr="00A532AB" w:rsidRDefault="0094391B" w:rsidP="00E83DC7">
      <w:pPr>
        <w:pStyle w:val="SAP0"/>
        <w:widowControl/>
        <w:spacing w:before="0" w:after="0" w:line="240" w:lineRule="auto"/>
        <w:rPr>
          <w:rFonts w:ascii="Nudista" w:hAnsi="Nudista"/>
        </w:rPr>
      </w:pPr>
      <w:bookmarkStart w:id="91" w:name="_Toc524701784"/>
    </w:p>
    <w:p w14:paraId="66761E54" w14:textId="77777777" w:rsidR="0094391B" w:rsidRPr="00A532AB" w:rsidRDefault="0094391B" w:rsidP="00E83DC7">
      <w:pPr>
        <w:pStyle w:val="SAP0"/>
        <w:widowControl/>
        <w:spacing w:before="0" w:after="0" w:line="240" w:lineRule="auto"/>
        <w:rPr>
          <w:rFonts w:ascii="Nudista" w:hAnsi="Nudista"/>
        </w:rPr>
      </w:pPr>
      <w:bookmarkStart w:id="92" w:name="_Toc86843089"/>
      <w:r w:rsidRPr="00A532AB">
        <w:rPr>
          <w:rFonts w:ascii="Nudista" w:hAnsi="Nudista"/>
        </w:rPr>
        <w:t>ODDIEL IV. Predkladanie ponúk</w:t>
      </w:r>
      <w:bookmarkEnd w:id="91"/>
      <w:bookmarkEnd w:id="92"/>
    </w:p>
    <w:p w14:paraId="5C7665CA" w14:textId="77777777" w:rsidR="0094391B" w:rsidRPr="00A532AB" w:rsidRDefault="0094391B" w:rsidP="00E83DC7">
      <w:pPr>
        <w:pStyle w:val="SAP0"/>
        <w:widowControl/>
        <w:spacing w:before="0" w:after="0" w:line="240" w:lineRule="auto"/>
        <w:rPr>
          <w:rFonts w:ascii="Nudista" w:hAnsi="Nudista"/>
        </w:rPr>
      </w:pPr>
    </w:p>
    <w:p w14:paraId="452BD817" w14:textId="77777777" w:rsidR="0094391B" w:rsidRPr="00A532AB" w:rsidRDefault="0094391B" w:rsidP="00E83DC7">
      <w:pPr>
        <w:pStyle w:val="SAP1"/>
        <w:widowControl/>
        <w:spacing w:before="0" w:after="0" w:line="240" w:lineRule="auto"/>
        <w:rPr>
          <w:rFonts w:ascii="Nudista" w:hAnsi="Nudista"/>
          <w:lang w:val="sk-SK"/>
        </w:rPr>
      </w:pPr>
      <w:bookmarkStart w:id="93" w:name="_Toc524701785"/>
      <w:bookmarkStart w:id="94" w:name="_Toc86843090"/>
      <w:bookmarkStart w:id="95" w:name="_kk8xu"/>
      <w:r w:rsidRPr="00A532AB">
        <w:rPr>
          <w:rFonts w:ascii="Nudista" w:hAnsi="Nudista"/>
          <w:lang w:val="sk-SK"/>
        </w:rPr>
        <w:t>Spôsob predkladania ponuky</w:t>
      </w:r>
      <w:bookmarkEnd w:id="93"/>
      <w:bookmarkEnd w:id="94"/>
    </w:p>
    <w:p w14:paraId="3E0DBECD"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305D8D26" w14:textId="18E6C703" w:rsidR="0094391B" w:rsidRPr="00A532AB" w:rsidRDefault="0094391B" w:rsidP="005A5CC6">
      <w:pPr>
        <w:pStyle w:val="Nadpis3"/>
        <w:keepNext w:val="0"/>
        <w:keepLines w:val="0"/>
        <w:numPr>
          <w:ilvl w:val="1"/>
          <w:numId w:val="155"/>
        </w:numPr>
        <w:spacing w:after="0" w:line="240" w:lineRule="auto"/>
        <w:ind w:left="567" w:hanging="567"/>
        <w:jc w:val="both"/>
        <w:rPr>
          <w:rStyle w:val="spelle"/>
          <w:rFonts w:ascii="Nudista" w:hAnsi="Nudista" w:cs="Arial"/>
        </w:rPr>
      </w:pPr>
      <w:r w:rsidRPr="00A532AB">
        <w:rPr>
          <w:rStyle w:val="spelle"/>
          <w:rFonts w:ascii="Nudista" w:hAnsi="Nudista" w:cs="Arial"/>
        </w:rPr>
        <w:t>Ak nie je v</w:t>
      </w:r>
      <w:r w:rsidRPr="00A532AB">
        <w:rPr>
          <w:rStyle w:val="spelle"/>
          <w:rFonts w:ascii="Nudista" w:hAnsi="Nudista" w:cs="Calibri"/>
        </w:rPr>
        <w:t> </w:t>
      </w:r>
      <w:r w:rsidRPr="00A532AB">
        <w:rPr>
          <w:rStyle w:val="spelle"/>
          <w:rFonts w:ascii="Nudista" w:hAnsi="Nudista" w:cs="Arial"/>
        </w:rPr>
        <w:t>bode 8.</w:t>
      </w:r>
      <w:r w:rsidR="00454C28" w:rsidRPr="00A532AB">
        <w:rPr>
          <w:rStyle w:val="spelle"/>
          <w:rFonts w:ascii="Nudista" w:hAnsi="Nudista" w:cs="Arial"/>
        </w:rPr>
        <w:t>6</w:t>
      </w:r>
      <w:r w:rsidRPr="00A532AB">
        <w:rPr>
          <w:rStyle w:val="spelle"/>
          <w:rFonts w:ascii="Nudista" w:hAnsi="Nudista" w:cs="Arial"/>
        </w:rPr>
        <w:t xml:space="preserve"> tejto </w:t>
      </w:r>
      <w:r w:rsidRPr="00A532AB">
        <w:rPr>
          <w:rStyle w:val="spelle"/>
          <w:rFonts w:ascii="Nudista" w:hAnsi="Nudista" w:cs="Proba Pro CE"/>
        </w:rPr>
        <w:t>č</w:t>
      </w:r>
      <w:r w:rsidRPr="00A532AB">
        <w:rPr>
          <w:rStyle w:val="spelle"/>
          <w:rFonts w:ascii="Nudista" w:hAnsi="Nudista" w:cs="Arial"/>
        </w:rPr>
        <w:t>asti s</w:t>
      </w:r>
      <w:r w:rsidRPr="00A532AB">
        <w:rPr>
          <w:rStyle w:val="spelle"/>
          <w:rFonts w:ascii="Nudista" w:hAnsi="Nudista" w:cs="Proba Pro CE"/>
        </w:rPr>
        <w:t>úť</w:t>
      </w:r>
      <w:r w:rsidRPr="00A532AB">
        <w:rPr>
          <w:rStyle w:val="spelle"/>
          <w:rFonts w:ascii="Nudista" w:hAnsi="Nudista" w:cs="Arial"/>
        </w:rPr>
        <w:t>a</w:t>
      </w:r>
      <w:r w:rsidRPr="00A532AB">
        <w:rPr>
          <w:rStyle w:val="spelle"/>
          <w:rFonts w:ascii="Nudista" w:hAnsi="Nudista" w:cs="Proba Pro"/>
        </w:rPr>
        <w:t>ž</w:t>
      </w:r>
      <w:r w:rsidRPr="00A532AB">
        <w:rPr>
          <w:rStyle w:val="spelle"/>
          <w:rFonts w:ascii="Nudista" w:hAnsi="Nudista" w:cs="Arial"/>
        </w:rPr>
        <w:t>n</w:t>
      </w:r>
      <w:r w:rsidRPr="00A532AB">
        <w:rPr>
          <w:rStyle w:val="spelle"/>
          <w:rFonts w:ascii="Nudista" w:hAnsi="Nudista" w:cs="Proba Pro"/>
        </w:rPr>
        <w:t>ý</w:t>
      </w:r>
      <w:r w:rsidRPr="00A532AB">
        <w:rPr>
          <w:rStyle w:val="spelle"/>
          <w:rFonts w:ascii="Nudista" w:hAnsi="Nudista" w:cs="Arial"/>
        </w:rPr>
        <w:t>ch podkladov uveden</w:t>
      </w:r>
      <w:r w:rsidRPr="00A532AB">
        <w:rPr>
          <w:rStyle w:val="spelle"/>
          <w:rFonts w:ascii="Nudista" w:hAnsi="Nudista" w:cs="Proba Pro"/>
        </w:rPr>
        <w:t>é</w:t>
      </w:r>
      <w:r w:rsidRPr="00A532AB">
        <w:rPr>
          <w:rStyle w:val="spelle"/>
          <w:rFonts w:ascii="Nudista" w:hAnsi="Nudista" w:cs="Arial"/>
        </w:rPr>
        <w:t xml:space="preserve"> inak, uch</w:t>
      </w:r>
      <w:r w:rsidRPr="00A532AB">
        <w:rPr>
          <w:rStyle w:val="spelle"/>
          <w:rFonts w:ascii="Nudista" w:hAnsi="Nudista" w:cs="Proba Pro"/>
        </w:rPr>
        <w:t>á</w:t>
      </w:r>
      <w:r w:rsidRPr="00A532AB">
        <w:rPr>
          <w:rStyle w:val="spelle"/>
          <w:rFonts w:ascii="Nudista" w:hAnsi="Nudista" w:cs="Arial"/>
        </w:rPr>
        <w:t>dza</w:t>
      </w:r>
      <w:r w:rsidRPr="00A532AB">
        <w:rPr>
          <w:rStyle w:val="spelle"/>
          <w:rFonts w:ascii="Nudista" w:hAnsi="Nudista" w:cs="Proba Pro CE"/>
        </w:rPr>
        <w:t>č</w:t>
      </w:r>
      <w:r w:rsidRPr="00A532AB">
        <w:rPr>
          <w:rStyle w:val="spelle"/>
          <w:rFonts w:ascii="Nudista" w:hAnsi="Nudista" w:cs="Arial"/>
        </w:rPr>
        <w:t xml:space="preserve"> predklad</w:t>
      </w:r>
      <w:r w:rsidRPr="00A532AB">
        <w:rPr>
          <w:rStyle w:val="spelle"/>
          <w:rFonts w:ascii="Nudista" w:hAnsi="Nudista" w:cs="Proba Pro"/>
        </w:rPr>
        <w:t>á</w:t>
      </w:r>
      <w:r w:rsidRPr="00A532AB">
        <w:rPr>
          <w:rStyle w:val="spelle"/>
          <w:rFonts w:ascii="Nudista" w:hAnsi="Nudista" w:cs="Arial"/>
        </w:rPr>
        <w:t xml:space="preserve"> ponuku v elektronickej podobe </w:t>
      </w:r>
      <w:r w:rsidRPr="00A532AB">
        <w:rPr>
          <w:rStyle w:val="spelle"/>
          <w:rFonts w:ascii="Nudista" w:hAnsi="Nudista" w:cs="Arial"/>
          <w:u w:val="single"/>
        </w:rPr>
        <w:t>do systému JOSEPHINE</w:t>
      </w:r>
      <w:r w:rsidRPr="00A532AB">
        <w:rPr>
          <w:rStyle w:val="spelle"/>
          <w:rFonts w:ascii="Nudista" w:hAnsi="Nudista" w:cs="Arial"/>
        </w:rPr>
        <w:t xml:space="preserve">, umiestnenom na webovej adrese: </w:t>
      </w:r>
      <w:hyperlink r:id="rId19" w:history="1">
        <w:r w:rsidRPr="00A532AB">
          <w:rPr>
            <w:rStyle w:val="spelle"/>
            <w:rFonts w:ascii="Nudista" w:hAnsi="Nudista" w:cs="Arial"/>
          </w:rPr>
          <w:t>https://josephine.proebiz.com</w:t>
        </w:r>
      </w:hyperlink>
      <w:r w:rsidRPr="00AE3F3D">
        <w:rPr>
          <w:rStyle w:val="spelle"/>
          <w:rFonts w:ascii="Nudista" w:hAnsi="Nudista" w:cs="Arial"/>
        </w:rPr>
        <w:t xml:space="preserve">, a to v lehote na predkladanie ponúk </w:t>
      </w:r>
      <w:r w:rsidR="00A433B4" w:rsidRPr="00AE3F3D">
        <w:rPr>
          <w:rFonts w:ascii="Nudista" w:hAnsi="Nudista"/>
        </w:rPr>
        <w:t xml:space="preserve">podľa bodu 21.3 tejto časti súťažných podkladov a </w:t>
      </w:r>
      <w:r w:rsidRPr="00A532AB">
        <w:rPr>
          <w:rStyle w:val="spelle"/>
          <w:rFonts w:ascii="Nudista" w:hAnsi="Nudista" w:cs="Arial"/>
        </w:rPr>
        <w:t xml:space="preserve">podľa požiadaviek uvedených v týchto súťažných podkladoch. Ponuka musí byť predložená v čitateľnej a reprodukovateľnej podobe. </w:t>
      </w:r>
    </w:p>
    <w:p w14:paraId="0FFCBA02"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6D7891FA" w14:textId="77777777" w:rsidR="0094391B" w:rsidRPr="00A532AB" w:rsidRDefault="0094391B" w:rsidP="005A5CC6">
      <w:pPr>
        <w:pStyle w:val="Nadpis3"/>
        <w:keepNext w:val="0"/>
        <w:keepLines w:val="0"/>
        <w:numPr>
          <w:ilvl w:val="1"/>
          <w:numId w:val="155"/>
        </w:numPr>
        <w:spacing w:after="0" w:line="240" w:lineRule="auto"/>
        <w:ind w:left="567" w:hanging="567"/>
        <w:jc w:val="both"/>
        <w:rPr>
          <w:rStyle w:val="spelle"/>
          <w:rFonts w:ascii="Nudista" w:hAnsi="Nudista" w:cs="Arial"/>
        </w:rPr>
      </w:pPr>
      <w:r w:rsidRPr="00A532AB">
        <w:rPr>
          <w:rStyle w:val="spelle"/>
          <w:rFonts w:ascii="Nudista" w:hAnsi="Nudista" w:cs="Arial"/>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458506F3" w14:textId="77777777" w:rsidR="0094391B" w:rsidRPr="00A532AB" w:rsidRDefault="0094391B" w:rsidP="005A5CC6">
      <w:pPr>
        <w:pStyle w:val="Nadpis4"/>
        <w:keepNext w:val="0"/>
        <w:keepLines w:val="0"/>
        <w:numPr>
          <w:ilvl w:val="2"/>
          <w:numId w:val="155"/>
        </w:numPr>
        <w:spacing w:after="0" w:line="240" w:lineRule="auto"/>
        <w:ind w:left="1276" w:hanging="709"/>
        <w:rPr>
          <w:rFonts w:ascii="Nudista" w:hAnsi="Nudista" w:cs="Arial"/>
        </w:rPr>
      </w:pPr>
      <w:r w:rsidRPr="00A532AB">
        <w:rPr>
          <w:rFonts w:ascii="Nudista" w:hAnsi="Nudista" w:cs="Arial"/>
        </w:rPr>
        <w:t>nedodržal určený spôsob komunikácie,</w:t>
      </w:r>
    </w:p>
    <w:p w14:paraId="1B687E1C" w14:textId="77777777" w:rsidR="0094391B" w:rsidRPr="00A532AB" w:rsidRDefault="0094391B" w:rsidP="005A5CC6">
      <w:pPr>
        <w:pStyle w:val="Nadpis4"/>
        <w:keepNext w:val="0"/>
        <w:keepLines w:val="0"/>
        <w:numPr>
          <w:ilvl w:val="2"/>
          <w:numId w:val="155"/>
        </w:numPr>
        <w:spacing w:after="0" w:line="240" w:lineRule="auto"/>
        <w:ind w:left="1276" w:hanging="709"/>
        <w:rPr>
          <w:rFonts w:ascii="Nudista" w:hAnsi="Nudista" w:cs="Arial"/>
        </w:rPr>
      </w:pPr>
      <w:r w:rsidRPr="00A532AB">
        <w:rPr>
          <w:rFonts w:ascii="Nudista" w:hAnsi="Nudista" w:cs="Arial"/>
        </w:rPr>
        <w:t>obsah jeho ponuky nie je možné sprístupniť alebo</w:t>
      </w:r>
    </w:p>
    <w:p w14:paraId="12BAA5E2" w14:textId="4240AF1B" w:rsidR="0094391B" w:rsidRPr="00A532AB" w:rsidRDefault="0094391B" w:rsidP="005A5CC6">
      <w:pPr>
        <w:pStyle w:val="Nadpis4"/>
        <w:keepNext w:val="0"/>
        <w:keepLines w:val="0"/>
        <w:numPr>
          <w:ilvl w:val="2"/>
          <w:numId w:val="155"/>
        </w:numPr>
        <w:spacing w:after="0" w:line="240" w:lineRule="auto"/>
        <w:ind w:left="1276" w:hanging="709"/>
        <w:jc w:val="both"/>
        <w:rPr>
          <w:rFonts w:ascii="Nudista" w:hAnsi="Nudista" w:cs="Arial"/>
        </w:rPr>
      </w:pPr>
      <w:r w:rsidRPr="00A532AB">
        <w:rPr>
          <w:rFonts w:ascii="Nudista" w:hAnsi="Nudista" w:cs="Arial"/>
        </w:rPr>
        <w:t xml:space="preserve">nepredložil ponuku vo vyžadovanom formáte kódovania, ak je potrebný na ďalšie </w:t>
      </w:r>
      <w:r w:rsidR="005011AB" w:rsidRPr="00A532AB">
        <w:rPr>
          <w:rFonts w:ascii="Nudista" w:hAnsi="Nudista" w:cs="Arial"/>
        </w:rPr>
        <w:t>spr</w:t>
      </w:r>
      <w:r w:rsidRPr="00A532AB">
        <w:rPr>
          <w:rFonts w:ascii="Nudista" w:hAnsi="Nudista" w:cs="Arial"/>
        </w:rPr>
        <w:t>acovanie pri vyhodnocovaní ponúk.</w:t>
      </w:r>
    </w:p>
    <w:p w14:paraId="1D7A7AF0" w14:textId="77777777" w:rsidR="0094391B" w:rsidRPr="00A532AB" w:rsidRDefault="0094391B" w:rsidP="00E83DC7">
      <w:pPr>
        <w:spacing w:after="0" w:line="240" w:lineRule="auto"/>
        <w:rPr>
          <w:rFonts w:ascii="Nudista" w:hAnsi="Nudista" w:cs="Arial"/>
        </w:rPr>
      </w:pPr>
    </w:p>
    <w:p w14:paraId="7ECB06A0" w14:textId="7BE140EB" w:rsidR="0094391B" w:rsidRPr="00A532AB" w:rsidRDefault="0094391B" w:rsidP="005A5CC6">
      <w:pPr>
        <w:pStyle w:val="Nadpis3"/>
        <w:keepNext w:val="0"/>
        <w:keepLines w:val="0"/>
        <w:numPr>
          <w:ilvl w:val="1"/>
          <w:numId w:val="155"/>
        </w:numPr>
        <w:spacing w:after="0" w:line="240" w:lineRule="auto"/>
        <w:ind w:left="567" w:hanging="567"/>
        <w:jc w:val="both"/>
        <w:rPr>
          <w:rStyle w:val="spelle"/>
          <w:rFonts w:ascii="Nudista" w:hAnsi="Nudista" w:cs="Arial"/>
          <w:sz w:val="22"/>
          <w:szCs w:val="22"/>
        </w:rPr>
      </w:pPr>
      <w:r w:rsidRPr="00A532AB">
        <w:rPr>
          <w:rStyle w:val="spelle"/>
          <w:rFonts w:ascii="Nudista" w:hAnsi="Nudista" w:cs="Arial"/>
        </w:rPr>
        <w:t xml:space="preserve">Uchádzač má možnosť registrovať sa do systému JOSEPHINE pomocou hesla </w:t>
      </w:r>
      <w:r w:rsidR="000A77EE" w:rsidRPr="00A532AB">
        <w:rPr>
          <w:rStyle w:val="spelle"/>
          <w:rFonts w:ascii="Nudista" w:hAnsi="Nudista" w:cs="Arial"/>
        </w:rPr>
        <w:t>alebo aj</w:t>
      </w:r>
      <w:r w:rsidRPr="00A532AB">
        <w:rPr>
          <w:rStyle w:val="spelle"/>
          <w:rFonts w:ascii="Nudista" w:hAnsi="Nudista" w:cs="Arial"/>
        </w:rPr>
        <w:t xml:space="preserve"> </w:t>
      </w:r>
      <w:r w:rsidR="000A77EE" w:rsidRPr="00A532AB">
        <w:rPr>
          <w:rStyle w:val="spelle"/>
          <w:rFonts w:ascii="Nudista" w:hAnsi="Nudista" w:cs="Arial"/>
        </w:rPr>
        <w:t xml:space="preserve">pomocou občianskeho </w:t>
      </w:r>
      <w:r w:rsidRPr="00A532AB">
        <w:rPr>
          <w:rStyle w:val="spelle"/>
          <w:rFonts w:ascii="Nudista" w:hAnsi="Nudista" w:cs="Arial"/>
        </w:rPr>
        <w:t>preukazu s elektronickým čipom a bezpečnostným osobnostným kódom (</w:t>
      </w:r>
      <w:proofErr w:type="spellStart"/>
      <w:r w:rsidRPr="00A532AB">
        <w:rPr>
          <w:rStyle w:val="spelle"/>
          <w:rFonts w:ascii="Nudista" w:hAnsi="Nudista" w:cs="Arial"/>
        </w:rPr>
        <w:t>eID</w:t>
      </w:r>
      <w:proofErr w:type="spellEnd"/>
      <w:r w:rsidRPr="00A532AB">
        <w:rPr>
          <w:rStyle w:val="spelle"/>
          <w:rFonts w:ascii="Nudista" w:hAnsi="Nudista" w:cs="Arial"/>
        </w:rPr>
        <w:t>).</w:t>
      </w:r>
    </w:p>
    <w:p w14:paraId="4DCA263B"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5F2973E2" w14:textId="055051EF" w:rsidR="0094391B" w:rsidRPr="00A532AB" w:rsidRDefault="0094391B" w:rsidP="005A5CC6">
      <w:pPr>
        <w:pStyle w:val="Nadpis3"/>
        <w:keepNext w:val="0"/>
        <w:keepLines w:val="0"/>
        <w:numPr>
          <w:ilvl w:val="1"/>
          <w:numId w:val="155"/>
        </w:numPr>
        <w:spacing w:after="0" w:line="240" w:lineRule="auto"/>
        <w:ind w:left="567" w:hanging="567"/>
        <w:jc w:val="both"/>
        <w:rPr>
          <w:rStyle w:val="spelle"/>
          <w:rFonts w:ascii="Nudista" w:hAnsi="Nudista" w:cs="Arial"/>
        </w:rPr>
      </w:pPr>
      <w:r w:rsidRPr="00A532AB">
        <w:rPr>
          <w:rStyle w:val="spelle"/>
          <w:rFonts w:ascii="Nudista" w:hAnsi="Nudista" w:cs="Arial"/>
        </w:rPr>
        <w:t xml:space="preserve">Predkladanie ponúk je umožnené iba autentifikovaným </w:t>
      </w:r>
      <w:r w:rsidR="00232BCF" w:rsidRPr="00A532AB">
        <w:rPr>
          <w:rStyle w:val="spelle"/>
          <w:rFonts w:ascii="Nudista" w:hAnsi="Nudista" w:cs="Arial"/>
        </w:rPr>
        <w:t>záujemcom</w:t>
      </w:r>
      <w:r w:rsidRPr="00A532AB">
        <w:rPr>
          <w:rStyle w:val="spelle"/>
          <w:rFonts w:ascii="Nudista" w:hAnsi="Nudista" w:cs="Arial"/>
        </w:rPr>
        <w:t xml:space="preserve">. Autentifikáciu je možné </w:t>
      </w:r>
      <w:r w:rsidR="00E626F4" w:rsidRPr="00A532AB">
        <w:rPr>
          <w:rStyle w:val="spelle"/>
          <w:rFonts w:ascii="Nudista" w:hAnsi="Nudista" w:cs="Arial"/>
        </w:rPr>
        <w:t xml:space="preserve">vykonať </w:t>
      </w:r>
      <w:r w:rsidR="00234373" w:rsidRPr="00A532AB">
        <w:rPr>
          <w:rStyle w:val="spelle"/>
          <w:rFonts w:ascii="Nudista" w:hAnsi="Nudista" w:cs="Arial"/>
        </w:rPr>
        <w:t>nasledovnými</w:t>
      </w:r>
      <w:r w:rsidRPr="00A532AB">
        <w:rPr>
          <w:rStyle w:val="spelle"/>
          <w:rFonts w:ascii="Nudista" w:hAnsi="Nudista" w:cs="Arial"/>
        </w:rPr>
        <w:t xml:space="preserve"> spôsobmi: </w:t>
      </w:r>
    </w:p>
    <w:p w14:paraId="544F85C2" w14:textId="0E1DABCB" w:rsidR="00234373" w:rsidRPr="00A532AB" w:rsidRDefault="00234373" w:rsidP="005A5CC6">
      <w:pPr>
        <w:pStyle w:val="Nadpis4"/>
        <w:keepNext w:val="0"/>
        <w:keepLines w:val="0"/>
        <w:numPr>
          <w:ilvl w:val="2"/>
          <w:numId w:val="155"/>
        </w:numPr>
        <w:spacing w:after="0" w:line="240" w:lineRule="auto"/>
        <w:ind w:left="1276" w:hanging="709"/>
        <w:jc w:val="both"/>
        <w:rPr>
          <w:rFonts w:ascii="Nudista" w:hAnsi="Nudista" w:cs="Arial"/>
        </w:rPr>
      </w:pPr>
      <w:r w:rsidRPr="00A532AB">
        <w:rPr>
          <w:rFonts w:ascii="Nudista" w:hAnsi="Nudista" w:cs="Arial"/>
        </w:rPr>
        <w:t xml:space="preserve">v systéme JOSEPHINE registráciou a prihlásením pomocou občianskeho preukazu </w:t>
      </w:r>
      <w:r w:rsidR="003F4A21" w:rsidRPr="00A532AB">
        <w:rPr>
          <w:rFonts w:ascii="Nudista" w:hAnsi="Nudista" w:cs="Arial"/>
        </w:rPr>
        <w:br/>
      </w:r>
      <w:r w:rsidRPr="00A532AB">
        <w:rPr>
          <w:rFonts w:ascii="Nudista" w:hAnsi="Nudista" w:cs="Arial"/>
        </w:rPr>
        <w:t>s elektronickým čipom a bezpečnostným osobnostným kódom (</w:t>
      </w:r>
      <w:proofErr w:type="spellStart"/>
      <w:r w:rsidRPr="00A532AB">
        <w:rPr>
          <w:rFonts w:ascii="Nudista" w:hAnsi="Nudista" w:cs="Arial"/>
        </w:rPr>
        <w:t>eID</w:t>
      </w:r>
      <w:proofErr w:type="spellEnd"/>
      <w:r w:rsidRPr="00A532AB">
        <w:rPr>
          <w:rFonts w:ascii="Nudista" w:hAnsi="Nudista" w:cs="Arial"/>
        </w:rPr>
        <w:t>). V systéme je autentifikovaná spoločnosť, ktor</w:t>
      </w:r>
      <w:r w:rsidR="00232BCF" w:rsidRPr="00A532AB">
        <w:rPr>
          <w:rFonts w:ascii="Nudista" w:hAnsi="Nudista" w:cs="Arial"/>
        </w:rPr>
        <w:t>ú</w:t>
      </w:r>
      <w:r w:rsidRPr="00A532AB">
        <w:rPr>
          <w:rFonts w:ascii="Nudista" w:hAnsi="Nudista" w:cs="Arial"/>
        </w:rPr>
        <w:t xml:space="preserve"> pomocou </w:t>
      </w:r>
      <w:proofErr w:type="spellStart"/>
      <w:r w:rsidRPr="00A532AB">
        <w:rPr>
          <w:rFonts w:ascii="Nudista" w:hAnsi="Nudista" w:cs="Arial"/>
        </w:rPr>
        <w:t>eID</w:t>
      </w:r>
      <w:proofErr w:type="spellEnd"/>
      <w:r w:rsidRPr="00A532AB">
        <w:rPr>
          <w:rFonts w:ascii="Nudista" w:hAnsi="Nudista" w:cs="Arial"/>
        </w:rPr>
        <w:t xml:space="preserve"> registruje štatutár danej spoločnosti. Autentifikáciu vykonáva poskytovateľ systému JOSEPHINE</w:t>
      </w:r>
      <w:r w:rsidR="005011AB" w:rsidRPr="00A532AB">
        <w:rPr>
          <w:rFonts w:ascii="Nudista" w:hAnsi="Nudista" w:cs="Arial"/>
        </w:rPr>
        <w:t>,</w:t>
      </w:r>
      <w:r w:rsidRPr="00A532AB">
        <w:rPr>
          <w:rFonts w:ascii="Nudista" w:hAnsi="Nudista" w:cs="Arial"/>
        </w:rPr>
        <w:t xml:space="preserve"> a to v pracovných dňoch v čase 8:00 – 16:00 hod.,</w:t>
      </w:r>
    </w:p>
    <w:p w14:paraId="09CB4975" w14:textId="485D5453" w:rsidR="00234373" w:rsidRPr="00A532AB" w:rsidRDefault="00234373" w:rsidP="005A5CC6">
      <w:pPr>
        <w:pStyle w:val="Nadpis4"/>
        <w:keepNext w:val="0"/>
        <w:keepLines w:val="0"/>
        <w:numPr>
          <w:ilvl w:val="2"/>
          <w:numId w:val="155"/>
        </w:numPr>
        <w:spacing w:after="0" w:line="240" w:lineRule="auto"/>
        <w:ind w:left="1276" w:hanging="709"/>
        <w:jc w:val="both"/>
        <w:rPr>
          <w:rFonts w:ascii="Nudista" w:hAnsi="Nudista" w:cs="Arial"/>
        </w:rPr>
      </w:pPr>
      <w:r w:rsidRPr="00A532AB">
        <w:rPr>
          <w:rFonts w:ascii="Nudista" w:hAnsi="Nudista" w:cs="Arial"/>
        </w:rPr>
        <w:t xml:space="preserve">nahraním kvalifikovaného elektronického podpisu (napríklad podpisu </w:t>
      </w:r>
      <w:proofErr w:type="spellStart"/>
      <w:r w:rsidRPr="00A532AB">
        <w:rPr>
          <w:rFonts w:ascii="Nudista" w:hAnsi="Nudista" w:cs="Arial"/>
        </w:rPr>
        <w:t>eID</w:t>
      </w:r>
      <w:proofErr w:type="spellEnd"/>
      <w:r w:rsidRPr="00A532AB">
        <w:rPr>
          <w:rFonts w:ascii="Nudista" w:hAnsi="Nudista" w:cs="Arial"/>
        </w:rPr>
        <w:t>) štatutára danej spoločnosti na kartu užívateľa po registrácii a prihlásení do systému JOSEPHINE. Autentifikáciu vykoná poskytovateľ systému JOSEPHINE</w:t>
      </w:r>
      <w:r w:rsidR="005011AB" w:rsidRPr="00A532AB">
        <w:rPr>
          <w:rFonts w:ascii="Nudista" w:hAnsi="Nudista" w:cs="Arial"/>
        </w:rPr>
        <w:t>,</w:t>
      </w:r>
      <w:r w:rsidRPr="00A532AB">
        <w:rPr>
          <w:rFonts w:ascii="Nudista" w:hAnsi="Nudista" w:cs="Arial"/>
        </w:rPr>
        <w:t xml:space="preserve"> a to v pracovných dňoch v čase 8.00 – 16.00 hod.,</w:t>
      </w:r>
    </w:p>
    <w:p w14:paraId="56CDC925" w14:textId="60FA78AC" w:rsidR="00234373" w:rsidRPr="00A532AB" w:rsidRDefault="00234373" w:rsidP="005A5CC6">
      <w:pPr>
        <w:pStyle w:val="Nadpis4"/>
        <w:keepNext w:val="0"/>
        <w:keepLines w:val="0"/>
        <w:numPr>
          <w:ilvl w:val="2"/>
          <w:numId w:val="155"/>
        </w:numPr>
        <w:spacing w:after="0" w:line="240" w:lineRule="auto"/>
        <w:ind w:left="1276" w:hanging="709"/>
        <w:jc w:val="both"/>
        <w:rPr>
          <w:rFonts w:ascii="Nudista" w:hAnsi="Nudista" w:cs="Arial"/>
        </w:rPr>
      </w:pPr>
      <w:r w:rsidRPr="00A532AB">
        <w:rPr>
          <w:rFonts w:ascii="Nudista" w:hAnsi="Nudista" w:cs="Arial"/>
        </w:rPr>
        <w:t>vložením plnej moci na kartu užívateľa po registrácii, ktorá je podpísaná elektronickým podpisom štatutára aj splnomocnenou osobou, alebo prešla zaručenou konverziou. Autentifikáciu vykoná poskytovateľ systému JOSEPHINE</w:t>
      </w:r>
      <w:r w:rsidR="005011AB" w:rsidRPr="00A532AB">
        <w:rPr>
          <w:rFonts w:ascii="Nudista" w:hAnsi="Nudista" w:cs="Arial"/>
        </w:rPr>
        <w:t>,</w:t>
      </w:r>
      <w:r w:rsidRPr="00A532AB">
        <w:rPr>
          <w:rFonts w:ascii="Nudista" w:hAnsi="Nudista" w:cs="Arial"/>
        </w:rPr>
        <w:t xml:space="preserve"> a to v pracovné dni v čase 8.00 – 16.00 hod.,</w:t>
      </w:r>
    </w:p>
    <w:p w14:paraId="3B1A7708" w14:textId="0801EDD7" w:rsidR="00234373" w:rsidRPr="00A532AB" w:rsidRDefault="00234373" w:rsidP="005A5CC6">
      <w:pPr>
        <w:pStyle w:val="Nadpis4"/>
        <w:keepNext w:val="0"/>
        <w:keepLines w:val="0"/>
        <w:numPr>
          <w:ilvl w:val="2"/>
          <w:numId w:val="155"/>
        </w:numPr>
        <w:spacing w:after="0" w:line="240" w:lineRule="auto"/>
        <w:ind w:left="1276" w:hanging="709"/>
        <w:jc w:val="both"/>
        <w:rPr>
          <w:rFonts w:ascii="Nudista" w:hAnsi="Nudista" w:cs="Arial"/>
        </w:rPr>
      </w:pPr>
      <w:r w:rsidRPr="00A532AB">
        <w:rPr>
          <w:rFonts w:ascii="Nudista" w:hAnsi="Nudista" w:cs="Arial"/>
        </w:rPr>
        <w:t>autentifikačný</w:t>
      </w:r>
      <w:r w:rsidR="00284E14" w:rsidRPr="00A532AB">
        <w:rPr>
          <w:rFonts w:ascii="Nudista" w:hAnsi="Nudista" w:cs="Arial"/>
        </w:rPr>
        <w:t>m</w:t>
      </w:r>
      <w:r w:rsidRPr="00A532AB">
        <w:rPr>
          <w:rFonts w:ascii="Nudista" w:hAnsi="Nudista" w:cs="Arial"/>
        </w:rPr>
        <w:t xml:space="preserve"> kód</w:t>
      </w:r>
      <w:r w:rsidR="00284E14" w:rsidRPr="00A532AB">
        <w:rPr>
          <w:rFonts w:ascii="Nudista" w:hAnsi="Nudista" w:cs="Arial"/>
        </w:rPr>
        <w:t>om</w:t>
      </w:r>
      <w:r w:rsidRPr="00A532AB">
        <w:rPr>
          <w:rFonts w:ascii="Nudista" w:hAnsi="Nudista" w:cs="Arial"/>
        </w:rPr>
        <w:t xml:space="preserve">, ktorý bude poslaný na adresu sídla firmy do rúk štatutára </w:t>
      </w:r>
      <w:r w:rsidR="00232BCF" w:rsidRPr="00A532AB">
        <w:rPr>
          <w:rFonts w:ascii="Nudista" w:hAnsi="Nudista" w:cs="Arial"/>
        </w:rPr>
        <w:t>záujemcu</w:t>
      </w:r>
      <w:r w:rsidRPr="00A532AB">
        <w:rPr>
          <w:rFonts w:ascii="Nudista" w:hAnsi="Nudista" w:cs="Arial"/>
        </w:rPr>
        <w:t xml:space="preserve"> v listovej podobe formou doporučenej pošty. </w:t>
      </w:r>
      <w:r w:rsidRPr="00A532AB">
        <w:rPr>
          <w:rFonts w:ascii="Nudista" w:hAnsi="Nudista" w:cs="Arial"/>
          <w:b/>
        </w:rPr>
        <w:t xml:space="preserve">Lehota na tento úkon </w:t>
      </w:r>
      <w:r w:rsidR="005011AB" w:rsidRPr="00A532AB">
        <w:rPr>
          <w:rFonts w:ascii="Nudista" w:hAnsi="Nudista" w:cs="Arial"/>
          <w:b/>
        </w:rPr>
        <w:t>je</w:t>
      </w:r>
      <w:r w:rsidRPr="00A532AB">
        <w:rPr>
          <w:rFonts w:ascii="Nudista" w:hAnsi="Nudista" w:cs="Arial"/>
          <w:b/>
        </w:rPr>
        <w:t xml:space="preserve"> obvykle 3-4 pracovné dni a je potrebné s touto lehotou počítať pri vkladaní ponuky.</w:t>
      </w:r>
    </w:p>
    <w:p w14:paraId="5C29379B" w14:textId="77777777" w:rsidR="001B0C88" w:rsidRPr="00A532AB" w:rsidRDefault="001B0C88" w:rsidP="00E83DC7">
      <w:pPr>
        <w:pStyle w:val="Nadpis3"/>
        <w:keepNext w:val="0"/>
        <w:keepLines w:val="0"/>
        <w:numPr>
          <w:ilvl w:val="0"/>
          <w:numId w:val="0"/>
        </w:numPr>
        <w:spacing w:after="0" w:line="240" w:lineRule="auto"/>
        <w:ind w:left="567"/>
        <w:jc w:val="both"/>
        <w:rPr>
          <w:rFonts w:ascii="Nudista" w:hAnsi="Nudista" w:cs="Arial"/>
        </w:rPr>
      </w:pPr>
    </w:p>
    <w:p w14:paraId="3E4F8BD6" w14:textId="3132FBF0" w:rsidR="0094391B" w:rsidRPr="00A532AB" w:rsidRDefault="0094391B" w:rsidP="005A5CC6">
      <w:pPr>
        <w:pStyle w:val="Nadpis3"/>
        <w:keepNext w:val="0"/>
        <w:keepLines w:val="0"/>
        <w:numPr>
          <w:ilvl w:val="1"/>
          <w:numId w:val="155"/>
        </w:numPr>
        <w:spacing w:after="0" w:line="240" w:lineRule="auto"/>
        <w:ind w:left="567" w:hanging="567"/>
        <w:jc w:val="both"/>
        <w:rPr>
          <w:rFonts w:ascii="Nudista" w:hAnsi="Nudista" w:cs="Arial"/>
        </w:rPr>
      </w:pPr>
      <w:r w:rsidRPr="00A532AB">
        <w:rPr>
          <w:rFonts w:ascii="Nudista" w:hAnsi="Nudista" w:cs="Arial"/>
        </w:rPr>
        <w:t xml:space="preserve">Autentifikovaný </w:t>
      </w:r>
      <w:r w:rsidR="00232BCF" w:rsidRPr="00A532AB">
        <w:rPr>
          <w:rFonts w:ascii="Nudista" w:hAnsi="Nudista" w:cs="Arial"/>
        </w:rPr>
        <w:t>záujemca</w:t>
      </w:r>
      <w:r w:rsidRPr="00A532AB">
        <w:rPr>
          <w:rFonts w:ascii="Nudista" w:hAnsi="Nudista" w:cs="Arial"/>
        </w:rPr>
        <w:t xml:space="preserve"> si po prihlásení do systému JOSEPHINE v Prehľade zákaziek </w:t>
      </w:r>
      <w:r w:rsidRPr="00A532AB">
        <w:rPr>
          <w:rStyle w:val="spelle"/>
          <w:rFonts w:ascii="Nudista" w:hAnsi="Nudista"/>
        </w:rPr>
        <w:t>vyberie</w:t>
      </w:r>
      <w:r w:rsidRPr="00A532AB">
        <w:rPr>
          <w:rFonts w:ascii="Nudista" w:hAnsi="Nudista" w:cs="Arial"/>
        </w:rPr>
        <w:t xml:space="preserve"> predmetnú zákazku a vloží svoju ponuku do určeného formulára na príjem ponúk, ktorý nájde v záložke „Ponuky</w:t>
      </w:r>
      <w:r w:rsidR="006769AF" w:rsidRPr="00A532AB">
        <w:rPr>
          <w:rFonts w:ascii="Nudista" w:hAnsi="Nudista" w:cs="Arial"/>
        </w:rPr>
        <w:t xml:space="preserve"> a žiadosti</w:t>
      </w:r>
      <w:r w:rsidRPr="00A532AB">
        <w:rPr>
          <w:rFonts w:ascii="Nudista" w:hAnsi="Nudista" w:cs="Arial"/>
        </w:rPr>
        <w:t>“.</w:t>
      </w:r>
    </w:p>
    <w:p w14:paraId="0CB46E2F"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567A38EF" w14:textId="4DE5EB75" w:rsidR="0034001B" w:rsidRPr="00A532AB" w:rsidRDefault="0034001B" w:rsidP="005A5CC6">
      <w:pPr>
        <w:pStyle w:val="Nadpis3"/>
        <w:keepNext w:val="0"/>
        <w:keepLines w:val="0"/>
        <w:numPr>
          <w:ilvl w:val="1"/>
          <w:numId w:val="155"/>
        </w:numPr>
        <w:spacing w:after="0" w:line="240" w:lineRule="auto"/>
        <w:ind w:left="567" w:hanging="567"/>
        <w:jc w:val="both"/>
        <w:rPr>
          <w:rFonts w:ascii="Nudista" w:hAnsi="Nudista"/>
        </w:rPr>
      </w:pPr>
      <w:bookmarkStart w:id="96" w:name="_Hlk534890211"/>
      <w:r w:rsidRPr="00A532AB">
        <w:rPr>
          <w:rFonts w:ascii="Nudista" w:hAnsi="Nudista"/>
        </w:rPr>
        <w:lastRenderedPageBreak/>
        <w:t xml:space="preserve">Elektronická ponuka sa vloží vyplnením ponukového formulára, ktorý zodpovedá návrhu na plnenie kritérií uvedenom v súťažných podkladoch a vložením požadovaných dokladov a dokumentov v systéme JOSEPHINE umiestnenom na webovej adrese </w:t>
      </w:r>
      <w:hyperlink r:id="rId20" w:history="1">
        <w:r w:rsidRPr="00A532AB">
          <w:rPr>
            <w:rStyle w:val="Hypertextovprepojenie"/>
            <w:rFonts w:ascii="Nudista" w:hAnsi="Nudista"/>
          </w:rPr>
          <w:t>https://josephine.proebiz.com/</w:t>
        </w:r>
      </w:hyperlink>
      <w:r w:rsidR="00687CAB" w:rsidRPr="00AE3F3D">
        <w:rPr>
          <w:rFonts w:ascii="Nudista" w:hAnsi="Nudista"/>
        </w:rPr>
        <w:t xml:space="preserve">. Požiadavka verejného obstarávateľa na doklady, dokumenty a ďalšie písomnosti, ktoré musia byť </w:t>
      </w:r>
      <w:r w:rsidR="00687CAB" w:rsidRPr="00A532AB">
        <w:rPr>
          <w:rFonts w:ascii="Nudista" w:hAnsi="Nudista"/>
        </w:rPr>
        <w:t>predložené v ponuke je uvedená v bode 8 tejto časti súťažných podkladov</w:t>
      </w:r>
    </w:p>
    <w:bookmarkEnd w:id="96"/>
    <w:p w14:paraId="1F42E3D4" w14:textId="77777777" w:rsidR="00234373" w:rsidRPr="00A532AB" w:rsidRDefault="00234373" w:rsidP="00E83DC7">
      <w:pPr>
        <w:pStyle w:val="Nadpis3"/>
        <w:keepNext w:val="0"/>
        <w:keepLines w:val="0"/>
        <w:numPr>
          <w:ilvl w:val="0"/>
          <w:numId w:val="0"/>
        </w:numPr>
        <w:spacing w:after="0" w:line="240" w:lineRule="auto"/>
        <w:ind w:left="567"/>
        <w:jc w:val="both"/>
        <w:rPr>
          <w:rFonts w:ascii="Nudista" w:hAnsi="Nudista"/>
        </w:rPr>
      </w:pPr>
    </w:p>
    <w:p w14:paraId="053F74C3" w14:textId="77777777" w:rsidR="00687CAB" w:rsidRPr="00A532AB" w:rsidRDefault="007C4F8C" w:rsidP="005A5CC6">
      <w:pPr>
        <w:pStyle w:val="Nadpis3"/>
        <w:keepNext w:val="0"/>
        <w:keepLines w:val="0"/>
        <w:numPr>
          <w:ilvl w:val="1"/>
          <w:numId w:val="155"/>
        </w:numPr>
        <w:spacing w:after="0" w:line="240" w:lineRule="auto"/>
        <w:ind w:left="567" w:hanging="567"/>
        <w:jc w:val="both"/>
        <w:rPr>
          <w:rFonts w:ascii="Nudista" w:hAnsi="Nudista"/>
        </w:rPr>
      </w:pPr>
      <w:bookmarkStart w:id="97" w:name="_Hlk534890231"/>
      <w:r w:rsidRPr="00A532AB">
        <w:rPr>
          <w:rFonts w:ascii="Nudista" w:hAnsi="Nudista"/>
        </w:rPr>
        <w:t>Po úspešnom nahraní ponuky do systému JOSEPHINE je uchádzačovi odoslaný notifikačný informatívny e-mail (a to na emailovú adresu užívateľa uchádzača, ktorý ponuku nahral).</w:t>
      </w:r>
    </w:p>
    <w:p w14:paraId="356A49C1" w14:textId="77777777" w:rsidR="00687CAB" w:rsidRPr="00A532AB" w:rsidRDefault="00687CAB" w:rsidP="00687CAB">
      <w:pPr>
        <w:pStyle w:val="Nadpis3"/>
        <w:keepNext w:val="0"/>
        <w:keepLines w:val="0"/>
        <w:numPr>
          <w:ilvl w:val="0"/>
          <w:numId w:val="0"/>
        </w:numPr>
        <w:spacing w:after="0" w:line="240" w:lineRule="auto"/>
        <w:ind w:left="567"/>
        <w:jc w:val="both"/>
        <w:rPr>
          <w:rFonts w:ascii="Nudista" w:hAnsi="Nudista"/>
        </w:rPr>
      </w:pPr>
    </w:p>
    <w:p w14:paraId="642B0B84" w14:textId="6E6F0D9E" w:rsidR="00234373" w:rsidRPr="00A532AB" w:rsidRDefault="007C4F8C" w:rsidP="005A5CC6">
      <w:pPr>
        <w:pStyle w:val="Nadpis3"/>
        <w:keepNext w:val="0"/>
        <w:keepLines w:val="0"/>
        <w:numPr>
          <w:ilvl w:val="1"/>
          <w:numId w:val="155"/>
        </w:numPr>
        <w:spacing w:after="0" w:line="240" w:lineRule="auto"/>
        <w:ind w:left="567" w:hanging="567"/>
        <w:jc w:val="both"/>
        <w:rPr>
          <w:rFonts w:ascii="Nudista" w:hAnsi="Nudista"/>
        </w:rPr>
      </w:pPr>
      <w:r w:rsidRPr="00A532AB">
        <w:rPr>
          <w:rFonts w:ascii="Nudista" w:hAnsi="Nudista"/>
        </w:rPr>
        <w:t>Ponuka uchádzača predložená po uplynutí lehoty na predkladanie ponúk sa neotvorí</w:t>
      </w:r>
      <w:bookmarkEnd w:id="97"/>
      <w:r w:rsidRPr="00A532AB">
        <w:rPr>
          <w:rFonts w:ascii="Nudista" w:hAnsi="Nudista"/>
        </w:rPr>
        <w:t>.</w:t>
      </w:r>
    </w:p>
    <w:p w14:paraId="13AC932E" w14:textId="77777777" w:rsidR="00234373" w:rsidRPr="00A532AB" w:rsidRDefault="00234373" w:rsidP="00E83DC7">
      <w:pPr>
        <w:pStyle w:val="Nadpis3"/>
        <w:keepNext w:val="0"/>
        <w:keepLines w:val="0"/>
        <w:numPr>
          <w:ilvl w:val="0"/>
          <w:numId w:val="0"/>
        </w:numPr>
        <w:spacing w:after="0" w:line="240" w:lineRule="auto"/>
        <w:ind w:left="567"/>
        <w:jc w:val="both"/>
        <w:rPr>
          <w:rFonts w:ascii="Nudista" w:hAnsi="Nudista"/>
        </w:rPr>
      </w:pPr>
    </w:p>
    <w:p w14:paraId="134EBC72" w14:textId="77777777" w:rsidR="0094391B" w:rsidRPr="00A532AB" w:rsidRDefault="0094391B" w:rsidP="00E83DC7">
      <w:pPr>
        <w:pStyle w:val="SAP1"/>
        <w:widowControl/>
        <w:spacing w:before="0" w:after="0" w:line="240" w:lineRule="auto"/>
        <w:rPr>
          <w:rFonts w:ascii="Nudista" w:hAnsi="Nudista"/>
          <w:lang w:val="sk-SK"/>
        </w:rPr>
      </w:pPr>
      <w:bookmarkStart w:id="98" w:name="_Toc524701786"/>
      <w:bookmarkStart w:id="99" w:name="_Toc86843091"/>
      <w:bookmarkStart w:id="100" w:name="_opuj5n"/>
      <w:bookmarkEnd w:id="95"/>
      <w:r w:rsidRPr="00A532AB">
        <w:rPr>
          <w:rFonts w:ascii="Nudista" w:hAnsi="Nudista"/>
          <w:lang w:val="sk-SK"/>
        </w:rPr>
        <w:t>Miesto a</w:t>
      </w:r>
      <w:r w:rsidRPr="00A532AB">
        <w:rPr>
          <w:rFonts w:ascii="Nudista" w:hAnsi="Nudista" w:cs="Calibri"/>
          <w:lang w:val="sk-SK"/>
        </w:rPr>
        <w:t> </w:t>
      </w:r>
      <w:r w:rsidRPr="00A532AB">
        <w:rPr>
          <w:rFonts w:ascii="Nudista" w:hAnsi="Nudista"/>
          <w:lang w:val="sk-SK"/>
        </w:rPr>
        <w:t>lehota na predkladanie ponúk</w:t>
      </w:r>
      <w:bookmarkEnd w:id="98"/>
      <w:bookmarkEnd w:id="99"/>
    </w:p>
    <w:p w14:paraId="4EA0120B"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37D253B2" w14:textId="77777777" w:rsidR="00A433B4" w:rsidRPr="00A532AB" w:rsidRDefault="00A433B4" w:rsidP="005A5CC6">
      <w:pPr>
        <w:pStyle w:val="Nadpis3"/>
        <w:keepNext w:val="0"/>
        <w:keepLines w:val="0"/>
        <w:numPr>
          <w:ilvl w:val="1"/>
          <w:numId w:val="156"/>
        </w:numPr>
        <w:spacing w:after="0" w:line="240" w:lineRule="auto"/>
        <w:ind w:left="567" w:hanging="567"/>
        <w:jc w:val="both"/>
        <w:rPr>
          <w:rFonts w:ascii="Nudista" w:hAnsi="Nudista"/>
        </w:rPr>
      </w:pPr>
      <w:r w:rsidRPr="00A532AB">
        <w:rPr>
          <w:rFonts w:ascii="Nudista" w:hAnsi="Nudista"/>
        </w:rPr>
        <w:t>Ponuky sa predkladajú v</w:t>
      </w:r>
      <w:r w:rsidRPr="00A532AB">
        <w:rPr>
          <w:rFonts w:ascii="Nudista" w:hAnsi="Nudista" w:cs="Calibri"/>
        </w:rPr>
        <w:t> </w:t>
      </w:r>
      <w:r w:rsidRPr="00A532AB">
        <w:rPr>
          <w:rFonts w:ascii="Nudista" w:hAnsi="Nudista"/>
        </w:rPr>
        <w:t>s</w:t>
      </w:r>
      <w:r w:rsidRPr="00A532AB">
        <w:rPr>
          <w:rFonts w:ascii="Nudista" w:hAnsi="Nudista" w:cs="Proba Pro"/>
        </w:rPr>
        <w:t>ú</w:t>
      </w:r>
      <w:r w:rsidRPr="00A532AB">
        <w:rPr>
          <w:rFonts w:ascii="Nudista" w:hAnsi="Nudista"/>
        </w:rPr>
        <w:t>lade s</w:t>
      </w:r>
      <w:r w:rsidRPr="00A532AB">
        <w:rPr>
          <w:rFonts w:ascii="Nudista" w:hAnsi="Nudista" w:cs="Calibri"/>
        </w:rPr>
        <w:t> </w:t>
      </w:r>
      <w:r w:rsidRPr="00A532AB">
        <w:rPr>
          <w:rFonts w:ascii="Nudista" w:hAnsi="Nudista"/>
        </w:rPr>
        <w:t xml:space="preserve">podmienkami bodu 20 tejto </w:t>
      </w:r>
      <w:r w:rsidRPr="00A532AB">
        <w:rPr>
          <w:rFonts w:ascii="Nudista" w:hAnsi="Nudista" w:cs="Proba Pro"/>
        </w:rPr>
        <w:t>č</w:t>
      </w:r>
      <w:r w:rsidRPr="00A532AB">
        <w:rPr>
          <w:rFonts w:ascii="Nudista" w:hAnsi="Nudista"/>
        </w:rPr>
        <w:t>asti s</w:t>
      </w:r>
      <w:r w:rsidRPr="00A532AB">
        <w:rPr>
          <w:rFonts w:ascii="Nudista" w:hAnsi="Nudista" w:cs="Proba Pro"/>
        </w:rPr>
        <w:t>úť</w:t>
      </w:r>
      <w:r w:rsidRPr="00A532AB">
        <w:rPr>
          <w:rFonts w:ascii="Nudista" w:hAnsi="Nudista"/>
        </w:rPr>
        <w:t>a</w:t>
      </w:r>
      <w:r w:rsidRPr="00A532AB">
        <w:rPr>
          <w:rFonts w:ascii="Nudista" w:hAnsi="Nudista" w:cs="Proba Pro"/>
        </w:rPr>
        <w:t>ž</w:t>
      </w:r>
      <w:r w:rsidRPr="00A532AB">
        <w:rPr>
          <w:rFonts w:ascii="Nudista" w:hAnsi="Nudista"/>
        </w:rPr>
        <w:t>n</w:t>
      </w:r>
      <w:r w:rsidRPr="00A532AB">
        <w:rPr>
          <w:rFonts w:ascii="Nudista" w:hAnsi="Nudista" w:cs="Proba Pro"/>
        </w:rPr>
        <w:t>ý</w:t>
      </w:r>
      <w:r w:rsidRPr="00A532AB">
        <w:rPr>
          <w:rFonts w:ascii="Nudista" w:hAnsi="Nudista"/>
        </w:rPr>
        <w:t>ch podkladov.</w:t>
      </w:r>
    </w:p>
    <w:p w14:paraId="768A878C" w14:textId="77777777" w:rsidR="00A433B4" w:rsidRPr="00A532AB" w:rsidRDefault="00A433B4" w:rsidP="00E83DC7">
      <w:pPr>
        <w:pStyle w:val="Nadpis3"/>
        <w:keepNext w:val="0"/>
        <w:keepLines w:val="0"/>
        <w:numPr>
          <w:ilvl w:val="0"/>
          <w:numId w:val="0"/>
        </w:numPr>
        <w:spacing w:after="0" w:line="240" w:lineRule="auto"/>
        <w:ind w:left="567"/>
        <w:jc w:val="both"/>
        <w:rPr>
          <w:rFonts w:ascii="Nudista" w:hAnsi="Nudista" w:cs="Arial"/>
        </w:rPr>
      </w:pPr>
    </w:p>
    <w:p w14:paraId="1066849A" w14:textId="617F934D" w:rsidR="00A433B4" w:rsidRPr="00A532AB" w:rsidRDefault="00A433B4" w:rsidP="005A5CC6">
      <w:pPr>
        <w:pStyle w:val="Nadpis3"/>
        <w:keepNext w:val="0"/>
        <w:keepLines w:val="0"/>
        <w:numPr>
          <w:ilvl w:val="1"/>
          <w:numId w:val="156"/>
        </w:numPr>
        <w:spacing w:after="120" w:line="240" w:lineRule="auto"/>
        <w:ind w:left="567" w:hanging="567"/>
        <w:jc w:val="both"/>
        <w:rPr>
          <w:rFonts w:ascii="Nudista" w:hAnsi="Nudista"/>
        </w:rPr>
      </w:pPr>
      <w:r w:rsidRPr="00A532AB">
        <w:rPr>
          <w:rFonts w:ascii="Nudista" w:hAnsi="Nudista"/>
        </w:rPr>
        <w:t>Ak uchádzač v</w:t>
      </w:r>
      <w:r w:rsidRPr="00A532AB">
        <w:rPr>
          <w:rFonts w:ascii="Nudista" w:hAnsi="Nudista" w:cs="Calibri"/>
        </w:rPr>
        <w:t> </w:t>
      </w:r>
      <w:r w:rsidRPr="00A532AB">
        <w:rPr>
          <w:rFonts w:ascii="Nudista" w:hAnsi="Nudista"/>
        </w:rPr>
        <w:t>ponuke predklad</w:t>
      </w:r>
      <w:r w:rsidRPr="00A532AB">
        <w:rPr>
          <w:rFonts w:ascii="Nudista" w:hAnsi="Nudista" w:cs="Proba Pro"/>
        </w:rPr>
        <w:t>á</w:t>
      </w:r>
      <w:r w:rsidRPr="00A532AB">
        <w:rPr>
          <w:rFonts w:ascii="Nudista" w:hAnsi="Nudista"/>
        </w:rPr>
        <w:t xml:space="preserve"> v</w:t>
      </w:r>
      <w:r w:rsidRPr="00A532AB">
        <w:rPr>
          <w:rFonts w:ascii="Nudista" w:hAnsi="Nudista" w:cs="Calibri"/>
        </w:rPr>
        <w:t> </w:t>
      </w:r>
      <w:r w:rsidRPr="00A532AB">
        <w:rPr>
          <w:rFonts w:ascii="Nudista" w:hAnsi="Nudista"/>
        </w:rPr>
        <w:t>zmysle bodu 8.</w:t>
      </w:r>
      <w:r w:rsidR="0072306F" w:rsidRPr="00A532AB">
        <w:rPr>
          <w:rFonts w:ascii="Nudista" w:hAnsi="Nudista"/>
        </w:rPr>
        <w:t>6</w:t>
      </w:r>
      <w:r w:rsidRPr="00A532AB">
        <w:rPr>
          <w:rFonts w:ascii="Nudista" w:hAnsi="Nudista"/>
        </w:rPr>
        <w:t>.2 tejto časti súťažných podkladov aj originál záručnej listiny</w:t>
      </w:r>
      <w:r w:rsidR="00B94E8A" w:rsidRPr="00A532AB">
        <w:rPr>
          <w:rFonts w:ascii="Nudista" w:hAnsi="Nudista"/>
        </w:rPr>
        <w:t>,</w:t>
      </w:r>
      <w:r w:rsidRPr="00A532AB">
        <w:rPr>
          <w:rFonts w:ascii="Nudista" w:hAnsi="Nudista"/>
        </w:rPr>
        <w:t xml:space="preserve"> resp. originál dokladu o</w:t>
      </w:r>
      <w:r w:rsidRPr="00A532AB">
        <w:rPr>
          <w:rFonts w:ascii="Nudista" w:hAnsi="Nudista" w:cs="Calibri"/>
        </w:rPr>
        <w:t> </w:t>
      </w:r>
      <w:r w:rsidRPr="00A532AB">
        <w:rPr>
          <w:rFonts w:ascii="Nudista" w:hAnsi="Nudista"/>
        </w:rPr>
        <w:t>poistení záruky v</w:t>
      </w:r>
      <w:r w:rsidRPr="00A532AB">
        <w:rPr>
          <w:rFonts w:ascii="Nudista" w:hAnsi="Nudista" w:cs="Calibri"/>
        </w:rPr>
        <w:t> </w:t>
      </w:r>
      <w:r w:rsidRPr="00A532AB">
        <w:rPr>
          <w:rFonts w:ascii="Nudista" w:hAnsi="Nudista"/>
        </w:rPr>
        <w:t>tla</w:t>
      </w:r>
      <w:r w:rsidRPr="00A532AB">
        <w:rPr>
          <w:rFonts w:ascii="Nudista" w:hAnsi="Nudista" w:cs="Proba Pro"/>
        </w:rPr>
        <w:t>č</w:t>
      </w:r>
      <w:r w:rsidRPr="00A532AB">
        <w:rPr>
          <w:rFonts w:ascii="Nudista" w:hAnsi="Nudista"/>
        </w:rPr>
        <w:t>enej forme, predlo</w:t>
      </w:r>
      <w:r w:rsidRPr="00A532AB">
        <w:rPr>
          <w:rFonts w:ascii="Nudista" w:hAnsi="Nudista" w:cs="Proba Pro"/>
        </w:rPr>
        <w:t>ží</w:t>
      </w:r>
      <w:r w:rsidRPr="00A532AB">
        <w:rPr>
          <w:rFonts w:ascii="Nudista" w:hAnsi="Nudista"/>
        </w:rPr>
        <w:t xml:space="preserve"> tento dokument v</w:t>
      </w:r>
      <w:r w:rsidRPr="00A532AB">
        <w:rPr>
          <w:rFonts w:ascii="Nudista" w:hAnsi="Nudista" w:cs="Calibri"/>
        </w:rPr>
        <w:t> </w:t>
      </w:r>
      <w:r w:rsidRPr="00A532AB">
        <w:rPr>
          <w:rFonts w:ascii="Nudista" w:hAnsi="Nudista"/>
        </w:rPr>
        <w:t>samostatnom uzavretom obale na adresu uveden</w:t>
      </w:r>
      <w:r w:rsidRPr="00A532AB">
        <w:rPr>
          <w:rFonts w:ascii="Nudista" w:hAnsi="Nudista" w:cs="Proba Pro"/>
        </w:rPr>
        <w:t>ú</w:t>
      </w:r>
      <w:r w:rsidRPr="00A532AB">
        <w:rPr>
          <w:rFonts w:ascii="Nudista" w:hAnsi="Nudista"/>
        </w:rPr>
        <w:t xml:space="preserve"> v</w:t>
      </w:r>
      <w:r w:rsidRPr="00A532AB">
        <w:rPr>
          <w:rFonts w:ascii="Nudista" w:hAnsi="Nudista" w:cs="Calibri"/>
        </w:rPr>
        <w:t> </w:t>
      </w:r>
      <w:r w:rsidRPr="00A532AB">
        <w:rPr>
          <w:rFonts w:ascii="Nudista" w:hAnsi="Nudista"/>
        </w:rPr>
        <w:t>bode 21.2.1. ni</w:t>
      </w:r>
      <w:r w:rsidRPr="00A532AB">
        <w:rPr>
          <w:rFonts w:ascii="Nudista" w:hAnsi="Nudista" w:cs="Proba Pro"/>
        </w:rPr>
        <w:t>žš</w:t>
      </w:r>
      <w:r w:rsidRPr="00A532AB">
        <w:rPr>
          <w:rFonts w:ascii="Nudista" w:hAnsi="Nudista"/>
        </w:rPr>
        <w:t>ie, pri</w:t>
      </w:r>
      <w:r w:rsidRPr="00A532AB">
        <w:rPr>
          <w:rFonts w:ascii="Nudista" w:hAnsi="Nudista" w:cs="Proba Pro"/>
        </w:rPr>
        <w:t>č</w:t>
      </w:r>
      <w:r w:rsidRPr="00A532AB">
        <w:rPr>
          <w:rFonts w:ascii="Nudista" w:hAnsi="Nudista"/>
        </w:rPr>
        <w:t xml:space="preserve">om obal musí obsahovať nasledovné údaje:  </w:t>
      </w:r>
    </w:p>
    <w:p w14:paraId="2C1000C4" w14:textId="77777777" w:rsidR="0094391B" w:rsidRPr="00A532AB" w:rsidRDefault="0094391B" w:rsidP="005A5CC6">
      <w:pPr>
        <w:pStyle w:val="Nadpis4"/>
        <w:keepNext w:val="0"/>
        <w:keepLines w:val="0"/>
        <w:numPr>
          <w:ilvl w:val="2"/>
          <w:numId w:val="156"/>
        </w:numPr>
        <w:spacing w:after="120" w:line="240" w:lineRule="auto"/>
        <w:ind w:left="1276" w:hanging="709"/>
        <w:jc w:val="both"/>
        <w:rPr>
          <w:rFonts w:ascii="Nudista" w:hAnsi="Nudista" w:cs="Arial"/>
        </w:rPr>
      </w:pPr>
      <w:r w:rsidRPr="00A532AB">
        <w:rPr>
          <w:rFonts w:ascii="Nudista" w:hAnsi="Nudista" w:cs="Arial"/>
        </w:rPr>
        <w:t xml:space="preserve">adresu: Tatra Tender </w:t>
      </w:r>
      <w:proofErr w:type="spellStart"/>
      <w:r w:rsidRPr="00A532AB">
        <w:rPr>
          <w:rFonts w:ascii="Nudista" w:hAnsi="Nudista" w:cs="Arial"/>
        </w:rPr>
        <w:t>s.r.o</w:t>
      </w:r>
      <w:proofErr w:type="spellEnd"/>
      <w:r w:rsidRPr="00A532AB">
        <w:rPr>
          <w:rFonts w:ascii="Nudista" w:hAnsi="Nudista" w:cs="Arial"/>
        </w:rPr>
        <w:t>., Krčméryho 16, 811 04 Bratislava,</w:t>
      </w:r>
    </w:p>
    <w:p w14:paraId="04F62BDC" w14:textId="77777777" w:rsidR="00944156" w:rsidRPr="00A532AB" w:rsidRDefault="0094391B" w:rsidP="005A5CC6">
      <w:pPr>
        <w:pStyle w:val="Nadpis4"/>
        <w:keepNext w:val="0"/>
        <w:keepLines w:val="0"/>
        <w:numPr>
          <w:ilvl w:val="2"/>
          <w:numId w:val="156"/>
        </w:numPr>
        <w:spacing w:after="120" w:line="240" w:lineRule="auto"/>
        <w:ind w:left="1276" w:hanging="709"/>
        <w:jc w:val="both"/>
        <w:rPr>
          <w:rFonts w:ascii="Nudista" w:hAnsi="Nudista" w:cs="Arial"/>
        </w:rPr>
      </w:pPr>
      <w:r w:rsidRPr="00A532AB">
        <w:rPr>
          <w:rFonts w:ascii="Nudista" w:hAnsi="Nudista" w:cs="Arial"/>
        </w:rPr>
        <w:t>adresu uchádzača (názov alebo obchodné meno a adresu sídla alebo miesta podnikania),</w:t>
      </w:r>
    </w:p>
    <w:p w14:paraId="216086BD" w14:textId="79E817D5" w:rsidR="0094391B" w:rsidRPr="00D10CA0" w:rsidRDefault="0094391B" w:rsidP="005A5CC6">
      <w:pPr>
        <w:pStyle w:val="Nadpis4"/>
        <w:keepNext w:val="0"/>
        <w:keepLines w:val="0"/>
        <w:numPr>
          <w:ilvl w:val="2"/>
          <w:numId w:val="156"/>
        </w:numPr>
        <w:spacing w:after="0" w:line="240" w:lineRule="auto"/>
        <w:ind w:left="1276" w:hanging="709"/>
        <w:jc w:val="both"/>
        <w:rPr>
          <w:rFonts w:ascii="Nudista" w:hAnsi="Nudista" w:cs="Arial"/>
        </w:rPr>
      </w:pPr>
      <w:r w:rsidRPr="00A532AB">
        <w:rPr>
          <w:rFonts w:ascii="Nudista" w:hAnsi="Nudista" w:cs="Arial"/>
        </w:rPr>
        <w:t>označenie „</w:t>
      </w:r>
      <w:r w:rsidRPr="00A532AB">
        <w:rPr>
          <w:rFonts w:ascii="Nudista" w:hAnsi="Nudista" w:cs="Arial"/>
          <w:b/>
        </w:rPr>
        <w:t xml:space="preserve">Verejná súťaž – </w:t>
      </w:r>
      <w:r w:rsidR="000201FF" w:rsidRPr="00A532AB">
        <w:rPr>
          <w:rStyle w:val="spelle"/>
          <w:rFonts w:ascii="Nudista" w:hAnsi="Nudista" w:cs="Arial"/>
          <w:b/>
          <w:bCs/>
        </w:rPr>
        <w:t xml:space="preserve">Moderné technológie – </w:t>
      </w:r>
      <w:r w:rsidR="008B78E6">
        <w:rPr>
          <w:rStyle w:val="spelle"/>
          <w:rFonts w:ascii="Nudista" w:hAnsi="Nudista" w:cs="Arial"/>
          <w:b/>
          <w:bCs/>
        </w:rPr>
        <w:t>Nesvady</w:t>
      </w:r>
      <w:r w:rsidR="008B78E6" w:rsidRPr="00A532AB">
        <w:rPr>
          <w:rStyle w:val="spelle"/>
          <w:rFonts w:ascii="Nudista" w:hAnsi="Nudista" w:cs="Arial"/>
          <w:b/>
          <w:bCs/>
        </w:rPr>
        <w:t xml:space="preserve"> </w:t>
      </w:r>
      <w:r w:rsidR="000201FF" w:rsidRPr="00A532AB">
        <w:rPr>
          <w:rStyle w:val="spelle"/>
          <w:rFonts w:ascii="Nudista" w:hAnsi="Nudista" w:cs="Arial"/>
          <w:b/>
          <w:bCs/>
        </w:rPr>
        <w:t>na ceste SMART</w:t>
      </w:r>
      <w:r w:rsidR="003D0664" w:rsidRPr="00A532AB">
        <w:rPr>
          <w:rFonts w:ascii="Nudista" w:hAnsi="Nudista" w:cs="Arial"/>
          <w:b/>
        </w:rPr>
        <w:t xml:space="preserve"> </w:t>
      </w:r>
      <w:r w:rsidRPr="00A532AB">
        <w:rPr>
          <w:rFonts w:ascii="Nudista" w:hAnsi="Nudista" w:cs="Arial"/>
          <w:b/>
        </w:rPr>
        <w:t>–</w:t>
      </w:r>
      <w:r w:rsidR="004E1678" w:rsidRPr="00A532AB">
        <w:rPr>
          <w:rFonts w:ascii="Nudista" w:hAnsi="Nudista" w:cs="Arial"/>
          <w:b/>
        </w:rPr>
        <w:t xml:space="preserve"> </w:t>
      </w:r>
      <w:r w:rsidR="000B2B37" w:rsidRPr="00A532AB">
        <w:rPr>
          <w:rFonts w:ascii="Nudista" w:hAnsi="Nudista" w:cs="Arial"/>
          <w:b/>
        </w:rPr>
        <w:t>doklad o</w:t>
      </w:r>
      <w:r w:rsidR="000B2B37" w:rsidRPr="00A532AB">
        <w:rPr>
          <w:rFonts w:ascii="Nudista" w:hAnsi="Nudista" w:cs="Calibri"/>
          <w:b/>
        </w:rPr>
        <w:t> </w:t>
      </w:r>
      <w:r w:rsidR="000B2B37" w:rsidRPr="00A532AB">
        <w:rPr>
          <w:rFonts w:ascii="Nudista" w:hAnsi="Nudista" w:cs="Arial"/>
          <w:b/>
        </w:rPr>
        <w:t xml:space="preserve">zložení </w:t>
      </w:r>
      <w:r w:rsidR="000B2B37" w:rsidRPr="00D10CA0">
        <w:rPr>
          <w:rFonts w:ascii="Nudista" w:hAnsi="Nudista" w:cs="Arial"/>
          <w:b/>
        </w:rPr>
        <w:t>zábezpeky</w:t>
      </w:r>
      <w:r w:rsidRPr="00D10CA0">
        <w:rPr>
          <w:rFonts w:ascii="Nudista" w:hAnsi="Nudista" w:cs="Arial"/>
          <w:b/>
        </w:rPr>
        <w:t xml:space="preserve"> </w:t>
      </w:r>
      <w:r w:rsidR="000B2B37" w:rsidRPr="00D10CA0">
        <w:rPr>
          <w:rFonts w:ascii="Nudista" w:hAnsi="Nudista" w:cs="Arial"/>
          <w:b/>
        </w:rPr>
        <w:t xml:space="preserve">- </w:t>
      </w:r>
      <w:r w:rsidRPr="00D10CA0">
        <w:rPr>
          <w:rFonts w:ascii="Nudista" w:hAnsi="Nudista" w:cs="Arial"/>
          <w:b/>
        </w:rPr>
        <w:t>neotvárať</w:t>
      </w:r>
      <w:r w:rsidRPr="00D10CA0">
        <w:rPr>
          <w:rFonts w:ascii="Nudista" w:hAnsi="Nudista" w:cs="Arial"/>
        </w:rPr>
        <w:t>“.</w:t>
      </w:r>
    </w:p>
    <w:p w14:paraId="0F1DBCAE" w14:textId="4F5E27CD" w:rsidR="0094391B" w:rsidRPr="00D10CA0" w:rsidRDefault="00ED1488" w:rsidP="00E83DC7">
      <w:pPr>
        <w:pStyle w:val="Nadpis3"/>
        <w:keepNext w:val="0"/>
        <w:keepLines w:val="0"/>
        <w:numPr>
          <w:ilvl w:val="0"/>
          <w:numId w:val="0"/>
        </w:numPr>
        <w:spacing w:after="0" w:line="240" w:lineRule="auto"/>
        <w:ind w:left="567"/>
        <w:jc w:val="both"/>
        <w:rPr>
          <w:rFonts w:ascii="Nudista" w:hAnsi="Nudista" w:cs="Arial"/>
        </w:rPr>
      </w:pPr>
      <w:r w:rsidRPr="00D10CA0">
        <w:rPr>
          <w:rFonts w:ascii="Nudista" w:hAnsi="Nudista" w:cs="Arial"/>
        </w:rPr>
        <w:t xml:space="preserve"> </w:t>
      </w:r>
    </w:p>
    <w:p w14:paraId="02DC25A6" w14:textId="6DBD7C5C" w:rsidR="0094391B" w:rsidRPr="00D10CA0" w:rsidRDefault="0094391B" w:rsidP="005A5CC6">
      <w:pPr>
        <w:pStyle w:val="Nadpis3"/>
        <w:keepNext w:val="0"/>
        <w:keepLines w:val="0"/>
        <w:numPr>
          <w:ilvl w:val="1"/>
          <w:numId w:val="156"/>
        </w:numPr>
        <w:spacing w:after="0" w:line="240" w:lineRule="auto"/>
        <w:ind w:left="567" w:hanging="567"/>
        <w:jc w:val="both"/>
        <w:rPr>
          <w:rFonts w:ascii="Nudista" w:hAnsi="Nudista" w:cs="Arial"/>
        </w:rPr>
      </w:pPr>
      <w:r w:rsidRPr="00D10CA0">
        <w:rPr>
          <w:rFonts w:ascii="Nudista" w:hAnsi="Nudista" w:cs="Arial"/>
        </w:rPr>
        <w:t xml:space="preserve">Lehota na predkladanie ponúk uplynie: </w:t>
      </w:r>
      <w:ins w:id="101" w:author="Lucia Štrbová" w:date="2021-12-10T12:09:00Z">
        <w:r w:rsidR="00192D3C">
          <w:rPr>
            <w:rFonts w:ascii="Nudista" w:hAnsi="Nudista" w:cs="Arial"/>
            <w:b/>
            <w:bCs/>
          </w:rPr>
          <w:t>20</w:t>
        </w:r>
      </w:ins>
      <w:del w:id="102" w:author="Lucia Štrbová" w:date="2021-12-10T12:09:00Z">
        <w:r w:rsidR="0071599A" w:rsidDel="00192D3C">
          <w:rPr>
            <w:rFonts w:ascii="Nudista" w:hAnsi="Nudista" w:cs="Arial"/>
            <w:b/>
            <w:bCs/>
          </w:rPr>
          <w:delText>10</w:delText>
        </w:r>
      </w:del>
      <w:r w:rsidR="008B78E6" w:rsidRPr="00D10CA0">
        <w:rPr>
          <w:rFonts w:ascii="Nudista" w:hAnsi="Nudista" w:cs="Arial"/>
          <w:b/>
          <w:bCs/>
        </w:rPr>
        <w:t>.12.</w:t>
      </w:r>
      <w:r w:rsidR="00C155B9" w:rsidRPr="00D10CA0">
        <w:rPr>
          <w:rFonts w:ascii="Nudista" w:hAnsi="Nudista" w:cs="Arial"/>
          <w:b/>
          <w:bCs/>
        </w:rPr>
        <w:t>2021</w:t>
      </w:r>
      <w:r w:rsidRPr="00D10CA0">
        <w:rPr>
          <w:rFonts w:ascii="Nudista" w:hAnsi="Nudista" w:cs="Arial"/>
          <w:b/>
          <w:bCs/>
        </w:rPr>
        <w:t xml:space="preserve"> o</w:t>
      </w:r>
      <w:r w:rsidRPr="00D10CA0">
        <w:rPr>
          <w:rFonts w:ascii="Nudista" w:hAnsi="Nudista" w:cs="Calibri"/>
          <w:b/>
          <w:bCs/>
        </w:rPr>
        <w:t> </w:t>
      </w:r>
      <w:r w:rsidRPr="00D10CA0">
        <w:rPr>
          <w:rFonts w:ascii="Nudista" w:hAnsi="Nudista" w:cs="Arial"/>
          <w:b/>
          <w:bCs/>
        </w:rPr>
        <w:t>10:00 hod</w:t>
      </w:r>
      <w:r w:rsidRPr="00D10CA0">
        <w:rPr>
          <w:rFonts w:ascii="Nudista" w:hAnsi="Nudista" w:cs="Arial"/>
        </w:rPr>
        <w:t>. miestneho času.</w:t>
      </w:r>
    </w:p>
    <w:p w14:paraId="529CFAE4" w14:textId="77777777" w:rsidR="0094391B" w:rsidRPr="00D10CA0" w:rsidRDefault="0094391B" w:rsidP="00E83DC7">
      <w:pPr>
        <w:pStyle w:val="Nadpis3"/>
        <w:keepNext w:val="0"/>
        <w:keepLines w:val="0"/>
        <w:numPr>
          <w:ilvl w:val="0"/>
          <w:numId w:val="0"/>
        </w:numPr>
        <w:spacing w:after="0" w:line="240" w:lineRule="auto"/>
        <w:ind w:left="567"/>
        <w:jc w:val="both"/>
        <w:rPr>
          <w:rFonts w:ascii="Nudista" w:hAnsi="Nudista" w:cs="Arial"/>
        </w:rPr>
      </w:pPr>
    </w:p>
    <w:p w14:paraId="45C5C7A0" w14:textId="49D9BA25" w:rsidR="00A433B4" w:rsidRPr="00D10CA0" w:rsidRDefault="002864F9" w:rsidP="00E83DC7">
      <w:pPr>
        <w:pStyle w:val="SAP1"/>
        <w:widowControl/>
        <w:spacing w:before="0" w:after="0" w:line="240" w:lineRule="auto"/>
        <w:rPr>
          <w:rFonts w:ascii="Nudista" w:hAnsi="Nudista"/>
          <w:b w:val="0"/>
          <w:lang w:val="sk-SK"/>
        </w:rPr>
      </w:pPr>
      <w:bookmarkStart w:id="103" w:name="_Toc2161902"/>
      <w:bookmarkStart w:id="104" w:name="_Toc86843092"/>
      <w:bookmarkStart w:id="105" w:name="_pi1tg"/>
      <w:bookmarkEnd w:id="100"/>
      <w:r w:rsidRPr="00D10CA0">
        <w:rPr>
          <w:rFonts w:ascii="Nudista" w:hAnsi="Nudista"/>
          <w:lang w:val="sk-SK"/>
        </w:rPr>
        <w:t>S</w:t>
      </w:r>
      <w:r w:rsidR="00A433B4" w:rsidRPr="00D10CA0">
        <w:rPr>
          <w:rFonts w:ascii="Nudista" w:hAnsi="Nudista"/>
          <w:lang w:val="sk-SK"/>
        </w:rPr>
        <w:t>tiahnutie/vymazanie pôvodnej pon</w:t>
      </w:r>
      <w:bookmarkEnd w:id="103"/>
      <w:r w:rsidR="00A433B4" w:rsidRPr="00D10CA0">
        <w:rPr>
          <w:rFonts w:ascii="Nudista" w:hAnsi="Nudista" w:cs="Proba Pro"/>
          <w:lang w:val="sk-SK"/>
        </w:rPr>
        <w:t>uky a</w:t>
      </w:r>
      <w:r w:rsidR="00A433B4" w:rsidRPr="00D10CA0">
        <w:rPr>
          <w:rFonts w:ascii="Nudista" w:hAnsi="Nudista" w:cs="Calibri"/>
          <w:lang w:val="sk-SK"/>
        </w:rPr>
        <w:t> </w:t>
      </w:r>
      <w:r w:rsidR="00A433B4" w:rsidRPr="00D10CA0">
        <w:rPr>
          <w:rFonts w:ascii="Nudista" w:hAnsi="Nudista" w:cs="Proba Pro"/>
          <w:lang w:val="sk-SK"/>
        </w:rPr>
        <w:t>predloženie novej ponuky</w:t>
      </w:r>
      <w:bookmarkEnd w:id="104"/>
    </w:p>
    <w:p w14:paraId="4FF39DB4" w14:textId="77777777" w:rsidR="0094391B" w:rsidRPr="00D10CA0" w:rsidRDefault="0094391B" w:rsidP="00E83DC7">
      <w:pPr>
        <w:pStyle w:val="Nadpis3"/>
        <w:keepNext w:val="0"/>
        <w:keepLines w:val="0"/>
        <w:numPr>
          <w:ilvl w:val="0"/>
          <w:numId w:val="0"/>
        </w:numPr>
        <w:spacing w:after="0" w:line="240" w:lineRule="auto"/>
        <w:ind w:left="567"/>
        <w:jc w:val="both"/>
        <w:rPr>
          <w:rFonts w:ascii="Nudista" w:hAnsi="Nudista" w:cs="Arial"/>
        </w:rPr>
      </w:pPr>
    </w:p>
    <w:p w14:paraId="4A57784F" w14:textId="7F7D3E88" w:rsidR="0094391B" w:rsidRPr="00D10CA0" w:rsidRDefault="00A433B4" w:rsidP="00E83DC7">
      <w:pPr>
        <w:pStyle w:val="Nadpis3"/>
        <w:keepNext w:val="0"/>
        <w:keepLines w:val="0"/>
        <w:numPr>
          <w:ilvl w:val="2"/>
          <w:numId w:val="12"/>
        </w:numPr>
        <w:spacing w:after="0" w:line="240" w:lineRule="auto"/>
        <w:ind w:left="567" w:hanging="567"/>
        <w:jc w:val="both"/>
        <w:rPr>
          <w:rFonts w:ascii="Nudista" w:hAnsi="Nudista"/>
        </w:rPr>
      </w:pPr>
      <w:bookmarkStart w:id="106" w:name="_nusc19"/>
      <w:bookmarkStart w:id="107" w:name="_Toc524701788"/>
      <w:bookmarkEnd w:id="105"/>
      <w:r w:rsidRPr="00D10CA0">
        <w:rPr>
          <w:rFonts w:ascii="Nudista" w:hAnsi="Nudista"/>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02D4EBF5" w14:textId="77777777" w:rsidR="00751896" w:rsidRPr="00D10CA0" w:rsidRDefault="00751896" w:rsidP="00E83DC7">
      <w:pPr>
        <w:spacing w:line="240" w:lineRule="auto"/>
        <w:rPr>
          <w:rFonts w:ascii="Nudista" w:hAnsi="Nudista"/>
        </w:rPr>
      </w:pPr>
    </w:p>
    <w:p w14:paraId="18AF5AF9" w14:textId="7603EC47" w:rsidR="0094391B" w:rsidRPr="00D10CA0" w:rsidRDefault="0094391B" w:rsidP="00E83DC7">
      <w:pPr>
        <w:pStyle w:val="SAP0"/>
        <w:widowControl/>
        <w:spacing w:before="0" w:after="0" w:line="240" w:lineRule="auto"/>
        <w:rPr>
          <w:rFonts w:ascii="Nudista" w:hAnsi="Nudista" w:cs="Arial"/>
        </w:rPr>
      </w:pPr>
      <w:bookmarkStart w:id="108" w:name="_Toc86843093"/>
      <w:r w:rsidRPr="00D10CA0">
        <w:rPr>
          <w:rFonts w:ascii="Nudista" w:hAnsi="Nudista"/>
        </w:rPr>
        <w:t>ODDIEL V. Otváranie a</w:t>
      </w:r>
      <w:r w:rsidRPr="00D10CA0">
        <w:rPr>
          <w:rFonts w:ascii="Nudista" w:hAnsi="Nudista" w:cs="Calibri"/>
        </w:rPr>
        <w:t> </w:t>
      </w:r>
      <w:r w:rsidRPr="00D10CA0">
        <w:rPr>
          <w:rFonts w:ascii="Nudista" w:hAnsi="Nudista"/>
        </w:rPr>
        <w:t>vyhodnotenie ponúk</w:t>
      </w:r>
      <w:bookmarkEnd w:id="106"/>
      <w:bookmarkEnd w:id="107"/>
      <w:bookmarkEnd w:id="108"/>
    </w:p>
    <w:p w14:paraId="0F8C4C71" w14:textId="77777777" w:rsidR="005E423A" w:rsidRPr="00D10CA0" w:rsidRDefault="005E423A" w:rsidP="00E83DC7">
      <w:pPr>
        <w:pStyle w:val="SAP0"/>
        <w:widowControl/>
        <w:spacing w:before="0" w:after="0" w:line="240" w:lineRule="auto"/>
        <w:ind w:left="567"/>
        <w:rPr>
          <w:rFonts w:ascii="Nudista" w:hAnsi="Nudista" w:cs="Arial"/>
        </w:rPr>
      </w:pPr>
    </w:p>
    <w:p w14:paraId="1A41C7FE" w14:textId="50CA2540" w:rsidR="0094391B" w:rsidRPr="00D10CA0" w:rsidRDefault="005E423A" w:rsidP="00E83DC7">
      <w:pPr>
        <w:pStyle w:val="SAP1"/>
        <w:widowControl/>
        <w:spacing w:before="0" w:after="0" w:line="240" w:lineRule="auto"/>
        <w:ind w:left="567"/>
        <w:rPr>
          <w:rFonts w:ascii="Nudista" w:hAnsi="Nudista"/>
          <w:lang w:val="sk-SK"/>
        </w:rPr>
      </w:pPr>
      <w:bookmarkStart w:id="109" w:name="_Toc86843094"/>
      <w:r w:rsidRPr="00D10CA0">
        <w:rPr>
          <w:rFonts w:ascii="Nudista" w:hAnsi="Nudista"/>
          <w:lang w:val="sk-SK"/>
        </w:rPr>
        <w:t>Otváranie ponúk</w:t>
      </w:r>
      <w:bookmarkEnd w:id="109"/>
    </w:p>
    <w:p w14:paraId="2F58882D" w14:textId="77777777" w:rsidR="0094391B" w:rsidRPr="00D10CA0" w:rsidRDefault="0094391B" w:rsidP="00E83DC7">
      <w:pPr>
        <w:pStyle w:val="SAP1"/>
        <w:widowControl/>
        <w:numPr>
          <w:ilvl w:val="0"/>
          <w:numId w:val="0"/>
        </w:numPr>
        <w:spacing w:before="0" w:after="0" w:line="240" w:lineRule="auto"/>
        <w:ind w:left="567"/>
        <w:rPr>
          <w:rFonts w:ascii="Nudista" w:hAnsi="Nudista" w:cs="Arial"/>
          <w:lang w:val="sk-SK"/>
        </w:rPr>
      </w:pPr>
      <w:bookmarkStart w:id="110" w:name="_m92"/>
    </w:p>
    <w:p w14:paraId="5ED97CA7" w14:textId="3BCAABE1" w:rsidR="00470F0F" w:rsidRPr="00D10CA0" w:rsidRDefault="00470F0F" w:rsidP="005A5CC6">
      <w:pPr>
        <w:pStyle w:val="Nadpis3"/>
        <w:keepNext w:val="0"/>
        <w:keepLines w:val="0"/>
        <w:numPr>
          <w:ilvl w:val="2"/>
          <w:numId w:val="162"/>
        </w:numPr>
        <w:spacing w:after="120" w:line="240" w:lineRule="auto"/>
        <w:ind w:left="567" w:hanging="567"/>
        <w:jc w:val="both"/>
        <w:rPr>
          <w:rFonts w:ascii="Nudista" w:hAnsi="Nudista" w:cs="Arial"/>
          <w:noProof/>
        </w:rPr>
      </w:pPr>
      <w:bookmarkStart w:id="111" w:name="_Toc524701790"/>
      <w:bookmarkStart w:id="112" w:name="_haapch"/>
      <w:bookmarkEnd w:id="87"/>
      <w:bookmarkEnd w:id="110"/>
      <w:r w:rsidRPr="00D10CA0">
        <w:rPr>
          <w:rFonts w:ascii="Nudista" w:hAnsi="Nudista" w:cs="Arial"/>
          <w:noProof/>
        </w:rPr>
        <w:t xml:space="preserve">Otváranie ponúk sa uskutoční dňa:  </w:t>
      </w:r>
      <w:del w:id="113" w:author="Lucia Štrbová" w:date="2021-12-10T12:08:00Z">
        <w:r w:rsidR="0071599A" w:rsidDel="00192D3C">
          <w:rPr>
            <w:rFonts w:ascii="Nudista" w:hAnsi="Nudista" w:cs="Arial"/>
            <w:b/>
            <w:bCs/>
            <w:noProof/>
          </w:rPr>
          <w:delText>10</w:delText>
        </w:r>
      </w:del>
      <w:ins w:id="114" w:author="Lucia Štrbová" w:date="2021-12-10T12:08:00Z">
        <w:r w:rsidR="00192D3C">
          <w:rPr>
            <w:rFonts w:ascii="Nudista" w:hAnsi="Nudista" w:cs="Arial"/>
            <w:b/>
            <w:bCs/>
            <w:noProof/>
          </w:rPr>
          <w:t>20</w:t>
        </w:r>
      </w:ins>
      <w:r w:rsidR="008B78E6" w:rsidRPr="00D10CA0">
        <w:rPr>
          <w:rFonts w:ascii="Nudista" w:hAnsi="Nudista" w:cs="Arial"/>
          <w:b/>
          <w:bCs/>
          <w:noProof/>
        </w:rPr>
        <w:t>.12.</w:t>
      </w:r>
      <w:r w:rsidRPr="00D10CA0">
        <w:rPr>
          <w:rFonts w:ascii="Nudista" w:hAnsi="Nudista" w:cs="Arial"/>
          <w:b/>
          <w:bCs/>
          <w:noProof/>
        </w:rPr>
        <w:t>2021 o</w:t>
      </w:r>
      <w:bookmarkStart w:id="115" w:name="3mzq4wv"/>
      <w:bookmarkEnd w:id="115"/>
      <w:r w:rsidRPr="00D10CA0">
        <w:rPr>
          <w:rFonts w:ascii="Nudista" w:hAnsi="Nudista" w:cs="Calibri"/>
          <w:b/>
          <w:bCs/>
          <w:noProof/>
        </w:rPr>
        <w:t> </w:t>
      </w:r>
      <w:r w:rsidRPr="00D10CA0">
        <w:rPr>
          <w:rFonts w:ascii="Nudista" w:hAnsi="Nudista" w:cs="Arial"/>
          <w:b/>
          <w:bCs/>
          <w:noProof/>
        </w:rPr>
        <w:t>1</w:t>
      </w:r>
      <w:r w:rsidR="00102BFE" w:rsidRPr="00D10CA0">
        <w:rPr>
          <w:rFonts w:ascii="Nudista" w:hAnsi="Nudista" w:cs="Arial"/>
          <w:b/>
          <w:bCs/>
          <w:noProof/>
        </w:rPr>
        <w:t>1</w:t>
      </w:r>
      <w:r w:rsidRPr="00D10CA0">
        <w:rPr>
          <w:rFonts w:ascii="Nudista" w:hAnsi="Nudista" w:cs="Arial"/>
          <w:b/>
          <w:bCs/>
          <w:noProof/>
        </w:rPr>
        <w:t>:</w:t>
      </w:r>
      <w:r w:rsidR="00102BFE" w:rsidRPr="00D10CA0">
        <w:rPr>
          <w:rFonts w:ascii="Nudista" w:hAnsi="Nudista" w:cs="Arial"/>
          <w:b/>
          <w:bCs/>
          <w:noProof/>
        </w:rPr>
        <w:t>0</w:t>
      </w:r>
      <w:r w:rsidRPr="00D10CA0">
        <w:rPr>
          <w:rFonts w:ascii="Nudista" w:hAnsi="Nudista" w:cs="Arial"/>
          <w:b/>
          <w:bCs/>
          <w:noProof/>
        </w:rPr>
        <w:t>0 hod</w:t>
      </w:r>
      <w:r w:rsidRPr="00D10CA0">
        <w:rPr>
          <w:rFonts w:ascii="Nudista" w:hAnsi="Nudista" w:cs="Arial"/>
          <w:noProof/>
        </w:rPr>
        <w:t>. miestneho času.</w:t>
      </w:r>
      <w:bookmarkStart w:id="116" w:name="2250f4o"/>
      <w:bookmarkStart w:id="117" w:name="_Hlk526926765"/>
      <w:bookmarkEnd w:id="116"/>
    </w:p>
    <w:p w14:paraId="589009F4" w14:textId="77777777" w:rsidR="00470F0F" w:rsidRPr="00AE3F3D" w:rsidRDefault="00470F0F" w:rsidP="005A5CC6">
      <w:pPr>
        <w:pStyle w:val="Nadpis3"/>
        <w:keepNext w:val="0"/>
        <w:keepLines w:val="0"/>
        <w:numPr>
          <w:ilvl w:val="2"/>
          <w:numId w:val="162"/>
        </w:numPr>
        <w:spacing w:after="120" w:line="240" w:lineRule="auto"/>
        <w:ind w:left="567" w:hanging="567"/>
        <w:jc w:val="both"/>
        <w:rPr>
          <w:rFonts w:ascii="Nudista" w:hAnsi="Nudista" w:cs="Arial"/>
          <w:noProof/>
        </w:rPr>
      </w:pPr>
      <w:bookmarkStart w:id="118" w:name="_Ref510512659"/>
      <w:bookmarkEnd w:id="117"/>
      <w:r w:rsidRPr="00D10CA0">
        <w:rPr>
          <w:rFonts w:ascii="Nudista" w:hAnsi="Nudista" w:cs="Arial"/>
          <w:noProof/>
        </w:rPr>
        <w:t>Otváranie ponúk sa uskutoční elektronicky. Miestom sprístupnenia</w:t>
      </w:r>
      <w:r w:rsidRPr="00A532AB">
        <w:rPr>
          <w:rFonts w:ascii="Nudista" w:hAnsi="Nudista" w:cs="Arial"/>
          <w:noProof/>
        </w:rPr>
        <w:t xml:space="preserve"> ponúk je webová adresa </w:t>
      </w:r>
      <w:hyperlink r:id="rId21" w:history="1">
        <w:r w:rsidRPr="00A532AB">
          <w:rPr>
            <w:rFonts w:ascii="Nudista" w:hAnsi="Nudista" w:cs="Arial"/>
            <w:noProof/>
          </w:rPr>
          <w:t>https://josephine.proebiz.com/</w:t>
        </w:r>
      </w:hyperlink>
      <w:r w:rsidRPr="00AE3F3D">
        <w:rPr>
          <w:rFonts w:ascii="Nudista" w:hAnsi="Nudista" w:cs="Arial"/>
          <w:noProof/>
        </w:rPr>
        <w:t xml:space="preserve"> a totožná záložka ako pri predkladaní ponúk. </w:t>
      </w:r>
    </w:p>
    <w:bookmarkEnd w:id="118"/>
    <w:p w14:paraId="28DAB613" w14:textId="77777777" w:rsidR="00470F0F" w:rsidRPr="00A532AB" w:rsidRDefault="00470F0F" w:rsidP="005A5CC6">
      <w:pPr>
        <w:pStyle w:val="Nadpis3"/>
        <w:keepNext w:val="0"/>
        <w:keepLines w:val="0"/>
        <w:numPr>
          <w:ilvl w:val="2"/>
          <w:numId w:val="162"/>
        </w:numPr>
        <w:spacing w:after="120" w:line="240" w:lineRule="auto"/>
        <w:ind w:left="567" w:hanging="567"/>
        <w:jc w:val="both"/>
        <w:rPr>
          <w:rFonts w:ascii="Nudista" w:hAnsi="Nudista" w:cs="Arial"/>
          <w:noProof/>
        </w:rPr>
      </w:pPr>
      <w:r w:rsidRPr="00A532AB">
        <w:rPr>
          <w:rFonts w:ascii="Nudista" w:hAnsi="Nudista" w:cs="Arial"/>
          <w:noProof/>
        </w:rPr>
        <w:t xml:space="preserve">Otváranie ponúk komisiou bude v zmysle § 52 ods. 2 ZVO verejné. </w:t>
      </w:r>
    </w:p>
    <w:p w14:paraId="6987C7F9" w14:textId="77777777" w:rsidR="00470F0F" w:rsidRPr="00A532AB" w:rsidRDefault="00470F0F" w:rsidP="005A5CC6">
      <w:pPr>
        <w:pStyle w:val="Nadpis3"/>
        <w:keepNext w:val="0"/>
        <w:keepLines w:val="0"/>
        <w:numPr>
          <w:ilvl w:val="2"/>
          <w:numId w:val="162"/>
        </w:numPr>
        <w:spacing w:after="120" w:line="240" w:lineRule="auto"/>
        <w:ind w:left="567" w:hanging="567"/>
        <w:jc w:val="both"/>
        <w:rPr>
          <w:rFonts w:ascii="Nudista" w:hAnsi="Nudista" w:cs="Arial"/>
          <w:noProof/>
        </w:rPr>
      </w:pPr>
      <w:r w:rsidRPr="00A532AB">
        <w:rPr>
          <w:rFonts w:ascii="Nudista" w:hAnsi="Nudista" w:cs="Arial"/>
          <w:noProof/>
        </w:rPr>
        <w:t xml:space="preserve">On-line sprístupnenia ponúk sa môže zúčastniť iba uchádzač, ktorého ponuka bola predložená v lehote na predkladanie ponúk. Pri on-line sprístupnení budú zverejnené informácie v zmysle ZVO. Všetky prístupy do tohto „on-line“ prostredia zo strany uchádzačov bude systém JOSEPHINE logovať a budú súčasťou protokolov vo verejnej súťaži.   </w:t>
      </w:r>
    </w:p>
    <w:p w14:paraId="190F89D4" w14:textId="31A0DC8B" w:rsidR="00470F0F" w:rsidRPr="00A532AB" w:rsidRDefault="00470F0F" w:rsidP="005A5CC6">
      <w:pPr>
        <w:pStyle w:val="Nadpis3"/>
        <w:keepNext w:val="0"/>
        <w:keepLines w:val="0"/>
        <w:numPr>
          <w:ilvl w:val="2"/>
          <w:numId w:val="162"/>
        </w:numPr>
        <w:spacing w:after="120" w:line="240" w:lineRule="auto"/>
        <w:ind w:left="567" w:hanging="567"/>
        <w:jc w:val="both"/>
        <w:rPr>
          <w:rFonts w:ascii="Nudista" w:hAnsi="Nudista" w:cs="Arial"/>
          <w:noProof/>
        </w:rPr>
      </w:pPr>
      <w:r w:rsidRPr="00A532AB">
        <w:rPr>
          <w:rFonts w:ascii="Nudista" w:hAnsi="Nudista" w:cs="Arial"/>
          <w:noProof/>
        </w:rPr>
        <w:lastRenderedPageBreak/>
        <w:t>Verejný obstarávateľ najneskôr do piatich pracovných dní odo dňa otvárania ponúk pošle všetkým uchádzačom, ktorí predložili ponuky v lehote na predkladanie ponúk, zápisnicu z otvárania ponúk, ktorá obsahuje údaje zverejnené na otváraní ponúk podľa bodu 23.4 tejto časti súťažných podkladov.</w:t>
      </w:r>
    </w:p>
    <w:p w14:paraId="042752DA" w14:textId="77777777" w:rsidR="00470F0F" w:rsidRPr="00A532AB" w:rsidRDefault="00470F0F" w:rsidP="005A5CC6">
      <w:pPr>
        <w:pStyle w:val="Nadpis3"/>
        <w:keepNext w:val="0"/>
        <w:keepLines w:val="0"/>
        <w:numPr>
          <w:ilvl w:val="2"/>
          <w:numId w:val="162"/>
        </w:numPr>
        <w:spacing w:after="120" w:line="240" w:lineRule="auto"/>
        <w:ind w:left="567" w:hanging="567"/>
        <w:jc w:val="both"/>
        <w:rPr>
          <w:rFonts w:ascii="Nudista" w:hAnsi="Nudista" w:cs="Arial"/>
          <w:noProof/>
        </w:rPr>
      </w:pPr>
      <w:r w:rsidRPr="00A532AB">
        <w:rPr>
          <w:rFonts w:ascii="Nudista" w:hAnsi="Nudista" w:cs="Arial"/>
          <w:noProof/>
        </w:rPr>
        <w:t>Po otvorení ponúk komisia vykoná všetky úkony podľa ZVO a v súlade s ustanovením bodu 24 tejto časti súťažných podkladov</w:t>
      </w:r>
      <w:bookmarkStart w:id="119" w:name="otvaranie_miesto"/>
      <w:bookmarkEnd w:id="119"/>
      <w:r w:rsidRPr="00A532AB">
        <w:rPr>
          <w:rFonts w:ascii="Nudista" w:hAnsi="Nudista" w:cs="Arial"/>
          <w:noProof/>
        </w:rPr>
        <w:t xml:space="preserve">. </w:t>
      </w:r>
    </w:p>
    <w:p w14:paraId="351E2534" w14:textId="77777777" w:rsidR="002A36C6" w:rsidRPr="00A532AB" w:rsidRDefault="002A36C6" w:rsidP="00E83DC7">
      <w:pPr>
        <w:pStyle w:val="SAP1"/>
        <w:widowControl/>
        <w:numPr>
          <w:ilvl w:val="0"/>
          <w:numId w:val="0"/>
        </w:numPr>
        <w:spacing w:before="0" w:after="0" w:line="240" w:lineRule="auto"/>
        <w:ind w:left="576"/>
        <w:rPr>
          <w:rFonts w:ascii="Nudista" w:hAnsi="Nudista"/>
          <w:lang w:val="sk-SK"/>
        </w:rPr>
      </w:pPr>
    </w:p>
    <w:p w14:paraId="476DB84C" w14:textId="30EAA73A" w:rsidR="0094391B" w:rsidRPr="00A532AB" w:rsidRDefault="0094391B" w:rsidP="00E83DC7">
      <w:pPr>
        <w:pStyle w:val="SAP1"/>
        <w:widowControl/>
        <w:spacing w:before="0" w:after="0" w:line="240" w:lineRule="auto"/>
        <w:rPr>
          <w:rFonts w:ascii="Nudista" w:hAnsi="Nudista"/>
          <w:lang w:val="sk-SK"/>
        </w:rPr>
      </w:pPr>
      <w:bookmarkStart w:id="120" w:name="_Toc86843095"/>
      <w:r w:rsidRPr="00A532AB">
        <w:rPr>
          <w:rFonts w:ascii="Nudista" w:hAnsi="Nudista"/>
          <w:lang w:val="sk-SK"/>
        </w:rPr>
        <w:t>Vyhodnotenie splnenia podmienok účasti, vysvetľovanie a</w:t>
      </w:r>
      <w:r w:rsidRPr="00A532AB">
        <w:rPr>
          <w:rFonts w:ascii="Nudista" w:hAnsi="Nudista" w:cs="Calibri"/>
          <w:lang w:val="sk-SK"/>
        </w:rPr>
        <w:t> </w:t>
      </w:r>
      <w:r w:rsidRPr="00A532AB">
        <w:rPr>
          <w:rFonts w:ascii="Nudista" w:hAnsi="Nudista"/>
          <w:lang w:val="sk-SK"/>
        </w:rPr>
        <w:t>vyhodnocovanie ponúk</w:t>
      </w:r>
      <w:bookmarkEnd w:id="120"/>
      <w:r w:rsidRPr="00A532AB">
        <w:rPr>
          <w:rFonts w:ascii="Nudista" w:hAnsi="Nudista"/>
          <w:lang w:val="sk-SK"/>
        </w:rPr>
        <w:t xml:space="preserve"> </w:t>
      </w:r>
      <w:bookmarkEnd w:id="111"/>
    </w:p>
    <w:p w14:paraId="57440DA8"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76B71045" w14:textId="7760CFCE"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b/>
          <w:bCs/>
        </w:rPr>
      </w:pPr>
      <w:bookmarkStart w:id="121" w:name="_Toc70"/>
      <w:bookmarkStart w:id="122" w:name="_Toc524701791"/>
      <w:bookmarkStart w:id="123" w:name="_y80a"/>
      <w:bookmarkEnd w:id="112"/>
      <w:r w:rsidRPr="00A532AB">
        <w:rPr>
          <w:rFonts w:ascii="Nudista" w:hAnsi="Nudista"/>
          <w:b/>
          <w:bCs/>
        </w:rPr>
        <w:t>Verejný obstarávateľ vyhodnotí splnenie podmienok účasti a</w:t>
      </w:r>
      <w:r w:rsidRPr="00A532AB">
        <w:rPr>
          <w:rFonts w:ascii="Nudista" w:hAnsi="Nudista" w:cs="Calibri"/>
          <w:b/>
          <w:bCs/>
        </w:rPr>
        <w:t> </w:t>
      </w:r>
      <w:r w:rsidRPr="00A532AB">
        <w:rPr>
          <w:rFonts w:ascii="Nudista" w:hAnsi="Nudista"/>
          <w:b/>
          <w:bCs/>
        </w:rPr>
        <w:t>vyhodnotenie ponúk z</w:t>
      </w:r>
      <w:r w:rsidRPr="00A532AB">
        <w:rPr>
          <w:rFonts w:ascii="Nudista" w:hAnsi="Nudista" w:cs="Calibri"/>
          <w:b/>
          <w:bCs/>
        </w:rPr>
        <w:t> </w:t>
      </w:r>
      <w:r w:rsidRPr="00A532AB">
        <w:rPr>
          <w:rFonts w:ascii="Nudista" w:hAnsi="Nudista"/>
          <w:b/>
          <w:bCs/>
        </w:rPr>
        <w:t xml:space="preserve">hľadiska </w:t>
      </w:r>
      <w:r w:rsidRPr="00A532AB">
        <w:rPr>
          <w:rFonts w:ascii="Nudista" w:hAnsi="Nudista" w:cs="Arial"/>
          <w:b/>
          <w:bCs/>
          <w:noProof/>
        </w:rPr>
        <w:t>splnenia</w:t>
      </w:r>
      <w:r w:rsidRPr="00A532AB">
        <w:rPr>
          <w:rFonts w:ascii="Nudista" w:hAnsi="Nudista"/>
          <w:b/>
          <w:bCs/>
        </w:rPr>
        <w:t xml:space="preserve"> požiadaviek na predmet zákazky po vyhodnotení ponúk na základe kritérií na vyhodnotenie ponúk v</w:t>
      </w:r>
      <w:r w:rsidRPr="00A532AB">
        <w:rPr>
          <w:rFonts w:ascii="Nudista" w:hAnsi="Nudista" w:cs="Calibri"/>
          <w:b/>
          <w:bCs/>
        </w:rPr>
        <w:t> </w:t>
      </w:r>
      <w:r w:rsidRPr="00A532AB">
        <w:rPr>
          <w:rFonts w:ascii="Nudista" w:hAnsi="Nudista"/>
          <w:b/>
          <w:bCs/>
        </w:rPr>
        <w:t>súlade s § 66 ods. 7 druhá veta ZVO.</w:t>
      </w:r>
    </w:p>
    <w:p w14:paraId="67F80BD8" w14:textId="77777777"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 xml:space="preserve">Vyhodnocovanie ponúk je neverejné. </w:t>
      </w:r>
    </w:p>
    <w:p w14:paraId="31EB4326" w14:textId="2EDA4CDC"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 xml:space="preserve">Verejný obstarávateľ najprv vyhodnocuje ponuky na základe údajov uvedených v ich návrhu na plnenie kritérií podľa kritérií na hodnotenie ponúk uvedených v Oznámení a spôsobom určeným v Časti </w:t>
      </w:r>
      <w:r w:rsidR="00376889">
        <w:rPr>
          <w:rFonts w:ascii="Nudista" w:hAnsi="Nudista"/>
        </w:rPr>
        <w:t>F</w:t>
      </w:r>
      <w:r w:rsidRPr="00A532AB">
        <w:rPr>
          <w:rFonts w:ascii="Nudista" w:hAnsi="Nudista"/>
        </w:rPr>
        <w:t xml:space="preserve">. Kritériá na hodnotenie ponúk týchto súťažných podkladov, ktoré sú nediskriminačné a podporujú hospodársku súťaž. </w:t>
      </w:r>
    </w:p>
    <w:p w14:paraId="297BCEF0" w14:textId="6C378776"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 xml:space="preserve">Ceny uvedené v ponukách uchádzačov sa budú vyhodnocovať spôsobom určeným v Časti </w:t>
      </w:r>
      <w:r w:rsidR="00376889">
        <w:rPr>
          <w:rFonts w:ascii="Nudista" w:hAnsi="Nudista"/>
        </w:rPr>
        <w:t>F</w:t>
      </w:r>
      <w:r w:rsidRPr="00A532AB">
        <w:rPr>
          <w:rFonts w:ascii="Nudista" w:hAnsi="Nudista"/>
        </w:rPr>
        <w:t xml:space="preserve">. Kritériá hodnotenia ponúk týchto súťažných podkladov v mene euro (EUR). Hodnotené budú ceny </w:t>
      </w:r>
      <w:r w:rsidR="004D006C">
        <w:rPr>
          <w:rFonts w:ascii="Nudista" w:hAnsi="Nudista"/>
        </w:rPr>
        <w:t>vrátane</w:t>
      </w:r>
      <w:r w:rsidR="004D006C" w:rsidRPr="00A532AB">
        <w:rPr>
          <w:rFonts w:ascii="Nudista" w:hAnsi="Nudista"/>
        </w:rPr>
        <w:t xml:space="preserve"> </w:t>
      </w:r>
      <w:r w:rsidRPr="00A532AB">
        <w:rPr>
          <w:rFonts w:ascii="Nudista" w:hAnsi="Nudista"/>
        </w:rPr>
        <w:t>DPH.</w:t>
      </w:r>
    </w:p>
    <w:p w14:paraId="0DBEA7A1" w14:textId="77777777"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6631882E" w14:textId="77777777"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 xml:space="preserve"> V prípade matematických chýb bude umožnené uchádzačovi vysvetliť ponuku v súlade s ustanovením § 53 ods. 1 ZVO a Výkladovým stanoviskom Úradu pre verejné obstarávanie č. 1/2021 zo dňa 05.02.2021.</w:t>
      </w:r>
    </w:p>
    <w:p w14:paraId="15422B80" w14:textId="77777777"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268B785C" w14:textId="77777777"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Z procesu vyhodnocovania bude vylúčená ponuka uchádzača, ak bude naplnená niektorá z podmienok uvedených v ustanovení § 53 ods. 5 ZVO.</w:t>
      </w:r>
    </w:p>
    <w:p w14:paraId="4F95375D" w14:textId="77777777"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Uchádzač bude písomne upovedomený o vylúčení jeho ponuky zo súťaže s uvedením dôvodu a lehoty, v ktorej môžu byť doručené námietky podľa § 170 ods. 3 písm. d) ZVO.</w:t>
      </w:r>
    </w:p>
    <w:p w14:paraId="2A79D1BD" w14:textId="77777777"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Komisia ďalej po vyhodnotení ponúk na základe kritérií na vyhodnotenie ponúk posudzuje splnenie podmienok účasti a vyhodnotenie ponúk z hľadiska splnenia požiadaviek na predmet zákazky. Posudzovanie komisiou je neverejné.</w:t>
      </w:r>
    </w:p>
    <w:p w14:paraId="1E70092B" w14:textId="4D4ACA4F"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 xml:space="preserve">Keďže verejný obstarávateľ vyhodnocuje splnenie podmienok účasti a ponuky z hľadiska splnenia požiadaviek na predmet zákazky po vyhodnotení ponúk na základe kritéria na hodnotenie ponúk, v súlade s ustanovením § 55 ods. 1 ZVO vyhodnotí splnenie podmienok účasti a požiadaviek na predmet zákazky u uchádzača, ktorý sa umiestnil na prvom mieste v poradí, splnenie podmienok účasti a požiadaviek na predmet zákazky. Ak dôjde k vylúčeniu uchádzača alebo jeho ponuky, vyhodnotí sa následne splnenie podmienok účasti a požiadaviek </w:t>
      </w:r>
      <w:r w:rsidRPr="00A532AB">
        <w:rPr>
          <w:rFonts w:ascii="Nudista" w:hAnsi="Nudista"/>
        </w:rPr>
        <w:lastRenderedPageBreak/>
        <w:t>na predmet zákazky u ďalšieho uchádzača v poradí tak, aby uchádzač umiestnený na prvom mieste v novo zostavenom poradí spĺňal podmienky účasti a požiadavky na predmet zákazky spôsobom ustanoveným v tomto bode 24 tejto časti súťažných podkladov.</w:t>
      </w:r>
    </w:p>
    <w:p w14:paraId="4B1C715D" w14:textId="7ADD7A25"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Verejný obstarávateľ posudzuje splnenie podmienok účasti v súlade s Časťou III.1) Oznámenia. Posúdenie splnenia podmienok účasti uchádzačov bude založené na posúdení splnenia podmienok týkajúcich sa</w:t>
      </w:r>
      <w:r w:rsidR="00DB28F9">
        <w:rPr>
          <w:rFonts w:ascii="Nudista" w:hAnsi="Nudista"/>
        </w:rPr>
        <w:t xml:space="preserve"> podmienok účasti</w:t>
      </w:r>
      <w:r w:rsidRPr="00A532AB">
        <w:rPr>
          <w:rFonts w:ascii="Nudista" w:hAnsi="Nudista"/>
        </w:rPr>
        <w:t>:</w:t>
      </w:r>
    </w:p>
    <w:p w14:paraId="1D35E636" w14:textId="59F7B563" w:rsidR="00470F0F" w:rsidRPr="00A532AB" w:rsidRDefault="00470F0F" w:rsidP="005A5CC6">
      <w:pPr>
        <w:pStyle w:val="Nadpis3"/>
        <w:keepNext w:val="0"/>
        <w:keepLines w:val="0"/>
        <w:numPr>
          <w:ilvl w:val="3"/>
          <w:numId w:val="162"/>
        </w:numPr>
        <w:spacing w:before="120" w:line="240" w:lineRule="auto"/>
        <w:jc w:val="both"/>
        <w:rPr>
          <w:rFonts w:ascii="Nudista" w:hAnsi="Nudista"/>
        </w:rPr>
      </w:pPr>
      <w:r w:rsidRPr="00A532AB">
        <w:rPr>
          <w:rFonts w:ascii="Nudista" w:hAnsi="Nudista"/>
        </w:rPr>
        <w:t>osobného postavenia uchádzača podľa § 32 ZVO,</w:t>
      </w:r>
    </w:p>
    <w:p w14:paraId="5F2439C1" w14:textId="77777777" w:rsidR="00470F0F" w:rsidRPr="00A532AB" w:rsidRDefault="00470F0F" w:rsidP="005A5CC6">
      <w:pPr>
        <w:pStyle w:val="Nadpis3"/>
        <w:keepNext w:val="0"/>
        <w:keepLines w:val="0"/>
        <w:numPr>
          <w:ilvl w:val="3"/>
          <w:numId w:val="162"/>
        </w:numPr>
        <w:spacing w:before="120" w:line="240" w:lineRule="auto"/>
        <w:jc w:val="both"/>
        <w:rPr>
          <w:rFonts w:ascii="Nudista" w:hAnsi="Nudista"/>
        </w:rPr>
      </w:pPr>
      <w:r w:rsidRPr="00A532AB">
        <w:rPr>
          <w:rFonts w:ascii="Nudista" w:hAnsi="Nudista"/>
        </w:rPr>
        <w:t>technickej alebo odbornej spôsobilosti uchádzača podľa § 34 až 36 ZVO.</w:t>
      </w:r>
    </w:p>
    <w:p w14:paraId="0BC896E7" w14:textId="2306F730" w:rsidR="00470F0F" w:rsidRPr="00A532AB" w:rsidRDefault="008153FE"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Verejný o</w:t>
      </w:r>
      <w:r w:rsidR="00470F0F" w:rsidRPr="00A532AB">
        <w:rPr>
          <w:rFonts w:ascii="Nudista" w:hAnsi="Nudista"/>
        </w:rPr>
        <w:t>bstarávateľ písomne požiada uchádzača o vysvetlenie alebo doplnenie predložených dokladov, ak z predložených dokladov nemožno posúdiť ich platnosť alebo splnenie podmienky účasti. Ak obstarávateľ neurčí dlhšiu lehotu, uchádzač alebo záujemca doručí vysvetlenie alebo doplnenie predložených dokladov do:</w:t>
      </w:r>
      <w:bookmarkStart w:id="124" w:name="_Ref510513932"/>
    </w:p>
    <w:p w14:paraId="2951E413" w14:textId="2B945563" w:rsidR="00470F0F" w:rsidRPr="00A532AB" w:rsidRDefault="00470F0F" w:rsidP="005A5CC6">
      <w:pPr>
        <w:pStyle w:val="Nadpis3"/>
        <w:keepNext w:val="0"/>
        <w:keepLines w:val="0"/>
        <w:numPr>
          <w:ilvl w:val="3"/>
          <w:numId w:val="162"/>
        </w:numPr>
        <w:spacing w:before="120" w:line="240" w:lineRule="auto"/>
        <w:jc w:val="both"/>
        <w:rPr>
          <w:rFonts w:ascii="Nudista" w:hAnsi="Nudista"/>
        </w:rPr>
      </w:pPr>
      <w:r w:rsidRPr="00A532AB">
        <w:rPr>
          <w:rFonts w:ascii="Nudista" w:hAnsi="Nudista"/>
        </w:rPr>
        <w:t>dvoch pracovných dní odo dňa odoslania žiadosti, ak sa komunikácia uskutočňuje prostredníctvom elektronických prostriedkov,</w:t>
      </w:r>
      <w:bookmarkEnd w:id="124"/>
    </w:p>
    <w:p w14:paraId="45A783AB" w14:textId="77777777" w:rsidR="00470F0F" w:rsidRPr="00A532AB" w:rsidRDefault="00470F0F" w:rsidP="005A5CC6">
      <w:pPr>
        <w:pStyle w:val="Nadpis3"/>
        <w:keepNext w:val="0"/>
        <w:keepLines w:val="0"/>
        <w:numPr>
          <w:ilvl w:val="3"/>
          <w:numId w:val="162"/>
        </w:numPr>
        <w:spacing w:before="120" w:line="240" w:lineRule="auto"/>
        <w:jc w:val="both"/>
        <w:rPr>
          <w:rFonts w:ascii="Nudista" w:hAnsi="Nudista"/>
        </w:rPr>
      </w:pPr>
      <w:r w:rsidRPr="00A532AB">
        <w:rPr>
          <w:rFonts w:ascii="Nudista" w:hAnsi="Nudista"/>
        </w:rPr>
        <w:t>piatich pracovných dní odo dňa doručenia žiadosti, ak sa komunikácia uskutočňuje inak, ako podľa bodu 24.13.1 vyššie.</w:t>
      </w:r>
    </w:p>
    <w:p w14:paraId="46731DFF" w14:textId="43231FE7" w:rsidR="00470F0F" w:rsidRPr="00A532AB" w:rsidRDefault="008153FE"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Verejný o</w:t>
      </w:r>
      <w:r w:rsidR="00470F0F" w:rsidRPr="00A532AB">
        <w:rPr>
          <w:rFonts w:ascii="Nudista" w:hAnsi="Nudista"/>
        </w:rPr>
        <w:t xml:space="preserve">bstarávateľ písomne požiada uchádzača, aby v 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4952A889" w14:textId="0F377D66"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 xml:space="preserve">Pri vyhodnotení splnenia podmienky účasti uchádzačov týkajúcej sa technickej spôsobilosti alebo odbornej spôsobilosti podľa § 34 ods. 1 písm. c) alebo písm. g) ZVO </w:t>
      </w:r>
      <w:r w:rsidR="008153FE" w:rsidRPr="00A532AB">
        <w:rPr>
          <w:rFonts w:ascii="Nudista" w:hAnsi="Nudista"/>
        </w:rPr>
        <w:t xml:space="preserve">verejný </w:t>
      </w:r>
      <w:r w:rsidRPr="00A532AB">
        <w:rPr>
          <w:rFonts w:ascii="Nudista" w:hAnsi="Nudista"/>
        </w:rPr>
        <w:t>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03187500" w14:textId="0FEC8219" w:rsidR="00470F0F" w:rsidRPr="00A532AB" w:rsidRDefault="008153FE"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Verejný o</w:t>
      </w:r>
      <w:r w:rsidR="00470F0F" w:rsidRPr="00A532AB">
        <w:rPr>
          <w:rFonts w:ascii="Nudista" w:hAnsi="Nudista"/>
        </w:rPr>
        <w:t xml:space="preserve">bstarávateľ vyhodnotí splnenie podmienok účasti v súlade s ustanoveniami § 40 ZVO. </w:t>
      </w:r>
    </w:p>
    <w:p w14:paraId="5C4D43AF" w14:textId="2AEDA7B1" w:rsidR="00470F0F" w:rsidRPr="00A532AB" w:rsidRDefault="008153FE"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Verejný o</w:t>
      </w:r>
      <w:r w:rsidR="00470F0F" w:rsidRPr="00A532AB">
        <w:rPr>
          <w:rFonts w:ascii="Nudista" w:hAnsi="Nudista"/>
        </w:rPr>
        <w:t>bstarávateľ vylúči zo súťaže uchádzača, ak bude naplnená niektorá z podmienok uvedených v ustanovení § 40 ods. 6 ZVO.</w:t>
      </w:r>
    </w:p>
    <w:p w14:paraId="1B2A83BE" w14:textId="77777777"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Uchádzač bude písomne upovedomený o jeho vylúčení z verejnej súťaže z dôvodu nesplnenia podmienok účasti s uvedením dôvodu a lehoty, v ktorej môže byť doručená námietka podľa § 170 ods. 3 písm. d) ZVO.</w:t>
      </w:r>
    </w:p>
    <w:p w14:paraId="490CE178" w14:textId="77777777"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0E32A372" w14:textId="77777777"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Komisia akceptuje iba ponuky, ktoré spĺňajú požiadavky na predmet zákazky uvedené v Oznámení a v týchto súťažných podkladoch a zároveň neobsahujú žiadne obmedzenia alebo výhrady, ktoré sú v rozpore s týmito požiadavkami.  Ostatné ponuky uchádzačov budú z verejnej súťaže vylúčené v súlade s § 53 ods. 5 Zákona.</w:t>
      </w:r>
    </w:p>
    <w:p w14:paraId="47B500A4" w14:textId="77777777" w:rsidR="00470F0F" w:rsidRPr="00A532AB" w:rsidRDefault="00470F0F" w:rsidP="005A5CC6">
      <w:pPr>
        <w:pStyle w:val="Nadpis3"/>
        <w:keepNext w:val="0"/>
        <w:keepLines w:val="0"/>
        <w:numPr>
          <w:ilvl w:val="2"/>
          <w:numId w:val="162"/>
        </w:numPr>
        <w:spacing w:before="120" w:after="0" w:line="240" w:lineRule="auto"/>
        <w:ind w:left="567" w:hanging="567"/>
        <w:jc w:val="both"/>
        <w:rPr>
          <w:rFonts w:ascii="Nudista" w:hAnsi="Nudista"/>
        </w:rPr>
      </w:pPr>
      <w:r w:rsidRPr="00A532AB">
        <w:rPr>
          <w:rFonts w:ascii="Nudista" w:hAnsi="Nudista"/>
        </w:rPr>
        <w:lastRenderedPageBreak/>
        <w:t>Uchádzač bude písomne upovedomený o vylúčení jeho ponuky z verejnej súťaže s uvedením dôvodu a lehoty, v ktorej môžu byť doručené námietky podľa § 170 ods. 3 písm. d) ZVO.</w:t>
      </w:r>
    </w:p>
    <w:p w14:paraId="2A255BCE" w14:textId="77777777" w:rsidR="00594B71" w:rsidRPr="00A532AB" w:rsidRDefault="00594B71" w:rsidP="00E83DC7">
      <w:pPr>
        <w:pStyle w:val="SAP1"/>
        <w:widowControl/>
        <w:numPr>
          <w:ilvl w:val="0"/>
          <w:numId w:val="0"/>
        </w:numPr>
        <w:spacing w:before="0" w:after="0" w:line="240" w:lineRule="auto"/>
        <w:ind w:left="576"/>
        <w:rPr>
          <w:rFonts w:ascii="Nudista" w:hAnsi="Nudista"/>
          <w:lang w:val="sk-SK"/>
        </w:rPr>
      </w:pPr>
    </w:p>
    <w:p w14:paraId="1EFBDC00" w14:textId="15BF0CB8" w:rsidR="0094391B" w:rsidRPr="00A532AB" w:rsidRDefault="0094391B" w:rsidP="00E83DC7">
      <w:pPr>
        <w:pStyle w:val="SAP1"/>
        <w:widowControl/>
        <w:spacing w:before="0" w:after="0" w:line="240" w:lineRule="auto"/>
        <w:rPr>
          <w:rFonts w:ascii="Nudista" w:hAnsi="Nudista"/>
          <w:lang w:val="sk-SK"/>
        </w:rPr>
      </w:pPr>
      <w:bookmarkStart w:id="125" w:name="_Toc86843096"/>
      <w:r w:rsidRPr="00A532AB">
        <w:rPr>
          <w:rFonts w:ascii="Nudista" w:hAnsi="Nudista"/>
          <w:lang w:val="sk-SK"/>
        </w:rPr>
        <w:t>Dôvernosť procesu verejného obstarávania</w:t>
      </w:r>
      <w:bookmarkEnd w:id="121"/>
      <w:bookmarkEnd w:id="122"/>
      <w:bookmarkEnd w:id="125"/>
    </w:p>
    <w:p w14:paraId="3F33B475"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3D9EB8C8" w14:textId="77777777" w:rsidR="0094391B" w:rsidRPr="00A532AB" w:rsidRDefault="0094391B" w:rsidP="005A5CC6">
      <w:pPr>
        <w:pStyle w:val="Nadpis3"/>
        <w:keepNext w:val="0"/>
        <w:keepLines w:val="0"/>
        <w:numPr>
          <w:ilvl w:val="1"/>
          <w:numId w:val="157"/>
        </w:numPr>
        <w:spacing w:after="0" w:line="240" w:lineRule="auto"/>
        <w:ind w:left="567" w:hanging="567"/>
        <w:jc w:val="both"/>
        <w:rPr>
          <w:rFonts w:ascii="Nudista" w:hAnsi="Nudista" w:cs="Arial"/>
        </w:rPr>
      </w:pPr>
      <w:r w:rsidRPr="00A532AB">
        <w:rPr>
          <w:rFonts w:ascii="Nudista" w:hAnsi="Nudista" w:cs="Arial"/>
        </w:rPr>
        <w:t>Informácie týkajúce sa preskúmania, vysvetľovania a vyhodnocovania ponúk sú počas prebiehajúceho procesu dôverné. Členovia komisie na vyhodnotenie ponúk a</w:t>
      </w:r>
      <w:r w:rsidRPr="00A532AB">
        <w:rPr>
          <w:rFonts w:ascii="Nudista" w:hAnsi="Nudista" w:cs="Calibri"/>
        </w:rPr>
        <w:t> </w:t>
      </w:r>
      <w:r w:rsidRPr="00A532AB">
        <w:rPr>
          <w:rFonts w:ascii="Nudista" w:hAnsi="Nudista" w:cs="Arial"/>
        </w:rPr>
        <w:t>zodpovedné osoby verejného obstarávateľa</w:t>
      </w:r>
      <w:r w:rsidRPr="00A532AB">
        <w:rPr>
          <w:rFonts w:ascii="Nudista" w:hAnsi="Nudista" w:cs="Calibri"/>
        </w:rPr>
        <w:t> </w:t>
      </w:r>
      <w:r w:rsidRPr="00A532AB">
        <w:rPr>
          <w:rFonts w:ascii="Nudista" w:hAnsi="Nudista" w:cs="Arial"/>
        </w:rPr>
        <w:t>nesmú/nebudú počas prebiehajúceho procesu vyhlásenej verejnej súťaže poskytovať alebo zverejňovať uvedené informácie o</w:t>
      </w:r>
      <w:r w:rsidRPr="00A532AB">
        <w:rPr>
          <w:rFonts w:ascii="Nudista" w:hAnsi="Nudista" w:cs="Calibri"/>
        </w:rPr>
        <w:t> </w:t>
      </w:r>
      <w:r w:rsidRPr="00A532AB">
        <w:rPr>
          <w:rFonts w:ascii="Nudista" w:hAnsi="Nudista" w:cs="Arial"/>
        </w:rPr>
        <w:t xml:space="preserve">obsahu ponúk ani uchádzačom, ani žiadnym iným tretím osobám. </w:t>
      </w:r>
    </w:p>
    <w:p w14:paraId="0D23A70D"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2BCC61C2" w14:textId="77777777" w:rsidR="0094391B" w:rsidRPr="00A532AB" w:rsidRDefault="0094391B" w:rsidP="005A5CC6">
      <w:pPr>
        <w:pStyle w:val="Nadpis3"/>
        <w:keepNext w:val="0"/>
        <w:keepLines w:val="0"/>
        <w:numPr>
          <w:ilvl w:val="1"/>
          <w:numId w:val="157"/>
        </w:numPr>
        <w:spacing w:after="0" w:line="240" w:lineRule="auto"/>
        <w:ind w:left="567" w:hanging="567"/>
        <w:jc w:val="both"/>
        <w:rPr>
          <w:rFonts w:ascii="Nudista" w:hAnsi="Nudista" w:cs="Arial"/>
        </w:rPr>
      </w:pPr>
      <w:r w:rsidRPr="00A532AB">
        <w:rPr>
          <w:rFonts w:ascii="Nudista" w:hAnsi="Nudista" w:cs="Arial"/>
        </w:rPr>
        <w:t>Obchodné tajomstvo a informácie, ktoré uchádzač v</w:t>
      </w:r>
      <w:r w:rsidRPr="00A532AB">
        <w:rPr>
          <w:rFonts w:ascii="Nudista" w:hAnsi="Nudista" w:cs="Calibri"/>
        </w:rPr>
        <w:t> </w:t>
      </w:r>
      <w:r w:rsidRPr="00A532AB">
        <w:rPr>
          <w:rFonts w:ascii="Nudista" w:hAnsi="Nudista" w:cs="Arial"/>
        </w:rPr>
        <w:t>ponuke označí za dôverné,</w:t>
      </w:r>
      <w:r w:rsidRPr="00A532AB">
        <w:rPr>
          <w:rFonts w:ascii="Nudista" w:hAnsi="Nudista" w:cs="Calibri"/>
        </w:rPr>
        <w:t> </w:t>
      </w:r>
      <w:r w:rsidRPr="00A532AB">
        <w:rPr>
          <w:rFonts w:ascii="Nudista" w:hAnsi="Nudista" w:cs="Arial"/>
        </w:rPr>
        <w:t>nebudú zverejnené alebo inak použité bez predchádzajúceho súhlasu uchádzača, pokiaľ:</w:t>
      </w:r>
    </w:p>
    <w:p w14:paraId="5ACF269E" w14:textId="77777777" w:rsidR="0094391B" w:rsidRPr="00A532AB" w:rsidRDefault="0094391B" w:rsidP="005A5CC6">
      <w:pPr>
        <w:pStyle w:val="Nadpis4"/>
        <w:keepNext w:val="0"/>
        <w:keepLines w:val="0"/>
        <w:numPr>
          <w:ilvl w:val="2"/>
          <w:numId w:val="157"/>
        </w:numPr>
        <w:spacing w:after="0" w:line="240" w:lineRule="auto"/>
        <w:ind w:left="1276" w:hanging="709"/>
        <w:jc w:val="both"/>
        <w:rPr>
          <w:rFonts w:ascii="Nudista" w:hAnsi="Nudista" w:cs="Arial"/>
        </w:rPr>
      </w:pPr>
      <w:bookmarkStart w:id="126" w:name="_Toc71"/>
      <w:r w:rsidRPr="00A532AB">
        <w:rPr>
          <w:rFonts w:ascii="Nudista" w:hAnsi="Nudista" w:cs="Arial"/>
        </w:rPr>
        <w:t>uvedené nebude v rozpore so ZVO a</w:t>
      </w:r>
      <w:r w:rsidRPr="00A532AB">
        <w:rPr>
          <w:rFonts w:ascii="Nudista" w:hAnsi="Nudista" w:cs="Calibri"/>
        </w:rPr>
        <w:t> </w:t>
      </w:r>
      <w:r w:rsidRPr="00A532AB">
        <w:rPr>
          <w:rFonts w:ascii="Nudista" w:hAnsi="Nudista" w:cs="Arial"/>
        </w:rPr>
        <w:t>in</w:t>
      </w:r>
      <w:r w:rsidRPr="00A532AB">
        <w:rPr>
          <w:rFonts w:ascii="Nudista" w:hAnsi="Nudista" w:cs="Proba Pro"/>
        </w:rPr>
        <w:t>ý</w:t>
      </w:r>
      <w:r w:rsidRPr="00A532AB">
        <w:rPr>
          <w:rFonts w:ascii="Nudista" w:hAnsi="Nudista" w:cs="Arial"/>
        </w:rPr>
        <w:t>mi v</w:t>
      </w:r>
      <w:r w:rsidRPr="00A532AB">
        <w:rPr>
          <w:rFonts w:ascii="Nudista" w:hAnsi="Nudista" w:cs="Proba Pro"/>
        </w:rPr>
        <w:t>š</w:t>
      </w:r>
      <w:r w:rsidRPr="00A532AB">
        <w:rPr>
          <w:rFonts w:ascii="Nudista" w:hAnsi="Nudista" w:cs="Arial"/>
        </w:rPr>
        <w:t>eobecne z</w:t>
      </w:r>
      <w:r w:rsidRPr="00A532AB">
        <w:rPr>
          <w:rFonts w:ascii="Nudista" w:hAnsi="Nudista" w:cs="Proba Pro"/>
        </w:rPr>
        <w:t>á</w:t>
      </w:r>
      <w:r w:rsidRPr="00A532AB">
        <w:rPr>
          <w:rFonts w:ascii="Nudista" w:hAnsi="Nudista" w:cs="Arial"/>
        </w:rPr>
        <w:t>v</w:t>
      </w:r>
      <w:r w:rsidRPr="00A532AB">
        <w:rPr>
          <w:rFonts w:ascii="Nudista" w:hAnsi="Nudista" w:cs="Proba Pro"/>
        </w:rPr>
        <w:t>ä</w:t>
      </w:r>
      <w:r w:rsidRPr="00A532AB">
        <w:rPr>
          <w:rFonts w:ascii="Nudista" w:hAnsi="Nudista" w:cs="Arial"/>
        </w:rPr>
        <w:t>zn</w:t>
      </w:r>
      <w:r w:rsidRPr="00A532AB">
        <w:rPr>
          <w:rFonts w:ascii="Nudista" w:hAnsi="Nudista" w:cs="Proba Pro"/>
        </w:rPr>
        <w:t>ý</w:t>
      </w:r>
      <w:r w:rsidRPr="00A532AB">
        <w:rPr>
          <w:rFonts w:ascii="Nudista" w:hAnsi="Nudista" w:cs="Arial"/>
        </w:rPr>
        <w:t>mi pr</w:t>
      </w:r>
      <w:r w:rsidRPr="00A532AB">
        <w:rPr>
          <w:rFonts w:ascii="Nudista" w:hAnsi="Nudista" w:cs="Proba Pro"/>
        </w:rPr>
        <w:t>á</w:t>
      </w:r>
      <w:r w:rsidRPr="00A532AB">
        <w:rPr>
          <w:rFonts w:ascii="Nudista" w:hAnsi="Nudista" w:cs="Arial"/>
        </w:rPr>
        <w:t>vnymi predpismi (napr. povinnos</w:t>
      </w:r>
      <w:r w:rsidRPr="00A532AB">
        <w:rPr>
          <w:rFonts w:ascii="Nudista" w:hAnsi="Nudista" w:cs="Proba Pro CE"/>
        </w:rPr>
        <w:t>ť</w:t>
      </w:r>
      <w:r w:rsidRPr="00A532AB">
        <w:rPr>
          <w:rFonts w:ascii="Nudista" w:hAnsi="Nudista" w:cs="Arial"/>
        </w:rPr>
        <w:t xml:space="preserve"> zverej</w:t>
      </w:r>
      <w:r w:rsidRPr="00A532AB">
        <w:rPr>
          <w:rFonts w:ascii="Nudista" w:hAnsi="Nudista" w:cs="Proba Pro CE"/>
        </w:rPr>
        <w:t>ň</w:t>
      </w:r>
      <w:r w:rsidRPr="00A532AB">
        <w:rPr>
          <w:rFonts w:ascii="Nudista" w:hAnsi="Nudista" w:cs="Arial"/>
        </w:rPr>
        <w:t>ova</w:t>
      </w:r>
      <w:r w:rsidRPr="00A532AB">
        <w:rPr>
          <w:rFonts w:ascii="Nudista" w:hAnsi="Nudista" w:cs="Proba Pro CE"/>
        </w:rPr>
        <w:t>ť</w:t>
      </w:r>
      <w:r w:rsidRPr="00A532AB">
        <w:rPr>
          <w:rFonts w:ascii="Nudista" w:hAnsi="Nudista" w:cs="Arial"/>
        </w:rPr>
        <w:t xml:space="preserve"> zmluvy pod</w:t>
      </w:r>
      <w:r w:rsidRPr="00A532AB">
        <w:rPr>
          <w:rFonts w:ascii="Nudista" w:hAnsi="Nudista" w:cs="Proba Pro CE"/>
        </w:rPr>
        <w:t>ľ</w:t>
      </w:r>
      <w:r w:rsidRPr="00A532AB">
        <w:rPr>
          <w:rFonts w:ascii="Nudista" w:hAnsi="Nudista" w:cs="Arial"/>
        </w:rPr>
        <w:t>a osobitn</w:t>
      </w:r>
      <w:r w:rsidRPr="00A532AB">
        <w:rPr>
          <w:rFonts w:ascii="Nudista" w:hAnsi="Nudista" w:cs="Proba Pro"/>
        </w:rPr>
        <w:t>é</w:t>
      </w:r>
      <w:r w:rsidRPr="00A532AB">
        <w:rPr>
          <w:rFonts w:ascii="Nudista" w:hAnsi="Nudista" w:cs="Arial"/>
        </w:rPr>
        <w:t>ho predpisu)</w:t>
      </w:r>
      <w:bookmarkEnd w:id="126"/>
      <w:r w:rsidRPr="00A532AB">
        <w:rPr>
          <w:rFonts w:ascii="Nudista" w:hAnsi="Nudista" w:cs="Arial"/>
        </w:rPr>
        <w:t xml:space="preserve"> a</w:t>
      </w:r>
    </w:p>
    <w:p w14:paraId="58095EC1" w14:textId="77777777" w:rsidR="0094391B" w:rsidRPr="00A532AB" w:rsidRDefault="0094391B" w:rsidP="005A5CC6">
      <w:pPr>
        <w:pStyle w:val="Nadpis4"/>
        <w:keepNext w:val="0"/>
        <w:keepLines w:val="0"/>
        <w:numPr>
          <w:ilvl w:val="2"/>
          <w:numId w:val="157"/>
        </w:numPr>
        <w:spacing w:after="0" w:line="240" w:lineRule="auto"/>
        <w:ind w:left="1276" w:hanging="709"/>
        <w:jc w:val="both"/>
        <w:rPr>
          <w:rFonts w:ascii="Nudista" w:hAnsi="Nudista" w:cs="Arial"/>
        </w:rPr>
      </w:pPr>
      <w:bookmarkStart w:id="127" w:name="_Toc72"/>
      <w:r w:rsidRPr="00A532AB">
        <w:rPr>
          <w:rFonts w:ascii="Nudista" w:hAnsi="Nudista" w:cs="Arial"/>
        </w:rPr>
        <w:t>z</w:t>
      </w:r>
      <w:r w:rsidRPr="00A532AB">
        <w:rPr>
          <w:rFonts w:ascii="Nudista" w:hAnsi="Nudista" w:cs="Calibri"/>
        </w:rPr>
        <w:t> </w:t>
      </w:r>
      <w:r w:rsidRPr="00A532AB">
        <w:rPr>
          <w:rFonts w:ascii="Nudista" w:hAnsi="Nudista" w:cs="Arial"/>
        </w:rPr>
        <w:t>obsahu ponuky bude nepochybne jasn</w:t>
      </w:r>
      <w:r w:rsidRPr="00A532AB">
        <w:rPr>
          <w:rFonts w:ascii="Nudista" w:hAnsi="Nudista" w:cs="Proba Pro"/>
        </w:rPr>
        <w:t>é</w:t>
      </w:r>
      <w:r w:rsidRPr="00A532AB">
        <w:rPr>
          <w:rFonts w:ascii="Nudista" w:hAnsi="Nudista" w:cs="Arial"/>
        </w:rPr>
        <w:t>, ktor</w:t>
      </w:r>
      <w:r w:rsidRPr="00A532AB">
        <w:rPr>
          <w:rFonts w:ascii="Nudista" w:hAnsi="Nudista" w:cs="Proba Pro"/>
        </w:rPr>
        <w:t>é</w:t>
      </w:r>
      <w:r w:rsidRPr="00A532AB">
        <w:rPr>
          <w:rFonts w:ascii="Nudista" w:hAnsi="Nudista" w:cs="Arial"/>
        </w:rPr>
        <w:t xml:space="preserve"> inform</w:t>
      </w:r>
      <w:r w:rsidRPr="00A532AB">
        <w:rPr>
          <w:rFonts w:ascii="Nudista" w:hAnsi="Nudista" w:cs="Proba Pro"/>
        </w:rPr>
        <w:t>á</w:t>
      </w:r>
      <w:r w:rsidRPr="00A532AB">
        <w:rPr>
          <w:rFonts w:ascii="Nudista" w:hAnsi="Nudista" w:cs="Arial"/>
        </w:rPr>
        <w:t>cie pova</w:t>
      </w:r>
      <w:r w:rsidRPr="00A532AB">
        <w:rPr>
          <w:rFonts w:ascii="Nudista" w:hAnsi="Nudista" w:cs="Proba Pro"/>
        </w:rPr>
        <w:t>ž</w:t>
      </w:r>
      <w:r w:rsidRPr="00A532AB">
        <w:rPr>
          <w:rFonts w:ascii="Nudista" w:hAnsi="Nudista" w:cs="Arial"/>
        </w:rPr>
        <w:t>uje uch</w:t>
      </w:r>
      <w:r w:rsidRPr="00A532AB">
        <w:rPr>
          <w:rFonts w:ascii="Nudista" w:hAnsi="Nudista" w:cs="Proba Pro"/>
        </w:rPr>
        <w:t>á</w:t>
      </w:r>
      <w:r w:rsidRPr="00A532AB">
        <w:rPr>
          <w:rFonts w:ascii="Nudista" w:hAnsi="Nudista" w:cs="Arial"/>
        </w:rPr>
        <w:t>dza</w:t>
      </w:r>
      <w:r w:rsidRPr="00A532AB">
        <w:rPr>
          <w:rFonts w:ascii="Nudista" w:hAnsi="Nudista" w:cs="Proba Pro CE"/>
        </w:rPr>
        <w:t>č</w:t>
      </w:r>
      <w:r w:rsidRPr="00A532AB">
        <w:rPr>
          <w:rFonts w:ascii="Nudista" w:hAnsi="Nudista" w:cs="Arial"/>
        </w:rPr>
        <w:t xml:space="preserve"> za d</w:t>
      </w:r>
      <w:r w:rsidRPr="00A532AB">
        <w:rPr>
          <w:rFonts w:ascii="Nudista" w:hAnsi="Nudista" w:cs="Proba Pro"/>
        </w:rPr>
        <w:t>ô</w:t>
      </w:r>
      <w:r w:rsidRPr="00A532AB">
        <w:rPr>
          <w:rFonts w:ascii="Nudista" w:hAnsi="Nudista" w:cs="Arial"/>
        </w:rPr>
        <w:t>vern</w:t>
      </w:r>
      <w:r w:rsidRPr="00A532AB">
        <w:rPr>
          <w:rFonts w:ascii="Nudista" w:hAnsi="Nudista" w:cs="Proba Pro"/>
        </w:rPr>
        <w:t>é</w:t>
      </w:r>
      <w:bookmarkStart w:id="128" w:name="_Toc73"/>
      <w:bookmarkEnd w:id="127"/>
      <w:r w:rsidRPr="00A532AB">
        <w:rPr>
          <w:rFonts w:ascii="Nudista" w:hAnsi="Nudista" w:cs="Arial"/>
        </w:rPr>
        <w:t xml:space="preserve">. </w:t>
      </w:r>
      <w:bookmarkEnd w:id="128"/>
    </w:p>
    <w:p w14:paraId="7A84E668" w14:textId="77777777" w:rsidR="0094391B" w:rsidRPr="00A532AB" w:rsidRDefault="0094391B" w:rsidP="00E83DC7">
      <w:pPr>
        <w:spacing w:after="0" w:line="240" w:lineRule="auto"/>
        <w:ind w:left="567"/>
        <w:jc w:val="both"/>
        <w:rPr>
          <w:rStyle w:val="spelle"/>
          <w:rFonts w:ascii="Nudista" w:hAnsi="Nudista" w:cs="Arial"/>
          <w:iCs/>
          <w:sz w:val="20"/>
          <w:szCs w:val="20"/>
        </w:rPr>
      </w:pPr>
    </w:p>
    <w:p w14:paraId="57880AE2" w14:textId="77777777" w:rsidR="0094391B" w:rsidRPr="00A532AB" w:rsidRDefault="0094391B" w:rsidP="00E83DC7">
      <w:pPr>
        <w:spacing w:after="0" w:line="240" w:lineRule="auto"/>
        <w:ind w:left="567"/>
        <w:jc w:val="both"/>
        <w:rPr>
          <w:rStyle w:val="spelle"/>
          <w:rFonts w:ascii="Nudista" w:hAnsi="Nudista" w:cs="Arial"/>
          <w:sz w:val="20"/>
          <w:szCs w:val="20"/>
        </w:rPr>
      </w:pPr>
      <w:r w:rsidRPr="00A532AB">
        <w:rPr>
          <w:rStyle w:val="spelle"/>
          <w:rFonts w:ascii="Nudista" w:hAnsi="Nudista" w:cs="Arial"/>
          <w:sz w:val="20"/>
          <w:szCs w:val="20"/>
        </w:rPr>
        <w:t>V</w:t>
      </w:r>
      <w:r w:rsidRPr="00A532AB">
        <w:rPr>
          <w:rStyle w:val="spelle"/>
          <w:rFonts w:ascii="Nudista" w:hAnsi="Nudista" w:cs="Calibri"/>
          <w:sz w:val="20"/>
          <w:szCs w:val="20"/>
        </w:rPr>
        <w:t> </w:t>
      </w:r>
      <w:r w:rsidRPr="00A532AB">
        <w:rPr>
          <w:rStyle w:val="spelle"/>
          <w:rFonts w:ascii="Nudista" w:hAnsi="Nudista" w:cs="Arial"/>
          <w:sz w:val="20"/>
          <w:szCs w:val="20"/>
        </w:rPr>
        <w:t>opačnom prípade verejný obstarávateľ zverejní v</w:t>
      </w:r>
      <w:r w:rsidRPr="00A532AB">
        <w:rPr>
          <w:rStyle w:val="spelle"/>
          <w:rFonts w:ascii="Nudista" w:hAnsi="Nudista" w:cs="Calibri"/>
          <w:sz w:val="20"/>
          <w:szCs w:val="20"/>
        </w:rPr>
        <w:t> </w:t>
      </w:r>
      <w:r w:rsidRPr="00A532AB">
        <w:rPr>
          <w:rStyle w:val="spelle"/>
          <w:rFonts w:ascii="Nudista" w:hAnsi="Nudista" w:cs="Arial"/>
          <w:sz w:val="20"/>
          <w:szCs w:val="20"/>
        </w:rPr>
        <w:t>profile verejného obstarávateľa na webovej stránke Úradu pre verejné obstarávanie (ďalej len „</w:t>
      </w:r>
      <w:r w:rsidRPr="00A532AB">
        <w:rPr>
          <w:rStyle w:val="spelle"/>
          <w:rFonts w:ascii="Nudista" w:hAnsi="Nudista" w:cs="Arial"/>
          <w:b/>
          <w:bCs/>
          <w:sz w:val="20"/>
          <w:szCs w:val="20"/>
        </w:rPr>
        <w:t>profil</w:t>
      </w:r>
      <w:r w:rsidRPr="00A532AB">
        <w:rPr>
          <w:rStyle w:val="spelle"/>
          <w:rFonts w:ascii="Nudista" w:hAnsi="Nudista" w:cs="Arial"/>
          <w:sz w:val="20"/>
        </w:rPr>
        <w:t xml:space="preserve">“) </w:t>
      </w:r>
      <w:r w:rsidRPr="00A532AB">
        <w:rPr>
          <w:rStyle w:val="spelle"/>
          <w:rFonts w:ascii="Nudista" w:hAnsi="Nudista" w:cs="Arial"/>
          <w:sz w:val="20"/>
          <w:szCs w:val="20"/>
        </w:rPr>
        <w:t>kompletnú ponuku, pričom verejný obstarávateľ a osoba (uvedená v</w:t>
      </w:r>
      <w:r w:rsidRPr="00A532AB">
        <w:rPr>
          <w:rStyle w:val="spelle"/>
          <w:rFonts w:ascii="Nudista" w:hAnsi="Nudista" w:cs="Calibri"/>
          <w:sz w:val="20"/>
          <w:szCs w:val="20"/>
        </w:rPr>
        <w:t> </w:t>
      </w:r>
      <w:r w:rsidRPr="00A532AB">
        <w:rPr>
          <w:rStyle w:val="spelle"/>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A532AB">
        <w:rPr>
          <w:rStyle w:val="spelle"/>
          <w:rFonts w:ascii="Nudista" w:hAnsi="Nudista" w:cs="Calibri"/>
          <w:sz w:val="20"/>
          <w:szCs w:val="20"/>
        </w:rPr>
        <w:t> </w:t>
      </w:r>
      <w:r w:rsidRPr="00A532AB">
        <w:rPr>
          <w:rStyle w:val="spelle"/>
          <w:rFonts w:ascii="Nudista" w:hAnsi="Nudista" w:cs="Arial"/>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A532AB" w:rsidRDefault="0094391B" w:rsidP="00E83DC7">
      <w:pPr>
        <w:spacing w:after="0" w:line="240" w:lineRule="auto"/>
        <w:ind w:left="567"/>
        <w:jc w:val="both"/>
        <w:rPr>
          <w:rStyle w:val="spelle"/>
          <w:rFonts w:ascii="Nudista" w:hAnsi="Nudista" w:cs="Arial"/>
          <w:sz w:val="20"/>
          <w:szCs w:val="20"/>
        </w:rPr>
      </w:pPr>
    </w:p>
    <w:p w14:paraId="0929485D" w14:textId="77777777" w:rsidR="0094391B" w:rsidRPr="00A532AB" w:rsidRDefault="0094391B" w:rsidP="005A5CC6">
      <w:pPr>
        <w:pStyle w:val="Nadpis3"/>
        <w:keepNext w:val="0"/>
        <w:keepLines w:val="0"/>
        <w:numPr>
          <w:ilvl w:val="1"/>
          <w:numId w:val="157"/>
        </w:numPr>
        <w:spacing w:after="0" w:line="240" w:lineRule="auto"/>
        <w:ind w:left="567" w:hanging="567"/>
        <w:jc w:val="both"/>
        <w:rPr>
          <w:rStyle w:val="spelle"/>
          <w:rFonts w:ascii="Nudista" w:hAnsi="Nudista" w:cs="Arial"/>
          <w:szCs w:val="20"/>
        </w:rPr>
      </w:pPr>
      <w:r w:rsidRPr="00A532AB">
        <w:rPr>
          <w:rStyle w:val="spelle"/>
          <w:rFonts w:ascii="Nudista" w:hAnsi="Nudista" w:cs="Arial"/>
          <w:szCs w:val="20"/>
        </w:rPr>
        <w:t>Za dôverné informácie môže uchádzač v</w:t>
      </w:r>
      <w:r w:rsidRPr="00A532AB">
        <w:rPr>
          <w:rStyle w:val="spelle"/>
          <w:rFonts w:ascii="Nudista" w:hAnsi="Nudista" w:cs="Calibri"/>
          <w:szCs w:val="20"/>
        </w:rPr>
        <w:t> </w:t>
      </w:r>
      <w:r w:rsidRPr="00A532AB">
        <w:rPr>
          <w:rStyle w:val="spelle"/>
          <w:rFonts w:ascii="Nudista" w:hAnsi="Nudista" w:cs="Arial"/>
          <w:szCs w:val="20"/>
        </w:rPr>
        <w:t xml:space="preserve">súlade s § 22 ZVO označiť výhradne obchodné tajomstvo, technické </w:t>
      </w:r>
      <w:r w:rsidRPr="00A532AB">
        <w:rPr>
          <w:rFonts w:ascii="Nudista" w:hAnsi="Nudista"/>
        </w:rPr>
        <w:t>riešenia</w:t>
      </w:r>
      <w:r w:rsidRPr="00A532AB">
        <w:rPr>
          <w:rStyle w:val="spelle"/>
          <w:rFonts w:ascii="Nudista" w:hAnsi="Nudista" w:cs="Arial"/>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A532AB" w:rsidRDefault="00BD74E3" w:rsidP="00E83DC7">
      <w:pPr>
        <w:pStyle w:val="Nadpis3"/>
        <w:keepNext w:val="0"/>
        <w:keepLines w:val="0"/>
        <w:numPr>
          <w:ilvl w:val="0"/>
          <w:numId w:val="0"/>
        </w:numPr>
        <w:spacing w:after="0" w:line="240" w:lineRule="auto"/>
        <w:ind w:left="567"/>
        <w:jc w:val="both"/>
        <w:rPr>
          <w:rFonts w:ascii="Nudista" w:hAnsi="Nudista" w:cs="Arial"/>
        </w:rPr>
      </w:pPr>
    </w:p>
    <w:p w14:paraId="0FC9DB99" w14:textId="49C79142" w:rsidR="0094391B" w:rsidRPr="00A532AB" w:rsidRDefault="0094391B" w:rsidP="005A5CC6">
      <w:pPr>
        <w:pStyle w:val="Nadpis3"/>
        <w:keepNext w:val="0"/>
        <w:keepLines w:val="0"/>
        <w:numPr>
          <w:ilvl w:val="1"/>
          <w:numId w:val="157"/>
        </w:numPr>
        <w:spacing w:after="0" w:line="240" w:lineRule="auto"/>
        <w:ind w:left="567" w:hanging="567"/>
        <w:jc w:val="both"/>
        <w:rPr>
          <w:rFonts w:ascii="Nudista" w:hAnsi="Nudista" w:cs="Arial"/>
        </w:rPr>
      </w:pPr>
      <w:r w:rsidRPr="00A532AB">
        <w:rPr>
          <w:rFonts w:ascii="Nudista" w:hAnsi="Nudista" w:cs="Arial"/>
        </w:rPr>
        <w:t>Po podpise zmluvy verejný obstarávateľ zverejní v profile v</w:t>
      </w:r>
      <w:r w:rsidRPr="00A532AB">
        <w:rPr>
          <w:rStyle w:val="spelle"/>
          <w:rFonts w:ascii="Nudista" w:hAnsi="Nudista" w:cs="Calibri"/>
        </w:rPr>
        <w:t> </w:t>
      </w:r>
      <w:r w:rsidRPr="00A532AB">
        <w:rPr>
          <w:rFonts w:ascii="Nudista" w:hAnsi="Nudista" w:cs="Arial"/>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verejný obstarávateľ zverejní v profile sumu skutočne uhradeného plnenia zo zmluvy a informácie a dokumenty, o ktorých to ustanovuje ZVO.</w:t>
      </w:r>
      <w:bookmarkEnd w:id="123"/>
    </w:p>
    <w:p w14:paraId="64F489E8" w14:textId="77777777" w:rsidR="0094391B" w:rsidRPr="00A532AB" w:rsidRDefault="0094391B" w:rsidP="00E83DC7">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bookmarkStart w:id="129" w:name="_fk6b3p"/>
      <w:bookmarkStart w:id="130" w:name="_Toc93"/>
      <w:bookmarkStart w:id="131" w:name="_Toc524701796"/>
    </w:p>
    <w:p w14:paraId="145B7B2D" w14:textId="4DDF669A" w:rsidR="0094391B" w:rsidRPr="00A532AB" w:rsidRDefault="0094391B" w:rsidP="00E83DC7">
      <w:pPr>
        <w:pStyle w:val="SAP0"/>
        <w:widowControl/>
        <w:spacing w:before="0" w:after="0" w:line="240" w:lineRule="auto"/>
        <w:rPr>
          <w:rFonts w:ascii="Nudista" w:hAnsi="Nudista"/>
        </w:rPr>
      </w:pPr>
      <w:bookmarkStart w:id="132" w:name="_Toc86843097"/>
      <w:r w:rsidRPr="00A532AB">
        <w:rPr>
          <w:rFonts w:ascii="Nudista" w:hAnsi="Nudista"/>
        </w:rPr>
        <w:t>ODDIEL VI. Prijatie ponuky a</w:t>
      </w:r>
      <w:r w:rsidRPr="00A532AB">
        <w:rPr>
          <w:rFonts w:ascii="Nudista" w:hAnsi="Nudista" w:cs="Calibri"/>
        </w:rPr>
        <w:t> </w:t>
      </w:r>
      <w:r w:rsidRPr="00A532AB">
        <w:rPr>
          <w:rFonts w:ascii="Nudista" w:hAnsi="Nudista"/>
        </w:rPr>
        <w:t>uzavretie zmluvy</w:t>
      </w:r>
      <w:bookmarkEnd w:id="129"/>
      <w:bookmarkEnd w:id="130"/>
      <w:bookmarkEnd w:id="131"/>
      <w:bookmarkEnd w:id="132"/>
    </w:p>
    <w:p w14:paraId="1491246C" w14:textId="77777777" w:rsidR="0094391B" w:rsidRPr="00A532AB" w:rsidRDefault="0094391B" w:rsidP="00E83DC7">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p>
    <w:p w14:paraId="1F2F0A1E" w14:textId="77777777" w:rsidR="0094391B" w:rsidRPr="00A532AB" w:rsidRDefault="0094391B" w:rsidP="00E83DC7">
      <w:pPr>
        <w:pStyle w:val="SAP1"/>
        <w:widowControl/>
        <w:spacing w:before="0" w:after="0" w:line="240" w:lineRule="auto"/>
        <w:rPr>
          <w:rFonts w:ascii="Nudista" w:hAnsi="Nudista"/>
          <w:lang w:val="sk-SK"/>
        </w:rPr>
      </w:pPr>
      <w:bookmarkStart w:id="133" w:name="_Toc94"/>
      <w:bookmarkStart w:id="134" w:name="_Toc524701797"/>
      <w:bookmarkStart w:id="135" w:name="_Toc86843098"/>
      <w:bookmarkStart w:id="136" w:name="_upglbi"/>
      <w:r w:rsidRPr="00A532AB">
        <w:rPr>
          <w:rFonts w:ascii="Nudista" w:hAnsi="Nudista"/>
          <w:lang w:val="sk-SK"/>
        </w:rPr>
        <w:t>Vyhodnotenie splnenia podmienok účasti úspešného uchádzača a informácia o</w:t>
      </w:r>
      <w:r w:rsidRPr="00A532AB">
        <w:rPr>
          <w:rFonts w:ascii="Nudista" w:hAnsi="Nudista" w:cs="Calibri"/>
          <w:lang w:val="sk-SK"/>
        </w:rPr>
        <w:t> </w:t>
      </w:r>
      <w:r w:rsidRPr="00A532AB">
        <w:rPr>
          <w:rFonts w:ascii="Nudista" w:hAnsi="Nudista"/>
          <w:lang w:val="sk-SK"/>
        </w:rPr>
        <w:t>výsledku hodnotenia ponúk</w:t>
      </w:r>
      <w:bookmarkEnd w:id="133"/>
      <w:bookmarkEnd w:id="134"/>
      <w:bookmarkEnd w:id="135"/>
    </w:p>
    <w:p w14:paraId="6AA3F44B"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6006C934" w14:textId="77777777" w:rsidR="005011AB" w:rsidRPr="00A532AB" w:rsidRDefault="0094391B" w:rsidP="00E83DC7">
      <w:pPr>
        <w:pStyle w:val="Nadpis3"/>
        <w:keepNext w:val="0"/>
        <w:keepLines w:val="0"/>
        <w:numPr>
          <w:ilvl w:val="2"/>
          <w:numId w:val="12"/>
        </w:numPr>
        <w:spacing w:after="120" w:line="240" w:lineRule="auto"/>
        <w:ind w:left="567" w:hanging="567"/>
        <w:jc w:val="both"/>
        <w:rPr>
          <w:rFonts w:ascii="Nudista" w:hAnsi="Nudista" w:cs="Arial"/>
        </w:rPr>
      </w:pPr>
      <w:r w:rsidRPr="00A532AB">
        <w:rPr>
          <w:rFonts w:ascii="Nudista" w:hAnsi="Nudista" w:cs="Arial"/>
        </w:rPr>
        <w:t>Ak nedošlo k predloženiu dokladov preukazujúcich splnenie podmienok účasti skôr, verejný obstarávateľ si vyhradzuje právo v</w:t>
      </w:r>
      <w:r w:rsidRPr="00A532AB">
        <w:rPr>
          <w:rFonts w:ascii="Nudista" w:hAnsi="Nudista" w:cs="Calibri"/>
        </w:rPr>
        <w:t> </w:t>
      </w:r>
      <w:r w:rsidRPr="00A532AB">
        <w:rPr>
          <w:rFonts w:ascii="Nudista" w:hAnsi="Nudista" w:cs="Arial"/>
        </w:rPr>
        <w:t xml:space="preserve">súlade s § 55 ods. 1 ZVO po vyhodnotení ponúk vyhodnotiť splnenie podmienok účasti uchádzačom, ktorý sa umiestnil </w:t>
      </w:r>
      <w:r w:rsidRPr="00A532AB">
        <w:rPr>
          <w:rFonts w:ascii="Nudista" w:hAnsi="Nudista" w:cs="Arial"/>
          <w:b/>
          <w:u w:val="single"/>
        </w:rPr>
        <w:t>na prvom mieste v poradí</w:t>
      </w:r>
      <w:r w:rsidRPr="00A532AB">
        <w:rPr>
          <w:rFonts w:ascii="Nudista" w:hAnsi="Nudista" w:cs="Arial"/>
        </w:rPr>
        <w:t>.</w:t>
      </w:r>
      <w:r w:rsidR="005D2D17" w:rsidRPr="00A532AB">
        <w:rPr>
          <w:rFonts w:ascii="Nudista" w:hAnsi="Nudista" w:cs="Arial"/>
        </w:rPr>
        <w:t xml:space="preserve"> </w:t>
      </w:r>
    </w:p>
    <w:p w14:paraId="50F90686" w14:textId="4BDE3278" w:rsidR="00AF69CE" w:rsidRPr="00A532AB" w:rsidRDefault="005D2D17" w:rsidP="00E83DC7">
      <w:pPr>
        <w:pStyle w:val="Nadpis3"/>
        <w:keepNext w:val="0"/>
        <w:keepLines w:val="0"/>
        <w:numPr>
          <w:ilvl w:val="0"/>
          <w:numId w:val="0"/>
        </w:numPr>
        <w:spacing w:after="0" w:line="240" w:lineRule="auto"/>
        <w:ind w:left="567"/>
        <w:jc w:val="both"/>
        <w:rPr>
          <w:rFonts w:ascii="Nudista" w:hAnsi="Nudista" w:cs="Arial"/>
        </w:rPr>
      </w:pPr>
      <w:r w:rsidRPr="00A532AB">
        <w:rPr>
          <w:rFonts w:ascii="Nudista" w:hAnsi="Nudista" w:cs="Arial"/>
        </w:rPr>
        <w:t>Ak dôjde k vylúčeniu uchádzača, vyhodnotí sa následne splnenie podmienok účasti u ďalšieho uchádzača v poradí tak, aby uchádzač umiestnený na prvom mieste v novo zostavenom poradí spĺňal podmienky účasti. Verejný obstarávateľ písomne požiada uchádzača o predloženie dokladov preukazujúcich splnenie podmienok účasti v lehote nie kratšej ako päť pracovných dní odo dňa doručenia</w:t>
      </w:r>
      <w:r w:rsidR="005447C8" w:rsidRPr="00A532AB">
        <w:rPr>
          <w:rFonts w:ascii="Nudista" w:hAnsi="Nudista" w:cs="Arial"/>
        </w:rPr>
        <w:t xml:space="preserve"> </w:t>
      </w:r>
      <w:r w:rsidRPr="00A532AB">
        <w:rPr>
          <w:rFonts w:ascii="Nudista" w:hAnsi="Nudista" w:cs="Arial"/>
        </w:rPr>
        <w:t xml:space="preserve">žiadosti a vyhodnotia ich podľa § 40 ZVO. </w:t>
      </w:r>
      <w:bookmarkStart w:id="137" w:name="_ep43zb"/>
      <w:bookmarkEnd w:id="136"/>
    </w:p>
    <w:p w14:paraId="2E7980CA" w14:textId="77777777" w:rsidR="0001099E" w:rsidRPr="00A532AB" w:rsidRDefault="0001099E" w:rsidP="00E83DC7">
      <w:pPr>
        <w:pStyle w:val="Nadpis3"/>
        <w:keepNext w:val="0"/>
        <w:keepLines w:val="0"/>
        <w:numPr>
          <w:ilvl w:val="0"/>
          <w:numId w:val="0"/>
        </w:numPr>
        <w:spacing w:after="0" w:line="240" w:lineRule="auto"/>
        <w:ind w:left="567"/>
        <w:jc w:val="both"/>
        <w:rPr>
          <w:rFonts w:ascii="Nudista" w:hAnsi="Nudista" w:cs="Arial"/>
        </w:rPr>
      </w:pPr>
    </w:p>
    <w:p w14:paraId="7168D7DA" w14:textId="76F1436E" w:rsidR="0094391B" w:rsidRPr="00A532AB" w:rsidRDefault="0094391B" w:rsidP="00E83DC7">
      <w:pPr>
        <w:pStyle w:val="Nadpis3"/>
        <w:keepNext w:val="0"/>
        <w:keepLines w:val="0"/>
        <w:numPr>
          <w:ilvl w:val="2"/>
          <w:numId w:val="12"/>
        </w:numPr>
        <w:spacing w:after="0" w:line="240" w:lineRule="auto"/>
        <w:ind w:left="567" w:hanging="567"/>
        <w:jc w:val="both"/>
        <w:rPr>
          <w:rFonts w:ascii="Nudista" w:hAnsi="Nudista" w:cs="Arial"/>
        </w:rPr>
      </w:pPr>
      <w:r w:rsidRPr="00A532AB">
        <w:rPr>
          <w:rFonts w:ascii="Nudista" w:hAnsi="Nudista" w:cs="Arial"/>
        </w:rPr>
        <w:lastRenderedPageBreak/>
        <w:t xml:space="preserve">Verejný obstarávateľ po vyhodnotení ponúk, po skončení postupu podľa bodu </w:t>
      </w:r>
      <w:r w:rsidR="009227A7" w:rsidRPr="00A532AB">
        <w:rPr>
          <w:rFonts w:ascii="Nudista" w:hAnsi="Nudista" w:cs="Arial"/>
        </w:rPr>
        <w:t>26</w:t>
      </w:r>
      <w:r w:rsidRPr="00A532AB">
        <w:rPr>
          <w:rFonts w:ascii="Nudista" w:hAnsi="Nudista" w:cs="Arial"/>
        </w:rPr>
        <w:t>.1 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verejný obstarávateľ.</w:t>
      </w:r>
    </w:p>
    <w:p w14:paraId="5E2DB443" w14:textId="754807F4" w:rsidR="0094391B" w:rsidRPr="00A532AB" w:rsidRDefault="0094391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138" w:name="_Toc95"/>
      <w:bookmarkStart w:id="139" w:name="_Toc524701798"/>
    </w:p>
    <w:p w14:paraId="1A69681A" w14:textId="2045A69B" w:rsidR="0094391B" w:rsidRPr="00A532AB" w:rsidRDefault="0094391B" w:rsidP="00E83DC7">
      <w:pPr>
        <w:pStyle w:val="SAP1"/>
        <w:widowControl/>
        <w:spacing w:before="0" w:after="0" w:line="240" w:lineRule="auto"/>
        <w:rPr>
          <w:rFonts w:ascii="Nudista" w:hAnsi="Nudista"/>
          <w:lang w:val="sk-SK"/>
        </w:rPr>
      </w:pPr>
      <w:bookmarkStart w:id="140" w:name="_Toc86843099"/>
      <w:r w:rsidRPr="00A532AB">
        <w:rPr>
          <w:rFonts w:ascii="Nudista" w:hAnsi="Nudista"/>
          <w:lang w:val="sk-SK"/>
        </w:rPr>
        <w:t>Uzavretie zmluvy</w:t>
      </w:r>
      <w:bookmarkEnd w:id="138"/>
      <w:bookmarkEnd w:id="139"/>
      <w:bookmarkEnd w:id="140"/>
    </w:p>
    <w:p w14:paraId="25F6A6F4" w14:textId="77777777" w:rsidR="00D772E8" w:rsidRPr="00A532AB" w:rsidRDefault="00D772E8" w:rsidP="00E83DC7">
      <w:pPr>
        <w:pStyle w:val="Nadpis3"/>
        <w:keepNext w:val="0"/>
        <w:keepLines w:val="0"/>
        <w:numPr>
          <w:ilvl w:val="0"/>
          <w:numId w:val="0"/>
        </w:numPr>
        <w:spacing w:after="0" w:line="240" w:lineRule="auto"/>
        <w:ind w:left="1224" w:hanging="504"/>
        <w:jc w:val="both"/>
        <w:rPr>
          <w:rFonts w:ascii="Nudista" w:hAnsi="Nudista" w:cs="Arial"/>
        </w:rPr>
      </w:pPr>
    </w:p>
    <w:p w14:paraId="08F6D9B1" w14:textId="289C246D" w:rsidR="00B94E8A" w:rsidRPr="00A532AB" w:rsidRDefault="00B94E8A" w:rsidP="00E83DC7">
      <w:pPr>
        <w:pStyle w:val="Nadpis3"/>
        <w:keepNext w:val="0"/>
        <w:keepLines w:val="0"/>
        <w:numPr>
          <w:ilvl w:val="2"/>
          <w:numId w:val="12"/>
        </w:numPr>
        <w:spacing w:after="0" w:line="240" w:lineRule="auto"/>
        <w:ind w:left="567" w:hanging="567"/>
        <w:jc w:val="both"/>
        <w:rPr>
          <w:rFonts w:ascii="Nudista" w:hAnsi="Nudista"/>
        </w:rPr>
      </w:pPr>
      <w:bookmarkStart w:id="141" w:name="_Hlk534880331"/>
      <w:r w:rsidRPr="00A532AB">
        <w:rPr>
          <w:rFonts w:ascii="Nudista" w:hAnsi="Nudista"/>
        </w:rPr>
        <w:t>Návrh zmluvy predložený uchádzačom, ktorého ponuka bola úspešná, bude prijatý v</w:t>
      </w:r>
      <w:r w:rsidRPr="00A532AB">
        <w:rPr>
          <w:rFonts w:ascii="Nudista" w:hAnsi="Nudista" w:cs="Calibri"/>
        </w:rPr>
        <w:t> </w:t>
      </w:r>
      <w:r w:rsidRPr="00A532AB">
        <w:rPr>
          <w:rFonts w:ascii="Nudista" w:hAnsi="Nudista"/>
        </w:rPr>
        <w:t>s</w:t>
      </w:r>
      <w:r w:rsidRPr="00A532AB">
        <w:rPr>
          <w:rFonts w:ascii="Nudista" w:hAnsi="Nudista" w:cs="Proba Pro"/>
        </w:rPr>
        <w:t>ú</w:t>
      </w:r>
      <w:r w:rsidRPr="00A532AB">
        <w:rPr>
          <w:rFonts w:ascii="Nudista" w:hAnsi="Nudista"/>
        </w:rPr>
        <w:t>lade s</w:t>
      </w:r>
      <w:r w:rsidRPr="00A532AB">
        <w:rPr>
          <w:rFonts w:ascii="Nudista" w:hAnsi="Nudista" w:cs="Calibri"/>
        </w:rPr>
        <w:t> </w:t>
      </w:r>
      <w:r w:rsidRPr="00A532AB">
        <w:rPr>
          <w:rFonts w:ascii="Nudista" w:hAnsi="Nudista"/>
        </w:rPr>
        <w:t>t</w:t>
      </w:r>
      <w:r w:rsidRPr="00A532AB">
        <w:rPr>
          <w:rFonts w:ascii="Nudista" w:hAnsi="Nudista" w:cs="Proba Pro"/>
        </w:rPr>
        <w:t>ý</w:t>
      </w:r>
      <w:r w:rsidRPr="00A532AB">
        <w:rPr>
          <w:rFonts w:ascii="Nudista" w:hAnsi="Nudista"/>
        </w:rPr>
        <w:t xml:space="preserve">mito </w:t>
      </w:r>
      <w:r w:rsidRPr="00A532AB">
        <w:rPr>
          <w:rFonts w:ascii="Nudista" w:hAnsi="Nudista" w:cs="Arial"/>
        </w:rPr>
        <w:t>súťažnými</w:t>
      </w:r>
      <w:r w:rsidRPr="00A532AB">
        <w:rPr>
          <w:rFonts w:ascii="Nudista" w:hAnsi="Nudista"/>
        </w:rPr>
        <w:t xml:space="preserve"> podkladmi. </w:t>
      </w:r>
    </w:p>
    <w:bookmarkEnd w:id="141"/>
    <w:p w14:paraId="3D870AE1" w14:textId="77777777" w:rsidR="0094391B" w:rsidRPr="00A532AB" w:rsidRDefault="0094391B" w:rsidP="00E83DC7">
      <w:pPr>
        <w:pStyle w:val="Nadpis3"/>
        <w:keepNext w:val="0"/>
        <w:keepLines w:val="0"/>
        <w:numPr>
          <w:ilvl w:val="0"/>
          <w:numId w:val="0"/>
        </w:numPr>
        <w:spacing w:after="0" w:line="240" w:lineRule="auto"/>
        <w:ind w:left="737"/>
        <w:jc w:val="both"/>
        <w:rPr>
          <w:rFonts w:ascii="Nudista" w:hAnsi="Nudista" w:cs="Arial"/>
        </w:rPr>
      </w:pPr>
    </w:p>
    <w:p w14:paraId="00B92173" w14:textId="77777777" w:rsidR="0094391B" w:rsidRPr="00A532AB" w:rsidRDefault="0094391B" w:rsidP="00E83DC7">
      <w:pPr>
        <w:pStyle w:val="Nadpis3"/>
        <w:keepNext w:val="0"/>
        <w:keepLines w:val="0"/>
        <w:numPr>
          <w:ilvl w:val="2"/>
          <w:numId w:val="12"/>
        </w:numPr>
        <w:spacing w:after="0" w:line="240" w:lineRule="auto"/>
        <w:ind w:left="567" w:hanging="567"/>
        <w:jc w:val="both"/>
        <w:rPr>
          <w:rFonts w:ascii="Nudista" w:hAnsi="Nudista"/>
        </w:rPr>
      </w:pPr>
      <w:r w:rsidRPr="00A532AB">
        <w:rPr>
          <w:rFonts w:ascii="Nudista" w:hAnsi="Nudista"/>
        </w:rPr>
        <w:t xml:space="preserve">Úspešný uchádzač je povinný poskytnúť verejnému obstarávateľovi riadnu súčinnosť potrebnú na uzavretie zmluvy tak, aby mohla byť uzavretá do 10 pracovných dní odo dňa uplynutia lehoty podľa § 56 ods. 2 až 7 ZVO, ak bol na jej uzavretie písomne vyzvaný. </w:t>
      </w:r>
    </w:p>
    <w:p w14:paraId="5944E5BC"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rPr>
      </w:pPr>
    </w:p>
    <w:p w14:paraId="432E368A" w14:textId="79CCC023" w:rsidR="0094391B" w:rsidRPr="00A532AB" w:rsidRDefault="0094391B" w:rsidP="00E83DC7">
      <w:pPr>
        <w:pStyle w:val="Nadpis3"/>
        <w:keepNext w:val="0"/>
        <w:keepLines w:val="0"/>
        <w:numPr>
          <w:ilvl w:val="2"/>
          <w:numId w:val="12"/>
        </w:numPr>
        <w:spacing w:after="0" w:line="240" w:lineRule="auto"/>
        <w:ind w:left="567" w:hanging="567"/>
        <w:jc w:val="both"/>
        <w:rPr>
          <w:rFonts w:ascii="Nudista" w:hAnsi="Nudista"/>
        </w:rPr>
      </w:pPr>
      <w:r w:rsidRPr="00A532AB">
        <w:rPr>
          <w:rFonts w:ascii="Nudista" w:hAnsi="Nudista"/>
        </w:rPr>
        <w:t xml:space="preserve">Ak úspešný uchádzač odmietne uzavrieť zmluvu alebo nie sú splnené povinnosti podľa bodu </w:t>
      </w:r>
      <w:r w:rsidR="005D2D17" w:rsidRPr="00A532AB">
        <w:rPr>
          <w:rFonts w:ascii="Nudista" w:hAnsi="Nudista"/>
        </w:rPr>
        <w:t>27</w:t>
      </w:r>
      <w:r w:rsidRPr="00A532AB">
        <w:rPr>
          <w:rFonts w:ascii="Nudista" w:hAnsi="Nudista"/>
        </w:rPr>
        <w:t xml:space="preserve">.2. tejto časti súťažných podkladov, verejný obstarávateľ môže uzavrieť zmluvu s uchádzačom, ktorý sa umiestnil ako druhý v poradí. </w:t>
      </w:r>
    </w:p>
    <w:p w14:paraId="5EEF17E2"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rPr>
      </w:pPr>
    </w:p>
    <w:p w14:paraId="15742B72" w14:textId="77777777" w:rsidR="0094391B" w:rsidRPr="00A532AB" w:rsidRDefault="0094391B" w:rsidP="00E83DC7">
      <w:pPr>
        <w:pStyle w:val="Nadpis3"/>
        <w:keepNext w:val="0"/>
        <w:keepLines w:val="0"/>
        <w:numPr>
          <w:ilvl w:val="2"/>
          <w:numId w:val="12"/>
        </w:numPr>
        <w:spacing w:after="0" w:line="240" w:lineRule="auto"/>
        <w:ind w:left="567" w:hanging="567"/>
        <w:jc w:val="both"/>
        <w:rPr>
          <w:rFonts w:ascii="Nudista" w:hAnsi="Nudista"/>
        </w:rPr>
      </w:pPr>
      <w:r w:rsidRPr="00A532AB">
        <w:rPr>
          <w:rFonts w:ascii="Nudista" w:hAnsi="Nudista"/>
        </w:rPr>
        <w:t xml:space="preserve">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 </w:t>
      </w:r>
    </w:p>
    <w:p w14:paraId="24B36EEF"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rPr>
      </w:pPr>
    </w:p>
    <w:p w14:paraId="12B39B59" w14:textId="77777777" w:rsidR="0094391B" w:rsidRPr="00A532AB" w:rsidRDefault="0094391B" w:rsidP="00E83DC7">
      <w:pPr>
        <w:pStyle w:val="Nadpis3"/>
        <w:keepNext w:val="0"/>
        <w:keepLines w:val="0"/>
        <w:numPr>
          <w:ilvl w:val="2"/>
          <w:numId w:val="12"/>
        </w:numPr>
        <w:spacing w:after="0" w:line="240" w:lineRule="auto"/>
        <w:ind w:left="567" w:hanging="567"/>
        <w:jc w:val="both"/>
        <w:rPr>
          <w:rFonts w:ascii="Nudista" w:hAnsi="Nudista"/>
        </w:rPr>
      </w:pPr>
      <w:r w:rsidRPr="00A532AB">
        <w:rPr>
          <w:rFonts w:ascii="Nudista" w:hAnsi="Nudista"/>
        </w:rPr>
        <w:t xml:space="preserve">Uchádzač, ktorý sa umiestnil ako tretí v poradí, je povinný poskytnúť verejnému obstarávateľovi riadnu súčinnosť, potrebnú na uzavretie zmluvy tak, aby mohla byť uzavretá do 10 pracovných dní odo dňa, keď bol na jej uzavretie písomne vyzvaný. </w:t>
      </w:r>
    </w:p>
    <w:p w14:paraId="0F5B549D"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rPr>
      </w:pPr>
    </w:p>
    <w:p w14:paraId="3AFC30E0" w14:textId="2E459EA7" w:rsidR="006117F7" w:rsidRPr="00A532AB" w:rsidRDefault="0094391B" w:rsidP="006117F7">
      <w:pPr>
        <w:pStyle w:val="Nadpis3"/>
        <w:keepNext w:val="0"/>
        <w:keepLines w:val="0"/>
        <w:numPr>
          <w:ilvl w:val="2"/>
          <w:numId w:val="12"/>
        </w:numPr>
        <w:spacing w:after="0" w:line="240" w:lineRule="auto"/>
        <w:ind w:left="567" w:hanging="567"/>
        <w:jc w:val="both"/>
        <w:rPr>
          <w:rFonts w:ascii="Nudista" w:eastAsiaTheme="majorEastAsia" w:hAnsi="Nudista" w:cstheme="majorBidi"/>
        </w:rPr>
      </w:pPr>
      <w:r w:rsidRPr="00A532AB">
        <w:rPr>
          <w:rFonts w:ascii="Nudista" w:hAnsi="Nudista"/>
        </w:rPr>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r w:rsidR="006117F7" w:rsidRPr="00A532AB">
        <w:rPr>
          <w:rFonts w:ascii="Nudista" w:eastAsiaTheme="majorEastAsia" w:hAnsi="Nudista" w:cstheme="majorBidi"/>
        </w:rPr>
        <w:t xml:space="preserve"> Verejný obstarávateľ je pred podpisom zmluvy povinný skúmať aj tú skutočnosť, či je splnená povinnosť overenia konečného užívateľa výhod podľa § 11 ods. 2 písm. d) Zákona č. 315/2016 Z. z.</w:t>
      </w:r>
    </w:p>
    <w:p w14:paraId="0327F087" w14:textId="77777777" w:rsidR="0094391B" w:rsidRPr="00A532AB" w:rsidRDefault="0094391B" w:rsidP="006117F7">
      <w:pPr>
        <w:pStyle w:val="Nadpis3"/>
        <w:keepNext w:val="0"/>
        <w:keepLines w:val="0"/>
        <w:numPr>
          <w:ilvl w:val="0"/>
          <w:numId w:val="0"/>
        </w:numPr>
        <w:spacing w:after="0" w:line="240" w:lineRule="auto"/>
        <w:jc w:val="both"/>
        <w:rPr>
          <w:rFonts w:ascii="Nudista" w:hAnsi="Nudista"/>
        </w:rPr>
      </w:pPr>
    </w:p>
    <w:p w14:paraId="2E43244A" w14:textId="743465B9" w:rsidR="0094391B" w:rsidRPr="003A293F" w:rsidRDefault="0094391B" w:rsidP="00E83DC7">
      <w:pPr>
        <w:pStyle w:val="Nadpis3"/>
        <w:keepNext w:val="0"/>
        <w:keepLines w:val="0"/>
        <w:numPr>
          <w:ilvl w:val="2"/>
          <w:numId w:val="12"/>
        </w:numPr>
        <w:spacing w:after="0" w:line="240" w:lineRule="auto"/>
        <w:ind w:left="567" w:hanging="567"/>
        <w:jc w:val="both"/>
        <w:rPr>
          <w:rFonts w:ascii="Nudista" w:hAnsi="Nudista"/>
        </w:rPr>
      </w:pPr>
      <w:r w:rsidRPr="00A532AB">
        <w:rPr>
          <w:rFonts w:ascii="Nudista" w:hAnsi="Nudista"/>
        </w:rPr>
        <w:t>Verejný obstarávateľ vyžaduje, aby úspešný uchádzač v</w:t>
      </w:r>
      <w:r w:rsidRPr="00A532AB">
        <w:rPr>
          <w:rFonts w:ascii="Nudista" w:hAnsi="Nudista" w:cs="Calibri"/>
        </w:rPr>
        <w:t> </w:t>
      </w:r>
      <w:r w:rsidRPr="00A532AB">
        <w:rPr>
          <w:rFonts w:ascii="Nudista" w:hAnsi="Nudista"/>
        </w:rPr>
        <w:t xml:space="preserve">zmluve, najneskôr v čase jej uzavretia, uviedol údaje o všetkých známych subdodávateľoch (obchodné meno, sídlo alebo miesto podnikania, IČO a pod.), a tiež údaje o osobe oprávnenej konať za subdodávateľa v rozsahu </w:t>
      </w:r>
      <w:r w:rsidRPr="003A293F">
        <w:rPr>
          <w:rFonts w:ascii="Nudista" w:hAnsi="Nudista"/>
        </w:rPr>
        <w:t xml:space="preserve">meno a priezvisko, adresa pobytu, dátum narodenia. Uvedené informácie predloží úspešný uchádzač </w:t>
      </w:r>
      <w:r w:rsidRPr="005F01CD">
        <w:rPr>
          <w:rFonts w:ascii="Nudista" w:hAnsi="Nudista"/>
        </w:rPr>
        <w:t>ako prílohu č. zmluvy</w:t>
      </w:r>
      <w:r w:rsidRPr="003A293F">
        <w:rPr>
          <w:rFonts w:ascii="Nudista" w:hAnsi="Nudista"/>
        </w:rPr>
        <w:t xml:space="preserve"> najneskôr pred jej podpisom.</w:t>
      </w:r>
    </w:p>
    <w:bookmarkEnd w:id="137"/>
    <w:p w14:paraId="69C77AB4" w14:textId="77777777" w:rsidR="00B94E8A" w:rsidRPr="00A532AB" w:rsidRDefault="00B94E8A" w:rsidP="00E83DC7">
      <w:pPr>
        <w:pStyle w:val="Nadpis3"/>
        <w:keepNext w:val="0"/>
        <w:keepLines w:val="0"/>
        <w:numPr>
          <w:ilvl w:val="0"/>
          <w:numId w:val="0"/>
        </w:numPr>
        <w:spacing w:after="0" w:line="240" w:lineRule="auto"/>
        <w:jc w:val="both"/>
        <w:rPr>
          <w:rFonts w:ascii="Nudista" w:hAnsi="Nudista" w:cs="Arial"/>
        </w:rPr>
      </w:pPr>
    </w:p>
    <w:p w14:paraId="6F3AF523" w14:textId="77777777" w:rsidR="00186034" w:rsidRPr="00A532AB" w:rsidRDefault="00186034" w:rsidP="00186034">
      <w:pPr>
        <w:pStyle w:val="Nadpis3"/>
        <w:keepNext w:val="0"/>
        <w:keepLines w:val="0"/>
        <w:numPr>
          <w:ilvl w:val="2"/>
          <w:numId w:val="12"/>
        </w:numPr>
        <w:spacing w:after="120" w:line="240" w:lineRule="auto"/>
        <w:ind w:left="567" w:hanging="567"/>
        <w:jc w:val="both"/>
        <w:rPr>
          <w:rFonts w:ascii="Nudista" w:hAnsi="Nudista"/>
          <w:szCs w:val="20"/>
        </w:rPr>
      </w:pPr>
      <w:r w:rsidRPr="00A532AB">
        <w:rPr>
          <w:rFonts w:ascii="Nudista" w:hAnsi="Nudista"/>
          <w:szCs w:val="20"/>
        </w:rPr>
        <w:t>Keďže verejný obstarávateľ nedisponuje vlastnými prostriedkami na financovanie predmetu zákazky v celom rozsahu, podmienkou nadobudnutia účinnosti zmluvy s úspešným uchádzačom je kumulatívne splnenie nasledovných podmienok:</w:t>
      </w:r>
    </w:p>
    <w:p w14:paraId="6561901C" w14:textId="77777777" w:rsidR="00AB27D5" w:rsidRPr="00A532AB" w:rsidRDefault="00AB27D5" w:rsidP="005A5CC6">
      <w:pPr>
        <w:pStyle w:val="Nadpis3"/>
        <w:keepNext w:val="0"/>
        <w:keepLines w:val="0"/>
        <w:numPr>
          <w:ilvl w:val="3"/>
          <w:numId w:val="162"/>
        </w:numPr>
        <w:spacing w:after="120" w:line="240" w:lineRule="auto"/>
        <w:jc w:val="both"/>
        <w:rPr>
          <w:rFonts w:ascii="Nudista" w:hAnsi="Nudista"/>
          <w:szCs w:val="20"/>
        </w:rPr>
      </w:pPr>
      <w:r w:rsidRPr="00A532AB">
        <w:rPr>
          <w:rFonts w:ascii="Nudista" w:hAnsi="Nudista"/>
          <w:szCs w:val="20"/>
        </w:rPr>
        <w:lastRenderedPageBreak/>
        <w:t xml:space="preserve">schválenie verejného obstarávania zo strany Poskytovateľa NFP, t. j. doručenie správy z kontroly verejného obstarávania verejnému obstarávateľovi, ak Poskytovateľ NFP neidentifikoval nedostatky, ktoré by mali alebo mohli mať vplyv na výsledok verejného obstarávania, resp. moment súhlasu verejného obstarávateľa s výškou ex </w:t>
      </w:r>
      <w:proofErr w:type="spellStart"/>
      <w:r w:rsidRPr="00A532AB">
        <w:rPr>
          <w:rFonts w:ascii="Nudista" w:hAnsi="Nudista"/>
          <w:szCs w:val="20"/>
        </w:rPr>
        <w:t>ante</w:t>
      </w:r>
      <w:proofErr w:type="spellEnd"/>
      <w:r w:rsidRPr="00A532AB">
        <w:rPr>
          <w:rFonts w:ascii="Nudista" w:hAnsi="Nudista"/>
          <w:szCs w:val="20"/>
        </w:rPr>
        <w:t xml:space="preserve"> finančnej opravy uvedenej v správe z kontroly verejného obstarávania,  a zároveň</w:t>
      </w:r>
    </w:p>
    <w:p w14:paraId="49F6F129" w14:textId="77777777" w:rsidR="00186034" w:rsidRPr="00A532AB" w:rsidRDefault="00186034" w:rsidP="00186034">
      <w:pPr>
        <w:pStyle w:val="Nadpis3"/>
        <w:keepNext w:val="0"/>
        <w:keepLines w:val="0"/>
        <w:numPr>
          <w:ilvl w:val="3"/>
          <w:numId w:val="16"/>
        </w:numPr>
        <w:spacing w:after="120" w:line="240" w:lineRule="auto"/>
        <w:ind w:left="1276" w:hanging="709"/>
        <w:jc w:val="both"/>
        <w:rPr>
          <w:rFonts w:ascii="Nudista" w:hAnsi="Nudista"/>
          <w:szCs w:val="20"/>
        </w:rPr>
      </w:pPr>
      <w:r w:rsidRPr="00A532AB">
        <w:rPr>
          <w:rFonts w:ascii="Nudista" w:hAnsi="Nudista"/>
          <w:szCs w:val="20"/>
        </w:rPr>
        <w:t>zverejnenie zmluvy v súlade s príslušnými právnymi predpismi Slovenskej republiky.</w:t>
      </w:r>
    </w:p>
    <w:p w14:paraId="0E4ACE43" w14:textId="28D79800" w:rsidR="00B94E8A" w:rsidRPr="00A532AB" w:rsidRDefault="00B94E8A" w:rsidP="00E83DC7">
      <w:pPr>
        <w:pStyle w:val="Nadpis3"/>
        <w:keepNext w:val="0"/>
        <w:keepLines w:val="0"/>
        <w:numPr>
          <w:ilvl w:val="2"/>
          <w:numId w:val="12"/>
        </w:numPr>
        <w:spacing w:after="0" w:line="240" w:lineRule="auto"/>
        <w:ind w:left="567" w:hanging="567"/>
        <w:jc w:val="both"/>
        <w:rPr>
          <w:rFonts w:ascii="Nudista" w:hAnsi="Nudista" w:cs="Arial"/>
        </w:rPr>
      </w:pPr>
      <w:r w:rsidRPr="00A532AB">
        <w:rPr>
          <w:rFonts w:ascii="Nudista" w:hAnsi="Nudista"/>
        </w:rPr>
        <w:t>Ponuky</w:t>
      </w:r>
      <w:r w:rsidRPr="00A532AB">
        <w:rPr>
          <w:rFonts w:ascii="Nudista" w:hAnsi="Nudista" w:cs="Arial"/>
        </w:rPr>
        <w:t xml:space="preserve"> uchádzačov, ani ich časti, sa nepoužijú bez súhlasu uchádzačov, ak právne predpisy alebo tieto súťažné podklady neustanovujú inak.</w:t>
      </w:r>
    </w:p>
    <w:p w14:paraId="66EFE48C" w14:textId="77777777" w:rsidR="00B80CEA" w:rsidRPr="00A532AB" w:rsidRDefault="00B80CEA" w:rsidP="00E83DC7">
      <w:pPr>
        <w:spacing w:line="240" w:lineRule="auto"/>
        <w:rPr>
          <w:rFonts w:ascii="Nudista" w:hAnsi="Nudista"/>
        </w:rPr>
      </w:pPr>
    </w:p>
    <w:p w14:paraId="5A47C659" w14:textId="345B587E" w:rsidR="00B80CEA" w:rsidRPr="00A532AB" w:rsidRDefault="00B80CEA" w:rsidP="00E83DC7">
      <w:pPr>
        <w:spacing w:after="120" w:line="240" w:lineRule="auto"/>
        <w:jc w:val="both"/>
        <w:rPr>
          <w:rFonts w:ascii="Nudista" w:eastAsia="Proba Pro" w:hAnsi="Nudista" w:cs="Proba Pro"/>
          <w:b/>
          <w:color w:val="000000"/>
          <w:sz w:val="20"/>
          <w:szCs w:val="20"/>
          <w:lang w:eastAsia="sk-SK"/>
        </w:rPr>
      </w:pPr>
      <w:r w:rsidRPr="00A532AB">
        <w:rPr>
          <w:rFonts w:ascii="Nudista" w:eastAsia="Proba Pro" w:hAnsi="Nudista" w:cs="Proba Pro"/>
          <w:b/>
          <w:color w:val="000000"/>
          <w:sz w:val="20"/>
          <w:szCs w:val="20"/>
          <w:lang w:eastAsia="sk-SK"/>
        </w:rPr>
        <w:t>Prílohy Časti A. Pokyny pre uchádzačov súťažných podkladov</w:t>
      </w:r>
    </w:p>
    <w:p w14:paraId="7BECE22F" w14:textId="03F1DC0E" w:rsidR="001478CC" w:rsidRPr="00A532AB" w:rsidRDefault="00B80CEA" w:rsidP="00E83DC7">
      <w:pPr>
        <w:spacing w:after="0" w:line="240" w:lineRule="auto"/>
        <w:jc w:val="both"/>
        <w:rPr>
          <w:rFonts w:ascii="Nudista" w:eastAsia="Proba Pro" w:hAnsi="Nudista" w:cs="Proba Pro"/>
          <w:b/>
          <w:color w:val="000000"/>
          <w:sz w:val="20"/>
          <w:szCs w:val="20"/>
          <w:lang w:eastAsia="sk-SK"/>
        </w:rPr>
      </w:pPr>
      <w:r w:rsidRPr="00A532AB">
        <w:rPr>
          <w:rFonts w:ascii="Nudista" w:eastAsia="Proba Pro" w:hAnsi="Nudista" w:cs="Proba Pro"/>
          <w:b/>
          <w:color w:val="000000"/>
          <w:sz w:val="20"/>
          <w:szCs w:val="20"/>
          <w:lang w:eastAsia="sk-SK"/>
        </w:rPr>
        <w:t>Príloha č. A.</w:t>
      </w:r>
      <w:r w:rsidR="00600C6C" w:rsidRPr="00A532AB">
        <w:rPr>
          <w:rFonts w:ascii="Nudista" w:eastAsia="Proba Pro" w:hAnsi="Nudista" w:cs="Proba Pro"/>
          <w:b/>
          <w:color w:val="000000"/>
          <w:sz w:val="20"/>
          <w:szCs w:val="20"/>
          <w:lang w:eastAsia="sk-SK"/>
        </w:rPr>
        <w:t>1</w:t>
      </w:r>
      <w:r w:rsidRPr="00A532AB">
        <w:rPr>
          <w:rFonts w:ascii="Nudista" w:eastAsia="Proba Pro" w:hAnsi="Nudista" w:cs="Proba Pro"/>
          <w:b/>
          <w:color w:val="000000"/>
          <w:sz w:val="20"/>
          <w:szCs w:val="20"/>
          <w:lang w:eastAsia="sk-SK"/>
        </w:rPr>
        <w:tab/>
        <w:t xml:space="preserve">Čestné vyhlásenie </w:t>
      </w:r>
      <w:r w:rsidR="00120E16" w:rsidRPr="00A532AB">
        <w:rPr>
          <w:rFonts w:ascii="Nudista" w:eastAsia="Proba Pro" w:hAnsi="Nudista" w:cs="Proba Pro"/>
          <w:b/>
          <w:color w:val="000000"/>
          <w:sz w:val="20"/>
          <w:szCs w:val="20"/>
          <w:lang w:eastAsia="sk-SK"/>
        </w:rPr>
        <w:t>o akceptácii podmienok verejnej súťaže a o neprítomnosti konfliktu záujmov</w:t>
      </w:r>
    </w:p>
    <w:p w14:paraId="3768F718" w14:textId="77777777" w:rsidR="001478CC" w:rsidRPr="00A532AB" w:rsidRDefault="001478CC" w:rsidP="00E83DC7">
      <w:pPr>
        <w:spacing w:after="0" w:line="240" w:lineRule="auto"/>
        <w:jc w:val="both"/>
        <w:rPr>
          <w:rFonts w:ascii="Nudista" w:eastAsia="PT Serif" w:hAnsi="Nudista" w:cs="Arial"/>
          <w:bCs/>
          <w:color w:val="000000"/>
          <w:sz w:val="20"/>
          <w:szCs w:val="20"/>
          <w:lang w:eastAsia="sk-SK"/>
        </w:rPr>
      </w:pPr>
    </w:p>
    <w:p w14:paraId="2E598021" w14:textId="6BFE35C3" w:rsidR="00B80CEA" w:rsidRPr="00A532AB" w:rsidRDefault="00B80CEA" w:rsidP="00E83DC7">
      <w:pPr>
        <w:spacing w:after="0" w:line="240" w:lineRule="auto"/>
        <w:rPr>
          <w:rFonts w:ascii="Nudista" w:hAnsi="Nudista"/>
          <w:b/>
          <w:sz w:val="28"/>
          <w:szCs w:val="28"/>
        </w:rPr>
        <w:sectPr w:rsidR="00B80CEA" w:rsidRPr="00A532AB" w:rsidSect="00EF558E">
          <w:pgSz w:w="11900" w:h="16840"/>
          <w:pgMar w:top="1417" w:right="1417" w:bottom="1417" w:left="1560" w:header="708" w:footer="522" w:gutter="0"/>
          <w:cols w:space="708"/>
        </w:sectPr>
      </w:pPr>
    </w:p>
    <w:p w14:paraId="3A95302E" w14:textId="77777777" w:rsidR="0094391B" w:rsidRPr="00A532AB" w:rsidRDefault="0094391B" w:rsidP="00E83DC7">
      <w:pPr>
        <w:pStyle w:val="SAPHlavn"/>
        <w:widowControl/>
        <w:spacing w:after="0" w:line="240" w:lineRule="auto"/>
        <w:rPr>
          <w:rFonts w:ascii="Nudista" w:hAnsi="Nudista"/>
        </w:rPr>
      </w:pPr>
      <w:bookmarkStart w:id="142" w:name="_Toc86843100"/>
      <w:r w:rsidRPr="00A532AB">
        <w:rPr>
          <w:rFonts w:ascii="Nudista" w:hAnsi="Nudista"/>
        </w:rPr>
        <w:lastRenderedPageBreak/>
        <w:t>ČASŤ B. Opis predmetu zákazky</w:t>
      </w:r>
      <w:bookmarkEnd w:id="142"/>
    </w:p>
    <w:p w14:paraId="0866256A" w14:textId="77777777" w:rsidR="0094391B" w:rsidRPr="00A532AB" w:rsidRDefault="0094391B" w:rsidP="00E83DC7">
      <w:pPr>
        <w:spacing w:after="0" w:line="240" w:lineRule="auto"/>
        <w:jc w:val="both"/>
        <w:rPr>
          <w:rFonts w:ascii="Nudista" w:hAnsi="Nudista" w:cs="Proba Pro"/>
          <w:b/>
          <w:sz w:val="20"/>
          <w:szCs w:val="20"/>
        </w:rPr>
      </w:pPr>
      <w:bookmarkStart w:id="143" w:name="_4du1wux" w:colFirst="0" w:colLast="0"/>
      <w:bookmarkEnd w:id="143"/>
    </w:p>
    <w:p w14:paraId="4F035BB4" w14:textId="4793B940" w:rsidR="00517EB2" w:rsidRPr="00A532AB" w:rsidRDefault="0094391B" w:rsidP="00E83DC7">
      <w:pPr>
        <w:spacing w:after="0" w:line="240" w:lineRule="auto"/>
        <w:jc w:val="both"/>
        <w:rPr>
          <w:rFonts w:ascii="Nudista" w:hAnsi="Nudista" w:cs="Proba Pro"/>
          <w:b/>
          <w:sz w:val="20"/>
          <w:szCs w:val="20"/>
        </w:rPr>
      </w:pPr>
      <w:r w:rsidRPr="00A532AB">
        <w:rPr>
          <w:rFonts w:ascii="Nudista" w:hAnsi="Nudista" w:cs="Proba Pro"/>
          <w:b/>
          <w:sz w:val="20"/>
          <w:szCs w:val="20"/>
        </w:rPr>
        <w:t xml:space="preserve">Nižšie sú stanovené záväzné požiadavky a </w:t>
      </w:r>
      <w:r w:rsidRPr="00A532AB">
        <w:rPr>
          <w:rFonts w:ascii="Nudista" w:hAnsi="Nudista" w:cs="Proba Pro CE"/>
          <w:b/>
          <w:sz w:val="20"/>
          <w:szCs w:val="20"/>
        </w:rPr>
        <w:t>parametre predmetu zákazky. Pokiaľ sa v</w:t>
      </w:r>
      <w:r w:rsidRPr="00A532AB">
        <w:rPr>
          <w:rFonts w:ascii="Nudista" w:hAnsi="Nudista" w:cs="Calibri"/>
          <w:b/>
          <w:sz w:val="20"/>
          <w:szCs w:val="20"/>
        </w:rPr>
        <w:t> </w:t>
      </w:r>
      <w:r w:rsidRPr="00A532AB">
        <w:rPr>
          <w:rFonts w:ascii="Nudista" w:hAnsi="Nudista" w:cs="Proba Pro CE"/>
          <w:b/>
          <w:sz w:val="20"/>
          <w:szCs w:val="20"/>
        </w:rPr>
        <w:t>opise predmetu zákazky</w:t>
      </w:r>
      <w:r w:rsidR="00133F2A">
        <w:rPr>
          <w:rFonts w:ascii="Nudista" w:hAnsi="Nudista" w:cs="Proba Pro CE"/>
          <w:b/>
          <w:sz w:val="20"/>
          <w:szCs w:val="20"/>
        </w:rPr>
        <w:t xml:space="preserve">, t. j. tejto časti súťažných podkladov a jej prílohách </w:t>
      </w:r>
      <w:r w:rsidRPr="00A532AB">
        <w:rPr>
          <w:rFonts w:ascii="Nudista" w:hAnsi="Nudista" w:cs="Proba Pro CE"/>
          <w:b/>
          <w:sz w:val="20"/>
          <w:szCs w:val="20"/>
        </w:rPr>
        <w:t>použil odkaz na konkrétnu značku, výrobcu, alebo výrobok alebo typ výrobku – tieto boli použité výlučne pre ilustráciu vtedy, ak nebolo možné dostatočne presne a zrozumiteľne opísať predmet zákazky v</w:t>
      </w:r>
      <w:r w:rsidRPr="00A532AB">
        <w:rPr>
          <w:rFonts w:ascii="Nudista" w:hAnsi="Nudista" w:cs="Calibri"/>
          <w:b/>
          <w:sz w:val="20"/>
          <w:szCs w:val="20"/>
        </w:rPr>
        <w:t> </w:t>
      </w:r>
      <w:r w:rsidRPr="00A532AB">
        <w:rPr>
          <w:rFonts w:ascii="Nudista" w:hAnsi="Nudista" w:cs="Proba Pro"/>
          <w:b/>
          <w:sz w:val="20"/>
          <w:szCs w:val="20"/>
        </w:rPr>
        <w:t>súlade so ZVO a</w:t>
      </w:r>
      <w:r w:rsidRPr="00A532AB">
        <w:rPr>
          <w:rFonts w:ascii="Nudista" w:hAnsi="Nudista" w:cs="Calibri"/>
          <w:b/>
          <w:sz w:val="20"/>
          <w:szCs w:val="20"/>
        </w:rPr>
        <w:t> </w:t>
      </w:r>
      <w:r w:rsidRPr="00A532AB">
        <w:rPr>
          <w:rFonts w:ascii="Nudista" w:hAnsi="Nudista" w:cs="Proba Pro"/>
          <w:b/>
          <w:sz w:val="20"/>
          <w:szCs w:val="20"/>
        </w:rPr>
        <w:t>obvyklou obchodnou praxou prevažujúcou pri dodávke rovnakých alebo obdobných predmetov zákazky. V</w:t>
      </w:r>
      <w:r w:rsidRPr="00A532AB">
        <w:rPr>
          <w:rFonts w:ascii="Nudista" w:hAnsi="Nudista" w:cs="Calibri"/>
          <w:b/>
          <w:sz w:val="20"/>
          <w:szCs w:val="20"/>
        </w:rPr>
        <w:t> </w:t>
      </w:r>
      <w:r w:rsidRPr="00A532AB">
        <w:rPr>
          <w:rFonts w:ascii="Nudista" w:hAnsi="Nudista" w:cs="Proba Pro"/>
          <w:b/>
          <w:sz w:val="20"/>
          <w:szCs w:val="20"/>
        </w:rPr>
        <w:t>takýchto prípadoch sa má za to, že je takýto o</w:t>
      </w:r>
      <w:r w:rsidRPr="00A532AB">
        <w:rPr>
          <w:rFonts w:ascii="Nudista" w:hAnsi="Nudista" w:cs="Proba Pro CE"/>
          <w:b/>
          <w:sz w:val="20"/>
          <w:szCs w:val="20"/>
        </w:rPr>
        <w:t>dkaz vždy doplnený slovami "alebo ekvivalentný“ a platí, že uchádzač môže vždy ponúknuť aj ekvivalentné alebo lepšie plnenie v</w:t>
      </w:r>
      <w:r w:rsidRPr="00A532AB">
        <w:rPr>
          <w:rFonts w:ascii="Nudista" w:hAnsi="Nudista" w:cs="Calibri"/>
          <w:b/>
          <w:sz w:val="20"/>
          <w:szCs w:val="20"/>
        </w:rPr>
        <w:t> </w:t>
      </w:r>
      <w:r w:rsidRPr="00A532AB">
        <w:rPr>
          <w:rFonts w:ascii="Nudista" w:hAnsi="Nudista" w:cs="Proba Pro"/>
          <w:b/>
          <w:sz w:val="20"/>
          <w:szCs w:val="20"/>
        </w:rPr>
        <w:t>súlade s</w:t>
      </w:r>
      <w:r w:rsidRPr="00A532AB">
        <w:rPr>
          <w:rFonts w:ascii="Nudista" w:hAnsi="Nudista" w:cs="Calibri"/>
          <w:b/>
          <w:sz w:val="20"/>
          <w:szCs w:val="20"/>
        </w:rPr>
        <w:t> </w:t>
      </w:r>
      <w:r w:rsidRPr="00A532AB">
        <w:rPr>
          <w:rFonts w:ascii="Nudista" w:hAnsi="Nudista" w:cs="Proba Pro"/>
          <w:b/>
          <w:sz w:val="20"/>
          <w:szCs w:val="20"/>
        </w:rPr>
        <w:t xml:space="preserve">ustanovením § 42 ods. 3 ZVO. </w:t>
      </w:r>
    </w:p>
    <w:p w14:paraId="604030FB" w14:textId="77777777" w:rsidR="00833D62" w:rsidRPr="005F01CD" w:rsidRDefault="00833D62" w:rsidP="005F01CD">
      <w:pPr>
        <w:pBdr>
          <w:top w:val="nil"/>
          <w:left w:val="nil"/>
          <w:bottom w:val="nil"/>
          <w:right w:val="nil"/>
          <w:between w:val="nil"/>
        </w:pBdr>
        <w:spacing w:after="120" w:line="240" w:lineRule="auto"/>
        <w:ind w:left="576"/>
        <w:jc w:val="both"/>
        <w:rPr>
          <w:rFonts w:ascii="Nudista" w:eastAsia="Nudista" w:hAnsi="Nudista" w:cs="Nudista"/>
          <w:smallCaps/>
        </w:rPr>
      </w:pPr>
      <w:bookmarkStart w:id="144" w:name="_gjdgxs" w:colFirst="0" w:colLast="0"/>
      <w:bookmarkStart w:id="145" w:name="_30j0zll" w:colFirst="0" w:colLast="0"/>
      <w:bookmarkStart w:id="146" w:name="_1fob9te" w:colFirst="0" w:colLast="0"/>
      <w:bookmarkStart w:id="147" w:name="_Hlk86318199"/>
      <w:bookmarkStart w:id="148" w:name="_Toc72157654"/>
      <w:bookmarkEnd w:id="144"/>
      <w:bookmarkEnd w:id="145"/>
      <w:bookmarkEnd w:id="146"/>
    </w:p>
    <w:p w14:paraId="03DA6567" w14:textId="48D9A29D" w:rsidR="00833D62" w:rsidRPr="005F01CD" w:rsidRDefault="00833D62" w:rsidP="00833D62">
      <w:pPr>
        <w:numPr>
          <w:ilvl w:val="1"/>
          <w:numId w:val="189"/>
        </w:numPr>
        <w:pBdr>
          <w:top w:val="nil"/>
          <w:left w:val="nil"/>
          <w:bottom w:val="nil"/>
          <w:right w:val="nil"/>
          <w:between w:val="nil"/>
        </w:pBdr>
        <w:spacing w:after="120" w:line="240" w:lineRule="auto"/>
        <w:jc w:val="both"/>
        <w:rPr>
          <w:rFonts w:ascii="Nudista" w:eastAsia="Nudista" w:hAnsi="Nudista" w:cs="Nudista"/>
          <w:b/>
          <w:caps/>
          <w:color w:val="008998"/>
          <w:sz w:val="20"/>
          <w:szCs w:val="20"/>
        </w:rPr>
      </w:pPr>
      <w:r w:rsidRPr="005F01CD">
        <w:rPr>
          <w:rFonts w:ascii="Nudista" w:eastAsia="Nudista" w:hAnsi="Nudista" w:cs="Nudista"/>
          <w:b/>
          <w:caps/>
          <w:color w:val="008998"/>
          <w:sz w:val="20"/>
          <w:szCs w:val="20"/>
        </w:rPr>
        <w:t xml:space="preserve">Súčasný stav </w:t>
      </w:r>
    </w:p>
    <w:p w14:paraId="6C70C102"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Súčasná situácia v meste Nesvady (ďalej tiež len „</w:t>
      </w:r>
      <w:r w:rsidRPr="002B1C28">
        <w:rPr>
          <w:rFonts w:ascii="Nudista" w:eastAsia="Nudista" w:hAnsi="Nudista" w:cs="Nudista"/>
          <w:b/>
        </w:rPr>
        <w:t>verejný obstarávateľ</w:t>
      </w:r>
      <w:r w:rsidRPr="002B1C28">
        <w:rPr>
          <w:rFonts w:ascii="Nudista" w:eastAsia="Nudista" w:hAnsi="Nudista" w:cs="Nudista"/>
        </w:rPr>
        <w:t xml:space="preserve">“) kopíruje trendy známe z celej Slovenskej republiky. Samospráva postupne prechádza z </w:t>
      </w:r>
      <w:proofErr w:type="spellStart"/>
      <w:r w:rsidRPr="002B1C28">
        <w:rPr>
          <w:rFonts w:ascii="Nudista" w:eastAsia="Nudista" w:hAnsi="Nudista" w:cs="Nudista"/>
        </w:rPr>
        <w:t>offline</w:t>
      </w:r>
      <w:proofErr w:type="spellEnd"/>
      <w:r w:rsidRPr="002B1C28">
        <w:rPr>
          <w:rFonts w:ascii="Nudista" w:eastAsia="Nudista" w:hAnsi="Nudista" w:cs="Nudista"/>
        </w:rPr>
        <w:t xml:space="preserve"> módu na online z hľadiska poskytovania digitálnych služieb občanom v súlade s digitalizáciou verejnej správy. Týka sa to najmä prenesených kompetencií zo štátnej správy. Čo sa týka originálnych samosprávnych kompetencií a najmä poskytovania služieb a informácií občanom. Verejný obstarávateľ zabezpečuje celý komplex poskytovaných služieb občanom. Väčšina originálnych kompetencií a informácií je realizovaná / poskytovaná v </w:t>
      </w:r>
      <w:proofErr w:type="spellStart"/>
      <w:r w:rsidRPr="002B1C28">
        <w:rPr>
          <w:rFonts w:ascii="Nudista" w:eastAsia="Nudista" w:hAnsi="Nudista" w:cs="Nudista"/>
        </w:rPr>
        <w:t>offline</w:t>
      </w:r>
      <w:proofErr w:type="spellEnd"/>
      <w:r w:rsidRPr="002B1C28">
        <w:rPr>
          <w:rFonts w:ascii="Nudista" w:eastAsia="Nudista" w:hAnsi="Nudista" w:cs="Nudista"/>
        </w:rPr>
        <w:t xml:space="preserve"> móde. Základné informácie sú </w:t>
      </w:r>
      <w:proofErr w:type="spellStart"/>
      <w:r w:rsidRPr="002B1C28">
        <w:rPr>
          <w:rFonts w:ascii="Nudista" w:eastAsia="Nudista" w:hAnsi="Nudista" w:cs="Nudista"/>
        </w:rPr>
        <w:t>dohľadateľné</w:t>
      </w:r>
      <w:proofErr w:type="spellEnd"/>
      <w:r w:rsidRPr="002B1C28">
        <w:rPr>
          <w:rFonts w:ascii="Nudista" w:eastAsia="Nudista" w:hAnsi="Nudista" w:cs="Nudista"/>
        </w:rPr>
        <w:t xml:space="preserve"> na webovej stránke mesta – verejného obstarávateľa. Verejný obstarávateľ aktuálne nedisponuje centralizačnou platformou, ktorá by bola schopná funkčne integrovať procesy digitalizácie, inteligentné riešenia a budovanie </w:t>
      </w:r>
      <w:proofErr w:type="spellStart"/>
      <w:r w:rsidRPr="002B1C28">
        <w:rPr>
          <w:rFonts w:ascii="Nudista" w:eastAsia="Nudista" w:hAnsi="Nudista" w:cs="Nudista"/>
        </w:rPr>
        <w:t>smart</w:t>
      </w:r>
      <w:proofErr w:type="spellEnd"/>
      <w:r w:rsidRPr="002B1C28">
        <w:rPr>
          <w:rFonts w:ascii="Nudista" w:eastAsia="Nudista" w:hAnsi="Nudista" w:cs="Nudista"/>
        </w:rPr>
        <w:t xml:space="preserve"> city. </w:t>
      </w:r>
    </w:p>
    <w:p w14:paraId="3CA96A74"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IT architektúra verejného obstarávateľa je postavená na zbieranie základných údajov z </w:t>
      </w:r>
      <w:proofErr w:type="spellStart"/>
      <w:r w:rsidRPr="002B1C28">
        <w:rPr>
          <w:rFonts w:ascii="Nudista" w:eastAsia="Nudista" w:hAnsi="Nudista" w:cs="Nudista"/>
        </w:rPr>
        <w:t>agiend</w:t>
      </w:r>
      <w:proofErr w:type="spellEnd"/>
      <w:r w:rsidRPr="002B1C28">
        <w:rPr>
          <w:rFonts w:ascii="Nudista" w:eastAsia="Nudista" w:hAnsi="Nudista" w:cs="Nudista"/>
        </w:rPr>
        <w:t xml:space="preserve"> mesta. Tie sú ukladané v serverovni mestského úradu. Verejný obstarávateľ nevyužíva štátny </w:t>
      </w:r>
      <w:proofErr w:type="spellStart"/>
      <w:r w:rsidRPr="002B1C28">
        <w:rPr>
          <w:rFonts w:ascii="Nudista" w:eastAsia="Nudista" w:hAnsi="Nudista" w:cs="Nudista"/>
        </w:rPr>
        <w:t>cloud</w:t>
      </w:r>
      <w:proofErr w:type="spellEnd"/>
      <w:r w:rsidRPr="002B1C28">
        <w:rPr>
          <w:rFonts w:ascii="Nudista" w:eastAsia="Nudista" w:hAnsi="Nudista" w:cs="Nudista"/>
        </w:rPr>
        <w:t xml:space="preserve">. Verejný obstarávateľ používa vnútorný informačný systém. V súčasnosti verejný obstarávateľ pracuje na koncepcii kybernetickej bezpečnosti mesta, ktorá musí byť v súlade s legislatívnymi požiadavkami, za týmto účelom bolo potrebne vykonať opatrenia ako segmentáciu siete, oddelenie externej sieti od internej, tak isto aj </w:t>
      </w:r>
      <w:proofErr w:type="spellStart"/>
      <w:r w:rsidRPr="002B1C28">
        <w:rPr>
          <w:rFonts w:ascii="Nudista" w:eastAsia="Nudista" w:hAnsi="Nudista" w:cs="Nudista"/>
        </w:rPr>
        <w:t>client</w:t>
      </w:r>
      <w:proofErr w:type="spellEnd"/>
      <w:r w:rsidRPr="002B1C28">
        <w:rPr>
          <w:rFonts w:ascii="Nudista" w:eastAsia="Nudista" w:hAnsi="Nudista" w:cs="Nudista"/>
        </w:rPr>
        <w:t xml:space="preserve">-server komunikáciu, inštaláciu antivírusových programov na serveroch, </w:t>
      </w:r>
      <w:proofErr w:type="spellStart"/>
      <w:r w:rsidRPr="002B1C28">
        <w:rPr>
          <w:rFonts w:ascii="Nudista" w:eastAsia="Nudista" w:hAnsi="Nudista" w:cs="Nudista"/>
        </w:rPr>
        <w:t>cryptovanie</w:t>
      </w:r>
      <w:proofErr w:type="spellEnd"/>
      <w:r w:rsidRPr="002B1C28">
        <w:rPr>
          <w:rFonts w:ascii="Nudista" w:eastAsia="Nudista" w:hAnsi="Nudista" w:cs="Nudista"/>
        </w:rPr>
        <w:t xml:space="preserve"> a zaheslovanie všetkých backupov (</w:t>
      </w:r>
      <w:proofErr w:type="spellStart"/>
      <w:r w:rsidRPr="002B1C28">
        <w:rPr>
          <w:rFonts w:ascii="Nudista" w:eastAsia="Nudista" w:hAnsi="Nudista" w:cs="Nudista"/>
        </w:rPr>
        <w:t>sql</w:t>
      </w:r>
      <w:proofErr w:type="spellEnd"/>
      <w:r w:rsidRPr="002B1C28">
        <w:rPr>
          <w:rFonts w:ascii="Nudista" w:eastAsia="Nudista" w:hAnsi="Nudista" w:cs="Nudista"/>
        </w:rPr>
        <w:t xml:space="preserve">, </w:t>
      </w:r>
      <w:proofErr w:type="spellStart"/>
      <w:r w:rsidRPr="002B1C28">
        <w:rPr>
          <w:rFonts w:ascii="Nudista" w:eastAsia="Nudista" w:hAnsi="Nudista" w:cs="Nudista"/>
        </w:rPr>
        <w:t>veem</w:t>
      </w:r>
      <w:proofErr w:type="spellEnd"/>
      <w:r w:rsidRPr="002B1C28">
        <w:rPr>
          <w:rFonts w:ascii="Nudista" w:eastAsia="Nudista" w:hAnsi="Nudista" w:cs="Nudista"/>
        </w:rPr>
        <w:t xml:space="preserve">, </w:t>
      </w:r>
      <w:proofErr w:type="spellStart"/>
      <w:r w:rsidRPr="002B1C28">
        <w:rPr>
          <w:rFonts w:ascii="Nudista" w:eastAsia="Nudista" w:hAnsi="Nudista" w:cs="Nudista"/>
        </w:rPr>
        <w:t>virtual</w:t>
      </w:r>
      <w:proofErr w:type="spellEnd"/>
      <w:r w:rsidRPr="002B1C28">
        <w:rPr>
          <w:rFonts w:ascii="Nudista" w:eastAsia="Nudista" w:hAnsi="Nudista" w:cs="Nudista"/>
        </w:rPr>
        <w:t xml:space="preserve">). Bol zakúpený novy router/firewall </w:t>
      </w:r>
      <w:proofErr w:type="spellStart"/>
      <w:r w:rsidRPr="002B1C28">
        <w:rPr>
          <w:rFonts w:ascii="Nudista" w:eastAsia="Nudista" w:hAnsi="Nudista" w:cs="Nudista"/>
        </w:rPr>
        <w:t>MikroTik</w:t>
      </w:r>
      <w:proofErr w:type="spellEnd"/>
      <w:r w:rsidRPr="002B1C28">
        <w:rPr>
          <w:rFonts w:ascii="Nudista" w:eastAsia="Nudista" w:hAnsi="Nudista" w:cs="Nudista"/>
        </w:rPr>
        <w:t xml:space="preserve"> RB4011iGS+RM, ktorý je default </w:t>
      </w:r>
      <w:proofErr w:type="spellStart"/>
      <w:r w:rsidRPr="002B1C28">
        <w:rPr>
          <w:rFonts w:ascii="Nudista" w:eastAsia="Nudista" w:hAnsi="Nudista" w:cs="Nudista"/>
        </w:rPr>
        <w:t>gateway</w:t>
      </w:r>
      <w:proofErr w:type="spellEnd"/>
      <w:r w:rsidRPr="002B1C28">
        <w:rPr>
          <w:rFonts w:ascii="Nudista" w:eastAsia="Nudista" w:hAnsi="Nudista" w:cs="Nudista"/>
        </w:rPr>
        <w:t xml:space="preserve"> pre server aj klientov. Mestu ostáva ešte doladiť a vytvoriť pravidla pre komunikáciu so servermi na daných portoch /aplikáciách a zabezpečiť zbieranie a archiváciu logov zo všetkých aktívnych prvkov v počítačovej sieti mestského úradu na zabezpečenie výkonu agendy mesta prevádzkovaný informačný systém KORWIN, využíva sa GIS. Jednotlivé úseky poskytovaných služieb sú postupne modernizované. Chýba však centrálne riadenie a koordinácia, ktorá by mesto premenila na SMART city. Za týmto účelom verejný obstarávateľ zabezpečuje dodanie predmetu zákazky v 4 oblastiach: </w:t>
      </w:r>
    </w:p>
    <w:p w14:paraId="4A65C061"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bezpečnosť, </w:t>
      </w:r>
    </w:p>
    <w:p w14:paraId="3C9213B8"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životné prostredie, </w:t>
      </w:r>
    </w:p>
    <w:p w14:paraId="4B0B4273"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verejné osvetlenie, </w:t>
      </w:r>
    </w:p>
    <w:p w14:paraId="0A010FFF"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parkovanie,</w:t>
      </w:r>
    </w:p>
    <w:p w14:paraId="65CF516C"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inteligentné meranie,</w:t>
      </w:r>
    </w:p>
    <w:p w14:paraId="5D738761"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informovanie verejnosti.</w:t>
      </w:r>
    </w:p>
    <w:p w14:paraId="341D8AB3" w14:textId="77777777" w:rsidR="00833D62" w:rsidRPr="005F01CD" w:rsidRDefault="00833D62" w:rsidP="005F01CD">
      <w:pPr>
        <w:pStyle w:val="Nadpis3"/>
        <w:keepNext w:val="0"/>
        <w:keepLines w:val="0"/>
        <w:numPr>
          <w:ilvl w:val="2"/>
          <w:numId w:val="189"/>
        </w:numPr>
        <w:spacing w:after="120" w:line="240" w:lineRule="auto"/>
        <w:ind w:left="567" w:hanging="567"/>
        <w:jc w:val="both"/>
        <w:rPr>
          <w:rFonts w:ascii="Nudista" w:eastAsia="Nudista" w:hAnsi="Nudista" w:cs="Nudista"/>
          <w:b/>
          <w:bCs/>
          <w:iCs/>
        </w:rPr>
      </w:pPr>
      <w:r w:rsidRPr="005F01CD">
        <w:rPr>
          <w:rFonts w:ascii="Nudista" w:eastAsia="Nudista" w:hAnsi="Nudista" w:cs="Nudista"/>
          <w:b/>
          <w:bCs/>
          <w:iCs/>
        </w:rPr>
        <w:t xml:space="preserve">Bezpečnosť </w:t>
      </w:r>
    </w:p>
    <w:p w14:paraId="6C5ED588" w14:textId="77777777" w:rsidR="00833D62" w:rsidRPr="002B1C28" w:rsidRDefault="00833D62" w:rsidP="005F01CD">
      <w:pPr>
        <w:pStyle w:val="Nadpis3"/>
        <w:keepNext w:val="0"/>
        <w:keepLines w:val="0"/>
        <w:numPr>
          <w:ilvl w:val="0"/>
          <w:numId w:val="0"/>
        </w:numPr>
        <w:spacing w:after="120" w:line="240" w:lineRule="auto"/>
        <w:ind w:left="567"/>
        <w:jc w:val="both"/>
        <w:rPr>
          <w:rFonts w:ascii="Nudista" w:hAnsi="Nudista"/>
        </w:rPr>
      </w:pPr>
      <w:r w:rsidRPr="002B1C28">
        <w:rPr>
          <w:rFonts w:ascii="Nudista" w:eastAsia="Nudista" w:hAnsi="Nudista" w:cs="Nudista"/>
        </w:rPr>
        <w:t xml:space="preserve">Súčasná situácia </w:t>
      </w:r>
      <w:r w:rsidRPr="002B1C28">
        <w:rPr>
          <w:rFonts w:ascii="Nudista" w:hAnsi="Nudista"/>
        </w:rPr>
        <w:t xml:space="preserve">je daná postupným budovaním kamerového systému mesta. Mesto Nesvady má vybudovaný centrálny pult ochrany, ktorý obsluhuje Mestská polícia. Pult je prepojený aj na štátnu políciu. V rámci pultu je monitorovaná aktuálna situácia vo vybraných lokalitách v meste a je vedený záznam. Pult je obsluhovaný zaškoleným personálom. Na vybudovanie kamerového systému mesto Nesvady získalo dotáciu z grantovej schémy Ministerstva vnútra SR v rámci </w:t>
      </w:r>
      <w:r w:rsidRPr="002B1C28">
        <w:rPr>
          <w:rFonts w:ascii="Nudista" w:hAnsi="Nudista"/>
        </w:rPr>
        <w:lastRenderedPageBreak/>
        <w:t>opatrenia Prevencia kriminality. Kamery monitorujú osoby a lokality. Kamery nemonitorujú dopravnú situáciu. Mesto teda nevyhnutne potrebuje prijímať rozhodnutia a tvoriť politiku v rámci regulácie dopravy na základe reálnych dát. Systém je ovládaný manuálne a centrálny pult má zastaranú IT architektúru. Mesto teda nevyhnutne potrebuje prijímať rozhodnutia a tvoriť politiku v rámci regulácie dopravy na základe reálnych dát</w:t>
      </w:r>
    </w:p>
    <w:p w14:paraId="6F1BAF85" w14:textId="763026AE" w:rsidR="00833D62" w:rsidRPr="005F01CD" w:rsidRDefault="00833D62" w:rsidP="005F01CD">
      <w:pPr>
        <w:pStyle w:val="Nadpis3"/>
        <w:keepNext w:val="0"/>
        <w:keepLines w:val="0"/>
        <w:numPr>
          <w:ilvl w:val="2"/>
          <w:numId w:val="189"/>
        </w:numPr>
        <w:spacing w:after="120" w:line="240" w:lineRule="auto"/>
        <w:ind w:left="567" w:hanging="567"/>
        <w:jc w:val="both"/>
        <w:rPr>
          <w:rFonts w:ascii="Nudista" w:eastAsia="Nudista" w:hAnsi="Nudista" w:cs="Nudista"/>
          <w:b/>
          <w:bCs/>
          <w:iCs/>
        </w:rPr>
      </w:pPr>
      <w:r w:rsidRPr="005F01CD">
        <w:rPr>
          <w:rFonts w:ascii="Nudista" w:eastAsia="Nudista" w:hAnsi="Nudista" w:cs="Nudista"/>
          <w:b/>
          <w:bCs/>
          <w:iCs/>
        </w:rPr>
        <w:t>Životné prostredie</w:t>
      </w:r>
    </w:p>
    <w:p w14:paraId="142977DB" w14:textId="77777777" w:rsidR="00833D62" w:rsidRPr="002B1C28" w:rsidRDefault="00833D62" w:rsidP="005F01CD">
      <w:pPr>
        <w:pStyle w:val="Nadpis3"/>
        <w:keepNext w:val="0"/>
        <w:keepLines w:val="0"/>
        <w:numPr>
          <w:ilvl w:val="0"/>
          <w:numId w:val="0"/>
        </w:numPr>
        <w:spacing w:after="120" w:line="240" w:lineRule="auto"/>
        <w:ind w:left="567"/>
        <w:jc w:val="both"/>
        <w:rPr>
          <w:rFonts w:ascii="Nudista" w:eastAsia="Nudista" w:hAnsi="Nudista" w:cs="Nudista"/>
        </w:rPr>
      </w:pPr>
      <w:r w:rsidRPr="002B1C28">
        <w:rPr>
          <w:rFonts w:ascii="Nudista" w:eastAsia="Nudista" w:hAnsi="Nudista" w:cs="Nudista"/>
        </w:rPr>
        <w:t>Životné prostredie v meste je v značnej miere ovplyvnené lokalizáciou niekoľkých zdrojov znečistenia ovzdušia v okolí mesta. Významným zdrojom znečistenia ovzdušia v meste je aj doprava. Mestom prechádza cesta III. triedy III/1494 s výraznou intenzitou dopravy. Mestom prechádza aj množstvo kamiónov, ktoré sa vyhýbajú plateniu mýta na spoplatnenej ceste I. triedy medzi Novými Zámkami a Komárnom. V meste absentujú akékoľvek merače kvality ovzdušia, ktoré by občanom dali jednoznačné informácie o stave ovzdušia, množstve emisií, či teplote vzduchu a vlhkosti. Zlepšenie rozhodovacích procesov v oblasti dynamickej a statickej dopravy má dopad aj na zlepšenie situácie v oblasti ochrany ovzdušia a podporu ochrany prírody a krajiny priamymi aj nepriamymi prostriedkami. Environmentálne ukazovatele sa v priebehu dňa menia a podanie aktuálnej informácie má veľký vplyv aj na zdravie občanov, hlavne tých, ktorí trpia rôznymi respiračnými ochoreniami.</w:t>
      </w:r>
    </w:p>
    <w:p w14:paraId="15E7CDD3" w14:textId="77777777" w:rsidR="00833D62" w:rsidRPr="005F01CD" w:rsidRDefault="00833D62" w:rsidP="005F01CD">
      <w:pPr>
        <w:pStyle w:val="Nadpis3"/>
        <w:keepNext w:val="0"/>
        <w:keepLines w:val="0"/>
        <w:numPr>
          <w:ilvl w:val="2"/>
          <w:numId w:val="189"/>
        </w:numPr>
        <w:spacing w:after="120" w:line="240" w:lineRule="auto"/>
        <w:ind w:left="567" w:hanging="567"/>
        <w:jc w:val="both"/>
        <w:rPr>
          <w:rFonts w:ascii="Nudista" w:eastAsia="Nudista" w:hAnsi="Nudista" w:cs="Nudista"/>
          <w:b/>
          <w:bCs/>
          <w:iCs/>
        </w:rPr>
      </w:pPr>
      <w:r w:rsidRPr="005F01CD">
        <w:rPr>
          <w:rFonts w:ascii="Nudista" w:eastAsia="Nudista" w:hAnsi="Nudista" w:cs="Nudista"/>
          <w:b/>
          <w:bCs/>
          <w:iCs/>
        </w:rPr>
        <w:t>Verejné osvetlenie</w:t>
      </w:r>
    </w:p>
    <w:p w14:paraId="78CFD324" w14:textId="77777777" w:rsidR="00833D62" w:rsidRPr="002B1C28" w:rsidRDefault="00833D62" w:rsidP="005F01CD">
      <w:pPr>
        <w:pStyle w:val="Nadpis3"/>
        <w:keepNext w:val="0"/>
        <w:keepLines w:val="0"/>
        <w:numPr>
          <w:ilvl w:val="0"/>
          <w:numId w:val="0"/>
        </w:numPr>
        <w:spacing w:after="120" w:line="240" w:lineRule="auto"/>
        <w:ind w:left="567"/>
        <w:jc w:val="both"/>
        <w:rPr>
          <w:rFonts w:ascii="Nudista" w:hAnsi="Nudista"/>
        </w:rPr>
      </w:pPr>
      <w:r w:rsidRPr="002B1C28">
        <w:rPr>
          <w:rFonts w:ascii="Nudista" w:hAnsi="Nudista"/>
        </w:rPr>
        <w:t>Súčasná situácia je charakteristická výmenou zastaraného výbojkového osvetlenia za moderné halogénové, resp. LED prostredníctvom prostriedkov zo štrukturálnych fondov, ako aj z vlastných zdrojov mesta. Zapnutie a vypnutie verejného osvetlenia je ovládané manuálne s prednastavenými časovačmi umiestnenými v rozvádzačoch. V rámci ovládania verejného osvetlenia chýbajú SMART prvky, ktoré by dokázali zapínať a vypínať verejné osvetlenie podľa intenzity prirodzeného svetla, podľa slnečného žiarenia. Dôležitou súčasťou pre občanov je aj zabezpečenie bezpečnosti na verejných priestranstvách, ktoré zahŕňajú verejný poriadok v meste, poskytovanie ochrany obyvateľstvu pred ohrozením života a zdravia, dbanie o dodržiavanie poriadku, čistoty, hygieny na verejných priestranstvách a dbanie na ochranu životného prostredia.</w:t>
      </w:r>
    </w:p>
    <w:p w14:paraId="57E414D2" w14:textId="77777777" w:rsidR="00833D62" w:rsidRPr="005F01CD" w:rsidRDefault="00833D62" w:rsidP="005F01CD">
      <w:pPr>
        <w:pStyle w:val="Nadpis3"/>
        <w:keepNext w:val="0"/>
        <w:keepLines w:val="0"/>
        <w:numPr>
          <w:ilvl w:val="2"/>
          <w:numId w:val="189"/>
        </w:numPr>
        <w:spacing w:after="120" w:line="240" w:lineRule="auto"/>
        <w:ind w:left="567" w:hanging="567"/>
        <w:jc w:val="both"/>
        <w:rPr>
          <w:rFonts w:ascii="Nudista" w:eastAsia="Nudista" w:hAnsi="Nudista" w:cs="Nudista"/>
          <w:b/>
          <w:bCs/>
          <w:iCs/>
        </w:rPr>
      </w:pPr>
      <w:r w:rsidRPr="005F01CD">
        <w:rPr>
          <w:rFonts w:ascii="Nudista" w:eastAsia="Nudista" w:hAnsi="Nudista" w:cs="Nudista"/>
          <w:b/>
          <w:bCs/>
          <w:iCs/>
        </w:rPr>
        <w:t>Parkovanie a inteligentné meranie</w:t>
      </w:r>
    </w:p>
    <w:p w14:paraId="63FFA928" w14:textId="77777777" w:rsidR="00833D62" w:rsidRPr="002B1C28" w:rsidRDefault="00833D62" w:rsidP="005F01CD">
      <w:pPr>
        <w:pStyle w:val="Nadpis3"/>
        <w:keepNext w:val="0"/>
        <w:keepLines w:val="0"/>
        <w:numPr>
          <w:ilvl w:val="0"/>
          <w:numId w:val="0"/>
        </w:numPr>
        <w:spacing w:after="120" w:line="240" w:lineRule="auto"/>
        <w:ind w:left="567"/>
        <w:jc w:val="both"/>
        <w:rPr>
          <w:rFonts w:ascii="Nudista" w:hAnsi="Nudista"/>
        </w:rPr>
      </w:pPr>
      <w:r w:rsidRPr="002B1C28">
        <w:rPr>
          <w:rFonts w:ascii="Nudista" w:hAnsi="Nudista"/>
        </w:rPr>
        <w:t xml:space="preserve">Parkovanie sa realizuje na vyhradených parkoviskách. Nie je vytvorený ani min. informačný systém, ktorý by smeroval vodičov k parkovacím miestam. Absentuje aj monitoring počtu voľných parkovacích miest v jednotlivých lokalitách. V súčasnosti sú vodiči nútení krúžiť po meste, kým nájdu voľné parkovacie miesto. To má za následok zbytočné zahusťovanie dopravy a rast emisií z dopravy. Vytvorením riešenia pre oblasť parkovania by sa z časti znížila intenzita dopravy, pomocou senzorov bude mesto monitorovať parkovacie miesta v meste a ich obsadenosť a vodiči budú informovaní o voľných parkovacích miestach na LED informačných tabuliach, a tým bude mesto lepšie manažovať dopravu. </w:t>
      </w:r>
    </w:p>
    <w:p w14:paraId="620960CF" w14:textId="77777777" w:rsidR="00833D62" w:rsidRPr="005F01CD" w:rsidRDefault="00833D62" w:rsidP="005F01CD">
      <w:pPr>
        <w:pStyle w:val="Nadpis3"/>
        <w:keepNext w:val="0"/>
        <w:keepLines w:val="0"/>
        <w:numPr>
          <w:ilvl w:val="2"/>
          <w:numId w:val="189"/>
        </w:numPr>
        <w:spacing w:after="120" w:line="240" w:lineRule="auto"/>
        <w:ind w:left="567" w:hanging="567"/>
        <w:jc w:val="both"/>
        <w:rPr>
          <w:rFonts w:ascii="Nudista" w:eastAsia="Nudista" w:hAnsi="Nudista" w:cs="Nudista"/>
          <w:b/>
          <w:bCs/>
          <w:iCs/>
        </w:rPr>
      </w:pPr>
      <w:r w:rsidRPr="005F01CD">
        <w:rPr>
          <w:rFonts w:ascii="Nudista" w:eastAsia="Nudista" w:hAnsi="Nudista" w:cs="Nudista"/>
          <w:b/>
          <w:bCs/>
          <w:iCs/>
        </w:rPr>
        <w:t>Inteligentné meranie</w:t>
      </w:r>
    </w:p>
    <w:p w14:paraId="1CD3DA04" w14:textId="77777777" w:rsidR="00833D62" w:rsidRPr="002B1C28" w:rsidRDefault="00833D62" w:rsidP="005F01CD">
      <w:pPr>
        <w:pStyle w:val="Nadpis3"/>
        <w:keepNext w:val="0"/>
        <w:keepLines w:val="0"/>
        <w:numPr>
          <w:ilvl w:val="0"/>
          <w:numId w:val="0"/>
        </w:numPr>
        <w:spacing w:after="120" w:line="240" w:lineRule="auto"/>
        <w:ind w:left="567"/>
        <w:jc w:val="both"/>
        <w:rPr>
          <w:rFonts w:ascii="Nudista" w:hAnsi="Nudista"/>
        </w:rPr>
      </w:pPr>
      <w:r w:rsidRPr="002B1C28">
        <w:rPr>
          <w:rFonts w:ascii="Nudista" w:hAnsi="Nudista"/>
        </w:rPr>
        <w:t>Mesto má vo vlastníctve 30 objektov. Jedná sa o objekty verejného záujmu, bytové domy, resp. objekty prenajímané na obchodné prevádzky. Uvedené objekty majú merače energií, avšak mesto pri riešení racionalizačných opatrení v spotrebe nemá aktuálne informácie. Musí sa spoliehať na vyúčtovacie faktúry od dodávateľov energií. V rámci zvyšovania energetickej úspornosti mesta (objekty v správe mesta, verejné osvetlenia a podobne) bude dôležité efektívnejšie využívanie tepla, elektrickej energie a plynu. Procesy súvisiace s prevádzkou infraštruktúry mesta a rozhodovaním o rozpočte, využívaní prevádzkovaných budov, potrebe investovania, v súčasnosti nie sú podporené automatizovaným zberom a vyhodnotením dát.</w:t>
      </w:r>
      <w:r w:rsidRPr="002B1C28">
        <w:rPr>
          <w:rFonts w:ascii="Nudista" w:eastAsia="Nudista" w:hAnsi="Nudista" w:cs="Nudista"/>
        </w:rPr>
        <w:t xml:space="preserve"> </w:t>
      </w:r>
    </w:p>
    <w:p w14:paraId="065F85C0" w14:textId="77777777" w:rsidR="00833D62" w:rsidRPr="005F01CD" w:rsidRDefault="00833D62" w:rsidP="005F01CD">
      <w:pPr>
        <w:pStyle w:val="Nadpis3"/>
        <w:keepNext w:val="0"/>
        <w:keepLines w:val="0"/>
        <w:numPr>
          <w:ilvl w:val="2"/>
          <w:numId w:val="189"/>
        </w:numPr>
        <w:spacing w:after="120" w:line="240" w:lineRule="auto"/>
        <w:ind w:left="567" w:hanging="567"/>
        <w:jc w:val="both"/>
        <w:rPr>
          <w:rFonts w:ascii="Nudista" w:eastAsia="Nudista" w:hAnsi="Nudista" w:cs="Nudista"/>
          <w:b/>
          <w:bCs/>
          <w:iCs/>
        </w:rPr>
      </w:pPr>
      <w:r w:rsidRPr="005F01CD">
        <w:rPr>
          <w:rFonts w:ascii="Nudista" w:eastAsia="Nudista" w:hAnsi="Nudista" w:cs="Nudista"/>
          <w:b/>
          <w:bCs/>
          <w:iCs/>
        </w:rPr>
        <w:t>Informovanie verejnosti</w:t>
      </w:r>
    </w:p>
    <w:p w14:paraId="199AD65E" w14:textId="11F18CDB" w:rsidR="00833D62" w:rsidRPr="002B1C28" w:rsidRDefault="00833D62" w:rsidP="005F01CD">
      <w:pPr>
        <w:pStyle w:val="Nadpis3"/>
        <w:keepNext w:val="0"/>
        <w:keepLines w:val="0"/>
        <w:numPr>
          <w:ilvl w:val="0"/>
          <w:numId w:val="0"/>
        </w:numPr>
        <w:spacing w:after="120" w:line="240" w:lineRule="auto"/>
        <w:ind w:left="567"/>
        <w:jc w:val="both"/>
        <w:rPr>
          <w:rFonts w:ascii="Nudista" w:hAnsi="Nudista"/>
        </w:rPr>
      </w:pPr>
      <w:r w:rsidRPr="002B1C28">
        <w:rPr>
          <w:rFonts w:ascii="Nudista" w:eastAsia="Nudista" w:hAnsi="Nudista" w:cs="Nudista"/>
        </w:rPr>
        <w:t xml:space="preserve">Informácie poskytované občanom sú v súčasnosti realizované prostredníctvom webovej stránky mesta. Na webovej stránke mesta sú dostupné základné informácie o meste, ako spravodajstvo a informácie o meste zaradené do štyroch kategórií: </w:t>
      </w:r>
    </w:p>
    <w:p w14:paraId="641E8FCA"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lastRenderedPageBreak/>
        <w:t xml:space="preserve">Chcem vedieť – informácie o samospráve, mestskom zastupiteľstve, rozpočte a hospodárení, realizovaných projektoch, strategických dokumentoch, prístupu k informáciám a verejnom obstarávaní, stav uhradenia poplatkov za odvoz komunálneho odpadu, stav záväzkov daní nehnuteľností; </w:t>
      </w:r>
    </w:p>
    <w:p w14:paraId="037F28B4"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Chcem vybaviť – služby poskytované mestom;</w:t>
      </w:r>
    </w:p>
    <w:p w14:paraId="40493F95"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Chcem sa zabaviť – informácie o kultúrnych podujatiach, kultúrnych inštitúciách a spolkoch</w:t>
      </w:r>
    </w:p>
    <w:p w14:paraId="551907D3"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Chcem spoznať – základné informácie o meste Nesvady. </w:t>
      </w:r>
    </w:p>
    <w:p w14:paraId="3C4E1B8B"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Na webovej stránke však absentuje informačný kanál, ktorý by poskytoval aktuálne informácie </w:t>
      </w:r>
      <w:r w:rsidRPr="002B1C28">
        <w:rPr>
          <w:rFonts w:ascii="Nudista" w:eastAsia="Nudista" w:hAnsi="Nudista" w:cs="Nudista"/>
        </w:rPr>
        <w:br/>
        <w:t>o dopravnej situácii, parkovaní, či kvalite ovzdušia. Mesto nemá vytvorenú ani žiadnu vlastnú informačnú aplikáciu. Problémom však je minimum použitých inteligentných riešení.</w:t>
      </w:r>
    </w:p>
    <w:p w14:paraId="1B8380EF" w14:textId="77777777" w:rsidR="00833D62" w:rsidRPr="005F01CD" w:rsidRDefault="00833D62" w:rsidP="00833D62">
      <w:pPr>
        <w:numPr>
          <w:ilvl w:val="1"/>
          <w:numId w:val="189"/>
        </w:numPr>
        <w:pBdr>
          <w:top w:val="nil"/>
          <w:left w:val="nil"/>
          <w:bottom w:val="nil"/>
          <w:right w:val="nil"/>
          <w:between w:val="nil"/>
        </w:pBdr>
        <w:spacing w:after="120" w:line="240" w:lineRule="auto"/>
        <w:jc w:val="both"/>
        <w:rPr>
          <w:rFonts w:ascii="Nudista" w:eastAsia="Nudista" w:hAnsi="Nudista" w:cs="Nudista"/>
          <w:b/>
          <w:caps/>
          <w:color w:val="008998"/>
          <w:sz w:val="20"/>
          <w:szCs w:val="20"/>
        </w:rPr>
      </w:pPr>
      <w:r w:rsidRPr="005F01CD">
        <w:rPr>
          <w:rFonts w:ascii="Nudista" w:eastAsia="Nudista" w:hAnsi="Nudista" w:cs="Nudista"/>
          <w:b/>
          <w:caps/>
          <w:color w:val="008998"/>
          <w:sz w:val="20"/>
          <w:szCs w:val="20"/>
        </w:rPr>
        <w:t>ciele verejného obstarávateľa</w:t>
      </w:r>
    </w:p>
    <w:p w14:paraId="1EF617B5"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Cieľom verejného obstarávateľa je prostredníctvom predmetu zákazky vybudovať SMART riešenia pre poskytovanie dát pre rozhodovacie procesy a tvorbu politík mesta vo vybraných oblastiach. Mesto Nesvady bude prijímať rozhodnutia a realizovať svoje politiky na základe dát získaných prostredníctvom prvkov </w:t>
      </w:r>
      <w:proofErr w:type="spellStart"/>
      <w:r w:rsidRPr="002B1C28">
        <w:rPr>
          <w:rFonts w:ascii="Nudista" w:eastAsia="Nudista" w:hAnsi="Nudista" w:cs="Nudista"/>
        </w:rPr>
        <w:t>IoT</w:t>
      </w:r>
      <w:proofErr w:type="spellEnd"/>
      <w:r w:rsidRPr="002B1C28">
        <w:rPr>
          <w:rFonts w:ascii="Nudista" w:eastAsia="Nudista" w:hAnsi="Nudista" w:cs="Nudista"/>
        </w:rPr>
        <w:t xml:space="preserve"> v oblastiach: bezpečnosť, parkovanie, verejné osvetlenie, životné prostredie a informovanosť občanov. </w:t>
      </w:r>
    </w:p>
    <w:p w14:paraId="61F84E26"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Hlavné agendy, ktoré v kontexte navrhovaného SMART riešenia budú ovplyvnené, sú: </w:t>
      </w:r>
    </w:p>
    <w:p w14:paraId="0DDAE804"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Manažment parkovania </w:t>
      </w:r>
    </w:p>
    <w:p w14:paraId="22039D9F"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Manažment verejného osvetlenia</w:t>
      </w:r>
    </w:p>
    <w:p w14:paraId="7FC2B121"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Manažment inteligentných meracích zariadení </w:t>
      </w:r>
    </w:p>
    <w:p w14:paraId="6B122D0E"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Ochrana a monitoring životného prostredia</w:t>
      </w:r>
    </w:p>
    <w:p w14:paraId="33576BD8"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Bezpečnosť na cestných komunikáciách a verejných priestranstvách </w:t>
      </w:r>
    </w:p>
    <w:p w14:paraId="3BD11DC1"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Plánovanie investícií Príprava politík, stratégií, VZN </w:t>
      </w:r>
    </w:p>
    <w:p w14:paraId="606F383F"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Tvorba analýz, modelov, predikcií </w:t>
      </w:r>
    </w:p>
    <w:p w14:paraId="25CDBF80"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Rozpočet mesta na aktuálny rok, ako aj viacročný rozpočet </w:t>
      </w:r>
    </w:p>
    <w:p w14:paraId="61385994"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SMART riešenie pomôže zlepšiť bezpečnosť, kvalitu životného prostredia, vyriešiť lepšiu informovanosť obyvateľstva a zabezpečiť efektívnejšiu samosprávu mesta. Základnými stavebnými prvkami sú zosieťované prvky, ktoré sú pripojené na spoločnú sieť a tak vytvárajú celkový koncept </w:t>
      </w:r>
      <w:proofErr w:type="spellStart"/>
      <w:r w:rsidRPr="002B1C28">
        <w:rPr>
          <w:rFonts w:ascii="Nudista" w:eastAsia="Nudista" w:hAnsi="Nudista" w:cs="Nudista"/>
        </w:rPr>
        <w:t>IoT</w:t>
      </w:r>
      <w:proofErr w:type="spellEnd"/>
      <w:r w:rsidRPr="002B1C28">
        <w:rPr>
          <w:rFonts w:ascii="Nudista" w:eastAsia="Nudista" w:hAnsi="Nudista" w:cs="Nudista"/>
        </w:rPr>
        <w:t xml:space="preserve">. Tieto prvky zbierajú rôzne dáta z rôznych oblastí a posielajú ich na jednotné zberné miesto (do hlavnej databázy mesta). Nad týmito dátami funguje </w:t>
      </w:r>
      <w:proofErr w:type="spellStart"/>
      <w:r w:rsidRPr="002B1C28">
        <w:rPr>
          <w:rFonts w:ascii="Nudista" w:eastAsia="Nudista" w:hAnsi="Nudista" w:cs="Nudista"/>
        </w:rPr>
        <w:t>dohľadové</w:t>
      </w:r>
      <w:proofErr w:type="spellEnd"/>
      <w:r w:rsidRPr="002B1C28">
        <w:rPr>
          <w:rFonts w:ascii="Nudista" w:eastAsia="Nudista" w:hAnsi="Nudista" w:cs="Nudista"/>
        </w:rPr>
        <w:t xml:space="preserve"> centrum (Mestská polícia), ktoré monitoruje aktuálne dianie v meste a vie na zaznamenané odchýlky adekvátne zareagovať. Ako ďalšia úroveň je strojová analýza týchto dát alebo predikcia na základe historických záznamov. Týmto princípom bude môcť verejný obstarávateľ predikovať napríklad dopravné zápchy v meste alebo zvýšenie hladín environmentálnych veličín v súvislosti so zvýšenou dopravou v meste, ako aj stav kapacít na parkovanie v meste. </w:t>
      </w:r>
    </w:p>
    <w:p w14:paraId="49D178ED" w14:textId="538506BE"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Celkové riešenie bude rozdelené na moduly, ktoré spája jadro systému, ktorým je </w:t>
      </w:r>
      <w:proofErr w:type="spellStart"/>
      <w:r w:rsidRPr="002B1C28">
        <w:rPr>
          <w:rFonts w:ascii="Nudista" w:eastAsia="Nudista" w:hAnsi="Nudista" w:cs="Nudista"/>
        </w:rPr>
        <w:t>dohľadové</w:t>
      </w:r>
      <w:proofErr w:type="spellEnd"/>
      <w:r w:rsidRPr="002B1C28">
        <w:rPr>
          <w:rFonts w:ascii="Nudista" w:eastAsia="Nudista" w:hAnsi="Nudista" w:cs="Nudista"/>
        </w:rPr>
        <w:t xml:space="preserve"> centrum. Na komunikáciu medzi prvkami sa budú používajú rôzne sieťové technológie ako je optická infraštruktúra, rádiové mikrovlnná sieť (</w:t>
      </w:r>
      <w:proofErr w:type="spellStart"/>
      <w:r w:rsidRPr="002B1C28">
        <w:rPr>
          <w:rFonts w:ascii="Nudista" w:eastAsia="Nudista" w:hAnsi="Nudista" w:cs="Nudista"/>
        </w:rPr>
        <w:t>wifi</w:t>
      </w:r>
      <w:proofErr w:type="spellEnd"/>
      <w:r w:rsidRPr="002B1C28">
        <w:rPr>
          <w:rFonts w:ascii="Nudista" w:eastAsia="Nudista" w:hAnsi="Nudista" w:cs="Nudista"/>
        </w:rPr>
        <w:t>), sieť internetu vecí (</w:t>
      </w:r>
      <w:proofErr w:type="spellStart"/>
      <w:r w:rsidRPr="002B1C28">
        <w:rPr>
          <w:rFonts w:ascii="Nudista" w:eastAsia="Nudista" w:hAnsi="Nudista" w:cs="Nudista"/>
        </w:rPr>
        <w:t>LoraWan</w:t>
      </w:r>
      <w:proofErr w:type="spellEnd"/>
      <w:r w:rsidRPr="002B1C28">
        <w:rPr>
          <w:rFonts w:ascii="Nudista" w:eastAsia="Nudista" w:hAnsi="Nudista" w:cs="Nudista"/>
        </w:rPr>
        <w:t>) na nedostupných miestach alebo siete mobilných operátorov (NB-</w:t>
      </w:r>
      <w:proofErr w:type="spellStart"/>
      <w:r w:rsidRPr="002B1C28">
        <w:rPr>
          <w:rFonts w:ascii="Nudista" w:eastAsia="Nudista" w:hAnsi="Nudista" w:cs="Nudista"/>
        </w:rPr>
        <w:t>IoT</w:t>
      </w:r>
      <w:proofErr w:type="spellEnd"/>
      <w:r w:rsidRPr="002B1C28">
        <w:rPr>
          <w:rFonts w:ascii="Nudista" w:eastAsia="Nudista" w:hAnsi="Nudista" w:cs="Nudista"/>
        </w:rPr>
        <w:t xml:space="preserve">). SMART city z hľadiska mesta Nesvady bude predstavovať </w:t>
      </w:r>
      <w:proofErr w:type="spellStart"/>
      <w:r w:rsidRPr="002B1C28">
        <w:rPr>
          <w:rFonts w:ascii="Nudista" w:eastAsia="Nudista" w:hAnsi="Nudista" w:cs="Nudista"/>
        </w:rPr>
        <w:t>IoT</w:t>
      </w:r>
      <w:proofErr w:type="spellEnd"/>
      <w:r w:rsidRPr="002B1C28">
        <w:rPr>
          <w:rFonts w:ascii="Nudista" w:eastAsia="Nudista" w:hAnsi="Nudista" w:cs="Nudista"/>
        </w:rPr>
        <w:t xml:space="preserve"> infraštruktúru zameranú na:</w:t>
      </w:r>
    </w:p>
    <w:p w14:paraId="04190719"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získavanie dát z externých senzorov, kamier </w:t>
      </w:r>
    </w:p>
    <w:p w14:paraId="4F320C3E"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analýzu dát v analytickom centre </w:t>
      </w:r>
    </w:p>
    <w:p w14:paraId="4E0C8F46"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poskytovanie analytických výstupov – predikcií, tabuliek, logov </w:t>
      </w:r>
    </w:p>
    <w:p w14:paraId="52E147B8"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lastRenderedPageBreak/>
        <w:t xml:space="preserve">poskytovanie fyzických výstupov – zobrazovanie informácií na LED panely, na obrazovke v </w:t>
      </w:r>
      <w:proofErr w:type="spellStart"/>
      <w:r w:rsidRPr="002B1C28">
        <w:rPr>
          <w:rFonts w:ascii="Nudista" w:eastAsia="Nudista" w:hAnsi="Nudista" w:cs="Nudista"/>
        </w:rPr>
        <w:t>dohľadovom</w:t>
      </w:r>
      <w:proofErr w:type="spellEnd"/>
      <w:r w:rsidRPr="002B1C28">
        <w:rPr>
          <w:rFonts w:ascii="Nudista" w:eastAsia="Nudista" w:hAnsi="Nudista" w:cs="Nudista"/>
        </w:rPr>
        <w:t xml:space="preserve"> centre, zasielanie informácií do mobilnej aplikácie, či na webstránku mesta</w:t>
      </w:r>
    </w:p>
    <w:p w14:paraId="27894F23"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Týmto SMART koncept prispeje k získaniu dát dôležitých pre efektívne fungovanie mesta, plánovanie politík a dlhodobej trvalej udržateľnosti v oblastiach ako: doprava a parkovanie, životné prostredie, úspora energie (verejné osvetlenie, inteligentné meracie prístroje), bezpečnosť. </w:t>
      </w:r>
    </w:p>
    <w:p w14:paraId="59ADBDC4" w14:textId="77777777" w:rsidR="00833D62" w:rsidRPr="002B1C28" w:rsidRDefault="00833D62" w:rsidP="00833D62">
      <w:pPr>
        <w:pStyle w:val="Nadpis3"/>
        <w:keepNext w:val="0"/>
        <w:keepLines w:val="0"/>
        <w:numPr>
          <w:ilvl w:val="2"/>
          <w:numId w:val="189"/>
        </w:numPr>
        <w:spacing w:after="0" w:line="240" w:lineRule="auto"/>
        <w:ind w:left="567" w:hanging="567"/>
        <w:jc w:val="both"/>
        <w:rPr>
          <w:rFonts w:ascii="Nudista" w:hAnsi="Nudista"/>
        </w:rPr>
      </w:pPr>
      <w:r w:rsidRPr="002B1C28">
        <w:rPr>
          <w:rFonts w:ascii="Nudista" w:eastAsia="Nudista" w:hAnsi="Nudista" w:cs="Nudista"/>
        </w:rPr>
        <w:t xml:space="preserve">Po realizácii projektu sa zvýši aktívna i pasívna bezpečnosť v meste. Aktívna bezpečnosť bude postavená na monitorovaní vybraných frekventovaných lokalít a vytváraní záznamu pre potreby dokazovania a rýchle nasmerovanie hliadky Mestskej polície. Pasívna bezpečnosť bude pozostávať z vedomosti občanov, že vo vybraných lokalitách je nainštalovaný kamerový systém a budú sa na danom území cítiť bezpečnejšie. Prostredníctvom LED panelov a komunikačného kanála na web stránke sa v prvom rade zvýši informovanosť občanov, ale aj kvalita bývania. Občania, ale aj návštevníci mesta budú mať k dispozícií informácie o počasí, kvalite ovzdušia atď. Z hľadiska životného prostredia na základe meraní bude mať mesto, ale aj občania informácie o stave ovzdušia a rôznych znečisťujúcich látok, čo môže zlepšiť aj rozhodovanie napr. pri urbanizácii. Mesto bude môcť takto získané údaje využiť vo svoj prospech napríklad pri plánovaní opatrení na zlepšenie kvality ovzdušia (naplánovanie kropenia miestnych komunikácii pre zníženie prašnosti), ale aj z dlhodobého hľadiska (výsadba zelene). Najväčším prínosom z pohľadu občanov budú parkovacie senzory, ktoré odbúrajú krúženie vozidiel hľadajúcich voľné parkovacie miesto, ktoré vďaka senzorom nájdu rýchlejšie. Zníži sa tým hustota cestnej premávky a množstvo kolíznych situácií. Získané dáta z parkovacích senzorov budú využité na štatistické sledovanie obsadenosti parkovísk, čo bude viesť k napomáhaniu vytvorenia stratégie v rámci budúcej parkovacej politiky mesta. Informácie o parkovaní podstatne znížia dopravnú zaťaženosť mesta najmä v ranných a poobedňajších hodinách. V kombinácii s LED panelmi a kamerovým systémom sa napomôže zlepšiť prejazdnosť mesta, nasmerovať vodičov na voľné parkovacie miesto a efektívnejšie odhaliť zle parkujúce vozidlá. </w:t>
      </w:r>
    </w:p>
    <w:p w14:paraId="7955F00D" w14:textId="77777777" w:rsidR="00833D62" w:rsidRPr="002B1C28" w:rsidRDefault="00833D62" w:rsidP="005F01CD">
      <w:pPr>
        <w:pStyle w:val="Nadpis3"/>
        <w:keepNext w:val="0"/>
        <w:keepLines w:val="0"/>
        <w:numPr>
          <w:ilvl w:val="0"/>
          <w:numId w:val="0"/>
        </w:numPr>
        <w:spacing w:after="0" w:line="240" w:lineRule="auto"/>
        <w:ind w:left="1286"/>
        <w:jc w:val="both"/>
        <w:rPr>
          <w:rFonts w:ascii="Nudista" w:eastAsia="Nudista" w:hAnsi="Nudista" w:cs="Nudista"/>
        </w:rPr>
      </w:pPr>
    </w:p>
    <w:p w14:paraId="70E7197B" w14:textId="0936A32C" w:rsidR="00833D62" w:rsidRPr="002B1C28" w:rsidRDefault="00833D62" w:rsidP="00833D62">
      <w:pPr>
        <w:pStyle w:val="Nadpis3"/>
        <w:keepNext w:val="0"/>
        <w:keepLines w:val="0"/>
        <w:numPr>
          <w:ilvl w:val="2"/>
          <w:numId w:val="189"/>
        </w:numPr>
        <w:spacing w:after="0" w:line="240" w:lineRule="auto"/>
        <w:ind w:left="567" w:hanging="567"/>
        <w:jc w:val="both"/>
        <w:rPr>
          <w:rFonts w:ascii="Nudista" w:hAnsi="Nudista"/>
        </w:rPr>
      </w:pPr>
      <w:r w:rsidRPr="002B1C28">
        <w:rPr>
          <w:rFonts w:ascii="Nudista" w:eastAsia="Nudista" w:hAnsi="Nudista" w:cs="Nudista"/>
        </w:rPr>
        <w:t xml:space="preserve">Z hľadiska bezpečnosti SMART riešenie prinesie prevenciu realizovanú pomocou kamerového systému a vytvárania pocitu v ľuďoch, že sú stále pod dohľadom. Tým mesto docieli nižšiu mieru kriminality (páchatelia budú vedieť, že ich trestný čin/priestupok dokáže byť rýchlo a efektívne odhalený. Kamerový systém prinesie aj sledovanie vozidiel a osôb. Vozidlá/osoby dokáže spárovať s údajmi z vlastnej databázy, resp. inými verejnými databázami. Analytické centrum následne vykoná analýzu, či sa nejedná o hľadané vozidlo/osobu. Automatická hláška upozorní následne pracovníka </w:t>
      </w:r>
      <w:proofErr w:type="spellStart"/>
      <w:r w:rsidRPr="002B1C28">
        <w:rPr>
          <w:rFonts w:ascii="Nudista" w:eastAsia="Nudista" w:hAnsi="Nudista" w:cs="Nudista"/>
        </w:rPr>
        <w:t>dohľadového</w:t>
      </w:r>
      <w:proofErr w:type="spellEnd"/>
      <w:r w:rsidRPr="002B1C28">
        <w:rPr>
          <w:rFonts w:ascii="Nudista" w:eastAsia="Nudista" w:hAnsi="Nudista" w:cs="Nudista"/>
        </w:rPr>
        <w:t xml:space="preserve"> centra. Aj vďaka tomu sa mesto stane bezpečnejším. Z environmentálneho hľadiska dokáže mesto dopredu upozorniť obyvateľstvo na zlý stav ovzdušia spôsobený zvýšenou intenzitou dopravy, vplyvom počasie. Vo vybraných lokalitách budú nainštalované senzorové stanice, ktoré budú monitorovať prvky: prašnosť, NO2, SO2, CO2, O3, vlhkosť, teplotu. Informácie budú zdieľané v informačnej aplikácii. Mesto následne v krátkom čase cez mestský rozhlas a informačné platformy dokáže upozorniť obyvateľstvo, aby vykonalo potrebné kroky k tomu, aby sa ochránilo. Z hľadiska úspory energie a zvýšenie bezpečnosti občanov poslúži aj systém inteligentného verejného osvetlenia, ktoré prispeje k celkového manažmentu mesta z pozície centrálneho náhľadu. Pre úsporu bude možné naplánovať vlastné rozvrhy pre vypínanie a </w:t>
      </w:r>
      <w:r w:rsidR="009276FE" w:rsidRPr="002B1C28">
        <w:rPr>
          <w:rFonts w:ascii="Nudista" w:eastAsia="Nudista" w:hAnsi="Nudista" w:cs="Nudista"/>
        </w:rPr>
        <w:t>zapínanie</w:t>
      </w:r>
      <w:r w:rsidRPr="002B1C28">
        <w:rPr>
          <w:rFonts w:ascii="Nudista" w:eastAsia="Nudista" w:hAnsi="Nudista" w:cs="Nudista"/>
        </w:rPr>
        <w:t xml:space="preserve"> </w:t>
      </w:r>
      <w:r w:rsidR="003E07B2" w:rsidRPr="002B1C28">
        <w:rPr>
          <w:rFonts w:ascii="Nudista" w:eastAsia="Nudista" w:hAnsi="Nudista" w:cs="Nudista"/>
        </w:rPr>
        <w:t>konkrétnych</w:t>
      </w:r>
      <w:r w:rsidRPr="002B1C28">
        <w:rPr>
          <w:rFonts w:ascii="Nudista" w:eastAsia="Nudista" w:hAnsi="Nudista" w:cs="Nudista"/>
        </w:rPr>
        <w:t xml:space="preserve"> svetiel podľa potreby. Z hľadiska parkovania vie byť systém nápomocný tak, že ľudom pomôžeme efektívne nájsť parkovacie miesto a predísť tak krúženiu po parkoviskách. Formou meracích senzorov sa bude monitorovať obsadenosť jednotlivých parkovacích miest v správe mesta. Nainštalované informačné LED panely budú následne poskytovať informácie o počte voľných parkovacích miest v jednotlivých lokalitách. Informácia bude zdieľaná aj v informačnej aplikácii. Predíde sa tým zbytočnému zahusťovaniu dopravy a vytváraniu kolíznych situácií v doprave. Z hľadiska </w:t>
      </w:r>
      <w:r w:rsidR="003E07B2" w:rsidRPr="002B1C28">
        <w:rPr>
          <w:rFonts w:ascii="Nudista" w:eastAsia="Nudista" w:hAnsi="Nudista" w:cs="Nudista"/>
        </w:rPr>
        <w:t>inteligentného</w:t>
      </w:r>
      <w:r w:rsidRPr="002B1C28">
        <w:rPr>
          <w:rFonts w:ascii="Nudista" w:eastAsia="Nudista" w:hAnsi="Nudista" w:cs="Nudista"/>
        </w:rPr>
        <w:t xml:space="preserve"> merania spotreby energie vie byť</w:t>
      </w:r>
      <w:r w:rsidR="003E07B2">
        <w:rPr>
          <w:rFonts w:ascii="Nudista" w:eastAsia="Nudista" w:hAnsi="Nudista" w:cs="Nudista"/>
        </w:rPr>
        <w:t xml:space="preserve"> </w:t>
      </w:r>
      <w:r w:rsidRPr="002B1C28">
        <w:rPr>
          <w:rFonts w:ascii="Nudista" w:eastAsia="Nudista" w:hAnsi="Nudista" w:cs="Nudista"/>
        </w:rPr>
        <w:t xml:space="preserve">systém nápomocný tak, že v reálnom čase bude každý zainteresovaný občan mať informáciu o spotrebe hneď po ruke. Bude vidieť svoj reálny stav spotreby, tak isto systém </w:t>
      </w:r>
      <w:r w:rsidR="00DB28F9" w:rsidRPr="002B1C28">
        <w:rPr>
          <w:rFonts w:ascii="Nudista" w:eastAsia="Nudista" w:hAnsi="Nudista" w:cs="Nudista"/>
        </w:rPr>
        <w:t>monitorovania</w:t>
      </w:r>
      <w:r w:rsidRPr="002B1C28">
        <w:rPr>
          <w:rFonts w:ascii="Nudista" w:eastAsia="Nudista" w:hAnsi="Nudista" w:cs="Nudista"/>
        </w:rPr>
        <w:t xml:space="preserve"> stavu meračov spoľahlivo zaznamená možné havárie, ktoré môžu spôsobiť škodu na majetku (</w:t>
      </w:r>
      <w:r w:rsidR="003E07B2" w:rsidRPr="002B1C28">
        <w:rPr>
          <w:rFonts w:ascii="Nudista" w:eastAsia="Nudista" w:hAnsi="Nudista" w:cs="Nudista"/>
        </w:rPr>
        <w:t>vysoký</w:t>
      </w:r>
      <w:r w:rsidRPr="002B1C28">
        <w:rPr>
          <w:rFonts w:ascii="Nudista" w:eastAsia="Nudista" w:hAnsi="Nudista" w:cs="Nudista"/>
        </w:rPr>
        <w:t xml:space="preserve"> prietok, prepätie, poškodené potrubie). K tomu celému patrí aj šetrenie </w:t>
      </w:r>
      <w:r w:rsidRPr="002B1C28">
        <w:rPr>
          <w:rFonts w:ascii="Nudista" w:eastAsia="Nudista" w:hAnsi="Nudista" w:cs="Nudista"/>
        </w:rPr>
        <w:lastRenderedPageBreak/>
        <w:t>drahocenného času obyvateľov. SMART systém (</w:t>
      </w:r>
      <w:proofErr w:type="spellStart"/>
      <w:r w:rsidRPr="002B1C28">
        <w:rPr>
          <w:rFonts w:ascii="Nudista" w:eastAsia="Nudista" w:hAnsi="Nudista" w:cs="Nudista"/>
        </w:rPr>
        <w:t>IoT</w:t>
      </w:r>
      <w:proofErr w:type="spellEnd"/>
      <w:r w:rsidRPr="002B1C28">
        <w:rPr>
          <w:rFonts w:ascii="Nudista" w:eastAsia="Nudista" w:hAnsi="Nudista" w:cs="Nudista"/>
        </w:rPr>
        <w:t xml:space="preserve"> infraštruktúra) predstavuje systém a mechanizmus, ktorý dokáže vyššie uvedené agendy mesta riešiť komplexne a to formou poskytovania dát pre predikciu, resp. dát na smerovanie okamžitej nápravy. Mesto Nesvady bude využívať výstupy zo SMART riešenia (dáta získané prostredníctvom </w:t>
      </w:r>
      <w:proofErr w:type="spellStart"/>
      <w:r w:rsidRPr="002B1C28">
        <w:rPr>
          <w:rFonts w:ascii="Nudista" w:eastAsia="Nudista" w:hAnsi="Nudista" w:cs="Nudista"/>
        </w:rPr>
        <w:t>IoT</w:t>
      </w:r>
      <w:proofErr w:type="spellEnd"/>
      <w:r w:rsidRPr="002B1C28">
        <w:rPr>
          <w:rFonts w:ascii="Nudista" w:eastAsia="Nudista" w:hAnsi="Nudista" w:cs="Nudista"/>
        </w:rPr>
        <w:t>) pri tvorbe a plánovaní budúcich politík. Bude sa jednať o nasledovné miestne politiky:</w:t>
      </w:r>
    </w:p>
    <w:p w14:paraId="6CC98023"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plánovanie budúcich investícií (napr. do prvkov upokojovania dopravy, do zvyšovania kvality ovzdušia - výstupy z </w:t>
      </w:r>
      <w:proofErr w:type="spellStart"/>
      <w:r w:rsidRPr="002B1C28">
        <w:rPr>
          <w:rFonts w:ascii="Nudista" w:eastAsia="Nudista" w:hAnsi="Nudista" w:cs="Nudista"/>
        </w:rPr>
        <w:t>IoT</w:t>
      </w:r>
      <w:proofErr w:type="spellEnd"/>
      <w:r w:rsidRPr="002B1C28">
        <w:rPr>
          <w:rFonts w:ascii="Nudista" w:eastAsia="Nudista" w:hAnsi="Nudista" w:cs="Nudista"/>
        </w:rPr>
        <w:t xml:space="preserve"> podsystémov) </w:t>
      </w:r>
    </w:p>
    <w:p w14:paraId="0945B3AE"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 úprava parkovacej politiky (reakcia na zvýšený pohyb áut po meste, ktoré hľadajú voľné parkovacie miesta - výstup z </w:t>
      </w:r>
      <w:proofErr w:type="spellStart"/>
      <w:r w:rsidRPr="002B1C28">
        <w:rPr>
          <w:rFonts w:ascii="Nudista" w:eastAsia="Nudista" w:hAnsi="Nudista" w:cs="Nudista"/>
        </w:rPr>
        <w:t>IoT</w:t>
      </w:r>
      <w:proofErr w:type="spellEnd"/>
      <w:r w:rsidRPr="002B1C28">
        <w:rPr>
          <w:rFonts w:ascii="Nudista" w:eastAsia="Nudista" w:hAnsi="Nudista" w:cs="Nudista"/>
        </w:rPr>
        <w:t xml:space="preserve"> podsystému) </w:t>
      </w:r>
    </w:p>
    <w:p w14:paraId="520AE284" w14:textId="101E7713"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úspora energií formou inteligentného verejného osvetlenia (plánovanie automatických rozvrhov pre správu osvetlenia pre </w:t>
      </w:r>
      <w:r w:rsidR="00DB28F9" w:rsidRPr="002B1C28">
        <w:rPr>
          <w:rFonts w:ascii="Nudista" w:eastAsia="Nudista" w:hAnsi="Nudista" w:cs="Nudista"/>
        </w:rPr>
        <w:t>jednotlivé</w:t>
      </w:r>
      <w:r w:rsidRPr="002B1C28">
        <w:rPr>
          <w:rFonts w:ascii="Nudista" w:eastAsia="Nudista" w:hAnsi="Nudista" w:cs="Nudista"/>
        </w:rPr>
        <w:t xml:space="preserve"> zóny, </w:t>
      </w:r>
      <w:proofErr w:type="spellStart"/>
      <w:r w:rsidRPr="002B1C28">
        <w:rPr>
          <w:rFonts w:ascii="Nudista" w:eastAsia="Nudista" w:hAnsi="Nudista" w:cs="Nudista"/>
        </w:rPr>
        <w:t>real-time</w:t>
      </w:r>
      <w:proofErr w:type="spellEnd"/>
      <w:r w:rsidRPr="002B1C28">
        <w:rPr>
          <w:rFonts w:ascii="Nudista" w:eastAsia="Nudista" w:hAnsi="Nudista" w:cs="Nudista"/>
        </w:rPr>
        <w:t xml:space="preserve"> interakcia podľa potreby (vypnutie, zapnutie konkrétnych svietidiel v lokalitách)</w:t>
      </w:r>
    </w:p>
    <w:p w14:paraId="06A0C6A9" w14:textId="2E553A25"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úspora energií formou inteligentných meracích prístrojov (meranie spotreby </w:t>
      </w:r>
      <w:r w:rsidR="00DB28F9" w:rsidRPr="002B1C28">
        <w:rPr>
          <w:rFonts w:ascii="Nudista" w:eastAsia="Nudista" w:hAnsi="Nudista" w:cs="Nudista"/>
        </w:rPr>
        <w:t>energie</w:t>
      </w:r>
      <w:r w:rsidRPr="002B1C28">
        <w:rPr>
          <w:rFonts w:ascii="Nudista" w:eastAsia="Nudista" w:hAnsi="Nudista" w:cs="Nudista"/>
        </w:rPr>
        <w:t xml:space="preserve"> pre </w:t>
      </w:r>
      <w:r w:rsidR="00DB28F9" w:rsidRPr="002B1C28">
        <w:rPr>
          <w:rFonts w:ascii="Nudista" w:eastAsia="Nudista" w:hAnsi="Nudista" w:cs="Nudista"/>
        </w:rPr>
        <w:t>jednotlivé</w:t>
      </w:r>
      <w:r w:rsidRPr="002B1C28">
        <w:rPr>
          <w:rFonts w:ascii="Nudista" w:eastAsia="Nudista" w:hAnsi="Nudista" w:cs="Nudista"/>
        </w:rPr>
        <w:t xml:space="preserve"> zariadenia, predikcia spotreby na základe okolia a prostredia (zimná sezóna) - výstup z </w:t>
      </w:r>
      <w:proofErr w:type="spellStart"/>
      <w:r w:rsidRPr="002B1C28">
        <w:rPr>
          <w:rFonts w:ascii="Nudista" w:eastAsia="Nudista" w:hAnsi="Nudista" w:cs="Nudista"/>
        </w:rPr>
        <w:t>IoT</w:t>
      </w:r>
      <w:proofErr w:type="spellEnd"/>
      <w:r w:rsidRPr="002B1C28">
        <w:rPr>
          <w:rFonts w:ascii="Nudista" w:eastAsia="Nudista" w:hAnsi="Nudista" w:cs="Nudista"/>
        </w:rPr>
        <w:t xml:space="preserve"> podsystému)</w:t>
      </w:r>
    </w:p>
    <w:p w14:paraId="60F1F9AA"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evidencia vozidiel dopravnými kamerami (meranie počtu vozidiel, špeciálne nákladných vozidiel nad 3,5 t, ako reakcia na zvýšenú hustotu dopravy prechádzajúcej cez mesto v rámci podsystému Bezpečnosť) </w:t>
      </w:r>
    </w:p>
    <w:p w14:paraId="3E03D868"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zvýšenie informovanosti občanov mesta a návštevníkov (prostredníctvom informačného kanálu na webstránke mesta a mobilnej aplikácii cez podsystém Informačný kanál)</w:t>
      </w:r>
    </w:p>
    <w:p w14:paraId="3491EBF8"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riešenie kvality ovzdušia v meste (budúce investície do opatrení na zlepšenie kvality ovzdušia, ako reakcia na výstupy podsystému Životné prostredie) </w:t>
      </w:r>
    </w:p>
    <w:p w14:paraId="5D1648EE"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prijatie koncepcií rozvoja, plánov investícií, VZN programových dokumentov (na základe dát zo senzorov, kamier a meraní)Z hľadiska kvantifikácie počtu priamych užívateľov výsledkov projektu považujeme za cieľovú skupinu predovšetkým obyvateľov mesta Nesvady. </w:t>
      </w:r>
    </w:p>
    <w:p w14:paraId="3AF8C95F" w14:textId="097A0C15" w:rsidR="00833D62" w:rsidRPr="002B1C28" w:rsidRDefault="00833D62" w:rsidP="005F01CD">
      <w:pPr>
        <w:pStyle w:val="Nadpis3"/>
        <w:keepNext w:val="0"/>
        <w:keepLines w:val="0"/>
        <w:numPr>
          <w:ilvl w:val="2"/>
          <w:numId w:val="189"/>
        </w:numPr>
        <w:spacing w:after="0" w:line="240" w:lineRule="auto"/>
        <w:ind w:left="567" w:hanging="567"/>
        <w:jc w:val="both"/>
        <w:rPr>
          <w:rFonts w:ascii="Nudista" w:eastAsia="Nudista" w:hAnsi="Nudista" w:cs="Nudista"/>
        </w:rPr>
      </w:pPr>
      <w:r w:rsidRPr="002B1C28">
        <w:rPr>
          <w:rFonts w:ascii="Nudista" w:eastAsia="Nudista" w:hAnsi="Nudista" w:cs="Nudista"/>
        </w:rPr>
        <w:t xml:space="preserve">Po zrealizovaní projektu dôjde k zlepšeniu kvality, štandardu a dostupnosti elektronických služieb verejnej správy pre občanov. Znamená to, že služby budú jednoduchšie a prehľadnejšie. Ich používanie prinesie občanom vyššiu pridanú hodnotu, získajú možnosť navigácie vo svojich životných situáciách a podporu v rozhodovaní tak, aby žili kvalitnejší a lepší život, aby im služby pomáhali, a aby boli rýchle a </w:t>
      </w:r>
      <w:proofErr w:type="spellStart"/>
      <w:r w:rsidRPr="002B1C28">
        <w:rPr>
          <w:rFonts w:ascii="Nudista" w:eastAsia="Nudista" w:hAnsi="Nudista" w:cs="Nudista"/>
        </w:rPr>
        <w:t>personalizované</w:t>
      </w:r>
      <w:proofErr w:type="spellEnd"/>
      <w:r w:rsidRPr="002B1C28">
        <w:rPr>
          <w:rFonts w:ascii="Nudista" w:eastAsia="Nudista" w:hAnsi="Nudista" w:cs="Nudista"/>
        </w:rPr>
        <w:t>.</w:t>
      </w:r>
    </w:p>
    <w:p w14:paraId="75522577" w14:textId="77777777" w:rsidR="00833D62" w:rsidRPr="005F01CD" w:rsidRDefault="00833D62" w:rsidP="005F01CD">
      <w:pPr>
        <w:pBdr>
          <w:top w:val="nil"/>
          <w:left w:val="nil"/>
          <w:bottom w:val="nil"/>
          <w:right w:val="nil"/>
          <w:between w:val="nil"/>
        </w:pBdr>
        <w:spacing w:after="120" w:line="240" w:lineRule="auto"/>
        <w:ind w:left="576"/>
        <w:jc w:val="both"/>
        <w:rPr>
          <w:rFonts w:ascii="Nudista" w:eastAsia="Nudista" w:hAnsi="Nudista" w:cs="Nudista"/>
          <w:b/>
          <w:caps/>
          <w:color w:val="008998"/>
          <w:sz w:val="20"/>
          <w:szCs w:val="20"/>
        </w:rPr>
      </w:pPr>
    </w:p>
    <w:p w14:paraId="6B742BE8" w14:textId="77777777" w:rsidR="00833D62" w:rsidRPr="005F01CD" w:rsidRDefault="00833D62" w:rsidP="00833D62">
      <w:pPr>
        <w:numPr>
          <w:ilvl w:val="1"/>
          <w:numId w:val="189"/>
        </w:numPr>
        <w:pBdr>
          <w:top w:val="nil"/>
          <w:left w:val="nil"/>
          <w:bottom w:val="nil"/>
          <w:right w:val="nil"/>
          <w:between w:val="nil"/>
        </w:pBdr>
        <w:spacing w:after="120" w:line="240" w:lineRule="auto"/>
        <w:jc w:val="both"/>
        <w:rPr>
          <w:rFonts w:ascii="Nudista" w:eastAsia="Nudista" w:hAnsi="Nudista" w:cs="Nudista"/>
          <w:b/>
          <w:caps/>
          <w:color w:val="008998"/>
          <w:sz w:val="20"/>
          <w:szCs w:val="20"/>
        </w:rPr>
      </w:pPr>
      <w:r w:rsidRPr="005F01CD">
        <w:rPr>
          <w:rFonts w:ascii="Nudista" w:eastAsia="Nudista" w:hAnsi="Nudista" w:cs="Nudista"/>
          <w:b/>
          <w:caps/>
          <w:color w:val="008998"/>
          <w:sz w:val="20"/>
          <w:szCs w:val="20"/>
        </w:rPr>
        <w:t>Celkový rozsah projektu</w:t>
      </w:r>
    </w:p>
    <w:p w14:paraId="62C54FDA"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Architektúra celého projektu budovaného riešenia pozostáva:</w:t>
      </w:r>
    </w:p>
    <w:p w14:paraId="46953FAD"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hardvéru (výkonný server s dátovým úložiskom, senzory, LED displeje, kamery, infraštruktúra pripojenia periférií, infraštruktúra </w:t>
      </w:r>
      <w:proofErr w:type="spellStart"/>
      <w:r w:rsidRPr="002B1C28">
        <w:rPr>
          <w:rFonts w:ascii="Nudista" w:eastAsia="Nudista" w:hAnsi="Nudista" w:cs="Nudista"/>
        </w:rPr>
        <w:t>dohľadového</w:t>
      </w:r>
      <w:proofErr w:type="spellEnd"/>
      <w:r w:rsidRPr="002B1C28">
        <w:rPr>
          <w:rFonts w:ascii="Nudista" w:eastAsia="Nudista" w:hAnsi="Nudista" w:cs="Nudista"/>
        </w:rPr>
        <w:t xml:space="preserve"> centra);</w:t>
      </w:r>
    </w:p>
    <w:p w14:paraId="66B8B5C0"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licencií na softvér (softvér tretích strán);</w:t>
      </w:r>
    </w:p>
    <w:p w14:paraId="36B15076" w14:textId="3DC78E88" w:rsidR="00833D62" w:rsidRPr="005F01CD"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programovania (programovanie umelej inteligencie – algoritmov, programovanie systému fungovania </w:t>
      </w:r>
      <w:proofErr w:type="spellStart"/>
      <w:r w:rsidRPr="002B1C28">
        <w:rPr>
          <w:rFonts w:ascii="Nudista" w:eastAsia="Nudista" w:hAnsi="Nudista" w:cs="Nudista"/>
        </w:rPr>
        <w:t>IoT</w:t>
      </w:r>
      <w:proofErr w:type="spellEnd"/>
      <w:r w:rsidRPr="002B1C28">
        <w:rPr>
          <w:rFonts w:ascii="Nudista" w:eastAsia="Nudista" w:hAnsi="Nudista" w:cs="Nudista"/>
        </w:rPr>
        <w:t xml:space="preserve"> platformy a jednotlivých modulov).</w:t>
      </w:r>
    </w:p>
    <w:p w14:paraId="028419CC" w14:textId="1317B9C9" w:rsidR="00833D62" w:rsidRPr="005F01CD" w:rsidRDefault="00833D62" w:rsidP="005F01CD">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V rámci riešenia bude vybudovaná </w:t>
      </w:r>
      <w:proofErr w:type="spellStart"/>
      <w:r w:rsidRPr="002B1C28">
        <w:rPr>
          <w:rFonts w:ascii="Nudista" w:eastAsia="Nudista" w:hAnsi="Nudista" w:cs="Nudista"/>
        </w:rPr>
        <w:t>IoT</w:t>
      </w:r>
      <w:proofErr w:type="spellEnd"/>
      <w:r w:rsidRPr="002B1C28">
        <w:rPr>
          <w:rFonts w:ascii="Nudista" w:eastAsia="Nudista" w:hAnsi="Nudista" w:cs="Nudista"/>
        </w:rPr>
        <w:t xml:space="preserve"> integračná a analytická platforma, ktorá bude predstavovať modulárne riešenie nasadené priamo v infraštruktúre mesta.</w:t>
      </w:r>
    </w:p>
    <w:p w14:paraId="20DE60E2" w14:textId="77777777" w:rsidR="00833D62" w:rsidRPr="002B1C28" w:rsidRDefault="00833D62" w:rsidP="005F01CD">
      <w:pPr>
        <w:pStyle w:val="Nadpis3"/>
        <w:keepNext w:val="0"/>
        <w:keepLines w:val="0"/>
        <w:numPr>
          <w:ilvl w:val="0"/>
          <w:numId w:val="0"/>
        </w:numPr>
        <w:spacing w:after="120" w:line="240" w:lineRule="auto"/>
        <w:ind w:left="1224" w:hanging="504"/>
        <w:jc w:val="both"/>
        <w:rPr>
          <w:rFonts w:ascii="Nudista" w:eastAsia="Nudista" w:hAnsi="Nudista" w:cs="Nudista"/>
          <w:b/>
          <w:i/>
        </w:rPr>
      </w:pPr>
      <w:r w:rsidRPr="002B1C28">
        <w:rPr>
          <w:rFonts w:ascii="Nudista" w:eastAsia="Nudista" w:hAnsi="Nudista" w:cs="Nudista"/>
          <w:b/>
          <w:i/>
        </w:rPr>
        <w:t>Bezpečnosť</w:t>
      </w:r>
    </w:p>
    <w:p w14:paraId="0E37734E"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V rámci bezpečnosti budú SMART riešenia realizované mestskou políciou a budú pozostávať z: </w:t>
      </w:r>
    </w:p>
    <w:p w14:paraId="004F4078"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inteligentnej kamery, ktorá zabezpečí rozpoznanie ŠPZ, identifikáciu typu motorového vozidla (nákladné auto, osobné auto, dodávka a pod.); </w:t>
      </w:r>
    </w:p>
    <w:p w14:paraId="7B68F9DB"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otočná kamera na sledovanie udalostí na verejných priestranstvách so 45x zoom;</w:t>
      </w:r>
    </w:p>
    <w:p w14:paraId="05464498"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lastRenderedPageBreak/>
        <w:t>FR kamera – kamera na rozoznanie tvárí;</w:t>
      </w:r>
    </w:p>
    <w:p w14:paraId="73C22AA5"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proofErr w:type="spellStart"/>
      <w:r w:rsidRPr="002B1C28">
        <w:rPr>
          <w:rFonts w:ascii="Nudista" w:eastAsia="Nudista" w:hAnsi="Nudista" w:cs="Nudista"/>
        </w:rPr>
        <w:t>dohľadové</w:t>
      </w:r>
      <w:proofErr w:type="spellEnd"/>
      <w:r w:rsidRPr="002B1C28">
        <w:rPr>
          <w:rFonts w:ascii="Nudista" w:eastAsia="Nudista" w:hAnsi="Nudista" w:cs="Nudista"/>
        </w:rPr>
        <w:t xml:space="preserve"> centrum;  </w:t>
      </w:r>
    </w:p>
    <w:p w14:paraId="7AEAFB51"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analytické centrum.</w:t>
      </w:r>
    </w:p>
    <w:p w14:paraId="23B84A8A"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Bezpečnostný modul – kamery</w:t>
      </w:r>
    </w:p>
    <w:p w14:paraId="70104A33" w14:textId="77777777" w:rsidR="00833D62" w:rsidRPr="002B1C28" w:rsidRDefault="00833D62" w:rsidP="005F01CD">
      <w:pPr>
        <w:pStyle w:val="Nadpis3"/>
        <w:keepNext w:val="0"/>
        <w:keepLines w:val="0"/>
        <w:numPr>
          <w:ilvl w:val="0"/>
          <w:numId w:val="0"/>
        </w:numPr>
        <w:spacing w:after="120" w:line="240" w:lineRule="auto"/>
        <w:ind w:left="567"/>
        <w:jc w:val="both"/>
        <w:rPr>
          <w:rFonts w:ascii="Nudista" w:eastAsia="Nudista" w:hAnsi="Nudista" w:cs="Nudista"/>
        </w:rPr>
      </w:pPr>
      <w:r w:rsidRPr="002B1C28">
        <w:rPr>
          <w:rFonts w:ascii="Nudista" w:eastAsia="Nudista" w:hAnsi="Nudista" w:cs="Nudista"/>
        </w:rPr>
        <w:t xml:space="preserve">Skladá sa z kamier, ktoré dokážu čítať EČV vozidiel, ich typ, farbu, smer jazdy a ako doplnok dokážu aj zmerať rýchlosť vozidla. Bezpečnostný modul obsahuje aj kamery na rozpoznanie tvárí, prostredníctvom ktorých je možné porovnať osobu s databázou hľadaných osôb a vyhodnotiť zhodu percentuálne. Dokáže zbierať aj poznávacie prvky či daný človek mal napríklad okuliare alebo ruksak a podľa toho vyhľadávať v databáze. Tretím prvkom sú otočné bezpečnostné kamery, ktoré dokážu klasifikovať objekt, počítať ľudí alebo prekročenie zóny, kam nemajú osoby oprávnený vstup. Kamery budú vybavené IR nočným prísvitom a až 45x približovaním. Existujúci kamerový systém mesta predovšetkým ten zastaraný bude prebudovaný. Väčšina existujúcich kamier zostane zachovaná. Časť sa vymení a doplnia sa nové kamery: FR kamery, otočné kamery, dopravné kamery. </w:t>
      </w:r>
    </w:p>
    <w:p w14:paraId="3BFB7DF7"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Bezpečnostný modul - vybudovanie centrálneho </w:t>
      </w:r>
      <w:proofErr w:type="spellStart"/>
      <w:r w:rsidRPr="002B1C28">
        <w:rPr>
          <w:rFonts w:ascii="Nudista" w:eastAsia="Nudista" w:hAnsi="Nudista" w:cs="Nudista"/>
        </w:rPr>
        <w:t>dohľadového</w:t>
      </w:r>
      <w:proofErr w:type="spellEnd"/>
      <w:r w:rsidRPr="002B1C28">
        <w:rPr>
          <w:rFonts w:ascii="Nudista" w:eastAsia="Nudista" w:hAnsi="Nudista" w:cs="Nudista"/>
        </w:rPr>
        <w:t xml:space="preserve"> pracoviska</w:t>
      </w:r>
    </w:p>
    <w:p w14:paraId="3A1C34E3" w14:textId="77777777" w:rsidR="00833D62" w:rsidRPr="002B1C28" w:rsidRDefault="00833D62" w:rsidP="005F01CD">
      <w:pPr>
        <w:pStyle w:val="Nadpis3"/>
        <w:keepNext w:val="0"/>
        <w:keepLines w:val="0"/>
        <w:numPr>
          <w:ilvl w:val="0"/>
          <w:numId w:val="0"/>
        </w:numPr>
        <w:spacing w:after="120" w:line="240" w:lineRule="auto"/>
        <w:ind w:left="567"/>
        <w:jc w:val="both"/>
        <w:rPr>
          <w:rFonts w:ascii="Nudista" w:eastAsia="Nudista" w:hAnsi="Nudista" w:cs="Nudista"/>
        </w:rPr>
      </w:pPr>
      <w:r w:rsidRPr="002B1C28">
        <w:rPr>
          <w:rFonts w:ascii="Nudista" w:eastAsia="Nudista" w:hAnsi="Nudista" w:cs="Nudista"/>
        </w:rPr>
        <w:t xml:space="preserve">Súčasťou bezpečnostného modulu je vybudovanie centrálneho </w:t>
      </w:r>
      <w:proofErr w:type="spellStart"/>
      <w:r w:rsidRPr="002B1C28">
        <w:rPr>
          <w:rFonts w:ascii="Nudista" w:eastAsia="Nudista" w:hAnsi="Nudista" w:cs="Nudista"/>
        </w:rPr>
        <w:t>dohľadového</w:t>
      </w:r>
      <w:proofErr w:type="spellEnd"/>
      <w:r w:rsidRPr="002B1C28">
        <w:rPr>
          <w:rFonts w:ascii="Nudista" w:eastAsia="Nudista" w:hAnsi="Nudista" w:cs="Nudista"/>
        </w:rPr>
        <w:t xml:space="preserve"> pracoviska, do ktorého budú integrované všetky kamery a </w:t>
      </w:r>
      <w:proofErr w:type="spellStart"/>
      <w:r w:rsidRPr="002B1C28">
        <w:rPr>
          <w:rFonts w:ascii="Nudista" w:eastAsia="Nudista" w:hAnsi="Nudista" w:cs="Nudista"/>
        </w:rPr>
        <w:t>IoT</w:t>
      </w:r>
      <w:proofErr w:type="spellEnd"/>
      <w:r w:rsidRPr="002B1C28">
        <w:rPr>
          <w:rFonts w:ascii="Nudista" w:eastAsia="Nudista" w:hAnsi="Nudista" w:cs="Nudista"/>
        </w:rPr>
        <w:t xml:space="preserve"> senzory na území mesta, tak aby pracovníci centra mali maximálny prehľad o dianí v meste. Do </w:t>
      </w:r>
      <w:proofErr w:type="spellStart"/>
      <w:r w:rsidRPr="002B1C28">
        <w:rPr>
          <w:rFonts w:ascii="Nudista" w:eastAsia="Nudista" w:hAnsi="Nudista" w:cs="Nudista"/>
        </w:rPr>
        <w:t>dohľadového</w:t>
      </w:r>
      <w:proofErr w:type="spellEnd"/>
      <w:r w:rsidRPr="002B1C28">
        <w:rPr>
          <w:rFonts w:ascii="Nudista" w:eastAsia="Nudista" w:hAnsi="Nudista" w:cs="Nudista"/>
        </w:rPr>
        <w:t xml:space="preserve"> systému budú integrované aj dopravné kamery a budú tak plniť aj funkcie v rámci zvýšenia bezpečnosti mesta. Pracovníci </w:t>
      </w:r>
      <w:proofErr w:type="spellStart"/>
      <w:r w:rsidRPr="002B1C28">
        <w:rPr>
          <w:rFonts w:ascii="Nudista" w:eastAsia="Nudista" w:hAnsi="Nudista" w:cs="Nudista"/>
        </w:rPr>
        <w:t>dohľadového</w:t>
      </w:r>
      <w:proofErr w:type="spellEnd"/>
      <w:r w:rsidRPr="002B1C28">
        <w:rPr>
          <w:rFonts w:ascii="Nudista" w:eastAsia="Nudista" w:hAnsi="Nudista" w:cs="Nudista"/>
        </w:rPr>
        <w:t xml:space="preserve"> centra budú môcť priradiť každej kamere úlohy, ktoré má monitorovať a vyhodnocovať ako trvalo, tak i flexibilne podľa potreby. Súčasťou vybudovania </w:t>
      </w:r>
      <w:proofErr w:type="spellStart"/>
      <w:r w:rsidRPr="002B1C28">
        <w:rPr>
          <w:rFonts w:ascii="Nudista" w:eastAsia="Nudista" w:hAnsi="Nudista" w:cs="Nudista"/>
        </w:rPr>
        <w:t>dohľadového</w:t>
      </w:r>
      <w:proofErr w:type="spellEnd"/>
      <w:r w:rsidRPr="002B1C28">
        <w:rPr>
          <w:rFonts w:ascii="Nudista" w:eastAsia="Nudista" w:hAnsi="Nudista" w:cs="Nudista"/>
        </w:rPr>
        <w:t xml:space="preserve"> centra je aj dodávka potrebnej infraštruktúry, hlavne serverov a sieťových prvkov potrebných pre analytické úlohy centra. </w:t>
      </w:r>
      <w:proofErr w:type="spellStart"/>
      <w:r w:rsidRPr="002B1C28">
        <w:rPr>
          <w:rFonts w:ascii="Nudista" w:eastAsia="Nudista" w:hAnsi="Nudista" w:cs="Nudista"/>
        </w:rPr>
        <w:t>Dohľadové</w:t>
      </w:r>
      <w:proofErr w:type="spellEnd"/>
      <w:r w:rsidRPr="002B1C28">
        <w:rPr>
          <w:rFonts w:ascii="Nudista" w:eastAsia="Nudista" w:hAnsi="Nudista" w:cs="Nudista"/>
        </w:rPr>
        <w:t xml:space="preserve"> centrum bude umiestnené na Mestskej polícii, ktorého súčasťou bude terminál, kde príslušníci MsP dokážu vyhľadávať pokročilým spôsobom na základe konkrétnych poznávacích prvkov (metadát), ktoré sú ukladané spolu so záznamom a tým sa zefektívni čas dohľadania incidentu. </w:t>
      </w:r>
      <w:proofErr w:type="spellStart"/>
      <w:r w:rsidRPr="002B1C28">
        <w:rPr>
          <w:rFonts w:ascii="Nudista" w:eastAsia="Nudista" w:hAnsi="Nudista" w:cs="Nudista"/>
        </w:rPr>
        <w:t>Dohľadové</w:t>
      </w:r>
      <w:proofErr w:type="spellEnd"/>
      <w:r w:rsidRPr="002B1C28">
        <w:rPr>
          <w:rFonts w:ascii="Nudista" w:eastAsia="Nudista" w:hAnsi="Nudista" w:cs="Nudista"/>
        </w:rPr>
        <w:t xml:space="preserve"> centrum bude mať nasledovné funkcionality: </w:t>
      </w:r>
    </w:p>
    <w:p w14:paraId="6725BF3B"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Tvorba a zobrazovanie reportov – automatická tvorba pravidelných importov a export dát z/do úložiska, alebo manuálne spustenie analýzy, tzv. </w:t>
      </w:r>
      <w:r w:rsidRPr="002B1C28">
        <w:rPr>
          <w:rFonts w:ascii="Nudista" w:eastAsia="Nudista" w:hAnsi="Nudista" w:cs="Nudista"/>
          <w:i/>
        </w:rPr>
        <w:t>ad hoc</w:t>
      </w:r>
      <w:r w:rsidRPr="002B1C28">
        <w:rPr>
          <w:rFonts w:ascii="Nudista" w:eastAsia="Nudista" w:hAnsi="Nudista" w:cs="Nudista"/>
        </w:rPr>
        <w:t xml:space="preserve"> reportov. Zobrazovanie reportov formou interaktívnych pracovných plôch. Bude sa jednať o rôzne prehľady, zostavy a štatistiky z dát, ktoré pochádzajú zo zdrojových systémov. </w:t>
      </w:r>
    </w:p>
    <w:p w14:paraId="2E262150"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Vizualizácia živých náhľadov kamier a analytických výstupov – detailná vizualizácia udalostí, dokresľovanie súvisiacich objektov v konkrétnej scéne (napr. vyznačenie objektov, smer pohybu objektov, vizualizácia kolízie pri dopravnej situácii).</w:t>
      </w:r>
    </w:p>
    <w:p w14:paraId="07D8BC9A"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Vizualizácia na interaktívnej mape – vykresľovanie situácií a udalostí v reálnom čase, ktoré sú </w:t>
      </w:r>
      <w:proofErr w:type="spellStart"/>
      <w:r w:rsidRPr="002B1C28">
        <w:rPr>
          <w:rFonts w:ascii="Nudista" w:eastAsia="Nudista" w:hAnsi="Nudista" w:cs="Nudista"/>
        </w:rPr>
        <w:t>detekované</w:t>
      </w:r>
      <w:proofErr w:type="spellEnd"/>
      <w:r w:rsidRPr="002B1C28">
        <w:rPr>
          <w:rFonts w:ascii="Nudista" w:eastAsia="Nudista" w:hAnsi="Nudista" w:cs="Nudista"/>
        </w:rPr>
        <w:t xml:space="preserve"> systémom (napr. </w:t>
      </w:r>
      <w:proofErr w:type="spellStart"/>
      <w:r w:rsidRPr="002B1C28">
        <w:rPr>
          <w:rFonts w:ascii="Nudista" w:eastAsia="Nudista" w:hAnsi="Nudista" w:cs="Nudista"/>
        </w:rPr>
        <w:t>IoT</w:t>
      </w:r>
      <w:proofErr w:type="spellEnd"/>
      <w:r w:rsidRPr="002B1C28">
        <w:rPr>
          <w:rFonts w:ascii="Nudista" w:eastAsia="Nudista" w:hAnsi="Nudista" w:cs="Nudista"/>
        </w:rPr>
        <w:t xml:space="preserve"> detekcia výraznej zmeny hodnôt kvality ovzdušia, anomália v doprave, hľadané vozidlo, hľadaná osoba).</w:t>
      </w:r>
    </w:p>
    <w:p w14:paraId="20C81ED0"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Export údajov – vizualizácie a reporty budú môcť byť sprístupnené aj tretím stranám prostredníctvom komponentu pre poskytovanie údajov.</w:t>
      </w:r>
    </w:p>
    <w:p w14:paraId="3852D440"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Bezpečnostný modul – integračná platforma</w:t>
      </w:r>
    </w:p>
    <w:p w14:paraId="5CA5680D" w14:textId="77777777" w:rsidR="00833D62" w:rsidRPr="002B1C28" w:rsidRDefault="00833D62" w:rsidP="005F01CD">
      <w:pPr>
        <w:pStyle w:val="Nadpis3"/>
        <w:keepNext w:val="0"/>
        <w:keepLines w:val="0"/>
        <w:numPr>
          <w:ilvl w:val="0"/>
          <w:numId w:val="0"/>
        </w:numPr>
        <w:spacing w:after="120" w:line="240" w:lineRule="auto"/>
        <w:ind w:left="567"/>
        <w:jc w:val="both"/>
        <w:rPr>
          <w:rFonts w:ascii="Nudista" w:eastAsia="Nudista" w:hAnsi="Nudista" w:cs="Nudista"/>
        </w:rPr>
      </w:pPr>
      <w:r w:rsidRPr="002B1C28">
        <w:rPr>
          <w:rFonts w:ascii="Nudista" w:eastAsia="Nudista" w:hAnsi="Nudista" w:cs="Nudista"/>
        </w:rPr>
        <w:t>Súčasťou bezpečnostného modulu je aj samotná integračná platforma (</w:t>
      </w:r>
      <w:proofErr w:type="spellStart"/>
      <w:r w:rsidRPr="002B1C28">
        <w:rPr>
          <w:rFonts w:ascii="Nudista" w:eastAsia="Nudista" w:hAnsi="Nudista" w:cs="Nudista"/>
        </w:rPr>
        <w:t>IoT</w:t>
      </w:r>
      <w:proofErr w:type="spellEnd"/>
      <w:r w:rsidRPr="002B1C28">
        <w:rPr>
          <w:rFonts w:ascii="Nudista" w:eastAsia="Nudista" w:hAnsi="Nudista" w:cs="Nudista"/>
        </w:rPr>
        <w:t xml:space="preserve"> platforma), ktorá ponúka trvalo udržateľnú </w:t>
      </w:r>
      <w:proofErr w:type="spellStart"/>
      <w:r w:rsidRPr="002B1C28">
        <w:rPr>
          <w:rFonts w:ascii="Nudista" w:eastAsia="Nudista" w:hAnsi="Nudista" w:cs="Nudista"/>
        </w:rPr>
        <w:t>IoT</w:t>
      </w:r>
      <w:proofErr w:type="spellEnd"/>
      <w:r w:rsidRPr="002B1C28">
        <w:rPr>
          <w:rFonts w:ascii="Nudista" w:eastAsia="Nudista" w:hAnsi="Nudista" w:cs="Nudista"/>
        </w:rPr>
        <w:t xml:space="preserve"> architektúru pre inteligentné riešenia. Platforma umožní integrovať a koncentrovať do jedného systému aplikácie tretích strán. Obsahuje sadu rozhraní pre rýchlu a efektívnu integráciu riešení a údajov do systému a zo systému, aby vďaka koncentrovaným a efektívnym údajom podporovalo rozhodovanie na báze údajov a faktov. Platforma ponúka veľké množstvo informácií, ktoré sa môžu prehľadne usporiadať a zobraziť na jednej obrazovke na spoločnom prehľade. Vďaka </w:t>
      </w:r>
      <w:proofErr w:type="spellStart"/>
      <w:r w:rsidRPr="002B1C28">
        <w:rPr>
          <w:rFonts w:ascii="Nudista" w:eastAsia="Nudista" w:hAnsi="Nudista" w:cs="Nudista"/>
        </w:rPr>
        <w:t>IoT</w:t>
      </w:r>
      <w:proofErr w:type="spellEnd"/>
      <w:r w:rsidRPr="002B1C28">
        <w:rPr>
          <w:rFonts w:ascii="Nudista" w:eastAsia="Nudista" w:hAnsi="Nudista" w:cs="Nudista"/>
        </w:rPr>
        <w:t xml:space="preserve"> platforme bude mať mesto Nesvady na jednom mieste manažment všetkých inteligentných zariadení. V platforme je možné rozširovať dané zariadenia o ľubovoľné typy a ich charakteristiky (t. j. aj o zariadenia tretích strán), resp. dátové atribúty typu: meranie (telemetrické údaje, t. j. dáta v časových radoch), údaje o zariadení (dáta </w:t>
      </w:r>
      <w:r w:rsidRPr="002B1C28">
        <w:rPr>
          <w:rFonts w:ascii="Nudista" w:eastAsia="Nudista" w:hAnsi="Nudista" w:cs="Nudista"/>
        </w:rPr>
        <w:br/>
      </w:r>
      <w:r w:rsidRPr="002B1C28">
        <w:rPr>
          <w:rFonts w:ascii="Nudista" w:eastAsia="Nudista" w:hAnsi="Nudista" w:cs="Nudista"/>
        </w:rPr>
        <w:lastRenderedPageBreak/>
        <w:t xml:space="preserve">o zariadení), centrálne údaje o zariadení a jeho nasadení (napr.: GPS nasadenia), ako aj zdieľané údaje medzi zariadením a platformou. </w:t>
      </w:r>
      <w:proofErr w:type="spellStart"/>
      <w:r w:rsidRPr="002B1C28">
        <w:rPr>
          <w:rFonts w:ascii="Nudista" w:eastAsia="Nudista" w:hAnsi="Nudista" w:cs="Nudista"/>
        </w:rPr>
        <w:t>IoT</w:t>
      </w:r>
      <w:proofErr w:type="spellEnd"/>
      <w:r w:rsidRPr="002B1C28">
        <w:rPr>
          <w:rFonts w:ascii="Nudista" w:eastAsia="Nudista" w:hAnsi="Nudista" w:cs="Nudista"/>
        </w:rPr>
        <w:t xml:space="preserve"> platforma obsahuje centrálny server a databázu, kde všetky prvky systému uchovávajú dáta. Táto databáza je základom aj všetkých ostatných modulov ako neoddeliteľná súčasť, keďže sem sa ukladajú dáta aj z iných modulov.</w:t>
      </w:r>
    </w:p>
    <w:p w14:paraId="50959B88"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proofErr w:type="spellStart"/>
      <w:r w:rsidRPr="002B1C28">
        <w:rPr>
          <w:rFonts w:ascii="Nudista" w:eastAsia="Nudista" w:hAnsi="Nudista" w:cs="Nudista"/>
        </w:rPr>
        <w:t>IoT</w:t>
      </w:r>
      <w:proofErr w:type="spellEnd"/>
      <w:r w:rsidRPr="002B1C28">
        <w:rPr>
          <w:rFonts w:ascii="Nudista" w:eastAsia="Nudista" w:hAnsi="Nudista" w:cs="Nudista"/>
        </w:rPr>
        <w:t xml:space="preserve"> platforma bude mať nasledovné funkčné vlastnosti: </w:t>
      </w:r>
    </w:p>
    <w:p w14:paraId="167C7DF6" w14:textId="77777777" w:rsidR="00833D62" w:rsidRPr="002B1C28" w:rsidRDefault="00833D62" w:rsidP="005F01CD">
      <w:pPr>
        <w:pStyle w:val="Nadpis3"/>
        <w:keepNext w:val="0"/>
        <w:keepLines w:val="0"/>
        <w:numPr>
          <w:ilvl w:val="4"/>
          <w:numId w:val="189"/>
        </w:numPr>
        <w:spacing w:after="120" w:line="240" w:lineRule="auto"/>
        <w:ind w:left="1843" w:hanging="709"/>
        <w:jc w:val="both"/>
        <w:rPr>
          <w:rFonts w:ascii="Nudista" w:hAnsi="Nudista"/>
        </w:rPr>
      </w:pPr>
      <w:r w:rsidRPr="002B1C28">
        <w:rPr>
          <w:rFonts w:ascii="Nudista" w:eastAsia="Nudista" w:hAnsi="Nudista" w:cs="Nudista"/>
        </w:rPr>
        <w:t>zber, prenos a vyhodnocovanie údajov;</w:t>
      </w:r>
    </w:p>
    <w:p w14:paraId="40F8F9C5" w14:textId="77777777" w:rsidR="00833D62" w:rsidRPr="002B1C28" w:rsidRDefault="00833D62" w:rsidP="005F01CD">
      <w:pPr>
        <w:pStyle w:val="Nadpis3"/>
        <w:keepNext w:val="0"/>
        <w:keepLines w:val="0"/>
        <w:numPr>
          <w:ilvl w:val="4"/>
          <w:numId w:val="189"/>
        </w:numPr>
        <w:spacing w:after="120" w:line="240" w:lineRule="auto"/>
        <w:ind w:left="1843" w:hanging="709"/>
        <w:jc w:val="both"/>
        <w:rPr>
          <w:rFonts w:ascii="Nudista" w:hAnsi="Nudista"/>
        </w:rPr>
      </w:pPr>
      <w:r w:rsidRPr="002B1C28">
        <w:rPr>
          <w:rFonts w:ascii="Nudista" w:eastAsia="Nudista" w:hAnsi="Nudista" w:cs="Nudista"/>
        </w:rPr>
        <w:t>otvorenosť - schopnosť integrovať dáta rôzneho typu pochádzajúce z rôznych zdrojov (vonkajších a vnútorných) a schopnosť rozširovať sa o ďalšie pripojené zariadenia k platforme (hardvérová a softvérová);</w:t>
      </w:r>
    </w:p>
    <w:p w14:paraId="2A92C546" w14:textId="77777777" w:rsidR="00833D62" w:rsidRPr="002B1C28" w:rsidRDefault="00833D62" w:rsidP="005F01CD">
      <w:pPr>
        <w:pStyle w:val="Nadpis3"/>
        <w:keepNext w:val="0"/>
        <w:keepLines w:val="0"/>
        <w:numPr>
          <w:ilvl w:val="4"/>
          <w:numId w:val="189"/>
        </w:numPr>
        <w:spacing w:after="120" w:line="240" w:lineRule="auto"/>
        <w:ind w:left="1843" w:hanging="709"/>
        <w:jc w:val="both"/>
        <w:rPr>
          <w:rFonts w:ascii="Nudista" w:hAnsi="Nudista"/>
        </w:rPr>
      </w:pPr>
      <w:r w:rsidRPr="002B1C28">
        <w:rPr>
          <w:rFonts w:ascii="Nudista" w:eastAsia="Nudista" w:hAnsi="Nudista" w:cs="Nudista"/>
        </w:rPr>
        <w:t xml:space="preserve">pripájať a paralelne spravovať údaje a udalosti z mnohých dátových zdrojov (senzorov, kamier, otvorených a verejných zdrojov);  </w:t>
      </w:r>
    </w:p>
    <w:p w14:paraId="5BA6C593" w14:textId="77777777" w:rsidR="00833D62" w:rsidRPr="002B1C28" w:rsidRDefault="00833D62" w:rsidP="005F01CD">
      <w:pPr>
        <w:pStyle w:val="Nadpis3"/>
        <w:keepNext w:val="0"/>
        <w:keepLines w:val="0"/>
        <w:numPr>
          <w:ilvl w:val="4"/>
          <w:numId w:val="189"/>
        </w:numPr>
        <w:spacing w:after="120" w:line="240" w:lineRule="auto"/>
        <w:ind w:left="1843" w:hanging="709"/>
        <w:jc w:val="both"/>
        <w:rPr>
          <w:rFonts w:ascii="Nudista" w:hAnsi="Nudista"/>
        </w:rPr>
      </w:pPr>
      <w:r w:rsidRPr="002B1C28">
        <w:rPr>
          <w:rFonts w:ascii="Nudista" w:eastAsia="Nudista" w:hAnsi="Nudista" w:cs="Nudista"/>
        </w:rPr>
        <w:t>spracovávať a vizualizovať zbierané údaje tak, aby poskytovali prehľady v reálnom čase pomocou výstupných zariadení (</w:t>
      </w:r>
      <w:proofErr w:type="spellStart"/>
      <w:r w:rsidRPr="002B1C28">
        <w:rPr>
          <w:rFonts w:ascii="Nudista" w:eastAsia="Nudista" w:hAnsi="Nudista" w:cs="Nudista"/>
        </w:rPr>
        <w:t>dohľadové</w:t>
      </w:r>
      <w:proofErr w:type="spellEnd"/>
      <w:r w:rsidRPr="002B1C28">
        <w:rPr>
          <w:rFonts w:ascii="Nudista" w:eastAsia="Nudista" w:hAnsi="Nudista" w:cs="Nudista"/>
        </w:rPr>
        <w:t xml:space="preserve"> centrum, mobilná aplikácia, webstránka, informačný LED panel);  </w:t>
      </w:r>
    </w:p>
    <w:p w14:paraId="27F68C9E" w14:textId="77777777" w:rsidR="00833D62" w:rsidRPr="002B1C28" w:rsidRDefault="00833D62" w:rsidP="005F01CD">
      <w:pPr>
        <w:pStyle w:val="Nadpis3"/>
        <w:keepNext w:val="0"/>
        <w:keepLines w:val="0"/>
        <w:numPr>
          <w:ilvl w:val="4"/>
          <w:numId w:val="189"/>
        </w:numPr>
        <w:spacing w:after="120" w:line="240" w:lineRule="auto"/>
        <w:ind w:left="1843" w:hanging="709"/>
        <w:jc w:val="both"/>
        <w:rPr>
          <w:rFonts w:ascii="Nudista" w:hAnsi="Nudista"/>
        </w:rPr>
      </w:pPr>
      <w:r w:rsidRPr="002B1C28">
        <w:rPr>
          <w:rFonts w:ascii="Nudista" w:eastAsia="Nudista" w:hAnsi="Nudista" w:cs="Nudista"/>
        </w:rPr>
        <w:t xml:space="preserve">analýza údajov s cieľom extrahovať informácie potrebné k rozhodovaniu, tvorba predikcií a analýz;  </w:t>
      </w:r>
    </w:p>
    <w:p w14:paraId="387D58AC" w14:textId="77777777" w:rsidR="00833D62" w:rsidRPr="002B1C28" w:rsidRDefault="00833D62" w:rsidP="005F01CD">
      <w:pPr>
        <w:pStyle w:val="Nadpis3"/>
        <w:keepNext w:val="0"/>
        <w:keepLines w:val="0"/>
        <w:numPr>
          <w:ilvl w:val="4"/>
          <w:numId w:val="189"/>
        </w:numPr>
        <w:spacing w:after="120" w:line="240" w:lineRule="auto"/>
        <w:ind w:left="1843" w:hanging="709"/>
        <w:jc w:val="both"/>
        <w:rPr>
          <w:rFonts w:ascii="Nudista" w:hAnsi="Nudista"/>
        </w:rPr>
      </w:pPr>
      <w:r w:rsidRPr="002B1C28">
        <w:rPr>
          <w:rFonts w:ascii="Nudista" w:eastAsia="Nudista" w:hAnsi="Nudista" w:cs="Nudista"/>
        </w:rPr>
        <w:t xml:space="preserve">monitorovanie dôležitých ukazovateľov;  </w:t>
      </w:r>
    </w:p>
    <w:p w14:paraId="3BBF9F11" w14:textId="77777777" w:rsidR="00833D62" w:rsidRPr="002B1C28" w:rsidRDefault="00833D62" w:rsidP="005F01CD">
      <w:pPr>
        <w:pStyle w:val="Nadpis3"/>
        <w:keepNext w:val="0"/>
        <w:keepLines w:val="0"/>
        <w:numPr>
          <w:ilvl w:val="4"/>
          <w:numId w:val="189"/>
        </w:numPr>
        <w:spacing w:after="120" w:line="240" w:lineRule="auto"/>
        <w:ind w:left="1843" w:hanging="709"/>
        <w:jc w:val="both"/>
        <w:rPr>
          <w:rFonts w:ascii="Nudista" w:hAnsi="Nudista"/>
        </w:rPr>
      </w:pPr>
      <w:r w:rsidRPr="002B1C28">
        <w:rPr>
          <w:rFonts w:ascii="Nudista" w:eastAsia="Nudista" w:hAnsi="Nudista" w:cs="Nudista"/>
        </w:rPr>
        <w:t>poskytovanie informácií občanom.</w:t>
      </w:r>
    </w:p>
    <w:p w14:paraId="41462E2F"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Platforma pre spracovanie a zber dát - komponent bude mať nasledovné vlastnosti a funkcionality: </w:t>
      </w:r>
    </w:p>
    <w:p w14:paraId="3C66A734"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Spracovanie dát z interných a externých IS – pôjde o integračnú vrstvu, ktorá zabezpečí komunikáciu s akýmikoľvek internými alebo externými systémami a bude zohrávať ústrednú úlohu pri aplikačnej integrácii celého riešenia. Bude zabezpečovať sprostredkovanie komunikácie medzi službami komponentov prostredníctvom správ, pričom zabezpečí transformáciu správ a ich obsahu, verifikáciu správ, ich spoľahlivé doručenie a zabezpečenie transparentnosti informácie o pripojených systémoch a technologických rozdieloch pre jednotlivé integrované aplikácie. </w:t>
      </w:r>
    </w:p>
    <w:p w14:paraId="49293F78"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Spracovanie dát zo senzorov a zariadení - platforma bude otvorená pre zber a transformáciu dát do jednotnej podoby a pre ďalšie spracovanie z rôznych zdrojov dát (</w:t>
      </w:r>
      <w:proofErr w:type="spellStart"/>
      <w:r w:rsidRPr="002B1C28">
        <w:rPr>
          <w:rFonts w:ascii="Nudista" w:eastAsia="Nudista" w:hAnsi="Nudista" w:cs="Nudista"/>
        </w:rPr>
        <w:t>IoT</w:t>
      </w:r>
      <w:proofErr w:type="spellEnd"/>
      <w:r w:rsidRPr="002B1C28">
        <w:rPr>
          <w:rFonts w:ascii="Nudista" w:eastAsia="Nudista" w:hAnsi="Nudista" w:cs="Nudista"/>
        </w:rPr>
        <w:t xml:space="preserve"> senzory, zariadenia). </w:t>
      </w:r>
    </w:p>
    <w:p w14:paraId="4E74C6AB"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Manažment zariadení - centrálna správa </w:t>
      </w:r>
      <w:proofErr w:type="spellStart"/>
      <w:r w:rsidRPr="002B1C28">
        <w:rPr>
          <w:rFonts w:ascii="Nudista" w:eastAsia="Nudista" w:hAnsi="Nudista" w:cs="Nudista"/>
        </w:rPr>
        <w:t>IoT</w:t>
      </w:r>
      <w:proofErr w:type="spellEnd"/>
      <w:r w:rsidRPr="002B1C28">
        <w:rPr>
          <w:rFonts w:ascii="Nudista" w:eastAsia="Nudista" w:hAnsi="Nudista" w:cs="Nudista"/>
        </w:rPr>
        <w:t xml:space="preserve"> zariadení zabezpečí dohľad nad všetkými zariadeniami/zdrojmi dát, ktoré budú súčasťou navrhovaného riešenia. </w:t>
      </w:r>
    </w:p>
    <w:p w14:paraId="70F6736C"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Každé zariadenie bude mať jednoznačný identifikátor. Modul umožní zbierať systémové parametre zariadení určené pre monitorovanie zariadení a zároveň posielať na zariadenia príkazy, meniť ich konfiguráciu, parametre a pod. Komunikácia so zariadeniami bude vďaka šifrovaným komunikačným protokolom a nastavenými autentifikačnými údajmi bezpečná. </w:t>
      </w:r>
    </w:p>
    <w:p w14:paraId="39B6E641"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Bezpečnostný modul – analytické centrum </w:t>
      </w:r>
    </w:p>
    <w:p w14:paraId="38AC145F" w14:textId="77777777" w:rsidR="00833D62" w:rsidRPr="002B1C28" w:rsidRDefault="00833D62" w:rsidP="005F01CD">
      <w:pPr>
        <w:pStyle w:val="Nadpis3"/>
        <w:keepNext w:val="0"/>
        <w:keepLines w:val="0"/>
        <w:numPr>
          <w:ilvl w:val="0"/>
          <w:numId w:val="0"/>
        </w:numPr>
        <w:spacing w:after="120" w:line="240" w:lineRule="auto"/>
        <w:ind w:left="567"/>
        <w:jc w:val="both"/>
        <w:rPr>
          <w:rFonts w:ascii="Nudista" w:eastAsia="Nudista" w:hAnsi="Nudista" w:cs="Nudista"/>
        </w:rPr>
      </w:pPr>
      <w:r w:rsidRPr="002B1C28">
        <w:rPr>
          <w:rFonts w:ascii="Nudista" w:eastAsia="Nudista" w:hAnsi="Nudista" w:cs="Nudista"/>
        </w:rPr>
        <w:t xml:space="preserve">Budovanie SMART city je o zbere veľkého množstva dát. Preto súčasťou riešenia je aj Analytické centrum, ktoré obsahuje výkonný počítač na vyhodnocovanie dát zbieraných zo senzorov či kamier. Spracovanie dát bude zabezpečené umelou inteligenciou podľa naprogramovaných algoritmov s vysokou škálovateľnosťou riešení podľa plánovanej a aktuálnej záťaže prichádzajúcich dát. Schopnosť okamžitého spracovania prichádzajúcich dát a ich okamžitého vyhodnotenia (vrátane vyvolania akcie) je podmienkou SMART city systému. Nakoľko bude množstvo prichádzajúcich dát veľké, databáza bude optimalizovaná na účel zberu dát a ich prístupnosť pre ďalšie spracovanie. Zároveň je nutné oddeliť okamžité spracovanie prichádzajúcich dát pre okamžité reakcie a dáta pre analytické účely (napr. prediktívna analýza), ako spracovanie/posielanie dát do iných systémov. Tento modul robí ďalšiu vrstvu dohľadu nad </w:t>
      </w:r>
      <w:r w:rsidRPr="002B1C28">
        <w:rPr>
          <w:rFonts w:ascii="Nudista" w:eastAsia="Nudista" w:hAnsi="Nudista" w:cs="Nudista"/>
        </w:rPr>
        <w:lastRenderedPageBreak/>
        <w:t xml:space="preserve">dianím v meste a dokáže upozorniť na aktuálne dianie, vyhodnotiť dáta a predpovedať na základe historických dát. Analytické centrum bude mať nasledovné vlastnosti a funkcionality: </w:t>
      </w:r>
    </w:p>
    <w:p w14:paraId="3C96424D"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Centrálna údajová základňa – predstavuje jednotné úložisko dát, ktoré zabezpečí priestor pre uchovávanie a archivovanie všetkých údajov zbieraných zo zariadení ako aj vytváraných analytickou a </w:t>
      </w:r>
      <w:proofErr w:type="spellStart"/>
      <w:r w:rsidRPr="002B1C28">
        <w:rPr>
          <w:rFonts w:ascii="Nudista" w:eastAsia="Nudista" w:hAnsi="Nudista" w:cs="Nudista"/>
        </w:rPr>
        <w:t>reportovacou</w:t>
      </w:r>
      <w:proofErr w:type="spellEnd"/>
      <w:r w:rsidRPr="002B1C28">
        <w:rPr>
          <w:rFonts w:ascii="Nudista" w:eastAsia="Nudista" w:hAnsi="Nudista" w:cs="Nudista"/>
        </w:rPr>
        <w:t xml:space="preserve"> platformou. </w:t>
      </w:r>
    </w:p>
    <w:p w14:paraId="6B7A49E1"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Normalizácia, validácia a analýza dát – vytváranie, testovanie a nasadzovanie </w:t>
      </w:r>
      <w:proofErr w:type="spellStart"/>
      <w:r w:rsidRPr="002B1C28">
        <w:rPr>
          <w:rFonts w:ascii="Nudista" w:eastAsia="Nudista" w:hAnsi="Nudista" w:cs="Nudista"/>
        </w:rPr>
        <w:t>IoT</w:t>
      </w:r>
      <w:proofErr w:type="spellEnd"/>
      <w:r w:rsidRPr="002B1C28">
        <w:rPr>
          <w:rFonts w:ascii="Nudista" w:eastAsia="Nudista" w:hAnsi="Nudista" w:cs="Nudista"/>
        </w:rPr>
        <w:t xml:space="preserve"> aplikácií alebo služieb pre spracovanie a transformáciu dát technikami vizuálneho programovania - pomocou jednoduchého </w:t>
      </w:r>
      <w:proofErr w:type="spellStart"/>
      <w:r w:rsidRPr="002B1C28">
        <w:rPr>
          <w:rFonts w:ascii="Nudista" w:eastAsia="Nudista" w:hAnsi="Nudista" w:cs="Nudista"/>
        </w:rPr>
        <w:t>drag</w:t>
      </w:r>
      <w:proofErr w:type="spellEnd"/>
      <w:r w:rsidRPr="002B1C28">
        <w:rPr>
          <w:rFonts w:ascii="Nudista" w:eastAsia="Nudista" w:hAnsi="Nudista" w:cs="Nudista"/>
        </w:rPr>
        <w:t xml:space="preserve"> &amp; drop dizajnéra. Komponent musí umožniť zbierať dáta z akéhokoľvek zdroja (senzory, kamery, aplikácie, atď.) a zároveň poskytovať zápis auditných záznamov celého systému. Musí umožniť tvoriť automatizované dátové toky pomocou prednastavených modulov a konektorov a validovať, čistiť, filtrovať a transformovať dáta. Komponent zabezpečí analýzu dát – bude ponúkať analytickú podporu pre rôzne typy úloh. Musí fungovať na princípe viacerých komponentov prípadne knižníc, ktoré vzájomne spolupracujú a riešia rôzne úlohy z oblasti štatistickej analýzy. Modul musí pokrývať široké spektrum spracovania dát, vrátane dávkového spracovania, či interaktívnych algoritmov. Zároveň musí ponúkať dobré možnosti horizontálnej a taktiež aj vertikálnej škálovateľnosti. Pre analýzy dát musí využívať prvky umelej inteligencie, </w:t>
      </w:r>
      <w:proofErr w:type="spellStart"/>
      <w:r w:rsidRPr="002B1C28">
        <w:rPr>
          <w:rFonts w:ascii="Nudista" w:eastAsia="Nudista" w:hAnsi="Nudista" w:cs="Nudista"/>
        </w:rPr>
        <w:t>data</w:t>
      </w:r>
      <w:proofErr w:type="spellEnd"/>
      <w:r w:rsidRPr="002B1C28">
        <w:rPr>
          <w:rFonts w:ascii="Nudista" w:eastAsia="Nudista" w:hAnsi="Nudista" w:cs="Nudista"/>
        </w:rPr>
        <w:t xml:space="preserve"> </w:t>
      </w:r>
      <w:proofErr w:type="spellStart"/>
      <w:r w:rsidRPr="002B1C28">
        <w:rPr>
          <w:rFonts w:ascii="Nudista" w:eastAsia="Nudista" w:hAnsi="Nudista" w:cs="Nudista"/>
        </w:rPr>
        <w:t>mininig</w:t>
      </w:r>
      <w:proofErr w:type="spellEnd"/>
      <w:r w:rsidRPr="002B1C28">
        <w:rPr>
          <w:rFonts w:ascii="Nudista" w:eastAsia="Nudista" w:hAnsi="Nudista" w:cs="Nudista"/>
        </w:rPr>
        <w:t xml:space="preserve"> (zber údajov), strojové učenie, </w:t>
      </w:r>
      <w:proofErr w:type="spellStart"/>
      <w:r w:rsidRPr="002B1C28">
        <w:rPr>
          <w:rFonts w:ascii="Nudista" w:eastAsia="Nudista" w:hAnsi="Nudista" w:cs="Nudista"/>
        </w:rPr>
        <w:t>deep</w:t>
      </w:r>
      <w:proofErr w:type="spellEnd"/>
      <w:r w:rsidRPr="002B1C28">
        <w:rPr>
          <w:rFonts w:ascii="Nudista" w:eastAsia="Nudista" w:hAnsi="Nudista" w:cs="Nudista"/>
        </w:rPr>
        <w:t xml:space="preserve"> </w:t>
      </w:r>
      <w:proofErr w:type="spellStart"/>
      <w:r w:rsidRPr="002B1C28">
        <w:rPr>
          <w:rFonts w:ascii="Nudista" w:eastAsia="Nudista" w:hAnsi="Nudista" w:cs="Nudista"/>
        </w:rPr>
        <w:t>learning</w:t>
      </w:r>
      <w:proofErr w:type="spellEnd"/>
      <w:r w:rsidRPr="002B1C28">
        <w:rPr>
          <w:rFonts w:ascii="Nudista" w:eastAsia="Nudista" w:hAnsi="Nudista" w:cs="Nudista"/>
        </w:rPr>
        <w:t xml:space="preserve"> a ďalšie technológie. </w:t>
      </w:r>
    </w:p>
    <w:p w14:paraId="4D7128A2"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Sémantická analýza metadát z video analýzy – slúži pre rýchle a efektívne </w:t>
      </w:r>
      <w:proofErr w:type="spellStart"/>
      <w:r w:rsidRPr="002B1C28">
        <w:rPr>
          <w:rFonts w:ascii="Nudista" w:eastAsia="Nudista" w:hAnsi="Nudista" w:cs="Nudista"/>
        </w:rPr>
        <w:t>dohľadávanie</w:t>
      </w:r>
      <w:proofErr w:type="spellEnd"/>
      <w:r w:rsidRPr="002B1C28">
        <w:rPr>
          <w:rFonts w:ascii="Nudista" w:eastAsia="Nudista" w:hAnsi="Nudista" w:cs="Nudista"/>
        </w:rPr>
        <w:t xml:space="preserve"> udalostí v komplexných scénach (2 vozidlá {id:1, farba: čierna, typ: osobné, </w:t>
      </w:r>
      <w:proofErr w:type="spellStart"/>
      <w:r w:rsidRPr="002B1C28">
        <w:rPr>
          <w:rFonts w:ascii="Nudista" w:eastAsia="Nudista" w:hAnsi="Nudista" w:cs="Nudista"/>
        </w:rPr>
        <w:t>ečv</w:t>
      </w:r>
      <w:proofErr w:type="spellEnd"/>
      <w:r w:rsidRPr="002B1C28">
        <w:rPr>
          <w:rFonts w:ascii="Nudista" w:eastAsia="Nudista" w:hAnsi="Nudista" w:cs="Nudista"/>
        </w:rPr>
        <w:t xml:space="preserve">: xx123ZZ, značka: škoda, id:2, farba: červená, typ: nákladné, </w:t>
      </w:r>
      <w:proofErr w:type="spellStart"/>
      <w:r w:rsidRPr="002B1C28">
        <w:rPr>
          <w:rFonts w:ascii="Nudista" w:eastAsia="Nudista" w:hAnsi="Nudista" w:cs="Nudista"/>
        </w:rPr>
        <w:t>ečv</w:t>
      </w:r>
      <w:proofErr w:type="spellEnd"/>
      <w:r w:rsidRPr="002B1C28">
        <w:rPr>
          <w:rFonts w:ascii="Nudista" w:eastAsia="Nudista" w:hAnsi="Nudista" w:cs="Nudista"/>
        </w:rPr>
        <w:t xml:space="preserve">: ZZ444CC, značka: </w:t>
      </w:r>
      <w:proofErr w:type="spellStart"/>
      <w:r w:rsidRPr="002B1C28">
        <w:rPr>
          <w:rFonts w:ascii="Nudista" w:eastAsia="Nudista" w:hAnsi="Nudista" w:cs="Nudista"/>
        </w:rPr>
        <w:t>Scania</w:t>
      </w:r>
      <w:proofErr w:type="spellEnd"/>
      <w:r w:rsidRPr="002B1C28">
        <w:rPr>
          <w:rFonts w:ascii="Nudista" w:eastAsia="Nudista" w:hAnsi="Nudista" w:cs="Nudista"/>
        </w:rPr>
        <w:t xml:space="preserve">}, udalosť: havária, čas: 13:00:33, zdroj: “kruhový objazd Centrum”) </w:t>
      </w:r>
    </w:p>
    <w:p w14:paraId="0930BE46"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Sémantická analýza vyhľadávania komplexných udalostí kombinácie rôznych výstupov (</w:t>
      </w:r>
      <w:proofErr w:type="spellStart"/>
      <w:r w:rsidRPr="002B1C28">
        <w:rPr>
          <w:rFonts w:ascii="Nudista" w:eastAsia="Nudista" w:hAnsi="Nudista" w:cs="Nudista"/>
        </w:rPr>
        <w:t>IoT</w:t>
      </w:r>
      <w:proofErr w:type="spellEnd"/>
      <w:r w:rsidRPr="002B1C28">
        <w:rPr>
          <w:rFonts w:ascii="Nudista" w:eastAsia="Nudista" w:hAnsi="Nudista" w:cs="Nudista"/>
        </w:rPr>
        <w:t xml:space="preserve"> + video analýza). Zber údajov zo senzorov životného prostredia CO2 v konkrétnej lokalite + počet nákladných áut v konkrétnej scéne v rovnakom čase môže vytvoriť nové dynamické modely strojového učenia pre možnosť predikcie situácií zvýšenia výskytu splodín z dôvodu zvýšenia dopravnej situácie. </w:t>
      </w:r>
    </w:p>
    <w:p w14:paraId="2E003ABA"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Alarmy a notifikácie – tvorba pravidiel rozhodovania a riadenia toku informácií. Zabezpečí rozhranie pre definíciu a nastavenie biznis pravidiel a vykonania riadiacich aktivít. Umožní zasielanie notifikácií prostredníctvom email/SMS a iných prednastavených možností prenosu malých správ (MQTT) zodpovedným osobám alebo e-mailov a systémových alarmov.</w:t>
      </w:r>
    </w:p>
    <w:p w14:paraId="59D9CD5B"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Fyzicky budú kamery pripojené do siete Mestskej polície cez vytvorené komunikačné rozhranie (vrátane sieťových bezpečnostných prvkov) – softvérový prvok nainštalovaný na samostatnom serveri, ktoré zabezpečí preposlanie analytických údajov do centrálnej integračnej a analytickej platformy. </w:t>
      </w:r>
    </w:p>
    <w:p w14:paraId="13A80975" w14:textId="77777777" w:rsidR="00833D62" w:rsidRPr="002B1C28" w:rsidRDefault="00833D62" w:rsidP="005F01CD">
      <w:pPr>
        <w:pStyle w:val="Nadpis3"/>
        <w:keepNext w:val="0"/>
        <w:keepLines w:val="0"/>
        <w:numPr>
          <w:ilvl w:val="0"/>
          <w:numId w:val="0"/>
        </w:numPr>
        <w:spacing w:after="120" w:line="240" w:lineRule="auto"/>
        <w:ind w:left="1224" w:hanging="504"/>
        <w:jc w:val="both"/>
        <w:rPr>
          <w:rFonts w:ascii="Nudista" w:eastAsia="Nudista" w:hAnsi="Nudista" w:cs="Nudista"/>
          <w:i/>
        </w:rPr>
      </w:pPr>
    </w:p>
    <w:p w14:paraId="307F8879" w14:textId="77777777" w:rsidR="00833D62" w:rsidRPr="002B1C28" w:rsidRDefault="00833D62" w:rsidP="005F01CD">
      <w:pPr>
        <w:pStyle w:val="Nadpis3"/>
        <w:keepNext w:val="0"/>
        <w:keepLines w:val="0"/>
        <w:numPr>
          <w:ilvl w:val="0"/>
          <w:numId w:val="0"/>
        </w:numPr>
        <w:spacing w:after="120" w:line="240" w:lineRule="auto"/>
        <w:ind w:left="1224" w:hanging="504"/>
        <w:jc w:val="both"/>
        <w:rPr>
          <w:rFonts w:ascii="Nudista" w:eastAsia="Nudista" w:hAnsi="Nudista" w:cs="Nudista"/>
          <w:b/>
          <w:i/>
        </w:rPr>
      </w:pPr>
      <w:r w:rsidRPr="002B1C28">
        <w:rPr>
          <w:rFonts w:ascii="Nudista" w:eastAsia="Nudista" w:hAnsi="Nudista" w:cs="Nudista"/>
          <w:b/>
          <w:i/>
        </w:rPr>
        <w:t>Životné prostredie</w:t>
      </w:r>
    </w:p>
    <w:p w14:paraId="27A361ED"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Modul Životné prostredie </w:t>
      </w:r>
    </w:p>
    <w:p w14:paraId="41F07E04" w14:textId="77777777" w:rsidR="00833D62" w:rsidRPr="002B1C28" w:rsidRDefault="00833D62" w:rsidP="005F01CD">
      <w:pPr>
        <w:pStyle w:val="Nadpis3"/>
        <w:keepNext w:val="0"/>
        <w:keepLines w:val="0"/>
        <w:numPr>
          <w:ilvl w:val="0"/>
          <w:numId w:val="0"/>
        </w:numPr>
        <w:spacing w:after="120" w:line="240" w:lineRule="auto"/>
        <w:ind w:left="567"/>
        <w:jc w:val="both"/>
        <w:rPr>
          <w:rFonts w:ascii="Nudista" w:eastAsia="Nudista" w:hAnsi="Nudista" w:cs="Nudista"/>
        </w:rPr>
      </w:pPr>
      <w:r w:rsidRPr="002B1C28">
        <w:rPr>
          <w:rFonts w:ascii="Nudista" w:eastAsia="Nudista" w:hAnsi="Nudista" w:cs="Nudista"/>
        </w:rPr>
        <w:t>Modul je určený pre meranie environmentálnych veličín, najmä kvality ovzdušia. Modul obsahuje senzory určené na meranie veličín, ktoré budú rozložené na vybraných lokalitách v meste. Do modulu je zaradená aj infraštruktúra siete zberných bodov dát (</w:t>
      </w:r>
      <w:proofErr w:type="spellStart"/>
      <w:r w:rsidRPr="002B1C28">
        <w:rPr>
          <w:rFonts w:ascii="Nudista" w:eastAsia="Nudista" w:hAnsi="Nudista" w:cs="Nudista"/>
        </w:rPr>
        <w:t>IoT</w:t>
      </w:r>
      <w:proofErr w:type="spellEnd"/>
      <w:r w:rsidRPr="002B1C28">
        <w:rPr>
          <w:rFonts w:ascii="Nudista" w:eastAsia="Nudista" w:hAnsi="Nudista" w:cs="Nudista"/>
        </w:rPr>
        <w:t xml:space="preserve"> </w:t>
      </w:r>
      <w:proofErr w:type="spellStart"/>
      <w:r w:rsidRPr="002B1C28">
        <w:rPr>
          <w:rFonts w:ascii="Nudista" w:eastAsia="Nudista" w:hAnsi="Nudista" w:cs="Nudista"/>
        </w:rPr>
        <w:t>Gateway</w:t>
      </w:r>
      <w:proofErr w:type="spellEnd"/>
      <w:r w:rsidRPr="002B1C28">
        <w:rPr>
          <w:rFonts w:ascii="Nudista" w:eastAsia="Nudista" w:hAnsi="Nudista" w:cs="Nudista"/>
        </w:rPr>
        <w:t>), čo predstavuje anténu, resp. technológiu, ktorá zbiera údaje zo senzorov. Tieto senzory môžu byť rozložene na vzdialenejších miestach mesta bez dostupnosti elektrickej siete, keďže na prevádzku nepotrebujú elektrickú energiu, ale dokážu roky fungovať na batériách. Zberné body využívajú aj iné moduly na zber dát, takže sú základným prvkom celého riešenia, ktoré sadá použiť na budúce aplikácie. Predmetom environmentálneho merania budú nasledovné veličiny:</w:t>
      </w:r>
    </w:p>
    <w:p w14:paraId="421F2CC8"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Prachové častice PM5 a PM10 </w:t>
      </w:r>
    </w:p>
    <w:p w14:paraId="4105B984"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Plyny NO2, SO2, CO2, O3 </w:t>
      </w:r>
    </w:p>
    <w:p w14:paraId="13AAD406"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lastRenderedPageBreak/>
        <w:t>Meteorologické údaje – teplota a vlhkosť vzduchu</w:t>
      </w:r>
    </w:p>
    <w:p w14:paraId="1B94A035"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Osadenie meracích jednotiek na sledovanie environmentálnych parametrov sa bude realizovať na frekventovaných miestach. Mesto vďaka efektívne nastavenej sieti senzorov získa potrebný prehľad o stave ovzdušia a lokálnych a sezónnych vplyvoch na jeho kvalitu. Vďaka tomu dokáže prijímať efektívnejšie opatrenia a prijímať politiky v oblasti životného prostredia v budúcnosti. Občan získa aktuálnu informáciu z konkrétnej oblasti a v prípade potreby je možné údaje na </w:t>
      </w:r>
      <w:proofErr w:type="spellStart"/>
      <w:r w:rsidRPr="002B1C28">
        <w:rPr>
          <w:rFonts w:ascii="Nudista" w:eastAsia="Nudista" w:hAnsi="Nudista" w:cs="Nudista"/>
        </w:rPr>
        <w:t>IoT</w:t>
      </w:r>
      <w:proofErr w:type="spellEnd"/>
      <w:r w:rsidRPr="002B1C28">
        <w:rPr>
          <w:rFonts w:ascii="Nudista" w:eastAsia="Nudista" w:hAnsi="Nudista" w:cs="Nudista"/>
        </w:rPr>
        <w:t xml:space="preserve"> platforme dátovo kontrolovať a kalibrovať voči referenčným údajom z iných autorít (napr. SHMÚ). </w:t>
      </w:r>
    </w:p>
    <w:p w14:paraId="2FD2C34F"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Z technického pohľadu bude riešenie zostavené z: </w:t>
      </w:r>
    </w:p>
    <w:p w14:paraId="439B6E10"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proofErr w:type="spellStart"/>
      <w:r w:rsidRPr="002B1C28">
        <w:rPr>
          <w:rFonts w:ascii="Nudista" w:eastAsia="Nudista" w:hAnsi="Nudista" w:cs="Nudista"/>
        </w:rPr>
        <w:t>Meteostanica</w:t>
      </w:r>
      <w:proofErr w:type="spellEnd"/>
      <w:r w:rsidRPr="002B1C28">
        <w:rPr>
          <w:rFonts w:ascii="Nudista" w:eastAsia="Nudista" w:hAnsi="Nudista" w:cs="Nudista"/>
        </w:rPr>
        <w:t xml:space="preserve"> – zabezpečujúca monitorovanie teploty, vlhkosti;</w:t>
      </w:r>
    </w:p>
    <w:p w14:paraId="3CDA36C7"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Zariadenie pre indikatívne merania kvality ovzdušia (NO2, SO2, NO, CO2, O3 a PM2,5/10);</w:t>
      </w:r>
    </w:p>
    <w:p w14:paraId="7B6589E8" w14:textId="1390038D" w:rsidR="009276FE" w:rsidRDefault="00833D62" w:rsidP="009276FE">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Prenos údajov zo senzorov bude zabezpečená prostredníctvom </w:t>
      </w:r>
      <w:proofErr w:type="spellStart"/>
      <w:r w:rsidRPr="002B1C28">
        <w:rPr>
          <w:rFonts w:ascii="Nudista" w:eastAsia="Nudista" w:hAnsi="Nudista" w:cs="Nudista"/>
        </w:rPr>
        <w:t>IoT</w:t>
      </w:r>
      <w:proofErr w:type="spellEnd"/>
      <w:r w:rsidRPr="002B1C28">
        <w:rPr>
          <w:rFonts w:ascii="Nudista" w:eastAsia="Nudista" w:hAnsi="Nudista" w:cs="Nudista"/>
        </w:rPr>
        <w:t xml:space="preserve"> siete. </w:t>
      </w:r>
    </w:p>
    <w:p w14:paraId="1437B6D5" w14:textId="77777777" w:rsidR="000C37E5" w:rsidRDefault="000C37E5" w:rsidP="005F01CD">
      <w:pPr>
        <w:pStyle w:val="Nadpis3"/>
        <w:keepNext w:val="0"/>
        <w:keepLines w:val="0"/>
        <w:numPr>
          <w:ilvl w:val="0"/>
          <w:numId w:val="0"/>
        </w:numPr>
        <w:spacing w:after="120" w:line="240" w:lineRule="auto"/>
        <w:ind w:firstLine="567"/>
        <w:jc w:val="both"/>
        <w:rPr>
          <w:rFonts w:ascii="Nudista" w:eastAsia="Nudista" w:hAnsi="Nudista" w:cs="Nudista"/>
          <w:b/>
          <w:i/>
        </w:rPr>
      </w:pPr>
    </w:p>
    <w:p w14:paraId="3E7872E7" w14:textId="0DC330E7" w:rsidR="00833D62" w:rsidRPr="002B1C28" w:rsidRDefault="00833D62" w:rsidP="005F01CD">
      <w:pPr>
        <w:pStyle w:val="Nadpis3"/>
        <w:keepNext w:val="0"/>
        <w:keepLines w:val="0"/>
        <w:numPr>
          <w:ilvl w:val="0"/>
          <w:numId w:val="0"/>
        </w:numPr>
        <w:spacing w:after="120" w:line="240" w:lineRule="auto"/>
        <w:ind w:firstLine="567"/>
        <w:jc w:val="both"/>
        <w:rPr>
          <w:rFonts w:ascii="Nudista" w:eastAsia="Nudista" w:hAnsi="Nudista" w:cs="Nudista"/>
          <w:b/>
          <w:i/>
        </w:rPr>
      </w:pPr>
      <w:r w:rsidRPr="002B1C28">
        <w:rPr>
          <w:rFonts w:ascii="Nudista" w:eastAsia="Nudista" w:hAnsi="Nudista" w:cs="Nudista"/>
          <w:b/>
          <w:i/>
        </w:rPr>
        <w:t>Verejné osvetlenie</w:t>
      </w:r>
    </w:p>
    <w:p w14:paraId="2DDCEBA6"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Modul Verejné osvetlenie</w:t>
      </w:r>
    </w:p>
    <w:p w14:paraId="0F491015" w14:textId="77777777" w:rsidR="00833D62" w:rsidRPr="002B1C28" w:rsidRDefault="00833D62" w:rsidP="005F01CD">
      <w:pPr>
        <w:pStyle w:val="Nadpis3"/>
        <w:keepNext w:val="0"/>
        <w:keepLines w:val="0"/>
        <w:numPr>
          <w:ilvl w:val="0"/>
          <w:numId w:val="0"/>
        </w:numPr>
        <w:spacing w:after="120" w:line="240" w:lineRule="auto"/>
        <w:ind w:left="567"/>
        <w:jc w:val="both"/>
        <w:rPr>
          <w:rFonts w:ascii="Nudista" w:eastAsia="Nudista" w:hAnsi="Nudista" w:cs="Nudista"/>
        </w:rPr>
      </w:pPr>
      <w:r w:rsidRPr="002B1C28">
        <w:rPr>
          <w:rFonts w:ascii="Nudista" w:eastAsia="Nudista" w:hAnsi="Nudista" w:cs="Nudista"/>
        </w:rPr>
        <w:t xml:space="preserve">Riešenie vďaka </w:t>
      </w:r>
      <w:proofErr w:type="spellStart"/>
      <w:r w:rsidRPr="002B1C28">
        <w:rPr>
          <w:rFonts w:ascii="Nudista" w:eastAsia="Nudista" w:hAnsi="Nudista" w:cs="Nudista"/>
        </w:rPr>
        <w:t>IoT</w:t>
      </w:r>
      <w:proofErr w:type="spellEnd"/>
      <w:r w:rsidRPr="002B1C28">
        <w:rPr>
          <w:rFonts w:ascii="Nudista" w:eastAsia="Nudista" w:hAnsi="Nudista" w:cs="Nudista"/>
        </w:rPr>
        <w:t xml:space="preserve"> komponentom zmení existujúcu sieť verejného osvetlenia na nástroj vytvárania úspor a optimalizácie v zmysle SMART riešení. V rámci energetickej úspory sa nainštalujú riadiace jednotky do rozvádzačov verejného osvetlenia, cez ktoré sa budú dať riadiť svetelné okruhy mesta na úrovni častí, ktoré sú zapojene do toho istého rozvádzača. V prípade, že mesto už má inštalované SMART ovládanie, tak vytvorením prevodového mostíka riadenia sa budú dať ovládať aj konkrétne lampy. Týmto dosiahneme úsporu formou presného načasovania svietidiel podľa vonkajších podmienok. SMART riešenie umožní: </w:t>
      </w:r>
    </w:p>
    <w:p w14:paraId="00FAA1C4"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Komunikáciu každého rozvádzača (RVO) s centrálnou </w:t>
      </w:r>
      <w:proofErr w:type="spellStart"/>
      <w:r w:rsidRPr="002B1C28">
        <w:rPr>
          <w:rFonts w:ascii="Nudista" w:eastAsia="Nudista" w:hAnsi="Nudista" w:cs="Nudista"/>
        </w:rPr>
        <w:t>IoT</w:t>
      </w:r>
      <w:proofErr w:type="spellEnd"/>
      <w:r w:rsidRPr="002B1C28">
        <w:rPr>
          <w:rFonts w:ascii="Nudista" w:eastAsia="Nudista" w:hAnsi="Nudista" w:cs="Nudista"/>
        </w:rPr>
        <w:t xml:space="preserve"> platformou </w:t>
      </w:r>
    </w:p>
    <w:p w14:paraId="2A1C8F28"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Systém bude schopný riadiť a monitorovať celú sieť verejného osvetlenia</w:t>
      </w:r>
    </w:p>
    <w:p w14:paraId="24ACB8CB"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Systém riadenia bude otvorený s možnosťou integrácie nových prvkov v súlade s dynamikou rozvoja systému verejného osvetlenia</w:t>
      </w:r>
    </w:p>
    <w:p w14:paraId="1139F8C3"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Systém umožní na spínanie zohľadniť </w:t>
      </w:r>
      <w:proofErr w:type="spellStart"/>
      <w:r w:rsidRPr="002B1C28">
        <w:rPr>
          <w:rFonts w:ascii="Nudista" w:eastAsia="Nudista" w:hAnsi="Nudista" w:cs="Nudista"/>
        </w:rPr>
        <w:t>astrohodiny</w:t>
      </w:r>
      <w:proofErr w:type="spellEnd"/>
      <w:r w:rsidRPr="002B1C28">
        <w:rPr>
          <w:rFonts w:ascii="Nudista" w:eastAsia="Nudista" w:hAnsi="Nudista" w:cs="Nudista"/>
        </w:rPr>
        <w:t xml:space="preserve"> západu/východu slnka</w:t>
      </w:r>
    </w:p>
    <w:p w14:paraId="287EF9C6" w14:textId="77777777" w:rsidR="009276FE" w:rsidRDefault="009276FE" w:rsidP="009276FE">
      <w:pPr>
        <w:pStyle w:val="Nadpis3"/>
        <w:keepNext w:val="0"/>
        <w:keepLines w:val="0"/>
        <w:numPr>
          <w:ilvl w:val="0"/>
          <w:numId w:val="0"/>
        </w:numPr>
        <w:spacing w:after="120" w:line="240" w:lineRule="auto"/>
        <w:ind w:firstLine="567"/>
        <w:jc w:val="both"/>
        <w:rPr>
          <w:rFonts w:ascii="Nudista" w:eastAsia="Nudista" w:hAnsi="Nudista" w:cs="Nudista"/>
          <w:b/>
          <w:i/>
        </w:rPr>
      </w:pPr>
    </w:p>
    <w:p w14:paraId="0D073864" w14:textId="11208AF1" w:rsidR="00833D62" w:rsidRPr="002B1C28" w:rsidRDefault="00833D62" w:rsidP="005F01CD">
      <w:pPr>
        <w:pStyle w:val="Nadpis3"/>
        <w:keepNext w:val="0"/>
        <w:keepLines w:val="0"/>
        <w:numPr>
          <w:ilvl w:val="0"/>
          <w:numId w:val="0"/>
        </w:numPr>
        <w:spacing w:after="120" w:line="240" w:lineRule="auto"/>
        <w:ind w:firstLine="567"/>
        <w:jc w:val="both"/>
        <w:rPr>
          <w:rFonts w:ascii="Nudista" w:eastAsia="Nudista" w:hAnsi="Nudista" w:cs="Nudista"/>
          <w:b/>
          <w:i/>
        </w:rPr>
      </w:pPr>
      <w:r w:rsidRPr="002B1C28">
        <w:rPr>
          <w:rFonts w:ascii="Nudista" w:eastAsia="Nudista" w:hAnsi="Nudista" w:cs="Nudista"/>
          <w:b/>
          <w:i/>
        </w:rPr>
        <w:t>Parkovanie a inteligentné meranie energií</w:t>
      </w:r>
    </w:p>
    <w:p w14:paraId="690B03E8"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Modul Parkovanie</w:t>
      </w:r>
    </w:p>
    <w:p w14:paraId="66A1C23B" w14:textId="77777777" w:rsidR="00833D62" w:rsidRPr="002B1C28" w:rsidRDefault="00833D62" w:rsidP="005F01CD">
      <w:pPr>
        <w:pStyle w:val="Nadpis3"/>
        <w:keepNext w:val="0"/>
        <w:keepLines w:val="0"/>
        <w:numPr>
          <w:ilvl w:val="0"/>
          <w:numId w:val="0"/>
        </w:numPr>
        <w:spacing w:after="120" w:line="240" w:lineRule="auto"/>
        <w:ind w:left="567"/>
        <w:jc w:val="both"/>
        <w:rPr>
          <w:rFonts w:ascii="Nudista" w:eastAsia="Nudista" w:hAnsi="Nudista" w:cs="Nudista"/>
        </w:rPr>
      </w:pPr>
      <w:r w:rsidRPr="002B1C28">
        <w:rPr>
          <w:rFonts w:ascii="Nudista" w:eastAsia="Nudista" w:hAnsi="Nudista" w:cs="Nudista"/>
        </w:rPr>
        <w:t xml:space="preserve">Modul </w:t>
      </w:r>
      <w:proofErr w:type="spellStart"/>
      <w:r w:rsidRPr="002B1C28">
        <w:rPr>
          <w:rFonts w:ascii="Nudista" w:eastAsia="Nudista" w:hAnsi="Nudista" w:cs="Nudista"/>
        </w:rPr>
        <w:t>IoT</w:t>
      </w:r>
      <w:proofErr w:type="spellEnd"/>
      <w:r w:rsidRPr="002B1C28">
        <w:rPr>
          <w:rFonts w:ascii="Nudista" w:eastAsia="Nudista" w:hAnsi="Nudista" w:cs="Nudista"/>
        </w:rPr>
        <w:t xml:space="preserve"> obsahuje senzory, ktoré sa montujú na každé jedno parkovisko a parkovacie miesto, ktoré chceme monitorovať. Jedná sa o zariadenie (senzor)zapustené do zeme, ktoré nepotrebuje externé napájanie, nakoľko obsahuje batériu. Pomocou senzorov vieme monitorovať parkovacie miesta v meste a ich obsadenosť. Časťou modulu sú LED informačné tabule, ktoré budú informovať o voľných parkovacích miestach na parkoviskách a tým manažovať dopravu. Senzory z parkovania budú napojené na </w:t>
      </w:r>
      <w:proofErr w:type="spellStart"/>
      <w:r w:rsidRPr="002B1C28">
        <w:rPr>
          <w:rFonts w:ascii="Nudista" w:eastAsia="Nudista" w:hAnsi="Nudista" w:cs="Nudista"/>
        </w:rPr>
        <w:t>IoT</w:t>
      </w:r>
      <w:proofErr w:type="spellEnd"/>
      <w:r w:rsidRPr="002B1C28">
        <w:rPr>
          <w:rFonts w:ascii="Nudista" w:eastAsia="Nudista" w:hAnsi="Nudista" w:cs="Nudista"/>
        </w:rPr>
        <w:t xml:space="preserve"> platformu cez </w:t>
      </w:r>
      <w:proofErr w:type="spellStart"/>
      <w:r w:rsidRPr="002B1C28">
        <w:rPr>
          <w:rFonts w:ascii="Nudista" w:eastAsia="Nudista" w:hAnsi="Nudista" w:cs="Nudista"/>
        </w:rPr>
        <w:t>IoT</w:t>
      </w:r>
      <w:proofErr w:type="spellEnd"/>
      <w:r w:rsidRPr="002B1C28">
        <w:rPr>
          <w:rFonts w:ascii="Nudista" w:eastAsia="Nudista" w:hAnsi="Nudista" w:cs="Nudista"/>
        </w:rPr>
        <w:t xml:space="preserve"> </w:t>
      </w:r>
      <w:proofErr w:type="spellStart"/>
      <w:r w:rsidRPr="002B1C28">
        <w:rPr>
          <w:rFonts w:ascii="Nudista" w:eastAsia="Nudista" w:hAnsi="Nudista" w:cs="Nudista"/>
        </w:rPr>
        <w:t>Gateway</w:t>
      </w:r>
      <w:proofErr w:type="spellEnd"/>
      <w:r w:rsidRPr="002B1C28">
        <w:rPr>
          <w:rFonts w:ascii="Nudista" w:eastAsia="Nudista" w:hAnsi="Nudista" w:cs="Nudista"/>
        </w:rPr>
        <w:t xml:space="preserve">. </w:t>
      </w:r>
      <w:proofErr w:type="spellStart"/>
      <w:r w:rsidRPr="002B1C28">
        <w:rPr>
          <w:rFonts w:ascii="Nudista" w:eastAsia="Nudista" w:hAnsi="Nudista" w:cs="Nudista"/>
        </w:rPr>
        <w:t>IoT</w:t>
      </w:r>
      <w:proofErr w:type="spellEnd"/>
      <w:r w:rsidRPr="002B1C28">
        <w:rPr>
          <w:rFonts w:ascii="Nudista" w:eastAsia="Nudista" w:hAnsi="Nudista" w:cs="Nudista"/>
        </w:rPr>
        <w:t xml:space="preserve"> senzory a zariadenia pre zber dát budú mať nasledovné vlastnosti a funkcionality: </w:t>
      </w:r>
    </w:p>
    <w:p w14:paraId="66A5414D"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Komunikačná sieť pre prenos dát do centrálnej platformy. Sieť zabezpečí zber a transformáciu dát do jednotnej podoby pre ďalšie spracovanie. Jedná sa o hardvérové zariadenia (</w:t>
      </w:r>
      <w:proofErr w:type="spellStart"/>
      <w:r w:rsidRPr="002B1C28">
        <w:rPr>
          <w:rFonts w:ascii="Nudista" w:eastAsia="Nudista" w:hAnsi="Nudista" w:cs="Nudista"/>
        </w:rPr>
        <w:t>IoT</w:t>
      </w:r>
      <w:proofErr w:type="spellEnd"/>
      <w:r w:rsidRPr="002B1C28">
        <w:rPr>
          <w:rFonts w:ascii="Nudista" w:eastAsia="Nudista" w:hAnsi="Nudista" w:cs="Nudista"/>
        </w:rPr>
        <w:t xml:space="preserve"> </w:t>
      </w:r>
      <w:proofErr w:type="spellStart"/>
      <w:r w:rsidRPr="002B1C28">
        <w:rPr>
          <w:rFonts w:ascii="Nudista" w:eastAsia="Nudista" w:hAnsi="Nudista" w:cs="Nudista"/>
        </w:rPr>
        <w:t>Gateway</w:t>
      </w:r>
      <w:proofErr w:type="spellEnd"/>
      <w:r w:rsidRPr="002B1C28">
        <w:rPr>
          <w:rFonts w:ascii="Nudista" w:eastAsia="Nudista" w:hAnsi="Nudista" w:cs="Nudista"/>
        </w:rPr>
        <w:t xml:space="preserve">), ktoré bude potrebné inštalovať v určitej hustote, aby bolo zabezpečené pokrytie daného územia, z ktorého je potrebné získavať údaje. Vybudovanie v danej lokalite bude súčasťou riešenia. </w:t>
      </w:r>
    </w:p>
    <w:p w14:paraId="6CC70814"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Na komunikáciu je možné využiť optickú sieť mesta alebo </w:t>
      </w:r>
      <w:proofErr w:type="spellStart"/>
      <w:r w:rsidRPr="002B1C28">
        <w:rPr>
          <w:rFonts w:ascii="Nudista" w:eastAsia="Nudista" w:hAnsi="Nudista" w:cs="Nudista"/>
        </w:rPr>
        <w:t>IoT</w:t>
      </w:r>
      <w:proofErr w:type="spellEnd"/>
      <w:r w:rsidRPr="002B1C28">
        <w:rPr>
          <w:rFonts w:ascii="Nudista" w:eastAsia="Nudista" w:hAnsi="Nudista" w:cs="Nudista"/>
        </w:rPr>
        <w:t xml:space="preserve"> bezdrôtovú sieť, </w:t>
      </w:r>
      <w:proofErr w:type="spellStart"/>
      <w:r w:rsidRPr="002B1C28">
        <w:rPr>
          <w:rFonts w:ascii="Nudista" w:eastAsia="Nudista" w:hAnsi="Nudista" w:cs="Nudista"/>
        </w:rPr>
        <w:t>LoRa</w:t>
      </w:r>
      <w:proofErr w:type="spellEnd"/>
      <w:r w:rsidRPr="002B1C28">
        <w:rPr>
          <w:rFonts w:ascii="Nudista" w:eastAsia="Nudista" w:hAnsi="Nudista" w:cs="Nudista"/>
        </w:rPr>
        <w:t>, ktorá je otvoreným štandardom.</w:t>
      </w:r>
    </w:p>
    <w:p w14:paraId="2A8DD0B1" w14:textId="77777777" w:rsidR="00833D62" w:rsidRPr="002B1C28" w:rsidRDefault="00833D62" w:rsidP="005F01CD">
      <w:pPr>
        <w:pStyle w:val="Nadpis3"/>
        <w:keepNext w:val="0"/>
        <w:keepLines w:val="0"/>
        <w:numPr>
          <w:ilvl w:val="0"/>
          <w:numId w:val="0"/>
        </w:numPr>
        <w:spacing w:after="120" w:line="240" w:lineRule="auto"/>
        <w:ind w:left="567"/>
        <w:jc w:val="both"/>
        <w:rPr>
          <w:rFonts w:ascii="Nudista" w:hAnsi="Nudista"/>
        </w:rPr>
      </w:pPr>
      <w:r w:rsidRPr="002B1C28">
        <w:rPr>
          <w:rFonts w:ascii="Nudista" w:eastAsia="Nudista" w:hAnsi="Nudista" w:cs="Nudista"/>
        </w:rPr>
        <w:t xml:space="preserve">Senzory budú prepojené cez </w:t>
      </w:r>
      <w:proofErr w:type="spellStart"/>
      <w:r w:rsidRPr="002B1C28">
        <w:rPr>
          <w:rFonts w:ascii="Nudista" w:eastAsia="Nudista" w:hAnsi="Nudista" w:cs="Nudista"/>
        </w:rPr>
        <w:t>IoT</w:t>
      </w:r>
      <w:proofErr w:type="spellEnd"/>
      <w:r w:rsidRPr="002B1C28">
        <w:rPr>
          <w:rFonts w:ascii="Nudista" w:eastAsia="Nudista" w:hAnsi="Nudista" w:cs="Nudista"/>
        </w:rPr>
        <w:t xml:space="preserve"> sieť na dátové a analytické centrum. Výstup bude zverejnený na LED informačných paneloch v meste, ktoré zobrazia informácie o parkovacích miestach. </w:t>
      </w:r>
    </w:p>
    <w:p w14:paraId="1D8BDFA8" w14:textId="77777777" w:rsidR="00833D62" w:rsidRPr="002B1C28" w:rsidRDefault="00833D62" w:rsidP="00833D62">
      <w:pPr>
        <w:rPr>
          <w:rFonts w:ascii="Nudista" w:hAnsi="Nudista"/>
        </w:rPr>
      </w:pPr>
    </w:p>
    <w:p w14:paraId="1A100334"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Modul inteligentné meranie energií</w:t>
      </w:r>
    </w:p>
    <w:p w14:paraId="7357AD31"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Senzory na meranie spotreby energií (</w:t>
      </w:r>
      <w:proofErr w:type="spellStart"/>
      <w:r w:rsidRPr="002B1C28">
        <w:rPr>
          <w:rFonts w:ascii="Nudista" w:eastAsia="Nudista" w:hAnsi="Nudista" w:cs="Nudista"/>
        </w:rPr>
        <w:t>IoT</w:t>
      </w:r>
      <w:proofErr w:type="spellEnd"/>
      <w:r w:rsidRPr="002B1C28">
        <w:rPr>
          <w:rFonts w:ascii="Nudista" w:eastAsia="Nudista" w:hAnsi="Nudista" w:cs="Nudista"/>
        </w:rPr>
        <w:t xml:space="preserve"> senzory) budú namontované na každé jedno odberné miesto pre odber energií v objektoch vo vlastníctve mesta. Pomocou senzorov vieme monitorovať aktuálnu spotrebu a tým manažovať politiky smerované do úspor energií vo verejných budovách. Senzory z parkovania a merania budú napojené na </w:t>
      </w:r>
      <w:proofErr w:type="spellStart"/>
      <w:r w:rsidRPr="002B1C28">
        <w:rPr>
          <w:rFonts w:ascii="Nudista" w:eastAsia="Nudista" w:hAnsi="Nudista" w:cs="Nudista"/>
        </w:rPr>
        <w:t>IoT</w:t>
      </w:r>
      <w:proofErr w:type="spellEnd"/>
      <w:r w:rsidRPr="002B1C28">
        <w:rPr>
          <w:rFonts w:ascii="Nudista" w:eastAsia="Nudista" w:hAnsi="Nudista" w:cs="Nudista"/>
        </w:rPr>
        <w:t xml:space="preserve"> platformu cez </w:t>
      </w:r>
      <w:proofErr w:type="spellStart"/>
      <w:r w:rsidRPr="002B1C28">
        <w:rPr>
          <w:rFonts w:ascii="Nudista" w:eastAsia="Nudista" w:hAnsi="Nudista" w:cs="Nudista"/>
        </w:rPr>
        <w:t>IoT</w:t>
      </w:r>
      <w:proofErr w:type="spellEnd"/>
      <w:r w:rsidRPr="002B1C28">
        <w:rPr>
          <w:rFonts w:ascii="Nudista" w:eastAsia="Nudista" w:hAnsi="Nudista" w:cs="Nudista"/>
        </w:rPr>
        <w:t xml:space="preserve"> </w:t>
      </w:r>
      <w:proofErr w:type="spellStart"/>
      <w:r w:rsidRPr="002B1C28">
        <w:rPr>
          <w:rFonts w:ascii="Nudista" w:eastAsia="Nudista" w:hAnsi="Nudista" w:cs="Nudista"/>
        </w:rPr>
        <w:t>Gateway</w:t>
      </w:r>
      <w:proofErr w:type="spellEnd"/>
    </w:p>
    <w:p w14:paraId="059C1FB3"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Komunikačná sieť pre prenos dát do centrálnej platformy. Sieť zabezpečí zber a</w:t>
      </w:r>
      <w:r w:rsidRPr="002B1C28">
        <w:rPr>
          <w:rFonts w:ascii="Cambria Math" w:eastAsia="Nudista" w:hAnsi="Cambria Math" w:cs="Cambria Math"/>
        </w:rPr>
        <w:t> </w:t>
      </w:r>
      <w:r w:rsidRPr="002B1C28">
        <w:rPr>
          <w:rFonts w:ascii="Nudista" w:eastAsia="Nudista" w:hAnsi="Nudista" w:cs="Nudista"/>
        </w:rPr>
        <w:t>transformáciu dát do jednotnej podoby pre ďalšie spracovanie. Jedná sa o</w:t>
      </w:r>
      <w:r w:rsidRPr="002B1C28">
        <w:rPr>
          <w:rFonts w:ascii="Cambria Math" w:eastAsia="Nudista" w:hAnsi="Cambria Math" w:cs="Cambria Math"/>
        </w:rPr>
        <w:t> </w:t>
      </w:r>
      <w:r w:rsidRPr="002B1C28">
        <w:rPr>
          <w:rFonts w:ascii="Nudista" w:eastAsia="Nudista" w:hAnsi="Nudista" w:cs="Nudista"/>
        </w:rPr>
        <w:t>hardvérové zariadenia (</w:t>
      </w:r>
      <w:proofErr w:type="spellStart"/>
      <w:r w:rsidRPr="002B1C28">
        <w:rPr>
          <w:rFonts w:ascii="Nudista" w:eastAsia="Nudista" w:hAnsi="Nudista" w:cs="Nudista"/>
        </w:rPr>
        <w:t>IoT</w:t>
      </w:r>
      <w:proofErr w:type="spellEnd"/>
      <w:r w:rsidRPr="002B1C28">
        <w:rPr>
          <w:rFonts w:ascii="Nudista" w:eastAsia="Nudista" w:hAnsi="Nudista" w:cs="Nudista"/>
        </w:rPr>
        <w:t xml:space="preserve"> </w:t>
      </w:r>
      <w:proofErr w:type="spellStart"/>
      <w:r w:rsidRPr="002B1C28">
        <w:rPr>
          <w:rFonts w:ascii="Nudista" w:eastAsia="Nudista" w:hAnsi="Nudista" w:cs="Nudista"/>
        </w:rPr>
        <w:t>Gateway</w:t>
      </w:r>
      <w:proofErr w:type="spellEnd"/>
      <w:r w:rsidRPr="002B1C28">
        <w:rPr>
          <w:rFonts w:ascii="Nudista" w:eastAsia="Nudista" w:hAnsi="Nudista" w:cs="Nudista"/>
        </w:rPr>
        <w:t>), ktoré bude potrebné inštalovať v</w:t>
      </w:r>
      <w:r w:rsidRPr="002B1C28">
        <w:rPr>
          <w:rFonts w:ascii="Cambria Math" w:eastAsia="Nudista" w:hAnsi="Cambria Math" w:cs="Cambria Math"/>
        </w:rPr>
        <w:t> </w:t>
      </w:r>
      <w:r w:rsidRPr="002B1C28">
        <w:rPr>
          <w:rFonts w:ascii="Nudista" w:eastAsia="Nudista" w:hAnsi="Nudista" w:cs="Nudista"/>
        </w:rPr>
        <w:t>určitej hustote, aby bolo zabezpečené pokrytie daného územia, z ktorého je potrebné získavať údaje. Vybudovanie v danej lokalite bude súčasťou riešenia.</w:t>
      </w:r>
    </w:p>
    <w:p w14:paraId="5178C2E9"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Na komunikáciu je možné využiť optickú sieť mesta alebo </w:t>
      </w:r>
      <w:proofErr w:type="spellStart"/>
      <w:r w:rsidRPr="002B1C28">
        <w:rPr>
          <w:rFonts w:ascii="Nudista" w:eastAsia="Nudista" w:hAnsi="Nudista" w:cs="Nudista"/>
        </w:rPr>
        <w:t>IoT</w:t>
      </w:r>
      <w:proofErr w:type="spellEnd"/>
      <w:r w:rsidRPr="002B1C28">
        <w:rPr>
          <w:rFonts w:ascii="Nudista" w:eastAsia="Nudista" w:hAnsi="Nudista" w:cs="Nudista"/>
        </w:rPr>
        <w:t xml:space="preserve"> bezdrôtovú sieť, </w:t>
      </w:r>
      <w:proofErr w:type="spellStart"/>
      <w:r w:rsidRPr="002B1C28">
        <w:rPr>
          <w:rFonts w:ascii="Nudista" w:eastAsia="Nudista" w:hAnsi="Nudista" w:cs="Nudista"/>
        </w:rPr>
        <w:t>LoRa</w:t>
      </w:r>
      <w:proofErr w:type="spellEnd"/>
      <w:r w:rsidRPr="002B1C28">
        <w:rPr>
          <w:rFonts w:ascii="Nudista" w:eastAsia="Nudista" w:hAnsi="Nudista" w:cs="Nudista"/>
        </w:rPr>
        <w:t>, ktorá je otvoreným štandardom.</w:t>
      </w:r>
    </w:p>
    <w:p w14:paraId="20DA36EB" w14:textId="77777777" w:rsidR="00833D62" w:rsidRPr="002B1C28" w:rsidRDefault="00833D62" w:rsidP="005F01CD">
      <w:pPr>
        <w:pStyle w:val="Nadpis3"/>
        <w:keepNext w:val="0"/>
        <w:keepLines w:val="0"/>
        <w:numPr>
          <w:ilvl w:val="0"/>
          <w:numId w:val="0"/>
        </w:numPr>
        <w:spacing w:after="120" w:line="240" w:lineRule="auto"/>
        <w:ind w:left="1224" w:hanging="504"/>
        <w:jc w:val="both"/>
        <w:rPr>
          <w:rFonts w:ascii="Nudista" w:eastAsia="Nudista" w:hAnsi="Nudista" w:cs="Nudista"/>
          <w:b/>
          <w:i/>
        </w:rPr>
      </w:pPr>
    </w:p>
    <w:p w14:paraId="6E7999C7" w14:textId="77777777" w:rsidR="00833D62" w:rsidRPr="002B1C28" w:rsidRDefault="00833D62" w:rsidP="005F01CD">
      <w:pPr>
        <w:pStyle w:val="Nadpis3"/>
        <w:keepNext w:val="0"/>
        <w:keepLines w:val="0"/>
        <w:numPr>
          <w:ilvl w:val="0"/>
          <w:numId w:val="0"/>
        </w:numPr>
        <w:spacing w:after="120" w:line="240" w:lineRule="auto"/>
        <w:ind w:left="1224" w:hanging="504"/>
        <w:jc w:val="both"/>
        <w:rPr>
          <w:rFonts w:ascii="Nudista" w:eastAsia="Nudista" w:hAnsi="Nudista" w:cs="Nudista"/>
          <w:b/>
          <w:i/>
        </w:rPr>
      </w:pPr>
      <w:r w:rsidRPr="002B1C28">
        <w:rPr>
          <w:rFonts w:ascii="Nudista" w:eastAsia="Nudista" w:hAnsi="Nudista" w:cs="Nudista"/>
          <w:b/>
          <w:i/>
        </w:rPr>
        <w:t>Informovanie verejnosti</w:t>
      </w:r>
    </w:p>
    <w:p w14:paraId="4A0D6147"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Modul informačný kanál </w:t>
      </w:r>
    </w:p>
    <w:p w14:paraId="7E59AF8A" w14:textId="34EFB511" w:rsidR="00833D62" w:rsidRPr="002B1C28" w:rsidRDefault="00833D62" w:rsidP="005F01CD">
      <w:pPr>
        <w:pStyle w:val="Nadpis3"/>
        <w:keepNext w:val="0"/>
        <w:keepLines w:val="0"/>
        <w:numPr>
          <w:ilvl w:val="0"/>
          <w:numId w:val="0"/>
        </w:numPr>
        <w:spacing w:after="120" w:line="240" w:lineRule="auto"/>
        <w:ind w:left="567"/>
        <w:jc w:val="both"/>
        <w:rPr>
          <w:rFonts w:ascii="Nudista" w:eastAsia="Nudista" w:hAnsi="Nudista" w:cs="Nudista"/>
        </w:rPr>
      </w:pPr>
      <w:r w:rsidRPr="002B1C28">
        <w:rPr>
          <w:rFonts w:ascii="Nudista" w:eastAsia="Nudista" w:hAnsi="Nudista" w:cs="Nudista"/>
        </w:rPr>
        <w:t xml:space="preserve">Modul slúži pre zverejnenie dát z </w:t>
      </w:r>
      <w:proofErr w:type="spellStart"/>
      <w:r w:rsidRPr="002B1C28">
        <w:rPr>
          <w:rFonts w:ascii="Nudista" w:eastAsia="Nudista" w:hAnsi="Nudista" w:cs="Nudista"/>
        </w:rPr>
        <w:t>IoT</w:t>
      </w:r>
      <w:proofErr w:type="spellEnd"/>
      <w:r w:rsidRPr="002B1C28">
        <w:rPr>
          <w:rFonts w:ascii="Nudista" w:eastAsia="Nudista" w:hAnsi="Nudista" w:cs="Nudista"/>
        </w:rPr>
        <w:t xml:space="preserve"> platformy pre občanov (dáta zozbierané v rámci modulov). Úroveň informovanosti sa rieši v zmysle platnej legislatívy. Sem patrí webstránka mesta, kde sa budú dáta z jednotlivých modulov zobrazovať v užívateľsky prijateľnom prostredí. Ďalej sem patrí aj mobilná aplikácia pre zobrazovanie rovnakých dát. Okrem výstupov z </w:t>
      </w:r>
      <w:proofErr w:type="spellStart"/>
      <w:r w:rsidRPr="002B1C28">
        <w:rPr>
          <w:rFonts w:ascii="Nudista" w:eastAsia="Nudista" w:hAnsi="Nudista" w:cs="Nudista"/>
        </w:rPr>
        <w:t>IoT</w:t>
      </w:r>
      <w:proofErr w:type="spellEnd"/>
      <w:r w:rsidRPr="002B1C28">
        <w:rPr>
          <w:rFonts w:ascii="Nudista" w:eastAsia="Nudista" w:hAnsi="Nudista" w:cs="Nudista"/>
        </w:rPr>
        <w:t xml:space="preserve"> platformy bude možné do aplikácie zahrnúť aj informácie z iných agend spravovaných mestom, ale aj ďalšie informácie o pripravovaných podujatí a pod.</w:t>
      </w:r>
    </w:p>
    <w:p w14:paraId="51B03DAA"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Budované aplikačné služby </w:t>
      </w:r>
    </w:p>
    <w:p w14:paraId="713A7866" w14:textId="77777777" w:rsidR="00833D62" w:rsidRPr="002B1C28" w:rsidRDefault="00833D62" w:rsidP="005F01CD">
      <w:pPr>
        <w:pStyle w:val="Nadpis3"/>
        <w:keepNext w:val="0"/>
        <w:keepLines w:val="0"/>
        <w:numPr>
          <w:ilvl w:val="0"/>
          <w:numId w:val="0"/>
        </w:numPr>
        <w:spacing w:after="120" w:line="240" w:lineRule="auto"/>
        <w:ind w:left="567"/>
        <w:jc w:val="both"/>
        <w:rPr>
          <w:rFonts w:ascii="Nudista" w:eastAsia="Nudista" w:hAnsi="Nudista" w:cs="Nudista"/>
        </w:rPr>
      </w:pPr>
      <w:r w:rsidRPr="002B1C28">
        <w:rPr>
          <w:rFonts w:ascii="Nudista" w:eastAsia="Nudista" w:hAnsi="Nudista" w:cs="Nudista"/>
        </w:rPr>
        <w:t xml:space="preserve">Poskytnutie údajov o kvalite životného prostredia, parkovaní a dopravnej situácii - súčasťou SMART riešenia bude vytvorenie služby pre poskytovanie informácií. Informácie budú predstavovať výstupy zo senzorov a meračov, ktoré budú spracované v rámci </w:t>
      </w:r>
      <w:proofErr w:type="spellStart"/>
      <w:r w:rsidRPr="002B1C28">
        <w:rPr>
          <w:rFonts w:ascii="Nudista" w:eastAsia="Nudista" w:hAnsi="Nudista" w:cs="Nudista"/>
        </w:rPr>
        <w:t>IoT</w:t>
      </w:r>
      <w:proofErr w:type="spellEnd"/>
      <w:r w:rsidRPr="002B1C28">
        <w:rPr>
          <w:rFonts w:ascii="Nudista" w:eastAsia="Nudista" w:hAnsi="Nudista" w:cs="Nudista"/>
        </w:rPr>
        <w:t xml:space="preserve"> platformy (dátového a analytického centra). Údaje budú poskytované konečným užívateľom - občanom mesta a návštevníkom mesta prostredníctvom webovej stránky a informačných LED panelov. </w:t>
      </w:r>
    </w:p>
    <w:p w14:paraId="6B29D27E"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Verejný prístup k získaným výstupným dátam bude zabezpečený nasledovne: </w:t>
      </w:r>
    </w:p>
    <w:p w14:paraId="3E7D2C47"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zverejnením výstupných údajov spracovaných v užívateľskom formáte vo forme </w:t>
      </w:r>
      <w:proofErr w:type="spellStart"/>
      <w:r w:rsidRPr="002B1C28">
        <w:rPr>
          <w:rFonts w:ascii="Nudista" w:eastAsia="Nudista" w:hAnsi="Nudista" w:cs="Nudista"/>
        </w:rPr>
        <w:t>dashboard</w:t>
      </w:r>
      <w:proofErr w:type="spellEnd"/>
      <w:r w:rsidRPr="002B1C28">
        <w:rPr>
          <w:rFonts w:ascii="Nudista" w:eastAsia="Nudista" w:hAnsi="Nudista" w:cs="Nudista"/>
        </w:rPr>
        <w:t xml:space="preserve"> na webovej stránke mesta - viď koncová služba "Poskytovanie údajov o kvalite životného prostredia, parkovaní a dopravnej situácii v meste Nesvady";  </w:t>
      </w:r>
    </w:p>
    <w:p w14:paraId="6318670C"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poskytovaním výstupných údajov spracovaných v užívateľskom formáte prostredníctvom LED tabúľ vo vybraných lokalitách na území mesta Nesvady;  </w:t>
      </w:r>
    </w:p>
    <w:p w14:paraId="3A362D99"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elektronickou poštou na požiadanie do emailovej schránky žiadateľa alebo do schránky na portáli slovensko.sk;  </w:t>
      </w:r>
    </w:p>
    <w:p w14:paraId="4B80122F" w14:textId="2D0919EF"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zverejňovaním výstupných údajov v otvorenom strojovo čitateľnom formáte vytvorené podľa štandardov s úplnými a štandardizovanými metadátami alebo ontológie využívajúce jedinečné </w:t>
      </w:r>
      <w:proofErr w:type="spellStart"/>
      <w:r w:rsidRPr="002B1C28">
        <w:rPr>
          <w:rFonts w:ascii="Nudista" w:eastAsia="Nudista" w:hAnsi="Nudista" w:cs="Nudista"/>
        </w:rPr>
        <w:t>referencovateľné</w:t>
      </w:r>
      <w:proofErr w:type="spellEnd"/>
      <w:r w:rsidRPr="002B1C28">
        <w:rPr>
          <w:rFonts w:ascii="Nudista" w:eastAsia="Nudista" w:hAnsi="Nudista" w:cs="Nudista"/>
        </w:rPr>
        <w:t xml:space="preserve"> identifikátory P0945: Počet zavedených prvkov internetu vecí na podporu prioritných oblastí v mestách a verejnej správe (ukazovateľ vyjadruje počet senzorov a ďalších prvkov internetu vecí implementovaných v mestách slúžiacich na získavanie dát v rámci prioritných oblastí) – počet spoločne: </w:t>
      </w:r>
      <w:del w:id="149" w:author="Lucia Štrbová" w:date="2021-12-03T20:57:00Z">
        <w:r w:rsidRPr="002B1C28" w:rsidDel="0071599A">
          <w:rPr>
            <w:rFonts w:ascii="Nudista" w:eastAsia="Nudista" w:hAnsi="Nudista" w:cs="Nudista"/>
          </w:rPr>
          <w:delText xml:space="preserve">406 </w:delText>
        </w:r>
      </w:del>
      <w:ins w:id="150" w:author="Lucia Štrbová" w:date="2021-12-03T20:57:00Z">
        <w:r w:rsidR="0071599A">
          <w:rPr>
            <w:rFonts w:ascii="Nudista" w:eastAsia="Nudista" w:hAnsi="Nudista" w:cs="Nudista"/>
          </w:rPr>
          <w:t>100</w:t>
        </w:r>
        <w:r w:rsidR="0071599A" w:rsidRPr="002B1C28">
          <w:rPr>
            <w:rFonts w:ascii="Nudista" w:eastAsia="Nudista" w:hAnsi="Nudista" w:cs="Nudista"/>
          </w:rPr>
          <w:t xml:space="preserve"> </w:t>
        </w:r>
      </w:ins>
      <w:r w:rsidRPr="002B1C28">
        <w:rPr>
          <w:rFonts w:ascii="Nudista" w:eastAsia="Nudista" w:hAnsi="Nudista" w:cs="Nudista"/>
        </w:rPr>
        <w:t xml:space="preserve">(jedná sa o parkovacie senzory v počte </w:t>
      </w:r>
      <w:del w:id="151" w:author="Lucia Štrbová" w:date="2021-12-03T20:58:00Z">
        <w:r w:rsidRPr="002B1C28" w:rsidDel="0071599A">
          <w:rPr>
            <w:rFonts w:ascii="Nudista" w:eastAsia="Nudista" w:hAnsi="Nudista" w:cs="Nudista"/>
          </w:rPr>
          <w:delText xml:space="preserve">367 </w:delText>
        </w:r>
      </w:del>
      <w:ins w:id="152" w:author="Lucia Štrbová" w:date="2021-12-03T20:58:00Z">
        <w:r w:rsidR="0071599A" w:rsidRPr="002B1C28">
          <w:rPr>
            <w:rFonts w:ascii="Nudista" w:eastAsia="Nudista" w:hAnsi="Nudista" w:cs="Nudista"/>
          </w:rPr>
          <w:t>3</w:t>
        </w:r>
        <w:r w:rsidR="0071599A">
          <w:rPr>
            <w:rFonts w:ascii="Nudista" w:eastAsia="Nudista" w:hAnsi="Nudista" w:cs="Nudista"/>
          </w:rPr>
          <w:t>0</w:t>
        </w:r>
        <w:r w:rsidR="0071599A" w:rsidRPr="002B1C28">
          <w:rPr>
            <w:rFonts w:ascii="Nudista" w:eastAsia="Nudista" w:hAnsi="Nudista" w:cs="Nudista"/>
          </w:rPr>
          <w:t xml:space="preserve"> </w:t>
        </w:r>
      </w:ins>
      <w:r w:rsidRPr="002B1C28">
        <w:rPr>
          <w:rFonts w:ascii="Nudista" w:eastAsia="Nudista" w:hAnsi="Nudista" w:cs="Nudista"/>
        </w:rPr>
        <w:t xml:space="preserve">ks, senzorové stanice na monitorovanie ŽP v počte </w:t>
      </w:r>
      <w:del w:id="153" w:author="Lucia Štrbová" w:date="2021-12-03T20:58:00Z">
        <w:r w:rsidRPr="002B1C28" w:rsidDel="0071599A">
          <w:rPr>
            <w:rFonts w:ascii="Nudista" w:eastAsia="Nudista" w:hAnsi="Nudista" w:cs="Nudista"/>
          </w:rPr>
          <w:delText xml:space="preserve">8 </w:delText>
        </w:r>
      </w:del>
      <w:ins w:id="154" w:author="Lucia Štrbová" w:date="2021-12-03T20:58:00Z">
        <w:r w:rsidR="0071599A">
          <w:rPr>
            <w:rFonts w:ascii="Nudista" w:eastAsia="Nudista" w:hAnsi="Nudista" w:cs="Nudista"/>
          </w:rPr>
          <w:t>7</w:t>
        </w:r>
        <w:r w:rsidR="0071599A" w:rsidRPr="002B1C28">
          <w:rPr>
            <w:rFonts w:ascii="Nudista" w:eastAsia="Nudista" w:hAnsi="Nudista" w:cs="Nudista"/>
          </w:rPr>
          <w:t xml:space="preserve"> </w:t>
        </w:r>
      </w:ins>
      <w:r w:rsidRPr="002B1C28">
        <w:rPr>
          <w:rFonts w:ascii="Nudista" w:eastAsia="Nudista" w:hAnsi="Nudista" w:cs="Nudista"/>
        </w:rPr>
        <w:t xml:space="preserve">ks, kamery v počte </w:t>
      </w:r>
      <w:del w:id="155" w:author="Lucia Štrbová" w:date="2021-12-03T20:58:00Z">
        <w:r w:rsidRPr="002B1C28" w:rsidDel="0071599A">
          <w:rPr>
            <w:rFonts w:ascii="Nudista" w:eastAsia="Nudista" w:hAnsi="Nudista" w:cs="Nudista"/>
          </w:rPr>
          <w:delText xml:space="preserve">31 </w:delText>
        </w:r>
      </w:del>
      <w:ins w:id="156" w:author="Lucia Štrbová" w:date="2021-12-03T20:58:00Z">
        <w:r w:rsidR="0071599A">
          <w:rPr>
            <w:rFonts w:ascii="Nudista" w:eastAsia="Nudista" w:hAnsi="Nudista" w:cs="Nudista"/>
          </w:rPr>
          <w:t>17</w:t>
        </w:r>
        <w:r w:rsidR="0071599A" w:rsidRPr="002B1C28">
          <w:rPr>
            <w:rFonts w:ascii="Nudista" w:eastAsia="Nudista" w:hAnsi="Nudista" w:cs="Nudista"/>
          </w:rPr>
          <w:t xml:space="preserve"> </w:t>
        </w:r>
      </w:ins>
      <w:r w:rsidRPr="002B1C28">
        <w:rPr>
          <w:rFonts w:ascii="Nudista" w:eastAsia="Nudista" w:hAnsi="Nudista" w:cs="Nudista"/>
        </w:rPr>
        <w:t>ks</w:t>
      </w:r>
      <w:del w:id="157" w:author="Lucia Štrbová" w:date="2021-12-03T20:58:00Z">
        <w:r w:rsidRPr="002B1C28" w:rsidDel="0071599A">
          <w:rPr>
            <w:rFonts w:ascii="Nudista" w:eastAsia="Nudista" w:hAnsi="Nudista" w:cs="Nudista"/>
          </w:rPr>
          <w:delText xml:space="preserve">. </w:delText>
        </w:r>
      </w:del>
      <w:ins w:id="158" w:author="Lucia Štrbová" w:date="2021-12-03T20:58:00Z">
        <w:r w:rsidR="0071599A">
          <w:rPr>
            <w:rFonts w:ascii="Nudista" w:eastAsia="Nudista" w:hAnsi="Nudista" w:cs="Nudista"/>
          </w:rPr>
          <w:t xml:space="preserve"> </w:t>
        </w:r>
        <w:r w:rsidR="0071599A" w:rsidRPr="0071599A">
          <w:rPr>
            <w:rFonts w:ascii="Nudista" w:eastAsia="Nudista" w:hAnsi="Nudista" w:cs="Nudista"/>
          </w:rPr>
          <w:t xml:space="preserve">rozvádzač verejného osvetlenia so SMART ovládaním v počte 7 ks, senzor pre monitoring spotreby elektriny v počte 23 ks, </w:t>
        </w:r>
        <w:proofErr w:type="spellStart"/>
        <w:r w:rsidR="0071599A" w:rsidRPr="0071599A">
          <w:rPr>
            <w:rFonts w:ascii="Nudista" w:eastAsia="Nudista" w:hAnsi="Nudista" w:cs="Nudista"/>
          </w:rPr>
          <w:t>IoT</w:t>
        </w:r>
        <w:proofErr w:type="spellEnd"/>
        <w:r w:rsidR="0071599A" w:rsidRPr="0071599A">
          <w:rPr>
            <w:rFonts w:ascii="Nudista" w:eastAsia="Nudista" w:hAnsi="Nudista" w:cs="Nudista"/>
          </w:rPr>
          <w:t xml:space="preserve"> </w:t>
        </w:r>
        <w:proofErr w:type="spellStart"/>
        <w:r w:rsidR="0071599A" w:rsidRPr="0071599A">
          <w:rPr>
            <w:rFonts w:ascii="Nudista" w:eastAsia="Nudista" w:hAnsi="Nudista" w:cs="Nudista"/>
          </w:rPr>
          <w:t>LoRa</w:t>
        </w:r>
        <w:proofErr w:type="spellEnd"/>
        <w:r w:rsidR="0071599A" w:rsidRPr="0071599A">
          <w:rPr>
            <w:rFonts w:ascii="Nudista" w:eastAsia="Nudista" w:hAnsi="Nudista" w:cs="Nudista"/>
          </w:rPr>
          <w:t xml:space="preserve"> GW v počte 6 ks a informačná LED tabuľa v počte 10 ks.</w:t>
        </w:r>
      </w:ins>
    </w:p>
    <w:p w14:paraId="0B46797B"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lastRenderedPageBreak/>
        <w:t xml:space="preserve">Počet za jednotlivé dotknuté oblasti: </w:t>
      </w:r>
    </w:p>
    <w:p w14:paraId="29AF2672"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manažment statickej dopravy - 30 ks parkovacích senzorov, z toho počet parkovacích miest určených pre osoby s ťažkým zdravotným postihnutím: 8;</w:t>
      </w:r>
    </w:p>
    <w:p w14:paraId="3F62B72F"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lokálne environmentálne ukazovatele (hlučnosť, prašnosť, emisie znečisťujúcich látok a prvkov, teplota, vibrácie a pod.) - 7 (7 setov senzorový ch staníc); </w:t>
      </w:r>
    </w:p>
    <w:p w14:paraId="491A62C3"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lokálne energetické ukazovatele (spotreba elektrickej energie.) - 23 (23 setov inteligentných meracích zariadení); </w:t>
      </w:r>
    </w:p>
    <w:p w14:paraId="34635572" w14:textId="452C145C"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zvýšenie úrovne bezpečnosti na verejných miestach (inteligentné kamerové systémy s analýzou obrazu, zvukov a pod.) – počet v tomto prípade vychádza kumulatívne z počtu kamier pre reguláciu dopravy a manažment statickej dopravy (kamerové systémy zabezpečia funkčnosti pre viaceré oblasti): </w:t>
      </w:r>
      <w:r w:rsidR="00133F2A" w:rsidRPr="002B1C28">
        <w:rPr>
          <w:rFonts w:ascii="Nudista" w:eastAsia="Nudista" w:hAnsi="Nudista" w:cs="Nudista"/>
        </w:rPr>
        <w:t>1</w:t>
      </w:r>
      <w:r w:rsidR="00133F2A">
        <w:rPr>
          <w:rFonts w:ascii="Nudista" w:eastAsia="Nudista" w:hAnsi="Nudista" w:cs="Nudista"/>
        </w:rPr>
        <w:t>7</w:t>
      </w:r>
      <w:r w:rsidR="00133F2A" w:rsidRPr="002B1C28">
        <w:rPr>
          <w:rFonts w:ascii="Nudista" w:eastAsia="Nudista" w:hAnsi="Nudista" w:cs="Nudista"/>
        </w:rPr>
        <w:t xml:space="preserve"> </w:t>
      </w:r>
      <w:r w:rsidRPr="002B1C28">
        <w:rPr>
          <w:rFonts w:ascii="Nudista" w:eastAsia="Nudista" w:hAnsi="Nudista" w:cs="Nudista"/>
        </w:rPr>
        <w:t xml:space="preserve">(4 ks dopravných kamier, </w:t>
      </w:r>
      <w:r w:rsidR="00133F2A">
        <w:rPr>
          <w:rFonts w:ascii="Nudista" w:eastAsia="Nudista" w:hAnsi="Nudista" w:cs="Nudista"/>
        </w:rPr>
        <w:t>3</w:t>
      </w:r>
      <w:r w:rsidR="00133F2A" w:rsidRPr="002B1C28">
        <w:rPr>
          <w:rFonts w:ascii="Nudista" w:eastAsia="Nudista" w:hAnsi="Nudista" w:cs="Nudista"/>
        </w:rPr>
        <w:t xml:space="preserve"> </w:t>
      </w:r>
      <w:r w:rsidRPr="002B1C28">
        <w:rPr>
          <w:rFonts w:ascii="Nudista" w:eastAsia="Nudista" w:hAnsi="Nudista" w:cs="Nudista"/>
        </w:rPr>
        <w:t xml:space="preserve">ks kamier na rozoznávanie tvárí a </w:t>
      </w:r>
      <w:r w:rsidR="00133F2A">
        <w:rPr>
          <w:rFonts w:ascii="Nudista" w:eastAsia="Nudista" w:hAnsi="Nudista" w:cs="Nudista"/>
        </w:rPr>
        <w:t>10</w:t>
      </w:r>
      <w:r w:rsidR="00133F2A" w:rsidRPr="002B1C28">
        <w:rPr>
          <w:rFonts w:ascii="Nudista" w:eastAsia="Nudista" w:hAnsi="Nudista" w:cs="Nudista"/>
        </w:rPr>
        <w:t xml:space="preserve"> </w:t>
      </w:r>
      <w:r w:rsidRPr="002B1C28">
        <w:rPr>
          <w:rFonts w:ascii="Nudista" w:eastAsia="Nudista" w:hAnsi="Nudista" w:cs="Nudista"/>
        </w:rPr>
        <w:t xml:space="preserve">ks otočných kamier);  </w:t>
      </w:r>
    </w:p>
    <w:p w14:paraId="61D1D2E0"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tvorba, resp. manažment verejných politík – počet sumarizuje všetky oblasti a je totožný so sumárnym počtom vzhľadom na to, že ide o prierezovú oblasť.</w:t>
      </w:r>
    </w:p>
    <w:p w14:paraId="4993BAC2" w14:textId="77777777" w:rsidR="00833D62" w:rsidRPr="002B1C28" w:rsidRDefault="00833D62" w:rsidP="005F01CD">
      <w:pPr>
        <w:pStyle w:val="Nadpis3"/>
        <w:keepNext w:val="0"/>
        <w:keepLines w:val="0"/>
        <w:numPr>
          <w:ilvl w:val="0"/>
          <w:numId w:val="0"/>
        </w:numPr>
        <w:spacing w:after="120" w:line="240" w:lineRule="auto"/>
        <w:ind w:left="1224" w:hanging="504"/>
        <w:jc w:val="both"/>
        <w:rPr>
          <w:rFonts w:ascii="Nudista" w:eastAsia="Nudista" w:hAnsi="Nudista" w:cs="Nudista"/>
          <w:b/>
          <w:i/>
        </w:rPr>
      </w:pPr>
      <w:r w:rsidRPr="002B1C28">
        <w:rPr>
          <w:rFonts w:ascii="Nudista" w:eastAsia="Nudista" w:hAnsi="Nudista" w:cs="Nudista"/>
          <w:b/>
          <w:i/>
        </w:rPr>
        <w:t>Doplňujúce informácie</w:t>
      </w:r>
    </w:p>
    <w:p w14:paraId="43708715" w14:textId="06358F46"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Mesto Nesvady sa nezapojilo do národného projektu „</w:t>
      </w:r>
      <w:r w:rsidR="004564C1" w:rsidRPr="002B1C28">
        <w:rPr>
          <w:rFonts w:ascii="Nudista" w:eastAsia="Nudista" w:hAnsi="Nudista" w:cs="Nudista"/>
        </w:rPr>
        <w:t>inklúzia</w:t>
      </w:r>
      <w:r w:rsidRPr="002B1C28">
        <w:rPr>
          <w:rFonts w:ascii="Nudista" w:eastAsia="Nudista" w:hAnsi="Nudista" w:cs="Nudista"/>
        </w:rPr>
        <w:t xml:space="preserve"> prostredníctvom komplexného elektronického riešenia problematiky parkovania osôb s ťažkým zdravotným postihnutím.</w:t>
      </w:r>
    </w:p>
    <w:p w14:paraId="4EFB0BF7"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Súčasťou technologického SMART riešenia nebude využitie cloudových služieb „platforma ako služba“ (</w:t>
      </w:r>
      <w:proofErr w:type="spellStart"/>
      <w:r w:rsidRPr="002B1C28">
        <w:rPr>
          <w:rFonts w:ascii="Nudista" w:eastAsia="Nudista" w:hAnsi="Nudista" w:cs="Nudista"/>
        </w:rPr>
        <w:t>PaaS</w:t>
      </w:r>
      <w:proofErr w:type="spellEnd"/>
      <w:r w:rsidRPr="002B1C28">
        <w:rPr>
          <w:rFonts w:ascii="Nudista" w:eastAsia="Nudista" w:hAnsi="Nudista" w:cs="Nudista"/>
        </w:rPr>
        <w:t>) a „infraštruktúra ako služba“ (</w:t>
      </w:r>
      <w:proofErr w:type="spellStart"/>
      <w:r w:rsidRPr="002B1C28">
        <w:rPr>
          <w:rFonts w:ascii="Nudista" w:eastAsia="Nudista" w:hAnsi="Nudista" w:cs="Nudista"/>
        </w:rPr>
        <w:t>IaaS</w:t>
      </w:r>
      <w:proofErr w:type="spellEnd"/>
      <w:r w:rsidRPr="002B1C28">
        <w:rPr>
          <w:rFonts w:ascii="Nudista" w:eastAsia="Nudista" w:hAnsi="Nudista" w:cs="Nudista"/>
        </w:rPr>
        <w:t xml:space="preserve">) podľa katalógu cloudových služieb. Dáta budú ukladané na výkonný server s dátovým úložiskom, ktorý je súčasťou budovanej </w:t>
      </w:r>
      <w:proofErr w:type="spellStart"/>
      <w:r w:rsidRPr="002B1C28">
        <w:rPr>
          <w:rFonts w:ascii="Nudista" w:eastAsia="Nudista" w:hAnsi="Nudista" w:cs="Nudista"/>
        </w:rPr>
        <w:t>IoT</w:t>
      </w:r>
      <w:proofErr w:type="spellEnd"/>
      <w:r w:rsidRPr="002B1C28">
        <w:rPr>
          <w:rFonts w:ascii="Nudista" w:eastAsia="Nudista" w:hAnsi="Nudista" w:cs="Nudista"/>
        </w:rPr>
        <w:t xml:space="preserve"> architektúry. </w:t>
      </w:r>
    </w:p>
    <w:p w14:paraId="1006ECAF" w14:textId="77777777" w:rsidR="00833D62" w:rsidRPr="005F01CD" w:rsidRDefault="00833D62" w:rsidP="00833D62">
      <w:pPr>
        <w:numPr>
          <w:ilvl w:val="1"/>
          <w:numId w:val="189"/>
        </w:numPr>
        <w:pBdr>
          <w:top w:val="nil"/>
          <w:left w:val="nil"/>
          <w:bottom w:val="nil"/>
          <w:right w:val="nil"/>
          <w:between w:val="nil"/>
        </w:pBdr>
        <w:spacing w:after="120" w:line="240" w:lineRule="auto"/>
        <w:jc w:val="both"/>
        <w:rPr>
          <w:rFonts w:ascii="Nudista" w:eastAsia="Nudista" w:hAnsi="Nudista" w:cs="Nudista"/>
          <w:caps/>
          <w:sz w:val="20"/>
          <w:szCs w:val="20"/>
        </w:rPr>
      </w:pPr>
      <w:r w:rsidRPr="005F01CD">
        <w:rPr>
          <w:rFonts w:ascii="Nudista" w:eastAsia="Nudista" w:hAnsi="Nudista" w:cs="Nudista"/>
          <w:b/>
          <w:caps/>
          <w:color w:val="008998"/>
          <w:sz w:val="20"/>
          <w:szCs w:val="20"/>
        </w:rPr>
        <w:t>Základný opis predmetu zákazky</w:t>
      </w:r>
    </w:p>
    <w:p w14:paraId="74B2A2E7"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Predmetom zákazky je dodanie riešenia </w:t>
      </w:r>
      <w:proofErr w:type="spellStart"/>
      <w:r w:rsidRPr="002B1C28">
        <w:rPr>
          <w:rFonts w:ascii="Nudista" w:eastAsia="Nudista" w:hAnsi="Nudista" w:cs="Nudista"/>
        </w:rPr>
        <w:t>Smart</w:t>
      </w:r>
      <w:proofErr w:type="spellEnd"/>
      <w:r w:rsidRPr="002B1C28">
        <w:rPr>
          <w:rFonts w:ascii="Nudista" w:eastAsia="Nudista" w:hAnsi="Nudista" w:cs="Nudista"/>
        </w:rPr>
        <w:t xml:space="preserve"> city pre Mesto Nesvady - budovanie komplexnej IKT platformy v rámci mesta zameranej na prepojenie informačných systémov na rôznych úrovniach, vrátane externých senzorov a zariadení potrebných pre získavanie a poskytovanie dát (ďalej len „</w:t>
      </w:r>
      <w:r w:rsidRPr="002B1C28">
        <w:rPr>
          <w:rFonts w:ascii="Nudista" w:eastAsia="Nudista" w:hAnsi="Nudista" w:cs="Nudista"/>
          <w:b/>
        </w:rPr>
        <w:t>predmet zákazky</w:t>
      </w:r>
      <w:r w:rsidRPr="002B1C28">
        <w:rPr>
          <w:rFonts w:ascii="Nudista" w:eastAsia="Nudista" w:hAnsi="Nudista" w:cs="Nudista"/>
        </w:rPr>
        <w:t xml:space="preserve">“). Vďaka tomu sa zefektívni fungovanie mesta a zlepší komunikácia s občanmi, verejnosťou. Týmto sa mesto priblíži k SMART myšlienke svojho fungovania. </w:t>
      </w:r>
    </w:p>
    <w:p w14:paraId="04207401"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Predmet zákazky je rozdelený na 2 dve samostatné časti, a to:</w:t>
      </w:r>
    </w:p>
    <w:p w14:paraId="6C0EF60B" w14:textId="77777777" w:rsidR="00833D62" w:rsidRPr="002B1C28" w:rsidRDefault="00833D62" w:rsidP="005F01CD">
      <w:pPr>
        <w:pStyle w:val="Nadpis3"/>
        <w:keepNext w:val="0"/>
        <w:keepLines w:val="0"/>
        <w:numPr>
          <w:ilvl w:val="3"/>
          <w:numId w:val="189"/>
        </w:numPr>
        <w:spacing w:after="120" w:line="240" w:lineRule="auto"/>
        <w:ind w:left="1418" w:hanging="851"/>
        <w:jc w:val="both"/>
        <w:rPr>
          <w:rFonts w:ascii="Nudista" w:hAnsi="Nudista"/>
          <w:u w:val="single"/>
        </w:rPr>
      </w:pPr>
      <w:r w:rsidRPr="002B1C28">
        <w:rPr>
          <w:rFonts w:ascii="Nudista" w:eastAsia="Nudista" w:hAnsi="Nudista" w:cs="Nudista"/>
          <w:b/>
          <w:u w:val="single"/>
        </w:rPr>
        <w:t>Časť I.:</w:t>
      </w:r>
      <w:r w:rsidRPr="002B1C28">
        <w:rPr>
          <w:rFonts w:ascii="Nudista" w:eastAsia="Nudista" w:hAnsi="Nudista" w:cs="Nudista"/>
          <w:u w:val="single"/>
        </w:rPr>
        <w:t xml:space="preserve"> </w:t>
      </w:r>
    </w:p>
    <w:p w14:paraId="1502003B" w14:textId="4715DE7F" w:rsidR="00833D62" w:rsidRPr="002B1C28" w:rsidRDefault="00833D62" w:rsidP="005F01CD">
      <w:pPr>
        <w:pStyle w:val="Nadpis3"/>
        <w:keepNext w:val="0"/>
        <w:keepLines w:val="0"/>
        <w:numPr>
          <w:ilvl w:val="0"/>
          <w:numId w:val="0"/>
        </w:numPr>
        <w:spacing w:after="120" w:line="240" w:lineRule="auto"/>
        <w:ind w:left="1418"/>
        <w:jc w:val="both"/>
        <w:rPr>
          <w:rFonts w:ascii="Nudista" w:eastAsia="Nudista" w:hAnsi="Nudista" w:cs="Nudista"/>
        </w:rPr>
      </w:pPr>
      <w:r w:rsidRPr="002B1C28">
        <w:rPr>
          <w:rFonts w:ascii="Nudista" w:eastAsia="Nudista" w:hAnsi="Nudista" w:cs="Nudista"/>
        </w:rPr>
        <w:t xml:space="preserve">Dodanie tovaru pre riešenie </w:t>
      </w:r>
      <w:proofErr w:type="spellStart"/>
      <w:r w:rsidRPr="002B1C28">
        <w:rPr>
          <w:rFonts w:ascii="Nudista" w:eastAsia="Nudista" w:hAnsi="Nudista" w:cs="Nudista"/>
        </w:rPr>
        <w:t>smart</w:t>
      </w:r>
      <w:proofErr w:type="spellEnd"/>
      <w:r w:rsidRPr="002B1C28">
        <w:rPr>
          <w:rFonts w:ascii="Nudista" w:eastAsia="Nudista" w:hAnsi="Nudista" w:cs="Nudista"/>
        </w:rPr>
        <w:t xml:space="preserve"> city mesta Nesvady (potrebný hardvér, kamery na rozpoznávanie tvárí, ŠPZ, otočné, parkovacie senzory, </w:t>
      </w:r>
      <w:proofErr w:type="spellStart"/>
      <w:r w:rsidRPr="002B1C28">
        <w:rPr>
          <w:rFonts w:ascii="Nudista" w:eastAsia="Nudista" w:hAnsi="Nudista" w:cs="Nudista"/>
        </w:rPr>
        <w:t>meteostanice</w:t>
      </w:r>
      <w:proofErr w:type="spellEnd"/>
      <w:r w:rsidRPr="002B1C28">
        <w:rPr>
          <w:rFonts w:ascii="Nudista" w:eastAsia="Nudista" w:hAnsi="Nudista" w:cs="Nudista"/>
        </w:rPr>
        <w:t>, LED panely, servery) s príslušenstvom, a nevyhnutného štandardizovaného (tzv. „krabicového“) softvéru a potrebných licencií vrátane montáže, umiestnenia dodávaného tovaru v súlade so špecifikáciou uvedenou v prílohe č. B.1 Podrobná špecifikácia predmetu zákazky pre časť I.;</w:t>
      </w:r>
    </w:p>
    <w:p w14:paraId="08CF9135" w14:textId="77777777" w:rsidR="00833D62" w:rsidRPr="002B1C28" w:rsidRDefault="00833D62" w:rsidP="005F01CD">
      <w:pPr>
        <w:pStyle w:val="Nadpis3"/>
        <w:keepNext w:val="0"/>
        <w:keepLines w:val="0"/>
        <w:numPr>
          <w:ilvl w:val="3"/>
          <w:numId w:val="189"/>
        </w:numPr>
        <w:spacing w:after="120" w:line="240" w:lineRule="auto"/>
        <w:ind w:left="1418" w:hanging="851"/>
        <w:jc w:val="both"/>
        <w:rPr>
          <w:rFonts w:ascii="Nudista" w:hAnsi="Nudista"/>
          <w:u w:val="single"/>
        </w:rPr>
      </w:pPr>
      <w:r w:rsidRPr="002B1C28">
        <w:rPr>
          <w:rFonts w:ascii="Nudista" w:eastAsia="Nudista" w:hAnsi="Nudista" w:cs="Nudista"/>
          <w:b/>
          <w:u w:val="single"/>
        </w:rPr>
        <w:t>Časť II.:</w:t>
      </w:r>
    </w:p>
    <w:p w14:paraId="1E025375" w14:textId="77777777" w:rsidR="00833D62" w:rsidRPr="002B1C28" w:rsidRDefault="00833D62" w:rsidP="005F01CD">
      <w:pPr>
        <w:pStyle w:val="Nadpis3"/>
        <w:keepNext w:val="0"/>
        <w:keepLines w:val="0"/>
        <w:numPr>
          <w:ilvl w:val="0"/>
          <w:numId w:val="0"/>
        </w:numPr>
        <w:spacing w:after="120" w:line="240" w:lineRule="auto"/>
        <w:ind w:left="1418"/>
        <w:jc w:val="both"/>
        <w:rPr>
          <w:rFonts w:ascii="Nudista" w:eastAsia="Nudista" w:hAnsi="Nudista" w:cs="Nudista"/>
        </w:rPr>
      </w:pPr>
      <w:r w:rsidRPr="002B1C28">
        <w:rPr>
          <w:rFonts w:ascii="Nudista" w:eastAsia="Nudista" w:hAnsi="Nudista" w:cs="Nudista"/>
        </w:rPr>
        <w:t xml:space="preserve">Dodanie softvérového diela – </w:t>
      </w:r>
      <w:proofErr w:type="spellStart"/>
      <w:r w:rsidRPr="002B1C28">
        <w:rPr>
          <w:rFonts w:ascii="Nudista" w:eastAsia="Nudista" w:hAnsi="Nudista" w:cs="Nudista"/>
        </w:rPr>
        <w:t>IoT</w:t>
      </w:r>
      <w:proofErr w:type="spellEnd"/>
      <w:r w:rsidRPr="002B1C28">
        <w:rPr>
          <w:rFonts w:ascii="Nudista" w:eastAsia="Nudista" w:hAnsi="Nudista" w:cs="Nudista"/>
        </w:rPr>
        <w:t xml:space="preserve"> platformy, spočívajúce v analýze, dizajne riešenia, implementácii riešenia, testovaní, nasadení zapojením odborných kapacít IT špecialistov, vývoj aplikácii - riešenia </w:t>
      </w:r>
      <w:proofErr w:type="spellStart"/>
      <w:r w:rsidRPr="002B1C28">
        <w:rPr>
          <w:rFonts w:ascii="Nudista" w:eastAsia="Nudista" w:hAnsi="Nudista" w:cs="Nudista"/>
        </w:rPr>
        <w:t>smart</w:t>
      </w:r>
      <w:proofErr w:type="spellEnd"/>
      <w:r w:rsidRPr="002B1C28">
        <w:rPr>
          <w:rFonts w:ascii="Nudista" w:eastAsia="Nudista" w:hAnsi="Nudista" w:cs="Nudista"/>
        </w:rPr>
        <w:t xml:space="preserve"> city mesta Nesvady v súlade s prílohou B.2 Podrobná špecifikácia predmetu zákazky pre Časť II. predmetu zákazky (programovanie umelej inteligencie – algoritmov, programovanie systému fungovania </w:t>
      </w:r>
      <w:proofErr w:type="spellStart"/>
      <w:r w:rsidRPr="002B1C28">
        <w:rPr>
          <w:rFonts w:ascii="Nudista" w:eastAsia="Nudista" w:hAnsi="Nudista" w:cs="Nudista"/>
        </w:rPr>
        <w:t>IoT</w:t>
      </w:r>
      <w:proofErr w:type="spellEnd"/>
      <w:r w:rsidRPr="002B1C28">
        <w:rPr>
          <w:rFonts w:ascii="Nudista" w:eastAsia="Nudista" w:hAnsi="Nudista" w:cs="Nudista"/>
        </w:rPr>
        <w:t xml:space="preserve"> platformy a jednotlivých modulov).</w:t>
      </w:r>
    </w:p>
    <w:p w14:paraId="5A4861A1" w14:textId="77777777" w:rsidR="00833D62" w:rsidRPr="002B1C28" w:rsidRDefault="00833D62" w:rsidP="005F01CD">
      <w:pPr>
        <w:pStyle w:val="Nadpis3"/>
        <w:keepNext w:val="0"/>
        <w:keepLines w:val="0"/>
        <w:numPr>
          <w:ilvl w:val="2"/>
          <w:numId w:val="189"/>
        </w:numPr>
        <w:spacing w:after="120" w:line="240" w:lineRule="auto"/>
        <w:ind w:left="567" w:hanging="567"/>
        <w:jc w:val="both"/>
        <w:rPr>
          <w:rFonts w:ascii="Nudista" w:eastAsia="Nudista" w:hAnsi="Nudista" w:cs="Nudista"/>
        </w:rPr>
      </w:pPr>
      <w:r w:rsidRPr="002B1C28">
        <w:rPr>
          <w:rFonts w:ascii="Nudista" w:eastAsia="Nudista" w:hAnsi="Nudista" w:cs="Nudista"/>
        </w:rPr>
        <w:t xml:space="preserve">Výsledkom dodania oboch častí predmetu zákazky má byť posun Mesta Nesvady smerom k inteligentným riešeniam využiteľným pri riadení v aspekte budovania trvalo udržateľnej </w:t>
      </w:r>
      <w:proofErr w:type="spellStart"/>
      <w:r w:rsidRPr="002B1C28">
        <w:rPr>
          <w:rFonts w:ascii="Nudista" w:eastAsia="Nudista" w:hAnsi="Nudista" w:cs="Nudista"/>
        </w:rPr>
        <w:t>IoT</w:t>
      </w:r>
      <w:proofErr w:type="spellEnd"/>
      <w:r w:rsidRPr="002B1C28">
        <w:rPr>
          <w:rFonts w:ascii="Nudista" w:eastAsia="Nudista" w:hAnsi="Nudista" w:cs="Nudista"/>
        </w:rPr>
        <w:t xml:space="preserve"> architektúry. Týmto sa Mesto Nesvady stane SMART mestom, t. j. mestom 21. storočia. Vytvoria sa hardvérové ako aj softvérové predpoklady implementácie informačných systémov inteligentného mesta do štruktúry jeho fungovania. Systémy budú zamerané na bezpečnosť, </w:t>
      </w:r>
      <w:r w:rsidRPr="002B1C28">
        <w:rPr>
          <w:rFonts w:ascii="Nudista" w:eastAsia="Nudista" w:hAnsi="Nudista" w:cs="Nudista"/>
        </w:rPr>
        <w:lastRenderedPageBreak/>
        <w:t>životné prostredie, parkovanie a informovanie verejnosti, teda na oblasti, v ktorých sa zvyšujú nároky občanov na, kvalitu, spôsob a poskytovanie služieb a informácií.</w:t>
      </w:r>
    </w:p>
    <w:p w14:paraId="25D64B2F" w14:textId="77777777" w:rsidR="00833D62" w:rsidRPr="002B1C28" w:rsidRDefault="00833D62" w:rsidP="00833D62">
      <w:pPr>
        <w:pStyle w:val="Nadpis3"/>
        <w:keepNext w:val="0"/>
        <w:keepLines w:val="0"/>
        <w:numPr>
          <w:ilvl w:val="2"/>
          <w:numId w:val="189"/>
        </w:numPr>
        <w:spacing w:after="0" w:line="240" w:lineRule="auto"/>
        <w:ind w:left="567" w:hanging="567"/>
        <w:jc w:val="both"/>
        <w:rPr>
          <w:rFonts w:ascii="Nudista" w:hAnsi="Nudista"/>
          <w:u w:val="single"/>
        </w:rPr>
      </w:pPr>
      <w:r w:rsidRPr="002B1C28">
        <w:rPr>
          <w:rFonts w:ascii="Nudista" w:eastAsia="Nudista" w:hAnsi="Nudista" w:cs="Nudista"/>
          <w:b/>
          <w:u w:val="single"/>
        </w:rPr>
        <w:t>Podrobný opis vrátane minimálnych požiadaviek na funkčné a výkonnostné parametre položiek tvoriacich jednotlivé Časti predmetu zákazky a informácie o ďalších požiadavkách a súvisiacich službách sú uvedené v Prílohe č. B.1 Podrobná špecifikácia predmetu zákazky pre Časť I. predmetu zákazky a v Prílohe č. B.2 Podrobná špecifikácia predmetu zákazky pre Časť II. predmetu zákazky.</w:t>
      </w:r>
    </w:p>
    <w:p w14:paraId="62D0F5F9" w14:textId="77777777" w:rsidR="00833D62" w:rsidRPr="002B1C28" w:rsidRDefault="00833D62" w:rsidP="005F01CD">
      <w:pPr>
        <w:pStyle w:val="Nadpis3"/>
        <w:keepNext w:val="0"/>
        <w:keepLines w:val="0"/>
        <w:numPr>
          <w:ilvl w:val="0"/>
          <w:numId w:val="0"/>
        </w:numPr>
        <w:spacing w:after="0" w:line="240" w:lineRule="auto"/>
        <w:ind w:left="1286"/>
        <w:jc w:val="both"/>
        <w:rPr>
          <w:rFonts w:ascii="Nudista" w:eastAsia="Nudista" w:hAnsi="Nudista" w:cs="Nudista"/>
          <w:b/>
          <w:u w:val="single"/>
        </w:rPr>
      </w:pPr>
    </w:p>
    <w:p w14:paraId="05793710" w14:textId="77777777" w:rsidR="00833D62" w:rsidRPr="00D10CA0" w:rsidRDefault="00833D62" w:rsidP="00D10CA0">
      <w:pPr>
        <w:numPr>
          <w:ilvl w:val="1"/>
          <w:numId w:val="189"/>
        </w:numPr>
        <w:pBdr>
          <w:top w:val="nil"/>
          <w:left w:val="nil"/>
          <w:bottom w:val="nil"/>
          <w:right w:val="nil"/>
          <w:between w:val="nil"/>
        </w:pBdr>
        <w:spacing w:after="120" w:line="240" w:lineRule="auto"/>
        <w:jc w:val="both"/>
        <w:rPr>
          <w:rFonts w:ascii="Nudista" w:eastAsia="Nudista" w:hAnsi="Nudista" w:cs="Nudista"/>
          <w:b/>
          <w:caps/>
          <w:color w:val="008998"/>
          <w:sz w:val="20"/>
          <w:szCs w:val="20"/>
        </w:rPr>
      </w:pPr>
      <w:bookmarkStart w:id="159" w:name="_3znysh7" w:colFirst="0" w:colLast="0"/>
      <w:bookmarkEnd w:id="159"/>
      <w:r w:rsidRPr="00D10CA0">
        <w:rPr>
          <w:rFonts w:ascii="Nudista" w:eastAsia="Nudista" w:hAnsi="Nudista" w:cs="Nudista"/>
          <w:b/>
          <w:caps/>
          <w:color w:val="008998"/>
          <w:sz w:val="20"/>
          <w:szCs w:val="20"/>
        </w:rPr>
        <w:t>Miesto a Lehota plnenia predmetu zákazky</w:t>
      </w:r>
    </w:p>
    <w:p w14:paraId="16421FFB"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bookmarkStart w:id="160" w:name="_2et92p0" w:colFirst="0" w:colLast="0"/>
      <w:bookmarkEnd w:id="160"/>
      <w:r w:rsidRPr="002B1C28">
        <w:rPr>
          <w:rFonts w:ascii="Nudista" w:eastAsia="Nudista" w:hAnsi="Nudista" w:cs="Nudista"/>
        </w:rPr>
        <w:t>Miesto plnenia predmetu zákazky:</w:t>
      </w:r>
    </w:p>
    <w:p w14:paraId="01D19862" w14:textId="77777777" w:rsidR="00833D62" w:rsidRPr="002B1C28" w:rsidRDefault="00833D62" w:rsidP="00833D62">
      <w:pPr>
        <w:pStyle w:val="Nadpis3"/>
        <w:keepNext w:val="0"/>
        <w:keepLines w:val="0"/>
        <w:numPr>
          <w:ilvl w:val="3"/>
          <w:numId w:val="189"/>
        </w:numPr>
        <w:spacing w:after="120" w:line="240" w:lineRule="auto"/>
        <w:ind w:left="1276" w:hanging="709"/>
        <w:jc w:val="both"/>
        <w:rPr>
          <w:rFonts w:ascii="Nudista" w:hAnsi="Nudista"/>
        </w:rPr>
      </w:pPr>
      <w:r w:rsidRPr="002B1C28">
        <w:rPr>
          <w:rFonts w:ascii="Nudista" w:eastAsia="Nudista" w:hAnsi="Nudista" w:cs="Nudista"/>
          <w:u w:val="single"/>
        </w:rPr>
        <w:t>Časť I. predmetu zákazky</w:t>
      </w:r>
      <w:r w:rsidRPr="002B1C28">
        <w:rPr>
          <w:rFonts w:ascii="Nudista" w:eastAsia="Nudista" w:hAnsi="Nudista" w:cs="Nudista"/>
        </w:rPr>
        <w:t xml:space="preserve">: </w:t>
      </w:r>
    </w:p>
    <w:p w14:paraId="60CFA3EB" w14:textId="77777777" w:rsidR="00833D62" w:rsidRPr="002B1C28" w:rsidRDefault="00833D62" w:rsidP="005F01CD">
      <w:pPr>
        <w:pStyle w:val="Nadpis3"/>
        <w:keepNext w:val="0"/>
        <w:keepLines w:val="0"/>
        <w:numPr>
          <w:ilvl w:val="0"/>
          <w:numId w:val="0"/>
        </w:numPr>
        <w:spacing w:after="120" w:line="240" w:lineRule="auto"/>
        <w:ind w:left="1276"/>
        <w:jc w:val="both"/>
        <w:rPr>
          <w:rFonts w:ascii="Nudista" w:eastAsia="Nudista" w:hAnsi="Nudista" w:cs="Nudista"/>
          <w:color w:val="FF0000"/>
          <w:u w:val="single"/>
        </w:rPr>
      </w:pPr>
      <w:r w:rsidRPr="002B1C28">
        <w:rPr>
          <w:rFonts w:ascii="Nudista" w:eastAsia="Nudista" w:hAnsi="Nudista" w:cs="Nudista"/>
        </w:rPr>
        <w:t xml:space="preserve">Realizácia projektu z hľadiska lokalizácie sa uskutoční na území mesta Nesvady, teda v katastrálnom území mesta Nesvady, ktoré je tvorené samotným mestom Nesvady a mestskou časťou </w:t>
      </w:r>
      <w:proofErr w:type="spellStart"/>
      <w:r w:rsidRPr="002B1C28">
        <w:rPr>
          <w:rFonts w:ascii="Nudista" w:eastAsia="Nudista" w:hAnsi="Nudista" w:cs="Nudista"/>
        </w:rPr>
        <w:t>Veča</w:t>
      </w:r>
      <w:proofErr w:type="spellEnd"/>
      <w:r w:rsidRPr="002B1C28">
        <w:rPr>
          <w:rFonts w:ascii="Nudista" w:eastAsia="Nudista" w:hAnsi="Nudista" w:cs="Nudista"/>
        </w:rPr>
        <w:t xml:space="preserve">, osadami </w:t>
      </w:r>
      <w:proofErr w:type="spellStart"/>
      <w:r w:rsidRPr="002B1C28">
        <w:rPr>
          <w:rFonts w:ascii="Nudista" w:eastAsia="Nudista" w:hAnsi="Nudista" w:cs="Nudista"/>
        </w:rPr>
        <w:t>Hetméň</w:t>
      </w:r>
      <w:proofErr w:type="spellEnd"/>
      <w:r w:rsidRPr="002B1C28">
        <w:rPr>
          <w:rFonts w:ascii="Nudista" w:eastAsia="Nudista" w:hAnsi="Nudista" w:cs="Nudista"/>
        </w:rPr>
        <w:t xml:space="preserve"> a Kilič. Mesto má len jedno katastrálne územie. Výber lokalít riešenia prebehol v zmysle identifikácie oblastí riešenia, pričom vybrané boli najexponovanejšie lokality, tak aby pokrývali najkritickejšie miesta, alebo miesta, ktoré sú dnes bez pokrytia kamier - pre oblasť bezpečnosť, miesta, ktoré sa nachádzajú pri potenciálnych zdrojoch znečistenia - oblasť životné prostredie. Detaily lokalít sú zobrazené na mape SMART prvkov mesta Nesvady, ktorá sa nachádza na tomto linku:  </w:t>
      </w:r>
      <w:hyperlink r:id="rId22">
        <w:r w:rsidRPr="002B1C28">
          <w:rPr>
            <w:rFonts w:ascii="Nudista" w:hAnsi="Nudista"/>
          </w:rPr>
          <w:t xml:space="preserve">https://www.google.com/maps/@47.9266497,18.0633597,12z/data=!4m2!6m1!1s13LzWLabFPtYPXuIKLlnIhXD00P7iy67j </w:t>
        </w:r>
      </w:hyperlink>
    </w:p>
    <w:p w14:paraId="0AB3F9AF" w14:textId="77777777" w:rsidR="00833D62" w:rsidRPr="002B1C28" w:rsidRDefault="00833D62" w:rsidP="00833D62">
      <w:pPr>
        <w:pStyle w:val="Nadpis3"/>
        <w:keepNext w:val="0"/>
        <w:keepLines w:val="0"/>
        <w:numPr>
          <w:ilvl w:val="3"/>
          <w:numId w:val="189"/>
        </w:numPr>
        <w:spacing w:after="120" w:line="240" w:lineRule="auto"/>
        <w:ind w:left="1276" w:hanging="709"/>
        <w:jc w:val="both"/>
        <w:rPr>
          <w:rFonts w:ascii="Nudista" w:hAnsi="Nudista"/>
        </w:rPr>
      </w:pPr>
      <w:r w:rsidRPr="002B1C28">
        <w:rPr>
          <w:rFonts w:ascii="Nudista" w:eastAsia="Nudista" w:hAnsi="Nudista" w:cs="Nudista"/>
          <w:u w:val="single"/>
        </w:rPr>
        <w:t>Časť II. predmetu zákazky</w:t>
      </w:r>
      <w:r w:rsidRPr="002B1C28">
        <w:rPr>
          <w:rFonts w:ascii="Nudista" w:eastAsia="Nudista" w:hAnsi="Nudista" w:cs="Nudista"/>
        </w:rPr>
        <w:t xml:space="preserve">: </w:t>
      </w:r>
    </w:p>
    <w:p w14:paraId="357E5337" w14:textId="77777777" w:rsidR="00833D62" w:rsidRPr="002B1C28" w:rsidRDefault="00833D62" w:rsidP="00833D62">
      <w:pPr>
        <w:pStyle w:val="Nadpis3"/>
        <w:keepNext w:val="0"/>
        <w:keepLines w:val="0"/>
        <w:numPr>
          <w:ilvl w:val="4"/>
          <w:numId w:val="189"/>
        </w:numPr>
        <w:spacing w:after="120" w:line="240" w:lineRule="auto"/>
        <w:ind w:left="1985" w:hanging="709"/>
        <w:jc w:val="both"/>
        <w:rPr>
          <w:rFonts w:ascii="Nudista" w:hAnsi="Nudista"/>
        </w:rPr>
      </w:pPr>
      <w:r w:rsidRPr="002B1C28">
        <w:rPr>
          <w:rFonts w:ascii="Nudista" w:eastAsia="Nudista" w:hAnsi="Nudista" w:cs="Nudista"/>
        </w:rPr>
        <w:t>IT infraštruktúra verejného obstarávateľa.</w:t>
      </w:r>
    </w:p>
    <w:p w14:paraId="4A4B3800" w14:textId="77777777" w:rsidR="00833D62" w:rsidRDefault="00833D62" w:rsidP="00833D62">
      <w:pPr>
        <w:pStyle w:val="Nadpis3"/>
        <w:keepNext w:val="0"/>
        <w:keepLines w:val="0"/>
        <w:numPr>
          <w:ilvl w:val="2"/>
          <w:numId w:val="189"/>
        </w:numPr>
        <w:spacing w:after="120" w:line="240" w:lineRule="auto"/>
        <w:ind w:left="567" w:hanging="567"/>
        <w:jc w:val="both"/>
        <w:rPr>
          <w:rFonts w:ascii="Nudista" w:eastAsia="Nudista" w:hAnsi="Nudista" w:cs="Nudista"/>
        </w:rPr>
      </w:pPr>
      <w:bookmarkStart w:id="161" w:name="_Hlk86338979"/>
      <w:r w:rsidRPr="002B1C28">
        <w:rPr>
          <w:rFonts w:ascii="Nudista" w:eastAsia="Nudista" w:hAnsi="Nudista" w:cs="Nudista"/>
        </w:rPr>
        <w:t xml:space="preserve">Lehota plnenia predmetu zákazky </w:t>
      </w:r>
    </w:p>
    <w:p w14:paraId="42B03BBB" w14:textId="77777777" w:rsidR="00833D62" w:rsidRDefault="00833D62" w:rsidP="00833D62">
      <w:pPr>
        <w:pStyle w:val="Nadpis3"/>
        <w:keepNext w:val="0"/>
        <w:keepLines w:val="0"/>
        <w:numPr>
          <w:ilvl w:val="3"/>
          <w:numId w:val="189"/>
        </w:numPr>
        <w:tabs>
          <w:tab w:val="num" w:pos="360"/>
        </w:tabs>
        <w:spacing w:after="120" w:line="240" w:lineRule="auto"/>
        <w:ind w:left="1276" w:hanging="709"/>
        <w:jc w:val="both"/>
        <w:rPr>
          <w:rFonts w:ascii="Nudista" w:hAnsi="Nudista"/>
          <w:szCs w:val="20"/>
        </w:rPr>
      </w:pPr>
      <w:r w:rsidRPr="00A532AB">
        <w:rPr>
          <w:rFonts w:ascii="Nudista" w:hAnsi="Nudista" w:cs="Arial"/>
          <w:szCs w:val="20"/>
        </w:rPr>
        <w:t>Časť I.</w:t>
      </w:r>
      <w:r>
        <w:rPr>
          <w:rFonts w:ascii="Nudista" w:hAnsi="Nudista" w:cs="Arial"/>
          <w:szCs w:val="20"/>
        </w:rPr>
        <w:t xml:space="preserve"> predmetu zákazky</w:t>
      </w:r>
      <w:r w:rsidRPr="00A532AB">
        <w:rPr>
          <w:rFonts w:ascii="Nudista" w:hAnsi="Nudista"/>
          <w:szCs w:val="20"/>
        </w:rPr>
        <w:t xml:space="preserve">: </w:t>
      </w:r>
      <w:r w:rsidRPr="008B622A">
        <w:rPr>
          <w:rFonts w:ascii="Nudista" w:hAnsi="Nudista"/>
          <w:szCs w:val="20"/>
        </w:rPr>
        <w:t>10 mesiacov od nadobudnutia účinnosti zmluvy</w:t>
      </w:r>
      <w:r w:rsidRPr="00AE3F3D">
        <w:rPr>
          <w:rFonts w:ascii="Nudista" w:hAnsi="Nudista"/>
          <w:szCs w:val="20"/>
        </w:rPr>
        <w:t>.</w:t>
      </w:r>
    </w:p>
    <w:p w14:paraId="7DF045B4" w14:textId="77777777" w:rsidR="00833D62" w:rsidRPr="00AE3F3D" w:rsidRDefault="00833D62" w:rsidP="00833D62">
      <w:pPr>
        <w:pStyle w:val="Nadpis3"/>
        <w:keepNext w:val="0"/>
        <w:keepLines w:val="0"/>
        <w:numPr>
          <w:ilvl w:val="3"/>
          <w:numId w:val="189"/>
        </w:numPr>
        <w:tabs>
          <w:tab w:val="num" w:pos="360"/>
        </w:tabs>
        <w:spacing w:after="120" w:line="240" w:lineRule="auto"/>
        <w:ind w:left="1276" w:hanging="709"/>
        <w:jc w:val="both"/>
        <w:rPr>
          <w:rFonts w:ascii="Nudista" w:hAnsi="Nudista"/>
          <w:szCs w:val="20"/>
        </w:rPr>
      </w:pPr>
      <w:r>
        <w:rPr>
          <w:rFonts w:ascii="Nudista" w:hAnsi="Nudista" w:cs="Arial"/>
          <w:szCs w:val="20"/>
        </w:rPr>
        <w:t>Časť II. predmetu zákazky</w:t>
      </w:r>
      <w:r w:rsidRPr="00AE3F3D">
        <w:rPr>
          <w:rFonts w:ascii="Nudista" w:hAnsi="Nudista"/>
          <w:szCs w:val="20"/>
        </w:rPr>
        <w:t xml:space="preserve">: </w:t>
      </w:r>
      <w:r w:rsidRPr="008B622A">
        <w:rPr>
          <w:rFonts w:ascii="Nudista" w:hAnsi="Nudista"/>
          <w:szCs w:val="20"/>
        </w:rPr>
        <w:t>17 mesiacov od nadobudnutia účinnosti zmluvy</w:t>
      </w:r>
      <w:r w:rsidRPr="00AE3F3D">
        <w:rPr>
          <w:rFonts w:ascii="Nudista" w:hAnsi="Nudista"/>
          <w:szCs w:val="20"/>
        </w:rPr>
        <w:t>.</w:t>
      </w:r>
    </w:p>
    <w:bookmarkEnd w:id="161"/>
    <w:p w14:paraId="05AF0341" w14:textId="53603F1B"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Podrobné informácie o podmienkach dodania predmetu zákazky sú uvedené v Časti </w:t>
      </w:r>
      <w:r w:rsidR="00A778B3">
        <w:rPr>
          <w:rFonts w:ascii="Nudista" w:eastAsia="Nudista" w:hAnsi="Nudista" w:cs="Nudista"/>
        </w:rPr>
        <w:t>E</w:t>
      </w:r>
      <w:r w:rsidRPr="002B1C28">
        <w:rPr>
          <w:rFonts w:ascii="Nudista" w:eastAsia="Nudista" w:hAnsi="Nudista" w:cs="Nudista"/>
        </w:rPr>
        <w:t>. Obchodné podmienky týchto súťažných podkladov.</w:t>
      </w:r>
    </w:p>
    <w:p w14:paraId="261C87A4" w14:textId="77777777" w:rsidR="00833D62" w:rsidRPr="005F01CD" w:rsidRDefault="00833D62" w:rsidP="00833D62">
      <w:pPr>
        <w:numPr>
          <w:ilvl w:val="1"/>
          <w:numId w:val="189"/>
        </w:numPr>
        <w:pBdr>
          <w:top w:val="nil"/>
          <w:left w:val="nil"/>
          <w:bottom w:val="nil"/>
          <w:right w:val="nil"/>
          <w:between w:val="nil"/>
        </w:pBdr>
        <w:spacing w:after="120" w:line="240" w:lineRule="auto"/>
        <w:ind w:left="578" w:hanging="578"/>
        <w:jc w:val="both"/>
        <w:rPr>
          <w:rFonts w:ascii="Nudista" w:eastAsia="Nudista" w:hAnsi="Nudista" w:cs="Nudista"/>
          <w:caps/>
          <w:sz w:val="20"/>
          <w:szCs w:val="20"/>
        </w:rPr>
      </w:pPr>
      <w:bookmarkStart w:id="162" w:name="_tyjcwt" w:colFirst="0" w:colLast="0"/>
      <w:bookmarkStart w:id="163" w:name="_3dy6vkm" w:colFirst="0" w:colLast="0"/>
      <w:bookmarkEnd w:id="162"/>
      <w:bookmarkEnd w:id="163"/>
      <w:r w:rsidRPr="005F01CD">
        <w:rPr>
          <w:rFonts w:ascii="Nudista" w:eastAsia="Nudista" w:hAnsi="Nudista" w:cs="Nudista"/>
          <w:b/>
          <w:caps/>
          <w:color w:val="008998"/>
          <w:sz w:val="20"/>
          <w:szCs w:val="20"/>
        </w:rPr>
        <w:t>Ďalšie požiadavky predmet zákazky a súvisiace služby</w:t>
      </w:r>
    </w:p>
    <w:p w14:paraId="3936E697" w14:textId="045031B3" w:rsidR="00833D62" w:rsidRPr="005F01CD" w:rsidRDefault="00833D62" w:rsidP="005F01CD">
      <w:pPr>
        <w:pStyle w:val="Nadpis3"/>
        <w:keepNext w:val="0"/>
        <w:keepLines w:val="0"/>
        <w:numPr>
          <w:ilvl w:val="2"/>
          <w:numId w:val="189"/>
        </w:numPr>
        <w:spacing w:after="0" w:line="240" w:lineRule="auto"/>
        <w:ind w:left="567" w:hanging="567"/>
        <w:jc w:val="both"/>
        <w:rPr>
          <w:rFonts w:ascii="Nudista" w:hAnsi="Nudista"/>
        </w:rPr>
      </w:pPr>
      <w:r w:rsidRPr="002B1C28">
        <w:rPr>
          <w:rFonts w:ascii="Nudista" w:eastAsia="Nudista" w:hAnsi="Nudista" w:cs="Nudista"/>
          <w:color w:val="000000"/>
        </w:rPr>
        <w:t>Všetky tovarové položky musia byť nové, nerepasované a nepoužívané.</w:t>
      </w:r>
    </w:p>
    <w:p w14:paraId="6B4C52B7" w14:textId="77777777" w:rsidR="004564C1" w:rsidRPr="005F01CD" w:rsidRDefault="004564C1" w:rsidP="005F01CD">
      <w:pPr>
        <w:pStyle w:val="Nadpis3"/>
        <w:keepNext w:val="0"/>
        <w:keepLines w:val="0"/>
        <w:numPr>
          <w:ilvl w:val="0"/>
          <w:numId w:val="0"/>
        </w:numPr>
        <w:spacing w:after="0" w:line="240" w:lineRule="auto"/>
        <w:ind w:left="567"/>
        <w:jc w:val="both"/>
        <w:rPr>
          <w:rFonts w:ascii="Nudista" w:hAnsi="Nudista"/>
          <w:u w:val="single"/>
        </w:rPr>
      </w:pPr>
    </w:p>
    <w:p w14:paraId="0A38FAD6" w14:textId="0B342A6D" w:rsidR="00833D62" w:rsidRPr="002B1C28" w:rsidRDefault="00833D62" w:rsidP="00833D62">
      <w:pPr>
        <w:pStyle w:val="Nadpis3"/>
        <w:keepNext w:val="0"/>
        <w:keepLines w:val="0"/>
        <w:numPr>
          <w:ilvl w:val="2"/>
          <w:numId w:val="189"/>
        </w:numPr>
        <w:spacing w:after="0" w:line="240" w:lineRule="auto"/>
        <w:ind w:left="567" w:hanging="567"/>
        <w:jc w:val="both"/>
        <w:rPr>
          <w:rFonts w:ascii="Nudista" w:hAnsi="Nudista"/>
          <w:u w:val="single"/>
        </w:rPr>
      </w:pPr>
      <w:r w:rsidRPr="002B1C28">
        <w:rPr>
          <w:rFonts w:ascii="Nudista" w:eastAsia="Nudista" w:hAnsi="Nudista" w:cs="Nudista"/>
          <w:color w:val="000000"/>
          <w:u w:val="single"/>
        </w:rPr>
        <w:t>Súčasťou dodávky oboch Častí predmetu zákazky a príslušenstva musí byť poskytnutie súvisiacich služieb, ktoré sú bližšie definované v Prílohe č. B.1 Podrobná špecifikácia predmetu zákazky pre Časť I. predmetu zákazky a v Prílohe č. B.2 Podrobná špecifikácia predmetu zákazky pre Časť II. predmetu zákazky.</w:t>
      </w:r>
    </w:p>
    <w:p w14:paraId="46FB9E43" w14:textId="77777777" w:rsidR="00833D62" w:rsidRPr="002B1C28" w:rsidRDefault="00833D62" w:rsidP="005F01CD">
      <w:pPr>
        <w:pStyle w:val="Nadpis3"/>
        <w:keepNext w:val="0"/>
        <w:keepLines w:val="0"/>
        <w:numPr>
          <w:ilvl w:val="0"/>
          <w:numId w:val="0"/>
        </w:numPr>
        <w:spacing w:after="0" w:line="240" w:lineRule="auto"/>
        <w:ind w:left="2152"/>
        <w:jc w:val="both"/>
        <w:rPr>
          <w:rFonts w:ascii="Nudista" w:eastAsia="Nudista" w:hAnsi="Nudista" w:cs="Nudista"/>
          <w:color w:val="000000"/>
        </w:rPr>
      </w:pPr>
    </w:p>
    <w:p w14:paraId="3DF344DC" w14:textId="77777777" w:rsidR="00833D62" w:rsidRPr="002B1C28" w:rsidRDefault="00833D62" w:rsidP="00833D62">
      <w:pPr>
        <w:pStyle w:val="Nadpis3"/>
        <w:keepNext w:val="0"/>
        <w:keepLines w:val="0"/>
        <w:numPr>
          <w:ilvl w:val="2"/>
          <w:numId w:val="189"/>
        </w:numPr>
        <w:spacing w:after="0" w:line="240" w:lineRule="auto"/>
        <w:ind w:left="567" w:hanging="567"/>
        <w:jc w:val="both"/>
        <w:rPr>
          <w:rFonts w:ascii="Nudista" w:hAnsi="Nudista"/>
        </w:rPr>
      </w:pPr>
      <w:r w:rsidRPr="002B1C28">
        <w:rPr>
          <w:rFonts w:ascii="Nudista" w:eastAsia="Nudista" w:hAnsi="Nudista" w:cs="Nudista"/>
        </w:rPr>
        <w:t>Realizácia časti II. premetu zákazky bude prebiehať v zmysle platnej vyhlášky UPVII č. 85/2020 o riadení projektov. V zmysle predmetnej vyhlášky bude projekt rozčlenený do jednotlivých fáz, ktoré spolu tvoria životný cyklus projektu: prípravná fáza projektu, iniciačná fáza projektu, realizačná fáza projektu a dokončovacia fáza projektu.</w:t>
      </w:r>
      <w:r w:rsidRPr="002B1C28">
        <w:rPr>
          <w:rFonts w:ascii="Nudista" w:eastAsia="Nudista" w:hAnsi="Nudista" w:cs="Nudista"/>
          <w:b/>
        </w:rPr>
        <w:t xml:space="preserve"> </w:t>
      </w:r>
      <w:r w:rsidRPr="002B1C28">
        <w:rPr>
          <w:rFonts w:ascii="Nudista" w:eastAsia="Nudista" w:hAnsi="Nudista" w:cs="Nudista"/>
        </w:rPr>
        <w:t xml:space="preserve">Hlavné aktivity: </w:t>
      </w:r>
    </w:p>
    <w:p w14:paraId="38A58191" w14:textId="77777777" w:rsidR="00833D62" w:rsidRPr="002B1C28" w:rsidRDefault="00833D62" w:rsidP="00833D62">
      <w:pPr>
        <w:pStyle w:val="Nadpis3"/>
        <w:keepNext w:val="0"/>
        <w:keepLines w:val="0"/>
        <w:numPr>
          <w:ilvl w:val="3"/>
          <w:numId w:val="189"/>
        </w:numPr>
        <w:spacing w:after="120" w:line="240" w:lineRule="auto"/>
        <w:ind w:left="1276" w:hanging="709"/>
        <w:jc w:val="both"/>
        <w:rPr>
          <w:rFonts w:ascii="Nudista" w:hAnsi="Nudista"/>
        </w:rPr>
      </w:pPr>
      <w:r w:rsidRPr="002B1C28">
        <w:rPr>
          <w:rFonts w:ascii="Nudista" w:eastAsia="Nudista" w:hAnsi="Nudista" w:cs="Nudista"/>
        </w:rPr>
        <w:t xml:space="preserve">Analýza a dizajn - v dĺžke trvania sumárne 4 mesiacov, pričom táto etapa bude zahŕňať: detailný plán riešenia a návrh testov, </w:t>
      </w:r>
    </w:p>
    <w:p w14:paraId="406862C1" w14:textId="0C1430F7" w:rsidR="00833D62" w:rsidRPr="002B1C28" w:rsidRDefault="00833D62" w:rsidP="00833D62">
      <w:pPr>
        <w:pStyle w:val="Nadpis3"/>
        <w:keepNext w:val="0"/>
        <w:keepLines w:val="0"/>
        <w:numPr>
          <w:ilvl w:val="3"/>
          <w:numId w:val="189"/>
        </w:numPr>
        <w:spacing w:after="120" w:line="240" w:lineRule="auto"/>
        <w:ind w:left="1276" w:hanging="709"/>
        <w:jc w:val="both"/>
        <w:rPr>
          <w:rFonts w:ascii="Nudista" w:hAnsi="Nudista"/>
        </w:rPr>
      </w:pPr>
      <w:r w:rsidRPr="002B1C28">
        <w:rPr>
          <w:rFonts w:ascii="Nudista" w:eastAsia="Nudista" w:hAnsi="Nudista" w:cs="Nudista"/>
        </w:rPr>
        <w:t>Nákup HW a krabicového softvéru (technických prostriedkov, programových prostriedkov) a</w:t>
      </w:r>
      <w:r w:rsidR="004564C1">
        <w:rPr>
          <w:rFonts w:ascii="Nudista" w:eastAsia="Nudista" w:hAnsi="Nudista" w:cs="Nudista"/>
        </w:rPr>
        <w:t> </w:t>
      </w:r>
      <w:r w:rsidRPr="002B1C28">
        <w:rPr>
          <w:rFonts w:ascii="Nudista" w:eastAsia="Nudista" w:hAnsi="Nudista" w:cs="Nudista"/>
        </w:rPr>
        <w:t>služieb</w:t>
      </w:r>
      <w:r w:rsidR="004564C1">
        <w:rPr>
          <w:rFonts w:ascii="Nudista" w:eastAsia="Nudista" w:hAnsi="Nudista" w:cs="Nudista"/>
        </w:rPr>
        <w:t xml:space="preserve">, </w:t>
      </w:r>
      <w:r w:rsidR="004564C1" w:rsidRPr="002B1C28">
        <w:rPr>
          <w:rFonts w:ascii="Nudista" w:eastAsia="Nudista" w:hAnsi="Nudista" w:cs="Nudista"/>
        </w:rPr>
        <w:t>ktor</w:t>
      </w:r>
      <w:r w:rsidR="004564C1">
        <w:rPr>
          <w:rFonts w:ascii="Nudista" w:eastAsia="Nudista" w:hAnsi="Nudista" w:cs="Nudista"/>
        </w:rPr>
        <w:t>ý</w:t>
      </w:r>
      <w:r w:rsidR="004564C1" w:rsidRPr="002B1C28">
        <w:rPr>
          <w:rFonts w:ascii="Nudista" w:eastAsia="Nudista" w:hAnsi="Nudista" w:cs="Nudista"/>
        </w:rPr>
        <w:t xml:space="preserve"> je predmetom časti I</w:t>
      </w:r>
      <w:r w:rsidR="004564C1">
        <w:rPr>
          <w:rFonts w:ascii="Nudista" w:eastAsia="Nudista" w:hAnsi="Nudista" w:cs="Nudista"/>
        </w:rPr>
        <w:t>.</w:t>
      </w:r>
      <w:r w:rsidR="004564C1" w:rsidRPr="002B1C28">
        <w:rPr>
          <w:rFonts w:ascii="Nudista" w:eastAsia="Nudista" w:hAnsi="Nudista" w:cs="Nudista"/>
        </w:rPr>
        <w:t> predmetu zákazky</w:t>
      </w:r>
      <w:r w:rsidR="004564C1">
        <w:rPr>
          <w:rFonts w:ascii="Nudista" w:eastAsia="Nudista" w:hAnsi="Nudista" w:cs="Nudista"/>
        </w:rPr>
        <w:t>,</w:t>
      </w:r>
      <w:r w:rsidRPr="002B1C28">
        <w:rPr>
          <w:rFonts w:ascii="Nudista" w:eastAsia="Nudista" w:hAnsi="Nudista" w:cs="Nudista"/>
        </w:rPr>
        <w:t xml:space="preserve"> v dĺžke trvania priebežne počas 10 mesiacov, </w:t>
      </w:r>
    </w:p>
    <w:p w14:paraId="7FA16019" w14:textId="2D057625" w:rsidR="00833D62" w:rsidRPr="002B1C28" w:rsidRDefault="00833D62" w:rsidP="00833D62">
      <w:pPr>
        <w:pStyle w:val="Nadpis3"/>
        <w:keepNext w:val="0"/>
        <w:keepLines w:val="0"/>
        <w:numPr>
          <w:ilvl w:val="3"/>
          <w:numId w:val="189"/>
        </w:numPr>
        <w:spacing w:after="120" w:line="240" w:lineRule="auto"/>
        <w:ind w:left="1276" w:hanging="709"/>
        <w:jc w:val="both"/>
        <w:rPr>
          <w:rFonts w:ascii="Nudista" w:hAnsi="Nudista"/>
        </w:rPr>
      </w:pPr>
      <w:r w:rsidRPr="002B1C28">
        <w:rPr>
          <w:rFonts w:ascii="Nudista" w:eastAsia="Nudista" w:hAnsi="Nudista" w:cs="Nudista"/>
        </w:rPr>
        <w:t xml:space="preserve">Implementácia - v dĺžke trvania priebežne počas </w:t>
      </w:r>
      <w:r w:rsidR="001079C9" w:rsidRPr="002B1C28">
        <w:rPr>
          <w:rFonts w:ascii="Nudista" w:eastAsia="Nudista" w:hAnsi="Nudista" w:cs="Nudista"/>
        </w:rPr>
        <w:t>1</w:t>
      </w:r>
      <w:r w:rsidR="001079C9">
        <w:rPr>
          <w:rFonts w:ascii="Nudista" w:eastAsia="Nudista" w:hAnsi="Nudista" w:cs="Nudista"/>
        </w:rPr>
        <w:t>2</w:t>
      </w:r>
      <w:r w:rsidR="001079C9" w:rsidRPr="002B1C28">
        <w:rPr>
          <w:rFonts w:ascii="Nudista" w:eastAsia="Nudista" w:hAnsi="Nudista" w:cs="Nudista"/>
        </w:rPr>
        <w:t xml:space="preserve"> </w:t>
      </w:r>
      <w:r w:rsidRPr="002B1C28">
        <w:rPr>
          <w:rFonts w:ascii="Nudista" w:eastAsia="Nudista" w:hAnsi="Nudista" w:cs="Nudista"/>
        </w:rPr>
        <w:t xml:space="preserve">mesiacov, pričom táto etapa bude zahŕňať vývoj, migrácia údajov a integráciu, </w:t>
      </w:r>
    </w:p>
    <w:p w14:paraId="6CF0A50D" w14:textId="307DD1D2" w:rsidR="00833D62" w:rsidRPr="002B1C28" w:rsidRDefault="00833D62" w:rsidP="00833D62">
      <w:pPr>
        <w:pStyle w:val="Nadpis3"/>
        <w:keepNext w:val="0"/>
        <w:keepLines w:val="0"/>
        <w:numPr>
          <w:ilvl w:val="3"/>
          <w:numId w:val="189"/>
        </w:numPr>
        <w:spacing w:after="120" w:line="240" w:lineRule="auto"/>
        <w:ind w:left="1276" w:hanging="709"/>
        <w:jc w:val="both"/>
        <w:rPr>
          <w:rFonts w:ascii="Nudista" w:hAnsi="Nudista"/>
        </w:rPr>
      </w:pPr>
      <w:r w:rsidRPr="002B1C28">
        <w:rPr>
          <w:rFonts w:ascii="Nudista" w:eastAsia="Nudista" w:hAnsi="Nudista" w:cs="Nudista"/>
        </w:rPr>
        <w:lastRenderedPageBreak/>
        <w:t>Testovanie - v dĺžke trvania priebežne počas 6 mesiacov, pričom táto etapa bude zahŕňať: testovanie, školenia personálu a vytvorenie dokumentácie</w:t>
      </w:r>
      <w:r w:rsidR="004564C1">
        <w:rPr>
          <w:rFonts w:ascii="Nudista" w:eastAsia="Nudista" w:hAnsi="Nudista" w:cs="Nudista"/>
        </w:rPr>
        <w:t>,</w:t>
      </w:r>
    </w:p>
    <w:p w14:paraId="66F8DB3B" w14:textId="77777777" w:rsidR="00833D62" w:rsidRPr="002B1C28" w:rsidRDefault="00833D62" w:rsidP="00833D62">
      <w:pPr>
        <w:pStyle w:val="Nadpis3"/>
        <w:keepNext w:val="0"/>
        <w:keepLines w:val="0"/>
        <w:numPr>
          <w:ilvl w:val="3"/>
          <w:numId w:val="189"/>
        </w:numPr>
        <w:spacing w:after="120" w:line="240" w:lineRule="auto"/>
        <w:ind w:left="1276" w:hanging="709"/>
        <w:jc w:val="both"/>
        <w:rPr>
          <w:rFonts w:ascii="Nudista" w:hAnsi="Nudista"/>
        </w:rPr>
      </w:pPr>
      <w:r w:rsidRPr="002B1C28">
        <w:rPr>
          <w:rFonts w:ascii="Nudista" w:eastAsia="Nudista" w:hAnsi="Nudista" w:cs="Nudista"/>
        </w:rPr>
        <w:t xml:space="preserve">Nasadenie - v dĺžke trvania priebežne počas 8 mesiacov, pričom táto etapa bude zahŕňať: inštaláciu HW a SW, nasadenie do produkcie a preskúšanie a akceptáciu spustenia do produkcie. </w:t>
      </w:r>
    </w:p>
    <w:p w14:paraId="73FF5BD8" w14:textId="77777777" w:rsidR="00833D62" w:rsidRPr="002B1C28" w:rsidRDefault="00833D62" w:rsidP="00833D62">
      <w:pPr>
        <w:pBdr>
          <w:top w:val="nil"/>
          <w:left w:val="nil"/>
          <w:bottom w:val="nil"/>
          <w:right w:val="nil"/>
          <w:between w:val="nil"/>
        </w:pBdr>
        <w:spacing w:after="0" w:line="240" w:lineRule="auto"/>
        <w:jc w:val="both"/>
        <w:rPr>
          <w:rFonts w:ascii="Nudista" w:eastAsia="Nudista" w:hAnsi="Nudista" w:cs="Nudista"/>
          <w:color w:val="000000"/>
          <w:sz w:val="20"/>
          <w:szCs w:val="20"/>
        </w:rPr>
      </w:pPr>
    </w:p>
    <w:p w14:paraId="26735F83" w14:textId="77777777" w:rsidR="00833D62" w:rsidRPr="002B1C28" w:rsidRDefault="00833D62" w:rsidP="00833D62">
      <w:pPr>
        <w:pStyle w:val="Nadpis3"/>
        <w:keepNext w:val="0"/>
        <w:keepLines w:val="0"/>
        <w:numPr>
          <w:ilvl w:val="2"/>
          <w:numId w:val="189"/>
        </w:numPr>
        <w:spacing w:after="0" w:line="240" w:lineRule="auto"/>
        <w:ind w:left="567" w:hanging="567"/>
        <w:jc w:val="both"/>
        <w:rPr>
          <w:rFonts w:ascii="Nudista" w:hAnsi="Nudista"/>
        </w:rPr>
      </w:pPr>
      <w:r w:rsidRPr="002B1C28">
        <w:rPr>
          <w:rFonts w:ascii="Nudista" w:eastAsia="Nudista" w:hAnsi="Nudista" w:cs="Nudista"/>
        </w:rPr>
        <w:t>Na záver po zrealizovaní jednotlivých aktivít projektu prebehne kontrola a protokolárne prevzatie, zaradenie do majetku, poistenie zhodnotenia majetku.</w:t>
      </w:r>
    </w:p>
    <w:p w14:paraId="3323E9C0" w14:textId="77777777" w:rsidR="00833D62" w:rsidRPr="002B1C28" w:rsidRDefault="00833D62" w:rsidP="005F01CD">
      <w:pPr>
        <w:pStyle w:val="Nadpis3"/>
        <w:keepNext w:val="0"/>
        <w:keepLines w:val="0"/>
        <w:numPr>
          <w:ilvl w:val="0"/>
          <w:numId w:val="0"/>
        </w:numPr>
        <w:spacing w:after="0" w:line="240" w:lineRule="auto"/>
        <w:ind w:left="1286"/>
        <w:jc w:val="both"/>
        <w:rPr>
          <w:rFonts w:ascii="Nudista" w:eastAsia="Nudista" w:hAnsi="Nudista" w:cs="Nudista"/>
        </w:rPr>
      </w:pPr>
    </w:p>
    <w:p w14:paraId="03CB3755" w14:textId="212EDEB7" w:rsidR="00833D62" w:rsidRPr="002B1C28" w:rsidRDefault="00833D62" w:rsidP="00833D62">
      <w:pPr>
        <w:pStyle w:val="Nadpis3"/>
        <w:keepNext w:val="0"/>
        <w:keepLines w:val="0"/>
        <w:numPr>
          <w:ilvl w:val="2"/>
          <w:numId w:val="189"/>
        </w:numPr>
        <w:spacing w:after="0" w:line="240" w:lineRule="auto"/>
        <w:ind w:left="567" w:hanging="567"/>
        <w:jc w:val="both"/>
        <w:rPr>
          <w:rFonts w:ascii="Nudista" w:hAnsi="Nudista"/>
        </w:rPr>
      </w:pPr>
      <w:r w:rsidRPr="002B1C28">
        <w:rPr>
          <w:rFonts w:ascii="Nudista" w:eastAsia="Nudista" w:hAnsi="Nudista" w:cs="Nudista"/>
        </w:rPr>
        <w:t xml:space="preserve">Základným princípom projektu je demonštrovať schopnosť </w:t>
      </w:r>
      <w:proofErr w:type="spellStart"/>
      <w:r w:rsidRPr="002B1C28">
        <w:rPr>
          <w:rFonts w:ascii="Nudista" w:eastAsia="Nudista" w:hAnsi="Nudista" w:cs="Nudista"/>
        </w:rPr>
        <w:t>IoT</w:t>
      </w:r>
      <w:proofErr w:type="spellEnd"/>
      <w:r w:rsidRPr="002B1C28">
        <w:rPr>
          <w:rFonts w:ascii="Nudista" w:eastAsia="Nudista" w:hAnsi="Nudista" w:cs="Nudista"/>
        </w:rPr>
        <w:t xml:space="preserve"> platformy (časť II</w:t>
      </w:r>
      <w:r w:rsidR="00D10CA0">
        <w:rPr>
          <w:rFonts w:ascii="Nudista" w:eastAsia="Nudista" w:hAnsi="Nudista" w:cs="Nudista"/>
        </w:rPr>
        <w:t>.</w:t>
      </w:r>
      <w:r w:rsidRPr="002B1C28">
        <w:rPr>
          <w:rFonts w:ascii="Nudista" w:eastAsia="Nudista" w:hAnsi="Nudista" w:cs="Nudista"/>
        </w:rPr>
        <w:t xml:space="preserve"> predmetu zákazky) pospájať do jedného systému viacero riešení od rôznych výrobcov. </w:t>
      </w:r>
    </w:p>
    <w:p w14:paraId="26165D6B" w14:textId="77777777" w:rsidR="00833D62" w:rsidRPr="002B1C28" w:rsidRDefault="00833D62" w:rsidP="005F01CD">
      <w:pPr>
        <w:pStyle w:val="Nadpis3"/>
        <w:keepNext w:val="0"/>
        <w:keepLines w:val="0"/>
        <w:numPr>
          <w:ilvl w:val="0"/>
          <w:numId w:val="0"/>
        </w:numPr>
        <w:spacing w:after="0" w:line="240" w:lineRule="auto"/>
        <w:ind w:left="1286"/>
        <w:jc w:val="both"/>
        <w:rPr>
          <w:rFonts w:ascii="Nudista" w:eastAsia="Nudista" w:hAnsi="Nudista" w:cs="Nudista"/>
        </w:rPr>
      </w:pPr>
    </w:p>
    <w:p w14:paraId="430AABC9" w14:textId="77777777" w:rsidR="00833D62" w:rsidRPr="002B1C28" w:rsidRDefault="00833D62" w:rsidP="00833D62">
      <w:pPr>
        <w:pStyle w:val="Nadpis3"/>
        <w:keepNext w:val="0"/>
        <w:keepLines w:val="0"/>
        <w:numPr>
          <w:ilvl w:val="2"/>
          <w:numId w:val="189"/>
        </w:numPr>
        <w:spacing w:after="0" w:line="240" w:lineRule="auto"/>
        <w:ind w:left="567" w:hanging="567"/>
        <w:jc w:val="both"/>
        <w:rPr>
          <w:rFonts w:ascii="Nudista" w:hAnsi="Nudista"/>
        </w:rPr>
      </w:pPr>
      <w:r w:rsidRPr="002B1C28">
        <w:rPr>
          <w:rFonts w:ascii="Nudista" w:eastAsia="Nudista" w:hAnsi="Nudista" w:cs="Nudista"/>
        </w:rPr>
        <w:t xml:space="preserve">Riešenie umožňuje vytvárať a prevádzkovať vlastné aplikácie a rovnako dobre umožní integrovať a koncentrovať do jedného systému aplikácie tretích strán (napr. parkovanie). </w:t>
      </w:r>
    </w:p>
    <w:p w14:paraId="0B6D16AA" w14:textId="77777777" w:rsidR="00833D62" w:rsidRPr="002B1C28" w:rsidRDefault="00833D62" w:rsidP="005F01CD">
      <w:pPr>
        <w:pStyle w:val="Nadpis3"/>
        <w:keepNext w:val="0"/>
        <w:keepLines w:val="0"/>
        <w:numPr>
          <w:ilvl w:val="0"/>
          <w:numId w:val="0"/>
        </w:numPr>
        <w:spacing w:after="0" w:line="240" w:lineRule="auto"/>
        <w:ind w:left="1286"/>
        <w:jc w:val="both"/>
        <w:rPr>
          <w:rFonts w:ascii="Nudista" w:eastAsia="Nudista" w:hAnsi="Nudista" w:cs="Nudista"/>
        </w:rPr>
      </w:pPr>
    </w:p>
    <w:p w14:paraId="730B26A9" w14:textId="77777777" w:rsidR="00833D62" w:rsidRPr="002B1C28" w:rsidRDefault="00833D62" w:rsidP="00833D62">
      <w:pPr>
        <w:pStyle w:val="Nadpis3"/>
        <w:keepNext w:val="0"/>
        <w:keepLines w:val="0"/>
        <w:numPr>
          <w:ilvl w:val="2"/>
          <w:numId w:val="189"/>
        </w:numPr>
        <w:spacing w:after="0" w:line="240" w:lineRule="auto"/>
        <w:ind w:left="567" w:hanging="567"/>
        <w:jc w:val="both"/>
        <w:rPr>
          <w:rFonts w:ascii="Nudista" w:hAnsi="Nudista"/>
        </w:rPr>
      </w:pPr>
      <w:r w:rsidRPr="002B1C28">
        <w:rPr>
          <w:rFonts w:ascii="Nudista" w:eastAsia="Nudista" w:hAnsi="Nudista" w:cs="Nudista"/>
        </w:rPr>
        <w:t xml:space="preserve">Aby sa zabránilo </w:t>
      </w:r>
      <w:proofErr w:type="spellStart"/>
      <w:r w:rsidRPr="002B1C28">
        <w:rPr>
          <w:rFonts w:ascii="Nudista" w:eastAsia="Nudista" w:hAnsi="Nudista" w:cs="Nudista"/>
        </w:rPr>
        <w:t>vendor</w:t>
      </w:r>
      <w:proofErr w:type="spellEnd"/>
      <w:r w:rsidRPr="002B1C28">
        <w:rPr>
          <w:rFonts w:ascii="Nudista" w:eastAsia="Nudista" w:hAnsi="Nudista" w:cs="Nudista"/>
        </w:rPr>
        <w:t xml:space="preserve"> </w:t>
      </w:r>
      <w:proofErr w:type="spellStart"/>
      <w:r w:rsidRPr="002B1C28">
        <w:rPr>
          <w:rFonts w:ascii="Nudista" w:eastAsia="Nudista" w:hAnsi="Nudista" w:cs="Nudista"/>
        </w:rPr>
        <w:t>lock</w:t>
      </w:r>
      <w:proofErr w:type="spellEnd"/>
      <w:r w:rsidRPr="002B1C28">
        <w:rPr>
          <w:rFonts w:ascii="Nudista" w:eastAsia="Nudista" w:hAnsi="Nudista" w:cs="Nudista"/>
        </w:rPr>
        <w:t xml:space="preserve">-in, verejný obstarávateľ požaduje, aby sa integrované riešenia napájali do systému formou </w:t>
      </w:r>
      <w:proofErr w:type="spellStart"/>
      <w:r w:rsidRPr="002B1C28">
        <w:rPr>
          <w:rFonts w:ascii="Nudista" w:eastAsia="Nudista" w:hAnsi="Nudista" w:cs="Nudista"/>
        </w:rPr>
        <w:t>open-source</w:t>
      </w:r>
      <w:proofErr w:type="spellEnd"/>
      <w:r w:rsidRPr="002B1C28">
        <w:rPr>
          <w:rFonts w:ascii="Nudista" w:eastAsia="Nudista" w:hAnsi="Nudista" w:cs="Nudista"/>
        </w:rPr>
        <w:t xml:space="preserve"> komponentov, alebo iných softvérových častí, tak aby systém vďaka tejto vlastnosti umožní vymeniť dodávateľa ktorejkoľvek služby, bez  priameho dopadu na celkový chod systému. </w:t>
      </w:r>
    </w:p>
    <w:p w14:paraId="0DD7165C" w14:textId="77777777" w:rsidR="00833D62" w:rsidRPr="002B1C28" w:rsidRDefault="00833D62" w:rsidP="005F01CD">
      <w:pPr>
        <w:pStyle w:val="Nadpis3"/>
        <w:keepNext w:val="0"/>
        <w:keepLines w:val="0"/>
        <w:numPr>
          <w:ilvl w:val="0"/>
          <w:numId w:val="0"/>
        </w:numPr>
        <w:spacing w:after="0" w:line="240" w:lineRule="auto"/>
        <w:ind w:left="1286"/>
        <w:jc w:val="both"/>
        <w:rPr>
          <w:rFonts w:ascii="Nudista" w:eastAsia="Nudista" w:hAnsi="Nudista" w:cs="Nudista"/>
        </w:rPr>
      </w:pPr>
    </w:p>
    <w:p w14:paraId="0F818FBB" w14:textId="77777777" w:rsidR="00833D62" w:rsidRPr="002B1C28" w:rsidRDefault="00833D62" w:rsidP="00833D62">
      <w:pPr>
        <w:pStyle w:val="Nadpis3"/>
        <w:keepNext w:val="0"/>
        <w:keepLines w:val="0"/>
        <w:numPr>
          <w:ilvl w:val="2"/>
          <w:numId w:val="189"/>
        </w:numPr>
        <w:spacing w:after="0" w:line="240" w:lineRule="auto"/>
        <w:ind w:left="567" w:hanging="567"/>
        <w:jc w:val="both"/>
        <w:rPr>
          <w:rFonts w:ascii="Nudista" w:hAnsi="Nudista"/>
        </w:rPr>
      </w:pPr>
      <w:r w:rsidRPr="002B1C28">
        <w:rPr>
          <w:rFonts w:ascii="Nudista" w:eastAsia="Nudista" w:hAnsi="Nudista" w:cs="Nudista"/>
        </w:rPr>
        <w:t xml:space="preserve">Všetky údaje získané prostredníctvom </w:t>
      </w:r>
      <w:proofErr w:type="spellStart"/>
      <w:r w:rsidRPr="002B1C28">
        <w:rPr>
          <w:rFonts w:ascii="Nudista" w:eastAsia="Nudista" w:hAnsi="Nudista" w:cs="Nudista"/>
        </w:rPr>
        <w:t>IoT</w:t>
      </w:r>
      <w:proofErr w:type="spellEnd"/>
      <w:r w:rsidRPr="002B1C28">
        <w:rPr>
          <w:rFonts w:ascii="Nudista" w:eastAsia="Nudista" w:hAnsi="Nudista" w:cs="Nudista"/>
        </w:rPr>
        <w:t xml:space="preserve"> prvkov budú majetkom Mesta Nesvady.</w:t>
      </w:r>
    </w:p>
    <w:p w14:paraId="7873B745" w14:textId="77777777" w:rsidR="00833D62" w:rsidRPr="002B1C28" w:rsidRDefault="00833D62" w:rsidP="005F01CD">
      <w:pPr>
        <w:pStyle w:val="Nadpis3"/>
        <w:keepNext w:val="0"/>
        <w:keepLines w:val="0"/>
        <w:numPr>
          <w:ilvl w:val="0"/>
          <w:numId w:val="0"/>
        </w:numPr>
        <w:spacing w:after="0" w:line="240" w:lineRule="auto"/>
        <w:ind w:left="1224"/>
        <w:jc w:val="both"/>
        <w:rPr>
          <w:rFonts w:ascii="Nudista" w:eastAsia="Nudista" w:hAnsi="Nudista" w:cs="Nudista"/>
        </w:rPr>
      </w:pPr>
    </w:p>
    <w:p w14:paraId="0A4AD711" w14:textId="77777777" w:rsidR="00833D62" w:rsidRPr="002B1C28" w:rsidRDefault="00833D62" w:rsidP="00833D62">
      <w:pPr>
        <w:pStyle w:val="Nadpis3"/>
        <w:keepNext w:val="0"/>
        <w:keepLines w:val="0"/>
        <w:numPr>
          <w:ilvl w:val="2"/>
          <w:numId w:val="189"/>
        </w:numPr>
        <w:spacing w:after="0" w:line="240" w:lineRule="auto"/>
        <w:ind w:left="567" w:hanging="567"/>
        <w:jc w:val="both"/>
        <w:rPr>
          <w:rFonts w:ascii="Nudista" w:hAnsi="Nudista"/>
        </w:rPr>
      </w:pPr>
      <w:r w:rsidRPr="002B1C28">
        <w:rPr>
          <w:rFonts w:ascii="Nudista" w:eastAsia="Nudista" w:hAnsi="Nudista" w:cs="Nudista"/>
        </w:rPr>
        <w:t>Navrhovaný projekt je v súlade so zákonom č. 305/2013 Z. z. o elektronickej podobe výkonu pôsobnosti orgánov verejnej moci a o zmene a doplnení niektorých zákonov (zákon o e-</w:t>
      </w:r>
      <w:proofErr w:type="spellStart"/>
      <w:r w:rsidRPr="002B1C28">
        <w:rPr>
          <w:rFonts w:ascii="Nudista" w:eastAsia="Nudista" w:hAnsi="Nudista" w:cs="Nudista"/>
        </w:rPr>
        <w:t>Governmente</w:t>
      </w:r>
      <w:proofErr w:type="spellEnd"/>
      <w:r w:rsidRPr="002B1C28">
        <w:rPr>
          <w:rFonts w:ascii="Nudista" w:eastAsia="Nudista" w:hAnsi="Nudista" w:cs="Nudista"/>
        </w:rPr>
        <w:t xml:space="preserve">). Verejný prístup k získaným výstupným dátam bude prostredníctvom zverejnenia výstupných údajov spracovaných v užívateľskom formáte vo forme </w:t>
      </w:r>
      <w:proofErr w:type="spellStart"/>
      <w:r w:rsidRPr="002B1C28">
        <w:rPr>
          <w:rFonts w:ascii="Nudista" w:eastAsia="Nudista" w:hAnsi="Nudista" w:cs="Nudista"/>
        </w:rPr>
        <w:t>dashboard</w:t>
      </w:r>
      <w:proofErr w:type="spellEnd"/>
      <w:r w:rsidRPr="002B1C28">
        <w:rPr>
          <w:rFonts w:ascii="Nudista" w:eastAsia="Nudista" w:hAnsi="Nudista" w:cs="Nudista"/>
        </w:rPr>
        <w:t xml:space="preserve"> na webovej stránke mesta realizovaný v súlade so zákonom č. 95 /2019 Z. z. o informačných technológiách vo verejnej správe a o zmene a doplnení niektorých zákonov a vyhláškou UPVII č. 78/2020 Z. z. o štandardoch pre informačné technológie verejnej správy. </w:t>
      </w:r>
    </w:p>
    <w:p w14:paraId="74296A89" w14:textId="77777777" w:rsidR="00833D62" w:rsidRPr="002B1C28" w:rsidRDefault="00833D62" w:rsidP="005F01CD">
      <w:pPr>
        <w:pStyle w:val="Nadpis3"/>
        <w:keepNext w:val="0"/>
        <w:keepLines w:val="0"/>
        <w:numPr>
          <w:ilvl w:val="0"/>
          <w:numId w:val="0"/>
        </w:numPr>
        <w:spacing w:after="0" w:line="240" w:lineRule="auto"/>
        <w:ind w:left="1224"/>
        <w:jc w:val="both"/>
        <w:rPr>
          <w:rFonts w:ascii="Nudista" w:eastAsia="Nudista" w:hAnsi="Nudista" w:cs="Nudista"/>
        </w:rPr>
      </w:pPr>
      <w:bookmarkStart w:id="164" w:name="_1t3h5sf" w:colFirst="0" w:colLast="0"/>
      <w:bookmarkEnd w:id="164"/>
    </w:p>
    <w:p w14:paraId="73E8EEEB" w14:textId="77777777" w:rsidR="00833D62" w:rsidRPr="002B1C28" w:rsidRDefault="00833D62" w:rsidP="00833D62">
      <w:pPr>
        <w:pStyle w:val="Nadpis3"/>
        <w:keepNext w:val="0"/>
        <w:keepLines w:val="0"/>
        <w:numPr>
          <w:ilvl w:val="2"/>
          <w:numId w:val="189"/>
        </w:numPr>
        <w:spacing w:after="0" w:line="240" w:lineRule="auto"/>
        <w:ind w:left="567" w:hanging="567"/>
        <w:jc w:val="both"/>
        <w:rPr>
          <w:rFonts w:ascii="Nudista" w:hAnsi="Nudista"/>
        </w:rPr>
      </w:pPr>
      <w:r w:rsidRPr="002B1C28">
        <w:rPr>
          <w:rFonts w:ascii="Nudista" w:eastAsia="Nudista" w:hAnsi="Nudista" w:cs="Nudista"/>
        </w:rPr>
        <w:t>Záručná doba na predmet zákazky je 60 mesiacov,  pokiaľ nie je inde uvedené inak.</w:t>
      </w:r>
    </w:p>
    <w:p w14:paraId="4A22B5F7" w14:textId="77777777" w:rsidR="00833D62" w:rsidRPr="002B1C28" w:rsidRDefault="00833D62" w:rsidP="005F01CD">
      <w:pPr>
        <w:pStyle w:val="Nadpis3"/>
        <w:keepNext w:val="0"/>
        <w:keepLines w:val="0"/>
        <w:numPr>
          <w:ilvl w:val="0"/>
          <w:numId w:val="0"/>
        </w:numPr>
        <w:spacing w:after="0" w:line="240" w:lineRule="auto"/>
        <w:ind w:left="1286"/>
        <w:jc w:val="both"/>
        <w:rPr>
          <w:rFonts w:ascii="Nudista" w:eastAsia="Nudista" w:hAnsi="Nudista" w:cs="Nudista"/>
        </w:rPr>
      </w:pPr>
    </w:p>
    <w:p w14:paraId="30ABA3AA" w14:textId="2D9A267C" w:rsidR="00833D62" w:rsidRPr="002B1C28" w:rsidRDefault="00833D62" w:rsidP="00833D62">
      <w:pPr>
        <w:pStyle w:val="Nadpis3"/>
        <w:keepNext w:val="0"/>
        <w:keepLines w:val="0"/>
        <w:numPr>
          <w:ilvl w:val="2"/>
          <w:numId w:val="189"/>
        </w:numPr>
        <w:spacing w:after="0" w:line="240" w:lineRule="auto"/>
        <w:ind w:left="567" w:hanging="567"/>
        <w:jc w:val="both"/>
        <w:rPr>
          <w:rFonts w:ascii="Nudista" w:hAnsi="Nudista"/>
        </w:rPr>
      </w:pPr>
      <w:r w:rsidRPr="002B1C28">
        <w:rPr>
          <w:rFonts w:ascii="Nudista" w:eastAsia="Nudista" w:hAnsi="Nudista" w:cs="Nudista"/>
        </w:rPr>
        <w:t xml:space="preserve">Podmienky poskytovania podpory budú realizované v súlade </w:t>
      </w:r>
      <w:r w:rsidR="000C37E5">
        <w:rPr>
          <w:rFonts w:ascii="Nudista" w:eastAsia="Nudista" w:hAnsi="Nudista" w:cs="Nudista"/>
        </w:rPr>
        <w:t>s Prílohou č. E.2 súťažných podkladov.</w:t>
      </w:r>
    </w:p>
    <w:p w14:paraId="7736B6FB" w14:textId="77777777" w:rsidR="00833D62" w:rsidRPr="002B1C28" w:rsidRDefault="00833D62" w:rsidP="00833D62">
      <w:pPr>
        <w:pBdr>
          <w:top w:val="nil"/>
          <w:left w:val="nil"/>
          <w:bottom w:val="nil"/>
          <w:right w:val="nil"/>
          <w:between w:val="nil"/>
        </w:pBdr>
        <w:spacing w:after="0" w:line="240" w:lineRule="auto"/>
        <w:jc w:val="both"/>
        <w:rPr>
          <w:rFonts w:ascii="Nudista" w:eastAsia="Nudista" w:hAnsi="Nudista" w:cs="Nudista"/>
          <w:color w:val="000000"/>
          <w:sz w:val="20"/>
          <w:szCs w:val="20"/>
        </w:rPr>
      </w:pPr>
    </w:p>
    <w:p w14:paraId="0916BFCF" w14:textId="77777777" w:rsidR="00833D62" w:rsidRPr="002B1C28" w:rsidRDefault="00833D62" w:rsidP="00833D62">
      <w:pPr>
        <w:pBdr>
          <w:top w:val="nil"/>
          <w:left w:val="nil"/>
          <w:bottom w:val="nil"/>
          <w:right w:val="nil"/>
          <w:between w:val="nil"/>
        </w:pBdr>
        <w:spacing w:after="0" w:line="240" w:lineRule="auto"/>
        <w:jc w:val="both"/>
        <w:rPr>
          <w:rFonts w:ascii="Nudista" w:eastAsia="Nudista" w:hAnsi="Nudista" w:cs="Nudista"/>
          <w:color w:val="000000"/>
          <w:sz w:val="20"/>
          <w:szCs w:val="20"/>
        </w:rPr>
      </w:pPr>
    </w:p>
    <w:p w14:paraId="48C92F28" w14:textId="77777777" w:rsidR="00833D62" w:rsidRPr="002B1C28" w:rsidRDefault="00833D62" w:rsidP="00833D62">
      <w:pPr>
        <w:keepNext/>
        <w:keepLines/>
        <w:spacing w:after="120"/>
        <w:jc w:val="both"/>
        <w:rPr>
          <w:rFonts w:ascii="Nudista" w:eastAsia="Nudista" w:hAnsi="Nudista" w:cs="Nudista"/>
          <w:b/>
          <w:sz w:val="20"/>
          <w:szCs w:val="20"/>
        </w:rPr>
      </w:pPr>
      <w:r w:rsidRPr="002B1C28">
        <w:rPr>
          <w:rFonts w:ascii="Nudista" w:eastAsia="Nudista" w:hAnsi="Nudista" w:cs="Nudista"/>
          <w:b/>
          <w:sz w:val="20"/>
          <w:szCs w:val="20"/>
        </w:rPr>
        <w:t>Prílohy Časti B. Opis predmetu zákazky súťažných podkladov</w:t>
      </w:r>
    </w:p>
    <w:p w14:paraId="6922EBE5" w14:textId="77777777" w:rsidR="00833D62" w:rsidRPr="002B1C28" w:rsidRDefault="00833D62" w:rsidP="00833D62">
      <w:pPr>
        <w:spacing w:after="0"/>
        <w:ind w:left="1410" w:hanging="1410"/>
        <w:rPr>
          <w:rFonts w:ascii="Nudista" w:eastAsia="Nudista" w:hAnsi="Nudista" w:cs="Nudista"/>
          <w:b/>
          <w:sz w:val="20"/>
          <w:szCs w:val="20"/>
        </w:rPr>
      </w:pPr>
      <w:r w:rsidRPr="002B1C28">
        <w:rPr>
          <w:rFonts w:ascii="Nudista" w:eastAsia="Nudista" w:hAnsi="Nudista" w:cs="Nudista"/>
          <w:b/>
          <w:sz w:val="20"/>
          <w:szCs w:val="20"/>
        </w:rPr>
        <w:t xml:space="preserve">Príloha č. B.1 </w:t>
      </w:r>
      <w:r w:rsidRPr="002B1C28">
        <w:rPr>
          <w:rFonts w:ascii="Nudista" w:eastAsia="Nudista" w:hAnsi="Nudista" w:cs="Nudista"/>
          <w:b/>
          <w:sz w:val="20"/>
          <w:szCs w:val="20"/>
        </w:rPr>
        <w:tab/>
        <w:t>Podrobná špecifikácia predmetu zákazky pre Časť I. predmetu zákazky</w:t>
      </w:r>
    </w:p>
    <w:p w14:paraId="7BC08C46" w14:textId="0E20488F" w:rsidR="00833D62" w:rsidRDefault="00833D62" w:rsidP="00833D62">
      <w:pPr>
        <w:spacing w:after="0"/>
        <w:ind w:left="1410" w:hanging="1410"/>
        <w:rPr>
          <w:rFonts w:ascii="Nudista" w:eastAsia="Nudista" w:hAnsi="Nudista" w:cs="Nudista"/>
          <w:b/>
          <w:sz w:val="20"/>
          <w:szCs w:val="20"/>
        </w:rPr>
      </w:pPr>
      <w:r w:rsidRPr="002B1C28">
        <w:rPr>
          <w:rFonts w:ascii="Nudista" w:eastAsia="Nudista" w:hAnsi="Nudista" w:cs="Nudista"/>
          <w:b/>
          <w:sz w:val="20"/>
          <w:szCs w:val="20"/>
        </w:rPr>
        <w:t>Príloha č. B.2</w:t>
      </w:r>
      <w:r w:rsidRPr="002B1C28">
        <w:rPr>
          <w:rFonts w:ascii="Nudista" w:eastAsia="Nudista" w:hAnsi="Nudista" w:cs="Nudista"/>
          <w:b/>
          <w:sz w:val="20"/>
          <w:szCs w:val="20"/>
        </w:rPr>
        <w:tab/>
        <w:t>Podrobná špecifikácia predmetu zákazky pre Časť II. predmetu zákazky</w:t>
      </w:r>
      <w:bookmarkEnd w:id="147"/>
    </w:p>
    <w:p w14:paraId="02EE9873" w14:textId="36F152C6" w:rsidR="00B91581" w:rsidRPr="002B1C28" w:rsidRDefault="00B91581" w:rsidP="00B91581">
      <w:pPr>
        <w:spacing w:after="0"/>
        <w:ind w:left="1410" w:hanging="1410"/>
        <w:rPr>
          <w:rFonts w:ascii="Nudista" w:eastAsia="Nudista" w:hAnsi="Nudista" w:cs="Nudista"/>
          <w:b/>
          <w:sz w:val="20"/>
          <w:szCs w:val="20"/>
        </w:rPr>
      </w:pPr>
      <w:r w:rsidRPr="002B1C28">
        <w:rPr>
          <w:rFonts w:ascii="Nudista" w:eastAsia="Nudista" w:hAnsi="Nudista" w:cs="Nudista"/>
          <w:b/>
          <w:sz w:val="20"/>
          <w:szCs w:val="20"/>
        </w:rPr>
        <w:t>Príloha č. B.</w:t>
      </w:r>
      <w:r>
        <w:rPr>
          <w:rFonts w:ascii="Nudista" w:eastAsia="Nudista" w:hAnsi="Nudista" w:cs="Nudista"/>
          <w:b/>
          <w:sz w:val="20"/>
          <w:szCs w:val="20"/>
        </w:rPr>
        <w:t>3</w:t>
      </w:r>
      <w:r w:rsidRPr="002B1C28">
        <w:rPr>
          <w:rFonts w:ascii="Nudista" w:eastAsia="Nudista" w:hAnsi="Nudista" w:cs="Nudista"/>
          <w:b/>
          <w:sz w:val="20"/>
          <w:szCs w:val="20"/>
        </w:rPr>
        <w:tab/>
      </w:r>
      <w:r w:rsidRPr="00B91581">
        <w:rPr>
          <w:rFonts w:ascii="Nudista" w:eastAsia="Nudista" w:hAnsi="Nudista" w:cs="Nudista"/>
          <w:b/>
          <w:sz w:val="20"/>
          <w:szCs w:val="20"/>
        </w:rPr>
        <w:t xml:space="preserve">Architektúra systému - </w:t>
      </w:r>
      <w:proofErr w:type="spellStart"/>
      <w:r w:rsidRPr="00B91581">
        <w:rPr>
          <w:rFonts w:ascii="Nudista" w:eastAsia="Nudista" w:hAnsi="Nudista" w:cs="Nudista"/>
          <w:b/>
          <w:sz w:val="20"/>
          <w:szCs w:val="20"/>
        </w:rPr>
        <w:t>Smart</w:t>
      </w:r>
      <w:proofErr w:type="spellEnd"/>
      <w:r w:rsidRPr="00B91581">
        <w:rPr>
          <w:rFonts w:ascii="Nudista" w:eastAsia="Nudista" w:hAnsi="Nudista" w:cs="Nudista"/>
          <w:b/>
          <w:sz w:val="20"/>
          <w:szCs w:val="20"/>
        </w:rPr>
        <w:t xml:space="preserve"> City</w:t>
      </w:r>
    </w:p>
    <w:p w14:paraId="078C3CFE" w14:textId="77777777" w:rsidR="00B91581" w:rsidRPr="002B1C28" w:rsidRDefault="00B91581" w:rsidP="00833D62">
      <w:pPr>
        <w:spacing w:after="0"/>
        <w:ind w:left="1410" w:hanging="1410"/>
        <w:rPr>
          <w:rFonts w:ascii="Nudista" w:eastAsia="Nudista" w:hAnsi="Nudista" w:cs="Nudista"/>
          <w:b/>
          <w:sz w:val="20"/>
          <w:szCs w:val="20"/>
        </w:rPr>
      </w:pPr>
    </w:p>
    <w:bookmarkEnd w:id="148"/>
    <w:p w14:paraId="0473ADBE" w14:textId="77777777" w:rsidR="00B91581" w:rsidRDefault="00B91581" w:rsidP="00B91581">
      <w:pPr>
        <w:spacing w:after="0" w:line="240" w:lineRule="auto"/>
        <w:rPr>
          <w:rFonts w:ascii="Nudista" w:hAnsi="Nudista" w:cs="Arial"/>
          <w:b/>
          <w:bCs/>
          <w:sz w:val="20"/>
          <w:szCs w:val="20"/>
        </w:rPr>
      </w:pPr>
    </w:p>
    <w:p w14:paraId="72FF2082" w14:textId="02DA1C13" w:rsidR="00B91581" w:rsidRPr="00A532AB" w:rsidRDefault="00B91581" w:rsidP="00B91581">
      <w:pPr>
        <w:spacing w:after="0" w:line="240" w:lineRule="auto"/>
        <w:rPr>
          <w:rFonts w:ascii="Nudista" w:hAnsi="Nudista" w:cs="Arial"/>
          <w:b/>
          <w:bCs/>
          <w:sz w:val="20"/>
          <w:szCs w:val="20"/>
        </w:rPr>
        <w:sectPr w:rsidR="00B91581" w:rsidRPr="00A532AB" w:rsidSect="00A10A6A">
          <w:headerReference w:type="even" r:id="rId23"/>
          <w:headerReference w:type="default" r:id="rId24"/>
          <w:headerReference w:type="first" r:id="rId25"/>
          <w:pgSz w:w="11906" w:h="16838"/>
          <w:pgMar w:top="1417" w:right="1417" w:bottom="1134" w:left="1417" w:header="708" w:footer="379" w:gutter="0"/>
          <w:cols w:space="708"/>
          <w:docGrid w:linePitch="360"/>
        </w:sectPr>
      </w:pPr>
    </w:p>
    <w:p w14:paraId="467C14E0" w14:textId="08AC1652" w:rsidR="0094391B" w:rsidRPr="00A532AB" w:rsidRDefault="0094391B" w:rsidP="00E83DC7">
      <w:pPr>
        <w:pStyle w:val="SAPHlavn"/>
        <w:widowControl/>
        <w:spacing w:after="0" w:line="240" w:lineRule="auto"/>
        <w:rPr>
          <w:rFonts w:ascii="Nudista" w:hAnsi="Nudista"/>
          <w:b w:val="0"/>
        </w:rPr>
      </w:pPr>
      <w:bookmarkStart w:id="165" w:name="_Toc86843101"/>
      <w:r w:rsidRPr="00A532AB">
        <w:rPr>
          <w:rFonts w:ascii="Nudista" w:hAnsi="Nudista"/>
        </w:rPr>
        <w:lastRenderedPageBreak/>
        <w:t>ČASŤ C. Spôsob určenia ceny</w:t>
      </w:r>
      <w:bookmarkEnd w:id="165"/>
    </w:p>
    <w:p w14:paraId="21399E95" w14:textId="77777777" w:rsidR="0094391B" w:rsidRPr="00A532AB" w:rsidRDefault="0094391B" w:rsidP="00E83DC7">
      <w:pPr>
        <w:pStyle w:val="SAP1"/>
        <w:widowControl/>
        <w:numPr>
          <w:ilvl w:val="0"/>
          <w:numId w:val="0"/>
        </w:numPr>
        <w:spacing w:before="0" w:after="0" w:line="240" w:lineRule="auto"/>
        <w:ind w:left="576"/>
        <w:rPr>
          <w:rFonts w:ascii="Nudista" w:hAnsi="Nudista"/>
          <w:lang w:val="sk-SK"/>
        </w:rPr>
      </w:pPr>
      <w:bookmarkStart w:id="166" w:name="_zu0gcz" w:colFirst="0" w:colLast="0"/>
      <w:bookmarkEnd w:id="166"/>
    </w:p>
    <w:p w14:paraId="3A857F5D" w14:textId="77777777" w:rsidR="0094391B" w:rsidRPr="00A532AB" w:rsidRDefault="0094391B" w:rsidP="005A5CC6">
      <w:pPr>
        <w:pStyle w:val="SAP1"/>
        <w:widowControl/>
        <w:numPr>
          <w:ilvl w:val="1"/>
          <w:numId w:val="141"/>
        </w:numPr>
        <w:spacing w:before="0" w:after="0" w:line="240" w:lineRule="auto"/>
        <w:rPr>
          <w:rFonts w:ascii="Nudista" w:hAnsi="Nudista"/>
          <w:lang w:val="sk-SK"/>
        </w:rPr>
      </w:pPr>
      <w:bookmarkStart w:id="167" w:name="_Toc86843102"/>
      <w:r w:rsidRPr="00A532AB">
        <w:rPr>
          <w:rFonts w:ascii="Nudista" w:hAnsi="Nudista"/>
          <w:lang w:val="sk-SK"/>
        </w:rPr>
        <w:t>Stanovenie ceny za predmet zákazky</w:t>
      </w:r>
      <w:bookmarkEnd w:id="167"/>
    </w:p>
    <w:p w14:paraId="2E73E655"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rPr>
      </w:pPr>
    </w:p>
    <w:p w14:paraId="2F5812A9" w14:textId="311AF1FA" w:rsidR="0094391B" w:rsidRPr="00A532AB" w:rsidRDefault="0094391B" w:rsidP="00E83DC7">
      <w:pPr>
        <w:pStyle w:val="Nadpis3"/>
        <w:keepNext w:val="0"/>
        <w:keepLines w:val="0"/>
        <w:numPr>
          <w:ilvl w:val="2"/>
          <w:numId w:val="5"/>
        </w:numPr>
        <w:spacing w:after="0" w:line="240" w:lineRule="auto"/>
        <w:ind w:left="567" w:hanging="567"/>
        <w:jc w:val="both"/>
        <w:rPr>
          <w:rFonts w:ascii="Nudista" w:hAnsi="Nudista"/>
        </w:rPr>
      </w:pPr>
      <w:r w:rsidRPr="00A532AB">
        <w:rPr>
          <w:rFonts w:ascii="Nudista" w:hAnsi="Nudista"/>
        </w:rPr>
        <w:t>Cena za predmet zákazky podľa Časti B.</w:t>
      </w:r>
      <w:r w:rsidRPr="00A532AB">
        <w:rPr>
          <w:rFonts w:ascii="Nudista" w:hAnsi="Nudista" w:cs="Calibri"/>
        </w:rPr>
        <w:t> </w:t>
      </w:r>
      <w:r w:rsidRPr="00A532AB">
        <w:rPr>
          <w:rFonts w:ascii="Nudista" w:hAnsi="Nudista"/>
        </w:rPr>
        <w:t xml:space="preserve"> Opis predmetu zákazky musí byť stanovená v</w:t>
      </w:r>
      <w:r w:rsidRPr="00A532AB">
        <w:rPr>
          <w:rFonts w:ascii="Nudista" w:hAnsi="Nudista" w:cs="Calibri"/>
        </w:rPr>
        <w:t> </w:t>
      </w:r>
      <w:r w:rsidRPr="00A532AB">
        <w:rPr>
          <w:rFonts w:ascii="Nudista" w:hAnsi="Nudista"/>
        </w:rPr>
        <w:t>zmysle zákona NR SR č.18/1996 Z. z. o</w:t>
      </w:r>
      <w:r w:rsidRPr="00A532AB">
        <w:rPr>
          <w:rFonts w:ascii="Nudista" w:hAnsi="Nudista" w:cs="Calibri"/>
        </w:rPr>
        <w:t> </w:t>
      </w:r>
      <w:r w:rsidRPr="00A532AB">
        <w:rPr>
          <w:rFonts w:ascii="Nudista" w:hAnsi="Nudista"/>
        </w:rPr>
        <w:t>cenách, v</w:t>
      </w:r>
      <w:r w:rsidRPr="00A532AB">
        <w:rPr>
          <w:rFonts w:ascii="Nudista" w:hAnsi="Nudista" w:cs="Calibri"/>
        </w:rPr>
        <w:t> </w:t>
      </w:r>
      <w:r w:rsidRPr="00A532AB">
        <w:rPr>
          <w:rFonts w:ascii="Nudista" w:hAnsi="Nudista"/>
        </w:rPr>
        <w:t>platnom znení a vyhlášky MF SR č.</w:t>
      </w:r>
      <w:r w:rsidR="009D39F8" w:rsidRPr="00A532AB">
        <w:rPr>
          <w:rFonts w:ascii="Nudista" w:hAnsi="Nudista"/>
        </w:rPr>
        <w:t xml:space="preserve"> </w:t>
      </w:r>
      <w:r w:rsidRPr="00A532AB">
        <w:rPr>
          <w:rFonts w:ascii="Nudista" w:hAnsi="Nudista"/>
        </w:rPr>
        <w:t>87/1996 Z. z., ktorou sa tento vykonáva.</w:t>
      </w:r>
    </w:p>
    <w:p w14:paraId="60D0B7AE"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rPr>
      </w:pPr>
    </w:p>
    <w:p w14:paraId="422389B1" w14:textId="713AAC6A" w:rsidR="0094391B" w:rsidRPr="00A532AB" w:rsidRDefault="0094391B" w:rsidP="00E83DC7">
      <w:pPr>
        <w:pStyle w:val="Nadpis3"/>
        <w:keepNext w:val="0"/>
        <w:keepLines w:val="0"/>
        <w:numPr>
          <w:ilvl w:val="2"/>
          <w:numId w:val="5"/>
        </w:numPr>
        <w:spacing w:after="0" w:line="240" w:lineRule="auto"/>
        <w:ind w:left="567" w:hanging="567"/>
        <w:jc w:val="both"/>
        <w:rPr>
          <w:rFonts w:ascii="Nudista" w:hAnsi="Nudista"/>
        </w:rPr>
      </w:pPr>
      <w:r w:rsidRPr="00A532AB">
        <w:rPr>
          <w:rFonts w:ascii="Nudista" w:hAnsi="Nudista"/>
          <w:color w:val="000000"/>
        </w:rPr>
        <w:t>Uchádzač musí v</w:t>
      </w:r>
      <w:r w:rsidRPr="00A532AB">
        <w:rPr>
          <w:rFonts w:ascii="Nudista" w:hAnsi="Nudista" w:cs="Calibri"/>
          <w:color w:val="000000"/>
        </w:rPr>
        <w:t> </w:t>
      </w:r>
      <w:r w:rsidRPr="00A532AB">
        <w:rPr>
          <w:rFonts w:ascii="Nudista" w:hAnsi="Nudista"/>
          <w:color w:val="000000"/>
        </w:rPr>
        <w:t xml:space="preserve">ponuke uviesť celkovú cenu predmetu </w:t>
      </w:r>
      <w:r w:rsidRPr="00A532AB">
        <w:rPr>
          <w:rFonts w:ascii="Nudista" w:hAnsi="Nudista"/>
        </w:rPr>
        <w:t>zákazky ako aj cenu každej položky určenej v</w:t>
      </w:r>
      <w:r w:rsidR="00751896" w:rsidRPr="00A532AB">
        <w:rPr>
          <w:rFonts w:ascii="Nudista" w:hAnsi="Nudista" w:cs="Calibri"/>
        </w:rPr>
        <w:t> </w:t>
      </w:r>
      <w:r w:rsidR="00751896" w:rsidRPr="00A532AB">
        <w:rPr>
          <w:rFonts w:ascii="Nudista" w:hAnsi="Nudista"/>
        </w:rPr>
        <w:t>Prílohe č. C.2</w:t>
      </w:r>
      <w:r w:rsidR="00BA150D" w:rsidRPr="00A532AB">
        <w:rPr>
          <w:rFonts w:ascii="Nudista" w:hAnsi="Nudista"/>
        </w:rPr>
        <w:t xml:space="preserve"> a</w:t>
      </w:r>
      <w:r w:rsidR="009C175D" w:rsidRPr="00A532AB">
        <w:rPr>
          <w:rFonts w:ascii="Nudista" w:hAnsi="Nudista"/>
        </w:rPr>
        <w:t xml:space="preserve"> C.3</w:t>
      </w:r>
      <w:r w:rsidRPr="00A532AB">
        <w:rPr>
          <w:rFonts w:ascii="Nudista" w:hAnsi="Nudista"/>
        </w:rPr>
        <w:t xml:space="preserve"> Cenová tabuľka</w:t>
      </w:r>
      <w:r w:rsidR="009C175D" w:rsidRPr="00A532AB">
        <w:rPr>
          <w:rFonts w:ascii="Nudista" w:hAnsi="Nudista"/>
        </w:rPr>
        <w:t xml:space="preserve"> súťažných podkladov v závislosti od toho</w:t>
      </w:r>
      <w:r w:rsidR="00BA150D" w:rsidRPr="00A532AB">
        <w:rPr>
          <w:rFonts w:ascii="Nudista" w:hAnsi="Nudista"/>
        </w:rPr>
        <w:t>,</w:t>
      </w:r>
      <w:r w:rsidR="009C175D" w:rsidRPr="00A532AB">
        <w:rPr>
          <w:rFonts w:ascii="Nudista" w:hAnsi="Nudista"/>
        </w:rPr>
        <w:t xml:space="preserve"> na ktorú časť predmetu zákazky uchádzač predkladá ponuku</w:t>
      </w:r>
      <w:r w:rsidRPr="00A532AB">
        <w:rPr>
          <w:rFonts w:ascii="Nudista" w:hAnsi="Nudista"/>
        </w:rPr>
        <w:t>.</w:t>
      </w:r>
    </w:p>
    <w:p w14:paraId="68663253"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rPr>
      </w:pPr>
    </w:p>
    <w:p w14:paraId="33A590FD" w14:textId="095EDBB6" w:rsidR="0094391B" w:rsidRPr="00A532AB" w:rsidRDefault="0094391B" w:rsidP="00E83DC7">
      <w:pPr>
        <w:pStyle w:val="Nadpis3"/>
        <w:keepNext w:val="0"/>
        <w:keepLines w:val="0"/>
        <w:numPr>
          <w:ilvl w:val="2"/>
          <w:numId w:val="5"/>
        </w:numPr>
        <w:spacing w:after="0" w:line="240" w:lineRule="auto"/>
        <w:ind w:left="567" w:hanging="567"/>
        <w:jc w:val="both"/>
        <w:rPr>
          <w:rFonts w:ascii="Nudista" w:hAnsi="Nudista"/>
        </w:rPr>
      </w:pPr>
      <w:r w:rsidRPr="00A532AB">
        <w:rPr>
          <w:rFonts w:ascii="Nudista" w:hAnsi="Nudista"/>
        </w:rPr>
        <w:t xml:space="preserve">Základnou zásadou posudzovania cien ponúknutých uchádzačmi je posudzovanie konečnej </w:t>
      </w:r>
      <w:r w:rsidR="003506B7" w:rsidRPr="00A532AB">
        <w:rPr>
          <w:rFonts w:ascii="Nudista" w:hAnsi="Nudista"/>
        </w:rPr>
        <w:t xml:space="preserve">celkovej </w:t>
      </w:r>
      <w:r w:rsidRPr="00A532AB">
        <w:rPr>
          <w:rFonts w:ascii="Nudista" w:hAnsi="Nudista"/>
        </w:rPr>
        <w:t xml:space="preserve">ceny, v súlade s platným právnym režimom upravujúcim akékoľvek dane a poplatky vzťahujúce sa na dodanie predmetu zákazky. </w:t>
      </w:r>
    </w:p>
    <w:p w14:paraId="71B816E5" w14:textId="77777777" w:rsidR="0094391B" w:rsidRPr="00A532AB" w:rsidRDefault="0094391B" w:rsidP="00E83DC7">
      <w:pPr>
        <w:pStyle w:val="SAP1"/>
        <w:widowControl/>
        <w:numPr>
          <w:ilvl w:val="0"/>
          <w:numId w:val="0"/>
        </w:numPr>
        <w:spacing w:before="0" w:after="0" w:line="240" w:lineRule="auto"/>
        <w:ind w:left="576"/>
        <w:rPr>
          <w:rFonts w:ascii="Nudista" w:hAnsi="Nudista"/>
          <w:lang w:val="sk-SK"/>
        </w:rPr>
      </w:pPr>
      <w:bookmarkStart w:id="168" w:name="_3jtnz0s" w:colFirst="0" w:colLast="0"/>
      <w:bookmarkEnd w:id="168"/>
    </w:p>
    <w:p w14:paraId="3E5338FE" w14:textId="69333BB6" w:rsidR="0094391B" w:rsidRPr="00A532AB" w:rsidRDefault="0094391B" w:rsidP="005A5CC6">
      <w:pPr>
        <w:pStyle w:val="SAP1"/>
        <w:widowControl/>
        <w:numPr>
          <w:ilvl w:val="1"/>
          <w:numId w:val="141"/>
        </w:numPr>
        <w:spacing w:before="0" w:after="0" w:line="240" w:lineRule="auto"/>
        <w:rPr>
          <w:rFonts w:ascii="Nudista" w:hAnsi="Nudista"/>
          <w:lang w:val="sk-SK"/>
        </w:rPr>
      </w:pPr>
      <w:bookmarkStart w:id="169" w:name="_Toc86843103"/>
      <w:r w:rsidRPr="00A532AB">
        <w:rPr>
          <w:rFonts w:ascii="Nudista" w:hAnsi="Nudista"/>
          <w:lang w:val="sk-SK"/>
        </w:rPr>
        <w:t>Predloženie ceny za predmet zákazky</w:t>
      </w:r>
      <w:bookmarkEnd w:id="169"/>
    </w:p>
    <w:p w14:paraId="19BE2E09"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rPr>
      </w:pPr>
    </w:p>
    <w:p w14:paraId="1538733F" w14:textId="5708D526" w:rsidR="00D27DC1" w:rsidRPr="00A532AB" w:rsidRDefault="00131969" w:rsidP="00300462">
      <w:pPr>
        <w:pStyle w:val="Nadpis3"/>
        <w:keepNext w:val="0"/>
        <w:keepLines w:val="0"/>
        <w:numPr>
          <w:ilvl w:val="2"/>
          <w:numId w:val="10"/>
        </w:numPr>
        <w:spacing w:after="120" w:line="240" w:lineRule="auto"/>
        <w:ind w:left="567" w:hanging="567"/>
        <w:jc w:val="both"/>
        <w:rPr>
          <w:rFonts w:ascii="Nudista" w:hAnsi="Nudista"/>
        </w:rPr>
      </w:pPr>
      <w:bookmarkStart w:id="170" w:name="_Hlk5786906"/>
      <w:r w:rsidRPr="00A532AB">
        <w:rPr>
          <w:rFonts w:ascii="Nudista" w:hAnsi="Nudista"/>
          <w:szCs w:val="20"/>
        </w:rPr>
        <w:t>Uchádzač uvedie vo svojej ponuke navrhovanú celkovú cenu za predmet zákazky vrátane dane z</w:t>
      </w:r>
      <w:r w:rsidRPr="00A532AB">
        <w:rPr>
          <w:rFonts w:ascii="Nudista" w:hAnsi="Nudista" w:cs="Calibri"/>
          <w:szCs w:val="20"/>
        </w:rPr>
        <w:t> </w:t>
      </w:r>
      <w:r w:rsidRPr="00A532AB">
        <w:rPr>
          <w:rFonts w:ascii="Nudista" w:hAnsi="Nudista"/>
          <w:szCs w:val="20"/>
        </w:rPr>
        <w:t>pridanej hodnoty (ďalej len „</w:t>
      </w:r>
      <w:r w:rsidRPr="00A532AB">
        <w:rPr>
          <w:rFonts w:ascii="Nudista" w:hAnsi="Nudista"/>
          <w:b/>
          <w:szCs w:val="20"/>
        </w:rPr>
        <w:t>DPH</w:t>
      </w:r>
      <w:r w:rsidRPr="00A532AB">
        <w:rPr>
          <w:rFonts w:ascii="Nudista" w:hAnsi="Nudista"/>
          <w:szCs w:val="20"/>
        </w:rPr>
        <w:t>“), ktorú bude musieť verejný obstarávateľ v</w:t>
      </w:r>
      <w:r w:rsidRPr="00A532AB">
        <w:rPr>
          <w:rFonts w:ascii="Nudista" w:hAnsi="Nudista" w:cs="Calibri"/>
          <w:szCs w:val="20"/>
        </w:rPr>
        <w:t> </w:t>
      </w:r>
      <w:r w:rsidRPr="00A532AB">
        <w:rPr>
          <w:rFonts w:ascii="Nudista" w:hAnsi="Nudista"/>
          <w:szCs w:val="20"/>
        </w:rPr>
        <w:t>zmysle slovenských právnych predpisov, v</w:t>
      </w:r>
      <w:r w:rsidRPr="00A532AB">
        <w:rPr>
          <w:rFonts w:ascii="Nudista" w:hAnsi="Nudista" w:cs="Calibri"/>
          <w:szCs w:val="20"/>
        </w:rPr>
        <w:t> </w:t>
      </w:r>
      <w:r w:rsidRPr="00A532AB">
        <w:rPr>
          <w:rFonts w:ascii="Nudista" w:hAnsi="Nudista"/>
          <w:szCs w:val="20"/>
        </w:rPr>
        <w:t>závislosti od uplatneného daňového režimu buď zaplatiť úspešnému uchádzačovi na základe faktúry</w:t>
      </w:r>
      <w:r w:rsidR="00C661F6" w:rsidRPr="00A532AB">
        <w:rPr>
          <w:rFonts w:ascii="Nudista" w:hAnsi="Nudista"/>
          <w:szCs w:val="20"/>
        </w:rPr>
        <w:t>,</w:t>
      </w:r>
      <w:r w:rsidRPr="00A532AB">
        <w:rPr>
          <w:rFonts w:ascii="Nudista" w:hAnsi="Nudista"/>
          <w:szCs w:val="20"/>
        </w:rPr>
        <w:t xml:space="preserve">  alebo priamo odviesť v</w:t>
      </w:r>
      <w:r w:rsidRPr="00A532AB">
        <w:rPr>
          <w:rFonts w:ascii="Nudista" w:hAnsi="Nudista" w:cs="Calibri"/>
          <w:szCs w:val="20"/>
        </w:rPr>
        <w:t> </w:t>
      </w:r>
      <w:r w:rsidRPr="00A532AB">
        <w:rPr>
          <w:rFonts w:ascii="Nudista" w:hAnsi="Nudista"/>
          <w:szCs w:val="20"/>
        </w:rPr>
        <w:t>zmysle režimu prenesenej daňovej povinnosti, a</w:t>
      </w:r>
      <w:r w:rsidRPr="00A532AB">
        <w:rPr>
          <w:rFonts w:ascii="Nudista" w:hAnsi="Nudista" w:cs="Calibri"/>
          <w:szCs w:val="20"/>
        </w:rPr>
        <w:t> </w:t>
      </w:r>
      <w:r w:rsidRPr="00A532AB">
        <w:rPr>
          <w:rFonts w:ascii="Nudista" w:hAnsi="Nudista"/>
          <w:szCs w:val="20"/>
        </w:rPr>
        <w:t>to vo výške stanovenej slovenskými právnymi predpismi.</w:t>
      </w:r>
    </w:p>
    <w:p w14:paraId="1F136D14" w14:textId="0AD7D5F9" w:rsidR="00131969" w:rsidRPr="00A532AB" w:rsidRDefault="00D27DC1" w:rsidP="00300462">
      <w:pPr>
        <w:pStyle w:val="Nadpis3"/>
        <w:keepNext w:val="0"/>
        <w:keepLines w:val="0"/>
        <w:numPr>
          <w:ilvl w:val="2"/>
          <w:numId w:val="10"/>
        </w:numPr>
        <w:spacing w:after="120" w:line="240" w:lineRule="auto"/>
        <w:ind w:left="567" w:hanging="567"/>
        <w:jc w:val="both"/>
        <w:rPr>
          <w:rFonts w:ascii="Nudista" w:hAnsi="Nudista"/>
        </w:rPr>
      </w:pPr>
      <w:r w:rsidRPr="00A532AB">
        <w:rPr>
          <w:rFonts w:ascii="Nudista" w:hAnsi="Nudista"/>
          <w:szCs w:val="20"/>
        </w:rPr>
        <w:t>U</w:t>
      </w:r>
      <w:r w:rsidR="00131969" w:rsidRPr="00A532AB">
        <w:rPr>
          <w:rFonts w:ascii="Nudista" w:hAnsi="Nudista"/>
        </w:rPr>
        <w:t xml:space="preserve">chádzač v Návrhu na plnenie kritérií uvedie </w:t>
      </w:r>
    </w:p>
    <w:p w14:paraId="474C5D80" w14:textId="77777777" w:rsidR="00131969" w:rsidRPr="00A532AB" w:rsidRDefault="00131969" w:rsidP="00E83DC7">
      <w:pPr>
        <w:pStyle w:val="Nadpis3"/>
        <w:keepNext w:val="0"/>
        <w:keepLines w:val="0"/>
        <w:widowControl w:val="0"/>
        <w:numPr>
          <w:ilvl w:val="3"/>
          <w:numId w:val="5"/>
        </w:numPr>
        <w:spacing w:after="0" w:line="240" w:lineRule="auto"/>
        <w:jc w:val="both"/>
        <w:rPr>
          <w:rFonts w:ascii="Nudista" w:hAnsi="Nudista"/>
        </w:rPr>
      </w:pPr>
      <w:r w:rsidRPr="00A532AB">
        <w:rPr>
          <w:rFonts w:ascii="Nudista" w:hAnsi="Nudista"/>
        </w:rPr>
        <w:t>navrhovanú zmluvnú cenu bez DPH,</w:t>
      </w:r>
    </w:p>
    <w:p w14:paraId="57ABCB0B" w14:textId="77777777" w:rsidR="00131969" w:rsidRPr="004D006C" w:rsidRDefault="00131969" w:rsidP="00E83DC7">
      <w:pPr>
        <w:pStyle w:val="Nadpis3"/>
        <w:keepNext w:val="0"/>
        <w:keepLines w:val="0"/>
        <w:widowControl w:val="0"/>
        <w:numPr>
          <w:ilvl w:val="3"/>
          <w:numId w:val="5"/>
        </w:numPr>
        <w:spacing w:after="0" w:line="240" w:lineRule="auto"/>
        <w:jc w:val="both"/>
        <w:rPr>
          <w:rFonts w:ascii="Nudista" w:hAnsi="Nudista"/>
        </w:rPr>
      </w:pPr>
      <w:r w:rsidRPr="004D006C">
        <w:rPr>
          <w:rFonts w:ascii="Nudista" w:hAnsi="Nudista"/>
        </w:rPr>
        <w:t>sadzbu DPH a výšku DPH (okrem nákladov financovania opatrení),</w:t>
      </w:r>
    </w:p>
    <w:p w14:paraId="74995323" w14:textId="77777777" w:rsidR="00131969" w:rsidRPr="004D006C" w:rsidRDefault="00131969" w:rsidP="00E83DC7">
      <w:pPr>
        <w:pStyle w:val="Nadpis3"/>
        <w:keepNext w:val="0"/>
        <w:keepLines w:val="0"/>
        <w:widowControl w:val="0"/>
        <w:numPr>
          <w:ilvl w:val="3"/>
          <w:numId w:val="5"/>
        </w:numPr>
        <w:spacing w:after="0" w:line="240" w:lineRule="auto"/>
        <w:jc w:val="both"/>
        <w:rPr>
          <w:rFonts w:ascii="Nudista" w:hAnsi="Nudista"/>
        </w:rPr>
      </w:pPr>
      <w:r w:rsidRPr="004D006C">
        <w:rPr>
          <w:rFonts w:ascii="Nudista" w:hAnsi="Nudista"/>
        </w:rPr>
        <w:t>navrhovanú zmluvnú cenu vrátane DPH.</w:t>
      </w:r>
    </w:p>
    <w:p w14:paraId="3917665E" w14:textId="77777777" w:rsidR="00131969" w:rsidRPr="004D006C" w:rsidRDefault="00131969" w:rsidP="00E83DC7">
      <w:pPr>
        <w:pStyle w:val="Bezriadkovania"/>
        <w:rPr>
          <w:rFonts w:ascii="Nudista" w:eastAsia="Proba Pro" w:hAnsi="Nudista" w:cs="Proba Pro"/>
          <w:color w:val="FF0000"/>
          <w:sz w:val="20"/>
          <w:szCs w:val="20"/>
        </w:rPr>
      </w:pPr>
    </w:p>
    <w:p w14:paraId="6D28B877" w14:textId="55CB685D" w:rsidR="00751896" w:rsidRPr="004D006C" w:rsidRDefault="00751896" w:rsidP="000D2354">
      <w:pPr>
        <w:pStyle w:val="Bezriadkovania"/>
        <w:ind w:left="567"/>
        <w:jc w:val="both"/>
        <w:rPr>
          <w:rFonts w:ascii="Nudista" w:eastAsia="Proba Pro" w:hAnsi="Nudista" w:cs="Proba Pro"/>
          <w:sz w:val="20"/>
          <w:szCs w:val="20"/>
        </w:rPr>
      </w:pPr>
      <w:r w:rsidRPr="004D006C">
        <w:rPr>
          <w:rFonts w:ascii="Nudista" w:eastAsia="Proba Pro" w:hAnsi="Nudista" w:cs="Proba Pro"/>
          <w:sz w:val="20"/>
          <w:szCs w:val="20"/>
        </w:rPr>
        <w:t>Uchádzač zároveň uvedie, či je alebo nie je registrovaným platiteľom DPH v</w:t>
      </w:r>
      <w:r w:rsidR="00D47A33" w:rsidRPr="004D006C">
        <w:rPr>
          <w:rFonts w:ascii="Nudista" w:eastAsia="Proba Pro" w:hAnsi="Nudista" w:cs="Proba Pro"/>
          <w:sz w:val="20"/>
          <w:szCs w:val="20"/>
        </w:rPr>
        <w:t> </w:t>
      </w:r>
      <w:r w:rsidRPr="004D006C">
        <w:rPr>
          <w:rFonts w:ascii="Nudista" w:eastAsia="Proba Pro" w:hAnsi="Nudista" w:cs="Proba Pro"/>
          <w:sz w:val="20"/>
          <w:szCs w:val="20"/>
        </w:rPr>
        <w:t>Slovenskej</w:t>
      </w:r>
      <w:r w:rsidR="00D47A33" w:rsidRPr="004D006C">
        <w:rPr>
          <w:rFonts w:ascii="Nudista" w:eastAsia="Proba Pro" w:hAnsi="Nudista" w:cs="Proba Pro"/>
          <w:sz w:val="20"/>
          <w:szCs w:val="20"/>
        </w:rPr>
        <w:t xml:space="preserve"> </w:t>
      </w:r>
      <w:r w:rsidRPr="004D006C">
        <w:rPr>
          <w:rFonts w:ascii="Nudista" w:eastAsia="Proba Pro" w:hAnsi="Nudista" w:cs="Proba Pro"/>
          <w:sz w:val="20"/>
          <w:szCs w:val="20"/>
        </w:rPr>
        <w:t>republike.</w:t>
      </w:r>
    </w:p>
    <w:p w14:paraId="15D64C0A" w14:textId="77777777" w:rsidR="00751896" w:rsidRPr="004D006C" w:rsidRDefault="00751896" w:rsidP="00E83DC7">
      <w:pPr>
        <w:pStyle w:val="Bezriadkovania"/>
        <w:ind w:firstLine="568"/>
        <w:rPr>
          <w:rFonts w:ascii="Nudista" w:eastAsia="Proba Pro" w:hAnsi="Nudista" w:cs="Proba Pro"/>
          <w:sz w:val="20"/>
          <w:szCs w:val="20"/>
        </w:rPr>
      </w:pPr>
    </w:p>
    <w:p w14:paraId="26706C9A" w14:textId="60E4954B" w:rsidR="00131969" w:rsidRPr="005F01CD" w:rsidRDefault="00131969" w:rsidP="00300462">
      <w:pPr>
        <w:pStyle w:val="Nadpis3"/>
        <w:keepNext w:val="0"/>
        <w:keepLines w:val="0"/>
        <w:numPr>
          <w:ilvl w:val="2"/>
          <w:numId w:val="10"/>
        </w:numPr>
        <w:spacing w:after="120" w:line="240" w:lineRule="auto"/>
        <w:ind w:left="567" w:hanging="567"/>
        <w:jc w:val="both"/>
        <w:rPr>
          <w:rFonts w:ascii="Nudista" w:eastAsia="Proba Pro" w:hAnsi="Nudista" w:cs="Proba Pro"/>
          <w:szCs w:val="20"/>
        </w:rPr>
      </w:pPr>
      <w:r w:rsidRPr="004D006C">
        <w:rPr>
          <w:rFonts w:ascii="Nudista" w:eastAsia="Proba Pro" w:hAnsi="Nudista" w:cs="Proba Pro"/>
          <w:szCs w:val="20"/>
        </w:rPr>
        <w:t xml:space="preserve">Hodnotená bude cena </w:t>
      </w:r>
      <w:r w:rsidR="004D006C" w:rsidRPr="005F01CD">
        <w:rPr>
          <w:rFonts w:ascii="Nudista" w:eastAsia="Proba Pro" w:hAnsi="Nudista" w:cs="Proba Pro"/>
          <w:szCs w:val="20"/>
          <w:u w:val="single"/>
        </w:rPr>
        <w:t>vrátane</w:t>
      </w:r>
      <w:r w:rsidRPr="005F01CD">
        <w:rPr>
          <w:rFonts w:ascii="Nudista" w:eastAsia="Proba Pro" w:hAnsi="Nudista" w:cs="Proba Pro"/>
          <w:szCs w:val="20"/>
          <w:u w:val="single"/>
        </w:rPr>
        <w:t xml:space="preserve"> DPH</w:t>
      </w:r>
      <w:r w:rsidRPr="005F01CD">
        <w:rPr>
          <w:rFonts w:ascii="Nudista" w:eastAsia="Proba Pro" w:hAnsi="Nudista" w:cs="Proba Pro"/>
          <w:szCs w:val="20"/>
        </w:rPr>
        <w:t>.</w:t>
      </w:r>
    </w:p>
    <w:bookmarkEnd w:id="170"/>
    <w:p w14:paraId="0C616CF9" w14:textId="77777777" w:rsidR="00131969" w:rsidRPr="004D006C" w:rsidRDefault="00131969" w:rsidP="00E83DC7">
      <w:pPr>
        <w:pStyle w:val="Bezriadkovania"/>
        <w:rPr>
          <w:rFonts w:ascii="Nudista" w:hAnsi="Nudista"/>
        </w:rPr>
      </w:pPr>
    </w:p>
    <w:p w14:paraId="02DCBBAD" w14:textId="79E955BD" w:rsidR="00131969" w:rsidRPr="00A532AB" w:rsidRDefault="00131969" w:rsidP="00300462">
      <w:pPr>
        <w:pStyle w:val="Nadpis3"/>
        <w:keepNext w:val="0"/>
        <w:keepLines w:val="0"/>
        <w:numPr>
          <w:ilvl w:val="2"/>
          <w:numId w:val="10"/>
        </w:numPr>
        <w:spacing w:after="120" w:line="240" w:lineRule="auto"/>
        <w:ind w:left="567" w:hanging="567"/>
        <w:jc w:val="both"/>
        <w:rPr>
          <w:rFonts w:ascii="Nudista" w:hAnsi="Nudista"/>
          <w:szCs w:val="20"/>
        </w:rPr>
      </w:pPr>
      <w:r w:rsidRPr="004D006C">
        <w:rPr>
          <w:rFonts w:ascii="Nudista" w:hAnsi="Nudista"/>
          <w:szCs w:val="20"/>
        </w:rPr>
        <w:t>Cenu ponúkaného predmetu zákazky predloží</w:t>
      </w:r>
      <w:r w:rsidRPr="00A532AB">
        <w:rPr>
          <w:rFonts w:ascii="Nudista" w:hAnsi="Nudista"/>
          <w:szCs w:val="20"/>
        </w:rPr>
        <w:t xml:space="preserve"> uchádzač aj vyplnením tabuľky Cenová tabuľka, ktorej vzor tvorí obsah </w:t>
      </w:r>
      <w:r w:rsidR="00751896" w:rsidRPr="00A532AB">
        <w:rPr>
          <w:rFonts w:ascii="Nudista" w:hAnsi="Nudista"/>
          <w:szCs w:val="20"/>
        </w:rPr>
        <w:t>Prílohy č. C.2</w:t>
      </w:r>
      <w:r w:rsidR="009C175D" w:rsidRPr="00A532AB">
        <w:rPr>
          <w:rFonts w:ascii="Nudista" w:hAnsi="Nudista"/>
          <w:szCs w:val="20"/>
        </w:rPr>
        <w:t xml:space="preserve"> </w:t>
      </w:r>
      <w:r w:rsidR="0036700F" w:rsidRPr="00A532AB">
        <w:rPr>
          <w:rFonts w:ascii="Nudista" w:hAnsi="Nudista"/>
          <w:szCs w:val="20"/>
        </w:rPr>
        <w:t>a</w:t>
      </w:r>
      <w:r w:rsidR="009C175D" w:rsidRPr="00A532AB">
        <w:rPr>
          <w:rFonts w:ascii="Nudista" w:hAnsi="Nudista"/>
          <w:szCs w:val="20"/>
        </w:rPr>
        <w:t xml:space="preserve"> C.</w:t>
      </w:r>
      <w:r w:rsidR="0036700F" w:rsidRPr="00A532AB">
        <w:rPr>
          <w:rFonts w:ascii="Nudista" w:hAnsi="Nudista"/>
          <w:szCs w:val="20"/>
        </w:rPr>
        <w:t>3</w:t>
      </w:r>
      <w:r w:rsidRPr="00A532AB">
        <w:rPr>
          <w:rFonts w:ascii="Nudista" w:hAnsi="Nudista"/>
          <w:szCs w:val="20"/>
        </w:rPr>
        <w:t xml:space="preserve"> Cenová tabuľka týchto súťažných podkladov.</w:t>
      </w:r>
    </w:p>
    <w:p w14:paraId="07F544BE" w14:textId="77777777" w:rsidR="000753E7" w:rsidRPr="00A532AB" w:rsidRDefault="000753E7" w:rsidP="00E83DC7">
      <w:pPr>
        <w:spacing w:after="0" w:line="240" w:lineRule="auto"/>
        <w:rPr>
          <w:rFonts w:ascii="Nudista" w:eastAsia="PT Serif" w:hAnsi="Nudista" w:cs="PT Serif"/>
          <w:color w:val="000000"/>
          <w:sz w:val="16"/>
          <w:lang w:eastAsia="sk-SK"/>
        </w:rPr>
      </w:pPr>
    </w:p>
    <w:p w14:paraId="675AF2EE" w14:textId="182FE053" w:rsidR="000753E7" w:rsidRPr="00A532AB" w:rsidRDefault="000753E7" w:rsidP="00E83DC7">
      <w:pPr>
        <w:spacing w:after="120" w:line="240" w:lineRule="auto"/>
        <w:jc w:val="both"/>
        <w:rPr>
          <w:rFonts w:ascii="Nudista" w:eastAsia="Proba Pro" w:hAnsi="Nudista" w:cs="Proba Pro"/>
          <w:b/>
          <w:color w:val="000000"/>
          <w:sz w:val="20"/>
          <w:szCs w:val="20"/>
          <w:lang w:eastAsia="sk-SK"/>
        </w:rPr>
      </w:pPr>
      <w:r w:rsidRPr="00A532AB">
        <w:rPr>
          <w:rFonts w:ascii="Nudista" w:eastAsia="Proba Pro" w:hAnsi="Nudista" w:cs="Proba Pro"/>
          <w:b/>
          <w:color w:val="000000"/>
          <w:sz w:val="20"/>
          <w:szCs w:val="20"/>
          <w:lang w:eastAsia="sk-SK"/>
        </w:rPr>
        <w:t>Prílohy Časti C. Spôsob určenia ceny súťažných podkladov</w:t>
      </w:r>
    </w:p>
    <w:p w14:paraId="2726805C" w14:textId="5924DBE7" w:rsidR="000753E7" w:rsidRPr="00A532AB" w:rsidRDefault="000753E7" w:rsidP="00E83DC7">
      <w:pPr>
        <w:spacing w:after="0" w:line="240" w:lineRule="auto"/>
        <w:jc w:val="both"/>
        <w:rPr>
          <w:rFonts w:ascii="Nudista" w:eastAsia="Proba Pro" w:hAnsi="Nudista" w:cs="Proba Pro"/>
          <w:b/>
          <w:color w:val="000000"/>
          <w:sz w:val="20"/>
          <w:szCs w:val="20"/>
          <w:lang w:eastAsia="sk-SK"/>
        </w:rPr>
      </w:pPr>
      <w:r w:rsidRPr="00A532AB">
        <w:rPr>
          <w:rFonts w:ascii="Nudista" w:eastAsia="Proba Pro" w:hAnsi="Nudista" w:cs="Proba Pro"/>
          <w:b/>
          <w:color w:val="000000"/>
          <w:sz w:val="20"/>
          <w:szCs w:val="20"/>
          <w:lang w:eastAsia="sk-SK"/>
        </w:rPr>
        <w:t>Príloha č. C.</w:t>
      </w:r>
      <w:r w:rsidR="009C175D" w:rsidRPr="00A532AB">
        <w:rPr>
          <w:rFonts w:ascii="Nudista" w:eastAsia="Proba Pro" w:hAnsi="Nudista" w:cs="Proba Pro"/>
          <w:b/>
          <w:color w:val="000000"/>
          <w:sz w:val="20"/>
          <w:szCs w:val="20"/>
          <w:lang w:eastAsia="sk-SK"/>
        </w:rPr>
        <w:t>1</w:t>
      </w:r>
      <w:r w:rsidRPr="00A532AB">
        <w:rPr>
          <w:rFonts w:ascii="Nudista" w:eastAsia="Proba Pro" w:hAnsi="Nudista" w:cs="Proba Pro"/>
          <w:b/>
          <w:color w:val="000000"/>
          <w:sz w:val="20"/>
          <w:szCs w:val="20"/>
          <w:lang w:eastAsia="sk-SK"/>
        </w:rPr>
        <w:t xml:space="preserve"> </w:t>
      </w:r>
      <w:r w:rsidRPr="00A532AB">
        <w:rPr>
          <w:rFonts w:ascii="Nudista" w:eastAsia="Proba Pro" w:hAnsi="Nudista" w:cs="Proba Pro"/>
          <w:b/>
          <w:color w:val="000000"/>
          <w:sz w:val="20"/>
          <w:szCs w:val="20"/>
          <w:lang w:eastAsia="sk-SK"/>
        </w:rPr>
        <w:tab/>
        <w:t xml:space="preserve">Návrh uchádzača na plnenie kritéria </w:t>
      </w:r>
    </w:p>
    <w:p w14:paraId="45F36AA6" w14:textId="2E5D4F10" w:rsidR="009852D9" w:rsidRPr="00A532AB" w:rsidRDefault="000753E7" w:rsidP="009C175D">
      <w:pPr>
        <w:spacing w:after="0" w:line="240" w:lineRule="auto"/>
        <w:jc w:val="both"/>
        <w:rPr>
          <w:rFonts w:ascii="Nudista" w:eastAsia="Proba Pro" w:hAnsi="Nudista" w:cs="Proba Pro"/>
          <w:b/>
          <w:color w:val="000000"/>
          <w:sz w:val="20"/>
          <w:szCs w:val="20"/>
          <w:lang w:eastAsia="sk-SK"/>
        </w:rPr>
      </w:pPr>
      <w:r w:rsidRPr="00A532AB">
        <w:rPr>
          <w:rFonts w:ascii="Nudista" w:eastAsia="Proba Pro" w:hAnsi="Nudista" w:cs="Proba Pro"/>
          <w:b/>
          <w:color w:val="000000"/>
          <w:sz w:val="20"/>
          <w:szCs w:val="20"/>
          <w:lang w:eastAsia="sk-SK"/>
        </w:rPr>
        <w:t>Príloha č. C.2</w:t>
      </w:r>
      <w:r w:rsidRPr="00A532AB">
        <w:rPr>
          <w:rFonts w:ascii="Nudista" w:eastAsia="Proba Pro" w:hAnsi="Nudista" w:cs="Proba Pro"/>
          <w:b/>
          <w:color w:val="000000"/>
          <w:sz w:val="20"/>
          <w:szCs w:val="20"/>
          <w:lang w:eastAsia="sk-SK"/>
        </w:rPr>
        <w:tab/>
        <w:t>Cenová tabuľk</w:t>
      </w:r>
      <w:r w:rsidR="009C175D" w:rsidRPr="00A532AB">
        <w:rPr>
          <w:rFonts w:ascii="Nudista" w:eastAsia="Proba Pro" w:hAnsi="Nudista" w:cs="Proba Pro"/>
          <w:b/>
          <w:color w:val="000000"/>
          <w:sz w:val="20"/>
          <w:szCs w:val="20"/>
          <w:lang w:eastAsia="sk-SK"/>
        </w:rPr>
        <w:t>a pre Časť I. predmetu zákazky</w:t>
      </w:r>
    </w:p>
    <w:p w14:paraId="7FC785A6" w14:textId="13D6B152" w:rsidR="009C175D" w:rsidRPr="00A532AB" w:rsidRDefault="009C175D" w:rsidP="009C175D">
      <w:pPr>
        <w:spacing w:after="0" w:line="240" w:lineRule="auto"/>
        <w:jc w:val="both"/>
        <w:rPr>
          <w:rFonts w:ascii="Nudista" w:eastAsia="Proba Pro" w:hAnsi="Nudista" w:cs="Proba Pro"/>
          <w:b/>
          <w:color w:val="000000"/>
          <w:sz w:val="20"/>
          <w:szCs w:val="20"/>
          <w:lang w:eastAsia="sk-SK"/>
        </w:rPr>
      </w:pPr>
      <w:r w:rsidRPr="00A532AB">
        <w:rPr>
          <w:rFonts w:ascii="Nudista" w:eastAsia="Proba Pro" w:hAnsi="Nudista" w:cs="Proba Pro"/>
          <w:b/>
          <w:color w:val="000000"/>
          <w:sz w:val="20"/>
          <w:szCs w:val="20"/>
          <w:lang w:eastAsia="sk-SK"/>
        </w:rPr>
        <w:t>Príloha č. C.3</w:t>
      </w:r>
      <w:r w:rsidRPr="00A532AB">
        <w:rPr>
          <w:rFonts w:ascii="Nudista" w:eastAsia="Proba Pro" w:hAnsi="Nudista" w:cs="Proba Pro"/>
          <w:b/>
          <w:color w:val="000000"/>
          <w:sz w:val="20"/>
          <w:szCs w:val="20"/>
          <w:lang w:eastAsia="sk-SK"/>
        </w:rPr>
        <w:tab/>
        <w:t xml:space="preserve">Cenová tabuľka pre Časť II. predmetu zákazky </w:t>
      </w:r>
    </w:p>
    <w:p w14:paraId="14F425B9" w14:textId="77777777" w:rsidR="005C74E0" w:rsidRPr="00A532AB" w:rsidRDefault="005C74E0" w:rsidP="00E83DC7">
      <w:pPr>
        <w:pStyle w:val="SAPHlavn"/>
        <w:widowControl/>
        <w:spacing w:after="0" w:line="240" w:lineRule="auto"/>
        <w:rPr>
          <w:rFonts w:ascii="Nudista" w:hAnsi="Nudista"/>
        </w:rPr>
      </w:pPr>
    </w:p>
    <w:p w14:paraId="4AAEC867" w14:textId="77777777" w:rsidR="005C74E0" w:rsidRPr="00A532AB" w:rsidRDefault="005C74E0" w:rsidP="00E83DC7">
      <w:pPr>
        <w:pStyle w:val="SAPHlavn"/>
        <w:widowControl/>
        <w:spacing w:after="0" w:line="240" w:lineRule="auto"/>
        <w:rPr>
          <w:rFonts w:ascii="Nudista" w:hAnsi="Nudista"/>
        </w:rPr>
      </w:pPr>
    </w:p>
    <w:p w14:paraId="0F635CA1" w14:textId="77777777" w:rsidR="005C74E0" w:rsidRPr="00A532AB" w:rsidRDefault="005C74E0" w:rsidP="00E83DC7">
      <w:pPr>
        <w:pStyle w:val="SAPHlavn"/>
        <w:widowControl/>
        <w:spacing w:after="0" w:line="240" w:lineRule="auto"/>
        <w:rPr>
          <w:rFonts w:ascii="Nudista" w:hAnsi="Nudista"/>
        </w:rPr>
      </w:pPr>
    </w:p>
    <w:p w14:paraId="05299D82" w14:textId="77777777" w:rsidR="005C74E0" w:rsidRPr="00A532AB" w:rsidRDefault="005C74E0" w:rsidP="00E83DC7">
      <w:pPr>
        <w:pStyle w:val="SAPHlavn"/>
        <w:widowControl/>
        <w:spacing w:after="0" w:line="240" w:lineRule="auto"/>
        <w:rPr>
          <w:rFonts w:ascii="Nudista" w:hAnsi="Nudista"/>
        </w:rPr>
      </w:pPr>
    </w:p>
    <w:p w14:paraId="243C5D58" w14:textId="77777777" w:rsidR="005C74E0" w:rsidRPr="00A532AB" w:rsidRDefault="005C74E0" w:rsidP="00E83DC7">
      <w:pPr>
        <w:pStyle w:val="SAPHlavn"/>
        <w:widowControl/>
        <w:spacing w:after="0" w:line="240" w:lineRule="auto"/>
        <w:rPr>
          <w:rFonts w:ascii="Nudista" w:hAnsi="Nudista"/>
        </w:rPr>
      </w:pPr>
    </w:p>
    <w:p w14:paraId="34228D9E" w14:textId="77777777" w:rsidR="005C74E0" w:rsidRPr="00A532AB" w:rsidRDefault="005C74E0" w:rsidP="00E83DC7">
      <w:pPr>
        <w:pStyle w:val="SAPHlavn"/>
        <w:widowControl/>
        <w:spacing w:after="0" w:line="240" w:lineRule="auto"/>
        <w:rPr>
          <w:rFonts w:ascii="Nudista" w:hAnsi="Nudista"/>
        </w:rPr>
      </w:pPr>
    </w:p>
    <w:p w14:paraId="0884AB7D" w14:textId="77777777" w:rsidR="005C74E0" w:rsidRPr="00A532AB" w:rsidRDefault="005C74E0" w:rsidP="00E83DC7">
      <w:pPr>
        <w:pStyle w:val="SAPHlavn"/>
        <w:widowControl/>
        <w:spacing w:after="0" w:line="240" w:lineRule="auto"/>
        <w:rPr>
          <w:rFonts w:ascii="Nudista" w:hAnsi="Nudista"/>
        </w:rPr>
      </w:pPr>
    </w:p>
    <w:p w14:paraId="599BB503" w14:textId="77777777" w:rsidR="005C74E0" w:rsidRPr="00A532AB" w:rsidRDefault="005C74E0" w:rsidP="00E83DC7">
      <w:pPr>
        <w:pStyle w:val="SAPHlavn"/>
        <w:widowControl/>
        <w:spacing w:after="0" w:line="240" w:lineRule="auto"/>
        <w:rPr>
          <w:rFonts w:ascii="Nudista" w:hAnsi="Nudista"/>
        </w:rPr>
      </w:pPr>
    </w:p>
    <w:p w14:paraId="44D8A1FE" w14:textId="77777777" w:rsidR="005C74E0" w:rsidRPr="00A532AB" w:rsidRDefault="005C74E0" w:rsidP="00E83DC7">
      <w:pPr>
        <w:pStyle w:val="SAPHlavn"/>
        <w:widowControl/>
        <w:spacing w:after="0" w:line="240" w:lineRule="auto"/>
        <w:rPr>
          <w:rFonts w:ascii="Nudista" w:hAnsi="Nudista"/>
        </w:rPr>
      </w:pPr>
    </w:p>
    <w:p w14:paraId="0A490160" w14:textId="45CB6A8F" w:rsidR="0094391B" w:rsidRPr="00A532AB" w:rsidRDefault="0094391B" w:rsidP="00E83DC7">
      <w:pPr>
        <w:pStyle w:val="SAPHlavn"/>
        <w:widowControl/>
        <w:spacing w:after="0" w:line="240" w:lineRule="auto"/>
        <w:rPr>
          <w:rFonts w:ascii="Nudista" w:hAnsi="Nudista"/>
        </w:rPr>
      </w:pPr>
      <w:bookmarkStart w:id="171" w:name="_Toc86843104"/>
      <w:r w:rsidRPr="00A532AB">
        <w:rPr>
          <w:rFonts w:ascii="Nudista" w:hAnsi="Nudista"/>
        </w:rPr>
        <w:lastRenderedPageBreak/>
        <w:t xml:space="preserve">ČASŤ D. </w:t>
      </w:r>
      <w:r w:rsidR="0089136E" w:rsidRPr="00A532AB">
        <w:rPr>
          <w:rFonts w:ascii="Nudista" w:hAnsi="Nudista"/>
        </w:rPr>
        <w:t>Podmienky účasti</w:t>
      </w:r>
      <w:bookmarkEnd w:id="171"/>
    </w:p>
    <w:p w14:paraId="723A06BE" w14:textId="77777777" w:rsidR="00516B80" w:rsidRPr="00A532AB" w:rsidRDefault="00516B80" w:rsidP="005A5CC6">
      <w:pPr>
        <w:pStyle w:val="SAP1"/>
        <w:numPr>
          <w:ilvl w:val="1"/>
          <w:numId w:val="167"/>
        </w:numPr>
        <w:rPr>
          <w:rFonts w:ascii="Nudista" w:hAnsi="Nudista"/>
        </w:rPr>
      </w:pPr>
      <w:bookmarkStart w:id="172" w:name="_Toc31704844"/>
      <w:bookmarkStart w:id="173" w:name="_Toc86843105"/>
      <w:r w:rsidRPr="00A532AB">
        <w:rPr>
          <w:rFonts w:ascii="Nudista" w:hAnsi="Nudista"/>
        </w:rPr>
        <w:t>Osobné postavenie</w:t>
      </w:r>
      <w:bookmarkEnd w:id="172"/>
      <w:bookmarkEnd w:id="173"/>
    </w:p>
    <w:p w14:paraId="16D106D3" w14:textId="1DDE964E" w:rsidR="00A14437" w:rsidRPr="00A532AB" w:rsidRDefault="00A14437" w:rsidP="005A5CC6">
      <w:pPr>
        <w:pStyle w:val="Nadpis3"/>
        <w:keepNext w:val="0"/>
        <w:keepLines w:val="0"/>
        <w:numPr>
          <w:ilvl w:val="2"/>
          <w:numId w:val="165"/>
        </w:numPr>
        <w:spacing w:after="0" w:line="240" w:lineRule="auto"/>
        <w:ind w:left="567" w:hanging="567"/>
        <w:jc w:val="both"/>
        <w:rPr>
          <w:rFonts w:ascii="Nudista" w:hAnsi="Nudista" w:cs="Arial"/>
          <w:shd w:val="clear" w:color="auto" w:fill="FFFFFF"/>
          <w:lang w:eastAsia="sk-SK"/>
        </w:rPr>
      </w:pPr>
      <w:r w:rsidRPr="00A532AB">
        <w:rPr>
          <w:rFonts w:ascii="Nudista" w:hAnsi="Nudista" w:cs="Arial"/>
          <w:shd w:val="clear" w:color="auto" w:fill="FFFFFF"/>
          <w:lang w:eastAsia="sk-SK"/>
        </w:rPr>
        <w:t xml:space="preserve">Tejto </w:t>
      </w:r>
      <w:r w:rsidR="007939C4" w:rsidRPr="00A532AB">
        <w:rPr>
          <w:rFonts w:ascii="Nudista" w:hAnsi="Nudista" w:cs="Arial"/>
          <w:shd w:val="clear" w:color="auto" w:fill="FFFFFF"/>
          <w:lang w:eastAsia="sk-SK"/>
        </w:rPr>
        <w:t xml:space="preserve">verejnej </w:t>
      </w:r>
      <w:r w:rsidRPr="00A532AB">
        <w:rPr>
          <w:rFonts w:ascii="Nudista" w:hAnsi="Nudista" w:cs="Arial"/>
          <w:shd w:val="clear" w:color="auto" w:fill="FFFFFF"/>
          <w:lang w:eastAsia="sk-SK"/>
        </w:rPr>
        <w:t>súťaže sa môže zúčastniť len ten, kto spĺňa podmienky účasti týkajúce sa osobného postavenia vymedzené v ustanovení § 32 ods. 1 ZVO.</w:t>
      </w:r>
    </w:p>
    <w:p w14:paraId="42F4AE65" w14:textId="77777777" w:rsidR="00A14437" w:rsidRPr="00A532AB" w:rsidRDefault="00A14437" w:rsidP="00E83DC7">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3987AAB8" w14:textId="6BFF79E8" w:rsidR="00A14437" w:rsidRPr="00A532AB" w:rsidRDefault="00A14437" w:rsidP="005A5CC6">
      <w:pPr>
        <w:pStyle w:val="Nadpis3"/>
        <w:keepNext w:val="0"/>
        <w:keepLines w:val="0"/>
        <w:numPr>
          <w:ilvl w:val="2"/>
          <w:numId w:val="165"/>
        </w:numPr>
        <w:spacing w:after="0" w:line="240" w:lineRule="auto"/>
        <w:ind w:left="567" w:hanging="567"/>
        <w:jc w:val="both"/>
        <w:rPr>
          <w:rFonts w:ascii="Nudista" w:hAnsi="Nudista" w:cs="Arial"/>
          <w:shd w:val="clear" w:color="auto" w:fill="FFFFFF"/>
          <w:lang w:eastAsia="sk-SK"/>
        </w:rPr>
      </w:pPr>
      <w:r w:rsidRPr="00A532AB">
        <w:rPr>
          <w:rFonts w:ascii="Nudista" w:hAnsi="Nudista" w:cs="Arial"/>
          <w:shd w:val="clear" w:color="auto" w:fill="FFFFFF"/>
          <w:lang w:eastAsia="sk-SK"/>
        </w:rPr>
        <w:t>Spôsob preukázania splnenia podmienok podľa § 32 ods. 1 ZVO:</w:t>
      </w:r>
      <w:r w:rsidRPr="00A532AB">
        <w:rPr>
          <w:rFonts w:ascii="Nudista" w:hAnsi="Nudista" w:cs="Calibri"/>
          <w:shd w:val="clear" w:color="auto" w:fill="FFFFFF"/>
          <w:lang w:eastAsia="sk-SK"/>
        </w:rPr>
        <w:t> </w:t>
      </w:r>
    </w:p>
    <w:p w14:paraId="24AD1C1A" w14:textId="77777777" w:rsidR="00A14437" w:rsidRPr="00A532AB" w:rsidRDefault="00A14437" w:rsidP="005A5CC6">
      <w:pPr>
        <w:pStyle w:val="Nadpis3"/>
        <w:keepNext w:val="0"/>
        <w:keepLines w:val="0"/>
        <w:numPr>
          <w:ilvl w:val="3"/>
          <w:numId w:val="165"/>
        </w:numPr>
        <w:spacing w:after="0" w:line="240" w:lineRule="auto"/>
        <w:ind w:left="1276" w:hanging="708"/>
        <w:jc w:val="both"/>
        <w:rPr>
          <w:rFonts w:ascii="Nudista" w:hAnsi="Nudista" w:cs="Arial"/>
          <w:iCs/>
          <w:shd w:val="clear" w:color="auto" w:fill="FFFFFF"/>
          <w:lang w:eastAsia="sk-SK"/>
        </w:rPr>
      </w:pPr>
      <w:r w:rsidRPr="00A532AB">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201BE152" w14:textId="77777777" w:rsidR="00A14437" w:rsidRPr="00A532AB" w:rsidRDefault="00A14437" w:rsidP="005A5CC6">
      <w:pPr>
        <w:pStyle w:val="Nadpis3"/>
        <w:keepNext w:val="0"/>
        <w:keepLines w:val="0"/>
        <w:numPr>
          <w:ilvl w:val="3"/>
          <w:numId w:val="165"/>
        </w:numPr>
        <w:spacing w:after="0" w:line="240" w:lineRule="auto"/>
        <w:ind w:left="1276" w:hanging="708"/>
        <w:jc w:val="both"/>
        <w:rPr>
          <w:rFonts w:ascii="Nudista" w:hAnsi="Nudista" w:cs="Arial"/>
          <w:iCs/>
          <w:shd w:val="clear" w:color="auto" w:fill="FFFFFF"/>
          <w:lang w:eastAsia="sk-SK"/>
        </w:rPr>
      </w:pPr>
      <w:r w:rsidRPr="00A532AB">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06B041BE" w14:textId="77777777" w:rsidR="00A14437" w:rsidRPr="00A532AB" w:rsidRDefault="00A14437" w:rsidP="00E83DC7">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689FD264" w14:textId="60737F60" w:rsidR="00A14437" w:rsidRPr="00A532AB" w:rsidRDefault="00A14437" w:rsidP="005A5CC6">
      <w:pPr>
        <w:pStyle w:val="Nadpis3"/>
        <w:keepNext w:val="0"/>
        <w:keepLines w:val="0"/>
        <w:numPr>
          <w:ilvl w:val="2"/>
          <w:numId w:val="165"/>
        </w:numPr>
        <w:spacing w:after="0" w:line="240" w:lineRule="auto"/>
        <w:ind w:left="567" w:hanging="567"/>
        <w:jc w:val="both"/>
        <w:rPr>
          <w:rFonts w:ascii="Nudista" w:hAnsi="Nudista" w:cs="Arial"/>
          <w:shd w:val="clear" w:color="auto" w:fill="FFFFFF"/>
          <w:lang w:eastAsia="sk-SK"/>
        </w:rPr>
      </w:pPr>
      <w:r w:rsidRPr="00A532AB">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w:t>
      </w:r>
      <w:r w:rsidR="00516B80" w:rsidRPr="00A532AB">
        <w:rPr>
          <w:rFonts w:ascii="Nudista" w:hAnsi="Nudista" w:cs="Arial"/>
          <w:shd w:val="clear" w:color="auto" w:fill="FFFFFF"/>
          <w:lang w:eastAsia="sk-SK"/>
        </w:rPr>
        <w:t>2.</w:t>
      </w:r>
      <w:r w:rsidRPr="00A532AB">
        <w:rPr>
          <w:rFonts w:ascii="Nudista" w:hAnsi="Nudista" w:cs="Arial"/>
          <w:shd w:val="clear" w:color="auto" w:fill="FFFFFF"/>
          <w:lang w:eastAsia="sk-SK"/>
        </w:rPr>
        <w:t>2 vyššie alebo nevydáva ani rovnocenné doklady, možno ich nahradiť čestným vyhlásením podľa predpisov platných v štáte jeho sídla, miesta podnikania alebo obvyklého pobytu.</w:t>
      </w:r>
    </w:p>
    <w:p w14:paraId="772AAC14" w14:textId="77777777" w:rsidR="00A14437" w:rsidRPr="00A532AB" w:rsidRDefault="00A14437" w:rsidP="00E83DC7">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56572ABB" w14:textId="32D6D809" w:rsidR="00A14437" w:rsidRPr="00A532AB" w:rsidRDefault="00A14437" w:rsidP="005A5CC6">
      <w:pPr>
        <w:pStyle w:val="Nadpis3"/>
        <w:keepNext w:val="0"/>
        <w:keepLines w:val="0"/>
        <w:numPr>
          <w:ilvl w:val="2"/>
          <w:numId w:val="165"/>
        </w:numPr>
        <w:spacing w:after="0" w:line="240" w:lineRule="auto"/>
        <w:ind w:left="567" w:hanging="567"/>
        <w:jc w:val="both"/>
        <w:rPr>
          <w:rFonts w:ascii="Nudista" w:hAnsi="Nudista" w:cs="Arial"/>
          <w:shd w:val="clear" w:color="auto" w:fill="FFFFFF"/>
          <w:lang w:eastAsia="sk-SK"/>
        </w:rPr>
      </w:pPr>
      <w:r w:rsidRPr="00A532AB">
        <w:rPr>
          <w:rFonts w:ascii="Nudista" w:hAnsi="Nudista" w:cs="Arial"/>
          <w:lang w:eastAsia="sk-SK"/>
        </w:rPr>
        <w:t xml:space="preserve">Ak právo štátu uchádzača alebo záujemcu so sídlom, miestom podnikania alebo obvyklým </w:t>
      </w:r>
      <w:r w:rsidRPr="00A532AB">
        <w:rPr>
          <w:rFonts w:ascii="Nudista" w:hAnsi="Nudista" w:cs="Arial"/>
          <w:shd w:val="clear" w:color="auto" w:fill="FFFFFF"/>
          <w:lang w:eastAsia="sk-SK"/>
        </w:rPr>
        <w:t>pobytom</w:t>
      </w:r>
      <w:r w:rsidRPr="00A532AB">
        <w:rPr>
          <w:rFonts w:ascii="Nudista" w:hAnsi="Nudista" w:cs="Arial"/>
          <w:lang w:eastAsia="sk-SK"/>
        </w:rPr>
        <w:t xml:space="preserve">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61FF283" w14:textId="77777777" w:rsidR="00A14437" w:rsidRPr="00A532AB" w:rsidRDefault="00A14437" w:rsidP="00E83DC7">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37C80C7D" w14:textId="48E686DC" w:rsidR="00182079" w:rsidRPr="005F01CD" w:rsidRDefault="00182079" w:rsidP="005F01CD">
      <w:pPr>
        <w:pStyle w:val="Nadpis3"/>
        <w:keepNext w:val="0"/>
        <w:keepLines w:val="0"/>
        <w:numPr>
          <w:ilvl w:val="2"/>
          <w:numId w:val="165"/>
        </w:numPr>
        <w:spacing w:after="120" w:line="240" w:lineRule="auto"/>
        <w:ind w:left="567" w:hanging="567"/>
        <w:jc w:val="both"/>
        <w:rPr>
          <w:rFonts w:ascii="Nudista" w:hAnsi="Nudista" w:cs="Arial"/>
          <w:lang w:eastAsia="sk-SK"/>
        </w:rPr>
      </w:pPr>
      <w:r w:rsidRPr="005F01CD">
        <w:rPr>
          <w:rFonts w:ascii="Nudista" w:hAnsi="Nudista" w:cs="Arial"/>
          <w:lang w:eastAsia="sk-SK"/>
        </w:rPr>
        <w:t xml:space="preserve">Verejný obstarávateľ informuje záujemcov, že v prípade podmienky účasti podľa § 32 ods. </w:t>
      </w:r>
      <w:r w:rsidR="00A01537">
        <w:rPr>
          <w:rFonts w:ascii="Nudista" w:hAnsi="Nudista" w:cs="Arial"/>
          <w:lang w:eastAsia="sk-SK"/>
        </w:rPr>
        <w:t>1</w:t>
      </w:r>
      <w:r w:rsidRPr="005F01CD">
        <w:rPr>
          <w:rFonts w:ascii="Nudista" w:hAnsi="Nudista" w:cs="Arial"/>
          <w:lang w:eastAsia="sk-SK"/>
        </w:rPr>
        <w:t xml:space="preserve"> písm. b)</w:t>
      </w:r>
      <w:r w:rsidR="00A01537">
        <w:rPr>
          <w:rFonts w:ascii="Nudista" w:hAnsi="Nudista" w:cs="Arial"/>
          <w:lang w:eastAsia="sk-SK"/>
        </w:rPr>
        <w:t xml:space="preserve"> </w:t>
      </w:r>
      <w:r w:rsidRPr="005F01CD">
        <w:rPr>
          <w:rFonts w:ascii="Nudista" w:hAnsi="Nudista" w:cs="Arial"/>
          <w:lang w:eastAsia="sk-SK"/>
        </w:rPr>
        <w:t>a e) ZVO</w:t>
      </w:r>
      <w:r w:rsidR="00A01537">
        <w:rPr>
          <w:rFonts w:ascii="Nudista" w:hAnsi="Nudista" w:cs="Arial"/>
          <w:lang w:eastAsia="sk-SK"/>
        </w:rPr>
        <w:t xml:space="preserve"> a časti podmienky účasti podľa § 32 ods. 1 písm. a) ZVO (možnosť overenia iba v prípade fyzickej osoby)</w:t>
      </w:r>
      <w:r w:rsidRPr="005F01CD">
        <w:rPr>
          <w:rFonts w:ascii="Nudista" w:hAnsi="Nudista" w:cs="Arial"/>
          <w:lang w:eastAsia="sk-SK"/>
        </w:rPr>
        <w:t xml:space="preserve"> je oprávnený použiť údaje z informačného systému verejnej správy podľa osobitného predpisu (zákon č. 177/2018 Z. z. o niektorých opatreniach na znižovanie administratívnej záťaže využívaním informačných systémov verejnej správy a o zmene a doplnení niektorých zákonov (zákon proti byrokracii), v platnom znení. Uvedené pravidlo platí pre hospodárske subjekty (uchádzačov alebo záujemcov) taxatívne vymenované v § 2 ods. 2 zákona č. 272/2015 Z. z. o registri právnických osôb, podnikateľov a orgánov verejnej moci a o zmene a doplnení niektorých zákonov, v platnom znení. V ostatných prípadoch je uchádzač alebo záujemca naďalej povinný predložiť doklady preukazujúce splnenie predmetných podmienok účasti týkajúcich sa osobného postavenia.</w:t>
      </w:r>
    </w:p>
    <w:p w14:paraId="6AF39E3E" w14:textId="049520E8" w:rsidR="00A14437" w:rsidRPr="005F01CD" w:rsidRDefault="00182079" w:rsidP="005F01CD">
      <w:pPr>
        <w:pStyle w:val="Nadpis3"/>
        <w:numPr>
          <w:ilvl w:val="0"/>
          <w:numId w:val="0"/>
        </w:numPr>
        <w:spacing w:line="240" w:lineRule="auto"/>
        <w:ind w:left="567"/>
        <w:jc w:val="both"/>
        <w:rPr>
          <w:rFonts w:ascii="Nudista" w:hAnsi="Nudista"/>
        </w:rPr>
      </w:pPr>
      <w:r w:rsidRPr="005F01CD">
        <w:rPr>
          <w:rFonts w:ascii="Nudista" w:hAnsi="Nudista" w:cs="Arial"/>
          <w:lang w:eastAsia="sk-SK"/>
        </w:rPr>
        <w:t>Upozornenie: Z</w:t>
      </w:r>
      <w:r w:rsidRPr="005F01CD">
        <w:rPr>
          <w:rFonts w:ascii="Nudista" w:hAnsi="Nudista" w:cs="Arial" w:hint="eastAsia"/>
          <w:lang w:eastAsia="sk-SK"/>
        </w:rPr>
        <w:t>á</w:t>
      </w:r>
      <w:r w:rsidRPr="005F01CD">
        <w:rPr>
          <w:rFonts w:ascii="Nudista" w:hAnsi="Nudista" w:cs="Arial"/>
          <w:lang w:eastAsia="sk-SK"/>
        </w:rPr>
        <w:t>ujemca/uch</w:t>
      </w:r>
      <w:r w:rsidRPr="005F01CD">
        <w:rPr>
          <w:rFonts w:ascii="Nudista" w:hAnsi="Nudista" w:cs="Arial" w:hint="eastAsia"/>
          <w:lang w:eastAsia="sk-SK"/>
        </w:rPr>
        <w:t>á</w:t>
      </w:r>
      <w:r w:rsidRPr="005F01CD">
        <w:rPr>
          <w:rFonts w:ascii="Nudista" w:hAnsi="Nudista" w:cs="Arial"/>
          <w:lang w:eastAsia="sk-SK"/>
        </w:rPr>
        <w:t>dza</w:t>
      </w:r>
      <w:r w:rsidRPr="005F01CD">
        <w:rPr>
          <w:rFonts w:ascii="Nudista" w:hAnsi="Nudista" w:cs="Arial" w:hint="eastAsia"/>
          <w:lang w:eastAsia="sk-SK"/>
        </w:rPr>
        <w:t>č</w:t>
      </w:r>
      <w:r w:rsidRPr="005F01CD">
        <w:rPr>
          <w:rFonts w:ascii="Nudista" w:hAnsi="Nudista" w:cs="Arial"/>
          <w:lang w:eastAsia="sk-SK"/>
        </w:rPr>
        <w:t xml:space="preserve"> so s</w:t>
      </w:r>
      <w:r w:rsidRPr="005F01CD">
        <w:rPr>
          <w:rFonts w:ascii="Nudista" w:hAnsi="Nudista" w:cs="Arial" w:hint="eastAsia"/>
          <w:lang w:eastAsia="sk-SK"/>
        </w:rPr>
        <w:t>í</w:t>
      </w:r>
      <w:r w:rsidRPr="005F01CD">
        <w:rPr>
          <w:rFonts w:ascii="Nudista" w:hAnsi="Nudista" w:cs="Arial"/>
          <w:lang w:eastAsia="sk-SK"/>
        </w:rPr>
        <w:t>dlom/miestom podnikania v Slovenskej republike, a ktor</w:t>
      </w:r>
      <w:r w:rsidRPr="005F01CD">
        <w:rPr>
          <w:rFonts w:ascii="Nudista" w:hAnsi="Nudista" w:cs="Arial" w:hint="eastAsia"/>
          <w:lang w:eastAsia="sk-SK"/>
        </w:rPr>
        <w:t>é</w:t>
      </w:r>
      <w:r w:rsidRPr="005F01CD">
        <w:rPr>
          <w:rFonts w:ascii="Nudista" w:hAnsi="Nudista" w:cs="Arial"/>
          <w:lang w:eastAsia="sk-SK"/>
        </w:rPr>
        <w:t xml:space="preserve">ho </w:t>
      </w:r>
      <w:r w:rsidRPr="005F01CD">
        <w:rPr>
          <w:rFonts w:ascii="Nudista" w:hAnsi="Nudista" w:cs="Arial" w:hint="eastAsia"/>
          <w:lang w:eastAsia="sk-SK"/>
        </w:rPr>
        <w:t>ú</w:t>
      </w:r>
      <w:r w:rsidRPr="005F01CD">
        <w:rPr>
          <w:rFonts w:ascii="Nudista" w:hAnsi="Nudista" w:cs="Arial"/>
          <w:lang w:eastAsia="sk-SK"/>
        </w:rPr>
        <w:t>daje s</w:t>
      </w:r>
      <w:r w:rsidRPr="005F01CD">
        <w:rPr>
          <w:rFonts w:ascii="Nudista" w:hAnsi="Nudista" w:cs="Arial" w:hint="eastAsia"/>
          <w:lang w:eastAsia="sk-SK"/>
        </w:rPr>
        <w:t>ú</w:t>
      </w:r>
      <w:r w:rsidRPr="005F01CD">
        <w:rPr>
          <w:rFonts w:ascii="Nudista" w:hAnsi="Nudista" w:cs="Arial"/>
          <w:lang w:eastAsia="sk-SK"/>
        </w:rPr>
        <w:t xml:space="preserve"> veden</w:t>
      </w:r>
      <w:r w:rsidRPr="005F01CD">
        <w:rPr>
          <w:rFonts w:ascii="Nudista" w:hAnsi="Nudista" w:cs="Arial" w:hint="eastAsia"/>
          <w:lang w:eastAsia="sk-SK"/>
        </w:rPr>
        <w:t>é</w:t>
      </w:r>
      <w:r w:rsidRPr="005F01CD">
        <w:rPr>
          <w:rFonts w:ascii="Nudista" w:hAnsi="Nudista" w:cs="Arial"/>
          <w:lang w:eastAsia="sk-SK"/>
        </w:rPr>
        <w:t xml:space="preserve"> v informa</w:t>
      </w:r>
      <w:r w:rsidRPr="005F01CD">
        <w:rPr>
          <w:rFonts w:ascii="Nudista" w:hAnsi="Nudista" w:cs="Arial" w:hint="eastAsia"/>
          <w:lang w:eastAsia="sk-SK"/>
        </w:rPr>
        <w:t>č</w:t>
      </w:r>
      <w:r w:rsidRPr="005F01CD">
        <w:rPr>
          <w:rFonts w:ascii="Nudista" w:hAnsi="Nudista" w:cs="Arial"/>
          <w:lang w:eastAsia="sk-SK"/>
        </w:rPr>
        <w:t>n</w:t>
      </w:r>
      <w:r w:rsidRPr="005F01CD">
        <w:rPr>
          <w:rFonts w:ascii="Nudista" w:hAnsi="Nudista" w:cs="Arial" w:hint="eastAsia"/>
          <w:lang w:eastAsia="sk-SK"/>
        </w:rPr>
        <w:t>ý</w:t>
      </w:r>
      <w:r w:rsidRPr="005F01CD">
        <w:rPr>
          <w:rFonts w:ascii="Nudista" w:hAnsi="Nudista" w:cs="Arial"/>
          <w:lang w:eastAsia="sk-SK"/>
        </w:rPr>
        <w:t>ch syst</w:t>
      </w:r>
      <w:r w:rsidRPr="005F01CD">
        <w:rPr>
          <w:rFonts w:ascii="Nudista" w:hAnsi="Nudista" w:cs="Arial" w:hint="eastAsia"/>
          <w:lang w:eastAsia="sk-SK"/>
        </w:rPr>
        <w:t>é</w:t>
      </w:r>
      <w:r w:rsidRPr="005F01CD">
        <w:rPr>
          <w:rFonts w:ascii="Nudista" w:hAnsi="Nudista" w:cs="Arial"/>
          <w:lang w:eastAsia="sk-SK"/>
        </w:rPr>
        <w:t>moch verejnej spr</w:t>
      </w:r>
      <w:r w:rsidRPr="005F01CD">
        <w:rPr>
          <w:rFonts w:ascii="Nudista" w:hAnsi="Nudista" w:cs="Arial" w:hint="eastAsia"/>
          <w:lang w:eastAsia="sk-SK"/>
        </w:rPr>
        <w:t>á</w:t>
      </w:r>
      <w:r w:rsidRPr="005F01CD">
        <w:rPr>
          <w:rFonts w:ascii="Nudista" w:hAnsi="Nudista" w:cs="Arial"/>
          <w:lang w:eastAsia="sk-SK"/>
        </w:rPr>
        <w:t>vy Slovenskej republiky, poskytne verejn</w:t>
      </w:r>
      <w:r w:rsidRPr="005F01CD">
        <w:rPr>
          <w:rFonts w:ascii="Nudista" w:hAnsi="Nudista" w:cs="Arial" w:hint="eastAsia"/>
          <w:lang w:eastAsia="sk-SK"/>
        </w:rPr>
        <w:t>é</w:t>
      </w:r>
      <w:r w:rsidRPr="005F01CD">
        <w:rPr>
          <w:rFonts w:ascii="Nudista" w:hAnsi="Nudista" w:cs="Arial"/>
          <w:lang w:eastAsia="sk-SK"/>
        </w:rPr>
        <w:t>mu obstar</w:t>
      </w:r>
      <w:r w:rsidRPr="005F01CD">
        <w:rPr>
          <w:rFonts w:ascii="Nudista" w:hAnsi="Nudista" w:cs="Arial" w:hint="eastAsia"/>
          <w:lang w:eastAsia="sk-SK"/>
        </w:rPr>
        <w:t>á</w:t>
      </w:r>
      <w:r w:rsidRPr="005F01CD">
        <w:rPr>
          <w:rFonts w:ascii="Nudista" w:hAnsi="Nudista" w:cs="Arial"/>
          <w:lang w:eastAsia="sk-SK"/>
        </w:rPr>
        <w:t>vate</w:t>
      </w:r>
      <w:r w:rsidRPr="005F01CD">
        <w:rPr>
          <w:rFonts w:ascii="Nudista" w:hAnsi="Nudista" w:cs="Arial" w:hint="eastAsia"/>
          <w:lang w:eastAsia="sk-SK"/>
        </w:rPr>
        <w:t>ľ</w:t>
      </w:r>
      <w:r w:rsidRPr="005F01CD">
        <w:rPr>
          <w:rFonts w:ascii="Nudista" w:hAnsi="Nudista" w:cs="Arial"/>
          <w:lang w:eastAsia="sk-SK"/>
        </w:rPr>
        <w:t xml:space="preserve">ovi za </w:t>
      </w:r>
      <w:r w:rsidRPr="005F01CD">
        <w:rPr>
          <w:rFonts w:ascii="Nudista" w:hAnsi="Nudista" w:cs="Arial" w:hint="eastAsia"/>
          <w:lang w:eastAsia="sk-SK"/>
        </w:rPr>
        <w:t>úč</w:t>
      </w:r>
      <w:r w:rsidRPr="005F01CD">
        <w:rPr>
          <w:rFonts w:ascii="Nudista" w:hAnsi="Nudista" w:cs="Arial"/>
          <w:lang w:eastAsia="sk-SK"/>
        </w:rPr>
        <w:t>elom z</w:t>
      </w:r>
      <w:r w:rsidRPr="005F01CD">
        <w:rPr>
          <w:rFonts w:ascii="Nudista" w:hAnsi="Nudista" w:cs="Arial" w:hint="eastAsia"/>
          <w:lang w:eastAsia="sk-SK"/>
        </w:rPr>
        <w:t>í</w:t>
      </w:r>
      <w:r w:rsidRPr="005F01CD">
        <w:rPr>
          <w:rFonts w:ascii="Nudista" w:hAnsi="Nudista" w:cs="Arial"/>
          <w:lang w:eastAsia="sk-SK"/>
        </w:rPr>
        <w:t>skania v</w:t>
      </w:r>
      <w:r w:rsidRPr="005F01CD">
        <w:rPr>
          <w:rFonts w:ascii="Nudista" w:hAnsi="Nudista" w:cs="Arial" w:hint="eastAsia"/>
          <w:lang w:eastAsia="sk-SK"/>
        </w:rPr>
        <w:t>ý</w:t>
      </w:r>
      <w:r w:rsidRPr="005F01CD">
        <w:rPr>
          <w:rFonts w:ascii="Nudista" w:hAnsi="Nudista" w:cs="Arial"/>
          <w:lang w:eastAsia="sk-SK"/>
        </w:rPr>
        <w:t xml:space="preserve">pisu z registra trestov jeho </w:t>
      </w:r>
      <w:r w:rsidRPr="005F01CD">
        <w:rPr>
          <w:rFonts w:ascii="Nudista" w:hAnsi="Nudista" w:cs="Arial" w:hint="eastAsia"/>
          <w:lang w:eastAsia="sk-SK"/>
        </w:rPr>
        <w:t>š</w:t>
      </w:r>
      <w:r w:rsidRPr="005F01CD">
        <w:rPr>
          <w:rFonts w:ascii="Nudista" w:hAnsi="Nudista" w:cs="Arial"/>
          <w:lang w:eastAsia="sk-SK"/>
        </w:rPr>
        <w:t>tatut</w:t>
      </w:r>
      <w:r w:rsidRPr="005F01CD">
        <w:rPr>
          <w:rFonts w:ascii="Nudista" w:hAnsi="Nudista" w:cs="Arial" w:hint="eastAsia"/>
          <w:lang w:eastAsia="sk-SK"/>
        </w:rPr>
        <w:t>á</w:t>
      </w:r>
      <w:r w:rsidRPr="005F01CD">
        <w:rPr>
          <w:rFonts w:ascii="Nudista" w:hAnsi="Nudista" w:cs="Arial"/>
          <w:lang w:eastAsia="sk-SK"/>
        </w:rPr>
        <w:t>rneho org</w:t>
      </w:r>
      <w:r w:rsidRPr="005F01CD">
        <w:rPr>
          <w:rFonts w:ascii="Nudista" w:hAnsi="Nudista" w:cs="Arial" w:hint="eastAsia"/>
          <w:lang w:eastAsia="sk-SK"/>
        </w:rPr>
        <w:t>á</w:t>
      </w:r>
      <w:r w:rsidRPr="005F01CD">
        <w:rPr>
          <w:rFonts w:ascii="Nudista" w:hAnsi="Nudista" w:cs="Arial"/>
          <w:lang w:eastAsia="sk-SK"/>
        </w:rPr>
        <w:t xml:space="preserve">nu, </w:t>
      </w:r>
      <w:r w:rsidRPr="005F01CD">
        <w:rPr>
          <w:rFonts w:ascii="Nudista" w:hAnsi="Nudista" w:cs="Arial" w:hint="eastAsia"/>
          <w:lang w:eastAsia="sk-SK"/>
        </w:rPr>
        <w:t>č</w:t>
      </w:r>
      <w:r w:rsidRPr="005F01CD">
        <w:rPr>
          <w:rFonts w:ascii="Nudista" w:hAnsi="Nudista" w:cs="Arial"/>
          <w:lang w:eastAsia="sk-SK"/>
        </w:rPr>
        <w:t xml:space="preserve">lena </w:t>
      </w:r>
      <w:r w:rsidRPr="005F01CD">
        <w:rPr>
          <w:rFonts w:ascii="Nudista" w:hAnsi="Nudista" w:cs="Arial" w:hint="eastAsia"/>
          <w:lang w:eastAsia="sk-SK"/>
        </w:rPr>
        <w:t>š</w:t>
      </w:r>
      <w:r w:rsidRPr="005F01CD">
        <w:rPr>
          <w:rFonts w:ascii="Nudista" w:hAnsi="Nudista" w:cs="Arial"/>
          <w:lang w:eastAsia="sk-SK"/>
        </w:rPr>
        <w:t>tatut</w:t>
      </w:r>
      <w:r w:rsidRPr="005F01CD">
        <w:rPr>
          <w:rFonts w:ascii="Nudista" w:hAnsi="Nudista" w:cs="Arial" w:hint="eastAsia"/>
          <w:lang w:eastAsia="sk-SK"/>
        </w:rPr>
        <w:t>á</w:t>
      </w:r>
      <w:r w:rsidRPr="005F01CD">
        <w:rPr>
          <w:rFonts w:ascii="Nudista" w:hAnsi="Nudista" w:cs="Arial"/>
          <w:lang w:eastAsia="sk-SK"/>
        </w:rPr>
        <w:t>rneho org</w:t>
      </w:r>
      <w:r w:rsidRPr="005F01CD">
        <w:rPr>
          <w:rFonts w:ascii="Nudista" w:hAnsi="Nudista" w:cs="Arial" w:hint="eastAsia"/>
          <w:lang w:eastAsia="sk-SK"/>
        </w:rPr>
        <w:t>á</w:t>
      </w:r>
      <w:r w:rsidRPr="005F01CD">
        <w:rPr>
          <w:rFonts w:ascii="Nudista" w:hAnsi="Nudista" w:cs="Arial"/>
          <w:lang w:eastAsia="sk-SK"/>
        </w:rPr>
        <w:t xml:space="preserve">nu, </w:t>
      </w:r>
      <w:r w:rsidRPr="005F01CD">
        <w:rPr>
          <w:rFonts w:ascii="Nudista" w:hAnsi="Nudista" w:cs="Arial" w:hint="eastAsia"/>
          <w:lang w:eastAsia="sk-SK"/>
        </w:rPr>
        <w:t>č</w:t>
      </w:r>
      <w:r w:rsidRPr="005F01CD">
        <w:rPr>
          <w:rFonts w:ascii="Nudista" w:hAnsi="Nudista" w:cs="Arial"/>
          <w:lang w:eastAsia="sk-SK"/>
        </w:rPr>
        <w:t>lena dozorn</w:t>
      </w:r>
      <w:r w:rsidRPr="005F01CD">
        <w:rPr>
          <w:rFonts w:ascii="Nudista" w:hAnsi="Nudista" w:cs="Arial" w:hint="eastAsia"/>
          <w:lang w:eastAsia="sk-SK"/>
        </w:rPr>
        <w:t>é</w:t>
      </w:r>
      <w:r w:rsidRPr="005F01CD">
        <w:rPr>
          <w:rFonts w:ascii="Nudista" w:hAnsi="Nudista" w:cs="Arial"/>
          <w:lang w:eastAsia="sk-SK"/>
        </w:rPr>
        <w:t>ho org</w:t>
      </w:r>
      <w:r w:rsidRPr="005F01CD">
        <w:rPr>
          <w:rFonts w:ascii="Nudista" w:hAnsi="Nudista" w:cs="Arial" w:hint="eastAsia"/>
          <w:lang w:eastAsia="sk-SK"/>
        </w:rPr>
        <w:t>á</w:t>
      </w:r>
      <w:r w:rsidRPr="005F01CD">
        <w:rPr>
          <w:rFonts w:ascii="Nudista" w:hAnsi="Nudista" w:cs="Arial"/>
          <w:lang w:eastAsia="sk-SK"/>
        </w:rPr>
        <w:t xml:space="preserve">nu, prokuristu </w:t>
      </w:r>
      <w:r w:rsidRPr="005F01CD">
        <w:rPr>
          <w:rFonts w:ascii="Nudista" w:hAnsi="Nudista" w:cs="Arial" w:hint="eastAsia"/>
          <w:lang w:eastAsia="sk-SK"/>
        </w:rPr>
        <w:t>ú</w:t>
      </w:r>
      <w:r w:rsidRPr="005F01CD">
        <w:rPr>
          <w:rFonts w:ascii="Nudista" w:hAnsi="Nudista" w:cs="Arial"/>
          <w:lang w:eastAsia="sk-SK"/>
        </w:rPr>
        <w:t>daje v rozsahu pod</w:t>
      </w:r>
      <w:r w:rsidRPr="005F01CD">
        <w:rPr>
          <w:rFonts w:ascii="Nudista" w:hAnsi="Nudista" w:cs="Arial" w:hint="eastAsia"/>
          <w:lang w:eastAsia="sk-SK"/>
        </w:rPr>
        <w:t>ľ</w:t>
      </w:r>
      <w:r w:rsidRPr="005F01CD">
        <w:rPr>
          <w:rFonts w:ascii="Nudista" w:hAnsi="Nudista" w:cs="Arial"/>
          <w:lang w:eastAsia="sk-SK"/>
        </w:rPr>
        <w:t xml:space="preserve">a </w:t>
      </w:r>
      <w:r w:rsidRPr="005F01CD">
        <w:rPr>
          <w:rFonts w:ascii="Nudista" w:hAnsi="Nudista" w:cs="Arial" w:hint="eastAsia"/>
          <w:lang w:eastAsia="sk-SK"/>
        </w:rPr>
        <w:t>§</w:t>
      </w:r>
      <w:r w:rsidRPr="005F01CD">
        <w:rPr>
          <w:rFonts w:ascii="Nudista" w:hAnsi="Nudista" w:cs="Arial"/>
          <w:lang w:eastAsia="sk-SK"/>
        </w:rPr>
        <w:t xml:space="preserve"> 10 ods. 4 z</w:t>
      </w:r>
      <w:r w:rsidRPr="005F01CD">
        <w:rPr>
          <w:rFonts w:ascii="Nudista" w:hAnsi="Nudista" w:cs="Arial" w:hint="eastAsia"/>
          <w:lang w:eastAsia="sk-SK"/>
        </w:rPr>
        <w:t>á</w:t>
      </w:r>
      <w:r w:rsidRPr="005F01CD">
        <w:rPr>
          <w:rFonts w:ascii="Nudista" w:hAnsi="Nudista" w:cs="Arial"/>
          <w:lang w:eastAsia="sk-SK"/>
        </w:rPr>
        <w:t xml:space="preserve">k. </w:t>
      </w:r>
      <w:r w:rsidRPr="005F01CD">
        <w:rPr>
          <w:rFonts w:ascii="Nudista" w:hAnsi="Nudista" w:cs="Arial" w:hint="eastAsia"/>
          <w:lang w:eastAsia="sk-SK"/>
        </w:rPr>
        <w:t>č</w:t>
      </w:r>
      <w:r w:rsidRPr="005F01CD">
        <w:rPr>
          <w:rFonts w:ascii="Nudista" w:hAnsi="Nudista" w:cs="Arial"/>
          <w:lang w:eastAsia="sk-SK"/>
        </w:rPr>
        <w:t xml:space="preserve">. 330/2007 </w:t>
      </w:r>
      <w:proofErr w:type="spellStart"/>
      <w:r w:rsidRPr="005F01CD">
        <w:rPr>
          <w:rFonts w:ascii="Nudista" w:hAnsi="Nudista" w:cs="Arial"/>
          <w:lang w:eastAsia="sk-SK"/>
        </w:rPr>
        <w:t>Z.z</w:t>
      </w:r>
      <w:proofErr w:type="spellEnd"/>
      <w:r w:rsidRPr="005F01CD">
        <w:rPr>
          <w:rFonts w:ascii="Nudista" w:hAnsi="Nudista" w:cs="Arial"/>
          <w:lang w:eastAsia="sk-SK"/>
        </w:rPr>
        <w:t>. o registri trestov a o zmene a doplnen</w:t>
      </w:r>
      <w:r w:rsidRPr="005F01CD">
        <w:rPr>
          <w:rFonts w:ascii="Nudista" w:hAnsi="Nudista" w:cs="Arial" w:hint="eastAsia"/>
          <w:lang w:eastAsia="sk-SK"/>
        </w:rPr>
        <w:t>í</w:t>
      </w:r>
      <w:r w:rsidRPr="005F01CD">
        <w:rPr>
          <w:rFonts w:ascii="Nudista" w:hAnsi="Nudista" w:cs="Arial"/>
          <w:lang w:eastAsia="sk-SK"/>
        </w:rPr>
        <w:t xml:space="preserve"> niektor</w:t>
      </w:r>
      <w:r w:rsidRPr="005F01CD">
        <w:rPr>
          <w:rFonts w:ascii="Nudista" w:hAnsi="Nudista" w:cs="Arial" w:hint="eastAsia"/>
          <w:lang w:eastAsia="sk-SK"/>
        </w:rPr>
        <w:t>ý</w:t>
      </w:r>
      <w:r w:rsidRPr="005F01CD">
        <w:rPr>
          <w:rFonts w:ascii="Nudista" w:hAnsi="Nudista" w:cs="Arial"/>
          <w:lang w:eastAsia="sk-SK"/>
        </w:rPr>
        <w:t>ch z</w:t>
      </w:r>
      <w:r w:rsidRPr="005F01CD">
        <w:rPr>
          <w:rFonts w:ascii="Nudista" w:hAnsi="Nudista" w:cs="Arial" w:hint="eastAsia"/>
          <w:lang w:eastAsia="sk-SK"/>
        </w:rPr>
        <w:t>á</w:t>
      </w:r>
      <w:r w:rsidRPr="005F01CD">
        <w:rPr>
          <w:rFonts w:ascii="Nudista" w:hAnsi="Nudista" w:cs="Arial"/>
          <w:lang w:eastAsia="sk-SK"/>
        </w:rPr>
        <w:t>konov v znen</w:t>
      </w:r>
      <w:r w:rsidRPr="005F01CD">
        <w:rPr>
          <w:rFonts w:ascii="Nudista" w:hAnsi="Nudista" w:cs="Arial" w:hint="eastAsia"/>
          <w:lang w:eastAsia="sk-SK"/>
        </w:rPr>
        <w:t>í</w:t>
      </w:r>
      <w:r w:rsidRPr="005F01CD">
        <w:rPr>
          <w:rFonts w:ascii="Nudista" w:hAnsi="Nudista" w:cs="Arial"/>
          <w:lang w:eastAsia="sk-SK"/>
        </w:rPr>
        <w:t xml:space="preserve"> neskor</w:t>
      </w:r>
      <w:r w:rsidRPr="005F01CD">
        <w:rPr>
          <w:rFonts w:ascii="Nudista" w:hAnsi="Nudista" w:cs="Arial" w:hint="eastAsia"/>
          <w:lang w:eastAsia="sk-SK"/>
        </w:rPr>
        <w:t>ší</w:t>
      </w:r>
      <w:r w:rsidRPr="005F01CD">
        <w:rPr>
          <w:rFonts w:ascii="Nudista" w:hAnsi="Nudista" w:cs="Arial"/>
          <w:lang w:eastAsia="sk-SK"/>
        </w:rPr>
        <w:t>ch predpisov, v zmysle ktor</w:t>
      </w:r>
      <w:r w:rsidRPr="005F01CD">
        <w:rPr>
          <w:rFonts w:ascii="Nudista" w:hAnsi="Nudista" w:cs="Arial" w:hint="eastAsia"/>
          <w:lang w:eastAsia="sk-SK"/>
        </w:rPr>
        <w:t>é</w:t>
      </w:r>
      <w:r w:rsidRPr="005F01CD">
        <w:rPr>
          <w:rFonts w:ascii="Nudista" w:hAnsi="Nudista" w:cs="Arial"/>
          <w:lang w:eastAsia="sk-SK"/>
        </w:rPr>
        <w:t>ho bude verejn</w:t>
      </w:r>
      <w:r w:rsidRPr="005F01CD">
        <w:rPr>
          <w:rFonts w:ascii="Nudista" w:hAnsi="Nudista" w:cs="Arial" w:hint="eastAsia"/>
          <w:lang w:eastAsia="sk-SK"/>
        </w:rPr>
        <w:t>ý</w:t>
      </w:r>
      <w:r w:rsidRPr="005F01CD">
        <w:rPr>
          <w:rFonts w:ascii="Nudista" w:hAnsi="Nudista" w:cs="Arial"/>
          <w:lang w:eastAsia="sk-SK"/>
        </w:rPr>
        <w:t xml:space="preserve"> obstar</w:t>
      </w:r>
      <w:r w:rsidRPr="005F01CD">
        <w:rPr>
          <w:rFonts w:ascii="Nudista" w:hAnsi="Nudista" w:cs="Arial" w:hint="eastAsia"/>
          <w:lang w:eastAsia="sk-SK"/>
        </w:rPr>
        <w:t>á</w:t>
      </w:r>
      <w:r w:rsidRPr="005F01CD">
        <w:rPr>
          <w:rFonts w:ascii="Nudista" w:hAnsi="Nudista" w:cs="Arial"/>
          <w:lang w:eastAsia="sk-SK"/>
        </w:rPr>
        <w:t>vate</w:t>
      </w:r>
      <w:r w:rsidRPr="005F01CD">
        <w:rPr>
          <w:rFonts w:ascii="Nudista" w:hAnsi="Nudista" w:cs="Arial" w:hint="eastAsia"/>
          <w:lang w:eastAsia="sk-SK"/>
        </w:rPr>
        <w:t>ľ</w:t>
      </w:r>
      <w:r w:rsidRPr="005F01CD">
        <w:rPr>
          <w:rFonts w:ascii="Nudista" w:hAnsi="Nudista" w:cs="Arial"/>
          <w:lang w:eastAsia="sk-SK"/>
        </w:rPr>
        <w:t xml:space="preserve"> opr</w:t>
      </w:r>
      <w:r w:rsidRPr="005F01CD">
        <w:rPr>
          <w:rFonts w:ascii="Nudista" w:hAnsi="Nudista" w:cs="Arial" w:hint="eastAsia"/>
          <w:lang w:eastAsia="sk-SK"/>
        </w:rPr>
        <w:t>á</w:t>
      </w:r>
      <w:r w:rsidRPr="005F01CD">
        <w:rPr>
          <w:rFonts w:ascii="Nudista" w:hAnsi="Nudista" w:cs="Arial"/>
          <w:lang w:eastAsia="sk-SK"/>
        </w:rPr>
        <w:t>vnen</w:t>
      </w:r>
      <w:r w:rsidRPr="005F01CD">
        <w:rPr>
          <w:rFonts w:ascii="Nudista" w:hAnsi="Nudista" w:cs="Arial" w:hint="eastAsia"/>
          <w:lang w:eastAsia="sk-SK"/>
        </w:rPr>
        <w:t>ý</w:t>
      </w:r>
      <w:r w:rsidRPr="005F01CD">
        <w:rPr>
          <w:rFonts w:ascii="Nudista" w:hAnsi="Nudista" w:cs="Arial"/>
          <w:lang w:eastAsia="sk-SK"/>
        </w:rPr>
        <w:t xml:space="preserve"> poda</w:t>
      </w:r>
      <w:r w:rsidRPr="005F01CD">
        <w:rPr>
          <w:rFonts w:ascii="Nudista" w:hAnsi="Nudista" w:cs="Arial" w:hint="eastAsia"/>
          <w:lang w:eastAsia="sk-SK"/>
        </w:rPr>
        <w:t>ť</w:t>
      </w:r>
      <w:r w:rsidRPr="005F01CD">
        <w:rPr>
          <w:rFonts w:ascii="Nudista" w:hAnsi="Nudista" w:cs="Arial"/>
          <w:lang w:eastAsia="sk-SK"/>
        </w:rPr>
        <w:t xml:space="preserve"> </w:t>
      </w:r>
      <w:r w:rsidRPr="005F01CD">
        <w:rPr>
          <w:rFonts w:ascii="Nudista" w:hAnsi="Nudista" w:cs="Arial" w:hint="eastAsia"/>
          <w:lang w:eastAsia="sk-SK"/>
        </w:rPr>
        <w:t>ž</w:t>
      </w:r>
      <w:r w:rsidRPr="005F01CD">
        <w:rPr>
          <w:rFonts w:ascii="Nudista" w:hAnsi="Nudista" w:cs="Arial"/>
          <w:lang w:eastAsia="sk-SK"/>
        </w:rPr>
        <w:t>iados</w:t>
      </w:r>
      <w:r w:rsidRPr="005F01CD">
        <w:rPr>
          <w:rFonts w:ascii="Nudista" w:hAnsi="Nudista" w:cs="Arial" w:hint="eastAsia"/>
          <w:lang w:eastAsia="sk-SK"/>
        </w:rPr>
        <w:t>ť</w:t>
      </w:r>
      <w:r w:rsidRPr="005F01CD">
        <w:rPr>
          <w:rFonts w:ascii="Nudista" w:hAnsi="Nudista" w:cs="Arial"/>
          <w:lang w:eastAsia="sk-SK"/>
        </w:rPr>
        <w:t xml:space="preserve"> a prevzia</w:t>
      </w:r>
      <w:r w:rsidRPr="005F01CD">
        <w:rPr>
          <w:rFonts w:ascii="Nudista" w:hAnsi="Nudista" w:cs="Arial" w:hint="eastAsia"/>
          <w:lang w:eastAsia="sk-SK"/>
        </w:rPr>
        <w:t>ť</w:t>
      </w:r>
      <w:r w:rsidRPr="005F01CD">
        <w:rPr>
          <w:rFonts w:ascii="Nudista" w:hAnsi="Nudista" w:cs="Arial"/>
          <w:lang w:eastAsia="sk-SK"/>
        </w:rPr>
        <w:t xml:space="preserve"> v</w:t>
      </w:r>
      <w:r w:rsidRPr="005F01CD">
        <w:rPr>
          <w:rFonts w:ascii="Nudista" w:hAnsi="Nudista" w:cs="Arial" w:hint="eastAsia"/>
          <w:lang w:eastAsia="sk-SK"/>
        </w:rPr>
        <w:t>ý</w:t>
      </w:r>
      <w:r w:rsidRPr="005F01CD">
        <w:rPr>
          <w:rFonts w:ascii="Nudista" w:hAnsi="Nudista" w:cs="Arial"/>
          <w:lang w:eastAsia="sk-SK"/>
        </w:rPr>
        <w:t>pis/y z registra trestov. Uveden</w:t>
      </w:r>
      <w:r w:rsidRPr="005F01CD">
        <w:rPr>
          <w:rFonts w:ascii="Nudista" w:hAnsi="Nudista" w:cs="Arial" w:hint="eastAsia"/>
          <w:lang w:eastAsia="sk-SK"/>
        </w:rPr>
        <w:t>á</w:t>
      </w:r>
      <w:r w:rsidRPr="005F01CD">
        <w:rPr>
          <w:rFonts w:ascii="Nudista" w:hAnsi="Nudista" w:cs="Arial"/>
          <w:lang w:eastAsia="sk-SK"/>
        </w:rPr>
        <w:t xml:space="preserve"> podmienka pod</w:t>
      </w:r>
      <w:r w:rsidRPr="005F01CD">
        <w:rPr>
          <w:rFonts w:ascii="Nudista" w:hAnsi="Nudista" w:cs="Arial" w:hint="eastAsia"/>
          <w:lang w:eastAsia="sk-SK"/>
        </w:rPr>
        <w:t>ľ</w:t>
      </w:r>
      <w:r w:rsidRPr="005F01CD">
        <w:rPr>
          <w:rFonts w:ascii="Nudista" w:hAnsi="Nudista" w:cs="Arial"/>
          <w:lang w:eastAsia="sk-SK"/>
        </w:rPr>
        <w:t xml:space="preserve">a </w:t>
      </w:r>
      <w:r w:rsidRPr="005F01CD">
        <w:rPr>
          <w:rFonts w:ascii="Nudista" w:hAnsi="Nudista" w:cs="Arial" w:hint="eastAsia"/>
          <w:lang w:eastAsia="sk-SK"/>
        </w:rPr>
        <w:t>§</w:t>
      </w:r>
      <w:r w:rsidRPr="005F01CD">
        <w:rPr>
          <w:rFonts w:ascii="Nudista" w:hAnsi="Nudista" w:cs="Arial"/>
          <w:lang w:eastAsia="sk-SK"/>
        </w:rPr>
        <w:t xml:space="preserve"> 32 ods. </w:t>
      </w:r>
      <w:r w:rsidR="00A01537">
        <w:rPr>
          <w:rFonts w:ascii="Nudista" w:hAnsi="Nudista" w:cs="Arial"/>
          <w:lang w:eastAsia="sk-SK"/>
        </w:rPr>
        <w:t>1</w:t>
      </w:r>
      <w:r w:rsidRPr="005F01CD">
        <w:rPr>
          <w:rFonts w:ascii="Nudista" w:hAnsi="Nudista" w:cs="Arial"/>
          <w:lang w:eastAsia="sk-SK"/>
        </w:rPr>
        <w:t xml:space="preserve"> p</w:t>
      </w:r>
      <w:r w:rsidRPr="005F01CD">
        <w:rPr>
          <w:rFonts w:ascii="Nudista" w:hAnsi="Nudista" w:cs="Arial" w:hint="eastAsia"/>
          <w:lang w:eastAsia="sk-SK"/>
        </w:rPr>
        <w:t>í</w:t>
      </w:r>
      <w:r w:rsidRPr="005F01CD">
        <w:rPr>
          <w:rFonts w:ascii="Nudista" w:hAnsi="Nudista" w:cs="Arial"/>
          <w:lang w:eastAsia="sk-SK"/>
        </w:rPr>
        <w:t>sm. a) ZVO sa net</w:t>
      </w:r>
      <w:r w:rsidRPr="005F01CD">
        <w:rPr>
          <w:rFonts w:ascii="Nudista" w:hAnsi="Nudista" w:cs="Arial" w:hint="eastAsia"/>
          <w:lang w:eastAsia="sk-SK"/>
        </w:rPr>
        <w:t>ý</w:t>
      </w:r>
      <w:r w:rsidRPr="005F01CD">
        <w:rPr>
          <w:rFonts w:ascii="Nudista" w:hAnsi="Nudista" w:cs="Arial"/>
          <w:lang w:eastAsia="sk-SK"/>
        </w:rPr>
        <w:t>ka registra trestov pre pr</w:t>
      </w:r>
      <w:r w:rsidRPr="005F01CD">
        <w:rPr>
          <w:rFonts w:ascii="Nudista" w:hAnsi="Nudista" w:cs="Arial" w:hint="eastAsia"/>
          <w:lang w:eastAsia="sk-SK"/>
        </w:rPr>
        <w:t>á</w:t>
      </w:r>
      <w:r w:rsidRPr="005F01CD">
        <w:rPr>
          <w:rFonts w:ascii="Nudista" w:hAnsi="Nudista" w:cs="Arial"/>
          <w:lang w:eastAsia="sk-SK"/>
        </w:rPr>
        <w:t>vnick</w:t>
      </w:r>
      <w:r w:rsidRPr="005F01CD">
        <w:rPr>
          <w:rFonts w:ascii="Nudista" w:hAnsi="Nudista" w:cs="Arial" w:hint="eastAsia"/>
          <w:lang w:eastAsia="sk-SK"/>
        </w:rPr>
        <w:t>é</w:t>
      </w:r>
      <w:r w:rsidRPr="005F01CD">
        <w:rPr>
          <w:rFonts w:ascii="Nudista" w:hAnsi="Nudista" w:cs="Arial"/>
          <w:lang w:eastAsia="sk-SK"/>
        </w:rPr>
        <w:t xml:space="preserve"> osoby a registra trestov pre fyzick</w:t>
      </w:r>
      <w:r w:rsidRPr="005F01CD">
        <w:rPr>
          <w:rFonts w:ascii="Nudista" w:hAnsi="Nudista" w:cs="Arial" w:hint="eastAsia"/>
          <w:lang w:eastAsia="sk-SK"/>
        </w:rPr>
        <w:t>é</w:t>
      </w:r>
      <w:r w:rsidRPr="005F01CD">
        <w:rPr>
          <w:rFonts w:ascii="Nudista" w:hAnsi="Nudista" w:cs="Arial"/>
          <w:lang w:eastAsia="sk-SK"/>
        </w:rPr>
        <w:t xml:space="preserve"> osoby s obvykl</w:t>
      </w:r>
      <w:r w:rsidRPr="005F01CD">
        <w:rPr>
          <w:rFonts w:ascii="Nudista" w:hAnsi="Nudista" w:cs="Arial" w:hint="eastAsia"/>
          <w:lang w:eastAsia="sk-SK"/>
        </w:rPr>
        <w:t>ý</w:t>
      </w:r>
      <w:r w:rsidRPr="005F01CD">
        <w:rPr>
          <w:rFonts w:ascii="Nudista" w:hAnsi="Nudista" w:cs="Arial"/>
          <w:lang w:eastAsia="sk-SK"/>
        </w:rPr>
        <w:t xml:space="preserve">m pobytom mimo </w:t>
      </w:r>
      <w:r w:rsidRPr="005F01CD">
        <w:rPr>
          <w:rFonts w:ascii="Nudista" w:hAnsi="Nudista" w:cs="Arial" w:hint="eastAsia"/>
          <w:lang w:eastAsia="sk-SK"/>
        </w:rPr>
        <w:t>ú</w:t>
      </w:r>
      <w:r w:rsidRPr="005F01CD">
        <w:rPr>
          <w:rFonts w:ascii="Nudista" w:hAnsi="Nudista" w:cs="Arial"/>
          <w:lang w:eastAsia="sk-SK"/>
        </w:rPr>
        <w:t>zemia SR, nako</w:t>
      </w:r>
      <w:r w:rsidRPr="005F01CD">
        <w:rPr>
          <w:rFonts w:ascii="Nudista" w:hAnsi="Nudista" w:cs="Arial" w:hint="eastAsia"/>
          <w:lang w:eastAsia="sk-SK"/>
        </w:rPr>
        <w:t>ľ</w:t>
      </w:r>
      <w:r w:rsidRPr="005F01CD">
        <w:rPr>
          <w:rFonts w:ascii="Nudista" w:hAnsi="Nudista" w:cs="Arial"/>
          <w:lang w:eastAsia="sk-SK"/>
        </w:rPr>
        <w:t>ko tieto doklady nie je verejn</w:t>
      </w:r>
      <w:r w:rsidRPr="005F01CD">
        <w:rPr>
          <w:rFonts w:ascii="Nudista" w:hAnsi="Nudista" w:cs="Arial" w:hint="eastAsia"/>
          <w:lang w:eastAsia="sk-SK"/>
        </w:rPr>
        <w:t>ý</w:t>
      </w:r>
      <w:r w:rsidRPr="005F01CD">
        <w:rPr>
          <w:rFonts w:ascii="Nudista" w:hAnsi="Nudista" w:cs="Arial"/>
          <w:lang w:eastAsia="sk-SK"/>
        </w:rPr>
        <w:t xml:space="preserve"> obstar</w:t>
      </w:r>
      <w:r w:rsidRPr="005F01CD">
        <w:rPr>
          <w:rFonts w:ascii="Nudista" w:hAnsi="Nudista" w:cs="Arial" w:hint="eastAsia"/>
          <w:lang w:eastAsia="sk-SK"/>
        </w:rPr>
        <w:t>á</w:t>
      </w:r>
      <w:r w:rsidRPr="005F01CD">
        <w:rPr>
          <w:rFonts w:ascii="Nudista" w:hAnsi="Nudista" w:cs="Arial"/>
          <w:lang w:eastAsia="sk-SK"/>
        </w:rPr>
        <w:t>vate</w:t>
      </w:r>
      <w:r w:rsidRPr="005F01CD">
        <w:rPr>
          <w:rFonts w:ascii="Nudista" w:hAnsi="Nudista" w:cs="Arial" w:hint="eastAsia"/>
          <w:lang w:eastAsia="sk-SK"/>
        </w:rPr>
        <w:t>ľ</w:t>
      </w:r>
      <w:r w:rsidRPr="005F01CD">
        <w:rPr>
          <w:rFonts w:ascii="Nudista" w:hAnsi="Nudista" w:cs="Arial"/>
          <w:lang w:eastAsia="sk-SK"/>
        </w:rPr>
        <w:t xml:space="preserve"> opr</w:t>
      </w:r>
      <w:r w:rsidRPr="005F01CD">
        <w:rPr>
          <w:rFonts w:ascii="Nudista" w:hAnsi="Nudista" w:cs="Arial" w:hint="eastAsia"/>
          <w:lang w:eastAsia="sk-SK"/>
        </w:rPr>
        <w:t>á</w:t>
      </w:r>
      <w:r w:rsidRPr="005F01CD">
        <w:rPr>
          <w:rFonts w:ascii="Nudista" w:hAnsi="Nudista" w:cs="Arial"/>
          <w:lang w:eastAsia="sk-SK"/>
        </w:rPr>
        <w:t>vnen</w:t>
      </w:r>
      <w:r w:rsidRPr="005F01CD">
        <w:rPr>
          <w:rFonts w:ascii="Nudista" w:hAnsi="Nudista" w:cs="Arial" w:hint="eastAsia"/>
          <w:lang w:eastAsia="sk-SK"/>
        </w:rPr>
        <w:t>ý</w:t>
      </w:r>
      <w:r w:rsidRPr="005F01CD">
        <w:rPr>
          <w:rFonts w:ascii="Nudista" w:hAnsi="Nudista" w:cs="Arial"/>
          <w:lang w:eastAsia="sk-SK"/>
        </w:rPr>
        <w:t xml:space="preserve"> z</w:t>
      </w:r>
      <w:r w:rsidRPr="005F01CD">
        <w:rPr>
          <w:rFonts w:ascii="Nudista" w:hAnsi="Nudista" w:cs="Arial" w:hint="eastAsia"/>
          <w:lang w:eastAsia="sk-SK"/>
        </w:rPr>
        <w:t>í</w:t>
      </w:r>
      <w:r w:rsidRPr="005F01CD">
        <w:rPr>
          <w:rFonts w:ascii="Nudista" w:hAnsi="Nudista" w:cs="Arial"/>
          <w:lang w:eastAsia="sk-SK"/>
        </w:rPr>
        <w:t>ska</w:t>
      </w:r>
      <w:r w:rsidRPr="005F01CD">
        <w:rPr>
          <w:rFonts w:ascii="Nudista" w:hAnsi="Nudista" w:cs="Arial" w:hint="eastAsia"/>
          <w:lang w:eastAsia="sk-SK"/>
        </w:rPr>
        <w:t>ť</w:t>
      </w:r>
      <w:r w:rsidRPr="005F01CD">
        <w:rPr>
          <w:rFonts w:ascii="Nudista" w:hAnsi="Nudista" w:cs="Arial"/>
          <w:lang w:eastAsia="sk-SK"/>
        </w:rPr>
        <w:t xml:space="preserve"> z IS verejnej spr</w:t>
      </w:r>
      <w:r w:rsidRPr="005F01CD">
        <w:rPr>
          <w:rFonts w:ascii="Nudista" w:hAnsi="Nudista" w:cs="Arial" w:hint="eastAsia"/>
          <w:lang w:eastAsia="sk-SK"/>
        </w:rPr>
        <w:t>á</w:t>
      </w:r>
      <w:r w:rsidRPr="005F01CD">
        <w:rPr>
          <w:rFonts w:ascii="Nudista" w:hAnsi="Nudista" w:cs="Arial"/>
          <w:lang w:eastAsia="sk-SK"/>
        </w:rPr>
        <w:t>vy pod</w:t>
      </w:r>
      <w:r w:rsidRPr="005F01CD">
        <w:rPr>
          <w:rFonts w:ascii="Nudista" w:hAnsi="Nudista" w:cs="Arial" w:hint="eastAsia"/>
          <w:lang w:eastAsia="sk-SK"/>
        </w:rPr>
        <w:t>ľ</w:t>
      </w:r>
      <w:r w:rsidRPr="005F01CD">
        <w:rPr>
          <w:rFonts w:ascii="Nudista" w:hAnsi="Nudista" w:cs="Arial"/>
          <w:lang w:eastAsia="sk-SK"/>
        </w:rPr>
        <w:t>a osobitn</w:t>
      </w:r>
      <w:r w:rsidRPr="005F01CD">
        <w:rPr>
          <w:rFonts w:ascii="Nudista" w:hAnsi="Nudista" w:cs="Arial" w:hint="eastAsia"/>
          <w:lang w:eastAsia="sk-SK"/>
        </w:rPr>
        <w:t>é</w:t>
      </w:r>
      <w:r w:rsidRPr="005F01CD">
        <w:rPr>
          <w:rFonts w:ascii="Nudista" w:hAnsi="Nudista" w:cs="Arial"/>
          <w:lang w:eastAsia="sk-SK"/>
        </w:rPr>
        <w:t>ho predpisu.</w:t>
      </w:r>
    </w:p>
    <w:p w14:paraId="4D4B9FE0" w14:textId="097FBD25" w:rsidR="000C7C57" w:rsidRPr="00A532AB" w:rsidRDefault="00A14437" w:rsidP="005B6FA3">
      <w:pPr>
        <w:pStyle w:val="Nadpis3"/>
        <w:keepNext w:val="0"/>
        <w:keepLines w:val="0"/>
        <w:numPr>
          <w:ilvl w:val="2"/>
          <w:numId w:val="165"/>
        </w:numPr>
        <w:spacing w:after="0" w:line="240" w:lineRule="auto"/>
        <w:ind w:left="567" w:hanging="567"/>
        <w:jc w:val="both"/>
        <w:rPr>
          <w:rFonts w:ascii="Nudista" w:hAnsi="Nudista" w:cs="Arial"/>
          <w:shd w:val="clear" w:color="auto" w:fill="FFFFFF"/>
          <w:lang w:eastAsia="sk-SK"/>
        </w:rPr>
      </w:pPr>
      <w:r w:rsidRPr="00AE3F3D">
        <w:rPr>
          <w:rFonts w:ascii="Nudista" w:hAnsi="Nudista" w:cs="Arial"/>
          <w:shd w:val="clear" w:color="auto" w:fill="FFFFFF"/>
          <w:lang w:eastAsia="sk-SK"/>
        </w:rPr>
        <w:t>Podrobnosti k podmienkam účasti osobného postavenia a ich preukazovanie sú uvedené v § 32 ZVO.</w:t>
      </w:r>
    </w:p>
    <w:p w14:paraId="7DED810F" w14:textId="46FF5ACF" w:rsidR="00516B80" w:rsidRPr="00A532AB" w:rsidRDefault="0096565A" w:rsidP="005A5CC6">
      <w:pPr>
        <w:pStyle w:val="SAP1"/>
        <w:numPr>
          <w:ilvl w:val="1"/>
          <w:numId w:val="167"/>
        </w:numPr>
        <w:spacing w:before="120" w:after="120"/>
        <w:rPr>
          <w:rFonts w:ascii="Nudista" w:hAnsi="Nudista"/>
          <w:b w:val="0"/>
          <w:caps w:val="0"/>
        </w:rPr>
      </w:pPr>
      <w:bookmarkStart w:id="174" w:name="_Toc86843106"/>
      <w:r w:rsidRPr="00A532AB">
        <w:rPr>
          <w:rFonts w:ascii="Nudista" w:hAnsi="Nudista"/>
        </w:rPr>
        <w:t>Technická alebo odborná spôsobilosť</w:t>
      </w:r>
      <w:bookmarkEnd w:id="174"/>
      <w:r w:rsidRPr="00A532AB">
        <w:rPr>
          <w:rFonts w:ascii="Nudista" w:hAnsi="Nudista"/>
        </w:rPr>
        <w:t xml:space="preserve"> </w:t>
      </w:r>
    </w:p>
    <w:p w14:paraId="7E26B12A" w14:textId="77777777" w:rsidR="0096565A" w:rsidRPr="00A532AB" w:rsidRDefault="0096565A" w:rsidP="005A5CC6">
      <w:pPr>
        <w:pStyle w:val="Odsekzoznamu"/>
        <w:numPr>
          <w:ilvl w:val="0"/>
          <w:numId w:val="165"/>
        </w:numPr>
        <w:spacing w:after="120" w:line="240" w:lineRule="auto"/>
        <w:contextualSpacing w:val="0"/>
        <w:jc w:val="both"/>
        <w:outlineLvl w:val="2"/>
        <w:rPr>
          <w:rFonts w:ascii="Nudista" w:hAnsi="Nudista" w:cs="Tahoma"/>
          <w:vanish/>
          <w:lang w:eastAsia="sk-SK"/>
        </w:rPr>
      </w:pPr>
    </w:p>
    <w:p w14:paraId="7B422DBF" w14:textId="77777777" w:rsidR="0096565A" w:rsidRPr="00A532AB" w:rsidRDefault="0096565A" w:rsidP="005A5CC6">
      <w:pPr>
        <w:pStyle w:val="Odsekzoznamu"/>
        <w:numPr>
          <w:ilvl w:val="1"/>
          <w:numId w:val="165"/>
        </w:numPr>
        <w:spacing w:after="120" w:line="240" w:lineRule="auto"/>
        <w:contextualSpacing w:val="0"/>
        <w:jc w:val="both"/>
        <w:outlineLvl w:val="2"/>
        <w:rPr>
          <w:rFonts w:ascii="Nudista" w:hAnsi="Nudista" w:cs="Tahoma"/>
          <w:vanish/>
          <w:lang w:eastAsia="sk-SK"/>
        </w:rPr>
      </w:pPr>
    </w:p>
    <w:p w14:paraId="5CE220FA" w14:textId="77777777" w:rsidR="0096565A" w:rsidRPr="00A532AB" w:rsidRDefault="0096565A" w:rsidP="005A5CC6">
      <w:pPr>
        <w:pStyle w:val="Odsekzoznamu"/>
        <w:numPr>
          <w:ilvl w:val="1"/>
          <w:numId w:val="165"/>
        </w:numPr>
        <w:spacing w:after="120" w:line="240" w:lineRule="auto"/>
        <w:contextualSpacing w:val="0"/>
        <w:jc w:val="both"/>
        <w:outlineLvl w:val="2"/>
        <w:rPr>
          <w:rFonts w:ascii="Nudista" w:hAnsi="Nudista" w:cs="Tahoma"/>
          <w:vanish/>
          <w:lang w:eastAsia="sk-SK"/>
        </w:rPr>
      </w:pPr>
    </w:p>
    <w:p w14:paraId="352A618A" w14:textId="77777777" w:rsidR="0096565A" w:rsidRPr="00A532AB" w:rsidRDefault="0096565A" w:rsidP="005A5CC6">
      <w:pPr>
        <w:pStyle w:val="Odsekzoznamu"/>
        <w:numPr>
          <w:ilvl w:val="1"/>
          <w:numId w:val="165"/>
        </w:numPr>
        <w:spacing w:after="120" w:line="240" w:lineRule="auto"/>
        <w:contextualSpacing w:val="0"/>
        <w:jc w:val="both"/>
        <w:outlineLvl w:val="2"/>
        <w:rPr>
          <w:rFonts w:ascii="Nudista" w:hAnsi="Nudista" w:cs="Tahoma"/>
          <w:vanish/>
          <w:lang w:eastAsia="sk-SK"/>
        </w:rPr>
      </w:pPr>
    </w:p>
    <w:p w14:paraId="49403423" w14:textId="77777777" w:rsidR="00BE20D5" w:rsidRPr="00A532AB" w:rsidRDefault="00BE20D5" w:rsidP="00BE20D5">
      <w:pPr>
        <w:pStyle w:val="Odsekzoznamu"/>
        <w:numPr>
          <w:ilvl w:val="2"/>
          <w:numId w:val="16"/>
        </w:numPr>
        <w:spacing w:after="120" w:line="240" w:lineRule="auto"/>
        <w:ind w:left="567" w:hanging="567"/>
        <w:jc w:val="both"/>
        <w:outlineLvl w:val="2"/>
        <w:rPr>
          <w:rFonts w:ascii="Nudista" w:hAnsi="Nudista" w:cs="Tahoma"/>
          <w:lang w:eastAsia="sk-SK"/>
        </w:rPr>
      </w:pPr>
      <w:r w:rsidRPr="00A532AB">
        <w:rPr>
          <w:rFonts w:ascii="Nudista" w:hAnsi="Nudista"/>
          <w:lang w:eastAsia="sk-SK"/>
        </w:rPr>
        <w:t>Tejto verejnej súťaže sa môže zúčastniť len ten, kto spĺňa nižšie stanovené požiadavky pre preukázanie svojej technickej alebo odbornej spôsobilosti. Pre preukázanie splnenia uvedených podmienok predloží uchádzač v ponuke nasledovné doklady</w:t>
      </w:r>
      <w:r w:rsidRPr="00A532AB">
        <w:rPr>
          <w:rFonts w:ascii="Nudista" w:hAnsi="Nudista" w:cs="Tahoma"/>
          <w:lang w:eastAsia="sk-SK"/>
        </w:rPr>
        <w:t>:</w:t>
      </w:r>
    </w:p>
    <w:p w14:paraId="5559AD89" w14:textId="77FE8A1F" w:rsidR="00BE20D5" w:rsidRPr="00446DD7" w:rsidRDefault="00BE20D5" w:rsidP="002E0541">
      <w:pPr>
        <w:numPr>
          <w:ilvl w:val="3"/>
          <w:numId w:val="16"/>
        </w:numPr>
        <w:spacing w:after="120" w:line="240" w:lineRule="auto"/>
        <w:ind w:left="1276" w:hanging="709"/>
        <w:jc w:val="both"/>
        <w:outlineLvl w:val="2"/>
        <w:rPr>
          <w:rFonts w:ascii="Nudista" w:eastAsia="Times New Roman" w:hAnsi="Nudista" w:cs="Tahoma"/>
          <w:sz w:val="20"/>
          <w:szCs w:val="20"/>
          <w:lang w:eastAsia="sk-SK"/>
        </w:rPr>
      </w:pPr>
      <w:r w:rsidRPr="00446DD7">
        <w:rPr>
          <w:rFonts w:ascii="Nudista" w:eastAsia="Times New Roman" w:hAnsi="Nudista" w:cs="Tahoma"/>
          <w:sz w:val="20"/>
          <w:szCs w:val="20"/>
          <w:lang w:eastAsia="sk-SK"/>
        </w:rPr>
        <w:t xml:space="preserve">V súlade s ustanovením </w:t>
      </w:r>
      <w:r w:rsidRPr="00446DD7">
        <w:rPr>
          <w:rFonts w:ascii="Nudista" w:eastAsia="Times New Roman" w:hAnsi="Nudista" w:cs="Tahoma"/>
          <w:b/>
          <w:bCs/>
          <w:sz w:val="20"/>
          <w:szCs w:val="20"/>
          <w:u w:val="single"/>
          <w:lang w:eastAsia="sk-SK"/>
        </w:rPr>
        <w:t>§ 34 ods. 1 písm. a) ZVO</w:t>
      </w:r>
      <w:r w:rsidRPr="00446DD7">
        <w:rPr>
          <w:rFonts w:ascii="Nudista" w:eastAsia="Times New Roman" w:hAnsi="Nudista" w:cs="Tahoma"/>
          <w:sz w:val="20"/>
          <w:szCs w:val="20"/>
          <w:lang w:eastAsia="sk-SK"/>
        </w:rPr>
        <w:t>: Zoznam dodávok tovaru</w:t>
      </w:r>
      <w:r w:rsidR="00E60EBB">
        <w:rPr>
          <w:rFonts w:ascii="Nudista" w:eastAsia="Times New Roman" w:hAnsi="Nudista" w:cs="Tahoma"/>
          <w:sz w:val="20"/>
          <w:szCs w:val="20"/>
          <w:lang w:eastAsia="sk-SK"/>
        </w:rPr>
        <w:t>, alebo poskytnutých služieb</w:t>
      </w:r>
      <w:r w:rsidRPr="00446DD7">
        <w:rPr>
          <w:rFonts w:ascii="Nudista" w:eastAsia="Times New Roman" w:hAnsi="Nudista" w:cs="Tahoma"/>
          <w:sz w:val="20"/>
          <w:szCs w:val="20"/>
          <w:lang w:eastAsia="sk-SK"/>
        </w:rPr>
        <w:t xml:space="preserve"> za predchádzajúce tri roky od vyhlásenia verejného obstarávania s uvedením cien, lehôt dodania a odberateľov; dokladom je referencia, ak odberateľom bol verejný obstarávateľ alebo obstarávateľ podľa ZVO.</w:t>
      </w:r>
    </w:p>
    <w:p w14:paraId="26870A3B" w14:textId="7E40EF36" w:rsidR="002E0541" w:rsidRPr="00E60EBB" w:rsidRDefault="00BE20D5" w:rsidP="002E0541">
      <w:pPr>
        <w:spacing w:after="120" w:line="240" w:lineRule="auto"/>
        <w:ind w:left="1276"/>
        <w:jc w:val="both"/>
        <w:outlineLvl w:val="2"/>
        <w:rPr>
          <w:rFonts w:ascii="Nudista" w:eastAsia="Times New Roman" w:hAnsi="Nudista" w:cs="Tahoma"/>
          <w:b/>
          <w:bCs/>
          <w:sz w:val="20"/>
          <w:szCs w:val="20"/>
          <w:u w:val="single"/>
          <w:lang w:eastAsia="sk-SK"/>
        </w:rPr>
      </w:pPr>
      <w:r w:rsidRPr="00E60EBB">
        <w:rPr>
          <w:rFonts w:ascii="Nudista" w:hAnsi="Nudista" w:cs="Tahoma"/>
          <w:b/>
          <w:bCs/>
          <w:sz w:val="20"/>
          <w:szCs w:val="20"/>
          <w:u w:val="single"/>
          <w:lang w:eastAsia="sk-SK"/>
        </w:rPr>
        <w:t>Minimálna požadovaná úroveň štandardov</w:t>
      </w:r>
      <w:r w:rsidR="002E0541" w:rsidRPr="00E60EBB">
        <w:rPr>
          <w:rFonts w:ascii="Nudista" w:hAnsi="Nudista" w:cs="Tahoma"/>
          <w:b/>
          <w:bCs/>
          <w:sz w:val="20"/>
          <w:szCs w:val="20"/>
          <w:u w:val="single"/>
          <w:lang w:eastAsia="sk-SK"/>
        </w:rPr>
        <w:t xml:space="preserve"> pre </w:t>
      </w:r>
      <w:r w:rsidR="002E0541" w:rsidRPr="00E60EBB">
        <w:rPr>
          <w:rFonts w:ascii="Nudista" w:eastAsia="Times New Roman" w:hAnsi="Nudista" w:cs="Tahoma"/>
          <w:b/>
          <w:bCs/>
          <w:sz w:val="20"/>
          <w:szCs w:val="20"/>
          <w:u w:val="single"/>
          <w:lang w:eastAsia="sk-SK"/>
        </w:rPr>
        <w:t>Časť I. predmetu zákazky</w:t>
      </w:r>
    </w:p>
    <w:p w14:paraId="096B771C" w14:textId="77777777" w:rsidR="002E0541" w:rsidRDefault="00BE20D5" w:rsidP="002E0541">
      <w:pPr>
        <w:pStyle w:val="Odsekzoznamu"/>
        <w:spacing w:after="120" w:line="240" w:lineRule="auto"/>
        <w:ind w:left="1259"/>
        <w:contextualSpacing w:val="0"/>
        <w:jc w:val="both"/>
        <w:outlineLvl w:val="2"/>
        <w:rPr>
          <w:rFonts w:ascii="Nudista" w:hAnsi="Nudista"/>
          <w:lang w:eastAsia="sk-SK"/>
        </w:rPr>
      </w:pPr>
      <w:r w:rsidRPr="00446DD7">
        <w:rPr>
          <w:rFonts w:ascii="Nudista" w:hAnsi="Nudista"/>
          <w:lang w:eastAsia="sk-SK"/>
        </w:rPr>
        <w:t>Zo zoznamu dodávok tovaru musí vyplynúť, že celková hodnota dodaného tovaru a súvisiacich poskytnutých služieb rovnakého alebo podobného charakteru a zložitosti, ako je predmet zákazky za predchádzajúce tri roky od vyhlásenia verejného obstarávania bola kumulatívn</w:t>
      </w:r>
      <w:r>
        <w:rPr>
          <w:rFonts w:ascii="Nudista" w:hAnsi="Nudista"/>
          <w:lang w:eastAsia="sk-SK"/>
        </w:rPr>
        <w:t>e minimálne</w:t>
      </w:r>
      <w:r w:rsidRPr="00446DD7">
        <w:rPr>
          <w:rFonts w:ascii="Nudista" w:hAnsi="Nudista"/>
          <w:lang w:eastAsia="sk-SK"/>
        </w:rPr>
        <w:t xml:space="preserve"> </w:t>
      </w:r>
      <w:r w:rsidRPr="00BE20D5">
        <w:rPr>
          <w:rFonts w:ascii="Nudista" w:hAnsi="Nudista"/>
          <w:b/>
          <w:bCs/>
          <w:lang w:eastAsia="sk-SK"/>
        </w:rPr>
        <w:t>450 000 EUR bez DPH</w:t>
      </w:r>
      <w:r w:rsidRPr="00446DD7">
        <w:rPr>
          <w:rFonts w:ascii="Nudista" w:hAnsi="Nudista"/>
          <w:lang w:eastAsia="sk-SK"/>
        </w:rPr>
        <w:t xml:space="preserve">, </w:t>
      </w:r>
      <w:r w:rsidR="002E0541" w:rsidRPr="00C11F7E">
        <w:rPr>
          <w:rFonts w:ascii="Nudista" w:hAnsi="Nudista"/>
          <w:b/>
          <w:bCs/>
          <w:lang w:eastAsia="sk-SK"/>
        </w:rPr>
        <w:t xml:space="preserve">pričom zo zoznamu musí zároveň vyplynúť, že uchádzač realizoval min. 1 zákazku, predmetom ktorej bola dodávka súboru hardvéru pre budovanie </w:t>
      </w:r>
      <w:proofErr w:type="spellStart"/>
      <w:r w:rsidR="002E0541" w:rsidRPr="00C11F7E">
        <w:rPr>
          <w:rFonts w:ascii="Nudista" w:hAnsi="Nudista"/>
          <w:b/>
          <w:bCs/>
          <w:lang w:eastAsia="sk-SK"/>
        </w:rPr>
        <w:t>IoT</w:t>
      </w:r>
      <w:proofErr w:type="spellEnd"/>
      <w:r w:rsidR="002E0541" w:rsidRPr="00C11F7E">
        <w:rPr>
          <w:rFonts w:ascii="Nudista" w:hAnsi="Nudista"/>
          <w:b/>
          <w:bCs/>
          <w:lang w:eastAsia="sk-SK"/>
        </w:rPr>
        <w:t xml:space="preserve"> infraštruktúry a </w:t>
      </w:r>
      <w:proofErr w:type="spellStart"/>
      <w:r w:rsidR="002E0541" w:rsidRPr="00C11F7E">
        <w:rPr>
          <w:rFonts w:ascii="Nudista" w:hAnsi="Nudista"/>
          <w:b/>
          <w:bCs/>
          <w:lang w:eastAsia="sk-SK"/>
        </w:rPr>
        <w:t>IoT</w:t>
      </w:r>
      <w:proofErr w:type="spellEnd"/>
      <w:r w:rsidR="002E0541" w:rsidRPr="00C11F7E">
        <w:rPr>
          <w:rFonts w:ascii="Nudista" w:hAnsi="Nudista"/>
          <w:b/>
          <w:bCs/>
          <w:lang w:eastAsia="sk-SK"/>
        </w:rPr>
        <w:t xml:space="preserve"> kompatibilných snímačov vrátane jeho/ich inštalácie v hodnote </w:t>
      </w:r>
      <w:r w:rsidR="002E0541" w:rsidRPr="002E0541">
        <w:rPr>
          <w:rFonts w:ascii="Nudista" w:hAnsi="Nudista"/>
          <w:b/>
          <w:bCs/>
          <w:lang w:eastAsia="sk-SK"/>
        </w:rPr>
        <w:t>min. 300 000 EUR bez DPH</w:t>
      </w:r>
      <w:r w:rsidR="002E0541" w:rsidRPr="002E0541">
        <w:rPr>
          <w:rFonts w:ascii="Nudista" w:hAnsi="Nudista"/>
          <w:lang w:eastAsia="sk-SK"/>
        </w:rPr>
        <w:t>.</w:t>
      </w:r>
      <w:r w:rsidR="002E0541">
        <w:rPr>
          <w:rFonts w:ascii="Nudista" w:hAnsi="Nudista"/>
          <w:lang w:eastAsia="sk-SK"/>
        </w:rPr>
        <w:t xml:space="preserve"> </w:t>
      </w:r>
    </w:p>
    <w:p w14:paraId="3A557BFA" w14:textId="3922DC55" w:rsidR="00BE20D5" w:rsidRPr="002E0541" w:rsidRDefault="00BE20D5" w:rsidP="002E0541">
      <w:pPr>
        <w:pStyle w:val="Odsekzoznamu"/>
        <w:spacing w:after="120" w:line="240" w:lineRule="auto"/>
        <w:ind w:left="1259"/>
        <w:contextualSpacing w:val="0"/>
        <w:jc w:val="both"/>
        <w:outlineLvl w:val="2"/>
        <w:rPr>
          <w:rFonts w:ascii="Nudista" w:hAnsi="Nudista"/>
          <w:lang w:eastAsia="sk-SK"/>
        </w:rPr>
      </w:pPr>
      <w:r w:rsidRPr="002E0541">
        <w:rPr>
          <w:rFonts w:ascii="Nudista" w:hAnsi="Nudista"/>
          <w:b/>
          <w:bCs/>
          <w:lang w:eastAsia="sk-SK"/>
        </w:rPr>
        <w:t xml:space="preserve">Za rovnaké alebo podobné dodávky tovaru a súvisiace služby sa považuje dodávka hardvérového vybavenia vrátane ich dodania a inštalácie. </w:t>
      </w:r>
    </w:p>
    <w:p w14:paraId="6CBB6AD5" w14:textId="1FF83A2C" w:rsidR="00BE20D5" w:rsidRPr="005F01CD" w:rsidRDefault="00BE20D5" w:rsidP="00BE20D5">
      <w:pPr>
        <w:spacing w:after="120" w:line="240" w:lineRule="auto"/>
        <w:ind w:left="1276"/>
        <w:jc w:val="both"/>
        <w:outlineLvl w:val="2"/>
        <w:rPr>
          <w:rFonts w:ascii="Nudista" w:hAnsi="Nudista" w:cs="Tahoma"/>
          <w:b/>
          <w:bCs/>
          <w:u w:val="single"/>
          <w:lang w:eastAsia="sk-SK"/>
        </w:rPr>
      </w:pPr>
      <w:r w:rsidRPr="005F01CD">
        <w:rPr>
          <w:rFonts w:ascii="Nudista" w:hAnsi="Nudista" w:cs="Tahoma"/>
          <w:b/>
          <w:bCs/>
          <w:sz w:val="20"/>
          <w:szCs w:val="20"/>
          <w:u w:val="single"/>
          <w:lang w:eastAsia="sk-SK"/>
        </w:rPr>
        <w:t>Minimálna požadovaná úroveň štandardov</w:t>
      </w:r>
      <w:r w:rsidR="00E60EBB">
        <w:rPr>
          <w:rFonts w:ascii="Nudista" w:hAnsi="Nudista" w:cs="Tahoma"/>
          <w:b/>
          <w:bCs/>
          <w:sz w:val="20"/>
          <w:szCs w:val="20"/>
          <w:u w:val="single"/>
          <w:lang w:eastAsia="sk-SK"/>
        </w:rPr>
        <w:t xml:space="preserve"> </w:t>
      </w:r>
      <w:r w:rsidR="00E60EBB" w:rsidRPr="00E60EBB">
        <w:rPr>
          <w:rFonts w:ascii="Nudista" w:hAnsi="Nudista" w:cs="Tahoma"/>
          <w:b/>
          <w:bCs/>
          <w:sz w:val="20"/>
          <w:szCs w:val="20"/>
          <w:u w:val="single"/>
          <w:lang w:eastAsia="sk-SK"/>
        </w:rPr>
        <w:t xml:space="preserve">pre </w:t>
      </w:r>
      <w:r w:rsidR="00E60EBB" w:rsidRPr="00E60EBB">
        <w:rPr>
          <w:rFonts w:ascii="Nudista" w:eastAsia="Times New Roman" w:hAnsi="Nudista" w:cs="Tahoma"/>
          <w:b/>
          <w:bCs/>
          <w:sz w:val="20"/>
          <w:szCs w:val="20"/>
          <w:u w:val="single"/>
          <w:lang w:eastAsia="sk-SK"/>
        </w:rPr>
        <w:t xml:space="preserve">Časť </w:t>
      </w:r>
      <w:r w:rsidR="00E60EBB">
        <w:rPr>
          <w:rFonts w:ascii="Nudista" w:eastAsia="Times New Roman" w:hAnsi="Nudista" w:cs="Tahoma"/>
          <w:b/>
          <w:bCs/>
          <w:sz w:val="20"/>
          <w:szCs w:val="20"/>
          <w:u w:val="single"/>
          <w:lang w:eastAsia="sk-SK"/>
        </w:rPr>
        <w:t>I</w:t>
      </w:r>
      <w:r w:rsidR="00E60EBB" w:rsidRPr="00E60EBB">
        <w:rPr>
          <w:rFonts w:ascii="Nudista" w:eastAsia="Times New Roman" w:hAnsi="Nudista" w:cs="Tahoma"/>
          <w:b/>
          <w:bCs/>
          <w:sz w:val="20"/>
          <w:szCs w:val="20"/>
          <w:u w:val="single"/>
          <w:lang w:eastAsia="sk-SK"/>
        </w:rPr>
        <w:t>I. predmetu zákazky</w:t>
      </w:r>
      <w:r>
        <w:rPr>
          <w:rFonts w:ascii="Nudista" w:hAnsi="Nudista" w:cs="Tahoma"/>
          <w:b/>
          <w:bCs/>
          <w:sz w:val="20"/>
          <w:szCs w:val="20"/>
          <w:u w:val="single"/>
          <w:lang w:eastAsia="sk-SK"/>
        </w:rPr>
        <w:t>:</w:t>
      </w:r>
    </w:p>
    <w:p w14:paraId="6CFE694F" w14:textId="77777777" w:rsidR="00BE20D5" w:rsidRPr="00C11F7E" w:rsidRDefault="00BE20D5" w:rsidP="00BE20D5">
      <w:pPr>
        <w:spacing w:after="120" w:line="240" w:lineRule="auto"/>
        <w:ind w:left="1276"/>
        <w:jc w:val="both"/>
        <w:outlineLvl w:val="2"/>
        <w:rPr>
          <w:rFonts w:ascii="Nudista" w:hAnsi="Nudista" w:cs="Tahoma"/>
          <w:sz w:val="20"/>
          <w:szCs w:val="20"/>
          <w:lang w:eastAsia="sk-SK"/>
        </w:rPr>
      </w:pPr>
      <w:r w:rsidRPr="00A532AB">
        <w:rPr>
          <w:rFonts w:ascii="Nudista" w:hAnsi="Nudista" w:cs="Tahoma"/>
          <w:sz w:val="20"/>
          <w:szCs w:val="20"/>
          <w:lang w:eastAsia="sk-SK"/>
        </w:rPr>
        <w:t xml:space="preserve">Zo zoznamu poskytnutých služieb musí vyplynúť, že </w:t>
      </w:r>
      <w:r>
        <w:rPr>
          <w:rFonts w:ascii="Nudista" w:hAnsi="Nudista" w:cs="Tahoma"/>
          <w:sz w:val="20"/>
          <w:szCs w:val="20"/>
          <w:lang w:eastAsia="sk-SK"/>
        </w:rPr>
        <w:t xml:space="preserve">celková </w:t>
      </w:r>
      <w:r w:rsidRPr="00A532AB">
        <w:rPr>
          <w:rFonts w:ascii="Nudista" w:hAnsi="Nudista" w:cs="Tahoma"/>
          <w:sz w:val="20"/>
          <w:szCs w:val="20"/>
          <w:lang w:eastAsia="sk-SK"/>
        </w:rPr>
        <w:t>hodnota poskytnutých služieb rovnakého alebo podobného charakteru a zložitosti, ako je predmet zákazky za predchádzajúce tri roky od vy</w:t>
      </w:r>
      <w:r w:rsidRPr="002E0541">
        <w:rPr>
          <w:rFonts w:ascii="Nudista" w:hAnsi="Nudista" w:cs="Tahoma"/>
          <w:sz w:val="20"/>
          <w:szCs w:val="20"/>
          <w:lang w:eastAsia="sk-SK"/>
        </w:rPr>
        <w:t xml:space="preserve">hlásenia verejného obstarávania bola </w:t>
      </w:r>
      <w:r w:rsidRPr="002E0541">
        <w:rPr>
          <w:rFonts w:ascii="Nudista" w:hAnsi="Nudista"/>
          <w:sz w:val="20"/>
          <w:szCs w:val="20"/>
          <w:lang w:eastAsia="sk-SK"/>
        </w:rPr>
        <w:t xml:space="preserve">minimálne </w:t>
      </w:r>
      <w:r w:rsidRPr="00C11F7E">
        <w:rPr>
          <w:rFonts w:ascii="Nudista" w:hAnsi="Nudista"/>
          <w:b/>
          <w:bCs/>
          <w:sz w:val="20"/>
          <w:szCs w:val="20"/>
          <w:lang w:eastAsia="sk-SK"/>
        </w:rPr>
        <w:t>200 000 EUR bez DPH</w:t>
      </w:r>
      <w:r w:rsidRPr="00C11F7E">
        <w:rPr>
          <w:rFonts w:ascii="Nudista" w:hAnsi="Nudista"/>
          <w:sz w:val="20"/>
          <w:szCs w:val="20"/>
          <w:lang w:eastAsia="sk-SK"/>
        </w:rPr>
        <w:t>.</w:t>
      </w:r>
    </w:p>
    <w:p w14:paraId="771AE652" w14:textId="4EEBB58E" w:rsidR="00BE20D5" w:rsidRPr="00AC3AF7" w:rsidRDefault="00BE20D5" w:rsidP="00BE20D5">
      <w:pPr>
        <w:spacing w:after="120" w:line="240" w:lineRule="auto"/>
        <w:ind w:left="1276"/>
        <w:jc w:val="both"/>
        <w:outlineLvl w:val="2"/>
        <w:rPr>
          <w:rFonts w:ascii="Nudista" w:hAnsi="Nudista" w:cs="Tahoma"/>
          <w:b/>
          <w:bCs/>
          <w:sz w:val="20"/>
          <w:szCs w:val="20"/>
          <w:lang w:eastAsia="sk-SK"/>
        </w:rPr>
      </w:pPr>
      <w:r w:rsidRPr="00AC3AF7">
        <w:rPr>
          <w:rFonts w:ascii="Nudista" w:hAnsi="Nudista" w:cs="Tahoma"/>
          <w:b/>
          <w:bCs/>
          <w:sz w:val="20"/>
          <w:szCs w:val="20"/>
          <w:lang w:eastAsia="sk-SK"/>
        </w:rPr>
        <w:t xml:space="preserve">Za služby rovnakého alebo podobného charakteru ako je predmet zákazky sa považuje  dodávka IT riešení v oblasti </w:t>
      </w:r>
      <w:proofErr w:type="spellStart"/>
      <w:r w:rsidRPr="00AC3AF7">
        <w:rPr>
          <w:rFonts w:ascii="Nudista" w:hAnsi="Nudista" w:cs="Tahoma"/>
          <w:b/>
          <w:bCs/>
          <w:sz w:val="20"/>
          <w:szCs w:val="20"/>
          <w:lang w:eastAsia="sk-SK"/>
        </w:rPr>
        <w:t>smart</w:t>
      </w:r>
      <w:proofErr w:type="spellEnd"/>
      <w:r w:rsidRPr="00AC3AF7">
        <w:rPr>
          <w:rFonts w:ascii="Nudista" w:hAnsi="Nudista" w:cs="Tahoma"/>
          <w:b/>
          <w:bCs/>
          <w:sz w:val="20"/>
          <w:szCs w:val="20"/>
          <w:lang w:eastAsia="sk-SK"/>
        </w:rPr>
        <w:t xml:space="preserve"> city, spočívajúcich v analýze, dizajne riešenia, implementácii riešenia, testovania, nasadenie zapojením odborných kapacít IT špecialistov vrátane vývoja aplikácii pre </w:t>
      </w:r>
      <w:proofErr w:type="spellStart"/>
      <w:r w:rsidRPr="00AC3AF7">
        <w:rPr>
          <w:rFonts w:ascii="Nudista" w:hAnsi="Nudista" w:cs="Tahoma"/>
          <w:b/>
          <w:bCs/>
          <w:sz w:val="20"/>
          <w:szCs w:val="20"/>
          <w:lang w:eastAsia="sk-SK"/>
        </w:rPr>
        <w:t>smart</w:t>
      </w:r>
      <w:proofErr w:type="spellEnd"/>
      <w:r w:rsidRPr="00AC3AF7">
        <w:rPr>
          <w:rFonts w:ascii="Nudista" w:hAnsi="Nudista" w:cs="Tahoma"/>
          <w:b/>
          <w:bCs/>
          <w:sz w:val="20"/>
          <w:szCs w:val="20"/>
          <w:lang w:eastAsia="sk-SK"/>
        </w:rPr>
        <w:t xml:space="preserve"> city alebo ekvivalentných IT riešení. Pod pojmom </w:t>
      </w:r>
      <w:proofErr w:type="spellStart"/>
      <w:r w:rsidRPr="00AC3AF7">
        <w:rPr>
          <w:rFonts w:ascii="Nudista" w:hAnsi="Nudista" w:cs="Tahoma"/>
          <w:b/>
          <w:bCs/>
          <w:sz w:val="20"/>
          <w:szCs w:val="20"/>
          <w:lang w:eastAsia="sk-SK"/>
        </w:rPr>
        <w:t>smart</w:t>
      </w:r>
      <w:proofErr w:type="spellEnd"/>
      <w:r w:rsidRPr="00AC3AF7">
        <w:rPr>
          <w:rFonts w:ascii="Nudista" w:hAnsi="Nudista" w:cs="Tahoma"/>
          <w:b/>
          <w:bCs/>
          <w:sz w:val="20"/>
          <w:szCs w:val="20"/>
          <w:lang w:eastAsia="sk-SK"/>
        </w:rPr>
        <w:t xml:space="preserve"> city sa rozumie prepojenie informačných systémov na rôznych úrovniach, vrátane externých senzorov a zariadení potrebných pre získavanie a poskytovanie dát pre zlepšenie fungovania miest, obcí. Ekvivalentným riešením sa rozumie plnenie analýza, dizajn riešenia, implementácia riešenia, testovanie, nasadenie zapojením odborných kapacít IT špecialistov, a vývoj aplikácii pre prepojenie informačných systémov na rôznych úrovniach, vrátane externých senzorov a zariadení potrebných pre získavanie a poskytovanie dát pre zlepšenie fungovania správy budov, parkovísk a pod.</w:t>
      </w:r>
    </w:p>
    <w:p w14:paraId="5E02C3E9" w14:textId="77777777" w:rsidR="00BE20D5" w:rsidRPr="00E60EBB" w:rsidRDefault="00BE20D5" w:rsidP="00BE20D5">
      <w:pPr>
        <w:spacing w:after="120" w:line="240" w:lineRule="auto"/>
        <w:ind w:left="567"/>
        <w:jc w:val="both"/>
        <w:outlineLvl w:val="2"/>
        <w:rPr>
          <w:rFonts w:ascii="Nudista" w:hAnsi="Nudista" w:cs="Tahoma"/>
          <w:sz w:val="20"/>
          <w:szCs w:val="20"/>
          <w:lang w:eastAsia="sk-SK"/>
        </w:rPr>
      </w:pPr>
      <w:r w:rsidRPr="00A532AB">
        <w:rPr>
          <w:rFonts w:ascii="Nudista" w:hAnsi="Nudista" w:cs="Tahoma"/>
          <w:sz w:val="20"/>
          <w:szCs w:val="20"/>
          <w:lang w:eastAsia="sk-SK"/>
        </w:rPr>
        <w:t xml:space="preserve">V prípade uvedenia hodnôt v inej mene ako v EUR, je nutné okrem inej meny uviesť aj hodnoty v EUR prepočítanú kurzom zverejnenom v kurzovom lístku Národnej banky Slovenska ku dňu odoslania Oznámenia o </w:t>
      </w:r>
      <w:r w:rsidRPr="00E60EBB">
        <w:rPr>
          <w:rFonts w:ascii="Nudista" w:hAnsi="Nudista" w:cs="Tahoma"/>
          <w:sz w:val="20"/>
          <w:szCs w:val="20"/>
          <w:lang w:eastAsia="sk-SK"/>
        </w:rPr>
        <w:t xml:space="preserve">vyhlásení verejného obstarávania na uverejnenie do Vestníka verejného obstarávania. </w:t>
      </w:r>
    </w:p>
    <w:p w14:paraId="130F298F" w14:textId="77777777" w:rsidR="002E0541" w:rsidRPr="00E60EBB" w:rsidRDefault="002E0541" w:rsidP="00E60EBB">
      <w:pPr>
        <w:numPr>
          <w:ilvl w:val="3"/>
          <w:numId w:val="16"/>
        </w:numPr>
        <w:spacing w:after="120" w:line="240" w:lineRule="auto"/>
        <w:ind w:left="1276" w:hanging="709"/>
        <w:jc w:val="both"/>
        <w:outlineLvl w:val="2"/>
        <w:rPr>
          <w:rFonts w:ascii="Nudista" w:hAnsi="Nudista"/>
          <w:sz w:val="20"/>
          <w:szCs w:val="20"/>
          <w:lang w:eastAsia="sk-SK"/>
        </w:rPr>
      </w:pPr>
      <w:r w:rsidRPr="00E60EBB">
        <w:rPr>
          <w:rFonts w:ascii="Nudista" w:hAnsi="Nudista"/>
          <w:sz w:val="20"/>
          <w:szCs w:val="20"/>
          <w:lang w:eastAsia="sk-SK"/>
        </w:rPr>
        <w:t xml:space="preserve">V súlade s ustanovením </w:t>
      </w:r>
      <w:r w:rsidRPr="00E60EBB">
        <w:rPr>
          <w:rFonts w:ascii="Nudista" w:hAnsi="Nudista"/>
          <w:b/>
          <w:bCs/>
          <w:sz w:val="20"/>
          <w:szCs w:val="20"/>
          <w:u w:val="single"/>
          <w:lang w:eastAsia="sk-SK"/>
        </w:rPr>
        <w:t>§ 34 ods. 1 písm. d) ZVO v spojení s § 35 ZVO</w:t>
      </w:r>
      <w:r w:rsidRPr="00E60EBB">
        <w:rPr>
          <w:rFonts w:ascii="Nudista" w:hAnsi="Nudista"/>
          <w:sz w:val="20"/>
          <w:szCs w:val="20"/>
          <w:lang w:eastAsia="sk-SK"/>
        </w:rPr>
        <w:t>: Predloženie certifikátu vydaného nezávislou inštitúciou, ktorým sa potvrdzuje splnenie požiadaviek technických noriem na systém manažérstva kvality.</w:t>
      </w:r>
    </w:p>
    <w:p w14:paraId="47BA06B9" w14:textId="1621115B" w:rsidR="002E0541" w:rsidRPr="00E60EBB" w:rsidRDefault="002E0541" w:rsidP="00E60EBB">
      <w:pPr>
        <w:pStyle w:val="Nadpis3"/>
        <w:keepNext w:val="0"/>
        <w:keepLines w:val="0"/>
        <w:numPr>
          <w:ilvl w:val="0"/>
          <w:numId w:val="0"/>
        </w:numPr>
        <w:spacing w:after="120" w:line="240" w:lineRule="auto"/>
        <w:ind w:left="1276"/>
        <w:jc w:val="both"/>
        <w:rPr>
          <w:rFonts w:ascii="Nudista" w:hAnsi="Nudista"/>
          <w:b/>
          <w:bCs/>
          <w:szCs w:val="20"/>
          <w:u w:val="single"/>
          <w:lang w:eastAsia="sk-SK"/>
        </w:rPr>
      </w:pPr>
      <w:r w:rsidRPr="00E60EBB">
        <w:rPr>
          <w:rFonts w:ascii="Nudista" w:hAnsi="Nudista"/>
          <w:b/>
          <w:bCs/>
          <w:szCs w:val="20"/>
          <w:u w:val="single"/>
          <w:lang w:eastAsia="sk-SK"/>
        </w:rPr>
        <w:t>Minimálna požadovaná úroveň štandardu</w:t>
      </w:r>
      <w:r w:rsidR="00E60EBB">
        <w:rPr>
          <w:rFonts w:ascii="Nudista" w:hAnsi="Nudista"/>
          <w:b/>
          <w:bCs/>
          <w:szCs w:val="20"/>
          <w:u w:val="single"/>
          <w:lang w:eastAsia="sk-SK"/>
        </w:rPr>
        <w:t xml:space="preserve"> pre časť I. a II. predmetu zákazky</w:t>
      </w:r>
      <w:r w:rsidRPr="00E60EBB">
        <w:rPr>
          <w:rFonts w:ascii="Nudista" w:hAnsi="Nudista"/>
          <w:b/>
          <w:bCs/>
          <w:szCs w:val="20"/>
          <w:u w:val="single"/>
          <w:lang w:eastAsia="sk-SK"/>
        </w:rPr>
        <w:t>:</w:t>
      </w:r>
    </w:p>
    <w:p w14:paraId="46A0D4C1" w14:textId="77777777" w:rsidR="002E0541" w:rsidRPr="00E60EBB" w:rsidRDefault="002E0541" w:rsidP="002E0541">
      <w:pPr>
        <w:pStyle w:val="Odsekzoznamu"/>
        <w:numPr>
          <w:ilvl w:val="0"/>
          <w:numId w:val="266"/>
        </w:numPr>
        <w:spacing w:after="120" w:line="240" w:lineRule="auto"/>
        <w:ind w:left="1843" w:hanging="567"/>
        <w:jc w:val="both"/>
        <w:rPr>
          <w:rFonts w:ascii="Nudista" w:hAnsi="Nudista"/>
          <w:lang w:eastAsia="sk-SK"/>
        </w:rPr>
      </w:pPr>
      <w:r w:rsidRPr="00E60EBB">
        <w:rPr>
          <w:rFonts w:ascii="Nudista" w:hAnsi="Nudista"/>
          <w:lang w:eastAsia="sk-SK"/>
        </w:rPr>
        <w:t xml:space="preserve">Uchádzač predloží platný </w:t>
      </w:r>
      <w:r w:rsidRPr="00E60EBB">
        <w:rPr>
          <w:rFonts w:ascii="Nudista" w:hAnsi="Nudista"/>
          <w:b/>
          <w:bCs/>
          <w:lang w:eastAsia="sk-SK"/>
        </w:rPr>
        <w:t>certifikát o zavedení systému manažérstva kvality</w:t>
      </w:r>
      <w:r w:rsidRPr="00E60EBB">
        <w:rPr>
          <w:rFonts w:ascii="Nudista" w:hAnsi="Nudista"/>
          <w:lang w:eastAsia="sk-SK"/>
        </w:rPr>
        <w:t xml:space="preserve"> v zmysle požiadaviek normy </w:t>
      </w:r>
      <w:r w:rsidRPr="00E60EBB">
        <w:rPr>
          <w:rFonts w:ascii="Nudista" w:hAnsi="Nudista"/>
          <w:b/>
          <w:bCs/>
          <w:lang w:eastAsia="sk-SK"/>
        </w:rPr>
        <w:t>ISO 9001</w:t>
      </w:r>
      <w:r w:rsidRPr="00E60EBB">
        <w:rPr>
          <w:rFonts w:ascii="Nudista" w:hAnsi="Nudista"/>
          <w:lang w:eastAsia="sk-SK"/>
        </w:rPr>
        <w:t xml:space="preserve"> v oblasti zodpovedajúcej rovnakému alebo podobnému charakteru ako je predmet zákazky. </w:t>
      </w:r>
    </w:p>
    <w:p w14:paraId="2BCAD38E" w14:textId="77777777" w:rsidR="002E0541" w:rsidRPr="00E60EBB" w:rsidRDefault="002E0541" w:rsidP="002E0541">
      <w:pPr>
        <w:pStyle w:val="Odsekzoznamu"/>
        <w:spacing w:after="120" w:line="240" w:lineRule="auto"/>
        <w:ind w:left="1843"/>
        <w:jc w:val="both"/>
        <w:rPr>
          <w:rFonts w:ascii="Nudista" w:hAnsi="Nudista"/>
          <w:lang w:eastAsia="sk-SK"/>
        </w:rPr>
      </w:pPr>
    </w:p>
    <w:p w14:paraId="230EB905" w14:textId="41B3DA4F" w:rsidR="002E0541" w:rsidRDefault="002E0541" w:rsidP="002E0541">
      <w:pPr>
        <w:pStyle w:val="Odsekzoznamu"/>
        <w:numPr>
          <w:ilvl w:val="0"/>
          <w:numId w:val="266"/>
        </w:numPr>
        <w:spacing w:after="120" w:line="240" w:lineRule="auto"/>
        <w:ind w:left="1843" w:hanging="567"/>
        <w:jc w:val="both"/>
        <w:rPr>
          <w:rFonts w:ascii="Nudista" w:hAnsi="Nudista"/>
          <w:lang w:eastAsia="sk-SK"/>
        </w:rPr>
      </w:pPr>
      <w:r w:rsidRPr="00E60EBB">
        <w:rPr>
          <w:rFonts w:ascii="Nudista" w:hAnsi="Nudista"/>
          <w:lang w:eastAsia="sk-SK"/>
        </w:rPr>
        <w:t>Uchádzač predloží platn</w:t>
      </w:r>
      <w:r>
        <w:rPr>
          <w:rFonts w:ascii="Nudista" w:hAnsi="Nudista"/>
          <w:lang w:eastAsia="sk-SK"/>
        </w:rPr>
        <w:t xml:space="preserve">ý </w:t>
      </w:r>
      <w:r>
        <w:rPr>
          <w:rFonts w:ascii="Nudista" w:hAnsi="Nudista"/>
          <w:b/>
          <w:bCs/>
          <w:lang w:eastAsia="sk-SK"/>
        </w:rPr>
        <w:t>certifikát manažérstva bezpečnosti informácií</w:t>
      </w:r>
      <w:r>
        <w:rPr>
          <w:rFonts w:ascii="Nudista" w:hAnsi="Nudista"/>
          <w:lang w:eastAsia="sk-SK"/>
        </w:rPr>
        <w:t xml:space="preserve"> v zmysle požiadaviek normy </w:t>
      </w:r>
      <w:r>
        <w:rPr>
          <w:rFonts w:ascii="Nudista" w:hAnsi="Nudista"/>
          <w:b/>
          <w:bCs/>
          <w:lang w:eastAsia="sk-SK"/>
        </w:rPr>
        <w:t xml:space="preserve">ISO/IEC 27001 </w:t>
      </w:r>
      <w:r>
        <w:rPr>
          <w:rFonts w:ascii="Nudista" w:hAnsi="Nudista"/>
          <w:lang w:eastAsia="sk-SK"/>
        </w:rPr>
        <w:t xml:space="preserve">v oblasti zodpovedajúcej rovnakému alebo podobnému charakteru ako je predmet zákazky.  </w:t>
      </w:r>
    </w:p>
    <w:p w14:paraId="677A408E" w14:textId="77777777" w:rsidR="002E0541" w:rsidRDefault="002E0541" w:rsidP="002E0541">
      <w:pPr>
        <w:pStyle w:val="Odsekzoznamu"/>
        <w:spacing w:line="240" w:lineRule="auto"/>
        <w:ind w:left="1276"/>
        <w:jc w:val="both"/>
        <w:rPr>
          <w:rFonts w:ascii="Nudista" w:hAnsi="Nudista"/>
          <w:lang w:eastAsia="sk-SK"/>
        </w:rPr>
      </w:pPr>
    </w:p>
    <w:p w14:paraId="4C2F28D5" w14:textId="5EDD3655" w:rsidR="002E0541" w:rsidRPr="002E0541" w:rsidRDefault="002E0541" w:rsidP="002E0541">
      <w:pPr>
        <w:pStyle w:val="Odsekzoznamu"/>
        <w:spacing w:line="240" w:lineRule="auto"/>
        <w:ind w:left="1276"/>
        <w:jc w:val="both"/>
        <w:rPr>
          <w:rFonts w:ascii="Nudista" w:hAnsi="Nudista"/>
          <w:lang w:eastAsia="sk-SK"/>
        </w:rPr>
      </w:pPr>
      <w:r w:rsidRPr="002E0541">
        <w:rPr>
          <w:rFonts w:ascii="Nudista" w:hAnsi="Nudista"/>
          <w:lang w:eastAsia="sk-SK"/>
        </w:rPr>
        <w:t>Verejný obstarávateľ uzná ako rovnocenný certifikát vydaný príslušným orgánom členského štátu. Ak uchádzač alebo záujemca objektívne nemal možnosť získať príslušný certifikát v určených lehotách, verejný obstarávateľ prijme aj iné dôkazy o rovnocenných opatreniach na zabezpečenie systému manažérstva kvality predložené uchádzačom, ktorými preukáže, že ním navrhované opatrenia na zabezpečenie systému manažérstva kvality sú v súlade s požadovanými slovenskými technickými normami na systém manažérstva kvality.</w:t>
      </w:r>
    </w:p>
    <w:p w14:paraId="6A54AE79" w14:textId="6F82D850" w:rsidR="00BE20D5" w:rsidRPr="00E60EBB" w:rsidRDefault="00BE20D5" w:rsidP="00E60EBB">
      <w:pPr>
        <w:numPr>
          <w:ilvl w:val="3"/>
          <w:numId w:val="16"/>
        </w:numPr>
        <w:spacing w:after="120" w:line="240" w:lineRule="auto"/>
        <w:ind w:left="1276" w:hanging="709"/>
        <w:jc w:val="both"/>
        <w:outlineLvl w:val="2"/>
        <w:rPr>
          <w:rFonts w:ascii="Nudista" w:eastAsia="Times New Roman" w:hAnsi="Nudista"/>
          <w:b/>
          <w:bCs/>
          <w:sz w:val="20"/>
          <w:szCs w:val="20"/>
          <w:u w:val="single"/>
          <w:lang w:eastAsia="sk-SK"/>
        </w:rPr>
      </w:pPr>
      <w:r w:rsidRPr="00E60EBB">
        <w:rPr>
          <w:rFonts w:ascii="Nudista" w:eastAsia="Times New Roman" w:hAnsi="Nudista"/>
          <w:sz w:val="20"/>
          <w:szCs w:val="20"/>
          <w:lang w:eastAsia="sk-SK"/>
        </w:rPr>
        <w:t xml:space="preserve">V súlade s ustanovením </w:t>
      </w:r>
      <w:r w:rsidRPr="00E60EBB">
        <w:rPr>
          <w:rFonts w:ascii="Nudista" w:eastAsia="Times New Roman" w:hAnsi="Nudista"/>
          <w:b/>
          <w:bCs/>
          <w:sz w:val="20"/>
          <w:szCs w:val="20"/>
          <w:u w:val="single"/>
          <w:lang w:eastAsia="sk-SK"/>
        </w:rPr>
        <w:t>§ 34 ods. 1 písm. g) ZVO</w:t>
      </w:r>
      <w:r w:rsidRPr="00E60EBB">
        <w:rPr>
          <w:rFonts w:ascii="Nudista" w:eastAsia="Times New Roman" w:hAnsi="Nudista"/>
          <w:sz w:val="20"/>
          <w:szCs w:val="20"/>
          <w:lang w:eastAsia="sk-SK"/>
        </w:rPr>
        <w:t>: Údaje o vzdelaní a odbornej praxi alebo o odbornej kvalifikácií osôb určených na plnenie zmluvy alebo riadiacich zamestnancov.</w:t>
      </w:r>
    </w:p>
    <w:p w14:paraId="4DB6571C" w14:textId="4EA8CEAA" w:rsidR="00BE20D5" w:rsidRPr="00A532AB" w:rsidRDefault="00BE20D5" w:rsidP="00E60EBB">
      <w:pPr>
        <w:spacing w:after="120" w:line="240" w:lineRule="auto"/>
        <w:ind w:left="1276"/>
        <w:jc w:val="both"/>
        <w:outlineLvl w:val="2"/>
        <w:rPr>
          <w:rFonts w:ascii="Nudista" w:eastAsia="Times New Roman" w:hAnsi="Nudista"/>
          <w:b/>
          <w:bCs/>
          <w:sz w:val="20"/>
          <w:szCs w:val="20"/>
          <w:u w:val="single"/>
          <w:lang w:eastAsia="sk-SK"/>
        </w:rPr>
      </w:pPr>
      <w:r w:rsidRPr="00A532AB">
        <w:rPr>
          <w:rFonts w:ascii="Nudista" w:eastAsia="Times New Roman" w:hAnsi="Nudista"/>
          <w:b/>
          <w:bCs/>
          <w:sz w:val="20"/>
          <w:szCs w:val="20"/>
          <w:u w:val="single"/>
          <w:lang w:eastAsia="sk-SK"/>
        </w:rPr>
        <w:t>Minimálna požadovaná úroveň štandardu</w:t>
      </w:r>
      <w:r w:rsidR="00E60EBB">
        <w:rPr>
          <w:rFonts w:ascii="Nudista" w:eastAsia="Times New Roman" w:hAnsi="Nudista"/>
          <w:b/>
          <w:bCs/>
          <w:sz w:val="20"/>
          <w:szCs w:val="20"/>
          <w:u w:val="single"/>
          <w:lang w:eastAsia="sk-SK"/>
        </w:rPr>
        <w:t xml:space="preserve"> pre Časť II. predmetu zákazky</w:t>
      </w:r>
      <w:r w:rsidRPr="00A532AB">
        <w:rPr>
          <w:rFonts w:ascii="Nudista" w:eastAsia="Times New Roman" w:hAnsi="Nudista"/>
          <w:b/>
          <w:bCs/>
          <w:sz w:val="20"/>
          <w:szCs w:val="20"/>
          <w:u w:val="single"/>
          <w:lang w:eastAsia="sk-SK"/>
        </w:rPr>
        <w:t>:</w:t>
      </w:r>
    </w:p>
    <w:p w14:paraId="6738B060" w14:textId="77777777" w:rsidR="00BE20D5" w:rsidRPr="00A532AB" w:rsidRDefault="00BE20D5" w:rsidP="00BE20D5">
      <w:pPr>
        <w:spacing w:after="0" w:line="240" w:lineRule="auto"/>
        <w:ind w:left="1276"/>
        <w:contextualSpacing/>
        <w:jc w:val="both"/>
        <w:rPr>
          <w:rFonts w:ascii="Nudista" w:eastAsia="Times New Roman" w:hAnsi="Nudista"/>
          <w:sz w:val="20"/>
          <w:szCs w:val="20"/>
          <w:lang w:eastAsia="sk-SK"/>
        </w:rPr>
      </w:pPr>
      <w:r w:rsidRPr="00A532AB">
        <w:rPr>
          <w:rFonts w:ascii="Nudista" w:eastAsia="Times New Roman" w:hAnsi="Nudista"/>
          <w:sz w:val="20"/>
          <w:szCs w:val="20"/>
          <w:lang w:eastAsia="sk-SK"/>
        </w:rPr>
        <w:t>Uchádzač musí preukázať svoju odbornú spôsobilosť na poskytnutie služieb tvoriacich predmet zákazky potvrdením, že má k dispozícii nižšie uvedených expertov spĺňajúcich stanovené požiadavky. Nižšie uvedené požiadavky na expertov uchádzač preukáže predložením:</w:t>
      </w:r>
    </w:p>
    <w:p w14:paraId="04D33F9A" w14:textId="77777777" w:rsidR="00BE20D5" w:rsidRPr="005F01CD" w:rsidRDefault="00BE20D5" w:rsidP="00BE20D5">
      <w:pPr>
        <w:shd w:val="clear" w:color="auto" w:fill="FFFFFF"/>
        <w:spacing w:after="0" w:line="240" w:lineRule="auto"/>
        <w:ind w:left="1843"/>
        <w:jc w:val="both"/>
        <w:rPr>
          <w:rFonts w:ascii="Nudista" w:eastAsia="Times New Roman" w:hAnsi="Nudista" w:cs="Arial"/>
          <w:sz w:val="20"/>
          <w:szCs w:val="20"/>
          <w:shd w:val="clear" w:color="auto" w:fill="FFFFFF"/>
        </w:rPr>
      </w:pPr>
    </w:p>
    <w:p w14:paraId="373B9990" w14:textId="77777777" w:rsidR="00BE20D5" w:rsidRPr="00A532AB" w:rsidRDefault="00BE20D5" w:rsidP="00BE20D5">
      <w:pPr>
        <w:numPr>
          <w:ilvl w:val="0"/>
          <w:numId w:val="171"/>
        </w:numPr>
        <w:shd w:val="clear" w:color="auto" w:fill="FFFFFF"/>
        <w:spacing w:after="0" w:line="240" w:lineRule="auto"/>
        <w:ind w:left="1843" w:hanging="425"/>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u w:val="single"/>
          <w:shd w:val="clear" w:color="auto" w:fill="FFFFFF"/>
        </w:rPr>
        <w:t>profesijného životopisu</w:t>
      </w:r>
      <w:r w:rsidRPr="00A532AB">
        <w:rPr>
          <w:rFonts w:ascii="Nudista" w:eastAsia="Times New Roman" w:hAnsi="Nudista" w:cs="Arial"/>
          <w:sz w:val="20"/>
          <w:szCs w:val="20"/>
          <w:shd w:val="clear" w:color="auto" w:fill="FFFFFF"/>
        </w:rPr>
        <w:t>, s minimálnym obsahom:</w:t>
      </w:r>
    </w:p>
    <w:p w14:paraId="047F0002" w14:textId="77777777" w:rsidR="00BE20D5" w:rsidRPr="00A532AB" w:rsidRDefault="00BE20D5" w:rsidP="00BE20D5">
      <w:pPr>
        <w:numPr>
          <w:ilvl w:val="0"/>
          <w:numId w:val="172"/>
        </w:numPr>
        <w:shd w:val="clear" w:color="auto" w:fill="FFFFFF"/>
        <w:spacing w:after="0" w:line="240" w:lineRule="auto"/>
        <w:ind w:left="2268" w:hanging="425"/>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meno a priezvisko experta,</w:t>
      </w:r>
    </w:p>
    <w:p w14:paraId="17300646" w14:textId="77777777" w:rsidR="00BE20D5" w:rsidRPr="00A532AB" w:rsidRDefault="00BE20D5" w:rsidP="00BE20D5">
      <w:pPr>
        <w:numPr>
          <w:ilvl w:val="0"/>
          <w:numId w:val="172"/>
        </w:numPr>
        <w:shd w:val="clear" w:color="auto" w:fill="FFFFFF"/>
        <w:spacing w:after="0" w:line="240" w:lineRule="auto"/>
        <w:ind w:left="2268" w:hanging="425"/>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kvalifikácia vzťahujúca sa k predmetu zákazky,</w:t>
      </w:r>
    </w:p>
    <w:p w14:paraId="286D7217" w14:textId="77777777" w:rsidR="00BE20D5" w:rsidRPr="00A532AB" w:rsidRDefault="00BE20D5" w:rsidP="00BE20D5">
      <w:pPr>
        <w:numPr>
          <w:ilvl w:val="0"/>
          <w:numId w:val="172"/>
        </w:numPr>
        <w:shd w:val="clear" w:color="auto" w:fill="FFFFFF"/>
        <w:spacing w:after="0" w:line="240" w:lineRule="auto"/>
        <w:ind w:left="2268" w:hanging="425"/>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 xml:space="preserve">prehľad profesijnej praxe </w:t>
      </w:r>
      <w:r>
        <w:rPr>
          <w:rFonts w:ascii="Nudista" w:eastAsia="Times New Roman" w:hAnsi="Nudista" w:cs="Arial"/>
          <w:sz w:val="20"/>
          <w:szCs w:val="20"/>
          <w:shd w:val="clear" w:color="auto" w:fill="FFFFFF"/>
        </w:rPr>
        <w:t xml:space="preserve">a </w:t>
      </w:r>
      <w:r w:rsidRPr="00A532AB">
        <w:rPr>
          <w:rFonts w:ascii="Nudista" w:eastAsia="Times New Roman" w:hAnsi="Nudista" w:cs="Arial"/>
          <w:sz w:val="20"/>
          <w:szCs w:val="20"/>
          <w:shd w:val="clear" w:color="auto" w:fill="FFFFFF"/>
        </w:rPr>
        <w:t>odborných skúseností</w:t>
      </w:r>
      <w:r>
        <w:rPr>
          <w:rFonts w:ascii="Nudista" w:eastAsia="Times New Roman" w:hAnsi="Nudista" w:cs="Arial"/>
          <w:sz w:val="20"/>
          <w:szCs w:val="20"/>
          <w:shd w:val="clear" w:color="auto" w:fill="FFFFFF"/>
        </w:rPr>
        <w:t xml:space="preserve"> </w:t>
      </w:r>
      <w:r w:rsidRPr="00A532AB">
        <w:rPr>
          <w:rFonts w:ascii="Nudista" w:eastAsia="Times New Roman" w:hAnsi="Nudista" w:cs="Arial"/>
          <w:sz w:val="20"/>
          <w:szCs w:val="20"/>
          <w:shd w:val="clear" w:color="auto" w:fill="FFFFFF"/>
        </w:rPr>
        <w:t>vzťahujúcich sa k požadovanej činnosti experta (v prípade praxe alebo odborných skúseností uchádzač uvedie ich a v rozmedzí od-do a v prípade požiadavky na preukázanie praktických odborných skúseností uchádzač uvedie prehľad počtu praktických odborných skúseností aj s ich popisom tak, aby z prehľadu vyplynulo splnenie požiadaviek na experta),</w:t>
      </w:r>
    </w:p>
    <w:p w14:paraId="09BE9AD9" w14:textId="2AB644D4" w:rsidR="00BE20D5" w:rsidRPr="00A532AB" w:rsidRDefault="00BE20D5" w:rsidP="00BE20D5">
      <w:pPr>
        <w:numPr>
          <w:ilvl w:val="0"/>
          <w:numId w:val="172"/>
        </w:numPr>
        <w:shd w:val="clear" w:color="auto" w:fill="FFFFFF"/>
        <w:spacing w:after="0" w:line="240" w:lineRule="auto"/>
        <w:ind w:left="2268" w:hanging="425"/>
        <w:jc w:val="both"/>
        <w:rPr>
          <w:rFonts w:ascii="Nudista" w:eastAsia="Times New Roman" w:hAnsi="Nudista" w:cs="Arial"/>
          <w:sz w:val="20"/>
          <w:szCs w:val="20"/>
          <w:shd w:val="clear" w:color="auto" w:fill="FFFFFF"/>
        </w:rPr>
      </w:pPr>
      <w:r>
        <w:rPr>
          <w:rFonts w:ascii="Nudista" w:eastAsia="Times New Roman" w:hAnsi="Nudista" w:cs="Arial"/>
          <w:sz w:val="20"/>
          <w:szCs w:val="20"/>
          <w:shd w:val="clear" w:color="auto" w:fill="FFFFFF"/>
        </w:rPr>
        <w:t xml:space="preserve">informácia o </w:t>
      </w:r>
      <w:r w:rsidRPr="00B37E35">
        <w:rPr>
          <w:rFonts w:ascii="Nudista" w:eastAsia="Times New Roman" w:hAnsi="Nudista" w:cs="Arial"/>
          <w:sz w:val="20"/>
          <w:szCs w:val="20"/>
          <w:shd w:val="clear" w:color="auto" w:fill="FFFFFF"/>
        </w:rPr>
        <w:t>súčasn</w:t>
      </w:r>
      <w:r>
        <w:rPr>
          <w:rFonts w:ascii="Nudista" w:eastAsia="Times New Roman" w:hAnsi="Nudista" w:cs="Arial"/>
          <w:sz w:val="20"/>
          <w:szCs w:val="20"/>
          <w:shd w:val="clear" w:color="auto" w:fill="FFFFFF"/>
        </w:rPr>
        <w:t>ej</w:t>
      </w:r>
      <w:r w:rsidRPr="00B37E35">
        <w:rPr>
          <w:rFonts w:ascii="Nudista" w:eastAsia="Times New Roman" w:hAnsi="Nudista" w:cs="Arial"/>
          <w:sz w:val="20"/>
          <w:szCs w:val="20"/>
          <w:shd w:val="clear" w:color="auto" w:fill="FFFFFF"/>
        </w:rPr>
        <w:t xml:space="preserve"> pracovn</w:t>
      </w:r>
      <w:r>
        <w:rPr>
          <w:rFonts w:ascii="Nudista" w:eastAsia="Times New Roman" w:hAnsi="Nudista" w:cs="Arial"/>
          <w:sz w:val="20"/>
          <w:szCs w:val="20"/>
          <w:shd w:val="clear" w:color="auto" w:fill="FFFFFF"/>
        </w:rPr>
        <w:t>ej</w:t>
      </w:r>
      <w:r w:rsidRPr="00B37E35">
        <w:rPr>
          <w:rFonts w:ascii="Nudista" w:eastAsia="Times New Roman" w:hAnsi="Nudista" w:cs="Arial"/>
          <w:sz w:val="20"/>
          <w:szCs w:val="20"/>
          <w:shd w:val="clear" w:color="auto" w:fill="FFFFFF"/>
        </w:rPr>
        <w:t xml:space="preserve"> pozíci</w:t>
      </w:r>
      <w:r>
        <w:rPr>
          <w:rFonts w:ascii="Nudista" w:eastAsia="Times New Roman" w:hAnsi="Nudista" w:cs="Arial"/>
          <w:sz w:val="20"/>
          <w:szCs w:val="20"/>
          <w:shd w:val="clear" w:color="auto" w:fill="FFFFFF"/>
        </w:rPr>
        <w:t>i</w:t>
      </w:r>
      <w:r w:rsidRPr="00B37E35">
        <w:rPr>
          <w:rFonts w:ascii="Nudista" w:eastAsia="Times New Roman" w:hAnsi="Nudista" w:cs="Arial"/>
          <w:sz w:val="20"/>
          <w:szCs w:val="20"/>
          <w:shd w:val="clear" w:color="auto" w:fill="FFFFFF"/>
        </w:rPr>
        <w:t xml:space="preserve"> experta u uchádzača, resp. iný právny vzťah medzi expertom a uchádzačom,</w:t>
      </w:r>
    </w:p>
    <w:p w14:paraId="70473D0A" w14:textId="77777777" w:rsidR="00BE20D5" w:rsidRPr="00A532AB" w:rsidRDefault="00BE20D5" w:rsidP="00BE20D5">
      <w:pPr>
        <w:numPr>
          <w:ilvl w:val="0"/>
          <w:numId w:val="172"/>
        </w:numPr>
        <w:shd w:val="clear" w:color="auto" w:fill="FFFFFF"/>
        <w:spacing w:after="0" w:line="240" w:lineRule="auto"/>
        <w:ind w:left="2268" w:hanging="425"/>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vlastnoručný podpis experta.</w:t>
      </w:r>
    </w:p>
    <w:p w14:paraId="77FD8A09" w14:textId="77777777" w:rsidR="00BE20D5" w:rsidRDefault="00BE20D5" w:rsidP="00BE20D5">
      <w:pPr>
        <w:spacing w:after="0" w:line="240" w:lineRule="auto"/>
        <w:ind w:left="1636"/>
        <w:contextualSpacing/>
        <w:jc w:val="both"/>
        <w:rPr>
          <w:rFonts w:ascii="Nudista" w:eastAsia="Times New Roman" w:hAnsi="Nudista" w:cs="Arial"/>
          <w:sz w:val="20"/>
          <w:szCs w:val="20"/>
          <w:shd w:val="clear" w:color="auto" w:fill="FFFFFF"/>
        </w:rPr>
      </w:pPr>
    </w:p>
    <w:p w14:paraId="54A58091" w14:textId="77777777" w:rsidR="00BE20D5" w:rsidRPr="00B1539D" w:rsidRDefault="00BE20D5" w:rsidP="00BE20D5">
      <w:pPr>
        <w:numPr>
          <w:ilvl w:val="0"/>
          <w:numId w:val="171"/>
        </w:numPr>
        <w:spacing w:after="0" w:line="240" w:lineRule="auto"/>
        <w:contextualSpacing/>
        <w:jc w:val="both"/>
        <w:rPr>
          <w:rFonts w:ascii="Nudista" w:eastAsia="Times New Roman" w:hAnsi="Nudista" w:cs="Arial"/>
          <w:sz w:val="20"/>
          <w:szCs w:val="20"/>
          <w:shd w:val="clear" w:color="auto" w:fill="FFFFFF"/>
        </w:rPr>
      </w:pPr>
      <w:r w:rsidRPr="005F01CD">
        <w:rPr>
          <w:rFonts w:ascii="Nudista" w:eastAsia="Times New Roman" w:hAnsi="Nudista" w:cs="Arial"/>
          <w:sz w:val="20"/>
          <w:szCs w:val="20"/>
          <w:shd w:val="clear" w:color="auto" w:fill="FFFFFF"/>
        </w:rPr>
        <w:t>dokladu o odbornej spôsobilosti alebo ekvivalentného dokladu, preukazujúceho kvalifikáciu experta, ktorý bude uchádzačovi k dispozícii na plnenie predmetu zákazky (v prípade dokladu vyhotoveného v cudzom jazyku je potrebné predložiť doklady v súlade s bodom 15 Časti A. Pokyny re uchádzačov týchto súťažných podkladov).</w:t>
      </w:r>
      <w:r w:rsidRPr="005F01CD" w:rsidDel="00B1539D">
        <w:rPr>
          <w:rFonts w:ascii="Nudista" w:eastAsia="Times New Roman" w:hAnsi="Nudista" w:cs="Arial"/>
          <w:sz w:val="20"/>
          <w:szCs w:val="20"/>
          <w:shd w:val="clear" w:color="auto" w:fill="FFFFFF"/>
        </w:rPr>
        <w:t xml:space="preserve"> </w:t>
      </w:r>
    </w:p>
    <w:p w14:paraId="6C4219E8" w14:textId="77777777" w:rsidR="00BE20D5" w:rsidRPr="00A532AB" w:rsidRDefault="00BE20D5" w:rsidP="00BE20D5">
      <w:pPr>
        <w:shd w:val="clear" w:color="auto" w:fill="FFFFFF"/>
        <w:spacing w:after="0" w:line="240" w:lineRule="auto"/>
        <w:ind w:left="1985"/>
        <w:jc w:val="both"/>
        <w:rPr>
          <w:rFonts w:ascii="Nudista" w:eastAsia="Times New Roman" w:hAnsi="Nudista" w:cs="Arial"/>
          <w:sz w:val="20"/>
          <w:szCs w:val="20"/>
          <w:shd w:val="clear" w:color="auto" w:fill="FFFFFF"/>
        </w:rPr>
      </w:pPr>
    </w:p>
    <w:p w14:paraId="3EE8D450" w14:textId="77777777" w:rsidR="00BE20D5" w:rsidRPr="00A532AB" w:rsidRDefault="00BE20D5" w:rsidP="00BE20D5">
      <w:pPr>
        <w:shd w:val="clear" w:color="auto" w:fill="FFFFFF"/>
        <w:spacing w:after="0" w:line="240" w:lineRule="auto"/>
        <w:ind w:left="1418"/>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Uchádzač vyššie uvedeným spôsobom preukáže splnenie minimálnych požiadaviek na nasledovných expertov:</w:t>
      </w:r>
    </w:p>
    <w:p w14:paraId="0525E4CC" w14:textId="77777777" w:rsidR="00BE20D5" w:rsidRPr="00A532AB" w:rsidRDefault="00BE20D5" w:rsidP="00BE20D5">
      <w:pPr>
        <w:shd w:val="clear" w:color="auto" w:fill="FFFFFF"/>
        <w:spacing w:after="0" w:line="240" w:lineRule="auto"/>
        <w:ind w:left="1416"/>
        <w:contextualSpacing/>
        <w:jc w:val="both"/>
        <w:rPr>
          <w:rFonts w:ascii="Nudista" w:eastAsia="Times New Roman" w:hAnsi="Nudista" w:cs="Arial"/>
          <w:b/>
          <w:bCs/>
          <w:sz w:val="20"/>
          <w:szCs w:val="20"/>
          <w:u w:val="single"/>
          <w:shd w:val="clear" w:color="auto" w:fill="FFFFFF"/>
        </w:rPr>
      </w:pPr>
    </w:p>
    <w:p w14:paraId="19C71085" w14:textId="77777777" w:rsidR="00BE20D5" w:rsidRPr="00A532AB" w:rsidRDefault="00BE20D5" w:rsidP="00BE20D5">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A532AB">
        <w:rPr>
          <w:rFonts w:ascii="Nudista" w:eastAsia="Times New Roman" w:hAnsi="Nudista" w:cs="Arial"/>
          <w:b/>
          <w:bCs/>
          <w:sz w:val="20"/>
          <w:szCs w:val="20"/>
          <w:u w:val="single"/>
          <w:shd w:val="clear" w:color="auto" w:fill="FFFFFF"/>
        </w:rPr>
        <w:t>Expert č. 1: Projektový manažér IT projektu (min. 1 osoba)</w:t>
      </w:r>
    </w:p>
    <w:p w14:paraId="04D190D1" w14:textId="77777777" w:rsidR="00BE20D5" w:rsidRPr="00A532AB" w:rsidRDefault="00BE20D5" w:rsidP="00BE20D5">
      <w:pPr>
        <w:numPr>
          <w:ilvl w:val="0"/>
          <w:numId w:val="173"/>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 xml:space="preserve">minimálne 3-ročná odborná prax v riadení projektov v oblasti informačných systémov -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(i) vyššie,   </w:t>
      </w:r>
    </w:p>
    <w:p w14:paraId="76AD54E0" w14:textId="77777777" w:rsidR="00BE20D5" w:rsidRPr="00A532AB" w:rsidRDefault="00BE20D5" w:rsidP="00BE20D5">
      <w:pPr>
        <w:numPr>
          <w:ilvl w:val="0"/>
          <w:numId w:val="173"/>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 xml:space="preserve">platný certifikát projektového riadenia (minimálne úrovne PRINCE 2 </w:t>
      </w:r>
      <w:proofErr w:type="spellStart"/>
      <w:r w:rsidRPr="00A532AB">
        <w:rPr>
          <w:rFonts w:ascii="Nudista" w:eastAsia="Times New Roman" w:hAnsi="Nudista" w:cs="Arial"/>
          <w:sz w:val="20"/>
          <w:szCs w:val="20"/>
          <w:shd w:val="clear" w:color="auto" w:fill="FFFFFF"/>
        </w:rPr>
        <w:t>Practicioner</w:t>
      </w:r>
      <w:proofErr w:type="spellEnd"/>
      <w:r w:rsidRPr="00A532AB">
        <w:rPr>
          <w:rFonts w:ascii="Nudista" w:eastAsia="Times New Roman" w:hAnsi="Nudista" w:cs="Arial"/>
          <w:sz w:val="20"/>
          <w:szCs w:val="20"/>
          <w:shd w:val="clear" w:color="auto" w:fill="FFFFFF"/>
        </w:rPr>
        <w:t xml:space="preserve"> alebo IPMA B alebo ekvivalent daného certifikátu vydaný medzinárodne uznávanou akreditovanou autoritou -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(ii) vyššie.  </w:t>
      </w:r>
    </w:p>
    <w:p w14:paraId="729E02FE" w14:textId="77777777" w:rsidR="00BE20D5" w:rsidRPr="00A532AB" w:rsidRDefault="00BE20D5" w:rsidP="00BE20D5">
      <w:pPr>
        <w:shd w:val="clear" w:color="auto" w:fill="FFFFFF"/>
        <w:spacing w:line="240" w:lineRule="auto"/>
        <w:contextualSpacing/>
        <w:jc w:val="both"/>
        <w:rPr>
          <w:rFonts w:ascii="Nudista" w:eastAsia="Times New Roman" w:hAnsi="Nudista" w:cs="Arial"/>
          <w:b/>
          <w:bCs/>
          <w:sz w:val="20"/>
          <w:szCs w:val="20"/>
          <w:u w:val="single"/>
          <w:shd w:val="clear" w:color="auto" w:fill="FFFFFF"/>
        </w:rPr>
      </w:pPr>
    </w:p>
    <w:p w14:paraId="32E5C096" w14:textId="37A6790F" w:rsidR="00BE20D5" w:rsidRPr="00AE3F3D" w:rsidRDefault="00BE20D5" w:rsidP="00BE20D5">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A532AB">
        <w:rPr>
          <w:rFonts w:ascii="Nudista" w:eastAsia="Times New Roman" w:hAnsi="Nudista" w:cs="Arial"/>
          <w:b/>
          <w:bCs/>
          <w:sz w:val="20"/>
          <w:szCs w:val="20"/>
          <w:u w:val="single"/>
          <w:shd w:val="clear" w:color="auto" w:fill="FFFFFF"/>
        </w:rPr>
        <w:t xml:space="preserve">Expert č. 2: </w:t>
      </w:r>
      <w:bookmarkStart w:id="175" w:name="_Hlk74840300"/>
      <w:r w:rsidRPr="00A532AB">
        <w:rPr>
          <w:rFonts w:ascii="Nudista" w:eastAsia="Times New Roman" w:hAnsi="Nudista" w:cs="Arial"/>
          <w:b/>
          <w:bCs/>
          <w:sz w:val="20"/>
          <w:szCs w:val="20"/>
          <w:u w:val="single"/>
          <w:shd w:val="clear" w:color="auto" w:fill="FFFFFF"/>
        </w:rPr>
        <w:t>Softvérový architekt</w:t>
      </w:r>
      <w:bookmarkEnd w:id="175"/>
      <w:r w:rsidR="00AC3AF7">
        <w:rPr>
          <w:rFonts w:ascii="Nudista" w:eastAsia="Times New Roman" w:hAnsi="Nudista" w:cs="Arial"/>
          <w:b/>
          <w:bCs/>
          <w:sz w:val="20"/>
          <w:szCs w:val="20"/>
          <w:u w:val="single"/>
          <w:shd w:val="clear" w:color="auto" w:fill="FFFFFF"/>
        </w:rPr>
        <w:t xml:space="preserve"> </w:t>
      </w:r>
      <w:r w:rsidRPr="00A532AB">
        <w:rPr>
          <w:rFonts w:ascii="Nudista" w:eastAsia="Times New Roman" w:hAnsi="Nudista" w:cs="Arial"/>
          <w:b/>
          <w:bCs/>
          <w:sz w:val="20"/>
          <w:szCs w:val="20"/>
          <w:u w:val="single"/>
          <w:shd w:val="clear" w:color="auto" w:fill="FFFFFF"/>
        </w:rPr>
        <w:t>(min. 1 osoba)</w:t>
      </w:r>
    </w:p>
    <w:p w14:paraId="331A0D24" w14:textId="087EF6D7" w:rsidR="00BE20D5" w:rsidRPr="00A532AB" w:rsidRDefault="00BE20D5" w:rsidP="00BE20D5">
      <w:pPr>
        <w:numPr>
          <w:ilvl w:val="0"/>
          <w:numId w:val="174"/>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bookmarkStart w:id="176" w:name="_Hlk74501672"/>
      <w:r w:rsidRPr="00A532AB">
        <w:rPr>
          <w:rFonts w:ascii="Nudista" w:eastAsia="Times New Roman" w:hAnsi="Nudista" w:cs="Arial"/>
          <w:sz w:val="20"/>
          <w:szCs w:val="20"/>
          <w:shd w:val="clear" w:color="auto" w:fill="FFFFFF"/>
        </w:rPr>
        <w:t>minimálne 3-ročná odborná prax v oblasti architektúry informačných systémov</w:t>
      </w:r>
      <w:r w:rsidR="00AC3AF7">
        <w:rPr>
          <w:rFonts w:ascii="Nudista" w:eastAsia="Times New Roman" w:hAnsi="Nudista" w:cs="Arial"/>
          <w:sz w:val="20"/>
          <w:szCs w:val="20"/>
          <w:shd w:val="clear" w:color="auto" w:fill="FFFFFF"/>
        </w:rPr>
        <w:t xml:space="preserve"> </w:t>
      </w:r>
      <w:r w:rsidRPr="00A532AB">
        <w:rPr>
          <w:rFonts w:ascii="Nudista" w:eastAsia="Times New Roman" w:hAnsi="Nudista" w:cs="Arial"/>
          <w:sz w:val="20"/>
          <w:szCs w:val="20"/>
          <w:shd w:val="clear" w:color="auto" w:fill="FFFFFF"/>
        </w:rPr>
        <w:t xml:space="preserve">-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(i) vyššie</w:t>
      </w:r>
      <w:r>
        <w:rPr>
          <w:rFonts w:ascii="Nudista" w:eastAsia="Times New Roman" w:hAnsi="Nudista" w:cs="Arial"/>
          <w:sz w:val="20"/>
          <w:szCs w:val="20"/>
          <w:shd w:val="clear" w:color="auto" w:fill="FFFFFF"/>
        </w:rPr>
        <w:t>,</w:t>
      </w:r>
    </w:p>
    <w:p w14:paraId="0976DEF8" w14:textId="77777777" w:rsidR="00BE20D5" w:rsidRPr="00A532AB" w:rsidRDefault="00BE20D5" w:rsidP="00BE20D5">
      <w:pPr>
        <w:numPr>
          <w:ilvl w:val="0"/>
          <w:numId w:val="174"/>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lastRenderedPageBreak/>
        <w:t xml:space="preserve">platný certifikát TOGAF® </w:t>
      </w:r>
      <w:proofErr w:type="spellStart"/>
      <w:r w:rsidRPr="00A532AB">
        <w:rPr>
          <w:rFonts w:ascii="Nudista" w:eastAsia="Times New Roman" w:hAnsi="Nudista" w:cs="Arial"/>
          <w:sz w:val="20"/>
          <w:szCs w:val="20"/>
          <w:shd w:val="clear" w:color="auto" w:fill="FFFFFF"/>
        </w:rPr>
        <w:t>Foundation</w:t>
      </w:r>
      <w:proofErr w:type="spellEnd"/>
      <w:r w:rsidRPr="00A532AB">
        <w:rPr>
          <w:rFonts w:ascii="Nudista" w:eastAsia="Times New Roman" w:hAnsi="Nudista" w:cs="Arial"/>
          <w:sz w:val="20"/>
          <w:szCs w:val="20"/>
          <w:shd w:val="clear" w:color="auto" w:fill="FFFFFF"/>
        </w:rPr>
        <w:t xml:space="preserve"> </w:t>
      </w:r>
      <w:bookmarkEnd w:id="176"/>
      <w:r w:rsidRPr="00A532AB">
        <w:rPr>
          <w:rFonts w:ascii="Nudista" w:eastAsia="Times New Roman" w:hAnsi="Nudista" w:cs="Arial"/>
          <w:sz w:val="20"/>
          <w:szCs w:val="20"/>
          <w:shd w:val="clear" w:color="auto" w:fill="FFFFFF"/>
        </w:rPr>
        <w:t xml:space="preserve">alebo ekvivalent daného certifikátu vydaný medzinárodne uznávanou akreditovanou autoritou -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(ii) vyššie</w:t>
      </w:r>
      <w:r>
        <w:rPr>
          <w:rFonts w:ascii="Nudista" w:eastAsia="Times New Roman" w:hAnsi="Nudista" w:cs="Arial"/>
          <w:sz w:val="20"/>
          <w:szCs w:val="20"/>
          <w:shd w:val="clear" w:color="auto" w:fill="FFFFFF"/>
        </w:rPr>
        <w:t>.</w:t>
      </w:r>
    </w:p>
    <w:p w14:paraId="30548F1C" w14:textId="77777777" w:rsidR="00BE20D5" w:rsidRPr="00A532AB" w:rsidRDefault="00BE20D5" w:rsidP="00BE20D5">
      <w:pPr>
        <w:shd w:val="clear" w:color="auto" w:fill="FFFFFF"/>
        <w:spacing w:line="240" w:lineRule="auto"/>
        <w:contextualSpacing/>
        <w:jc w:val="both"/>
        <w:rPr>
          <w:rFonts w:ascii="Nudista" w:eastAsia="Times New Roman" w:hAnsi="Nudista" w:cs="Arial"/>
          <w:b/>
          <w:bCs/>
          <w:sz w:val="20"/>
          <w:szCs w:val="20"/>
          <w:u w:val="single"/>
          <w:shd w:val="clear" w:color="auto" w:fill="FFFFFF"/>
        </w:rPr>
      </w:pPr>
    </w:p>
    <w:p w14:paraId="3702F5CC" w14:textId="77777777" w:rsidR="00BE20D5" w:rsidRPr="005F01CD" w:rsidRDefault="00BE20D5" w:rsidP="00BE20D5">
      <w:pPr>
        <w:shd w:val="clear" w:color="auto" w:fill="FFFFFF"/>
        <w:spacing w:after="0" w:line="240" w:lineRule="auto"/>
        <w:ind w:left="708" w:firstLine="708"/>
        <w:jc w:val="both"/>
        <w:rPr>
          <w:rFonts w:ascii="Nudista" w:eastAsiaTheme="minorHAnsi" w:hAnsi="Nudista" w:cstheme="minorBidi"/>
          <w:caps/>
        </w:rPr>
      </w:pPr>
      <w:bookmarkStart w:id="177" w:name="_Hlk61262631"/>
      <w:r w:rsidRPr="00A532AB">
        <w:rPr>
          <w:rFonts w:ascii="Nudista" w:eastAsia="Times New Roman" w:hAnsi="Nudista" w:cs="Arial"/>
          <w:b/>
          <w:bCs/>
          <w:sz w:val="20"/>
          <w:szCs w:val="20"/>
          <w:u w:val="single"/>
          <w:shd w:val="clear" w:color="auto" w:fill="FFFFFF"/>
        </w:rPr>
        <w:t xml:space="preserve">Expert č. 3: </w:t>
      </w:r>
      <w:bookmarkEnd w:id="177"/>
      <w:r w:rsidRPr="00A532AB">
        <w:rPr>
          <w:rFonts w:ascii="Nudista" w:eastAsia="Times New Roman" w:hAnsi="Nudista" w:cs="Arial"/>
          <w:b/>
          <w:bCs/>
          <w:sz w:val="20"/>
          <w:szCs w:val="20"/>
          <w:u w:val="single"/>
          <w:shd w:val="clear" w:color="auto" w:fill="FFFFFF"/>
        </w:rPr>
        <w:t>Softvérový analytik (min. 1 osoba)</w:t>
      </w:r>
    </w:p>
    <w:p w14:paraId="079C57AC" w14:textId="77777777" w:rsidR="00BE20D5" w:rsidRPr="00A532AB" w:rsidRDefault="00BE20D5" w:rsidP="00BE20D5">
      <w:pPr>
        <w:numPr>
          <w:ilvl w:val="0"/>
          <w:numId w:val="175"/>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E3F3D">
        <w:rPr>
          <w:rFonts w:ascii="Nudista" w:eastAsia="Times New Roman" w:hAnsi="Nudista" w:cs="Arial"/>
          <w:sz w:val="20"/>
          <w:szCs w:val="20"/>
          <w:shd w:val="clear" w:color="auto" w:fill="FFFFFF"/>
        </w:rPr>
        <w:t>minimálne 3-ročná odborná prax v oblasti zberu a spracovania požiadaviek a návrhu softvérových riešen</w:t>
      </w:r>
      <w:r w:rsidRPr="00A532AB">
        <w:rPr>
          <w:rFonts w:ascii="Nudista" w:eastAsia="Times New Roman" w:hAnsi="Nudista" w:cs="Arial"/>
          <w:sz w:val="20"/>
          <w:szCs w:val="20"/>
          <w:shd w:val="clear" w:color="auto" w:fill="FFFFFF"/>
        </w:rPr>
        <w:t xml:space="preserve">í - uchádzač túto podmienku preukáže spôsobom podľa bodu </w:t>
      </w:r>
      <w:r w:rsidRPr="00B1539D">
        <w:rPr>
          <w:rFonts w:ascii="Nudista" w:eastAsia="Times New Roman" w:hAnsi="Nudista" w:cs="Arial"/>
          <w:sz w:val="20"/>
          <w:szCs w:val="20"/>
          <w:shd w:val="clear" w:color="auto" w:fill="FFFFFF"/>
        </w:rPr>
        <w:t>2.1.3 (i) vyššie</w:t>
      </w:r>
      <w:r>
        <w:rPr>
          <w:rFonts w:ascii="Nudista" w:eastAsia="Times New Roman" w:hAnsi="Nudista" w:cs="Arial"/>
          <w:sz w:val="20"/>
          <w:szCs w:val="20"/>
          <w:shd w:val="clear" w:color="auto" w:fill="FFFFFF"/>
        </w:rPr>
        <w:t>,</w:t>
      </w:r>
    </w:p>
    <w:p w14:paraId="7E4505B7" w14:textId="77777777" w:rsidR="00BE20D5" w:rsidRPr="00A532AB" w:rsidRDefault="00BE20D5" w:rsidP="00BE20D5">
      <w:pPr>
        <w:numPr>
          <w:ilvl w:val="0"/>
          <w:numId w:val="175"/>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 xml:space="preserve">platný certifikát OMG UML alebo ekvivalent daného certifikátu vydaný medzinárodne uznávanou akreditovanou autoritou -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w:t>
      </w:r>
      <w:r>
        <w:rPr>
          <w:rFonts w:ascii="Nudista" w:eastAsia="Times New Roman" w:hAnsi="Nudista" w:cs="Arial"/>
          <w:sz w:val="20"/>
          <w:szCs w:val="20"/>
          <w:shd w:val="clear" w:color="auto" w:fill="FFFFFF"/>
        </w:rPr>
        <w:t>i</w:t>
      </w:r>
      <w:r w:rsidRPr="00A532AB">
        <w:rPr>
          <w:rFonts w:ascii="Nudista" w:eastAsia="Times New Roman" w:hAnsi="Nudista" w:cs="Arial"/>
          <w:sz w:val="20"/>
          <w:szCs w:val="20"/>
          <w:shd w:val="clear" w:color="auto" w:fill="FFFFFF"/>
        </w:rPr>
        <w:t>i) vyššie</w:t>
      </w:r>
      <w:r>
        <w:rPr>
          <w:rFonts w:ascii="Nudista" w:eastAsia="Times New Roman" w:hAnsi="Nudista" w:cs="Arial"/>
          <w:sz w:val="20"/>
          <w:szCs w:val="20"/>
          <w:shd w:val="clear" w:color="auto" w:fill="FFFFFF"/>
        </w:rPr>
        <w:t>.</w:t>
      </w:r>
    </w:p>
    <w:p w14:paraId="38F93AC3" w14:textId="77777777" w:rsidR="00BE20D5" w:rsidRPr="005F01CD" w:rsidRDefault="00BE20D5" w:rsidP="00BE20D5">
      <w:pPr>
        <w:pStyle w:val="SPnadpis0"/>
        <w:spacing w:before="0" w:line="240" w:lineRule="auto"/>
        <w:jc w:val="both"/>
        <w:rPr>
          <w:rFonts w:ascii="Nudista" w:hAnsi="Nudista"/>
          <w:caps w:val="0"/>
          <w:color w:val="auto"/>
          <w:sz w:val="22"/>
          <w:szCs w:val="22"/>
        </w:rPr>
      </w:pPr>
    </w:p>
    <w:p w14:paraId="4C50194A" w14:textId="77777777" w:rsidR="00BE20D5" w:rsidRPr="00A532AB" w:rsidRDefault="00BE20D5" w:rsidP="00BE20D5">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AE3F3D">
        <w:rPr>
          <w:rFonts w:ascii="Nudista" w:eastAsia="Times New Roman" w:hAnsi="Nudista" w:cs="Arial"/>
          <w:b/>
          <w:bCs/>
          <w:sz w:val="20"/>
          <w:szCs w:val="20"/>
          <w:u w:val="single"/>
          <w:shd w:val="clear" w:color="auto" w:fill="FFFFFF"/>
        </w:rPr>
        <w:t>Expert č. 4: IT tester</w:t>
      </w:r>
      <w:r>
        <w:rPr>
          <w:rFonts w:ascii="Nudista" w:eastAsia="Times New Roman" w:hAnsi="Nudista" w:cs="Arial"/>
          <w:b/>
          <w:bCs/>
          <w:sz w:val="20"/>
          <w:szCs w:val="20"/>
          <w:u w:val="single"/>
          <w:shd w:val="clear" w:color="auto" w:fill="FFFFFF"/>
        </w:rPr>
        <w:t xml:space="preserve"> </w:t>
      </w:r>
      <w:r w:rsidRPr="00AE3F3D">
        <w:rPr>
          <w:rFonts w:ascii="Nudista" w:eastAsia="Times New Roman" w:hAnsi="Nudista" w:cs="Arial"/>
          <w:b/>
          <w:bCs/>
          <w:sz w:val="20"/>
          <w:szCs w:val="20"/>
          <w:u w:val="single"/>
          <w:shd w:val="clear" w:color="auto" w:fill="FFFFFF"/>
        </w:rPr>
        <w:t>(min. 1 osoba)</w:t>
      </w:r>
    </w:p>
    <w:p w14:paraId="37E70C8B" w14:textId="77777777" w:rsidR="00BE20D5" w:rsidRPr="00A532AB" w:rsidRDefault="00BE20D5" w:rsidP="00BE20D5">
      <w:pPr>
        <w:numPr>
          <w:ilvl w:val="0"/>
          <w:numId w:val="176"/>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B1539D">
        <w:rPr>
          <w:rFonts w:ascii="Nudista" w:eastAsia="Times New Roman" w:hAnsi="Nudista" w:cs="Arial"/>
          <w:sz w:val="20"/>
          <w:szCs w:val="20"/>
          <w:shd w:val="clear" w:color="auto" w:fill="FFFFFF"/>
        </w:rPr>
        <w:t>minimálne 3-ročná</w:t>
      </w:r>
      <w:r>
        <w:rPr>
          <w:rFonts w:ascii="Nudista" w:eastAsia="Times New Roman" w:hAnsi="Nudista" w:cs="Arial"/>
          <w:sz w:val="20"/>
          <w:szCs w:val="20"/>
          <w:shd w:val="clear" w:color="auto" w:fill="FFFFFF"/>
        </w:rPr>
        <w:t xml:space="preserve"> </w:t>
      </w:r>
      <w:r w:rsidRPr="00B1539D">
        <w:rPr>
          <w:rFonts w:ascii="Nudista" w:eastAsia="Times New Roman" w:hAnsi="Nudista" w:cs="Arial"/>
          <w:sz w:val="20"/>
          <w:szCs w:val="20"/>
          <w:shd w:val="clear" w:color="auto" w:fill="FFFFFF"/>
        </w:rPr>
        <w:t xml:space="preserve">odborná prax v oblasti testovania softvérových riešení-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w:t>
      </w:r>
      <w:r>
        <w:rPr>
          <w:rFonts w:ascii="Nudista" w:eastAsia="Times New Roman" w:hAnsi="Nudista" w:cs="Arial"/>
          <w:sz w:val="20"/>
          <w:szCs w:val="20"/>
          <w:shd w:val="clear" w:color="auto" w:fill="FFFFFF"/>
        </w:rPr>
        <w:t>i</w:t>
      </w:r>
      <w:r w:rsidRPr="00A532AB">
        <w:rPr>
          <w:rFonts w:ascii="Nudista" w:eastAsia="Times New Roman" w:hAnsi="Nudista" w:cs="Arial"/>
          <w:sz w:val="20"/>
          <w:szCs w:val="20"/>
          <w:shd w:val="clear" w:color="auto" w:fill="FFFFFF"/>
        </w:rPr>
        <w:t>) vyššie</w:t>
      </w:r>
      <w:r>
        <w:rPr>
          <w:rFonts w:ascii="Nudista" w:eastAsia="Times New Roman" w:hAnsi="Nudista" w:cs="Arial"/>
          <w:sz w:val="20"/>
          <w:szCs w:val="20"/>
          <w:shd w:val="clear" w:color="auto" w:fill="FFFFFF"/>
        </w:rPr>
        <w:t>,</w:t>
      </w:r>
    </w:p>
    <w:p w14:paraId="35D8F01C" w14:textId="77777777" w:rsidR="00BE20D5" w:rsidRPr="00B1539D" w:rsidRDefault="00BE20D5" w:rsidP="00BE20D5">
      <w:pPr>
        <w:numPr>
          <w:ilvl w:val="0"/>
          <w:numId w:val="176"/>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B1539D">
        <w:rPr>
          <w:rFonts w:ascii="Nudista" w:eastAsia="Times New Roman" w:hAnsi="Nudista" w:cs="Arial"/>
          <w:sz w:val="20"/>
          <w:szCs w:val="20"/>
          <w:shd w:val="clear" w:color="auto" w:fill="FFFFFF"/>
        </w:rPr>
        <w:t>platný certifikát ISTQB®</w:t>
      </w:r>
      <w:r>
        <w:rPr>
          <w:rFonts w:ascii="Nudista" w:eastAsia="Times New Roman" w:hAnsi="Nudista" w:cs="Arial"/>
          <w:sz w:val="20"/>
          <w:szCs w:val="20"/>
          <w:shd w:val="clear" w:color="auto" w:fill="FFFFFF"/>
        </w:rPr>
        <w:t xml:space="preserve"> </w:t>
      </w:r>
      <w:proofErr w:type="spellStart"/>
      <w:r w:rsidRPr="00B1539D">
        <w:rPr>
          <w:rFonts w:ascii="Nudista" w:eastAsia="Times New Roman" w:hAnsi="Nudista" w:cs="Arial"/>
          <w:sz w:val="20"/>
          <w:szCs w:val="20"/>
          <w:shd w:val="clear" w:color="auto" w:fill="FFFFFF"/>
        </w:rPr>
        <w:t>Foundation</w:t>
      </w:r>
      <w:proofErr w:type="spellEnd"/>
      <w:r w:rsidRPr="00B1539D">
        <w:rPr>
          <w:rFonts w:ascii="Nudista" w:eastAsia="Times New Roman" w:hAnsi="Nudista" w:cs="Arial"/>
          <w:sz w:val="20"/>
          <w:szCs w:val="20"/>
          <w:shd w:val="clear" w:color="auto" w:fill="FFFFFF"/>
        </w:rPr>
        <w:t xml:space="preserve"> alebo ekvivalent daného certifikátu vydaný medzinárodne uznávanou akreditovanou autoritou - uchádzač túto podmienku preukáže spôsobom podľa bodu 2.1.3 (ii) vyššie</w:t>
      </w:r>
      <w:r>
        <w:rPr>
          <w:rFonts w:ascii="Nudista" w:eastAsia="Times New Roman" w:hAnsi="Nudista" w:cs="Arial"/>
          <w:sz w:val="20"/>
          <w:szCs w:val="20"/>
          <w:shd w:val="clear" w:color="auto" w:fill="FFFFFF"/>
        </w:rPr>
        <w:t>.</w:t>
      </w:r>
    </w:p>
    <w:p w14:paraId="5E80442D" w14:textId="77777777" w:rsidR="00BE20D5" w:rsidRPr="005F01CD" w:rsidRDefault="00BE20D5" w:rsidP="00BE20D5">
      <w:pPr>
        <w:pStyle w:val="SPnadpis0"/>
        <w:spacing w:before="0" w:line="240" w:lineRule="auto"/>
        <w:jc w:val="both"/>
        <w:rPr>
          <w:rFonts w:ascii="Nudista" w:hAnsi="Nudista" w:cs="Times New Roman"/>
          <w:caps w:val="0"/>
          <w:color w:val="auto"/>
          <w:sz w:val="22"/>
          <w:szCs w:val="22"/>
        </w:rPr>
      </w:pPr>
    </w:p>
    <w:p w14:paraId="79C462A9" w14:textId="77777777" w:rsidR="00BE20D5" w:rsidRPr="00A532AB" w:rsidRDefault="00BE20D5" w:rsidP="00BE20D5">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AE3F3D">
        <w:rPr>
          <w:rFonts w:ascii="Nudista" w:eastAsia="Times New Roman" w:hAnsi="Nudista" w:cs="Arial"/>
          <w:b/>
          <w:bCs/>
          <w:sz w:val="20"/>
          <w:szCs w:val="20"/>
          <w:u w:val="single"/>
          <w:shd w:val="clear" w:color="auto" w:fill="FFFFFF"/>
        </w:rPr>
        <w:t>Expert č. 5: Špecialista pre bezpečnosť informačných systémov</w:t>
      </w:r>
      <w:r>
        <w:rPr>
          <w:rFonts w:ascii="Nudista" w:eastAsia="Times New Roman" w:hAnsi="Nudista" w:cs="Arial"/>
          <w:b/>
          <w:bCs/>
          <w:sz w:val="20"/>
          <w:szCs w:val="20"/>
          <w:u w:val="single"/>
          <w:shd w:val="clear" w:color="auto" w:fill="FFFFFF"/>
        </w:rPr>
        <w:t xml:space="preserve"> </w:t>
      </w:r>
      <w:r w:rsidRPr="00AE3F3D">
        <w:rPr>
          <w:rFonts w:ascii="Nudista" w:eastAsia="Times New Roman" w:hAnsi="Nudista" w:cs="Arial"/>
          <w:b/>
          <w:bCs/>
          <w:sz w:val="20"/>
          <w:szCs w:val="20"/>
          <w:u w:val="single"/>
          <w:shd w:val="clear" w:color="auto" w:fill="FFFFFF"/>
        </w:rPr>
        <w:t>(min. 1 osoba)</w:t>
      </w:r>
    </w:p>
    <w:p w14:paraId="7E09F84F" w14:textId="77777777" w:rsidR="00BE20D5" w:rsidRPr="00A532AB" w:rsidRDefault="00BE20D5" w:rsidP="00BE20D5">
      <w:pPr>
        <w:numPr>
          <w:ilvl w:val="0"/>
          <w:numId w:val="177"/>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B1539D">
        <w:rPr>
          <w:rFonts w:ascii="Nudista" w:eastAsia="Times New Roman" w:hAnsi="Nudista" w:cs="Arial"/>
          <w:sz w:val="20"/>
          <w:szCs w:val="20"/>
          <w:shd w:val="clear" w:color="auto" w:fill="FFFFFF"/>
        </w:rPr>
        <w:t xml:space="preserve">minimálne 3-ročná odborná prax v oblasti informačnej bezpečnosti, konkrétne v oblasti analýzy, návrhu a architektúry bezpečnosti IT systémového a aplikačného prostredia,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w:t>
      </w:r>
      <w:r>
        <w:rPr>
          <w:rFonts w:ascii="Nudista" w:eastAsia="Times New Roman" w:hAnsi="Nudista" w:cs="Arial"/>
          <w:sz w:val="20"/>
          <w:szCs w:val="20"/>
          <w:shd w:val="clear" w:color="auto" w:fill="FFFFFF"/>
        </w:rPr>
        <w:t>i</w:t>
      </w:r>
      <w:r w:rsidRPr="00A532AB">
        <w:rPr>
          <w:rFonts w:ascii="Nudista" w:eastAsia="Times New Roman" w:hAnsi="Nudista" w:cs="Arial"/>
          <w:sz w:val="20"/>
          <w:szCs w:val="20"/>
          <w:shd w:val="clear" w:color="auto" w:fill="FFFFFF"/>
        </w:rPr>
        <w:t>) vyššie</w:t>
      </w:r>
      <w:r>
        <w:rPr>
          <w:rFonts w:ascii="Nudista" w:eastAsia="Times New Roman" w:hAnsi="Nudista" w:cs="Arial"/>
          <w:sz w:val="20"/>
          <w:szCs w:val="20"/>
          <w:shd w:val="clear" w:color="auto" w:fill="FFFFFF"/>
        </w:rPr>
        <w:t>,</w:t>
      </w:r>
    </w:p>
    <w:p w14:paraId="5F87E5E9" w14:textId="77777777" w:rsidR="00BE20D5" w:rsidRPr="00B1539D" w:rsidRDefault="00BE20D5" w:rsidP="00BE20D5">
      <w:pPr>
        <w:numPr>
          <w:ilvl w:val="0"/>
          <w:numId w:val="177"/>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B1539D">
        <w:rPr>
          <w:rFonts w:ascii="Nudista" w:eastAsia="Times New Roman" w:hAnsi="Nudista" w:cs="Arial"/>
          <w:sz w:val="20"/>
          <w:szCs w:val="20"/>
          <w:shd w:val="clear" w:color="auto" w:fill="FFFFFF"/>
        </w:rPr>
        <w:t xml:space="preserve">platný certifikát CISSP® alebo CISM alebo CISA alebo ekvivalent v oblasti bezpečnosti informačných systémov vydaný medzinárodne uznávanou akreditovanou autoritou -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w:t>
      </w:r>
      <w:r>
        <w:rPr>
          <w:rFonts w:ascii="Nudista" w:eastAsia="Times New Roman" w:hAnsi="Nudista" w:cs="Arial"/>
          <w:sz w:val="20"/>
          <w:szCs w:val="20"/>
          <w:shd w:val="clear" w:color="auto" w:fill="FFFFFF"/>
        </w:rPr>
        <w:t>ii</w:t>
      </w:r>
      <w:r w:rsidRPr="00A532AB">
        <w:rPr>
          <w:rFonts w:ascii="Nudista" w:eastAsia="Times New Roman" w:hAnsi="Nudista" w:cs="Arial"/>
          <w:sz w:val="20"/>
          <w:szCs w:val="20"/>
          <w:shd w:val="clear" w:color="auto" w:fill="FFFFFF"/>
        </w:rPr>
        <w:t>) vyššie</w:t>
      </w:r>
      <w:r>
        <w:rPr>
          <w:rFonts w:ascii="Nudista" w:eastAsia="Times New Roman" w:hAnsi="Nudista" w:cs="Arial"/>
          <w:sz w:val="20"/>
          <w:szCs w:val="20"/>
          <w:shd w:val="clear" w:color="auto" w:fill="FFFFFF"/>
        </w:rPr>
        <w:t>.</w:t>
      </w:r>
    </w:p>
    <w:p w14:paraId="7B8BF52E" w14:textId="77777777" w:rsidR="00BE20D5" w:rsidRPr="005F01CD" w:rsidRDefault="00BE20D5" w:rsidP="00BE20D5">
      <w:pPr>
        <w:shd w:val="clear" w:color="auto" w:fill="FFFFFF"/>
        <w:spacing w:line="240" w:lineRule="auto"/>
        <w:contextualSpacing/>
        <w:jc w:val="both"/>
        <w:rPr>
          <w:rFonts w:ascii="Nudista" w:eastAsiaTheme="minorHAnsi" w:hAnsi="Nudista" w:cstheme="minorBidi"/>
        </w:rPr>
      </w:pPr>
    </w:p>
    <w:p w14:paraId="417CDD95" w14:textId="1641EF33" w:rsidR="00BE20D5" w:rsidRPr="00A532AB" w:rsidRDefault="00BE20D5" w:rsidP="00BE20D5">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A532AB">
        <w:rPr>
          <w:rFonts w:ascii="Nudista" w:eastAsia="Times New Roman" w:hAnsi="Nudista" w:cs="Arial"/>
          <w:b/>
          <w:bCs/>
          <w:sz w:val="20"/>
          <w:szCs w:val="20"/>
          <w:u w:val="single"/>
          <w:shd w:val="clear" w:color="auto" w:fill="FFFFFF"/>
        </w:rPr>
        <w:t xml:space="preserve">Expert č. </w:t>
      </w:r>
      <w:r w:rsidR="00AC3AF7">
        <w:rPr>
          <w:rFonts w:ascii="Nudista" w:eastAsia="Times New Roman" w:hAnsi="Nudista" w:cs="Arial"/>
          <w:b/>
          <w:bCs/>
          <w:sz w:val="20"/>
          <w:szCs w:val="20"/>
          <w:u w:val="single"/>
          <w:shd w:val="clear" w:color="auto" w:fill="FFFFFF"/>
        </w:rPr>
        <w:t>6</w:t>
      </w:r>
      <w:r w:rsidRPr="00A532AB">
        <w:rPr>
          <w:rFonts w:ascii="Nudista" w:eastAsia="Times New Roman" w:hAnsi="Nudista" w:cs="Arial"/>
          <w:b/>
          <w:bCs/>
          <w:sz w:val="20"/>
          <w:szCs w:val="20"/>
          <w:u w:val="single"/>
          <w:shd w:val="clear" w:color="auto" w:fill="FFFFFF"/>
        </w:rPr>
        <w:t>: IT programátor (min. 1 osoba)</w:t>
      </w:r>
    </w:p>
    <w:p w14:paraId="6E4D6F79" w14:textId="77777777" w:rsidR="00BE20D5" w:rsidRPr="00A532AB" w:rsidRDefault="00BE20D5" w:rsidP="00BE20D5">
      <w:pPr>
        <w:numPr>
          <w:ilvl w:val="0"/>
          <w:numId w:val="179"/>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 xml:space="preserve">minimálne </w:t>
      </w:r>
      <w:r>
        <w:rPr>
          <w:rFonts w:ascii="Nudista" w:eastAsia="Times New Roman" w:hAnsi="Nudista" w:cs="Arial"/>
          <w:sz w:val="20"/>
          <w:szCs w:val="20"/>
          <w:shd w:val="clear" w:color="auto" w:fill="FFFFFF"/>
        </w:rPr>
        <w:t>3-ročná</w:t>
      </w:r>
      <w:r w:rsidRPr="00A532AB">
        <w:rPr>
          <w:rFonts w:ascii="Nudista" w:eastAsia="Times New Roman" w:hAnsi="Nudista" w:cs="Arial"/>
          <w:sz w:val="20"/>
          <w:szCs w:val="20"/>
          <w:shd w:val="clear" w:color="auto" w:fill="FFFFFF"/>
        </w:rPr>
        <w:t xml:space="preserve"> odborná prax </w:t>
      </w:r>
      <w:r>
        <w:rPr>
          <w:rFonts w:ascii="Nudista" w:eastAsia="Times New Roman" w:hAnsi="Nudista" w:cs="Arial"/>
          <w:sz w:val="20"/>
          <w:szCs w:val="20"/>
          <w:shd w:val="clear" w:color="auto" w:fill="FFFFFF"/>
        </w:rPr>
        <w:t>na</w:t>
      </w:r>
      <w:r w:rsidRPr="00A532AB">
        <w:rPr>
          <w:rFonts w:ascii="Nudista" w:eastAsia="Times New Roman" w:hAnsi="Nudista" w:cs="Arial"/>
          <w:sz w:val="20"/>
          <w:szCs w:val="20"/>
          <w:shd w:val="clear" w:color="auto" w:fill="FFFFFF"/>
        </w:rPr>
        <w:t xml:space="preserve"> pozíci</w:t>
      </w:r>
      <w:r>
        <w:rPr>
          <w:rFonts w:ascii="Nudista" w:eastAsia="Times New Roman" w:hAnsi="Nudista" w:cs="Arial"/>
          <w:sz w:val="20"/>
          <w:szCs w:val="20"/>
          <w:shd w:val="clear" w:color="auto" w:fill="FFFFFF"/>
        </w:rPr>
        <w:t>i</w:t>
      </w:r>
      <w:r w:rsidRPr="00A532AB">
        <w:rPr>
          <w:rFonts w:ascii="Nudista" w:eastAsia="Times New Roman" w:hAnsi="Nudista" w:cs="Arial"/>
          <w:sz w:val="20"/>
          <w:szCs w:val="20"/>
          <w:shd w:val="clear" w:color="auto" w:fill="FFFFFF"/>
        </w:rPr>
        <w:t xml:space="preserve"> programátora informačných technológií</w:t>
      </w:r>
      <w:r>
        <w:rPr>
          <w:rFonts w:ascii="Nudista" w:eastAsia="Times New Roman" w:hAnsi="Nudista" w:cs="Arial"/>
          <w:sz w:val="20"/>
          <w:szCs w:val="20"/>
          <w:shd w:val="clear" w:color="auto" w:fill="FFFFFF"/>
        </w:rPr>
        <w:t xml:space="preserve"> -</w:t>
      </w:r>
      <w:r w:rsidRPr="00A532AB">
        <w:rPr>
          <w:rFonts w:ascii="Nudista" w:eastAsia="Times New Roman" w:hAnsi="Nudista" w:cs="Arial"/>
          <w:sz w:val="20"/>
          <w:szCs w:val="20"/>
          <w:shd w:val="clear" w:color="auto" w:fill="FFFFFF"/>
        </w:rPr>
        <w:t xml:space="preserve"> uchádzač túto podmienku preukáže spôsobom podľa bodu </w:t>
      </w:r>
      <w:r>
        <w:rPr>
          <w:rFonts w:ascii="Nudista" w:eastAsia="Times New Roman" w:hAnsi="Nudista" w:cs="Arial"/>
          <w:sz w:val="20"/>
          <w:szCs w:val="20"/>
          <w:shd w:val="clear" w:color="auto" w:fill="FFFFFF"/>
        </w:rPr>
        <w:t>2.1.3</w:t>
      </w:r>
      <w:r w:rsidRPr="00AE3F3D">
        <w:rPr>
          <w:rFonts w:ascii="Nudista" w:eastAsia="Times New Roman" w:hAnsi="Nudista" w:cs="Arial"/>
          <w:sz w:val="20"/>
          <w:szCs w:val="20"/>
          <w:shd w:val="clear" w:color="auto" w:fill="FFFFFF"/>
        </w:rPr>
        <w:t xml:space="preserve"> (i) vyššie</w:t>
      </w:r>
      <w:r w:rsidRPr="00A532AB">
        <w:rPr>
          <w:rFonts w:ascii="Nudista" w:eastAsia="Times New Roman" w:hAnsi="Nudista" w:cs="Arial"/>
          <w:sz w:val="20"/>
          <w:szCs w:val="20"/>
          <w:shd w:val="clear" w:color="auto" w:fill="FFFFFF"/>
        </w:rPr>
        <w:t>,</w:t>
      </w:r>
    </w:p>
    <w:p w14:paraId="2BBA66B3" w14:textId="77777777" w:rsidR="00BE20D5" w:rsidRPr="00A532AB" w:rsidRDefault="00BE20D5" w:rsidP="00BE20D5">
      <w:pPr>
        <w:numPr>
          <w:ilvl w:val="0"/>
          <w:numId w:val="179"/>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 xml:space="preserve">minimálne 2 praktické skúsenosti v oblasti vývoja a implementácie informačných systémov </w:t>
      </w:r>
      <w:r>
        <w:rPr>
          <w:rFonts w:ascii="Nudista" w:eastAsia="Times New Roman" w:hAnsi="Nudista" w:cs="Arial"/>
          <w:sz w:val="20"/>
          <w:szCs w:val="20"/>
          <w:shd w:val="clear" w:color="auto" w:fill="FFFFFF"/>
        </w:rPr>
        <w:t xml:space="preserve">- </w:t>
      </w:r>
      <w:r w:rsidRPr="00A532AB">
        <w:rPr>
          <w:rFonts w:ascii="Nudista" w:eastAsia="Times New Roman" w:hAnsi="Nudista" w:cs="Arial"/>
          <w:sz w:val="20"/>
          <w:szCs w:val="20"/>
          <w:shd w:val="clear" w:color="auto" w:fill="FFFFFF"/>
        </w:rPr>
        <w:t xml:space="preserve">uchádzač túto podmienku preukáže spôsobom podľa bodu </w:t>
      </w:r>
      <w:r>
        <w:rPr>
          <w:rFonts w:ascii="Nudista" w:eastAsia="Times New Roman" w:hAnsi="Nudista" w:cs="Arial"/>
          <w:sz w:val="20"/>
          <w:szCs w:val="20"/>
          <w:shd w:val="clear" w:color="auto" w:fill="FFFFFF"/>
        </w:rPr>
        <w:t>2.1.3</w:t>
      </w:r>
      <w:r w:rsidRPr="00AE3F3D">
        <w:rPr>
          <w:rFonts w:ascii="Nudista" w:eastAsia="Times New Roman" w:hAnsi="Nudista" w:cs="Arial"/>
          <w:sz w:val="20"/>
          <w:szCs w:val="20"/>
          <w:shd w:val="clear" w:color="auto" w:fill="FFFFFF"/>
        </w:rPr>
        <w:t xml:space="preserve"> (i) vyššie</w:t>
      </w:r>
      <w:r w:rsidRPr="00A532AB">
        <w:rPr>
          <w:rFonts w:ascii="Nudista" w:eastAsia="Times New Roman" w:hAnsi="Nudista" w:cs="Arial"/>
          <w:sz w:val="20"/>
          <w:szCs w:val="20"/>
          <w:shd w:val="clear" w:color="auto" w:fill="FFFFFF"/>
        </w:rPr>
        <w:t>.</w:t>
      </w:r>
    </w:p>
    <w:p w14:paraId="2902B0AE" w14:textId="77777777" w:rsidR="00BE20D5" w:rsidRPr="005F01CD" w:rsidRDefault="00BE20D5" w:rsidP="00BE20D5">
      <w:pPr>
        <w:shd w:val="clear" w:color="auto" w:fill="FFFFFF"/>
        <w:spacing w:line="240" w:lineRule="auto"/>
        <w:contextualSpacing/>
        <w:jc w:val="both"/>
        <w:rPr>
          <w:rFonts w:ascii="Nudista" w:eastAsiaTheme="minorHAnsi" w:hAnsi="Nudista" w:cstheme="minorBidi"/>
        </w:rPr>
      </w:pPr>
    </w:p>
    <w:p w14:paraId="6740B9E8" w14:textId="72676C9D" w:rsidR="00BE20D5" w:rsidRPr="00A532AB" w:rsidRDefault="00BE20D5" w:rsidP="00BE20D5">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AE3F3D">
        <w:rPr>
          <w:rFonts w:ascii="Nudista" w:eastAsia="Times New Roman" w:hAnsi="Nudista" w:cs="Arial"/>
          <w:b/>
          <w:bCs/>
          <w:sz w:val="20"/>
          <w:szCs w:val="20"/>
          <w:u w:val="single"/>
          <w:shd w:val="clear" w:color="auto" w:fill="FFFFFF"/>
        </w:rPr>
        <w:t xml:space="preserve">Expert </w:t>
      </w:r>
      <w:r w:rsidR="00AC3AF7">
        <w:rPr>
          <w:rFonts w:ascii="Nudista" w:eastAsia="Times New Roman" w:hAnsi="Nudista" w:cs="Arial"/>
          <w:b/>
          <w:bCs/>
          <w:sz w:val="20"/>
          <w:szCs w:val="20"/>
          <w:u w:val="single"/>
          <w:shd w:val="clear" w:color="auto" w:fill="FFFFFF"/>
        </w:rPr>
        <w:t>7</w:t>
      </w:r>
      <w:r w:rsidRPr="00AE3F3D">
        <w:rPr>
          <w:rFonts w:ascii="Nudista" w:eastAsia="Times New Roman" w:hAnsi="Nudista" w:cs="Arial"/>
          <w:b/>
          <w:bCs/>
          <w:sz w:val="20"/>
          <w:szCs w:val="20"/>
          <w:u w:val="single"/>
          <w:shd w:val="clear" w:color="auto" w:fill="FFFFFF"/>
        </w:rPr>
        <w:t xml:space="preserve"> – Špecialista pre infraštruktúry/HW špecialista (min. 1 osoba)</w:t>
      </w:r>
    </w:p>
    <w:p w14:paraId="3928EA0D" w14:textId="77777777" w:rsidR="00BE20D5" w:rsidRPr="00A532AB" w:rsidRDefault="00BE20D5" w:rsidP="00BE20D5">
      <w:pPr>
        <w:numPr>
          <w:ilvl w:val="0"/>
          <w:numId w:val="180"/>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minimálne 3</w:t>
      </w:r>
      <w:r>
        <w:rPr>
          <w:rFonts w:ascii="Nudista" w:eastAsia="Times New Roman" w:hAnsi="Nudista" w:cs="Arial"/>
          <w:sz w:val="20"/>
          <w:szCs w:val="20"/>
          <w:shd w:val="clear" w:color="auto" w:fill="FFFFFF"/>
        </w:rPr>
        <w:t xml:space="preserve">-ročná </w:t>
      </w:r>
      <w:r w:rsidRPr="00A532AB">
        <w:rPr>
          <w:rFonts w:ascii="Nudista" w:eastAsia="Times New Roman" w:hAnsi="Nudista" w:cs="Arial"/>
          <w:sz w:val="20"/>
          <w:szCs w:val="20"/>
          <w:shd w:val="clear" w:color="auto" w:fill="FFFFFF"/>
        </w:rPr>
        <w:t>odborná prax v oblasti riadenia procesov IT služieb</w:t>
      </w:r>
      <w:r>
        <w:rPr>
          <w:rFonts w:ascii="Nudista" w:eastAsia="Times New Roman" w:hAnsi="Nudista" w:cs="Arial"/>
          <w:sz w:val="20"/>
          <w:szCs w:val="20"/>
          <w:shd w:val="clear" w:color="auto" w:fill="FFFFFF"/>
        </w:rPr>
        <w:t xml:space="preserve"> -</w:t>
      </w:r>
      <w:r w:rsidRPr="00A532AB">
        <w:rPr>
          <w:rFonts w:ascii="Nudista" w:eastAsia="Times New Roman" w:hAnsi="Nudista" w:cs="Arial"/>
          <w:sz w:val="20"/>
          <w:szCs w:val="20"/>
          <w:shd w:val="clear" w:color="auto" w:fill="FFFFFF"/>
        </w:rPr>
        <w:t xml:space="preserve"> uchádzač túto podmienku preukáže spôsobom podľa bodu </w:t>
      </w:r>
      <w:r>
        <w:rPr>
          <w:rFonts w:ascii="Nudista" w:eastAsia="Times New Roman" w:hAnsi="Nudista" w:cs="Arial"/>
          <w:sz w:val="20"/>
          <w:szCs w:val="20"/>
          <w:shd w:val="clear" w:color="auto" w:fill="FFFFFF"/>
        </w:rPr>
        <w:t>2.1.3</w:t>
      </w:r>
      <w:r w:rsidRPr="00AE3F3D">
        <w:rPr>
          <w:rFonts w:ascii="Nudista" w:eastAsia="Times New Roman" w:hAnsi="Nudista" w:cs="Arial"/>
          <w:sz w:val="20"/>
          <w:szCs w:val="20"/>
          <w:shd w:val="clear" w:color="auto" w:fill="FFFFFF"/>
        </w:rPr>
        <w:t xml:space="preserve"> (i) vyšši</w:t>
      </w:r>
      <w:r>
        <w:rPr>
          <w:rFonts w:ascii="Nudista" w:eastAsia="Times New Roman" w:hAnsi="Nudista" w:cs="Arial"/>
          <w:sz w:val="20"/>
          <w:szCs w:val="20"/>
          <w:shd w:val="clear" w:color="auto" w:fill="FFFFFF"/>
        </w:rPr>
        <w:t>e</w:t>
      </w:r>
      <w:r w:rsidRPr="00A532AB">
        <w:rPr>
          <w:rFonts w:ascii="Nudista" w:eastAsia="Times New Roman" w:hAnsi="Nudista" w:cs="Arial"/>
          <w:sz w:val="20"/>
          <w:szCs w:val="20"/>
          <w:shd w:val="clear" w:color="auto" w:fill="FFFFFF"/>
        </w:rPr>
        <w:t>,</w:t>
      </w:r>
    </w:p>
    <w:p w14:paraId="71A7B65B" w14:textId="77777777" w:rsidR="00BE20D5" w:rsidRPr="00B1539D" w:rsidRDefault="00BE20D5" w:rsidP="00BE20D5">
      <w:pPr>
        <w:numPr>
          <w:ilvl w:val="0"/>
          <w:numId w:val="180"/>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B1539D">
        <w:rPr>
          <w:rFonts w:ascii="Nudista" w:eastAsia="Times New Roman" w:hAnsi="Nudista" w:cs="Arial"/>
          <w:sz w:val="20"/>
          <w:szCs w:val="20"/>
          <w:shd w:val="clear" w:color="auto" w:fill="FFFFFF"/>
        </w:rPr>
        <w:t xml:space="preserve">platný certifikát </w:t>
      </w:r>
      <w:proofErr w:type="spellStart"/>
      <w:r w:rsidRPr="00B1539D">
        <w:rPr>
          <w:rFonts w:ascii="Nudista" w:eastAsia="Times New Roman" w:hAnsi="Nudista" w:cs="Arial"/>
          <w:sz w:val="20"/>
          <w:szCs w:val="20"/>
          <w:shd w:val="clear" w:color="auto" w:fill="FFFFFF"/>
        </w:rPr>
        <w:t>Certifikat</w:t>
      </w:r>
      <w:proofErr w:type="spellEnd"/>
      <w:r w:rsidRPr="00B1539D">
        <w:rPr>
          <w:rFonts w:ascii="Nudista" w:eastAsia="Times New Roman" w:hAnsi="Nudista" w:cs="Arial"/>
          <w:sz w:val="20"/>
          <w:szCs w:val="20"/>
          <w:shd w:val="clear" w:color="auto" w:fill="FFFFFF"/>
        </w:rPr>
        <w:t xml:space="preserve"> ITIL </w:t>
      </w:r>
      <w:proofErr w:type="spellStart"/>
      <w:r w:rsidRPr="00B1539D">
        <w:rPr>
          <w:rFonts w:ascii="Nudista" w:eastAsia="Times New Roman" w:hAnsi="Nudista" w:cs="Arial"/>
          <w:sz w:val="20"/>
          <w:szCs w:val="20"/>
          <w:shd w:val="clear" w:color="auto" w:fill="FFFFFF"/>
        </w:rPr>
        <w:t>Practitioner</w:t>
      </w:r>
      <w:proofErr w:type="spellEnd"/>
      <w:r w:rsidRPr="00B1539D">
        <w:rPr>
          <w:rFonts w:ascii="Nudista" w:eastAsia="Times New Roman" w:hAnsi="Nudista" w:cs="Arial"/>
          <w:sz w:val="20"/>
          <w:szCs w:val="20"/>
          <w:shd w:val="clear" w:color="auto" w:fill="FFFFFF"/>
        </w:rPr>
        <w:t xml:space="preserve"> alebo ekvivalent daného certifikátu vydaný medzinárodne uznávanou akreditovanou autoritou - uchádzač túto podmienku preukáže spôsobom podľa bodu </w:t>
      </w:r>
      <w:r>
        <w:rPr>
          <w:rFonts w:ascii="Nudista" w:eastAsia="Times New Roman" w:hAnsi="Nudista" w:cs="Arial"/>
          <w:sz w:val="20"/>
          <w:szCs w:val="20"/>
          <w:shd w:val="clear" w:color="auto" w:fill="FFFFFF"/>
        </w:rPr>
        <w:t>2.1.3</w:t>
      </w:r>
      <w:r w:rsidRPr="00AE3F3D">
        <w:rPr>
          <w:rFonts w:ascii="Nudista" w:eastAsia="Times New Roman" w:hAnsi="Nudista" w:cs="Arial"/>
          <w:sz w:val="20"/>
          <w:szCs w:val="20"/>
          <w:shd w:val="clear" w:color="auto" w:fill="FFFFFF"/>
        </w:rPr>
        <w:t xml:space="preserve"> (</w:t>
      </w:r>
      <w:r>
        <w:rPr>
          <w:rFonts w:ascii="Nudista" w:eastAsia="Times New Roman" w:hAnsi="Nudista" w:cs="Arial"/>
          <w:sz w:val="20"/>
          <w:szCs w:val="20"/>
          <w:shd w:val="clear" w:color="auto" w:fill="FFFFFF"/>
        </w:rPr>
        <w:t>i</w:t>
      </w:r>
      <w:r w:rsidRPr="00AE3F3D">
        <w:rPr>
          <w:rFonts w:ascii="Nudista" w:eastAsia="Times New Roman" w:hAnsi="Nudista" w:cs="Arial"/>
          <w:sz w:val="20"/>
          <w:szCs w:val="20"/>
          <w:shd w:val="clear" w:color="auto" w:fill="FFFFFF"/>
        </w:rPr>
        <w:t>i) vyšši</w:t>
      </w:r>
      <w:r>
        <w:rPr>
          <w:rFonts w:ascii="Nudista" w:eastAsia="Times New Roman" w:hAnsi="Nudista" w:cs="Arial"/>
          <w:sz w:val="20"/>
          <w:szCs w:val="20"/>
          <w:shd w:val="clear" w:color="auto" w:fill="FFFFFF"/>
        </w:rPr>
        <w:t>e.</w:t>
      </w:r>
    </w:p>
    <w:p w14:paraId="4A0BC5C2" w14:textId="77777777" w:rsidR="00BE20D5" w:rsidRPr="005F01CD" w:rsidRDefault="00BE20D5" w:rsidP="00BE20D5">
      <w:pPr>
        <w:shd w:val="clear" w:color="auto" w:fill="FFFFFF"/>
        <w:spacing w:line="240" w:lineRule="auto"/>
        <w:contextualSpacing/>
        <w:jc w:val="both"/>
        <w:rPr>
          <w:rFonts w:ascii="Nudista" w:eastAsiaTheme="minorHAnsi" w:hAnsi="Nudista" w:cstheme="minorBidi"/>
        </w:rPr>
      </w:pPr>
    </w:p>
    <w:p w14:paraId="7F3E72C9" w14:textId="5FBDE648" w:rsidR="00BE20D5" w:rsidRPr="00E60EBB" w:rsidRDefault="00BE20D5" w:rsidP="00E60EBB">
      <w:pPr>
        <w:numPr>
          <w:ilvl w:val="3"/>
          <w:numId w:val="16"/>
        </w:numPr>
        <w:spacing w:after="120" w:line="240" w:lineRule="auto"/>
        <w:ind w:left="1276" w:hanging="709"/>
        <w:jc w:val="both"/>
        <w:outlineLvl w:val="2"/>
        <w:rPr>
          <w:rFonts w:ascii="Nudista" w:eastAsia="Times New Roman" w:hAnsi="Nudista"/>
          <w:b/>
          <w:bCs/>
          <w:sz w:val="20"/>
          <w:szCs w:val="20"/>
          <w:u w:val="single"/>
          <w:lang w:eastAsia="sk-SK"/>
        </w:rPr>
      </w:pPr>
      <w:r w:rsidRPr="00E60EBB">
        <w:rPr>
          <w:rFonts w:ascii="Nudista" w:hAnsi="Nudista"/>
          <w:b/>
          <w:bCs/>
          <w:sz w:val="20"/>
          <w:szCs w:val="20"/>
        </w:rPr>
        <w:t xml:space="preserve">V súlade s ustanovením § 34 ods. 1 písm. h) ZVO </w:t>
      </w:r>
      <w:r w:rsidRPr="00E60EBB">
        <w:rPr>
          <w:rFonts w:ascii="Nudista" w:hAnsi="Nudista"/>
          <w:b/>
          <w:bCs/>
          <w:sz w:val="20"/>
          <w:szCs w:val="20"/>
          <w:lang w:eastAsia="sk-SK"/>
        </w:rPr>
        <w:t>v spojení s § 36 ZVO</w:t>
      </w:r>
      <w:r w:rsidRPr="00E60EBB">
        <w:rPr>
          <w:rFonts w:ascii="Nudista" w:hAnsi="Nudista"/>
          <w:sz w:val="20"/>
          <w:szCs w:val="20"/>
        </w:rPr>
        <w:t xml:space="preserve">: </w:t>
      </w:r>
    </w:p>
    <w:p w14:paraId="19C68FF8" w14:textId="77777777" w:rsidR="00BE20D5" w:rsidRPr="00A532AB" w:rsidRDefault="00BE20D5" w:rsidP="00BE20D5">
      <w:pPr>
        <w:spacing w:after="0" w:line="240" w:lineRule="auto"/>
        <w:ind w:left="1276"/>
        <w:contextualSpacing/>
        <w:jc w:val="both"/>
        <w:rPr>
          <w:rFonts w:ascii="Nudista" w:eastAsiaTheme="minorHAnsi" w:hAnsi="Nudista" w:cstheme="minorBidi"/>
          <w:sz w:val="20"/>
          <w:szCs w:val="20"/>
        </w:rPr>
      </w:pPr>
      <w:r w:rsidRPr="00A532AB">
        <w:rPr>
          <w:rFonts w:ascii="Nudista" w:hAnsi="Nudista"/>
          <w:sz w:val="20"/>
          <w:szCs w:val="20"/>
        </w:rPr>
        <w:t>Uvedením opatrení environmentálneho manažérstva, ktoré záujemca použije pri plnení zmluvy alebo koncesnej zmluvy v súlade s § 36 ZVO.</w:t>
      </w:r>
    </w:p>
    <w:p w14:paraId="718DD5D0" w14:textId="77777777" w:rsidR="00BE20D5" w:rsidRPr="00A532AB" w:rsidRDefault="00BE20D5" w:rsidP="00BE20D5">
      <w:pPr>
        <w:spacing w:after="0" w:line="240" w:lineRule="auto"/>
        <w:ind w:left="1276"/>
        <w:contextualSpacing/>
        <w:jc w:val="both"/>
        <w:rPr>
          <w:rFonts w:ascii="Nudista" w:eastAsiaTheme="minorHAnsi" w:hAnsi="Nudista" w:cstheme="minorBidi"/>
          <w:sz w:val="20"/>
          <w:szCs w:val="20"/>
        </w:rPr>
      </w:pPr>
    </w:p>
    <w:p w14:paraId="695079A8" w14:textId="41B7E961" w:rsidR="00BE20D5" w:rsidRPr="00A532AB" w:rsidRDefault="00BE20D5" w:rsidP="00BE20D5">
      <w:pPr>
        <w:widowControl w:val="0"/>
        <w:spacing w:after="120" w:line="240" w:lineRule="auto"/>
        <w:ind w:left="1134" w:firstLine="142"/>
        <w:jc w:val="both"/>
        <w:outlineLvl w:val="3"/>
        <w:rPr>
          <w:rFonts w:ascii="Nudista" w:hAnsi="Nudista" w:cs="Arial"/>
          <w:b/>
          <w:bCs/>
          <w:sz w:val="20"/>
          <w:szCs w:val="20"/>
          <w:u w:val="single"/>
          <w:lang w:eastAsia="sk-SK"/>
        </w:rPr>
      </w:pPr>
      <w:r w:rsidRPr="00A532AB">
        <w:rPr>
          <w:rFonts w:ascii="Nudista" w:hAnsi="Nudista" w:cs="Arial"/>
          <w:b/>
          <w:bCs/>
          <w:sz w:val="20"/>
          <w:szCs w:val="20"/>
          <w:u w:val="single"/>
          <w:lang w:eastAsia="sk-SK"/>
        </w:rPr>
        <w:t>Minimálna požadovaná úroveň štandardu</w:t>
      </w:r>
      <w:r w:rsidR="00E60EBB">
        <w:rPr>
          <w:rFonts w:ascii="Nudista" w:hAnsi="Nudista" w:cs="Arial"/>
          <w:b/>
          <w:bCs/>
          <w:sz w:val="20"/>
          <w:szCs w:val="20"/>
          <w:u w:val="single"/>
          <w:lang w:eastAsia="sk-SK"/>
        </w:rPr>
        <w:t xml:space="preserve"> pre Časť I. a II. predmetu zákazky</w:t>
      </w:r>
      <w:r w:rsidRPr="00A532AB">
        <w:rPr>
          <w:rFonts w:ascii="Nudista" w:hAnsi="Nudista" w:cs="Arial"/>
          <w:b/>
          <w:bCs/>
          <w:sz w:val="20"/>
          <w:szCs w:val="20"/>
          <w:u w:val="single"/>
          <w:lang w:eastAsia="sk-SK"/>
        </w:rPr>
        <w:t>:</w:t>
      </w:r>
    </w:p>
    <w:p w14:paraId="1BC8CB70" w14:textId="77777777" w:rsidR="00E60EBB" w:rsidRDefault="00BE20D5" w:rsidP="00BE20D5">
      <w:pPr>
        <w:widowControl w:val="0"/>
        <w:spacing w:after="120" w:line="240" w:lineRule="auto"/>
        <w:ind w:left="1276"/>
        <w:jc w:val="both"/>
        <w:outlineLvl w:val="3"/>
        <w:rPr>
          <w:rFonts w:ascii="Nudista" w:hAnsi="Nudista"/>
          <w:sz w:val="20"/>
          <w:szCs w:val="20"/>
          <w:lang w:eastAsia="sk-SK"/>
        </w:rPr>
      </w:pPr>
      <w:r>
        <w:rPr>
          <w:rFonts w:ascii="Nudista" w:hAnsi="Nudista" w:cs="Arial"/>
          <w:sz w:val="20"/>
          <w:szCs w:val="20"/>
          <w:lang w:eastAsia="sk-SK"/>
        </w:rPr>
        <w:t>Uchádzač</w:t>
      </w:r>
      <w:r w:rsidRPr="00A532AB">
        <w:rPr>
          <w:rFonts w:ascii="Nudista" w:hAnsi="Nudista" w:cs="Arial"/>
          <w:sz w:val="20"/>
          <w:szCs w:val="20"/>
          <w:lang w:eastAsia="sk-SK"/>
        </w:rPr>
        <w:t xml:space="preserve"> predloží certifikát o zavedení systému environmentálneho manažérstva v zmysle požiadaviek normy </w:t>
      </w:r>
      <w:r w:rsidRPr="005F01CD">
        <w:rPr>
          <w:rFonts w:ascii="Nudista" w:hAnsi="Nudista" w:cs="Arial"/>
          <w:b/>
          <w:bCs/>
          <w:sz w:val="20"/>
          <w:szCs w:val="20"/>
          <w:lang w:eastAsia="sk-SK"/>
        </w:rPr>
        <w:t>ISO 14001</w:t>
      </w:r>
      <w:r w:rsidRPr="00A532AB">
        <w:rPr>
          <w:rFonts w:ascii="Nudista" w:hAnsi="Nudista" w:cs="Arial"/>
          <w:sz w:val="20"/>
          <w:szCs w:val="20"/>
          <w:lang w:eastAsia="sk-SK"/>
        </w:rPr>
        <w:t xml:space="preserve"> </w:t>
      </w:r>
      <w:r w:rsidR="00E60EBB" w:rsidRPr="00E60EBB">
        <w:rPr>
          <w:rFonts w:ascii="Nudista" w:hAnsi="Nudista"/>
          <w:sz w:val="20"/>
          <w:szCs w:val="20"/>
          <w:lang w:eastAsia="sk-SK"/>
        </w:rPr>
        <w:t xml:space="preserve">v oblasti zodpovedajúcej rovnakému alebo podobnému charakteru ako je predmet zákazky. </w:t>
      </w:r>
    </w:p>
    <w:p w14:paraId="5AC87422" w14:textId="77777777" w:rsidR="00E60EBB" w:rsidRDefault="00E60EBB" w:rsidP="00BE20D5">
      <w:pPr>
        <w:widowControl w:val="0"/>
        <w:spacing w:after="120" w:line="240" w:lineRule="auto"/>
        <w:ind w:left="1276"/>
        <w:jc w:val="both"/>
        <w:outlineLvl w:val="3"/>
        <w:rPr>
          <w:rFonts w:ascii="Nudista" w:hAnsi="Nudista"/>
          <w:sz w:val="20"/>
          <w:szCs w:val="20"/>
          <w:lang w:eastAsia="sk-SK"/>
        </w:rPr>
      </w:pPr>
    </w:p>
    <w:p w14:paraId="00184CA6" w14:textId="17E61A19" w:rsidR="00BE20D5" w:rsidRPr="00A532AB" w:rsidRDefault="00E60EBB" w:rsidP="00BE20D5">
      <w:pPr>
        <w:widowControl w:val="0"/>
        <w:spacing w:after="120" w:line="240" w:lineRule="auto"/>
        <w:ind w:left="1276"/>
        <w:jc w:val="both"/>
        <w:outlineLvl w:val="3"/>
        <w:rPr>
          <w:rFonts w:ascii="Nudista" w:hAnsi="Nudista" w:cs="Arial"/>
          <w:sz w:val="20"/>
          <w:szCs w:val="20"/>
          <w:lang w:eastAsia="sk-SK"/>
        </w:rPr>
      </w:pPr>
      <w:r w:rsidRPr="002E0541">
        <w:rPr>
          <w:rFonts w:ascii="Nudista" w:hAnsi="Nudista"/>
          <w:sz w:val="20"/>
          <w:szCs w:val="20"/>
          <w:lang w:eastAsia="sk-SK"/>
        </w:rPr>
        <w:lastRenderedPageBreak/>
        <w:t xml:space="preserve">Verejný obstarávateľ uzná ako rovnocenný certifikát vydaný príslušným orgánom členského štátu. </w:t>
      </w:r>
      <w:r w:rsidR="00BE20D5" w:rsidRPr="00A532AB">
        <w:rPr>
          <w:rFonts w:ascii="Nudista" w:hAnsi="Nudista" w:cs="Arial"/>
          <w:sz w:val="20"/>
          <w:szCs w:val="20"/>
          <w:lang w:eastAsia="sk-SK"/>
        </w:rPr>
        <w:t xml:space="preserve">Ak </w:t>
      </w:r>
      <w:r w:rsidR="00BE20D5">
        <w:rPr>
          <w:rFonts w:ascii="Nudista" w:hAnsi="Nudista" w:cs="Arial"/>
          <w:sz w:val="20"/>
          <w:szCs w:val="20"/>
          <w:lang w:eastAsia="sk-SK"/>
        </w:rPr>
        <w:t>uchádzač</w:t>
      </w:r>
      <w:r w:rsidR="00BE20D5" w:rsidRPr="00A532AB">
        <w:rPr>
          <w:rFonts w:ascii="Nudista" w:hAnsi="Nudista" w:cs="Arial"/>
          <w:sz w:val="20"/>
          <w:szCs w:val="20"/>
          <w:lang w:eastAsia="sk-SK"/>
        </w:rPr>
        <w:t xml:space="preserve"> objektívne nemal možnosť získať príslušný certifikát v určených lehotách, verejný obstarávateľ prijme aj iné dôkazy o rovnocenných opatreniach o zavedení systému environmentálneho manažérstva predložené </w:t>
      </w:r>
      <w:r w:rsidR="00BE20D5">
        <w:rPr>
          <w:rFonts w:ascii="Nudista" w:hAnsi="Nudista" w:cs="Arial"/>
          <w:sz w:val="20"/>
          <w:szCs w:val="20"/>
          <w:lang w:eastAsia="sk-SK"/>
        </w:rPr>
        <w:t>uchádzačom</w:t>
      </w:r>
      <w:r w:rsidR="00BE20D5" w:rsidRPr="00A532AB">
        <w:rPr>
          <w:rFonts w:ascii="Nudista" w:hAnsi="Nudista" w:cs="Arial"/>
          <w:sz w:val="20"/>
          <w:szCs w:val="20"/>
          <w:lang w:eastAsia="sk-SK"/>
        </w:rPr>
        <w:t xml:space="preserve">, ktorými preukáže, že ním navrhované opatrenia o zavedení systému environmentálneho manažérstva sú v súlade s požadovanými normami systému environmentálneho manažérstva. </w:t>
      </w:r>
    </w:p>
    <w:p w14:paraId="147E6C86" w14:textId="77777777" w:rsidR="00D10CA0" w:rsidRDefault="00D10CA0" w:rsidP="00D10CA0">
      <w:pPr>
        <w:pStyle w:val="Nadpis3"/>
        <w:keepNext w:val="0"/>
        <w:keepLines w:val="0"/>
        <w:numPr>
          <w:ilvl w:val="0"/>
          <w:numId w:val="0"/>
        </w:numPr>
        <w:spacing w:after="0" w:line="240" w:lineRule="auto"/>
        <w:ind w:left="567"/>
        <w:jc w:val="both"/>
        <w:rPr>
          <w:rFonts w:ascii="Nudista" w:hAnsi="Nudista" w:cs="Arial"/>
          <w:shd w:val="clear" w:color="auto" w:fill="FFFFFF"/>
        </w:rPr>
      </w:pPr>
    </w:p>
    <w:p w14:paraId="412626EF" w14:textId="15D12B7F" w:rsidR="00F834B1" w:rsidRPr="00A532AB" w:rsidRDefault="00F834B1" w:rsidP="00D10CA0">
      <w:pPr>
        <w:pStyle w:val="Odsekzoznamu"/>
        <w:numPr>
          <w:ilvl w:val="2"/>
          <w:numId w:val="167"/>
        </w:numPr>
        <w:spacing w:after="120" w:line="240" w:lineRule="auto"/>
        <w:ind w:left="567" w:hanging="567"/>
        <w:jc w:val="both"/>
        <w:outlineLvl w:val="2"/>
        <w:rPr>
          <w:rFonts w:ascii="Nudista" w:hAnsi="Nudista" w:cs="Arial"/>
          <w:shd w:val="clear" w:color="auto" w:fill="FFFFFF"/>
        </w:rPr>
      </w:pPr>
      <w:r w:rsidRPr="00A532AB">
        <w:rPr>
          <w:rFonts w:ascii="Nudista" w:hAnsi="Nudista" w:cs="Arial"/>
          <w:shd w:val="clear" w:color="auto" w:fill="FFFFFF"/>
        </w:rPr>
        <w:t>Uchádzač môže na preukázanie technickej spôsobilosti alebo odbornej spôsobilosti využiť technické a odborné kapacity inej osoby, bez ohľadu na ich právny vzťah v súlade s ustanovením § 34 ods. 3 ZVO.</w:t>
      </w:r>
    </w:p>
    <w:p w14:paraId="5889B233" w14:textId="77777777" w:rsidR="00E53E48" w:rsidRPr="00A532AB" w:rsidRDefault="00E53E48" w:rsidP="00E83DC7">
      <w:pPr>
        <w:pStyle w:val="Nadpis3"/>
        <w:keepNext w:val="0"/>
        <w:keepLines w:val="0"/>
        <w:numPr>
          <w:ilvl w:val="0"/>
          <w:numId w:val="0"/>
        </w:numPr>
        <w:spacing w:after="120" w:line="240" w:lineRule="auto"/>
        <w:jc w:val="both"/>
        <w:rPr>
          <w:rFonts w:ascii="Nudista" w:hAnsi="Nudista"/>
          <w:b/>
          <w:caps/>
          <w:color w:val="008998"/>
          <w:spacing w:val="30"/>
          <w:szCs w:val="20"/>
        </w:rPr>
      </w:pPr>
    </w:p>
    <w:p w14:paraId="355220ED" w14:textId="5651EEB9" w:rsidR="00C15515" w:rsidRPr="00A532AB" w:rsidRDefault="00C15515" w:rsidP="005A5CC6">
      <w:pPr>
        <w:pStyle w:val="SAP1"/>
        <w:numPr>
          <w:ilvl w:val="1"/>
          <w:numId w:val="167"/>
        </w:numPr>
        <w:spacing w:before="120" w:after="120"/>
        <w:rPr>
          <w:rFonts w:ascii="Nudista" w:hAnsi="Nudista"/>
          <w:lang w:val="sk-SK"/>
        </w:rPr>
      </w:pPr>
      <w:bookmarkStart w:id="178" w:name="_Toc86843107"/>
      <w:r w:rsidRPr="00A532AB">
        <w:rPr>
          <w:rFonts w:ascii="Nudista" w:hAnsi="Nudista"/>
          <w:lang w:val="sk-SK"/>
        </w:rPr>
        <w:t>Spoločné podmienky k preukazovaniu splnenia podmienok účasti</w:t>
      </w:r>
      <w:bookmarkEnd w:id="178"/>
      <w:r w:rsidRPr="00A532AB">
        <w:rPr>
          <w:rFonts w:ascii="Nudista" w:hAnsi="Nudista"/>
          <w:lang w:val="sk-SK"/>
        </w:rPr>
        <w:t xml:space="preserve"> </w:t>
      </w:r>
    </w:p>
    <w:p w14:paraId="190B9FC7" w14:textId="29ECBA7D" w:rsidR="00E650F8" w:rsidRPr="00A532AB" w:rsidRDefault="001D320C" w:rsidP="00BE20D5">
      <w:pPr>
        <w:pStyle w:val="Odsekzoznamu"/>
        <w:numPr>
          <w:ilvl w:val="2"/>
          <w:numId w:val="167"/>
        </w:numPr>
        <w:spacing w:after="120" w:line="240" w:lineRule="auto"/>
        <w:ind w:left="567" w:hanging="567"/>
        <w:jc w:val="both"/>
        <w:outlineLvl w:val="2"/>
        <w:rPr>
          <w:rFonts w:ascii="Nudista" w:hAnsi="Nudista" w:cs="Arial"/>
          <w:shd w:val="clear" w:color="auto" w:fill="FFFFFF"/>
        </w:rPr>
      </w:pPr>
      <w:r w:rsidRPr="00BE20D5">
        <w:rPr>
          <w:rFonts w:ascii="Nudista" w:hAnsi="Nudista" w:cs="Arial"/>
          <w:shd w:val="clear" w:color="auto" w:fill="FFFFFF"/>
        </w:rPr>
        <w:t>Uchádzač</w:t>
      </w:r>
      <w:r w:rsidRPr="00A532AB">
        <w:rPr>
          <w:rFonts w:ascii="Nudista" w:hAnsi="Nudista" w:cs="Arial"/>
          <w:shd w:val="clear" w:color="auto" w:fill="FFFFFF"/>
        </w:rPr>
        <w:t xml:space="preserve"> môže d</w:t>
      </w:r>
      <w:r w:rsidR="00516CD4" w:rsidRPr="00A532AB">
        <w:rPr>
          <w:rFonts w:ascii="Nudista" w:hAnsi="Nudista" w:cs="Arial"/>
          <w:shd w:val="clear" w:color="auto" w:fill="FFFFFF"/>
        </w:rPr>
        <w:t>oklady na preukázanie splnenia</w:t>
      </w:r>
      <w:r w:rsidR="00F834B1" w:rsidRPr="00A532AB">
        <w:rPr>
          <w:rFonts w:ascii="Nudista" w:hAnsi="Nudista" w:cs="Arial"/>
          <w:shd w:val="clear" w:color="auto" w:fill="FFFFFF"/>
        </w:rPr>
        <w:t xml:space="preserve"> podmienok účasti </w:t>
      </w:r>
      <w:r w:rsidR="00516CD4" w:rsidRPr="00A532AB">
        <w:rPr>
          <w:rFonts w:ascii="Nudista" w:hAnsi="Nudista" w:cs="Arial"/>
          <w:shd w:val="clear" w:color="auto" w:fill="FFFFFF"/>
        </w:rPr>
        <w:t xml:space="preserve">predbežne nahradiť </w:t>
      </w:r>
      <w:r w:rsidR="00F834B1" w:rsidRPr="00A532AB">
        <w:rPr>
          <w:rFonts w:ascii="Nudista" w:hAnsi="Nudista" w:cs="Arial"/>
          <w:shd w:val="clear" w:color="auto" w:fill="FFFFFF"/>
        </w:rPr>
        <w:t xml:space="preserve">Jednotným európskym dokumentom </w:t>
      </w:r>
      <w:r w:rsidRPr="00A532AB">
        <w:rPr>
          <w:rFonts w:ascii="Nudista" w:hAnsi="Nudista" w:cs="Arial"/>
          <w:shd w:val="clear" w:color="auto" w:fill="FFFFFF"/>
        </w:rPr>
        <w:t xml:space="preserve">(JED) </w:t>
      </w:r>
      <w:r w:rsidR="00F834B1" w:rsidRPr="00A532AB">
        <w:rPr>
          <w:rFonts w:ascii="Nudista" w:hAnsi="Nudista" w:cs="Arial"/>
          <w:shd w:val="clear" w:color="auto" w:fill="FFFFFF"/>
        </w:rPr>
        <w:t>v zmysle § 39 ZVO</w:t>
      </w:r>
      <w:r w:rsidR="00E650F8" w:rsidRPr="00A532AB">
        <w:rPr>
          <w:rFonts w:ascii="Nudista" w:hAnsi="Nudista" w:cs="Arial"/>
          <w:shd w:val="clear" w:color="auto" w:fill="FFFFFF"/>
        </w:rPr>
        <w:t xml:space="preserve"> (podrobnejšie inštrukcie sú na web stránke Úradu pre verejné obstarávanie: hhttps://www.uvo.gov.sk/jednotny-europsky-dokument-pre-verejne-obstaravanie-602.html).</w:t>
      </w:r>
    </w:p>
    <w:p w14:paraId="4CED4126" w14:textId="77777777" w:rsidR="00BE20D5" w:rsidRPr="00BE20D5" w:rsidRDefault="00BE20D5" w:rsidP="00BE20D5">
      <w:pPr>
        <w:pStyle w:val="Odsekzoznamu"/>
        <w:spacing w:after="120" w:line="240" w:lineRule="auto"/>
        <w:ind w:left="567"/>
        <w:jc w:val="both"/>
        <w:outlineLvl w:val="2"/>
        <w:rPr>
          <w:rFonts w:ascii="Nudista" w:hAnsi="Nudista"/>
        </w:rPr>
      </w:pPr>
    </w:p>
    <w:p w14:paraId="594D7E86" w14:textId="475E5876" w:rsidR="007716B0" w:rsidRPr="00BE20D5" w:rsidRDefault="00516CD4" w:rsidP="00BE20D5">
      <w:pPr>
        <w:pStyle w:val="Odsekzoznamu"/>
        <w:numPr>
          <w:ilvl w:val="2"/>
          <w:numId w:val="167"/>
        </w:numPr>
        <w:spacing w:after="120" w:line="240" w:lineRule="auto"/>
        <w:ind w:left="567" w:hanging="567"/>
        <w:jc w:val="both"/>
        <w:outlineLvl w:val="2"/>
        <w:rPr>
          <w:rFonts w:ascii="Nudista" w:hAnsi="Nudista"/>
        </w:rPr>
      </w:pPr>
      <w:r w:rsidRPr="00A532AB">
        <w:rPr>
          <w:rFonts w:ascii="Nudista" w:hAnsi="Nudista" w:cs="Arial"/>
          <w:shd w:val="clear" w:color="auto" w:fill="FFFFFF"/>
        </w:rPr>
        <w:t>Verejný obstarávateľ v súvislosti Jednotným európskym dokumentom obmedzuje informácie požadované na preukázanie splnenia podmienky účasti (týkajúce sa časti IV: Podmienky účasti oddiel A až D) na jednu otázku, s odpoveďou áno alebo nie (</w:t>
      </w:r>
      <w:r w:rsidRPr="00A532AB">
        <w:rPr>
          <w:rFonts w:ascii="Courier New" w:hAnsi="Courier New" w:cs="Courier New"/>
          <w:shd w:val="clear" w:color="auto" w:fill="FFFFFF"/>
        </w:rPr>
        <w:t>α</w:t>
      </w:r>
      <w:r w:rsidRPr="00A532AB">
        <w:rPr>
          <w:rFonts w:ascii="Nudista" w:hAnsi="Nudista" w:cs="Arial"/>
          <w:shd w:val="clear" w:color="auto" w:fill="FFFFFF"/>
        </w:rPr>
        <w:t>: Glob</w:t>
      </w:r>
      <w:r w:rsidRPr="00A532AB">
        <w:rPr>
          <w:rFonts w:ascii="Nudista" w:hAnsi="Nudista" w:cs="Nudista"/>
          <w:shd w:val="clear" w:color="auto" w:fill="FFFFFF"/>
        </w:rPr>
        <w:t>á</w:t>
      </w:r>
      <w:r w:rsidRPr="00A532AB">
        <w:rPr>
          <w:rFonts w:ascii="Nudista" w:hAnsi="Nudista" w:cs="Arial"/>
          <w:shd w:val="clear" w:color="auto" w:fill="FFFFFF"/>
        </w:rPr>
        <w:t xml:space="preserve">lny </w:t>
      </w:r>
      <w:r w:rsidRPr="00A532AB">
        <w:rPr>
          <w:rFonts w:ascii="Nudista" w:hAnsi="Nudista" w:cs="Nudista"/>
          <w:shd w:val="clear" w:color="auto" w:fill="FFFFFF"/>
        </w:rPr>
        <w:t>ú</w:t>
      </w:r>
      <w:r w:rsidRPr="00A532AB">
        <w:rPr>
          <w:rFonts w:ascii="Nudista" w:hAnsi="Nudista" w:cs="Arial"/>
          <w:shd w:val="clear" w:color="auto" w:fill="FFFFFF"/>
        </w:rPr>
        <w:t>daj pre v</w:t>
      </w:r>
      <w:r w:rsidRPr="00A532AB">
        <w:rPr>
          <w:rFonts w:ascii="Nudista" w:hAnsi="Nudista" w:cs="Nudista"/>
          <w:shd w:val="clear" w:color="auto" w:fill="FFFFFF"/>
        </w:rPr>
        <w:t>š</w:t>
      </w:r>
      <w:r w:rsidRPr="00A532AB">
        <w:rPr>
          <w:rFonts w:ascii="Nudista" w:hAnsi="Nudista" w:cs="Arial"/>
          <w:shd w:val="clear" w:color="auto" w:fill="FFFFFF"/>
        </w:rPr>
        <w:t xml:space="preserve">etky podmienky </w:t>
      </w:r>
      <w:r w:rsidRPr="00A532AB">
        <w:rPr>
          <w:rFonts w:ascii="Nudista" w:hAnsi="Nudista" w:cs="Nudista"/>
          <w:shd w:val="clear" w:color="auto" w:fill="FFFFFF"/>
        </w:rPr>
        <w:t>úč</w:t>
      </w:r>
      <w:r w:rsidRPr="00A532AB">
        <w:rPr>
          <w:rFonts w:ascii="Nudista" w:hAnsi="Nudista" w:cs="Arial"/>
          <w:shd w:val="clear" w:color="auto" w:fill="FFFFFF"/>
        </w:rPr>
        <w:t>asti),</w:t>
      </w:r>
      <w:r w:rsidRPr="00A532AB">
        <w:rPr>
          <w:rFonts w:ascii="Nudista" w:hAnsi="Nudista"/>
        </w:rPr>
        <w:t xml:space="preserve"> t.</w:t>
      </w:r>
      <w:r w:rsidR="00B64A84" w:rsidRPr="00A532AB">
        <w:rPr>
          <w:rFonts w:ascii="Nudista" w:hAnsi="Nudista"/>
        </w:rPr>
        <w:t xml:space="preserve"> </w:t>
      </w:r>
      <w:r w:rsidRPr="00A532AB">
        <w:rPr>
          <w:rFonts w:ascii="Nudista" w:hAnsi="Nudista"/>
        </w:rPr>
        <w:t>j. či hospodárske subjekty spĺňajú všetky požadované podmienky účasti, týkajúce sa ekonomického a finančného postavenia a technickej alebo odbornej spôsobilosti.</w:t>
      </w:r>
    </w:p>
    <w:p w14:paraId="53EDC346" w14:textId="77777777" w:rsidR="00BE20D5" w:rsidRPr="00BE20D5" w:rsidRDefault="00BE20D5" w:rsidP="00BE20D5">
      <w:pPr>
        <w:pStyle w:val="Odsekzoznamu"/>
        <w:spacing w:after="120" w:line="240" w:lineRule="auto"/>
        <w:ind w:left="567"/>
        <w:jc w:val="both"/>
        <w:outlineLvl w:val="2"/>
        <w:rPr>
          <w:rFonts w:ascii="Nudista" w:hAnsi="Nudista"/>
        </w:rPr>
      </w:pPr>
    </w:p>
    <w:p w14:paraId="7250E099" w14:textId="75435FDD" w:rsidR="00CE3D6A" w:rsidRPr="00BE20D5" w:rsidRDefault="007716B0" w:rsidP="00BE20D5">
      <w:pPr>
        <w:pStyle w:val="Odsekzoznamu"/>
        <w:numPr>
          <w:ilvl w:val="2"/>
          <w:numId w:val="167"/>
        </w:numPr>
        <w:spacing w:after="120" w:line="240" w:lineRule="auto"/>
        <w:ind w:left="567" w:hanging="567"/>
        <w:jc w:val="both"/>
        <w:outlineLvl w:val="2"/>
        <w:rPr>
          <w:rFonts w:ascii="Nudista" w:hAnsi="Nudista"/>
        </w:rPr>
      </w:pPr>
      <w:r w:rsidRPr="00A532AB">
        <w:rPr>
          <w:rFonts w:ascii="Nudista" w:hAnsi="Nudista" w:cs="Arial"/>
        </w:rPr>
        <w:t xml:space="preserve">Ak uchádzač využíva na preukázanie splnenia podmienok účasti kapacity alebo zdroje inej osoby podľa </w:t>
      </w:r>
      <w:proofErr w:type="spellStart"/>
      <w:r w:rsidRPr="00BE20D5">
        <w:rPr>
          <w:rFonts w:ascii="Nudista" w:hAnsi="Nudista" w:cs="Arial"/>
          <w:shd w:val="clear" w:color="auto" w:fill="FFFFFF"/>
        </w:rPr>
        <w:t>ust</w:t>
      </w:r>
      <w:proofErr w:type="spellEnd"/>
      <w:r w:rsidRPr="00A532AB">
        <w:rPr>
          <w:rFonts w:ascii="Nudista" w:hAnsi="Nudista" w:cs="Arial"/>
        </w:rPr>
        <w:t>. § 33 ods. 2 a/alebo § 34 ods. 3 ZVO, predloží samostatný formulár JED za každú takúto osobu, riadne vyplnený a s podpisom príslušných subjektov.</w:t>
      </w:r>
    </w:p>
    <w:p w14:paraId="00777711" w14:textId="77777777" w:rsidR="00BE20D5" w:rsidRDefault="00BE20D5" w:rsidP="00BE20D5">
      <w:pPr>
        <w:pStyle w:val="Odsekzoznamu"/>
        <w:spacing w:after="120" w:line="240" w:lineRule="auto"/>
        <w:ind w:left="567"/>
        <w:jc w:val="both"/>
        <w:outlineLvl w:val="2"/>
        <w:rPr>
          <w:rFonts w:ascii="Nudista" w:hAnsi="Nudista" w:cs="Arial"/>
        </w:rPr>
      </w:pPr>
    </w:p>
    <w:p w14:paraId="7BF2A6B2" w14:textId="1B859D63" w:rsidR="00E650F8" w:rsidRPr="00BE20D5" w:rsidRDefault="001D320C" w:rsidP="00BE20D5">
      <w:pPr>
        <w:pStyle w:val="Odsekzoznamu"/>
        <w:numPr>
          <w:ilvl w:val="2"/>
          <w:numId w:val="167"/>
        </w:numPr>
        <w:spacing w:after="120" w:line="240" w:lineRule="auto"/>
        <w:ind w:left="567" w:hanging="567"/>
        <w:jc w:val="both"/>
        <w:outlineLvl w:val="2"/>
        <w:rPr>
          <w:rFonts w:ascii="Nudista" w:hAnsi="Nudista" w:cs="Arial"/>
        </w:rPr>
      </w:pPr>
      <w:r w:rsidRPr="00A532AB">
        <w:rPr>
          <w:rFonts w:ascii="Nudista" w:hAnsi="Nudista" w:cs="Arial"/>
        </w:rPr>
        <w:t xml:space="preserve">Ak uchádzač použije JED, verejný obstarávateľ môže na účely zabezpečenia riadneho priebehu </w:t>
      </w:r>
      <w:r w:rsidRPr="00BE20D5">
        <w:rPr>
          <w:rFonts w:ascii="Nudista" w:hAnsi="Nudista" w:cs="Arial"/>
          <w:shd w:val="clear" w:color="auto" w:fill="FFFFFF"/>
        </w:rPr>
        <w:t>verejného</w:t>
      </w:r>
      <w:r w:rsidRPr="00A532AB">
        <w:rPr>
          <w:rFonts w:ascii="Nudista" w:hAnsi="Nudista" w:cs="Arial"/>
        </w:rPr>
        <w:t xml:space="preserve"> obstarávania postupovať podľa § 39 ods. 6 ZVO. </w:t>
      </w:r>
    </w:p>
    <w:p w14:paraId="6F3FDF78" w14:textId="77777777" w:rsidR="00BE20D5" w:rsidRPr="00BE20D5" w:rsidRDefault="00BE20D5" w:rsidP="00BE20D5">
      <w:pPr>
        <w:pStyle w:val="Odsekzoznamu"/>
        <w:spacing w:after="120" w:line="240" w:lineRule="auto"/>
        <w:ind w:left="567"/>
        <w:jc w:val="both"/>
        <w:outlineLvl w:val="2"/>
        <w:rPr>
          <w:rFonts w:ascii="Nudista" w:hAnsi="Nudista" w:cs="Arial"/>
        </w:rPr>
      </w:pPr>
    </w:p>
    <w:p w14:paraId="5A22D045" w14:textId="6FF398F5" w:rsidR="00E650F8" w:rsidRPr="00A532AB" w:rsidRDefault="00E650F8" w:rsidP="00BE20D5">
      <w:pPr>
        <w:pStyle w:val="Odsekzoznamu"/>
        <w:numPr>
          <w:ilvl w:val="2"/>
          <w:numId w:val="167"/>
        </w:numPr>
        <w:spacing w:after="120" w:line="240" w:lineRule="auto"/>
        <w:ind w:left="567" w:hanging="567"/>
        <w:jc w:val="both"/>
        <w:outlineLvl w:val="2"/>
        <w:rPr>
          <w:rFonts w:ascii="Nudista" w:hAnsi="Nudista" w:cs="Arial"/>
        </w:rPr>
      </w:pPr>
      <w:r w:rsidRPr="00A532AB">
        <w:rPr>
          <w:rFonts w:ascii="Nudista" w:hAnsi="Nudista" w:cs="Arial"/>
          <w:shd w:val="clear" w:color="auto" w:fill="FFFFFF"/>
        </w:rPr>
        <w:t>Doklady</w:t>
      </w:r>
      <w:r w:rsidRPr="00A532AB">
        <w:rPr>
          <w:rFonts w:ascii="Nudista" w:hAnsi="Nudista" w:cs="Arial"/>
        </w:rPr>
        <w:t xml:space="preserve"> preukazujúce splnenie podmienok účasti predkladá verejnému obstarávateľovi uchádzač podľa § 55 ods. 1 ZVO v čase a spôsobom určeným Verejným obstarávateľom.</w:t>
      </w:r>
    </w:p>
    <w:p w14:paraId="0F19B981" w14:textId="77777777" w:rsidR="00E650F8" w:rsidRPr="00A532AB" w:rsidRDefault="00E650F8" w:rsidP="00E83DC7">
      <w:pPr>
        <w:spacing w:line="240" w:lineRule="auto"/>
        <w:rPr>
          <w:rFonts w:ascii="Nudista" w:hAnsi="Nudista"/>
        </w:rPr>
      </w:pPr>
    </w:p>
    <w:p w14:paraId="6596365A" w14:textId="77777777" w:rsidR="00F834B1" w:rsidRPr="00A532AB" w:rsidRDefault="00F834B1" w:rsidP="00E83DC7">
      <w:pPr>
        <w:spacing w:line="240" w:lineRule="auto"/>
        <w:rPr>
          <w:rFonts w:ascii="Nudista" w:hAnsi="Nudista"/>
        </w:rPr>
      </w:pPr>
    </w:p>
    <w:p w14:paraId="31C9DC41" w14:textId="77777777" w:rsidR="00B64A84" w:rsidRPr="00A532AB" w:rsidRDefault="00B64A84" w:rsidP="00E83DC7">
      <w:pPr>
        <w:pStyle w:val="SAPHlavn"/>
        <w:widowControl/>
        <w:spacing w:after="0" w:line="240" w:lineRule="auto"/>
        <w:rPr>
          <w:rFonts w:ascii="Nudista" w:hAnsi="Nudista"/>
        </w:rPr>
        <w:sectPr w:rsidR="00B64A84" w:rsidRPr="00A532AB" w:rsidSect="00A10A6A">
          <w:headerReference w:type="even" r:id="rId26"/>
          <w:headerReference w:type="default" r:id="rId27"/>
          <w:headerReference w:type="first" r:id="rId28"/>
          <w:pgSz w:w="11906" w:h="16838"/>
          <w:pgMar w:top="1417" w:right="1417" w:bottom="1134" w:left="1417" w:header="708" w:footer="379" w:gutter="0"/>
          <w:cols w:space="708"/>
          <w:docGrid w:linePitch="360"/>
        </w:sectPr>
      </w:pPr>
    </w:p>
    <w:p w14:paraId="118048EA" w14:textId="1F7A4C32" w:rsidR="0089136E" w:rsidRPr="00A532AB" w:rsidRDefault="0089136E" w:rsidP="00E83DC7">
      <w:pPr>
        <w:pStyle w:val="SAPHlavn"/>
        <w:widowControl/>
        <w:spacing w:after="0" w:line="240" w:lineRule="auto"/>
        <w:rPr>
          <w:rFonts w:ascii="Nudista" w:hAnsi="Nudista"/>
        </w:rPr>
      </w:pPr>
      <w:bookmarkStart w:id="179" w:name="_Toc86843108"/>
      <w:r w:rsidRPr="00AE3F3D">
        <w:rPr>
          <w:rFonts w:ascii="Nudista" w:hAnsi="Nudista"/>
        </w:rPr>
        <w:lastRenderedPageBreak/>
        <w:t>ČASŤ E. Obchodné podmienky</w:t>
      </w:r>
      <w:bookmarkEnd w:id="179"/>
    </w:p>
    <w:p w14:paraId="2DC6803D" w14:textId="77777777" w:rsidR="0094391B" w:rsidRPr="00A532AB" w:rsidRDefault="0094391B" w:rsidP="00E83DC7">
      <w:pPr>
        <w:pStyle w:val="SAP1"/>
        <w:widowControl/>
        <w:numPr>
          <w:ilvl w:val="0"/>
          <w:numId w:val="0"/>
        </w:numPr>
        <w:spacing w:before="0" w:after="0" w:line="240" w:lineRule="auto"/>
        <w:ind w:left="576"/>
        <w:rPr>
          <w:rFonts w:ascii="Nudista" w:hAnsi="Nudista"/>
          <w:b w:val="0"/>
          <w:lang w:val="sk-SK"/>
        </w:rPr>
      </w:pPr>
      <w:bookmarkStart w:id="180" w:name="_1yyy98l" w:colFirst="0" w:colLast="0"/>
      <w:bookmarkEnd w:id="180"/>
    </w:p>
    <w:p w14:paraId="33327F20" w14:textId="63CFB50F" w:rsidR="0094391B" w:rsidRPr="00A532AB" w:rsidRDefault="0094391B" w:rsidP="00E83DC7">
      <w:pPr>
        <w:pStyle w:val="SAP1"/>
        <w:widowControl/>
        <w:numPr>
          <w:ilvl w:val="1"/>
          <w:numId w:val="17"/>
        </w:numPr>
        <w:spacing w:before="0" w:after="0" w:line="240" w:lineRule="auto"/>
        <w:rPr>
          <w:rFonts w:ascii="Nudista" w:hAnsi="Nudista"/>
          <w:b w:val="0"/>
          <w:lang w:val="sk-SK"/>
        </w:rPr>
      </w:pPr>
      <w:bookmarkStart w:id="181" w:name="_Toc86843109"/>
      <w:r w:rsidRPr="00A532AB">
        <w:rPr>
          <w:rFonts w:ascii="Nudista" w:hAnsi="Nudista"/>
          <w:lang w:val="sk-SK"/>
        </w:rPr>
        <w:t>Podmienky uzatvorenia zmluvy</w:t>
      </w:r>
      <w:bookmarkEnd w:id="181"/>
    </w:p>
    <w:p w14:paraId="3343B5BC"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rPr>
      </w:pPr>
    </w:p>
    <w:p w14:paraId="0D60BCB4" w14:textId="1E47B771" w:rsidR="00C436F9" w:rsidRPr="00A532AB" w:rsidRDefault="00C436F9" w:rsidP="00A532AB">
      <w:pPr>
        <w:pStyle w:val="Nadpis3"/>
        <w:keepNext w:val="0"/>
        <w:keepLines w:val="0"/>
        <w:widowControl w:val="0"/>
        <w:numPr>
          <w:ilvl w:val="2"/>
          <w:numId w:val="6"/>
        </w:numPr>
        <w:spacing w:after="0" w:line="240" w:lineRule="auto"/>
        <w:ind w:left="567" w:hanging="567"/>
        <w:jc w:val="both"/>
        <w:rPr>
          <w:rFonts w:ascii="Nudista" w:hAnsi="Nudista"/>
        </w:rPr>
      </w:pPr>
      <w:r w:rsidRPr="00A532AB">
        <w:rPr>
          <w:rFonts w:ascii="Nudista" w:hAnsi="Nudista"/>
        </w:rPr>
        <w:t>S</w:t>
      </w:r>
      <w:r w:rsidRPr="00A532AB">
        <w:rPr>
          <w:rFonts w:ascii="Nudista" w:eastAsia="Calibri" w:hAnsi="Nudista" w:cs="Calibri"/>
        </w:rPr>
        <w:t> </w:t>
      </w:r>
      <w:r w:rsidRPr="00A532AB">
        <w:rPr>
          <w:rFonts w:ascii="Nudista" w:hAnsi="Nudista"/>
        </w:rPr>
        <w:t xml:space="preserve">úspešným </w:t>
      </w:r>
      <w:bookmarkStart w:id="182" w:name="_Hlk86339149"/>
      <w:r w:rsidRPr="00A532AB">
        <w:rPr>
          <w:rFonts w:ascii="Nudista" w:hAnsi="Nudista"/>
        </w:rPr>
        <w:t xml:space="preserve">uchádzačom </w:t>
      </w:r>
      <w:r w:rsidR="008E794F" w:rsidRPr="00A532AB">
        <w:rPr>
          <w:rFonts w:ascii="Nudista" w:hAnsi="Nudista"/>
        </w:rPr>
        <w:t xml:space="preserve">bude pre Časť I. predmetu zákazky uzatvorená zmluva o dielo podľa § 536 a </w:t>
      </w:r>
      <w:proofErr w:type="spellStart"/>
      <w:r w:rsidR="008E794F" w:rsidRPr="00A532AB">
        <w:rPr>
          <w:rFonts w:ascii="Nudista" w:hAnsi="Nudista"/>
        </w:rPr>
        <w:t>nasl</w:t>
      </w:r>
      <w:proofErr w:type="spellEnd"/>
      <w:r w:rsidR="008E794F" w:rsidRPr="00A532AB">
        <w:rPr>
          <w:rFonts w:ascii="Nudista" w:hAnsi="Nudista"/>
        </w:rPr>
        <w:t xml:space="preserve">. Zákona č. 513/1991 Zb. Obchodný zákonník v platnom znení a pre Časť II. predmetu zákazky Zmluva na dodávku softvérového diela podľa § 536 a </w:t>
      </w:r>
      <w:proofErr w:type="spellStart"/>
      <w:r w:rsidR="008E794F" w:rsidRPr="00A532AB">
        <w:rPr>
          <w:rFonts w:ascii="Nudista" w:hAnsi="Nudista"/>
        </w:rPr>
        <w:t>nasl</w:t>
      </w:r>
      <w:proofErr w:type="spellEnd"/>
      <w:r w:rsidR="008E794F" w:rsidRPr="00A532AB">
        <w:rPr>
          <w:rFonts w:ascii="Nudista" w:hAnsi="Nudista"/>
        </w:rPr>
        <w:t xml:space="preserve">. Zákona č. 513/1991 Zb. Obchodný zákonník v platnom znení a § 65 a </w:t>
      </w:r>
      <w:proofErr w:type="spellStart"/>
      <w:r w:rsidR="008E794F" w:rsidRPr="00A532AB">
        <w:rPr>
          <w:rFonts w:ascii="Nudista" w:hAnsi="Nudista"/>
        </w:rPr>
        <w:t>nasl</w:t>
      </w:r>
      <w:proofErr w:type="spellEnd"/>
      <w:r w:rsidR="008E794F" w:rsidRPr="00A532AB">
        <w:rPr>
          <w:rFonts w:ascii="Nudista" w:hAnsi="Nudista"/>
        </w:rPr>
        <w:t xml:space="preserve">. Zákona č. 185/2015 </w:t>
      </w:r>
      <w:proofErr w:type="spellStart"/>
      <w:r w:rsidR="008E794F" w:rsidRPr="00A532AB">
        <w:rPr>
          <w:rFonts w:ascii="Nudista" w:hAnsi="Nudista"/>
        </w:rPr>
        <w:t>Z.z</w:t>
      </w:r>
      <w:proofErr w:type="spellEnd"/>
      <w:r w:rsidR="008E794F" w:rsidRPr="00A532AB">
        <w:rPr>
          <w:rFonts w:ascii="Nudista" w:hAnsi="Nudista"/>
        </w:rPr>
        <w:t>. Autorský zákon v znení</w:t>
      </w:r>
      <w:r w:rsidR="007716B0" w:rsidRPr="00A532AB">
        <w:rPr>
          <w:rFonts w:ascii="Nudista" w:hAnsi="Nudista"/>
        </w:rPr>
        <w:t xml:space="preserve"> (ďalej tiež </w:t>
      </w:r>
      <w:r w:rsidR="008E794F">
        <w:rPr>
          <w:rFonts w:ascii="Nudista" w:hAnsi="Nudista"/>
        </w:rPr>
        <w:t xml:space="preserve">spolu </w:t>
      </w:r>
      <w:r w:rsidR="007716B0" w:rsidRPr="00A532AB">
        <w:rPr>
          <w:rFonts w:ascii="Nudista" w:hAnsi="Nudista"/>
        </w:rPr>
        <w:t>len „</w:t>
      </w:r>
      <w:r w:rsidR="007716B0" w:rsidRPr="00A532AB">
        <w:rPr>
          <w:rFonts w:ascii="Nudista" w:hAnsi="Nudista"/>
          <w:b/>
        </w:rPr>
        <w:t>Zmluva</w:t>
      </w:r>
      <w:r w:rsidR="007716B0" w:rsidRPr="00A532AB">
        <w:rPr>
          <w:rFonts w:ascii="Nudista" w:hAnsi="Nudista"/>
        </w:rPr>
        <w:t xml:space="preserve">“) </w:t>
      </w:r>
      <w:bookmarkEnd w:id="182"/>
      <w:r w:rsidRPr="00A532AB">
        <w:rPr>
          <w:rFonts w:ascii="Nudista" w:hAnsi="Nudista"/>
        </w:rPr>
        <w:t>za podmienok uvedených nižšie, ako aj ďalších štandardných obchodných podmienok používaných pre takýto typ zmluvy a</w:t>
      </w:r>
      <w:r w:rsidRPr="00A532AB">
        <w:rPr>
          <w:rFonts w:ascii="Nudista" w:eastAsia="Calibri" w:hAnsi="Nudista" w:cs="Calibri"/>
        </w:rPr>
        <w:t> </w:t>
      </w:r>
      <w:r w:rsidRPr="00A532AB">
        <w:rPr>
          <w:rFonts w:ascii="Nudista" w:hAnsi="Nudista"/>
        </w:rPr>
        <w:t>rovnaké alebo podobné predmety plnenia v</w:t>
      </w:r>
      <w:r w:rsidRPr="00A532AB">
        <w:rPr>
          <w:rFonts w:ascii="Nudista" w:eastAsia="Calibri" w:hAnsi="Nudista" w:cs="Calibri"/>
        </w:rPr>
        <w:t> </w:t>
      </w:r>
      <w:r w:rsidRPr="00A532AB">
        <w:rPr>
          <w:rFonts w:ascii="Nudista" w:hAnsi="Nudista"/>
        </w:rPr>
        <w:t>súlade s</w:t>
      </w:r>
      <w:r w:rsidRPr="00A532AB">
        <w:rPr>
          <w:rFonts w:ascii="Nudista" w:eastAsia="Calibri" w:hAnsi="Nudista" w:cs="Calibri"/>
        </w:rPr>
        <w:t> </w:t>
      </w:r>
      <w:r w:rsidRPr="00A532AB">
        <w:rPr>
          <w:rFonts w:ascii="Nudista" w:hAnsi="Nudista"/>
        </w:rPr>
        <w:t xml:space="preserve">právom Slovenskej republiky. Predmet plnenia, ako aj jeho cena budú presne zodpovedať obsahu ponuky </w:t>
      </w:r>
      <w:r w:rsidR="00751896" w:rsidRPr="00A532AB">
        <w:rPr>
          <w:rFonts w:ascii="Nudista" w:hAnsi="Nudista"/>
        </w:rPr>
        <w:t xml:space="preserve">úspešného uchádzača </w:t>
      </w:r>
      <w:r w:rsidRPr="00A532AB">
        <w:rPr>
          <w:rFonts w:ascii="Nudista" w:hAnsi="Nudista"/>
        </w:rPr>
        <w:t>a bude v súlade so špecifikáciou stanovenou v</w:t>
      </w:r>
      <w:r w:rsidRPr="00A532AB">
        <w:rPr>
          <w:rFonts w:ascii="Nudista" w:eastAsia="Calibri" w:hAnsi="Nudista" w:cs="Calibri"/>
        </w:rPr>
        <w:t> </w:t>
      </w:r>
      <w:r w:rsidRPr="00A532AB">
        <w:rPr>
          <w:rFonts w:ascii="Nudista" w:hAnsi="Nudista"/>
        </w:rPr>
        <w:t>Časti B. Opis predmetu zákazky týchto súťažných podklad</w:t>
      </w:r>
      <w:r w:rsidR="00751896" w:rsidRPr="00A532AB">
        <w:rPr>
          <w:rFonts w:ascii="Nudista" w:hAnsi="Nudista"/>
        </w:rPr>
        <w:t>ov</w:t>
      </w:r>
      <w:r w:rsidRPr="00A532AB">
        <w:rPr>
          <w:rFonts w:ascii="Nudista" w:hAnsi="Nudista"/>
        </w:rPr>
        <w:t xml:space="preserve">. </w:t>
      </w:r>
    </w:p>
    <w:p w14:paraId="6FE473DA" w14:textId="77777777" w:rsidR="00AA22EB" w:rsidRDefault="00AA22EB" w:rsidP="005F01CD">
      <w:pPr>
        <w:pStyle w:val="Nadpis3"/>
        <w:keepNext w:val="0"/>
        <w:keepLines w:val="0"/>
        <w:numPr>
          <w:ilvl w:val="0"/>
          <w:numId w:val="0"/>
        </w:numPr>
        <w:spacing w:after="0" w:line="240" w:lineRule="auto"/>
        <w:ind w:left="567"/>
        <w:jc w:val="both"/>
        <w:rPr>
          <w:rFonts w:ascii="Nudista" w:hAnsi="Nudista"/>
        </w:rPr>
      </w:pPr>
    </w:p>
    <w:p w14:paraId="6B6F8805" w14:textId="26110A19" w:rsidR="00E92024" w:rsidRPr="00A532AB" w:rsidRDefault="0094391B" w:rsidP="00E92024">
      <w:pPr>
        <w:pStyle w:val="Nadpis3"/>
        <w:keepNext w:val="0"/>
        <w:keepLines w:val="0"/>
        <w:numPr>
          <w:ilvl w:val="2"/>
          <w:numId w:val="6"/>
        </w:numPr>
        <w:spacing w:after="0" w:line="240" w:lineRule="auto"/>
        <w:ind w:left="567" w:hanging="567"/>
        <w:jc w:val="both"/>
        <w:rPr>
          <w:rFonts w:ascii="Nudista" w:hAnsi="Nudista"/>
        </w:rPr>
      </w:pPr>
      <w:r w:rsidRPr="00A532AB">
        <w:rPr>
          <w:rFonts w:ascii="Nudista" w:hAnsi="Nudista"/>
        </w:rPr>
        <w:t>Uchádzač predloží v</w:t>
      </w:r>
      <w:r w:rsidRPr="00A532AB">
        <w:rPr>
          <w:rFonts w:ascii="Nudista" w:hAnsi="Nudista" w:cs="Calibri"/>
        </w:rPr>
        <w:t> </w:t>
      </w:r>
      <w:r w:rsidRPr="00A532AB">
        <w:rPr>
          <w:rFonts w:ascii="Nudista" w:hAnsi="Nudista"/>
        </w:rPr>
        <w:t>ponuke návrh Zmluvy vypracovaný v</w:t>
      </w:r>
      <w:r w:rsidRPr="00A532AB">
        <w:rPr>
          <w:rFonts w:ascii="Nudista" w:hAnsi="Nudista" w:cs="Calibri"/>
        </w:rPr>
        <w:t> </w:t>
      </w:r>
      <w:r w:rsidRPr="00A532AB">
        <w:rPr>
          <w:rFonts w:ascii="Nudista" w:hAnsi="Nudista"/>
        </w:rPr>
        <w:t>súlade s</w:t>
      </w:r>
      <w:r w:rsidRPr="00A532AB">
        <w:rPr>
          <w:rFonts w:ascii="Nudista" w:hAnsi="Nudista" w:cs="Calibri"/>
        </w:rPr>
        <w:t> </w:t>
      </w:r>
      <w:r w:rsidRPr="00A532AB">
        <w:rPr>
          <w:rFonts w:ascii="Nudista" w:hAnsi="Nudista"/>
        </w:rPr>
        <w:t xml:space="preserve">týmito súťažnými podkladmi. Uchádzač je povinný použiť </w:t>
      </w:r>
      <w:r w:rsidR="009F6A19" w:rsidRPr="00A532AB">
        <w:rPr>
          <w:rFonts w:ascii="Nudista" w:hAnsi="Nudista"/>
        </w:rPr>
        <w:t xml:space="preserve">návrh </w:t>
      </w:r>
      <w:r w:rsidRPr="00A532AB">
        <w:rPr>
          <w:rFonts w:ascii="Nudista" w:hAnsi="Nudista"/>
        </w:rPr>
        <w:t>Zmluvy uvedený v</w:t>
      </w:r>
      <w:r w:rsidR="00751896" w:rsidRPr="00A532AB">
        <w:rPr>
          <w:rFonts w:ascii="Nudista" w:hAnsi="Nudista" w:cs="Calibri"/>
        </w:rPr>
        <w:t> </w:t>
      </w:r>
      <w:r w:rsidR="00751896" w:rsidRPr="00A532AB">
        <w:rPr>
          <w:rFonts w:ascii="Nudista" w:hAnsi="Nudista"/>
        </w:rPr>
        <w:t xml:space="preserve">Prílohe č. </w:t>
      </w:r>
      <w:r w:rsidR="0089136E" w:rsidRPr="00A532AB">
        <w:rPr>
          <w:rFonts w:ascii="Nudista" w:hAnsi="Nudista"/>
        </w:rPr>
        <w:t>E</w:t>
      </w:r>
      <w:r w:rsidR="00751896" w:rsidRPr="00A532AB">
        <w:rPr>
          <w:rFonts w:ascii="Nudista" w:hAnsi="Nudista"/>
        </w:rPr>
        <w:t>.1</w:t>
      </w:r>
      <w:r w:rsidR="007716B0" w:rsidRPr="00A532AB">
        <w:rPr>
          <w:rFonts w:ascii="Nudista" w:hAnsi="Nudista"/>
        </w:rPr>
        <w:t xml:space="preserve"> a E.2</w:t>
      </w:r>
      <w:r w:rsidR="0002484D" w:rsidRPr="00A532AB">
        <w:rPr>
          <w:rFonts w:ascii="Nudista" w:hAnsi="Nudista"/>
        </w:rPr>
        <w:t xml:space="preserve"> </w:t>
      </w:r>
      <w:r w:rsidRPr="00A532AB">
        <w:rPr>
          <w:rFonts w:ascii="Nudista" w:hAnsi="Nudista"/>
        </w:rPr>
        <w:t>súťažných podkladov</w:t>
      </w:r>
      <w:r w:rsidR="007716B0" w:rsidRPr="00A532AB">
        <w:rPr>
          <w:rFonts w:ascii="Nudista" w:hAnsi="Nudista"/>
        </w:rPr>
        <w:t xml:space="preserve"> (podľa toho na ktorú Časť predmetu zákazky predkladá ponuku)</w:t>
      </w:r>
      <w:r w:rsidRPr="00A532AB">
        <w:rPr>
          <w:rFonts w:ascii="Nudista" w:hAnsi="Nudista"/>
        </w:rPr>
        <w:t xml:space="preserve">. </w:t>
      </w:r>
      <w:r w:rsidRPr="00A532AB">
        <w:rPr>
          <w:rFonts w:ascii="Nudista" w:hAnsi="Nudista"/>
          <w:b/>
        </w:rPr>
        <w:t>Uchádzač nesmie okrem doplnenia vyznačeného textu</w:t>
      </w:r>
      <w:r w:rsidR="00B80CEA" w:rsidRPr="00A532AB">
        <w:rPr>
          <w:rFonts w:ascii="Nudista" w:hAnsi="Nudista"/>
          <w:b/>
        </w:rPr>
        <w:t xml:space="preserve"> </w:t>
      </w:r>
      <w:r w:rsidRPr="00A532AB">
        <w:rPr>
          <w:rFonts w:ascii="Nudista" w:hAnsi="Nudista"/>
          <w:b/>
        </w:rPr>
        <w:t xml:space="preserve">akokoľvek meniť vzor zmluvy. </w:t>
      </w:r>
      <w:r w:rsidRPr="00A532AB">
        <w:rPr>
          <w:rFonts w:ascii="Nudista" w:hAnsi="Nudista"/>
        </w:rPr>
        <w:t>Ak uchádzač predloží návrh Zmluvy, ktorým nebude rešpektovať podmienky stanovené v</w:t>
      </w:r>
      <w:r w:rsidRPr="00A532AB">
        <w:rPr>
          <w:rFonts w:ascii="Nudista" w:hAnsi="Nudista" w:cs="Calibri"/>
        </w:rPr>
        <w:t> </w:t>
      </w:r>
      <w:r w:rsidRPr="00A532AB">
        <w:rPr>
          <w:rFonts w:ascii="Nudista" w:hAnsi="Nudista"/>
        </w:rPr>
        <w:t>týchto súťažných podkladoch, bude jeho ponuka z</w:t>
      </w:r>
      <w:r w:rsidRPr="00A532AB">
        <w:rPr>
          <w:rFonts w:ascii="Nudista" w:hAnsi="Nudista" w:cs="Calibri"/>
        </w:rPr>
        <w:t> </w:t>
      </w:r>
      <w:r w:rsidRPr="00A532AB">
        <w:rPr>
          <w:rFonts w:ascii="Nudista" w:hAnsi="Nudista"/>
        </w:rPr>
        <w:t>verejnej súťaže vylúčená. Uchádzač bude písomne upovedomený o vylúčení jeho ponuky z verejnej súťaže s</w:t>
      </w:r>
      <w:r w:rsidRPr="00A532AB">
        <w:rPr>
          <w:rFonts w:ascii="Nudista" w:hAnsi="Nudista" w:cs="Calibri"/>
        </w:rPr>
        <w:t> </w:t>
      </w:r>
      <w:r w:rsidRPr="00A532AB">
        <w:rPr>
          <w:rFonts w:ascii="Nudista" w:hAnsi="Nudista"/>
        </w:rPr>
        <w:t>uvedením dôvodu vylúčenia a lehoty, v ktorej môže byť podané námietka podľa § 170 ods. 3 písm. d) ZVO</w:t>
      </w:r>
      <w:r w:rsidR="000F0EC9" w:rsidRPr="00A532AB">
        <w:rPr>
          <w:rFonts w:ascii="Nudista" w:hAnsi="Nudista"/>
        </w:rPr>
        <w:t>.</w:t>
      </w:r>
    </w:p>
    <w:p w14:paraId="3BDAF812" w14:textId="77777777" w:rsidR="00E92024" w:rsidRPr="005F01CD" w:rsidRDefault="00E92024" w:rsidP="00E92024">
      <w:pPr>
        <w:spacing w:after="0"/>
        <w:rPr>
          <w:rFonts w:ascii="Nudista" w:hAnsi="Nudista"/>
        </w:rPr>
      </w:pPr>
    </w:p>
    <w:p w14:paraId="465A02E5" w14:textId="5BDE5BBC" w:rsidR="00E92024" w:rsidRPr="00A532AB" w:rsidRDefault="00E92024" w:rsidP="00E92024">
      <w:pPr>
        <w:pStyle w:val="Nadpis3"/>
        <w:keepNext w:val="0"/>
        <w:keepLines w:val="0"/>
        <w:numPr>
          <w:ilvl w:val="2"/>
          <w:numId w:val="6"/>
        </w:numPr>
        <w:spacing w:after="0" w:line="240" w:lineRule="auto"/>
        <w:ind w:left="567" w:hanging="567"/>
        <w:jc w:val="both"/>
        <w:rPr>
          <w:rFonts w:ascii="Nudista" w:hAnsi="Nudista"/>
        </w:rPr>
      </w:pPr>
      <w:r w:rsidRPr="00AE3F3D">
        <w:rPr>
          <w:rFonts w:ascii="Nudista" w:hAnsi="Nudista" w:cs="Arial"/>
          <w:szCs w:val="20"/>
          <w:shd w:val="clear" w:color="auto" w:fill="FFFFFF"/>
          <w:lang w:eastAsia="sk-SK"/>
        </w:rPr>
        <w:t>Návrhy</w:t>
      </w:r>
      <w:r w:rsidRPr="00A532AB">
        <w:rPr>
          <w:rFonts w:ascii="Nudista" w:hAnsi="Nudista"/>
        </w:rPr>
        <w:t xml:space="preserve"> Zmlúv sú uvedené v Prílohe E.1 a E.2 týchto súťažných podkladov. </w:t>
      </w:r>
    </w:p>
    <w:p w14:paraId="1FA9460E" w14:textId="3BF13F48" w:rsidR="00E92024" w:rsidRPr="005F01CD" w:rsidRDefault="00E92024" w:rsidP="00E92024">
      <w:pPr>
        <w:rPr>
          <w:rFonts w:ascii="Nudista" w:hAnsi="Nudista"/>
        </w:rPr>
      </w:pPr>
    </w:p>
    <w:p w14:paraId="00749559" w14:textId="14C78C7E" w:rsidR="00D45BF3" w:rsidRPr="00A532AB" w:rsidRDefault="00D45BF3" w:rsidP="00E83DC7">
      <w:pPr>
        <w:spacing w:after="120" w:line="240" w:lineRule="auto"/>
        <w:jc w:val="both"/>
        <w:rPr>
          <w:rFonts w:ascii="Nudista" w:eastAsia="Proba Pro" w:hAnsi="Nudista" w:cs="Proba Pro"/>
          <w:b/>
          <w:color w:val="000000"/>
          <w:sz w:val="20"/>
          <w:szCs w:val="20"/>
          <w:lang w:eastAsia="sk-SK"/>
        </w:rPr>
      </w:pPr>
      <w:r w:rsidRPr="00AE3F3D">
        <w:rPr>
          <w:rFonts w:ascii="Nudista" w:eastAsia="Proba Pro" w:hAnsi="Nudista" w:cs="Proba Pro"/>
          <w:b/>
          <w:color w:val="000000"/>
          <w:sz w:val="20"/>
          <w:szCs w:val="20"/>
          <w:lang w:eastAsia="sk-SK"/>
        </w:rPr>
        <w:t xml:space="preserve">Prílohy Časti </w:t>
      </w:r>
      <w:r w:rsidR="0089136E" w:rsidRPr="00A532AB">
        <w:rPr>
          <w:rFonts w:ascii="Nudista" w:eastAsia="Proba Pro" w:hAnsi="Nudista" w:cs="Proba Pro"/>
          <w:b/>
          <w:color w:val="000000"/>
          <w:sz w:val="20"/>
          <w:szCs w:val="20"/>
          <w:lang w:eastAsia="sk-SK"/>
        </w:rPr>
        <w:t>E</w:t>
      </w:r>
      <w:r w:rsidRPr="00A532AB">
        <w:rPr>
          <w:rFonts w:ascii="Nudista" w:eastAsia="Proba Pro" w:hAnsi="Nudista" w:cs="Proba Pro"/>
          <w:b/>
          <w:color w:val="000000"/>
          <w:sz w:val="20"/>
          <w:szCs w:val="20"/>
          <w:lang w:eastAsia="sk-SK"/>
        </w:rPr>
        <w:t>. Obchodné podmienky súťažných podkladov</w:t>
      </w:r>
    </w:p>
    <w:p w14:paraId="2FB600B6" w14:textId="0C6BB220" w:rsidR="00D61FB7" w:rsidRPr="00A532AB" w:rsidRDefault="00D45BF3" w:rsidP="00E83DC7">
      <w:pPr>
        <w:spacing w:after="0" w:line="240" w:lineRule="auto"/>
        <w:jc w:val="both"/>
        <w:rPr>
          <w:rFonts w:ascii="Nudista" w:eastAsia="Proba Pro" w:hAnsi="Nudista" w:cs="Proba Pro"/>
          <w:b/>
          <w:color w:val="000000"/>
          <w:sz w:val="20"/>
          <w:szCs w:val="20"/>
          <w:lang w:eastAsia="sk-SK"/>
        </w:rPr>
      </w:pPr>
      <w:r w:rsidRPr="00A532AB">
        <w:rPr>
          <w:rFonts w:ascii="Nudista" w:eastAsia="Proba Pro" w:hAnsi="Nudista" w:cs="Proba Pro"/>
          <w:b/>
          <w:color w:val="000000"/>
          <w:sz w:val="20"/>
          <w:szCs w:val="20"/>
          <w:lang w:eastAsia="sk-SK"/>
        </w:rPr>
        <w:t xml:space="preserve">Príloha č. </w:t>
      </w:r>
      <w:r w:rsidR="0089136E" w:rsidRPr="00A532AB">
        <w:rPr>
          <w:rFonts w:ascii="Nudista" w:eastAsia="Proba Pro" w:hAnsi="Nudista" w:cs="Proba Pro"/>
          <w:b/>
          <w:color w:val="000000"/>
          <w:sz w:val="20"/>
          <w:szCs w:val="20"/>
          <w:lang w:eastAsia="sk-SK"/>
        </w:rPr>
        <w:t>E</w:t>
      </w:r>
      <w:r w:rsidRPr="00A532AB">
        <w:rPr>
          <w:rFonts w:ascii="Nudista" w:eastAsia="Proba Pro" w:hAnsi="Nudista" w:cs="Proba Pro"/>
          <w:b/>
          <w:color w:val="000000"/>
          <w:sz w:val="20"/>
          <w:szCs w:val="20"/>
          <w:lang w:eastAsia="sk-SK"/>
        </w:rPr>
        <w:t xml:space="preserve">.1 </w:t>
      </w:r>
      <w:r w:rsidRPr="00A532AB">
        <w:rPr>
          <w:rFonts w:ascii="Nudista" w:eastAsia="Proba Pro" w:hAnsi="Nudista" w:cs="Proba Pro"/>
          <w:b/>
          <w:color w:val="000000"/>
          <w:sz w:val="20"/>
          <w:szCs w:val="20"/>
          <w:lang w:eastAsia="sk-SK"/>
        </w:rPr>
        <w:tab/>
      </w:r>
      <w:r w:rsidR="00E92024" w:rsidRPr="00A532AB">
        <w:rPr>
          <w:rFonts w:ascii="Nudista" w:eastAsia="Proba Pro" w:hAnsi="Nudista" w:cs="Proba Pro"/>
          <w:b/>
          <w:color w:val="000000"/>
          <w:sz w:val="20"/>
          <w:szCs w:val="20"/>
          <w:lang w:eastAsia="sk-SK"/>
        </w:rPr>
        <w:t>Zmluva o dielo</w:t>
      </w:r>
      <w:r w:rsidR="00FE3E26" w:rsidRPr="00A532AB">
        <w:rPr>
          <w:rFonts w:ascii="Nudista" w:eastAsia="Proba Pro" w:hAnsi="Nudista" w:cs="Proba Pro"/>
          <w:b/>
          <w:color w:val="000000"/>
          <w:sz w:val="20"/>
          <w:szCs w:val="20"/>
          <w:lang w:eastAsia="sk-SK"/>
        </w:rPr>
        <w:t xml:space="preserve"> pre Časť I.</w:t>
      </w:r>
      <w:r w:rsidR="00E92024" w:rsidRPr="00A532AB">
        <w:rPr>
          <w:rFonts w:ascii="Nudista" w:eastAsia="Proba Pro" w:hAnsi="Nudista" w:cs="Proba Pro"/>
          <w:b/>
          <w:color w:val="000000"/>
          <w:sz w:val="20"/>
          <w:szCs w:val="20"/>
          <w:lang w:eastAsia="sk-SK"/>
        </w:rPr>
        <w:t xml:space="preserve"> </w:t>
      </w:r>
      <w:r w:rsidR="00FE3E26" w:rsidRPr="00A532AB">
        <w:rPr>
          <w:rFonts w:ascii="Nudista" w:eastAsia="Proba Pro" w:hAnsi="Nudista" w:cs="Proba Pro"/>
          <w:b/>
          <w:color w:val="000000"/>
          <w:sz w:val="20"/>
          <w:szCs w:val="20"/>
          <w:lang w:eastAsia="sk-SK"/>
        </w:rPr>
        <w:t>predmetu zákazky</w:t>
      </w:r>
    </w:p>
    <w:p w14:paraId="4255D30B" w14:textId="09C63C0C" w:rsidR="00FE3E26" w:rsidRPr="00A532AB" w:rsidRDefault="00FE3E26" w:rsidP="00FE3E26">
      <w:pPr>
        <w:spacing w:after="0" w:line="240" w:lineRule="auto"/>
        <w:jc w:val="both"/>
        <w:rPr>
          <w:rFonts w:ascii="Nudista" w:eastAsia="Proba Pro" w:hAnsi="Nudista" w:cs="Proba Pro"/>
          <w:b/>
          <w:color w:val="000000"/>
          <w:sz w:val="20"/>
          <w:szCs w:val="20"/>
          <w:lang w:eastAsia="sk-SK"/>
        </w:rPr>
      </w:pPr>
      <w:r w:rsidRPr="00A532AB">
        <w:rPr>
          <w:rFonts w:ascii="Nudista" w:eastAsia="Proba Pro" w:hAnsi="Nudista" w:cs="Proba Pro"/>
          <w:b/>
          <w:color w:val="000000"/>
          <w:sz w:val="20"/>
          <w:szCs w:val="20"/>
          <w:lang w:eastAsia="sk-SK"/>
        </w:rPr>
        <w:t xml:space="preserve">Príloha č. E.2 </w:t>
      </w:r>
      <w:r w:rsidRPr="00A532AB">
        <w:rPr>
          <w:rFonts w:ascii="Nudista" w:eastAsia="Proba Pro" w:hAnsi="Nudista" w:cs="Proba Pro"/>
          <w:b/>
          <w:color w:val="000000"/>
          <w:sz w:val="20"/>
          <w:szCs w:val="20"/>
          <w:lang w:eastAsia="sk-SK"/>
        </w:rPr>
        <w:tab/>
      </w:r>
      <w:r w:rsidR="00E92024" w:rsidRPr="00A532AB">
        <w:rPr>
          <w:rFonts w:ascii="Nudista" w:eastAsia="Proba Pro" w:hAnsi="Nudista" w:cs="Proba Pro"/>
          <w:b/>
          <w:color w:val="000000"/>
          <w:sz w:val="20"/>
          <w:szCs w:val="20"/>
          <w:lang w:eastAsia="sk-SK"/>
        </w:rPr>
        <w:t xml:space="preserve">Zmluva na dodávku softvérového diela </w:t>
      </w:r>
      <w:r w:rsidRPr="00A532AB">
        <w:rPr>
          <w:rFonts w:ascii="Nudista" w:eastAsia="Proba Pro" w:hAnsi="Nudista" w:cs="Proba Pro"/>
          <w:b/>
          <w:color w:val="000000"/>
          <w:sz w:val="20"/>
          <w:szCs w:val="20"/>
          <w:lang w:eastAsia="sk-SK"/>
        </w:rPr>
        <w:t>pre Časť II. predmetu zákazky</w:t>
      </w:r>
    </w:p>
    <w:p w14:paraId="78473C9B" w14:textId="46EEA4D1" w:rsidR="00FE3E26" w:rsidRPr="00A532AB" w:rsidRDefault="00FE3E26" w:rsidP="00E83DC7">
      <w:pPr>
        <w:spacing w:after="0" w:line="240" w:lineRule="auto"/>
        <w:jc w:val="both"/>
        <w:rPr>
          <w:rFonts w:ascii="Nudista" w:eastAsia="Proba Pro" w:hAnsi="Nudista" w:cs="Proba Pro"/>
          <w:b/>
          <w:color w:val="000000"/>
          <w:sz w:val="20"/>
          <w:szCs w:val="20"/>
          <w:lang w:eastAsia="sk-SK"/>
        </w:rPr>
        <w:sectPr w:rsidR="00FE3E26" w:rsidRPr="00A532AB" w:rsidSect="00A10A6A">
          <w:pgSz w:w="11906" w:h="16838"/>
          <w:pgMar w:top="1417" w:right="1417" w:bottom="1134" w:left="1417" w:header="708" w:footer="379" w:gutter="0"/>
          <w:cols w:space="708"/>
          <w:docGrid w:linePitch="360"/>
        </w:sectPr>
      </w:pPr>
    </w:p>
    <w:p w14:paraId="5FED03A9" w14:textId="21FAEB7B" w:rsidR="0094391B" w:rsidRPr="00A532AB" w:rsidRDefault="0094391B" w:rsidP="00E83DC7">
      <w:pPr>
        <w:pStyle w:val="SAPHlavn"/>
        <w:widowControl/>
        <w:spacing w:after="0" w:line="240" w:lineRule="auto"/>
        <w:rPr>
          <w:rFonts w:ascii="Nudista" w:hAnsi="Nudista"/>
        </w:rPr>
      </w:pPr>
      <w:bookmarkStart w:id="183" w:name="_Toc86843110"/>
      <w:r w:rsidRPr="00AE3F3D">
        <w:rPr>
          <w:rFonts w:ascii="Nudista" w:hAnsi="Nudista"/>
        </w:rPr>
        <w:lastRenderedPageBreak/>
        <w:t xml:space="preserve">Časť </w:t>
      </w:r>
      <w:r w:rsidR="00C42E42" w:rsidRPr="00A532AB">
        <w:rPr>
          <w:rFonts w:ascii="Nudista" w:hAnsi="Nudista"/>
        </w:rPr>
        <w:t>F</w:t>
      </w:r>
      <w:r w:rsidRPr="00A532AB">
        <w:rPr>
          <w:rFonts w:ascii="Nudista" w:hAnsi="Nudista"/>
        </w:rPr>
        <w:t>. Kritéria hodnotenia ponúk</w:t>
      </w:r>
      <w:bookmarkStart w:id="184" w:name="1d96cc0" w:colFirst="0" w:colLast="0"/>
      <w:bookmarkEnd w:id="184"/>
      <w:bookmarkEnd w:id="183"/>
    </w:p>
    <w:p w14:paraId="22B26641" w14:textId="77777777" w:rsidR="0094391B" w:rsidRPr="00A532AB" w:rsidRDefault="0094391B" w:rsidP="00E83DC7">
      <w:pPr>
        <w:pStyle w:val="SAP1"/>
        <w:widowControl/>
        <w:numPr>
          <w:ilvl w:val="0"/>
          <w:numId w:val="0"/>
        </w:numPr>
        <w:spacing w:before="0" w:after="0" w:line="240" w:lineRule="auto"/>
        <w:ind w:left="576"/>
        <w:rPr>
          <w:rFonts w:ascii="Nudista" w:hAnsi="Nudista"/>
          <w:lang w:val="sk-SK"/>
        </w:rPr>
      </w:pPr>
      <w:bookmarkStart w:id="185" w:name="_3x8tuzt" w:colFirst="0" w:colLast="0"/>
      <w:bookmarkEnd w:id="185"/>
    </w:p>
    <w:p w14:paraId="310988C2" w14:textId="0E02F718" w:rsidR="0094391B" w:rsidRPr="00A532AB" w:rsidRDefault="0094391B" w:rsidP="00E83DC7">
      <w:pPr>
        <w:pStyle w:val="SAP1"/>
        <w:widowControl/>
        <w:numPr>
          <w:ilvl w:val="1"/>
          <w:numId w:val="18"/>
        </w:numPr>
        <w:spacing w:before="0" w:after="0" w:line="240" w:lineRule="auto"/>
        <w:rPr>
          <w:rFonts w:ascii="Nudista" w:hAnsi="Nudista"/>
          <w:lang w:val="sk-SK"/>
        </w:rPr>
      </w:pPr>
      <w:bookmarkStart w:id="186" w:name="_Toc86843111"/>
      <w:r w:rsidRPr="00A532AB">
        <w:rPr>
          <w:rFonts w:ascii="Nudista" w:hAnsi="Nudista"/>
          <w:lang w:val="sk-SK"/>
        </w:rPr>
        <w:t>Kritérium na hodnotenie ponúk</w:t>
      </w:r>
      <w:bookmarkEnd w:id="186"/>
    </w:p>
    <w:p w14:paraId="55D03658" w14:textId="77777777" w:rsidR="0094391B" w:rsidRPr="00A532AB" w:rsidRDefault="0094391B" w:rsidP="00E83DC7">
      <w:pPr>
        <w:spacing w:after="0" w:line="240" w:lineRule="auto"/>
        <w:ind w:left="576"/>
        <w:jc w:val="both"/>
        <w:rPr>
          <w:rFonts w:ascii="Nudista" w:hAnsi="Nudista" w:cs="Proba Pro"/>
        </w:rPr>
      </w:pPr>
    </w:p>
    <w:p w14:paraId="2FC1ACD4" w14:textId="76BD1A8D" w:rsidR="0094391B" w:rsidRPr="00A532AB" w:rsidRDefault="0094391B" w:rsidP="00E83DC7">
      <w:pPr>
        <w:numPr>
          <w:ilvl w:val="1"/>
          <w:numId w:val="9"/>
        </w:numPr>
        <w:spacing w:after="0" w:line="240" w:lineRule="auto"/>
        <w:jc w:val="both"/>
        <w:rPr>
          <w:rFonts w:ascii="Nudista" w:hAnsi="Nudista" w:cs="Proba Pro"/>
        </w:rPr>
      </w:pPr>
      <w:r w:rsidRPr="00A532AB">
        <w:rPr>
          <w:rFonts w:ascii="Nudista" w:hAnsi="Nudista" w:cs="Proba Pro"/>
          <w:sz w:val="20"/>
          <w:szCs w:val="20"/>
        </w:rPr>
        <w:t xml:space="preserve">Jediným </w:t>
      </w:r>
      <w:r w:rsidRPr="004D006C">
        <w:rPr>
          <w:rFonts w:ascii="Nudista" w:hAnsi="Nudista" w:cs="Proba Pro"/>
          <w:sz w:val="20"/>
          <w:szCs w:val="20"/>
        </w:rPr>
        <w:t xml:space="preserve">kritériom na hodnotenie ponúk je: najnižšia cena predmetu zákazky </w:t>
      </w:r>
      <w:r w:rsidRPr="004D006C">
        <w:rPr>
          <w:rFonts w:ascii="Nudista" w:hAnsi="Nudista" w:cs="Proba Pro CE"/>
          <w:sz w:val="20"/>
          <w:szCs w:val="20"/>
        </w:rPr>
        <w:t>vypočítaná a vyjadrená v</w:t>
      </w:r>
      <w:r w:rsidRPr="004D006C">
        <w:rPr>
          <w:rFonts w:ascii="Nudista" w:hAnsi="Nudista" w:cs="Calibri"/>
          <w:sz w:val="20"/>
          <w:szCs w:val="20"/>
        </w:rPr>
        <w:t> </w:t>
      </w:r>
      <w:r w:rsidRPr="004D006C">
        <w:rPr>
          <w:rFonts w:ascii="Nudista" w:hAnsi="Nudista" w:cs="Proba Pro"/>
          <w:sz w:val="20"/>
          <w:szCs w:val="20"/>
        </w:rPr>
        <w:t xml:space="preserve">EUR </w:t>
      </w:r>
      <w:r w:rsidR="004D006C" w:rsidRPr="005F01CD">
        <w:rPr>
          <w:rFonts w:ascii="Nudista" w:hAnsi="Nudista" w:cs="Proba Pro"/>
          <w:sz w:val="20"/>
          <w:szCs w:val="20"/>
          <w:u w:val="single"/>
        </w:rPr>
        <w:t>vrátane</w:t>
      </w:r>
      <w:r w:rsidRPr="005F01CD">
        <w:rPr>
          <w:rFonts w:ascii="Nudista" w:hAnsi="Nudista" w:cs="Proba Pro"/>
          <w:sz w:val="20"/>
          <w:szCs w:val="20"/>
          <w:u w:val="single"/>
        </w:rPr>
        <w:t xml:space="preserve"> DPH</w:t>
      </w:r>
      <w:r w:rsidRPr="004D006C">
        <w:rPr>
          <w:rFonts w:ascii="Nudista" w:hAnsi="Nudista" w:cs="Proba Pro CE"/>
          <w:sz w:val="20"/>
          <w:szCs w:val="20"/>
        </w:rPr>
        <w:t xml:space="preserve"> podľa</w:t>
      </w:r>
      <w:r w:rsidRPr="00A532AB">
        <w:rPr>
          <w:rFonts w:ascii="Nudista" w:hAnsi="Nudista" w:cs="Proba Pro CE"/>
          <w:sz w:val="20"/>
          <w:szCs w:val="20"/>
        </w:rPr>
        <w:t xml:space="preserve"> Časti C. Spôsob určenia ceny týchto súťažných podkladov.</w:t>
      </w:r>
    </w:p>
    <w:p w14:paraId="34101935" w14:textId="77777777" w:rsidR="0094391B" w:rsidRPr="00A532AB" w:rsidRDefault="0094391B" w:rsidP="00E83DC7">
      <w:pPr>
        <w:pStyle w:val="SAP1"/>
        <w:widowControl/>
        <w:numPr>
          <w:ilvl w:val="0"/>
          <w:numId w:val="0"/>
        </w:numPr>
        <w:spacing w:before="0" w:after="0" w:line="240" w:lineRule="auto"/>
        <w:ind w:left="576"/>
        <w:rPr>
          <w:rFonts w:ascii="Nudista" w:hAnsi="Nudista"/>
          <w:lang w:val="sk-SK"/>
        </w:rPr>
      </w:pPr>
      <w:bookmarkStart w:id="187" w:name="_2ce457m" w:colFirst="0" w:colLast="0"/>
      <w:bookmarkEnd w:id="187"/>
    </w:p>
    <w:p w14:paraId="68A3D813" w14:textId="5D3726B6" w:rsidR="0094391B" w:rsidRPr="00A532AB" w:rsidRDefault="0094391B" w:rsidP="00E83DC7">
      <w:pPr>
        <w:pStyle w:val="SAP1"/>
        <w:widowControl/>
        <w:numPr>
          <w:ilvl w:val="1"/>
          <w:numId w:val="18"/>
        </w:numPr>
        <w:spacing w:before="0" w:after="0" w:line="240" w:lineRule="auto"/>
        <w:rPr>
          <w:rFonts w:ascii="Nudista" w:hAnsi="Nudista"/>
          <w:lang w:val="sk-SK"/>
        </w:rPr>
      </w:pPr>
      <w:bookmarkStart w:id="188" w:name="_Toc86843112"/>
      <w:r w:rsidRPr="00A532AB">
        <w:rPr>
          <w:rFonts w:ascii="Nudista" w:hAnsi="Nudista"/>
          <w:lang w:val="sk-SK"/>
        </w:rPr>
        <w:t>Spôsob vyhodnotenia ponúk</w:t>
      </w:r>
      <w:bookmarkEnd w:id="188"/>
    </w:p>
    <w:p w14:paraId="70A5383A" w14:textId="77777777" w:rsidR="0094391B" w:rsidRPr="00A532AB" w:rsidRDefault="0094391B" w:rsidP="00E83DC7">
      <w:pPr>
        <w:spacing w:after="0" w:line="240" w:lineRule="auto"/>
        <w:ind w:left="567"/>
        <w:jc w:val="both"/>
        <w:rPr>
          <w:rFonts w:ascii="Nudista" w:hAnsi="Nudista" w:cs="Proba Pro"/>
        </w:rPr>
      </w:pPr>
    </w:p>
    <w:p w14:paraId="4DD4B03E" w14:textId="77777777" w:rsidR="000F52E3" w:rsidRPr="005F01CD" w:rsidRDefault="000F52E3" w:rsidP="000F52E3">
      <w:pPr>
        <w:pStyle w:val="Odsekzoznamu"/>
        <w:numPr>
          <w:ilvl w:val="0"/>
          <w:numId w:val="9"/>
        </w:numPr>
        <w:contextualSpacing w:val="0"/>
        <w:rPr>
          <w:rFonts w:ascii="Nudista" w:eastAsia="Calibri" w:hAnsi="Nudista" w:cs="Proba Pro"/>
          <w:b/>
          <w:bCs/>
          <w:smallCaps/>
          <w:vanish/>
          <w:sz w:val="22"/>
          <w:szCs w:val="22"/>
        </w:rPr>
      </w:pPr>
    </w:p>
    <w:p w14:paraId="7BAB1D3F" w14:textId="77777777" w:rsidR="00FE3E26" w:rsidRPr="00A532AB" w:rsidRDefault="00FE3E26" w:rsidP="00FE3E26">
      <w:pPr>
        <w:pStyle w:val="Odsekzoznamu"/>
        <w:numPr>
          <w:ilvl w:val="1"/>
          <w:numId w:val="9"/>
        </w:numPr>
        <w:spacing w:after="120" w:line="240" w:lineRule="auto"/>
        <w:ind w:left="578" w:hanging="578"/>
        <w:contextualSpacing w:val="0"/>
        <w:rPr>
          <w:rFonts w:ascii="Nudista" w:hAnsi="Nudista"/>
        </w:rPr>
      </w:pPr>
      <w:r w:rsidRPr="00AE3F3D">
        <w:rPr>
          <w:rFonts w:ascii="Nudista" w:hAnsi="Nudista"/>
        </w:rPr>
        <w:t>P</w:t>
      </w:r>
      <w:r w:rsidRPr="00A532AB">
        <w:rPr>
          <w:rFonts w:ascii="Nudista" w:hAnsi="Nudista"/>
        </w:rPr>
        <w:t>onuky na jednotlivé Časti predmetu zákazky budú hodnotené samostatne.</w:t>
      </w:r>
    </w:p>
    <w:p w14:paraId="6E8E009B" w14:textId="77777777" w:rsidR="00FE3E26" w:rsidRPr="00A532AB" w:rsidRDefault="00FE3E26" w:rsidP="00FE3E26">
      <w:pPr>
        <w:pStyle w:val="Odsekzoznamu"/>
        <w:numPr>
          <w:ilvl w:val="1"/>
          <w:numId w:val="9"/>
        </w:numPr>
        <w:spacing w:after="120" w:line="240" w:lineRule="auto"/>
        <w:ind w:left="578" w:hanging="578"/>
        <w:contextualSpacing w:val="0"/>
        <w:jc w:val="both"/>
        <w:rPr>
          <w:rFonts w:ascii="Nudista" w:hAnsi="Nudista"/>
        </w:rPr>
      </w:pPr>
      <w:r w:rsidRPr="00A532AB">
        <w:rPr>
          <w:rFonts w:ascii="Nudista" w:hAnsi="Nudista"/>
        </w:rPr>
        <w:t xml:space="preserve">Poradie ponúk bude určené od najnižšej po najvyššiu ponúkanú cenu. Na prvom mieste sa umiestni ponuka uchádzača s najnižšou ponúkanou cenou. </w:t>
      </w:r>
    </w:p>
    <w:p w14:paraId="3F9F34BF" w14:textId="63342970" w:rsidR="00CD0CC7" w:rsidRPr="00A532AB" w:rsidRDefault="00FE3E26" w:rsidP="00CD0CC7">
      <w:pPr>
        <w:pStyle w:val="Odsekzoznamu"/>
        <w:numPr>
          <w:ilvl w:val="1"/>
          <w:numId w:val="9"/>
        </w:numPr>
        <w:spacing w:after="120" w:line="240" w:lineRule="auto"/>
        <w:ind w:left="578" w:hanging="578"/>
        <w:contextualSpacing w:val="0"/>
        <w:jc w:val="both"/>
        <w:rPr>
          <w:rFonts w:ascii="Nudista" w:hAnsi="Nudista"/>
        </w:rPr>
      </w:pPr>
      <w:r w:rsidRPr="00A532AB">
        <w:rPr>
          <w:rFonts w:ascii="Nudista" w:hAnsi="Nudista"/>
        </w:rPr>
        <w:t>Úspešným uchádzačom vo verejnej súťaži sa stane uchádzač, ktorého ponuka bude obsahovať najnižšiu cenu predmetu zákazky.</w:t>
      </w:r>
    </w:p>
    <w:p w14:paraId="558C6B76" w14:textId="15387D5E" w:rsidR="00CD0CC7" w:rsidRPr="00A532AB" w:rsidRDefault="00CD0CC7" w:rsidP="00CD0CC7">
      <w:pPr>
        <w:pStyle w:val="Odsekzoznamu"/>
        <w:numPr>
          <w:ilvl w:val="1"/>
          <w:numId w:val="9"/>
        </w:numPr>
        <w:spacing w:after="120" w:line="240" w:lineRule="auto"/>
        <w:ind w:left="578" w:hanging="578"/>
        <w:contextualSpacing w:val="0"/>
        <w:jc w:val="both"/>
        <w:rPr>
          <w:rFonts w:ascii="Nudista" w:hAnsi="Nudista" w:cs="Proba Pro"/>
          <w:noProof/>
        </w:rPr>
      </w:pPr>
      <w:r w:rsidRPr="00A532AB">
        <w:rPr>
          <w:rFonts w:ascii="Nudista" w:hAnsi="Nudista"/>
        </w:rPr>
        <w:t>Ponúkanú</w:t>
      </w:r>
      <w:r w:rsidRPr="00A532AB">
        <w:rPr>
          <w:rFonts w:ascii="Nudista" w:hAnsi="Nudista" w:cs="Proba Pro"/>
          <w:noProof/>
        </w:rPr>
        <w:t xml:space="preserve"> cenu uchádzač predloží vo forme podľa vzoru, ktorý je uvedený v Prílohe C.1 Návrh na plnenie kritérií a v Prílohe C.2 a C.3 Cenová tabuľka týchto súťažných podkladov.</w:t>
      </w:r>
    </w:p>
    <w:p w14:paraId="07037B91" w14:textId="77777777" w:rsidR="00CD0CC7" w:rsidRPr="00A532AB" w:rsidRDefault="00CD0CC7" w:rsidP="00CD0CC7">
      <w:pPr>
        <w:spacing w:after="0" w:line="240" w:lineRule="auto"/>
        <w:ind w:left="567"/>
        <w:jc w:val="both"/>
        <w:rPr>
          <w:rFonts w:ascii="Nudista" w:hAnsi="Nudista" w:cs="Proba Pro"/>
          <w:noProof/>
          <w:sz w:val="20"/>
          <w:szCs w:val="20"/>
        </w:rPr>
      </w:pPr>
    </w:p>
    <w:p w14:paraId="1AC90B58" w14:textId="2B99A016" w:rsidR="00CD0CC7" w:rsidRPr="00A532AB" w:rsidRDefault="00CD0CC7" w:rsidP="00FE3E26">
      <w:pPr>
        <w:pStyle w:val="SAPHlavn"/>
        <w:widowControl/>
        <w:spacing w:after="0" w:line="240" w:lineRule="auto"/>
        <w:rPr>
          <w:rFonts w:ascii="Nudista" w:hAnsi="Nudista"/>
          <w:highlight w:val="green"/>
        </w:rPr>
        <w:sectPr w:rsidR="00CD0CC7" w:rsidRPr="00A532AB" w:rsidSect="001A6855">
          <w:pgSz w:w="11900" w:h="16840"/>
          <w:pgMar w:top="1417" w:right="1417" w:bottom="1417" w:left="1560" w:header="708" w:footer="708" w:gutter="0"/>
          <w:cols w:space="708"/>
        </w:sectPr>
      </w:pPr>
    </w:p>
    <w:p w14:paraId="7EBDDAB4" w14:textId="3C9E27E6" w:rsidR="00B81327" w:rsidRPr="00A532AB" w:rsidRDefault="00B81327" w:rsidP="00E83DC7">
      <w:pPr>
        <w:pStyle w:val="SAPHlavn"/>
        <w:widowControl/>
        <w:spacing w:after="0" w:line="240" w:lineRule="auto"/>
        <w:ind w:left="2127" w:hanging="2127"/>
        <w:rPr>
          <w:rFonts w:ascii="Nudista" w:hAnsi="Nudista"/>
        </w:rPr>
      </w:pPr>
      <w:bookmarkStart w:id="189" w:name="_Toc40264935"/>
      <w:bookmarkStart w:id="190" w:name="_Toc86843113"/>
      <w:r w:rsidRPr="00A532AB">
        <w:rPr>
          <w:rFonts w:ascii="Nudista" w:hAnsi="Nudista"/>
        </w:rPr>
        <w:lastRenderedPageBreak/>
        <w:t>Príloha č.A.</w:t>
      </w:r>
      <w:r w:rsidR="003967F6" w:rsidRPr="00A532AB">
        <w:rPr>
          <w:rFonts w:ascii="Nudista" w:hAnsi="Nudista"/>
        </w:rPr>
        <w:t>1</w:t>
      </w:r>
      <w:r w:rsidRPr="00A532AB">
        <w:rPr>
          <w:rFonts w:ascii="Nudista" w:hAnsi="Nudista"/>
        </w:rPr>
        <w:t>:</w:t>
      </w:r>
      <w:r w:rsidRPr="00A532AB">
        <w:rPr>
          <w:rFonts w:ascii="Nudista" w:hAnsi="Nudista"/>
        </w:rPr>
        <w:tab/>
        <w:t xml:space="preserve">Čestné vyhlásenie </w:t>
      </w:r>
      <w:bookmarkEnd w:id="189"/>
      <w:r w:rsidR="00120E16" w:rsidRPr="00A532AB">
        <w:rPr>
          <w:rFonts w:ascii="Nudista" w:hAnsi="Nudista"/>
        </w:rPr>
        <w:t>o akceptácii podmienok verejnej súťaže a o neprítomnosti konfliktu záujmov</w:t>
      </w:r>
      <w:bookmarkEnd w:id="190"/>
    </w:p>
    <w:p w14:paraId="547C16EA" w14:textId="77777777" w:rsidR="00B81327" w:rsidRPr="00A532AB" w:rsidRDefault="00B81327" w:rsidP="00E83DC7">
      <w:pPr>
        <w:spacing w:after="0" w:line="240" w:lineRule="auto"/>
        <w:jc w:val="both"/>
        <w:rPr>
          <w:rFonts w:ascii="Nudista" w:hAnsi="Nudista" w:cs="Proba Pro"/>
          <w:i/>
          <w:noProof/>
          <w:sz w:val="20"/>
          <w:szCs w:val="20"/>
        </w:rPr>
      </w:pPr>
    </w:p>
    <w:p w14:paraId="3787F297" w14:textId="77777777" w:rsidR="00B81327" w:rsidRPr="00A532AB" w:rsidRDefault="00B81327" w:rsidP="00E83DC7">
      <w:pPr>
        <w:spacing w:after="0" w:line="240" w:lineRule="auto"/>
        <w:jc w:val="both"/>
        <w:rPr>
          <w:rFonts w:ascii="Nudista" w:hAnsi="Nudista" w:cs="Proba Pro"/>
          <w:i/>
          <w:noProof/>
          <w:sz w:val="20"/>
          <w:szCs w:val="20"/>
        </w:rPr>
      </w:pPr>
    </w:p>
    <w:p w14:paraId="75724DB0" w14:textId="5427C1BE" w:rsidR="00B81327" w:rsidRPr="00A532AB" w:rsidRDefault="00B81327" w:rsidP="00E83DC7">
      <w:pPr>
        <w:spacing w:after="0" w:line="240" w:lineRule="auto"/>
        <w:jc w:val="both"/>
        <w:rPr>
          <w:rFonts w:ascii="Nudista" w:hAnsi="Nudista" w:cs="Arial"/>
          <w:noProof/>
          <w:sz w:val="20"/>
          <w:szCs w:val="20"/>
        </w:rPr>
      </w:pPr>
      <w:r w:rsidRPr="00A532AB">
        <w:rPr>
          <w:rFonts w:ascii="Nudista" w:hAnsi="Nudista" w:cs="Proba Pro"/>
          <w:i/>
          <w:noProof/>
          <w:sz w:val="20"/>
          <w:szCs w:val="20"/>
        </w:rPr>
        <w:t>[</w:t>
      </w:r>
      <w:r w:rsidRPr="00A532AB">
        <w:rPr>
          <w:rFonts w:ascii="Nudista" w:hAnsi="Nudista" w:cs="Proba Pro CE"/>
          <w:i/>
          <w:noProof/>
          <w:sz w:val="20"/>
          <w:szCs w:val="20"/>
          <w:highlight w:val="lightGray"/>
        </w:rPr>
        <w:t>doplniť názov uchádzača</w:t>
      </w:r>
      <w:r w:rsidRPr="00A532AB">
        <w:rPr>
          <w:rFonts w:ascii="Nudista" w:hAnsi="Nudista" w:cs="Proba Pro"/>
          <w:i/>
          <w:noProof/>
          <w:sz w:val="20"/>
          <w:szCs w:val="20"/>
        </w:rPr>
        <w:t>],</w:t>
      </w:r>
      <w:r w:rsidRPr="00A532AB">
        <w:rPr>
          <w:rFonts w:ascii="Nudista" w:hAnsi="Nudista" w:cs="Proba Pro"/>
          <w:noProof/>
          <w:sz w:val="20"/>
          <w:szCs w:val="20"/>
        </w:rPr>
        <w:t xml:space="preserve"> zastúpený </w:t>
      </w:r>
      <w:r w:rsidRPr="00A532AB">
        <w:rPr>
          <w:rFonts w:ascii="Nudista" w:hAnsi="Nudista" w:cs="Proba Pro"/>
          <w:i/>
          <w:noProof/>
          <w:sz w:val="20"/>
          <w:szCs w:val="20"/>
        </w:rPr>
        <w:t>[</w:t>
      </w:r>
      <w:r w:rsidRPr="00A532AB">
        <w:rPr>
          <w:rFonts w:ascii="Nudista" w:hAnsi="Nudista" w:cs="Proba Pro CE"/>
          <w:i/>
          <w:noProof/>
          <w:sz w:val="20"/>
          <w:szCs w:val="20"/>
          <w:highlight w:val="lightGray"/>
        </w:rPr>
        <w:t>doplniť meno a</w:t>
      </w:r>
      <w:r w:rsidRPr="00A532AB">
        <w:rPr>
          <w:rFonts w:ascii="Nudista" w:hAnsi="Nudista" w:cs="Calibri"/>
          <w:i/>
          <w:noProof/>
          <w:sz w:val="20"/>
          <w:szCs w:val="20"/>
          <w:highlight w:val="lightGray"/>
        </w:rPr>
        <w:t> </w:t>
      </w:r>
      <w:r w:rsidRPr="00A532AB">
        <w:rPr>
          <w:rFonts w:ascii="Nudista" w:hAnsi="Nudista" w:cs="Proba Pro"/>
          <w:i/>
          <w:noProof/>
          <w:sz w:val="20"/>
          <w:szCs w:val="20"/>
          <w:highlight w:val="lightGray"/>
        </w:rPr>
        <w:t>priezvisko štatutárneho zástupcu</w:t>
      </w:r>
      <w:r w:rsidRPr="00A532AB">
        <w:rPr>
          <w:rFonts w:ascii="Nudista" w:hAnsi="Nudista" w:cs="Proba Pro"/>
          <w:i/>
          <w:noProof/>
          <w:sz w:val="20"/>
          <w:szCs w:val="20"/>
        </w:rPr>
        <w:t>]</w:t>
      </w:r>
      <w:r w:rsidRPr="00A532AB">
        <w:rPr>
          <w:rFonts w:ascii="Nudista" w:hAnsi="Nudista" w:cs="Proba Pro CE"/>
          <w:noProof/>
          <w:sz w:val="20"/>
          <w:szCs w:val="20"/>
        </w:rPr>
        <w:t xml:space="preserve"> ako uchádzač, ktorý predložil ponuku do verejnej súťaže na obstaranie nadlimitnej zákazky </w:t>
      </w:r>
      <w:r w:rsidR="008B7803" w:rsidRPr="00A532AB">
        <w:rPr>
          <w:rFonts w:ascii="Nudista" w:hAnsi="Nudista" w:cs="Proba Pro CE"/>
          <w:b/>
          <w:noProof/>
          <w:sz w:val="20"/>
          <w:szCs w:val="20"/>
        </w:rPr>
        <w:t xml:space="preserve">Moderné technológie – </w:t>
      </w:r>
      <w:r w:rsidR="008E794F">
        <w:rPr>
          <w:rFonts w:ascii="Nudista" w:hAnsi="Nudista" w:cs="Proba Pro CE"/>
          <w:b/>
          <w:noProof/>
          <w:sz w:val="20"/>
          <w:szCs w:val="20"/>
        </w:rPr>
        <w:t>Nesvady</w:t>
      </w:r>
      <w:r w:rsidR="008E794F" w:rsidRPr="00A532AB">
        <w:rPr>
          <w:rFonts w:ascii="Nudista" w:hAnsi="Nudista" w:cs="Proba Pro CE"/>
          <w:b/>
          <w:noProof/>
          <w:sz w:val="20"/>
          <w:szCs w:val="20"/>
        </w:rPr>
        <w:t xml:space="preserve"> </w:t>
      </w:r>
      <w:r w:rsidR="008B7803" w:rsidRPr="00A532AB">
        <w:rPr>
          <w:rFonts w:ascii="Nudista" w:hAnsi="Nudista" w:cs="Proba Pro CE"/>
          <w:b/>
          <w:noProof/>
          <w:sz w:val="20"/>
          <w:szCs w:val="20"/>
        </w:rPr>
        <w:t>na ceste SMART</w:t>
      </w:r>
      <w:r w:rsidR="003967F6" w:rsidRPr="00A532AB">
        <w:rPr>
          <w:rFonts w:ascii="Nudista" w:hAnsi="Nudista" w:cs="Proba Pro CE"/>
          <w:b/>
          <w:noProof/>
          <w:sz w:val="20"/>
          <w:szCs w:val="20"/>
        </w:rPr>
        <w:t xml:space="preserve"> </w:t>
      </w:r>
      <w:r w:rsidRPr="00A532AB">
        <w:rPr>
          <w:rFonts w:ascii="Nudista" w:hAnsi="Nudista" w:cs="Proba Pro CE"/>
          <w:noProof/>
          <w:sz w:val="20"/>
          <w:szCs w:val="20"/>
        </w:rPr>
        <w:t xml:space="preserve">vyhlásenej verejným obstarávateľom </w:t>
      </w:r>
      <w:r w:rsidR="008E794F" w:rsidRPr="005F01CD">
        <w:rPr>
          <w:rFonts w:ascii="Nudista" w:hAnsi="Nudista" w:cs="Proba Pro CE"/>
          <w:b/>
          <w:bCs/>
          <w:noProof/>
          <w:sz w:val="20"/>
          <w:szCs w:val="20"/>
        </w:rPr>
        <w:t>Mesto Nesvady, Obchodná 233/23, 946 51 Nesvady, IČO: 00 306 606</w:t>
      </w:r>
      <w:r w:rsidR="008E794F">
        <w:rPr>
          <w:rFonts w:ascii="Nudista" w:hAnsi="Nudista" w:cs="Proba Pro CE"/>
          <w:noProof/>
          <w:sz w:val="20"/>
          <w:szCs w:val="20"/>
        </w:rPr>
        <w:t xml:space="preserve"> </w:t>
      </w:r>
      <w:r w:rsidRPr="00A532AB">
        <w:rPr>
          <w:rFonts w:ascii="Nudista" w:hAnsi="Nudista" w:cs="Proba Pro CE"/>
          <w:noProof/>
          <w:sz w:val="20"/>
          <w:szCs w:val="20"/>
        </w:rPr>
        <w:t>(ďalej len</w:t>
      </w:r>
      <w:r w:rsidRPr="00A532AB">
        <w:rPr>
          <w:rFonts w:ascii="Nudista" w:hAnsi="Nudista" w:cs="Proba Pro"/>
          <w:noProof/>
          <w:sz w:val="20"/>
          <w:szCs w:val="20"/>
        </w:rPr>
        <w:t xml:space="preserve"> „</w:t>
      </w:r>
      <w:r w:rsidRPr="00A532AB">
        <w:rPr>
          <w:rFonts w:ascii="Nudista" w:hAnsi="Nudista" w:cs="Proba Pro CE"/>
          <w:b/>
          <w:noProof/>
          <w:sz w:val="20"/>
          <w:szCs w:val="20"/>
        </w:rPr>
        <w:t>Verejný obstarávateľ</w:t>
      </w:r>
      <w:r w:rsidRPr="00A532AB">
        <w:rPr>
          <w:rFonts w:ascii="Nudista" w:hAnsi="Nudista" w:cs="Proba Pro"/>
          <w:noProof/>
          <w:sz w:val="20"/>
          <w:szCs w:val="20"/>
        </w:rPr>
        <w:t>“) oznámením o</w:t>
      </w:r>
      <w:r w:rsidRPr="00A532AB">
        <w:rPr>
          <w:rFonts w:ascii="Nudista" w:hAnsi="Nudista" w:cs="Calibri"/>
          <w:noProof/>
          <w:sz w:val="20"/>
          <w:szCs w:val="20"/>
        </w:rPr>
        <w:t> </w:t>
      </w:r>
      <w:r w:rsidRPr="00A532AB">
        <w:rPr>
          <w:rFonts w:ascii="Nudista" w:hAnsi="Nudista" w:cs="Proba Pro"/>
          <w:noProof/>
          <w:sz w:val="20"/>
          <w:szCs w:val="20"/>
        </w:rPr>
        <w:t xml:space="preserve">vyhlásení verejného obstarávania </w:t>
      </w:r>
      <w:r w:rsidRPr="00A532AB">
        <w:rPr>
          <w:rFonts w:ascii="Nudista" w:hAnsi="Nudista" w:cs="Arial"/>
          <w:bCs/>
          <w:noProof/>
          <w:sz w:val="20"/>
          <w:szCs w:val="20"/>
        </w:rPr>
        <w:t>vo Vestn</w:t>
      </w:r>
      <w:r w:rsidRPr="00A532AB">
        <w:rPr>
          <w:rFonts w:ascii="Nudista" w:hAnsi="Nudista" w:cs="Proba Pro"/>
          <w:bCs/>
          <w:noProof/>
          <w:sz w:val="20"/>
          <w:szCs w:val="20"/>
        </w:rPr>
        <w:t>í</w:t>
      </w:r>
      <w:r w:rsidRPr="00A532AB">
        <w:rPr>
          <w:rFonts w:ascii="Nudista" w:hAnsi="Nudista" w:cs="Arial"/>
          <w:bCs/>
          <w:noProof/>
          <w:sz w:val="20"/>
          <w:szCs w:val="20"/>
        </w:rPr>
        <w:t>ku verejn</w:t>
      </w:r>
      <w:r w:rsidRPr="00A532AB">
        <w:rPr>
          <w:rFonts w:ascii="Nudista" w:hAnsi="Nudista" w:cs="Proba Pro"/>
          <w:bCs/>
          <w:noProof/>
          <w:sz w:val="20"/>
          <w:szCs w:val="20"/>
        </w:rPr>
        <w:t>é</w:t>
      </w:r>
      <w:r w:rsidRPr="00A532AB">
        <w:rPr>
          <w:rFonts w:ascii="Nudista" w:hAnsi="Nudista" w:cs="Arial"/>
          <w:bCs/>
          <w:noProof/>
          <w:sz w:val="20"/>
          <w:szCs w:val="20"/>
        </w:rPr>
        <w:t>ho obstar</w:t>
      </w:r>
      <w:r w:rsidRPr="00A532AB">
        <w:rPr>
          <w:rFonts w:ascii="Nudista" w:hAnsi="Nudista" w:cs="Proba Pro"/>
          <w:bCs/>
          <w:noProof/>
          <w:sz w:val="20"/>
          <w:szCs w:val="20"/>
        </w:rPr>
        <w:t>á</w:t>
      </w:r>
      <w:r w:rsidRPr="00A532AB">
        <w:rPr>
          <w:rFonts w:ascii="Nudista" w:hAnsi="Nudista" w:cs="Arial"/>
          <w:bCs/>
          <w:noProof/>
          <w:sz w:val="20"/>
          <w:szCs w:val="20"/>
        </w:rPr>
        <w:t xml:space="preserve">vania </w:t>
      </w:r>
      <w:r w:rsidRPr="00A532AB">
        <w:rPr>
          <w:rFonts w:ascii="Nudista" w:hAnsi="Nudista" w:cs="Arial"/>
          <w:bCs/>
          <w:i/>
          <w:noProof/>
          <w:sz w:val="20"/>
          <w:szCs w:val="20"/>
        </w:rPr>
        <w:t>[</w:t>
      </w:r>
      <w:r w:rsidRPr="00A532AB">
        <w:rPr>
          <w:rFonts w:ascii="Nudista" w:hAnsi="Nudista" w:cs="Arial"/>
          <w:bCs/>
          <w:i/>
          <w:noProof/>
          <w:sz w:val="20"/>
          <w:szCs w:val="20"/>
          <w:highlight w:val="lightGray"/>
          <w:shd w:val="clear" w:color="auto" w:fill="BFBFBF" w:themeFill="background1" w:themeFillShade="BF"/>
        </w:rPr>
        <w:t>doplniť číslo Vestníka</w:t>
      </w:r>
      <w:r w:rsidRPr="00A532AB">
        <w:rPr>
          <w:rFonts w:ascii="Nudista" w:hAnsi="Nudista" w:cs="Arial"/>
          <w:bCs/>
          <w:i/>
          <w:noProof/>
          <w:sz w:val="20"/>
          <w:szCs w:val="20"/>
        </w:rPr>
        <w:t>]</w:t>
      </w:r>
      <w:r w:rsidRPr="00A532AB">
        <w:rPr>
          <w:rFonts w:ascii="Nudista" w:hAnsi="Nudista" w:cs="Arial"/>
          <w:bCs/>
          <w:noProof/>
          <w:sz w:val="20"/>
          <w:szCs w:val="20"/>
        </w:rPr>
        <w:t xml:space="preserve"> zo dňa </w:t>
      </w:r>
      <w:r w:rsidRPr="00A532AB">
        <w:rPr>
          <w:rFonts w:ascii="Nudista" w:hAnsi="Nudista" w:cs="Arial"/>
          <w:bCs/>
          <w:i/>
          <w:noProof/>
          <w:sz w:val="20"/>
          <w:szCs w:val="20"/>
        </w:rPr>
        <w:t>[</w:t>
      </w:r>
      <w:r w:rsidRPr="00A532AB">
        <w:rPr>
          <w:rFonts w:ascii="Nudista" w:hAnsi="Nudista" w:cs="Arial"/>
          <w:bCs/>
          <w:i/>
          <w:noProof/>
          <w:sz w:val="20"/>
          <w:szCs w:val="20"/>
          <w:highlight w:val="lightGray"/>
          <w:shd w:val="clear" w:color="auto" w:fill="BFBFBF" w:themeFill="background1" w:themeFillShade="BF"/>
        </w:rPr>
        <w:t>doplniť dátum zverejnenia vo Vestníku</w:t>
      </w:r>
      <w:r w:rsidRPr="00A532AB">
        <w:rPr>
          <w:rFonts w:ascii="Nudista" w:hAnsi="Nudista" w:cs="Arial"/>
          <w:bCs/>
          <w:i/>
          <w:noProof/>
          <w:sz w:val="20"/>
          <w:szCs w:val="20"/>
        </w:rPr>
        <w:t>]</w:t>
      </w:r>
      <w:r w:rsidRPr="00A532AB">
        <w:rPr>
          <w:rFonts w:ascii="Nudista" w:hAnsi="Nudista" w:cs="Arial"/>
          <w:bCs/>
          <w:noProof/>
          <w:sz w:val="20"/>
          <w:szCs w:val="20"/>
        </w:rPr>
        <w:t xml:space="preserve"> pod číslom </w:t>
      </w:r>
      <w:r w:rsidRPr="00A532AB">
        <w:rPr>
          <w:rFonts w:ascii="Nudista" w:hAnsi="Nudista" w:cs="Arial"/>
          <w:bCs/>
          <w:i/>
          <w:noProof/>
          <w:sz w:val="20"/>
          <w:szCs w:val="20"/>
        </w:rPr>
        <w:t>[</w:t>
      </w:r>
      <w:r w:rsidRPr="00A532AB">
        <w:rPr>
          <w:rFonts w:ascii="Nudista" w:hAnsi="Nudista" w:cs="Arial"/>
          <w:bCs/>
          <w:i/>
          <w:noProof/>
          <w:sz w:val="20"/>
          <w:szCs w:val="20"/>
          <w:highlight w:val="lightGray"/>
          <w:shd w:val="clear" w:color="auto" w:fill="BFBFBF" w:themeFill="background1" w:themeFillShade="BF"/>
        </w:rPr>
        <w:t>doplniť číslo značky vo Vestníku</w:t>
      </w:r>
      <w:r w:rsidRPr="00A532AB">
        <w:rPr>
          <w:rFonts w:ascii="Nudista" w:hAnsi="Nudista" w:cs="Arial"/>
          <w:bCs/>
          <w:i/>
          <w:noProof/>
          <w:sz w:val="20"/>
          <w:szCs w:val="20"/>
        </w:rPr>
        <w:t>]</w:t>
      </w:r>
      <w:r w:rsidRPr="00A532AB">
        <w:rPr>
          <w:rFonts w:ascii="Nudista" w:hAnsi="Nudista" w:cs="Arial"/>
          <w:noProof/>
          <w:sz w:val="20"/>
          <w:szCs w:val="20"/>
        </w:rPr>
        <w:t xml:space="preserve"> a</w:t>
      </w:r>
      <w:r w:rsidRPr="00A532AB">
        <w:rPr>
          <w:rFonts w:ascii="Nudista" w:hAnsi="Nudista" w:cs="Calibri"/>
          <w:noProof/>
          <w:sz w:val="20"/>
          <w:szCs w:val="20"/>
        </w:rPr>
        <w:t> </w:t>
      </w:r>
      <w:r w:rsidRPr="00A532AB">
        <w:rPr>
          <w:rFonts w:ascii="Nudista" w:hAnsi="Nudista" w:cs="Arial"/>
          <w:noProof/>
          <w:sz w:val="20"/>
          <w:szCs w:val="20"/>
        </w:rPr>
        <w:t xml:space="preserve">v Dodatku k </w:t>
      </w:r>
      <w:r w:rsidRPr="00A532AB">
        <w:rPr>
          <w:rFonts w:ascii="Nudista" w:hAnsi="Nudista" w:cs="Proba Pro"/>
          <w:noProof/>
          <w:sz w:val="20"/>
          <w:szCs w:val="20"/>
        </w:rPr>
        <w:t>Ú</w:t>
      </w:r>
      <w:r w:rsidRPr="00A532AB">
        <w:rPr>
          <w:rFonts w:ascii="Nudista" w:hAnsi="Nudista" w:cs="Arial"/>
          <w:noProof/>
          <w:sz w:val="20"/>
          <w:szCs w:val="20"/>
        </w:rPr>
        <w:t>radn</w:t>
      </w:r>
      <w:r w:rsidRPr="00A532AB">
        <w:rPr>
          <w:rFonts w:ascii="Nudista" w:hAnsi="Nudista" w:cs="Proba Pro"/>
          <w:noProof/>
          <w:sz w:val="20"/>
          <w:szCs w:val="20"/>
        </w:rPr>
        <w:t>é</w:t>
      </w:r>
      <w:r w:rsidRPr="00A532AB">
        <w:rPr>
          <w:rFonts w:ascii="Nudista" w:hAnsi="Nudista" w:cs="Arial"/>
          <w:noProof/>
          <w:sz w:val="20"/>
          <w:szCs w:val="20"/>
        </w:rPr>
        <w:t>mu vestn</w:t>
      </w:r>
      <w:r w:rsidRPr="00A532AB">
        <w:rPr>
          <w:rFonts w:ascii="Nudista" w:hAnsi="Nudista" w:cs="Proba Pro"/>
          <w:noProof/>
          <w:sz w:val="20"/>
          <w:szCs w:val="20"/>
        </w:rPr>
        <w:t>í</w:t>
      </w:r>
      <w:r w:rsidRPr="00A532AB">
        <w:rPr>
          <w:rFonts w:ascii="Nudista" w:hAnsi="Nudista" w:cs="Arial"/>
          <w:noProof/>
          <w:sz w:val="20"/>
          <w:szCs w:val="20"/>
        </w:rPr>
        <w:t>ku Eur</w:t>
      </w:r>
      <w:r w:rsidRPr="00A532AB">
        <w:rPr>
          <w:rFonts w:ascii="Nudista" w:hAnsi="Nudista" w:cs="Proba Pro"/>
          <w:noProof/>
          <w:sz w:val="20"/>
          <w:szCs w:val="20"/>
        </w:rPr>
        <w:t>ó</w:t>
      </w:r>
      <w:r w:rsidRPr="00A532AB">
        <w:rPr>
          <w:rFonts w:ascii="Nudista" w:hAnsi="Nudista" w:cs="Arial"/>
          <w:noProof/>
          <w:sz w:val="20"/>
          <w:szCs w:val="20"/>
        </w:rPr>
        <w:t xml:space="preserve">pskej </w:t>
      </w:r>
      <w:r w:rsidRPr="00A532AB">
        <w:rPr>
          <w:rFonts w:ascii="Nudista" w:hAnsi="Nudista" w:cs="Proba Pro"/>
          <w:noProof/>
          <w:sz w:val="20"/>
          <w:szCs w:val="20"/>
        </w:rPr>
        <w:t>ú</w:t>
      </w:r>
      <w:r w:rsidRPr="00A532AB">
        <w:rPr>
          <w:rFonts w:ascii="Nudista" w:hAnsi="Nudista" w:cs="Arial"/>
          <w:noProof/>
          <w:sz w:val="20"/>
          <w:szCs w:val="20"/>
        </w:rPr>
        <w:t xml:space="preserve">nie </w:t>
      </w:r>
      <w:r w:rsidRPr="00A532AB">
        <w:rPr>
          <w:rFonts w:ascii="Nudista" w:hAnsi="Nudista" w:cs="Arial"/>
          <w:i/>
          <w:noProof/>
          <w:sz w:val="20"/>
          <w:szCs w:val="20"/>
        </w:rPr>
        <w:t>[</w:t>
      </w:r>
      <w:r w:rsidRPr="00A532AB">
        <w:rPr>
          <w:rFonts w:ascii="Nudista" w:hAnsi="Nudista" w:cs="Arial"/>
          <w:i/>
          <w:noProof/>
          <w:sz w:val="20"/>
          <w:szCs w:val="20"/>
          <w:highlight w:val="lightGray"/>
          <w:shd w:val="clear" w:color="auto" w:fill="BFBFBF" w:themeFill="background1" w:themeFillShade="BF"/>
        </w:rPr>
        <w:t>d</w:t>
      </w:r>
      <w:r w:rsidRPr="00A532AB">
        <w:rPr>
          <w:rFonts w:ascii="Nudista" w:hAnsi="Nudista" w:cs="Arial"/>
          <w:bCs/>
          <w:i/>
          <w:noProof/>
          <w:sz w:val="20"/>
          <w:szCs w:val="20"/>
          <w:highlight w:val="lightGray"/>
          <w:shd w:val="clear" w:color="auto" w:fill="BFBFBF" w:themeFill="background1" w:themeFillShade="BF"/>
        </w:rPr>
        <w:t>oplniť číslo značky vo Vestníku</w:t>
      </w:r>
      <w:r w:rsidRPr="00A532AB">
        <w:rPr>
          <w:rFonts w:ascii="Nudista" w:hAnsi="Nudista" w:cs="Arial"/>
          <w:i/>
          <w:noProof/>
          <w:sz w:val="20"/>
          <w:szCs w:val="20"/>
        </w:rPr>
        <w:t>]</w:t>
      </w:r>
      <w:r w:rsidRPr="00A532AB">
        <w:rPr>
          <w:rFonts w:ascii="Nudista" w:hAnsi="Nudista" w:cs="Arial"/>
          <w:noProof/>
          <w:sz w:val="20"/>
          <w:szCs w:val="20"/>
        </w:rPr>
        <w:t xml:space="preserve"> zo dňa </w:t>
      </w:r>
      <w:r w:rsidRPr="00A532AB">
        <w:rPr>
          <w:rFonts w:ascii="Nudista" w:hAnsi="Nudista" w:cs="Arial"/>
          <w:i/>
          <w:noProof/>
          <w:sz w:val="20"/>
          <w:szCs w:val="20"/>
        </w:rPr>
        <w:t>[</w:t>
      </w:r>
      <w:r w:rsidRPr="00A532AB">
        <w:rPr>
          <w:rFonts w:ascii="Nudista" w:hAnsi="Nudista" w:cs="Arial"/>
          <w:bCs/>
          <w:i/>
          <w:noProof/>
          <w:sz w:val="20"/>
          <w:szCs w:val="20"/>
          <w:highlight w:val="lightGray"/>
          <w:shd w:val="clear" w:color="auto" w:fill="BFBFBF" w:themeFill="background1" w:themeFillShade="BF"/>
        </w:rPr>
        <w:t>doplniť dátum zverejnenia</w:t>
      </w:r>
      <w:r w:rsidRPr="00A532AB">
        <w:rPr>
          <w:rFonts w:ascii="Nudista" w:hAnsi="Nudista" w:cs="Arial"/>
          <w:i/>
          <w:noProof/>
          <w:sz w:val="20"/>
          <w:szCs w:val="20"/>
        </w:rPr>
        <w:t xml:space="preserve">] </w:t>
      </w:r>
      <w:r w:rsidRPr="00A532AB">
        <w:rPr>
          <w:rFonts w:ascii="Nudista" w:hAnsi="Nudista" w:cs="Arial"/>
          <w:noProof/>
          <w:sz w:val="20"/>
          <w:szCs w:val="20"/>
        </w:rPr>
        <w:t xml:space="preserve"> (ďalej len „</w:t>
      </w:r>
      <w:r w:rsidRPr="00A532AB">
        <w:rPr>
          <w:rFonts w:ascii="Nudista" w:hAnsi="Nudista" w:cs="Arial"/>
          <w:b/>
          <w:noProof/>
          <w:sz w:val="20"/>
          <w:szCs w:val="20"/>
        </w:rPr>
        <w:t>verejná súťaž</w:t>
      </w:r>
      <w:r w:rsidRPr="00A532AB">
        <w:rPr>
          <w:rFonts w:ascii="Nudista" w:hAnsi="Nudista" w:cs="Arial"/>
          <w:noProof/>
          <w:sz w:val="20"/>
          <w:szCs w:val="20"/>
        </w:rPr>
        <w:t xml:space="preserve">“), týmto </w:t>
      </w:r>
    </w:p>
    <w:p w14:paraId="3D1B5A0A" w14:textId="77777777" w:rsidR="00B81327" w:rsidRPr="00A532AB" w:rsidRDefault="00B81327" w:rsidP="00E83DC7">
      <w:pPr>
        <w:spacing w:after="0" w:line="240" w:lineRule="auto"/>
        <w:jc w:val="both"/>
        <w:rPr>
          <w:rFonts w:ascii="Nudista" w:hAnsi="Nudista" w:cs="Proba Pro"/>
          <w:noProof/>
          <w:sz w:val="20"/>
          <w:szCs w:val="20"/>
        </w:rPr>
      </w:pPr>
    </w:p>
    <w:p w14:paraId="6248F4B2" w14:textId="0DAAC41B" w:rsidR="00B81327" w:rsidRPr="00A532AB" w:rsidRDefault="00B81327" w:rsidP="00E83DC7">
      <w:pPr>
        <w:widowControl w:val="0"/>
        <w:spacing w:line="240" w:lineRule="auto"/>
        <w:jc w:val="center"/>
        <w:rPr>
          <w:rFonts w:ascii="Nudista" w:eastAsia="Times New Roman" w:hAnsi="Nudista" w:cs="Arial"/>
          <w:b/>
          <w:sz w:val="20"/>
          <w:szCs w:val="20"/>
        </w:rPr>
      </w:pPr>
      <w:r w:rsidRPr="00A532AB">
        <w:rPr>
          <w:rFonts w:ascii="Nudista" w:eastAsia="Times New Roman" w:hAnsi="Nudista" w:cs="Arial"/>
          <w:b/>
          <w:sz w:val="20"/>
          <w:szCs w:val="20"/>
        </w:rPr>
        <w:t>č e s</w:t>
      </w:r>
      <w:r w:rsidRPr="00A532AB">
        <w:rPr>
          <w:rFonts w:ascii="Nudista" w:eastAsia="Times New Roman" w:hAnsi="Nudista" w:cs="Calibri"/>
          <w:b/>
          <w:sz w:val="20"/>
          <w:szCs w:val="20"/>
        </w:rPr>
        <w:t> </w:t>
      </w:r>
      <w:r w:rsidRPr="00A532AB">
        <w:rPr>
          <w:rFonts w:ascii="Nudista" w:eastAsia="Times New Roman" w:hAnsi="Nudista" w:cs="Arial"/>
          <w:b/>
          <w:sz w:val="20"/>
          <w:szCs w:val="20"/>
        </w:rPr>
        <w:t>t n e  v</w:t>
      </w:r>
      <w:r w:rsidRPr="00A532AB">
        <w:rPr>
          <w:rFonts w:ascii="Nudista" w:eastAsia="Times New Roman" w:hAnsi="Nudista" w:cs="Calibri"/>
          <w:b/>
          <w:sz w:val="20"/>
          <w:szCs w:val="20"/>
        </w:rPr>
        <w:t> </w:t>
      </w:r>
      <w:r w:rsidRPr="00A532AB">
        <w:rPr>
          <w:rFonts w:ascii="Nudista" w:eastAsia="Times New Roman" w:hAnsi="Nudista" w:cs="Arial"/>
          <w:b/>
          <w:sz w:val="20"/>
          <w:szCs w:val="20"/>
        </w:rPr>
        <w:t>y h l a</w:t>
      </w:r>
      <w:r w:rsidRPr="00A532AB">
        <w:rPr>
          <w:rFonts w:ascii="Nudista" w:eastAsia="Times New Roman" w:hAnsi="Nudista" w:cs="Calibri"/>
          <w:b/>
          <w:sz w:val="20"/>
          <w:szCs w:val="20"/>
        </w:rPr>
        <w:t> </w:t>
      </w:r>
      <w:r w:rsidRPr="00A532AB">
        <w:rPr>
          <w:rFonts w:ascii="Nudista" w:eastAsia="Times New Roman" w:hAnsi="Nudista" w:cs="Arial"/>
          <w:b/>
          <w:sz w:val="20"/>
          <w:szCs w:val="20"/>
        </w:rPr>
        <w:t>s</w:t>
      </w:r>
      <w:r w:rsidRPr="00A532AB">
        <w:rPr>
          <w:rFonts w:ascii="Nudista" w:eastAsia="Times New Roman" w:hAnsi="Nudista" w:cs="Calibri"/>
          <w:b/>
          <w:sz w:val="20"/>
          <w:szCs w:val="20"/>
        </w:rPr>
        <w:t> </w:t>
      </w:r>
      <w:r w:rsidRPr="00A532AB">
        <w:rPr>
          <w:rFonts w:ascii="Nudista" w:eastAsia="Times New Roman" w:hAnsi="Nudista" w:cs="Arial"/>
          <w:b/>
          <w:sz w:val="20"/>
          <w:szCs w:val="20"/>
        </w:rPr>
        <w:t>u</w:t>
      </w:r>
      <w:r w:rsidRPr="00A532AB">
        <w:rPr>
          <w:rFonts w:ascii="Nudista" w:eastAsia="Times New Roman" w:hAnsi="Nudista" w:cs="Calibri"/>
          <w:b/>
          <w:sz w:val="20"/>
          <w:szCs w:val="20"/>
        </w:rPr>
        <w:t> </w:t>
      </w:r>
      <w:r w:rsidRPr="00A532AB">
        <w:rPr>
          <w:rFonts w:ascii="Nudista" w:eastAsia="Times New Roman" w:hAnsi="Nudista" w:cs="Arial"/>
          <w:b/>
          <w:sz w:val="20"/>
          <w:szCs w:val="20"/>
        </w:rPr>
        <w:t xml:space="preserve">j e m , ž e </w:t>
      </w:r>
    </w:p>
    <w:p w14:paraId="6DDBF9B7" w14:textId="7745E96A" w:rsidR="00B81327" w:rsidRPr="00A532AB" w:rsidRDefault="00B81327" w:rsidP="005A5CC6">
      <w:pPr>
        <w:widowControl w:val="0"/>
        <w:numPr>
          <w:ilvl w:val="0"/>
          <w:numId w:val="164"/>
        </w:numPr>
        <w:pBdr>
          <w:bottom w:val="single" w:sz="12" w:space="1" w:color="auto"/>
        </w:pBdr>
        <w:spacing w:after="0" w:line="240" w:lineRule="auto"/>
        <w:ind w:left="567" w:hanging="567"/>
        <w:jc w:val="both"/>
        <w:rPr>
          <w:rFonts w:ascii="Nudista" w:eastAsia="Times New Roman" w:hAnsi="Nudista" w:cs="Arial"/>
          <w:b/>
          <w:sz w:val="20"/>
          <w:szCs w:val="20"/>
        </w:rPr>
      </w:pPr>
      <w:r w:rsidRPr="00A532AB">
        <w:rPr>
          <w:rFonts w:ascii="Nudista" w:eastAsia="Times New Roman" w:hAnsi="Nudista" w:cs="Arial"/>
          <w:b/>
          <w:sz w:val="20"/>
          <w:szCs w:val="20"/>
        </w:rPr>
        <w:t>v</w:t>
      </w:r>
      <w:r w:rsidRPr="00A532AB">
        <w:rPr>
          <w:rFonts w:ascii="Nudista" w:eastAsia="Times New Roman" w:hAnsi="Nudista" w:cs="Calibri"/>
          <w:b/>
          <w:sz w:val="20"/>
          <w:szCs w:val="20"/>
        </w:rPr>
        <w:t> </w:t>
      </w:r>
      <w:r w:rsidRPr="00A532AB">
        <w:rPr>
          <w:rFonts w:ascii="Nudista" w:eastAsia="Times New Roman" w:hAnsi="Nudista" w:cs="Arial"/>
          <w:b/>
          <w:sz w:val="20"/>
          <w:szCs w:val="20"/>
        </w:rPr>
        <w:t>súvislosti s</w:t>
      </w:r>
      <w:r w:rsidRPr="00A532AB">
        <w:rPr>
          <w:rFonts w:ascii="Nudista" w:eastAsia="Times New Roman" w:hAnsi="Nudista" w:cs="Calibri"/>
          <w:b/>
          <w:sz w:val="20"/>
          <w:szCs w:val="20"/>
        </w:rPr>
        <w:t> </w:t>
      </w:r>
      <w:r w:rsidRPr="00A532AB">
        <w:rPr>
          <w:rFonts w:ascii="Nudista" w:eastAsia="Times New Roman" w:hAnsi="Nudista" w:cs="Arial"/>
          <w:b/>
          <w:sz w:val="20"/>
          <w:szCs w:val="20"/>
        </w:rPr>
        <w:t>konfliktom záujmov v</w:t>
      </w:r>
      <w:r w:rsidRPr="00A532AB">
        <w:rPr>
          <w:rFonts w:ascii="Nudista" w:eastAsia="Times New Roman" w:hAnsi="Nudista" w:cs="Calibri"/>
          <w:b/>
          <w:sz w:val="20"/>
          <w:szCs w:val="20"/>
        </w:rPr>
        <w:t> </w:t>
      </w:r>
      <w:r w:rsidRPr="00A532AB">
        <w:rPr>
          <w:rFonts w:ascii="Nudista" w:eastAsia="Times New Roman" w:hAnsi="Nudista" w:cs="Arial"/>
          <w:b/>
          <w:sz w:val="20"/>
          <w:szCs w:val="20"/>
        </w:rPr>
        <w:t xml:space="preserve">zmysle § 23 zákona č. 343/2015 </w:t>
      </w:r>
      <w:proofErr w:type="spellStart"/>
      <w:r w:rsidRPr="00A532AB">
        <w:rPr>
          <w:rFonts w:ascii="Nudista" w:eastAsia="Times New Roman" w:hAnsi="Nudista" w:cs="Arial"/>
          <w:b/>
          <w:sz w:val="20"/>
          <w:szCs w:val="20"/>
        </w:rPr>
        <w:t>Z.z</w:t>
      </w:r>
      <w:proofErr w:type="spellEnd"/>
      <w:r w:rsidRPr="00A532AB">
        <w:rPr>
          <w:rFonts w:ascii="Nudista" w:eastAsia="Times New Roman" w:hAnsi="Nudista" w:cs="Arial"/>
          <w:b/>
          <w:sz w:val="20"/>
          <w:szCs w:val="20"/>
        </w:rPr>
        <w:t>. o verejnom obstarávaní a o zmene a doplnení niektorých zákonov v platnom znení (ďalej len „ZVO“) v</w:t>
      </w:r>
      <w:r w:rsidRPr="00A532AB">
        <w:rPr>
          <w:rFonts w:ascii="Nudista" w:eastAsia="Times New Roman" w:hAnsi="Nudista" w:cs="Calibri"/>
          <w:b/>
          <w:sz w:val="20"/>
          <w:szCs w:val="20"/>
        </w:rPr>
        <w:t> </w:t>
      </w:r>
      <w:r w:rsidRPr="00A532AB">
        <w:rPr>
          <w:rFonts w:ascii="Nudista" w:eastAsia="Times New Roman" w:hAnsi="Nudista" w:cs="Arial"/>
          <w:b/>
          <w:sz w:val="20"/>
          <w:szCs w:val="20"/>
        </w:rPr>
        <w:t>rámci zadávania tejto zákazky,</w:t>
      </w:r>
    </w:p>
    <w:p w14:paraId="2B07E595" w14:textId="43E05C0E" w:rsidR="00B81327" w:rsidRPr="00A532AB" w:rsidRDefault="00B81327" w:rsidP="00E83DC7">
      <w:pPr>
        <w:widowControl w:val="0"/>
        <w:numPr>
          <w:ilvl w:val="0"/>
          <w:numId w:val="4"/>
        </w:numPr>
        <w:spacing w:after="120" w:line="240" w:lineRule="auto"/>
        <w:ind w:left="993" w:hanging="426"/>
        <w:jc w:val="both"/>
        <w:rPr>
          <w:rFonts w:ascii="Nudista" w:hAnsi="Nudista"/>
          <w:sz w:val="20"/>
          <w:szCs w:val="20"/>
        </w:rPr>
      </w:pPr>
      <w:r w:rsidRPr="00A532AB">
        <w:rPr>
          <w:rFonts w:ascii="Nudista" w:eastAsia="Proba Pro" w:hAnsi="Nudista" w:cs="Proba Pro"/>
          <w:sz w:val="20"/>
          <w:szCs w:val="20"/>
        </w:rPr>
        <w:t>som nevyvíjal a</w:t>
      </w:r>
      <w:r w:rsidRPr="00A532AB">
        <w:rPr>
          <w:rFonts w:ascii="Nudista" w:hAnsi="Nudista" w:cs="Calibri"/>
          <w:sz w:val="20"/>
          <w:szCs w:val="20"/>
        </w:rPr>
        <w:t> </w:t>
      </w:r>
      <w:r w:rsidRPr="00A532AB">
        <w:rPr>
          <w:rFonts w:ascii="Nudista" w:eastAsia="Proba Pro" w:hAnsi="Nudista" w:cs="Proba Pro"/>
          <w:sz w:val="20"/>
          <w:szCs w:val="20"/>
        </w:rPr>
        <w:t>nebudem vyvíjať voči žiadnej osobe na strane obstarávateľa, ktorá je alebo by mohla byť zainteresovaná v</w:t>
      </w:r>
      <w:r w:rsidRPr="00A532AB">
        <w:rPr>
          <w:rFonts w:ascii="Nudista" w:hAnsi="Nudista" w:cs="Calibri"/>
          <w:sz w:val="20"/>
          <w:szCs w:val="20"/>
        </w:rPr>
        <w:t> </w:t>
      </w:r>
      <w:r w:rsidRPr="00A532AB">
        <w:rPr>
          <w:rFonts w:ascii="Nudista" w:eastAsia="Proba Pro" w:hAnsi="Nudista" w:cs="Proba Pro"/>
          <w:sz w:val="20"/>
          <w:szCs w:val="20"/>
        </w:rPr>
        <w:t>zmysle ustanovení § 23 ods. 3 ZVO (</w:t>
      </w:r>
      <w:r w:rsidRPr="00A532AB">
        <w:rPr>
          <w:rFonts w:ascii="Nudista" w:eastAsia="Proba Pro" w:hAnsi="Nudista" w:cs="Proba Pro"/>
          <w:b/>
          <w:sz w:val="20"/>
          <w:szCs w:val="20"/>
        </w:rPr>
        <w:t>„zainteresovaná osoba</w:t>
      </w:r>
      <w:r w:rsidRPr="00A532AB">
        <w:rPr>
          <w:rFonts w:ascii="Nudista" w:eastAsia="Proba Pro" w:hAnsi="Nudista" w:cs="Proba Pro"/>
          <w:sz w:val="20"/>
          <w:szCs w:val="20"/>
        </w:rPr>
        <w:t>“) akékoľvek aktivity, ktoré vy mohli viesť k</w:t>
      </w:r>
      <w:r w:rsidRPr="00A532AB">
        <w:rPr>
          <w:rFonts w:ascii="Nudista" w:hAnsi="Nudista" w:cs="Calibri"/>
          <w:sz w:val="20"/>
          <w:szCs w:val="20"/>
        </w:rPr>
        <w:t> </w:t>
      </w:r>
      <w:r w:rsidRPr="00A532AB">
        <w:rPr>
          <w:rFonts w:ascii="Nudista" w:eastAsia="Proba Pro" w:hAnsi="Nudista" w:cs="Proba Pro"/>
          <w:sz w:val="20"/>
          <w:szCs w:val="20"/>
        </w:rPr>
        <w:t>zvýhodneniu nášho postavenia v</w:t>
      </w:r>
      <w:r w:rsidR="00E410FB" w:rsidRPr="00A532AB">
        <w:rPr>
          <w:rFonts w:ascii="Nudista" w:eastAsia="Proba Pro" w:hAnsi="Nudista" w:cs="Calibri"/>
          <w:sz w:val="20"/>
          <w:szCs w:val="20"/>
        </w:rPr>
        <w:t>o verejnej</w:t>
      </w:r>
      <w:r w:rsidRPr="00A532AB">
        <w:rPr>
          <w:rFonts w:ascii="Nudista" w:eastAsia="Proba Pro" w:hAnsi="Nudista" w:cs="Proba Pro"/>
          <w:sz w:val="20"/>
          <w:szCs w:val="20"/>
        </w:rPr>
        <w:t xml:space="preserve"> súťaži,</w:t>
      </w:r>
    </w:p>
    <w:p w14:paraId="68FF4198" w14:textId="77777777" w:rsidR="00B81327" w:rsidRPr="00A532AB" w:rsidRDefault="00B81327" w:rsidP="00E83DC7">
      <w:pPr>
        <w:widowControl w:val="0"/>
        <w:numPr>
          <w:ilvl w:val="0"/>
          <w:numId w:val="4"/>
        </w:numPr>
        <w:spacing w:after="120" w:line="240" w:lineRule="auto"/>
        <w:ind w:left="993" w:hanging="426"/>
        <w:jc w:val="both"/>
        <w:rPr>
          <w:rFonts w:ascii="Nudista" w:hAnsi="Nudista"/>
          <w:sz w:val="20"/>
          <w:szCs w:val="20"/>
        </w:rPr>
      </w:pPr>
      <w:r w:rsidRPr="00A532AB">
        <w:rPr>
          <w:rFonts w:ascii="Nudista" w:eastAsia="Proba Pro" w:hAnsi="Nudista" w:cs="Proba Pro"/>
          <w:sz w:val="20"/>
          <w:szCs w:val="20"/>
        </w:rPr>
        <w:t>neposkytol som a neposkytnem akejkoľvek čo i</w:t>
      </w:r>
      <w:r w:rsidRPr="00A532AB">
        <w:rPr>
          <w:rFonts w:ascii="Nudista" w:hAnsi="Nudista" w:cs="Calibri"/>
          <w:sz w:val="20"/>
          <w:szCs w:val="20"/>
        </w:rPr>
        <w:t> </w:t>
      </w:r>
      <w:r w:rsidRPr="00A532AB">
        <w:rPr>
          <w:rFonts w:ascii="Nudista" w:eastAsia="Proba Pro" w:hAnsi="Nudista" w:cs="Proba Pro"/>
          <w:sz w:val="20"/>
          <w:szCs w:val="20"/>
        </w:rPr>
        <w:t>len potencionálne zainteresovanej osobe priamo alebo nepriamo akúkoľvek finančnú alebo vecnú výhodu ako motiváciu alebo odmenu súvisiacu so</w:t>
      </w:r>
      <w:r w:rsidRPr="00A532AB">
        <w:rPr>
          <w:rFonts w:ascii="Nudista" w:eastAsia="Proba Pro" w:hAnsi="Nudista" w:cs="Calibri"/>
          <w:sz w:val="20"/>
          <w:szCs w:val="20"/>
        </w:rPr>
        <w:t> </w:t>
      </w:r>
      <w:r w:rsidRPr="00A532AB">
        <w:rPr>
          <w:rFonts w:ascii="Nudista" w:eastAsia="Proba Pro" w:hAnsi="Nudista" w:cs="Proba Pro"/>
          <w:sz w:val="20"/>
          <w:szCs w:val="20"/>
        </w:rPr>
        <w:t xml:space="preserve">zadaním tejto zákazky, </w:t>
      </w:r>
    </w:p>
    <w:p w14:paraId="23845477" w14:textId="77777777" w:rsidR="00B81327" w:rsidRPr="00A532AB" w:rsidRDefault="00B81327" w:rsidP="00E83DC7">
      <w:pPr>
        <w:widowControl w:val="0"/>
        <w:numPr>
          <w:ilvl w:val="0"/>
          <w:numId w:val="4"/>
        </w:numPr>
        <w:spacing w:after="120" w:line="240" w:lineRule="auto"/>
        <w:ind w:left="993" w:hanging="426"/>
        <w:jc w:val="both"/>
        <w:rPr>
          <w:rFonts w:ascii="Nudista" w:hAnsi="Nudista"/>
          <w:sz w:val="20"/>
          <w:szCs w:val="20"/>
        </w:rPr>
      </w:pPr>
      <w:r w:rsidRPr="00A532AB">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A532AB">
        <w:rPr>
          <w:rFonts w:ascii="Nudista" w:hAnsi="Nudista" w:cs="Calibri"/>
          <w:sz w:val="20"/>
          <w:szCs w:val="20"/>
        </w:rPr>
        <w:t> </w:t>
      </w:r>
      <w:r w:rsidRPr="00A532AB">
        <w:rPr>
          <w:rFonts w:ascii="Nudista" w:eastAsia="Proba Pro" w:hAnsi="Nudista" w:cs="Proba Pro"/>
          <w:sz w:val="20"/>
          <w:szCs w:val="20"/>
        </w:rPr>
        <w:t>priebehu procesu verejného obstarávania,</w:t>
      </w:r>
    </w:p>
    <w:p w14:paraId="26A91074" w14:textId="77777777" w:rsidR="00B81327" w:rsidRPr="00A532AB" w:rsidRDefault="00B81327" w:rsidP="00E83DC7">
      <w:pPr>
        <w:widowControl w:val="0"/>
        <w:numPr>
          <w:ilvl w:val="0"/>
          <w:numId w:val="4"/>
        </w:numPr>
        <w:spacing w:after="120" w:line="240" w:lineRule="auto"/>
        <w:ind w:left="993" w:hanging="426"/>
        <w:jc w:val="both"/>
        <w:rPr>
          <w:rFonts w:ascii="Nudista" w:hAnsi="Nudista"/>
          <w:sz w:val="20"/>
          <w:szCs w:val="20"/>
        </w:rPr>
      </w:pPr>
      <w:r w:rsidRPr="00A532AB">
        <w:rPr>
          <w:rFonts w:ascii="Nudista" w:eastAsia="Proba Pro" w:hAnsi="Nudista" w:cs="Proba Pro"/>
          <w:sz w:val="20"/>
          <w:szCs w:val="20"/>
        </w:rPr>
        <w:t>poskytnem verejnému obstarávateľovi v postupe tohto verejného obstarávania presné, pravdivé a</w:t>
      </w:r>
      <w:r w:rsidRPr="00A532AB">
        <w:rPr>
          <w:rFonts w:ascii="Nudista" w:eastAsia="Proba Pro" w:hAnsi="Nudista" w:cs="Calibri"/>
          <w:sz w:val="20"/>
          <w:szCs w:val="20"/>
        </w:rPr>
        <w:t> </w:t>
      </w:r>
      <w:r w:rsidRPr="00A532AB">
        <w:rPr>
          <w:rFonts w:ascii="Nudista" w:eastAsia="Proba Pro" w:hAnsi="Nudista" w:cs="Proba Pro"/>
          <w:sz w:val="20"/>
          <w:szCs w:val="20"/>
        </w:rPr>
        <w:t>úplné informácie;</w:t>
      </w:r>
    </w:p>
    <w:p w14:paraId="437E8D46" w14:textId="63F6C9DB" w:rsidR="00B81327" w:rsidRPr="00A532AB" w:rsidRDefault="00B81327" w:rsidP="005A5CC6">
      <w:pPr>
        <w:widowControl w:val="0"/>
        <w:numPr>
          <w:ilvl w:val="0"/>
          <w:numId w:val="164"/>
        </w:numPr>
        <w:pBdr>
          <w:bottom w:val="single" w:sz="12" w:space="1" w:color="auto"/>
        </w:pBdr>
        <w:spacing w:after="0" w:line="240" w:lineRule="auto"/>
        <w:ind w:left="567" w:hanging="567"/>
        <w:jc w:val="both"/>
        <w:rPr>
          <w:rFonts w:ascii="Nudista" w:eastAsia="Times New Roman" w:hAnsi="Nudista" w:cs="Arial"/>
          <w:b/>
          <w:sz w:val="20"/>
          <w:szCs w:val="20"/>
        </w:rPr>
      </w:pPr>
      <w:r w:rsidRPr="00A532AB">
        <w:rPr>
          <w:rFonts w:ascii="Nudista" w:eastAsia="Times New Roman" w:hAnsi="Nudista" w:cs="Arial"/>
          <w:b/>
          <w:sz w:val="20"/>
          <w:szCs w:val="20"/>
        </w:rPr>
        <w:t>v</w:t>
      </w:r>
      <w:r w:rsidRPr="00A532AB">
        <w:rPr>
          <w:rFonts w:ascii="Nudista" w:eastAsia="Times New Roman" w:hAnsi="Nudista" w:cs="Calibri"/>
          <w:b/>
          <w:sz w:val="20"/>
          <w:szCs w:val="20"/>
        </w:rPr>
        <w:t> </w:t>
      </w:r>
      <w:r w:rsidRPr="00A532AB">
        <w:rPr>
          <w:rFonts w:ascii="Nudista" w:eastAsia="Times New Roman" w:hAnsi="Nudista" w:cs="Arial"/>
          <w:b/>
          <w:sz w:val="20"/>
          <w:szCs w:val="20"/>
        </w:rPr>
        <w:t>súvislosti s</w:t>
      </w:r>
      <w:r w:rsidRPr="00A532AB">
        <w:rPr>
          <w:rFonts w:ascii="Nudista" w:eastAsia="Times New Roman" w:hAnsi="Nudista" w:cs="Calibri"/>
          <w:b/>
          <w:sz w:val="20"/>
          <w:szCs w:val="20"/>
        </w:rPr>
        <w:t> </w:t>
      </w:r>
      <w:r w:rsidRPr="00A532AB">
        <w:rPr>
          <w:rFonts w:ascii="Nudista" w:eastAsia="Times New Roman" w:hAnsi="Nudista" w:cs="Arial"/>
          <w:b/>
          <w:sz w:val="20"/>
          <w:szCs w:val="20"/>
        </w:rPr>
        <w:t>akceptáciou podmienok tejto verejnej súťaže,</w:t>
      </w:r>
    </w:p>
    <w:p w14:paraId="68FE91EA" w14:textId="77777777" w:rsidR="00B81327" w:rsidRPr="00A532AB"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A532AB">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0930B5E6" w14:textId="77777777" w:rsidR="00B81327" w:rsidRPr="00A532AB"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A532AB">
        <w:rPr>
          <w:rFonts w:ascii="Nudista" w:eastAsia="Proba Pro" w:hAnsi="Nudista" w:cs="Proba Pro"/>
          <w:sz w:val="20"/>
          <w:szCs w:val="20"/>
        </w:rPr>
        <w:t>všetky</w:t>
      </w:r>
      <w:r w:rsidRPr="00A532AB">
        <w:rPr>
          <w:rFonts w:ascii="Nudista" w:hAnsi="Nudista" w:cs="Arial"/>
          <w:sz w:val="20"/>
          <w:szCs w:val="20"/>
        </w:rPr>
        <w:t xml:space="preserve"> mnou predložené doklady a údaje uvedené v ponuke sú pravdivé a</w:t>
      </w:r>
      <w:r w:rsidRPr="00A532AB">
        <w:rPr>
          <w:rFonts w:ascii="Nudista" w:hAnsi="Nudista" w:cs="Calibri"/>
          <w:sz w:val="20"/>
          <w:szCs w:val="20"/>
        </w:rPr>
        <w:t> </w:t>
      </w:r>
      <w:r w:rsidRPr="00A532AB">
        <w:rPr>
          <w:rFonts w:ascii="Nudista" w:hAnsi="Nudista" w:cs="Proba Pro"/>
          <w:sz w:val="20"/>
          <w:szCs w:val="20"/>
        </w:rPr>
        <w:t>ú</w:t>
      </w:r>
      <w:r w:rsidRPr="00A532AB">
        <w:rPr>
          <w:rFonts w:ascii="Nudista" w:hAnsi="Nudista" w:cs="Arial"/>
          <w:sz w:val="20"/>
          <w:szCs w:val="20"/>
        </w:rPr>
        <w:t>pln</w:t>
      </w:r>
      <w:r w:rsidRPr="00A532AB">
        <w:rPr>
          <w:rFonts w:ascii="Nudista" w:hAnsi="Nudista" w:cs="Proba Pro"/>
          <w:sz w:val="20"/>
          <w:szCs w:val="20"/>
        </w:rPr>
        <w:t>é</w:t>
      </w:r>
      <w:r w:rsidRPr="00A532AB">
        <w:rPr>
          <w:rFonts w:ascii="Nudista" w:eastAsia="Proba Pro" w:hAnsi="Nudista" w:cs="Proba Pro"/>
          <w:sz w:val="20"/>
          <w:szCs w:val="20"/>
        </w:rPr>
        <w:t>;</w:t>
      </w:r>
    </w:p>
    <w:p w14:paraId="79265C25" w14:textId="7E66F4B7" w:rsidR="00B81327" w:rsidRPr="00A532AB" w:rsidRDefault="00B81327" w:rsidP="005A5CC6">
      <w:pPr>
        <w:widowControl w:val="0"/>
        <w:numPr>
          <w:ilvl w:val="0"/>
          <w:numId w:val="164"/>
        </w:numPr>
        <w:pBdr>
          <w:bottom w:val="single" w:sz="12" w:space="1" w:color="auto"/>
        </w:pBdr>
        <w:spacing w:after="0" w:line="240" w:lineRule="auto"/>
        <w:ind w:left="567" w:hanging="567"/>
        <w:jc w:val="both"/>
        <w:rPr>
          <w:rFonts w:ascii="Nudista" w:eastAsia="Times New Roman" w:hAnsi="Nudista" w:cs="Arial"/>
          <w:sz w:val="20"/>
          <w:szCs w:val="20"/>
        </w:rPr>
      </w:pPr>
      <w:r w:rsidRPr="00A532AB">
        <w:rPr>
          <w:rFonts w:ascii="Nudista" w:eastAsia="Times New Roman" w:hAnsi="Nudista" w:cs="Arial"/>
          <w:b/>
          <w:bCs/>
          <w:sz w:val="20"/>
          <w:szCs w:val="20"/>
        </w:rPr>
        <w:t>v súvislosti s</w:t>
      </w:r>
      <w:r w:rsidRPr="00A532AB">
        <w:rPr>
          <w:rFonts w:ascii="Nudista" w:eastAsia="Times New Roman" w:hAnsi="Nudista" w:cs="Calibri"/>
          <w:b/>
          <w:bCs/>
          <w:sz w:val="20"/>
          <w:szCs w:val="20"/>
        </w:rPr>
        <w:t> </w:t>
      </w:r>
      <w:r w:rsidRPr="00A532AB">
        <w:rPr>
          <w:rFonts w:ascii="Nudista" w:eastAsia="Times New Roman" w:hAnsi="Nudista" w:cs="Arial"/>
          <w:b/>
          <w:bCs/>
          <w:sz w:val="20"/>
          <w:szCs w:val="20"/>
        </w:rPr>
        <w:t>využitím subdodávateľov v rámci</w:t>
      </w:r>
      <w:r w:rsidRPr="00A532AB">
        <w:rPr>
          <w:rFonts w:ascii="Nudista" w:eastAsia="Times New Roman" w:hAnsi="Nudista" w:cs="Calibri"/>
          <w:b/>
          <w:bCs/>
          <w:sz w:val="20"/>
          <w:szCs w:val="20"/>
        </w:rPr>
        <w:t> </w:t>
      </w:r>
      <w:r w:rsidRPr="00A532AB">
        <w:rPr>
          <w:rFonts w:ascii="Nudista" w:eastAsia="Times New Roman" w:hAnsi="Nudista" w:cs="Arial"/>
          <w:b/>
          <w:bCs/>
          <w:sz w:val="20"/>
          <w:szCs w:val="20"/>
        </w:rPr>
        <w:t xml:space="preserve">realizácie predmetu zákazky, </w:t>
      </w:r>
    </w:p>
    <w:p w14:paraId="4FA9F0D3" w14:textId="77777777" w:rsidR="00B81327" w:rsidRPr="00A532AB"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A532AB">
        <w:rPr>
          <w:rFonts w:ascii="Nudista" w:hAnsi="Nudista" w:cs="Arial"/>
          <w:sz w:val="20"/>
          <w:szCs w:val="20"/>
        </w:rPr>
        <w:t>v</w:t>
      </w:r>
      <w:r w:rsidRPr="00A532AB">
        <w:rPr>
          <w:rFonts w:ascii="Nudista" w:hAnsi="Nudista" w:cs="Calibri"/>
          <w:sz w:val="20"/>
          <w:szCs w:val="20"/>
        </w:rPr>
        <w:t> </w:t>
      </w:r>
      <w:r w:rsidRPr="00A532AB">
        <w:rPr>
          <w:rFonts w:ascii="Nudista" w:hAnsi="Nudista" w:cs="Arial"/>
          <w:sz w:val="20"/>
          <w:szCs w:val="20"/>
        </w:rPr>
        <w:t>pr</w:t>
      </w:r>
      <w:r w:rsidRPr="00A532AB">
        <w:rPr>
          <w:rFonts w:ascii="Nudista" w:hAnsi="Nudista" w:cs="Proba Pro"/>
          <w:sz w:val="20"/>
          <w:szCs w:val="20"/>
        </w:rPr>
        <w:t>í</w:t>
      </w:r>
      <w:r w:rsidRPr="00A532AB">
        <w:rPr>
          <w:rFonts w:ascii="Nudista" w:hAnsi="Nudista" w:cs="Arial"/>
          <w:sz w:val="20"/>
          <w:szCs w:val="20"/>
        </w:rPr>
        <w:t>pade uzavretia z</w:t>
      </w:r>
      <w:r w:rsidRPr="00A532AB">
        <w:rPr>
          <w:rFonts w:ascii="Nudista" w:hAnsi="Nudista" w:cs="Proba Pro"/>
          <w:sz w:val="20"/>
          <w:szCs w:val="20"/>
        </w:rPr>
        <w:t>á</w:t>
      </w:r>
      <w:r w:rsidRPr="00A532AB">
        <w:rPr>
          <w:rFonts w:ascii="Nudista" w:hAnsi="Nudista" w:cs="Arial"/>
          <w:sz w:val="20"/>
          <w:szCs w:val="20"/>
        </w:rPr>
        <w:t>v</w:t>
      </w:r>
      <w:r w:rsidRPr="00A532AB">
        <w:rPr>
          <w:rFonts w:ascii="Nudista" w:hAnsi="Nudista" w:cs="Proba Pro"/>
          <w:sz w:val="20"/>
          <w:szCs w:val="20"/>
        </w:rPr>
        <w:t>ä</w:t>
      </w:r>
      <w:r w:rsidRPr="00A532AB">
        <w:rPr>
          <w:rFonts w:ascii="Nudista" w:hAnsi="Nudista" w:cs="Arial"/>
          <w:sz w:val="20"/>
          <w:szCs w:val="20"/>
        </w:rPr>
        <w:t>zkov</w:t>
      </w:r>
      <w:r w:rsidRPr="00A532AB">
        <w:rPr>
          <w:rFonts w:ascii="Nudista" w:hAnsi="Nudista" w:cs="Proba Pro"/>
          <w:sz w:val="20"/>
          <w:szCs w:val="20"/>
        </w:rPr>
        <w:t>é</w:t>
      </w:r>
      <w:r w:rsidRPr="00A532AB">
        <w:rPr>
          <w:rFonts w:ascii="Nudista" w:hAnsi="Nudista" w:cs="Arial"/>
          <w:sz w:val="20"/>
          <w:szCs w:val="20"/>
        </w:rPr>
        <w:t>ho vz</w:t>
      </w:r>
      <w:r w:rsidRPr="00A532AB">
        <w:rPr>
          <w:rFonts w:ascii="Nudista" w:hAnsi="Nudista" w:cs="Proba Pro"/>
          <w:sz w:val="20"/>
          <w:szCs w:val="20"/>
        </w:rPr>
        <w:t>ť</w:t>
      </w:r>
      <w:r w:rsidRPr="00A532AB">
        <w:rPr>
          <w:rFonts w:ascii="Nudista" w:hAnsi="Nudista" w:cs="Arial"/>
          <w:sz w:val="20"/>
          <w:szCs w:val="20"/>
        </w:rPr>
        <w:t>ahu s obstar</w:t>
      </w:r>
      <w:r w:rsidRPr="00A532AB">
        <w:rPr>
          <w:rFonts w:ascii="Nudista" w:hAnsi="Nudista" w:cs="Proba Pro"/>
          <w:sz w:val="20"/>
          <w:szCs w:val="20"/>
        </w:rPr>
        <w:t>á</w:t>
      </w:r>
      <w:r w:rsidRPr="00A532AB">
        <w:rPr>
          <w:rFonts w:ascii="Nudista" w:hAnsi="Nudista" w:cs="Arial"/>
          <w:sz w:val="20"/>
          <w:szCs w:val="20"/>
        </w:rPr>
        <w:t>vate</w:t>
      </w:r>
      <w:r w:rsidRPr="00A532AB">
        <w:rPr>
          <w:rFonts w:ascii="Nudista" w:hAnsi="Nudista" w:cs="Proba Pro"/>
          <w:sz w:val="20"/>
          <w:szCs w:val="20"/>
        </w:rPr>
        <w:t>ľ</w:t>
      </w:r>
      <w:r w:rsidRPr="00A532AB">
        <w:rPr>
          <w:rFonts w:ascii="Nudista" w:hAnsi="Nudista" w:cs="Arial"/>
          <w:sz w:val="20"/>
          <w:szCs w:val="20"/>
        </w:rPr>
        <w:t>om na vy</w:t>
      </w:r>
      <w:r w:rsidRPr="00A532AB">
        <w:rPr>
          <w:rFonts w:ascii="Nudista" w:hAnsi="Nudista" w:cs="Proba Pro"/>
          <w:sz w:val="20"/>
          <w:szCs w:val="20"/>
        </w:rPr>
        <w:t>šš</w:t>
      </w:r>
      <w:r w:rsidRPr="00A532AB">
        <w:rPr>
          <w:rFonts w:ascii="Nudista" w:hAnsi="Nudista" w:cs="Arial"/>
          <w:sz w:val="20"/>
          <w:szCs w:val="20"/>
        </w:rPr>
        <w:t>ie uveden</w:t>
      </w:r>
      <w:r w:rsidRPr="00A532AB">
        <w:rPr>
          <w:rFonts w:ascii="Nudista" w:hAnsi="Nudista" w:cs="Proba Pro"/>
          <w:sz w:val="20"/>
          <w:szCs w:val="20"/>
        </w:rPr>
        <w:t>ý</w:t>
      </w:r>
      <w:r w:rsidRPr="00A532AB">
        <w:rPr>
          <w:rFonts w:ascii="Nudista" w:hAnsi="Nudista" w:cs="Arial"/>
          <w:sz w:val="20"/>
          <w:szCs w:val="20"/>
        </w:rPr>
        <w:t xml:space="preserve"> predmet </w:t>
      </w:r>
      <w:r w:rsidRPr="00A532AB">
        <w:rPr>
          <w:rFonts w:ascii="Nudista" w:eastAsia="Proba Pro" w:hAnsi="Nudista" w:cs="Proba Pro"/>
          <w:sz w:val="20"/>
          <w:szCs w:val="20"/>
        </w:rPr>
        <w:t>obstarávania</w:t>
      </w:r>
      <w:r w:rsidRPr="00A532AB">
        <w:rPr>
          <w:rFonts w:ascii="Nudista" w:hAnsi="Nudista" w:cs="Arial"/>
          <w:sz w:val="20"/>
          <w:szCs w:val="20"/>
        </w:rPr>
        <w:t>:</w:t>
      </w:r>
    </w:p>
    <w:p w14:paraId="28302A60" w14:textId="6FA6B854" w:rsidR="00B81327" w:rsidRPr="00A532AB" w:rsidRDefault="00192D3C" w:rsidP="00E83DC7">
      <w:pPr>
        <w:widowControl w:val="0"/>
        <w:spacing w:line="240"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B81327" w:rsidRPr="00AE3F3D">
            <w:rPr>
              <w:rFonts w:ascii="Segoe UI Symbol" w:hAnsi="Segoe UI Symbol" w:cs="Segoe UI Symbol"/>
              <w:sz w:val="20"/>
              <w:szCs w:val="20"/>
            </w:rPr>
            <w:t>☐</w:t>
          </w:r>
        </w:sdtContent>
      </w:sdt>
      <w:r w:rsidR="00B81327" w:rsidRPr="00AE3F3D">
        <w:rPr>
          <w:rFonts w:ascii="Nudista" w:hAnsi="Nudista" w:cs="Arial"/>
          <w:sz w:val="20"/>
          <w:szCs w:val="20"/>
        </w:rPr>
        <w:t xml:space="preserve">     nebudem plnenie predmetu zmluvy poskytovať prostredníctvom subdodávateľa/-</w:t>
      </w:r>
      <w:proofErr w:type="spellStart"/>
      <w:r w:rsidR="00B81327" w:rsidRPr="00AE3F3D">
        <w:rPr>
          <w:rFonts w:ascii="Nudista" w:hAnsi="Nudista" w:cs="Arial"/>
          <w:sz w:val="20"/>
          <w:szCs w:val="20"/>
        </w:rPr>
        <w:t>ov</w:t>
      </w:r>
      <w:proofErr w:type="spellEnd"/>
      <w:r w:rsidR="00B81327" w:rsidRPr="00AE3F3D">
        <w:rPr>
          <w:rFonts w:ascii="Nudista" w:hAnsi="Nudista" w:cs="Arial"/>
          <w:sz w:val="20"/>
          <w:szCs w:val="20"/>
        </w:rPr>
        <w:t>,</w:t>
      </w:r>
    </w:p>
    <w:p w14:paraId="70AE50D3" w14:textId="69FA5803" w:rsidR="00B81327" w:rsidRPr="00A532AB" w:rsidRDefault="00192D3C" w:rsidP="00E83DC7">
      <w:pPr>
        <w:widowControl w:val="0"/>
        <w:tabs>
          <w:tab w:val="left" w:pos="1418"/>
        </w:tabs>
        <w:spacing w:line="240"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B81327" w:rsidRPr="00AE3F3D">
            <w:rPr>
              <w:rFonts w:ascii="Segoe UI Symbol" w:hAnsi="Segoe UI Symbol" w:cs="Segoe UI Symbol"/>
              <w:sz w:val="20"/>
              <w:szCs w:val="20"/>
            </w:rPr>
            <w:t>☐</w:t>
          </w:r>
        </w:sdtContent>
      </w:sdt>
      <w:r w:rsidR="00B81327" w:rsidRPr="00AE3F3D">
        <w:rPr>
          <w:rFonts w:ascii="Nudista" w:hAnsi="Nudista" w:cs="Arial"/>
          <w:sz w:val="20"/>
          <w:szCs w:val="20"/>
        </w:rPr>
        <w:t xml:space="preserve">    </w:t>
      </w:r>
      <w:r w:rsidR="00B81327" w:rsidRPr="00AE3F3D">
        <w:rPr>
          <w:rFonts w:ascii="Nudista" w:hAnsi="Nudista" w:cs="Arial"/>
          <w:sz w:val="20"/>
          <w:szCs w:val="20"/>
        </w:rPr>
        <w:tab/>
        <w:t>informácie o</w:t>
      </w:r>
      <w:r w:rsidR="00B81327" w:rsidRPr="00A532AB">
        <w:rPr>
          <w:rFonts w:ascii="Nudista" w:hAnsi="Nudista" w:cs="Calibri"/>
          <w:sz w:val="20"/>
          <w:szCs w:val="20"/>
        </w:rPr>
        <w:t> </w:t>
      </w:r>
      <w:r w:rsidR="00B81327" w:rsidRPr="00A532AB">
        <w:rPr>
          <w:rFonts w:ascii="Nudista" w:hAnsi="Nudista" w:cs="Arial"/>
          <w:sz w:val="20"/>
          <w:szCs w:val="20"/>
        </w:rPr>
        <w:t>subdod</w:t>
      </w:r>
      <w:r w:rsidR="00B81327" w:rsidRPr="00A532AB">
        <w:rPr>
          <w:rFonts w:ascii="Nudista" w:hAnsi="Nudista" w:cs="Proba Pro"/>
          <w:sz w:val="20"/>
          <w:szCs w:val="20"/>
        </w:rPr>
        <w:t>á</w:t>
      </w:r>
      <w:r w:rsidR="00B81327" w:rsidRPr="00A532AB">
        <w:rPr>
          <w:rFonts w:ascii="Nudista" w:hAnsi="Nudista" w:cs="Arial"/>
          <w:sz w:val="20"/>
          <w:szCs w:val="20"/>
        </w:rPr>
        <w:t>vate</w:t>
      </w:r>
      <w:r w:rsidR="00B81327" w:rsidRPr="00A532AB">
        <w:rPr>
          <w:rFonts w:ascii="Nudista" w:hAnsi="Nudista" w:cs="Proba Pro"/>
          <w:sz w:val="20"/>
          <w:szCs w:val="20"/>
        </w:rPr>
        <w:t>ľ</w:t>
      </w:r>
      <w:r w:rsidR="00B81327" w:rsidRPr="00A532AB">
        <w:rPr>
          <w:rFonts w:ascii="Nudista" w:hAnsi="Nudista" w:cs="Arial"/>
          <w:sz w:val="20"/>
          <w:szCs w:val="20"/>
        </w:rPr>
        <w:t>och uvediem obstarávateľovi najneskôr v čase uzavretia zmluvy (napr. z</w:t>
      </w:r>
      <w:r w:rsidR="00B81327" w:rsidRPr="00A532AB">
        <w:rPr>
          <w:rFonts w:ascii="Nudista" w:hAnsi="Nudista" w:cs="Calibri"/>
          <w:sz w:val="20"/>
          <w:szCs w:val="20"/>
        </w:rPr>
        <w:t> </w:t>
      </w:r>
      <w:r w:rsidR="00B81327" w:rsidRPr="00A532AB">
        <w:rPr>
          <w:rFonts w:ascii="Nudista" w:hAnsi="Nudista" w:cs="Arial"/>
          <w:sz w:val="20"/>
          <w:szCs w:val="20"/>
        </w:rPr>
        <w:t>d</w:t>
      </w:r>
      <w:r w:rsidR="00B81327" w:rsidRPr="00A532AB">
        <w:rPr>
          <w:rFonts w:ascii="Nudista" w:hAnsi="Nudista" w:cs="Proba Pro"/>
          <w:sz w:val="20"/>
          <w:szCs w:val="20"/>
        </w:rPr>
        <w:t>ô</w:t>
      </w:r>
      <w:r w:rsidR="00B81327" w:rsidRPr="00A532AB">
        <w:rPr>
          <w:rFonts w:ascii="Nudista" w:hAnsi="Nudista" w:cs="Arial"/>
          <w:sz w:val="20"/>
          <w:szCs w:val="20"/>
        </w:rPr>
        <w:t xml:space="preserve">vodu, </w:t>
      </w:r>
      <w:r w:rsidR="00B81327" w:rsidRPr="00A532AB">
        <w:rPr>
          <w:rFonts w:ascii="Nudista" w:hAnsi="Nudista" w:cs="Proba Pro"/>
          <w:sz w:val="20"/>
          <w:szCs w:val="20"/>
        </w:rPr>
        <w:t>ž</w:t>
      </w:r>
      <w:r w:rsidR="00B81327" w:rsidRPr="00A532AB">
        <w:rPr>
          <w:rFonts w:ascii="Nudista" w:hAnsi="Nudista" w:cs="Arial"/>
          <w:sz w:val="20"/>
          <w:szCs w:val="20"/>
        </w:rPr>
        <w:t>e v</w:t>
      </w:r>
      <w:r w:rsidR="00B81327" w:rsidRPr="00A532AB">
        <w:rPr>
          <w:rFonts w:ascii="Nudista" w:hAnsi="Nudista" w:cs="Calibri"/>
          <w:sz w:val="20"/>
          <w:szCs w:val="20"/>
        </w:rPr>
        <w:t> </w:t>
      </w:r>
      <w:r w:rsidR="00B81327" w:rsidRPr="00A532AB">
        <w:rPr>
          <w:rFonts w:ascii="Nudista" w:hAnsi="Nudista" w:cs="Proba Pro"/>
          <w:sz w:val="20"/>
          <w:szCs w:val="20"/>
        </w:rPr>
        <w:t>č</w:t>
      </w:r>
      <w:r w:rsidR="00B81327" w:rsidRPr="00A532AB">
        <w:rPr>
          <w:rFonts w:ascii="Nudista" w:hAnsi="Nudista" w:cs="Arial"/>
          <w:sz w:val="20"/>
          <w:szCs w:val="20"/>
        </w:rPr>
        <w:t>ase predkladania ponuky mi inform</w:t>
      </w:r>
      <w:r w:rsidR="00B81327" w:rsidRPr="00A532AB">
        <w:rPr>
          <w:rFonts w:ascii="Nudista" w:hAnsi="Nudista" w:cs="Proba Pro"/>
          <w:sz w:val="20"/>
          <w:szCs w:val="20"/>
        </w:rPr>
        <w:t>á</w:t>
      </w:r>
      <w:r w:rsidR="00B81327" w:rsidRPr="00A532AB">
        <w:rPr>
          <w:rFonts w:ascii="Nudista" w:hAnsi="Nudista" w:cs="Arial"/>
          <w:sz w:val="20"/>
          <w:szCs w:val="20"/>
        </w:rPr>
        <w:t>cie o</w:t>
      </w:r>
      <w:r w:rsidR="00B81327" w:rsidRPr="00A532AB">
        <w:rPr>
          <w:rFonts w:ascii="Nudista" w:hAnsi="Nudista" w:cs="Calibri"/>
          <w:sz w:val="20"/>
          <w:szCs w:val="20"/>
        </w:rPr>
        <w:t> </w:t>
      </w:r>
      <w:r w:rsidR="00B81327" w:rsidRPr="00A532AB">
        <w:rPr>
          <w:rFonts w:ascii="Nudista" w:hAnsi="Nudista" w:cs="Arial"/>
          <w:sz w:val="20"/>
          <w:szCs w:val="20"/>
        </w:rPr>
        <w:t>subdod</w:t>
      </w:r>
      <w:r w:rsidR="00B81327" w:rsidRPr="00A532AB">
        <w:rPr>
          <w:rFonts w:ascii="Nudista" w:hAnsi="Nudista" w:cs="Proba Pro"/>
          <w:sz w:val="20"/>
          <w:szCs w:val="20"/>
        </w:rPr>
        <w:t>á</w:t>
      </w:r>
      <w:r w:rsidR="00B81327" w:rsidRPr="00A532AB">
        <w:rPr>
          <w:rFonts w:ascii="Nudista" w:hAnsi="Nudista" w:cs="Arial"/>
          <w:sz w:val="20"/>
          <w:szCs w:val="20"/>
        </w:rPr>
        <w:t>vate</w:t>
      </w:r>
      <w:r w:rsidR="00B81327" w:rsidRPr="00A532AB">
        <w:rPr>
          <w:rFonts w:ascii="Nudista" w:hAnsi="Nudista" w:cs="Proba Pro"/>
          <w:sz w:val="20"/>
          <w:szCs w:val="20"/>
        </w:rPr>
        <w:t>ľ</w:t>
      </w:r>
      <w:r w:rsidR="00B81327" w:rsidRPr="00A532AB">
        <w:rPr>
          <w:rFonts w:ascii="Nudista" w:hAnsi="Nudista" w:cs="Arial"/>
          <w:sz w:val="20"/>
          <w:szCs w:val="20"/>
        </w:rPr>
        <w:t>och nie s</w:t>
      </w:r>
      <w:r w:rsidR="00B81327" w:rsidRPr="00A532AB">
        <w:rPr>
          <w:rFonts w:ascii="Nudista" w:hAnsi="Nudista" w:cs="Proba Pro"/>
          <w:sz w:val="20"/>
          <w:szCs w:val="20"/>
        </w:rPr>
        <w:t>ú</w:t>
      </w:r>
      <w:r w:rsidR="00B81327" w:rsidRPr="00A532AB">
        <w:rPr>
          <w:rFonts w:ascii="Nudista" w:hAnsi="Nudista" w:cs="Arial"/>
          <w:sz w:val="20"/>
          <w:szCs w:val="20"/>
        </w:rPr>
        <w:t xml:space="preserve"> zn</w:t>
      </w:r>
      <w:r w:rsidR="00B81327" w:rsidRPr="00A532AB">
        <w:rPr>
          <w:rFonts w:ascii="Nudista" w:hAnsi="Nudista" w:cs="Proba Pro"/>
          <w:sz w:val="20"/>
          <w:szCs w:val="20"/>
        </w:rPr>
        <w:t>á</w:t>
      </w:r>
      <w:r w:rsidR="00B81327" w:rsidRPr="00A532AB">
        <w:rPr>
          <w:rFonts w:ascii="Nudista" w:hAnsi="Nudista" w:cs="Arial"/>
          <w:sz w:val="20"/>
          <w:szCs w:val="20"/>
        </w:rPr>
        <w:t>me),</w:t>
      </w:r>
    </w:p>
    <w:p w14:paraId="6A5F9C45" w14:textId="45858264" w:rsidR="00B81327" w:rsidRPr="00A532AB" w:rsidRDefault="00192D3C" w:rsidP="00E83DC7">
      <w:pPr>
        <w:widowControl w:val="0"/>
        <w:tabs>
          <w:tab w:val="left" w:pos="1418"/>
        </w:tabs>
        <w:spacing w:after="240" w:line="240"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B81327" w:rsidRPr="00AE3F3D">
            <w:rPr>
              <w:rFonts w:ascii="Segoe UI Symbol" w:hAnsi="Segoe UI Symbol" w:cs="Segoe UI Symbol"/>
              <w:sz w:val="20"/>
              <w:szCs w:val="20"/>
            </w:rPr>
            <w:t>☐</w:t>
          </w:r>
        </w:sdtContent>
      </w:sdt>
      <w:r w:rsidR="00B81327" w:rsidRPr="00AE3F3D">
        <w:rPr>
          <w:rFonts w:ascii="Nudista" w:hAnsi="Nudista" w:cs="Arial"/>
          <w:sz w:val="20"/>
          <w:szCs w:val="20"/>
        </w:rPr>
        <w:t xml:space="preserve"> budem plnenie predmetu zmluvy poskytovať prostredníctvom nasledovných subdodávateľov v</w:t>
      </w:r>
      <w:r w:rsidR="00B81327" w:rsidRPr="00A532AB">
        <w:rPr>
          <w:rFonts w:ascii="Nudista" w:hAnsi="Nudista" w:cs="Calibri"/>
          <w:sz w:val="20"/>
          <w:szCs w:val="20"/>
        </w:rPr>
        <w:t> </w:t>
      </w:r>
      <w:r w:rsidR="00B81327" w:rsidRPr="00A532AB">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55"/>
        <w:gridCol w:w="1134"/>
        <w:gridCol w:w="1418"/>
        <w:gridCol w:w="1984"/>
      </w:tblGrid>
      <w:tr w:rsidR="00B81327" w:rsidRPr="009F5ACA" w14:paraId="6C660455" w14:textId="77777777" w:rsidTr="00394E2E">
        <w:tc>
          <w:tcPr>
            <w:tcW w:w="1216" w:type="dxa"/>
            <w:vMerge w:val="restart"/>
            <w:tcBorders>
              <w:top w:val="single" w:sz="4" w:space="0" w:color="auto"/>
              <w:left w:val="single" w:sz="4" w:space="0" w:color="auto"/>
              <w:right w:val="single" w:sz="4" w:space="0" w:color="auto"/>
            </w:tcBorders>
            <w:shd w:val="clear" w:color="auto" w:fill="008998"/>
            <w:vAlign w:val="center"/>
            <w:hideMark/>
          </w:tcPr>
          <w:p w14:paraId="70FAF960" w14:textId="77777777" w:rsidR="00B81327" w:rsidRPr="00A532AB" w:rsidRDefault="00B81327" w:rsidP="00E83DC7">
            <w:pPr>
              <w:widowControl w:val="0"/>
              <w:spacing w:line="240" w:lineRule="auto"/>
              <w:jc w:val="center"/>
              <w:rPr>
                <w:rFonts w:ascii="Nudista" w:hAnsi="Nudista" w:cs="Arial"/>
                <w:b/>
                <w:color w:val="FFFFFF" w:themeColor="background1"/>
                <w:sz w:val="20"/>
                <w:szCs w:val="20"/>
              </w:rPr>
            </w:pPr>
            <w:r w:rsidRPr="00A532AB">
              <w:rPr>
                <w:rFonts w:ascii="Nudista" w:hAnsi="Nudista" w:cs="Arial"/>
                <w:b/>
                <w:color w:val="FFFFFF" w:themeColor="background1"/>
                <w:sz w:val="20"/>
                <w:szCs w:val="20"/>
              </w:rPr>
              <w:lastRenderedPageBreak/>
              <w:t>Obchodné meno</w:t>
            </w:r>
          </w:p>
        </w:tc>
        <w:tc>
          <w:tcPr>
            <w:tcW w:w="721" w:type="dxa"/>
            <w:vMerge w:val="restart"/>
            <w:tcBorders>
              <w:top w:val="single" w:sz="4" w:space="0" w:color="auto"/>
              <w:left w:val="single" w:sz="4" w:space="0" w:color="auto"/>
              <w:right w:val="single" w:sz="4" w:space="0" w:color="auto"/>
            </w:tcBorders>
            <w:shd w:val="clear" w:color="auto" w:fill="008998"/>
            <w:vAlign w:val="center"/>
            <w:hideMark/>
          </w:tcPr>
          <w:p w14:paraId="673DD0CF" w14:textId="77777777" w:rsidR="00B81327" w:rsidRPr="00A532AB" w:rsidRDefault="00B81327" w:rsidP="00E83DC7">
            <w:pPr>
              <w:widowControl w:val="0"/>
              <w:spacing w:line="240" w:lineRule="auto"/>
              <w:jc w:val="center"/>
              <w:rPr>
                <w:rFonts w:ascii="Nudista" w:hAnsi="Nudista" w:cs="Arial"/>
                <w:b/>
                <w:color w:val="FFFFFF" w:themeColor="background1"/>
                <w:sz w:val="20"/>
                <w:szCs w:val="20"/>
              </w:rPr>
            </w:pPr>
            <w:r w:rsidRPr="00A532AB">
              <w:rPr>
                <w:rFonts w:ascii="Nudista" w:hAnsi="Nudista" w:cs="Arial"/>
                <w:b/>
                <w:color w:val="FFFFFF" w:themeColor="background1"/>
                <w:sz w:val="20"/>
                <w:szCs w:val="20"/>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498075A2" w14:textId="77777777" w:rsidR="00B81327" w:rsidRPr="00A532AB" w:rsidRDefault="00B81327" w:rsidP="00E83DC7">
            <w:pPr>
              <w:widowControl w:val="0"/>
              <w:spacing w:line="240" w:lineRule="auto"/>
              <w:jc w:val="center"/>
              <w:rPr>
                <w:rFonts w:ascii="Nudista" w:hAnsi="Nudista" w:cs="Arial"/>
                <w:b/>
                <w:color w:val="FFFFFF" w:themeColor="background1"/>
                <w:sz w:val="20"/>
                <w:szCs w:val="20"/>
              </w:rPr>
            </w:pPr>
            <w:r w:rsidRPr="00A532AB">
              <w:rPr>
                <w:rFonts w:ascii="Nudista" w:hAnsi="Nudista" w:cs="Arial"/>
                <w:b/>
                <w:color w:val="FFFFFF" w:themeColor="background1"/>
                <w:sz w:val="20"/>
                <w:szCs w:val="20"/>
              </w:rPr>
              <w:t>IČO</w:t>
            </w:r>
          </w:p>
        </w:tc>
        <w:tc>
          <w:tcPr>
            <w:tcW w:w="3129" w:type="dxa"/>
            <w:gridSpan w:val="3"/>
            <w:tcBorders>
              <w:top w:val="single" w:sz="4" w:space="0" w:color="auto"/>
              <w:left w:val="single" w:sz="4" w:space="0" w:color="auto"/>
              <w:bottom w:val="single" w:sz="4" w:space="0" w:color="auto"/>
              <w:right w:val="single" w:sz="4" w:space="0" w:color="auto"/>
            </w:tcBorders>
            <w:shd w:val="clear" w:color="auto" w:fill="008998"/>
          </w:tcPr>
          <w:p w14:paraId="602D98EC" w14:textId="77777777" w:rsidR="00B81327" w:rsidRPr="00A532AB" w:rsidRDefault="00B81327" w:rsidP="00E83DC7">
            <w:pPr>
              <w:widowControl w:val="0"/>
              <w:spacing w:line="240" w:lineRule="auto"/>
              <w:jc w:val="center"/>
              <w:rPr>
                <w:rFonts w:ascii="Nudista" w:hAnsi="Nudista" w:cs="Arial"/>
                <w:b/>
                <w:color w:val="FFFFFF" w:themeColor="background1"/>
                <w:sz w:val="20"/>
                <w:szCs w:val="20"/>
              </w:rPr>
            </w:pPr>
            <w:r w:rsidRPr="00A532AB">
              <w:rPr>
                <w:rFonts w:ascii="Nudista" w:hAnsi="Nudista" w:cs="Arial"/>
                <w:b/>
                <w:color w:val="FFFFFF" w:themeColor="background1"/>
                <w:sz w:val="20"/>
                <w:szCs w:val="20"/>
              </w:rPr>
              <w:t>Informácie o</w:t>
            </w:r>
            <w:r w:rsidRPr="00A532AB">
              <w:rPr>
                <w:rFonts w:ascii="Nudista" w:hAnsi="Nudista" w:cs="Calibri"/>
                <w:b/>
                <w:color w:val="FFFFFF" w:themeColor="background1"/>
                <w:sz w:val="20"/>
                <w:szCs w:val="20"/>
              </w:rPr>
              <w:t> </w:t>
            </w:r>
            <w:r w:rsidRPr="00A532AB">
              <w:rPr>
                <w:rFonts w:ascii="Nudista" w:hAnsi="Nudista" w:cs="Arial"/>
                <w:b/>
                <w:color w:val="FFFFFF" w:themeColor="background1"/>
                <w:sz w:val="20"/>
                <w:szCs w:val="20"/>
              </w:rPr>
              <w:t>osobe opr</w:t>
            </w:r>
            <w:r w:rsidRPr="00A532AB">
              <w:rPr>
                <w:rFonts w:ascii="Nudista" w:hAnsi="Nudista" w:cs="Proba Pro"/>
                <w:b/>
                <w:color w:val="FFFFFF" w:themeColor="background1"/>
                <w:sz w:val="20"/>
                <w:szCs w:val="20"/>
              </w:rPr>
              <w:t>á</w:t>
            </w:r>
            <w:r w:rsidRPr="00A532AB">
              <w:rPr>
                <w:rFonts w:ascii="Nudista" w:hAnsi="Nudista" w:cs="Arial"/>
                <w:b/>
                <w:color w:val="FFFFFF" w:themeColor="background1"/>
                <w:sz w:val="20"/>
                <w:szCs w:val="20"/>
              </w:rPr>
              <w:t>vnenej kona</w:t>
            </w:r>
            <w:r w:rsidRPr="00A532AB">
              <w:rPr>
                <w:rFonts w:ascii="Nudista" w:hAnsi="Nudista" w:cs="Proba Pro"/>
                <w:b/>
                <w:color w:val="FFFFFF" w:themeColor="background1"/>
                <w:sz w:val="20"/>
                <w:szCs w:val="20"/>
              </w:rPr>
              <w:t>ť</w:t>
            </w:r>
            <w:r w:rsidRPr="00A532AB">
              <w:rPr>
                <w:rFonts w:ascii="Nudista" w:hAnsi="Nudista" w:cs="Arial"/>
                <w:b/>
                <w:color w:val="FFFFFF" w:themeColor="background1"/>
                <w:sz w:val="20"/>
                <w:szCs w:val="20"/>
              </w:rPr>
              <w:t xml:space="preserve"> za subdod</w:t>
            </w:r>
            <w:r w:rsidRPr="00A532AB">
              <w:rPr>
                <w:rFonts w:ascii="Nudista" w:hAnsi="Nudista" w:cs="Proba Pro"/>
                <w:b/>
                <w:color w:val="FFFFFF" w:themeColor="background1"/>
                <w:sz w:val="20"/>
                <w:szCs w:val="20"/>
              </w:rPr>
              <w:t>á</w:t>
            </w:r>
            <w:r w:rsidRPr="00A532AB">
              <w:rPr>
                <w:rFonts w:ascii="Nudista" w:hAnsi="Nudista" w:cs="Arial"/>
                <w:b/>
                <w:color w:val="FFFFFF" w:themeColor="background1"/>
                <w:sz w:val="20"/>
                <w:szCs w:val="20"/>
              </w:rPr>
              <w:t>vate</w:t>
            </w:r>
            <w:r w:rsidRPr="00A532AB">
              <w:rPr>
                <w:rFonts w:ascii="Nudista" w:hAnsi="Nudista" w:cs="Proba Pro"/>
                <w:b/>
                <w:color w:val="FFFFFF" w:themeColor="background1"/>
                <w:sz w:val="20"/>
                <w:szCs w:val="20"/>
              </w:rPr>
              <w:t>ľ</w:t>
            </w:r>
            <w:r w:rsidRPr="00A532AB">
              <w:rPr>
                <w:rFonts w:ascii="Nudista" w:hAnsi="Nudista" w:cs="Arial"/>
                <w:b/>
                <w:color w:val="FFFFFF" w:themeColor="background1"/>
                <w:sz w:val="20"/>
                <w:szCs w:val="20"/>
              </w:rPr>
              <w:t xml:space="preserve">a </w:t>
            </w:r>
          </w:p>
        </w:tc>
        <w:tc>
          <w:tcPr>
            <w:tcW w:w="1418" w:type="dxa"/>
            <w:vMerge w:val="restart"/>
            <w:tcBorders>
              <w:top w:val="single" w:sz="4" w:space="0" w:color="auto"/>
              <w:left w:val="single" w:sz="4" w:space="0" w:color="auto"/>
              <w:right w:val="single" w:sz="4" w:space="0" w:color="auto"/>
            </w:tcBorders>
            <w:shd w:val="clear" w:color="auto" w:fill="008998"/>
            <w:vAlign w:val="center"/>
          </w:tcPr>
          <w:p w14:paraId="5050841A" w14:textId="77777777" w:rsidR="00B81327" w:rsidRPr="00A532AB" w:rsidRDefault="00B81327" w:rsidP="00E83DC7">
            <w:pPr>
              <w:widowControl w:val="0"/>
              <w:spacing w:line="240" w:lineRule="auto"/>
              <w:jc w:val="center"/>
              <w:rPr>
                <w:rFonts w:ascii="Nudista" w:hAnsi="Nudista" w:cs="Arial"/>
                <w:b/>
                <w:color w:val="FFFFFF" w:themeColor="background1"/>
                <w:sz w:val="20"/>
                <w:szCs w:val="20"/>
              </w:rPr>
            </w:pPr>
            <w:r w:rsidRPr="00A532AB">
              <w:rPr>
                <w:rFonts w:ascii="Nudista" w:hAnsi="Nudista" w:cs="Arial"/>
                <w:b/>
                <w:color w:val="FFFFFF" w:themeColor="background1"/>
                <w:sz w:val="20"/>
                <w:szCs w:val="20"/>
              </w:rPr>
              <w:t>Podiel subdodávky v %</w:t>
            </w:r>
          </w:p>
        </w:tc>
        <w:tc>
          <w:tcPr>
            <w:tcW w:w="1984" w:type="dxa"/>
            <w:vMerge w:val="restart"/>
            <w:tcBorders>
              <w:top w:val="single" w:sz="4" w:space="0" w:color="auto"/>
              <w:left w:val="single" w:sz="4" w:space="0" w:color="auto"/>
              <w:right w:val="single" w:sz="4" w:space="0" w:color="auto"/>
            </w:tcBorders>
            <w:shd w:val="clear" w:color="auto" w:fill="008998"/>
          </w:tcPr>
          <w:p w14:paraId="3BE8C8A4" w14:textId="549F2F9A" w:rsidR="00B81327" w:rsidRPr="00A532AB" w:rsidRDefault="00B81327" w:rsidP="00E83DC7">
            <w:pPr>
              <w:widowControl w:val="0"/>
              <w:spacing w:line="240" w:lineRule="auto"/>
              <w:jc w:val="center"/>
              <w:rPr>
                <w:rFonts w:ascii="Nudista" w:hAnsi="Nudista" w:cs="Arial"/>
                <w:b/>
                <w:color w:val="FFFFFF" w:themeColor="background1"/>
                <w:sz w:val="20"/>
                <w:szCs w:val="20"/>
              </w:rPr>
            </w:pPr>
            <w:r w:rsidRPr="00A532AB">
              <w:rPr>
                <w:rFonts w:ascii="Nudista" w:hAnsi="Nudista" w:cs="Arial"/>
                <w:b/>
                <w:color w:val="FFFFFF" w:themeColor="background1"/>
                <w:sz w:val="20"/>
                <w:szCs w:val="20"/>
              </w:rPr>
              <w:t>Subdodávateľ získa zo subdodávky finančné prostriedky prevyšujúce 100.000 EUR</w:t>
            </w:r>
            <w:r w:rsidRPr="00A532AB">
              <w:rPr>
                <w:rFonts w:ascii="Nudista" w:hAnsi="Nudista" w:cs="Calibri"/>
                <w:b/>
                <w:color w:val="FFFFFF" w:themeColor="background1"/>
                <w:sz w:val="20"/>
                <w:szCs w:val="20"/>
              </w:rPr>
              <w:t> </w:t>
            </w:r>
            <w:r w:rsidR="00E058BE" w:rsidRPr="00A532AB">
              <w:rPr>
                <w:rFonts w:ascii="Nudista" w:hAnsi="Nudista" w:cs="Arial"/>
                <w:b/>
                <w:color w:val="FFFFFF" w:themeColor="background1"/>
                <w:sz w:val="20"/>
                <w:szCs w:val="20"/>
              </w:rPr>
              <w:t>bez</w:t>
            </w:r>
            <w:r w:rsidR="000F4C88" w:rsidRPr="00A532AB">
              <w:rPr>
                <w:rFonts w:ascii="Nudista" w:hAnsi="Nudista" w:cs="Arial"/>
                <w:b/>
                <w:color w:val="FFFFFF" w:themeColor="background1"/>
                <w:sz w:val="20"/>
                <w:szCs w:val="20"/>
              </w:rPr>
              <w:t xml:space="preserve"> </w:t>
            </w:r>
            <w:r w:rsidRPr="00A532AB">
              <w:rPr>
                <w:rFonts w:ascii="Nudista" w:hAnsi="Nudista" w:cs="Arial"/>
                <w:b/>
                <w:color w:val="FFFFFF" w:themeColor="background1"/>
                <w:sz w:val="20"/>
                <w:szCs w:val="20"/>
              </w:rPr>
              <w:t xml:space="preserve">DPH </w:t>
            </w:r>
          </w:p>
        </w:tc>
      </w:tr>
      <w:tr w:rsidR="00B81327" w:rsidRPr="009F5ACA" w14:paraId="348566BF" w14:textId="77777777" w:rsidTr="00394E2E">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0C11908" w14:textId="77777777" w:rsidR="00B81327" w:rsidRPr="00A532AB" w:rsidRDefault="00B81327" w:rsidP="00E83DC7">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AEA0DF7" w14:textId="77777777" w:rsidR="00B81327" w:rsidRPr="00A532AB" w:rsidRDefault="00B81327" w:rsidP="00E83DC7">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0269033" w14:textId="77777777" w:rsidR="00B81327" w:rsidRPr="00A532AB" w:rsidRDefault="00B81327" w:rsidP="00E83DC7">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276DBB5" w14:textId="77777777" w:rsidR="00B81327" w:rsidRPr="00A532AB" w:rsidRDefault="00B81327" w:rsidP="00E83DC7">
            <w:pPr>
              <w:widowControl w:val="0"/>
              <w:spacing w:line="240" w:lineRule="auto"/>
              <w:jc w:val="center"/>
              <w:rPr>
                <w:rFonts w:ascii="Nudista" w:hAnsi="Nudista" w:cs="Arial"/>
                <w:color w:val="FFFFFF" w:themeColor="background1"/>
                <w:sz w:val="20"/>
                <w:szCs w:val="20"/>
              </w:rPr>
            </w:pPr>
            <w:r w:rsidRPr="00A532AB">
              <w:rPr>
                <w:rFonts w:ascii="Nudista" w:hAnsi="Nudista" w:cs="Arial"/>
                <w:color w:val="FFFFFF" w:themeColor="background1"/>
                <w:sz w:val="20"/>
                <w:szCs w:val="20"/>
              </w:rPr>
              <w:t>meno a priezvisko</w:t>
            </w:r>
          </w:p>
        </w:tc>
        <w:tc>
          <w:tcPr>
            <w:tcW w:w="855" w:type="dxa"/>
            <w:tcBorders>
              <w:top w:val="single" w:sz="4" w:space="0" w:color="auto"/>
              <w:left w:val="single" w:sz="4" w:space="0" w:color="auto"/>
              <w:bottom w:val="single" w:sz="4" w:space="0" w:color="auto"/>
              <w:right w:val="single" w:sz="4" w:space="0" w:color="auto"/>
            </w:tcBorders>
            <w:shd w:val="clear" w:color="auto" w:fill="008998"/>
          </w:tcPr>
          <w:p w14:paraId="74D766DF" w14:textId="77777777" w:rsidR="00B81327" w:rsidRPr="00A532AB" w:rsidRDefault="00B81327" w:rsidP="00E83DC7">
            <w:pPr>
              <w:widowControl w:val="0"/>
              <w:spacing w:line="240" w:lineRule="auto"/>
              <w:jc w:val="center"/>
              <w:rPr>
                <w:rFonts w:ascii="Nudista" w:hAnsi="Nudista" w:cs="Arial"/>
                <w:color w:val="FFFFFF" w:themeColor="background1"/>
                <w:sz w:val="20"/>
                <w:szCs w:val="20"/>
              </w:rPr>
            </w:pPr>
            <w:r w:rsidRPr="00A532AB">
              <w:rPr>
                <w:rFonts w:ascii="Nudista" w:hAnsi="Nudista" w:cs="Arial"/>
                <w:color w:val="FFFFFF" w:themeColor="background1"/>
                <w:sz w:val="20"/>
                <w:szCs w:val="20"/>
              </w:rPr>
              <w:t xml:space="preserve">adresa pobytu </w:t>
            </w:r>
          </w:p>
        </w:tc>
        <w:tc>
          <w:tcPr>
            <w:tcW w:w="1134" w:type="dxa"/>
            <w:tcBorders>
              <w:top w:val="single" w:sz="4" w:space="0" w:color="auto"/>
              <w:left w:val="single" w:sz="4" w:space="0" w:color="auto"/>
              <w:bottom w:val="single" w:sz="4" w:space="0" w:color="auto"/>
              <w:right w:val="single" w:sz="4" w:space="0" w:color="auto"/>
            </w:tcBorders>
            <w:shd w:val="clear" w:color="auto" w:fill="008998"/>
          </w:tcPr>
          <w:p w14:paraId="06927B17" w14:textId="77777777" w:rsidR="00B81327" w:rsidRPr="00A532AB" w:rsidRDefault="00B81327" w:rsidP="00E83DC7">
            <w:pPr>
              <w:widowControl w:val="0"/>
              <w:spacing w:line="240" w:lineRule="auto"/>
              <w:jc w:val="center"/>
              <w:rPr>
                <w:rFonts w:ascii="Nudista" w:hAnsi="Nudista" w:cs="Arial"/>
                <w:color w:val="FFFFFF" w:themeColor="background1"/>
                <w:sz w:val="20"/>
                <w:szCs w:val="20"/>
              </w:rPr>
            </w:pPr>
            <w:r w:rsidRPr="00A532AB">
              <w:rPr>
                <w:rFonts w:ascii="Nudista" w:hAnsi="Nudista" w:cs="Arial"/>
                <w:color w:val="FFFFFF" w:themeColor="background1"/>
                <w:sz w:val="20"/>
                <w:szCs w:val="20"/>
              </w:rPr>
              <w:t>dátum narodenia</w:t>
            </w:r>
          </w:p>
        </w:tc>
        <w:tc>
          <w:tcPr>
            <w:tcW w:w="1418" w:type="dxa"/>
            <w:vMerge/>
            <w:tcBorders>
              <w:left w:val="single" w:sz="4" w:space="0" w:color="auto"/>
              <w:bottom w:val="single" w:sz="4" w:space="0" w:color="auto"/>
              <w:right w:val="single" w:sz="4" w:space="0" w:color="auto"/>
            </w:tcBorders>
            <w:shd w:val="clear" w:color="auto" w:fill="BFBFBF" w:themeFill="background1" w:themeFillShade="BF"/>
          </w:tcPr>
          <w:p w14:paraId="3C88E16B" w14:textId="77777777" w:rsidR="00B81327" w:rsidRPr="00A532AB" w:rsidRDefault="00B81327" w:rsidP="00E83DC7">
            <w:pPr>
              <w:widowControl w:val="0"/>
              <w:spacing w:line="240" w:lineRule="auto"/>
              <w:jc w:val="center"/>
              <w:rPr>
                <w:rFonts w:ascii="Nudista" w:hAnsi="Nudista" w:cs="Arial"/>
                <w:sz w:val="20"/>
                <w:szCs w:val="20"/>
              </w:rPr>
            </w:pPr>
          </w:p>
        </w:tc>
        <w:tc>
          <w:tcPr>
            <w:tcW w:w="1984" w:type="dxa"/>
            <w:vMerge/>
            <w:tcBorders>
              <w:left w:val="single" w:sz="4" w:space="0" w:color="auto"/>
              <w:bottom w:val="single" w:sz="4" w:space="0" w:color="auto"/>
              <w:right w:val="single" w:sz="4" w:space="0" w:color="auto"/>
            </w:tcBorders>
            <w:shd w:val="clear" w:color="auto" w:fill="BFBFBF" w:themeFill="background1" w:themeFillShade="BF"/>
          </w:tcPr>
          <w:p w14:paraId="6A3CAB52" w14:textId="77777777" w:rsidR="00B81327" w:rsidRPr="00A532AB" w:rsidRDefault="00B81327" w:rsidP="00E83DC7">
            <w:pPr>
              <w:widowControl w:val="0"/>
              <w:spacing w:line="240" w:lineRule="auto"/>
              <w:jc w:val="center"/>
              <w:rPr>
                <w:rFonts w:ascii="Nudista" w:hAnsi="Nudista" w:cs="Arial"/>
                <w:sz w:val="20"/>
                <w:szCs w:val="20"/>
              </w:rPr>
            </w:pPr>
          </w:p>
        </w:tc>
      </w:tr>
      <w:tr w:rsidR="00B81327" w:rsidRPr="009F5ACA" w14:paraId="68BC757F" w14:textId="77777777" w:rsidTr="00394E2E">
        <w:tc>
          <w:tcPr>
            <w:tcW w:w="1216" w:type="dxa"/>
            <w:tcBorders>
              <w:top w:val="single" w:sz="4" w:space="0" w:color="auto"/>
              <w:left w:val="single" w:sz="4" w:space="0" w:color="auto"/>
              <w:bottom w:val="single" w:sz="4" w:space="0" w:color="auto"/>
              <w:right w:val="single" w:sz="4" w:space="0" w:color="auto"/>
            </w:tcBorders>
          </w:tcPr>
          <w:p w14:paraId="7CC36DD2" w14:textId="77777777" w:rsidR="00B81327" w:rsidRPr="00AE3F3D" w:rsidRDefault="00B81327" w:rsidP="00E83DC7">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70591995" w14:textId="77777777" w:rsidR="00B81327" w:rsidRPr="00A532AB" w:rsidRDefault="00B81327" w:rsidP="00E83DC7">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2537528E" w14:textId="77777777" w:rsidR="00B81327" w:rsidRPr="00A532AB" w:rsidRDefault="00B81327" w:rsidP="00E83DC7">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66DAF1" w14:textId="77777777" w:rsidR="00B81327" w:rsidRPr="00A532AB" w:rsidRDefault="00B81327" w:rsidP="00E83DC7">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42EA22B9" w14:textId="77777777" w:rsidR="00B81327" w:rsidRPr="00A532AB" w:rsidRDefault="00B81327" w:rsidP="00E83DC7">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B42DE83" w14:textId="77777777" w:rsidR="00B81327" w:rsidRPr="00A532AB" w:rsidRDefault="00B81327" w:rsidP="00E83DC7">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F5F101F" w14:textId="77777777" w:rsidR="00B81327" w:rsidRPr="00A532AB" w:rsidRDefault="00B81327" w:rsidP="00E83DC7">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3CFA4882" w14:textId="77777777" w:rsidR="00B81327" w:rsidRPr="00A532AB" w:rsidRDefault="00192D3C" w:rsidP="00E83DC7">
            <w:pPr>
              <w:widowControl w:val="0"/>
              <w:spacing w:line="240"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B81327" w:rsidRPr="00AE3F3D">
                  <w:rPr>
                    <w:rFonts w:ascii="Segoe UI Symbol" w:hAnsi="Segoe UI Symbol" w:cs="Segoe UI Symbol"/>
                    <w:sz w:val="20"/>
                    <w:szCs w:val="20"/>
                  </w:rPr>
                  <w:t>☐</w:t>
                </w:r>
              </w:sdtContent>
            </w:sdt>
            <w:r w:rsidR="00B81327" w:rsidRPr="00AE3F3D">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B81327" w:rsidRPr="00AE3F3D">
                  <w:rPr>
                    <w:rFonts w:ascii="Segoe UI Symbol" w:hAnsi="Segoe UI Symbol" w:cs="Segoe UI Symbol"/>
                    <w:sz w:val="20"/>
                    <w:szCs w:val="20"/>
                  </w:rPr>
                  <w:t>☐</w:t>
                </w:r>
              </w:sdtContent>
            </w:sdt>
            <w:r w:rsidR="00B81327" w:rsidRPr="00AE3F3D">
              <w:rPr>
                <w:rFonts w:ascii="Nudista" w:hAnsi="Nudista" w:cs="Arial"/>
                <w:sz w:val="20"/>
                <w:szCs w:val="20"/>
              </w:rPr>
              <w:t xml:space="preserve">  Nie </w:t>
            </w:r>
          </w:p>
        </w:tc>
      </w:tr>
      <w:tr w:rsidR="00B81327" w:rsidRPr="009F5ACA" w14:paraId="0F9F1C41" w14:textId="77777777" w:rsidTr="00394E2E">
        <w:tc>
          <w:tcPr>
            <w:tcW w:w="1216" w:type="dxa"/>
            <w:tcBorders>
              <w:top w:val="single" w:sz="4" w:space="0" w:color="auto"/>
              <w:left w:val="single" w:sz="4" w:space="0" w:color="auto"/>
              <w:bottom w:val="single" w:sz="4" w:space="0" w:color="auto"/>
              <w:right w:val="single" w:sz="4" w:space="0" w:color="auto"/>
            </w:tcBorders>
          </w:tcPr>
          <w:p w14:paraId="20F473E9" w14:textId="77777777" w:rsidR="00B81327" w:rsidRPr="00AE3F3D" w:rsidRDefault="00B81327" w:rsidP="00E83DC7">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D0F8543" w14:textId="77777777" w:rsidR="00B81327" w:rsidRPr="00A532AB" w:rsidRDefault="00B81327" w:rsidP="00E83DC7">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85074" w14:textId="77777777" w:rsidR="00B81327" w:rsidRPr="00A532AB" w:rsidRDefault="00B81327" w:rsidP="00E83DC7">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1DB34850" w14:textId="77777777" w:rsidR="00B81327" w:rsidRPr="00A532AB" w:rsidRDefault="00B81327" w:rsidP="00E83DC7">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01E9D432" w14:textId="77777777" w:rsidR="00B81327" w:rsidRPr="00A532AB" w:rsidRDefault="00B81327" w:rsidP="00E83DC7">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27E3F4F" w14:textId="77777777" w:rsidR="00B81327" w:rsidRPr="00A532AB" w:rsidRDefault="00B81327" w:rsidP="00E83DC7">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04F7592" w14:textId="77777777" w:rsidR="00B81327" w:rsidRPr="00A532AB" w:rsidRDefault="00B81327" w:rsidP="00E83DC7">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435E3189" w14:textId="77777777" w:rsidR="00B81327" w:rsidRPr="00A532AB" w:rsidRDefault="00192D3C" w:rsidP="00E83DC7">
            <w:pPr>
              <w:widowControl w:val="0"/>
              <w:spacing w:line="240"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B81327" w:rsidRPr="00AE3F3D">
                  <w:rPr>
                    <w:rFonts w:ascii="Segoe UI Symbol" w:hAnsi="Segoe UI Symbol" w:cs="Segoe UI Symbol"/>
                    <w:sz w:val="20"/>
                    <w:szCs w:val="20"/>
                  </w:rPr>
                  <w:t>☐</w:t>
                </w:r>
              </w:sdtContent>
            </w:sdt>
            <w:r w:rsidR="00B81327" w:rsidRPr="00AE3F3D">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B81327" w:rsidRPr="00AE3F3D">
                  <w:rPr>
                    <w:rFonts w:ascii="Segoe UI Symbol" w:hAnsi="Segoe UI Symbol" w:cs="Segoe UI Symbol"/>
                    <w:sz w:val="20"/>
                    <w:szCs w:val="20"/>
                  </w:rPr>
                  <w:t>☐</w:t>
                </w:r>
              </w:sdtContent>
            </w:sdt>
            <w:r w:rsidR="00B81327" w:rsidRPr="00AE3F3D">
              <w:rPr>
                <w:rFonts w:ascii="Nudista" w:hAnsi="Nudista" w:cs="Arial"/>
                <w:sz w:val="20"/>
                <w:szCs w:val="20"/>
              </w:rPr>
              <w:t xml:space="preserve">  Nie</w:t>
            </w:r>
          </w:p>
        </w:tc>
      </w:tr>
      <w:tr w:rsidR="00B81327" w:rsidRPr="009F5ACA" w14:paraId="32DE0660" w14:textId="77777777" w:rsidTr="00394E2E">
        <w:tc>
          <w:tcPr>
            <w:tcW w:w="1216" w:type="dxa"/>
            <w:tcBorders>
              <w:top w:val="single" w:sz="4" w:space="0" w:color="auto"/>
              <w:left w:val="single" w:sz="4" w:space="0" w:color="auto"/>
              <w:bottom w:val="single" w:sz="4" w:space="0" w:color="auto"/>
              <w:right w:val="single" w:sz="4" w:space="0" w:color="auto"/>
            </w:tcBorders>
          </w:tcPr>
          <w:p w14:paraId="660BA807" w14:textId="77777777" w:rsidR="00B81327" w:rsidRPr="00AE3F3D" w:rsidRDefault="00B81327" w:rsidP="00E83DC7">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6839FA25" w14:textId="77777777" w:rsidR="00B81327" w:rsidRPr="00A532AB" w:rsidRDefault="00B81327" w:rsidP="00E83DC7">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133E42F9" w14:textId="77777777" w:rsidR="00B81327" w:rsidRPr="00A532AB" w:rsidRDefault="00B81327" w:rsidP="00E83DC7">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9C02A7" w14:textId="77777777" w:rsidR="00B81327" w:rsidRPr="00A532AB" w:rsidRDefault="00B81327" w:rsidP="00E83DC7">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3A1EA359" w14:textId="77777777" w:rsidR="00B81327" w:rsidRPr="00A532AB" w:rsidRDefault="00B81327" w:rsidP="00E83DC7">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46D6FA3" w14:textId="77777777" w:rsidR="00B81327" w:rsidRPr="00A532AB" w:rsidRDefault="00B81327" w:rsidP="00E83DC7">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560A60B" w14:textId="77777777" w:rsidR="00B81327" w:rsidRPr="00A532AB" w:rsidRDefault="00B81327" w:rsidP="00E83DC7">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57CEC811" w14:textId="77777777" w:rsidR="00B81327" w:rsidRPr="00A532AB" w:rsidRDefault="00192D3C" w:rsidP="00E83DC7">
            <w:pPr>
              <w:widowControl w:val="0"/>
              <w:spacing w:line="240" w:lineRule="auto"/>
              <w:jc w:val="both"/>
              <w:rPr>
                <w:rFonts w:ascii="Nudista" w:hAnsi="Nudista" w:cs="Arial"/>
                <w:sz w:val="20"/>
                <w:szCs w:val="20"/>
              </w:rPr>
            </w:pPr>
            <w:sdt>
              <w:sdtPr>
                <w:rPr>
                  <w:rFonts w:ascii="Nudista" w:hAnsi="Nudista" w:cs="Arial"/>
                  <w:sz w:val="20"/>
                  <w:szCs w:val="20"/>
                </w:rPr>
                <w:id w:val="1313903859"/>
                <w14:checkbox>
                  <w14:checked w14:val="0"/>
                  <w14:checkedState w14:val="2612" w14:font="MS Gothic"/>
                  <w14:uncheckedState w14:val="2610" w14:font="MS Gothic"/>
                </w14:checkbox>
              </w:sdtPr>
              <w:sdtEndPr/>
              <w:sdtContent>
                <w:r w:rsidR="00B81327" w:rsidRPr="00AE3F3D">
                  <w:rPr>
                    <w:rFonts w:ascii="Segoe UI Symbol" w:hAnsi="Segoe UI Symbol" w:cs="Segoe UI Symbol"/>
                    <w:sz w:val="20"/>
                    <w:szCs w:val="20"/>
                  </w:rPr>
                  <w:t>☐</w:t>
                </w:r>
              </w:sdtContent>
            </w:sdt>
            <w:r w:rsidR="00B81327" w:rsidRPr="00AE3F3D">
              <w:rPr>
                <w:rFonts w:ascii="Nudista" w:hAnsi="Nudista" w:cs="Arial"/>
                <w:sz w:val="20"/>
                <w:szCs w:val="20"/>
              </w:rPr>
              <w:t xml:space="preserve">  Áno    </w:t>
            </w:r>
            <w:sdt>
              <w:sdtPr>
                <w:rPr>
                  <w:rFonts w:ascii="Nudista" w:hAnsi="Nudista" w:cs="Arial"/>
                  <w:sz w:val="20"/>
                  <w:szCs w:val="20"/>
                </w:rPr>
                <w:id w:val="-2031476973"/>
                <w14:checkbox>
                  <w14:checked w14:val="0"/>
                  <w14:checkedState w14:val="2612" w14:font="MS Gothic"/>
                  <w14:uncheckedState w14:val="2610" w14:font="MS Gothic"/>
                </w14:checkbox>
              </w:sdtPr>
              <w:sdtEndPr/>
              <w:sdtContent>
                <w:r w:rsidR="00B81327" w:rsidRPr="00AE3F3D">
                  <w:rPr>
                    <w:rFonts w:ascii="Segoe UI Symbol" w:hAnsi="Segoe UI Symbol" w:cs="Segoe UI Symbol"/>
                    <w:sz w:val="20"/>
                    <w:szCs w:val="20"/>
                  </w:rPr>
                  <w:t>☐</w:t>
                </w:r>
              </w:sdtContent>
            </w:sdt>
            <w:r w:rsidR="00B81327" w:rsidRPr="00AE3F3D">
              <w:rPr>
                <w:rFonts w:ascii="Nudista" w:hAnsi="Nudista" w:cs="Arial"/>
                <w:sz w:val="20"/>
                <w:szCs w:val="20"/>
              </w:rPr>
              <w:t xml:space="preserve">  Nie</w:t>
            </w:r>
          </w:p>
        </w:tc>
      </w:tr>
    </w:tbl>
    <w:p w14:paraId="0AA74E52" w14:textId="77777777" w:rsidR="00B81327" w:rsidRPr="00AE3F3D" w:rsidRDefault="00B81327" w:rsidP="00E83DC7">
      <w:pPr>
        <w:widowControl w:val="0"/>
        <w:spacing w:after="120" w:line="240" w:lineRule="auto"/>
        <w:jc w:val="both"/>
        <w:rPr>
          <w:rFonts w:ascii="Nudista" w:hAnsi="Nudista"/>
          <w:sz w:val="20"/>
          <w:szCs w:val="20"/>
        </w:rPr>
      </w:pPr>
    </w:p>
    <w:p w14:paraId="3C5AACFF" w14:textId="2A341671" w:rsidR="00B81327" w:rsidRPr="00A532AB" w:rsidRDefault="00B81327" w:rsidP="005A5CC6">
      <w:pPr>
        <w:widowControl w:val="0"/>
        <w:numPr>
          <w:ilvl w:val="0"/>
          <w:numId w:val="164"/>
        </w:numPr>
        <w:pBdr>
          <w:bottom w:val="single" w:sz="12" w:space="1" w:color="auto"/>
        </w:pBdr>
        <w:spacing w:after="0" w:line="240" w:lineRule="auto"/>
        <w:ind w:left="567" w:hanging="567"/>
        <w:jc w:val="both"/>
        <w:rPr>
          <w:rFonts w:ascii="Nudista" w:eastAsia="Times New Roman" w:hAnsi="Nudista" w:cs="Arial"/>
          <w:b/>
          <w:bCs/>
          <w:sz w:val="20"/>
          <w:szCs w:val="20"/>
        </w:rPr>
      </w:pPr>
      <w:r w:rsidRPr="00A532AB">
        <w:rPr>
          <w:rFonts w:ascii="Nudista" w:eastAsia="Times New Roman" w:hAnsi="Nudista" w:cs="Arial"/>
          <w:b/>
          <w:bCs/>
          <w:sz w:val="20"/>
          <w:szCs w:val="20"/>
        </w:rPr>
        <w:t>v</w:t>
      </w:r>
      <w:r w:rsidRPr="00A532AB">
        <w:rPr>
          <w:rFonts w:ascii="Nudista" w:eastAsia="Times New Roman" w:hAnsi="Nudista" w:cs="Calibri"/>
          <w:b/>
          <w:bCs/>
          <w:sz w:val="20"/>
          <w:szCs w:val="20"/>
        </w:rPr>
        <w:t> </w:t>
      </w:r>
      <w:r w:rsidRPr="00A532AB">
        <w:rPr>
          <w:rFonts w:ascii="Nudista" w:eastAsia="Times New Roman" w:hAnsi="Nudista"/>
          <w:b/>
          <w:bCs/>
          <w:sz w:val="20"/>
          <w:szCs w:val="20"/>
        </w:rPr>
        <w:t>súvislosti</w:t>
      </w:r>
      <w:r w:rsidRPr="00A532AB">
        <w:rPr>
          <w:rFonts w:ascii="Nudista" w:eastAsia="Times New Roman" w:hAnsi="Nudista" w:cs="Arial"/>
          <w:b/>
          <w:bCs/>
          <w:sz w:val="20"/>
          <w:szCs w:val="20"/>
        </w:rPr>
        <w:t xml:space="preserve"> s</w:t>
      </w:r>
      <w:r w:rsidRPr="00A532AB">
        <w:rPr>
          <w:rFonts w:ascii="Nudista" w:eastAsia="Times New Roman" w:hAnsi="Nudista" w:cs="Calibri"/>
          <w:b/>
          <w:bCs/>
          <w:sz w:val="20"/>
          <w:szCs w:val="20"/>
        </w:rPr>
        <w:t> </w:t>
      </w:r>
      <w:r w:rsidRPr="00A532AB">
        <w:rPr>
          <w:rFonts w:ascii="Nudista" w:eastAsia="Times New Roman" w:hAnsi="Nudista" w:cs="Arial"/>
          <w:b/>
          <w:bCs/>
          <w:sz w:val="20"/>
          <w:szCs w:val="20"/>
        </w:rPr>
        <w:t>vypracovaním ponuky v</w:t>
      </w:r>
      <w:r w:rsidRPr="00A532AB">
        <w:rPr>
          <w:rFonts w:ascii="Nudista" w:eastAsia="Times New Roman" w:hAnsi="Nudista" w:cs="Calibri"/>
          <w:b/>
          <w:bCs/>
          <w:sz w:val="20"/>
          <w:szCs w:val="20"/>
        </w:rPr>
        <w:t> </w:t>
      </w:r>
      <w:r w:rsidRPr="00A532AB">
        <w:rPr>
          <w:rFonts w:ascii="Nudista" w:eastAsia="Times New Roman" w:hAnsi="Nudista" w:cs="Arial"/>
          <w:b/>
          <w:bCs/>
          <w:sz w:val="20"/>
          <w:szCs w:val="20"/>
        </w:rPr>
        <w:t xml:space="preserve">zmysle </w:t>
      </w:r>
      <w:r w:rsidRPr="00A532AB">
        <w:rPr>
          <w:rFonts w:ascii="Nudista" w:eastAsia="Times New Roman" w:hAnsi="Nudista"/>
          <w:b/>
          <w:bCs/>
          <w:sz w:val="20"/>
          <w:szCs w:val="20"/>
        </w:rPr>
        <w:t>§ 49 ods. 5 ZVO,</w:t>
      </w:r>
    </w:p>
    <w:p w14:paraId="7DAB8C53" w14:textId="77777777" w:rsidR="00B81327" w:rsidRPr="00A532AB" w:rsidRDefault="00B81327" w:rsidP="00E83DC7">
      <w:pPr>
        <w:widowControl w:val="0"/>
        <w:numPr>
          <w:ilvl w:val="0"/>
          <w:numId w:val="4"/>
        </w:numPr>
        <w:spacing w:after="120" w:line="240" w:lineRule="auto"/>
        <w:ind w:left="993" w:hanging="426"/>
        <w:jc w:val="both"/>
        <w:rPr>
          <w:rFonts w:ascii="Nudista" w:hAnsi="Nudista" w:cs="Arial"/>
          <w:sz w:val="20"/>
          <w:szCs w:val="24"/>
        </w:rPr>
      </w:pPr>
      <w:r w:rsidRPr="00A532AB">
        <w:rPr>
          <w:rFonts w:ascii="Nudista" w:hAnsi="Nudista" w:cs="Arial"/>
          <w:sz w:val="20"/>
          <w:szCs w:val="24"/>
        </w:rPr>
        <w:t>sme ako uch</w:t>
      </w:r>
      <w:r w:rsidRPr="00A532AB">
        <w:rPr>
          <w:rFonts w:ascii="Nudista" w:hAnsi="Nudista" w:cs="Proba Pro"/>
          <w:sz w:val="20"/>
          <w:szCs w:val="24"/>
        </w:rPr>
        <w:t>á</w:t>
      </w:r>
      <w:r w:rsidRPr="00A532AB">
        <w:rPr>
          <w:rFonts w:ascii="Nudista" w:hAnsi="Nudista" w:cs="Arial"/>
          <w:sz w:val="20"/>
          <w:szCs w:val="24"/>
        </w:rPr>
        <w:t>dza</w:t>
      </w:r>
      <w:r w:rsidRPr="00A532AB">
        <w:rPr>
          <w:rFonts w:ascii="Nudista" w:hAnsi="Nudista" w:cs="Proba Pro"/>
          <w:sz w:val="20"/>
          <w:szCs w:val="24"/>
        </w:rPr>
        <w:t>č</w:t>
      </w:r>
      <w:r w:rsidRPr="00A532AB">
        <w:rPr>
          <w:rFonts w:ascii="Nudista" w:hAnsi="Nudista" w:cs="Arial"/>
          <w:sz w:val="20"/>
          <w:szCs w:val="24"/>
        </w:rPr>
        <w:t xml:space="preserve"> vypracovali t</w:t>
      </w:r>
      <w:r w:rsidRPr="00A532AB">
        <w:rPr>
          <w:rFonts w:ascii="Nudista" w:hAnsi="Nudista" w:cs="Proba Pro"/>
          <w:sz w:val="20"/>
          <w:szCs w:val="24"/>
        </w:rPr>
        <w:t>ú</w:t>
      </w:r>
      <w:r w:rsidRPr="00A532AB">
        <w:rPr>
          <w:rFonts w:ascii="Nudista" w:hAnsi="Nudista" w:cs="Arial"/>
          <w:sz w:val="20"/>
          <w:szCs w:val="24"/>
        </w:rPr>
        <w:t xml:space="preserve">to ponuku </w:t>
      </w:r>
    </w:p>
    <w:p w14:paraId="39333640" w14:textId="1902A278" w:rsidR="00B81327" w:rsidRPr="00A532AB" w:rsidRDefault="00192D3C" w:rsidP="00E83DC7">
      <w:pPr>
        <w:widowControl w:val="0"/>
        <w:tabs>
          <w:tab w:val="left" w:pos="1418"/>
        </w:tabs>
        <w:spacing w:after="120" w:line="240"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E410FB" w:rsidRPr="00AE3F3D">
            <w:rPr>
              <w:rFonts w:ascii="Segoe UI Symbol" w:eastAsia="MS Gothic" w:hAnsi="Segoe UI Symbol" w:cs="Segoe UI Symbol"/>
              <w:sz w:val="20"/>
              <w:szCs w:val="20"/>
            </w:rPr>
            <w:t>☐</w:t>
          </w:r>
        </w:sdtContent>
      </w:sdt>
      <w:r w:rsidR="00B81327" w:rsidRPr="00AE3F3D">
        <w:rPr>
          <w:rFonts w:ascii="Nudista" w:hAnsi="Nudista" w:cs="Arial"/>
          <w:sz w:val="20"/>
          <w:szCs w:val="20"/>
        </w:rPr>
        <w:t xml:space="preserve">   </w:t>
      </w:r>
      <w:r w:rsidR="00B81327" w:rsidRPr="00AE3F3D">
        <w:rPr>
          <w:rFonts w:ascii="Nudista" w:hAnsi="Nudista" w:cs="Arial"/>
          <w:sz w:val="20"/>
          <w:szCs w:val="20"/>
        </w:rPr>
        <w:tab/>
        <w:t>samostatne,</w:t>
      </w:r>
    </w:p>
    <w:p w14:paraId="4A3BA994" w14:textId="4E204BFF" w:rsidR="00B81327" w:rsidRPr="00A532AB" w:rsidRDefault="00B81327" w:rsidP="00E83DC7">
      <w:pPr>
        <w:widowControl w:val="0"/>
        <w:tabs>
          <w:tab w:val="left" w:pos="1276"/>
        </w:tabs>
        <w:spacing w:line="240" w:lineRule="auto"/>
        <w:ind w:left="1416" w:hanging="849"/>
        <w:jc w:val="both"/>
        <w:rPr>
          <w:rFonts w:ascii="Nudista" w:hAnsi="Nudista" w:cs="Arial"/>
          <w:sz w:val="20"/>
          <w:szCs w:val="20"/>
        </w:rPr>
      </w:pPr>
      <w:r w:rsidRPr="00A532AB">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AE3F3D">
            <w:rPr>
              <w:rFonts w:ascii="Segoe UI Symbol" w:hAnsi="Segoe UI Symbol" w:cs="Segoe UI Symbol"/>
              <w:sz w:val="20"/>
              <w:szCs w:val="20"/>
            </w:rPr>
            <w:t>☐</w:t>
          </w:r>
        </w:sdtContent>
      </w:sdt>
      <w:r w:rsidRPr="00AE3F3D">
        <w:rPr>
          <w:rFonts w:ascii="Nudista" w:hAnsi="Nudista" w:cs="Arial"/>
          <w:sz w:val="20"/>
          <w:szCs w:val="20"/>
        </w:rPr>
        <w:t xml:space="preserve">  s</w:t>
      </w:r>
      <w:r w:rsidRPr="00A532AB">
        <w:rPr>
          <w:rFonts w:ascii="Nudista" w:hAnsi="Nudista" w:cs="Calibri"/>
          <w:sz w:val="20"/>
          <w:szCs w:val="20"/>
        </w:rPr>
        <w:t> </w:t>
      </w:r>
      <w:r w:rsidRPr="00A532AB">
        <w:rPr>
          <w:rFonts w:ascii="Nudista" w:hAnsi="Nudista" w:cs="Arial"/>
          <w:sz w:val="20"/>
          <w:szCs w:val="20"/>
        </w:rPr>
        <w:t>vyu</w:t>
      </w:r>
      <w:r w:rsidRPr="00A532AB">
        <w:rPr>
          <w:rFonts w:ascii="Nudista" w:hAnsi="Nudista" w:cs="Proba Pro"/>
          <w:sz w:val="20"/>
          <w:szCs w:val="20"/>
        </w:rPr>
        <w:t>ž</w:t>
      </w:r>
      <w:r w:rsidRPr="00A532AB">
        <w:rPr>
          <w:rFonts w:ascii="Nudista" w:hAnsi="Nudista" w:cs="Arial"/>
          <w:sz w:val="20"/>
          <w:szCs w:val="20"/>
        </w:rPr>
        <w:t>it</w:t>
      </w:r>
      <w:r w:rsidRPr="00A532AB">
        <w:rPr>
          <w:rFonts w:ascii="Nudista" w:hAnsi="Nudista" w:cs="Proba Pro"/>
          <w:sz w:val="20"/>
          <w:szCs w:val="20"/>
        </w:rPr>
        <w:t>í</w:t>
      </w:r>
      <w:r w:rsidRPr="00A532AB">
        <w:rPr>
          <w:rFonts w:ascii="Nudista" w:hAnsi="Nudista" w:cs="Arial"/>
          <w:sz w:val="20"/>
          <w:szCs w:val="20"/>
        </w:rPr>
        <w:t>m slu</w:t>
      </w:r>
      <w:r w:rsidRPr="00A532AB">
        <w:rPr>
          <w:rFonts w:ascii="Nudista" w:hAnsi="Nudista" w:cs="Proba Pro"/>
          <w:sz w:val="20"/>
          <w:szCs w:val="20"/>
        </w:rPr>
        <w:t>ž</w:t>
      </w:r>
      <w:r w:rsidRPr="00A532AB">
        <w:rPr>
          <w:rFonts w:ascii="Nudista" w:hAnsi="Nudista" w:cs="Arial"/>
          <w:sz w:val="20"/>
          <w:szCs w:val="20"/>
        </w:rPr>
        <w:t>ieb alebo podkladov nasledovn</w:t>
      </w:r>
      <w:r w:rsidRPr="00A532AB">
        <w:rPr>
          <w:rFonts w:ascii="Nudista" w:hAnsi="Nudista" w:cs="Proba Pro"/>
          <w:sz w:val="20"/>
          <w:szCs w:val="20"/>
        </w:rPr>
        <w:t>ý</w:t>
      </w:r>
      <w:r w:rsidRPr="00A532AB">
        <w:rPr>
          <w:rFonts w:ascii="Nudista" w:hAnsi="Nudista" w:cs="Arial"/>
          <w:sz w:val="20"/>
          <w:szCs w:val="20"/>
        </w:rPr>
        <w:t>ch os</w:t>
      </w:r>
      <w:r w:rsidRPr="00A532AB">
        <w:rPr>
          <w:rFonts w:ascii="Nudista" w:hAnsi="Nudista" w:cs="Proba Pro"/>
          <w:sz w:val="20"/>
          <w:szCs w:val="20"/>
        </w:rPr>
        <w:t>ô</w:t>
      </w:r>
      <w:r w:rsidRPr="00A532AB">
        <w:rPr>
          <w:rFonts w:ascii="Nudista" w:hAnsi="Nudista" w:cs="Arial"/>
          <w:sz w:val="20"/>
          <w:szCs w:val="20"/>
        </w:rPr>
        <w:t>b (pozn.: os</w:t>
      </w:r>
      <w:r w:rsidRPr="00A532AB">
        <w:rPr>
          <w:rFonts w:ascii="Nudista" w:hAnsi="Nudista" w:cs="Proba Pro"/>
          <w:sz w:val="20"/>
          <w:szCs w:val="20"/>
        </w:rPr>
        <w:t>ô</w:t>
      </w:r>
      <w:r w:rsidRPr="00A532AB">
        <w:rPr>
          <w:rFonts w:ascii="Nudista" w:hAnsi="Nudista" w:cs="Arial"/>
          <w:sz w:val="20"/>
          <w:szCs w:val="20"/>
        </w:rPr>
        <w:t>b odli</w:t>
      </w:r>
      <w:r w:rsidRPr="00A532AB">
        <w:rPr>
          <w:rFonts w:ascii="Nudista" w:hAnsi="Nudista" w:cs="Proba Pro"/>
          <w:sz w:val="20"/>
          <w:szCs w:val="20"/>
        </w:rPr>
        <w:t>š</w:t>
      </w:r>
      <w:r w:rsidRPr="00A532AB">
        <w:rPr>
          <w:rFonts w:ascii="Nudista" w:hAnsi="Nudista" w:cs="Arial"/>
          <w:sz w:val="20"/>
          <w:szCs w:val="20"/>
        </w:rPr>
        <w:t>n</w:t>
      </w:r>
      <w:r w:rsidRPr="00A532AB">
        <w:rPr>
          <w:rFonts w:ascii="Nudista" w:hAnsi="Nudista" w:cs="Proba Pro"/>
          <w:sz w:val="20"/>
          <w:szCs w:val="20"/>
        </w:rPr>
        <w:t>ý</w:t>
      </w:r>
      <w:r w:rsidRPr="00A532AB">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B81327" w:rsidRPr="009F5ACA" w14:paraId="50DB5FB7" w14:textId="77777777" w:rsidTr="000E00C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E565B5" w14:textId="77777777" w:rsidR="00B81327" w:rsidRPr="00A532AB" w:rsidRDefault="00B81327" w:rsidP="00E83DC7">
            <w:pPr>
              <w:widowControl w:val="0"/>
              <w:spacing w:line="240" w:lineRule="auto"/>
              <w:jc w:val="center"/>
              <w:rPr>
                <w:rFonts w:ascii="Nudista" w:hAnsi="Nudista" w:cs="Arial"/>
                <w:b/>
                <w:color w:val="FFFFFF" w:themeColor="background1"/>
                <w:sz w:val="20"/>
                <w:szCs w:val="20"/>
              </w:rPr>
            </w:pPr>
            <w:r w:rsidRPr="00A532AB">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147BD3E2" w14:textId="77777777" w:rsidR="00B81327" w:rsidRPr="00A532AB" w:rsidRDefault="00B81327" w:rsidP="00E83DC7">
            <w:pPr>
              <w:widowControl w:val="0"/>
              <w:spacing w:line="240" w:lineRule="auto"/>
              <w:jc w:val="center"/>
              <w:rPr>
                <w:rFonts w:ascii="Nudista" w:hAnsi="Nudista" w:cs="Arial"/>
                <w:b/>
                <w:color w:val="FFFFFF" w:themeColor="background1"/>
                <w:sz w:val="20"/>
                <w:szCs w:val="20"/>
              </w:rPr>
            </w:pPr>
            <w:r w:rsidRPr="00A532AB">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7C33C8" w14:textId="77777777" w:rsidR="00B81327" w:rsidRPr="00A532AB" w:rsidRDefault="00B81327" w:rsidP="00E83DC7">
            <w:pPr>
              <w:widowControl w:val="0"/>
              <w:spacing w:line="240" w:lineRule="auto"/>
              <w:jc w:val="center"/>
              <w:rPr>
                <w:rFonts w:ascii="Nudista" w:hAnsi="Nudista" w:cs="Arial"/>
                <w:b/>
                <w:color w:val="FFFFFF" w:themeColor="background1"/>
                <w:sz w:val="20"/>
                <w:szCs w:val="20"/>
              </w:rPr>
            </w:pPr>
            <w:r w:rsidRPr="00A532AB">
              <w:rPr>
                <w:rFonts w:ascii="Nudista" w:hAnsi="Nudista" w:cs="Arial"/>
                <w:b/>
                <w:color w:val="FFFFFF" w:themeColor="background1"/>
                <w:sz w:val="20"/>
                <w:szCs w:val="20"/>
              </w:rPr>
              <w:t>IČO (ak bolo pridelené)</w:t>
            </w:r>
          </w:p>
        </w:tc>
      </w:tr>
      <w:tr w:rsidR="00B81327" w:rsidRPr="009F5ACA" w14:paraId="6888EC69" w14:textId="77777777" w:rsidTr="00A07BB7">
        <w:tc>
          <w:tcPr>
            <w:tcW w:w="2943" w:type="dxa"/>
            <w:tcBorders>
              <w:top w:val="single" w:sz="4" w:space="0" w:color="auto"/>
              <w:left w:val="single" w:sz="4" w:space="0" w:color="auto"/>
              <w:bottom w:val="single" w:sz="4" w:space="0" w:color="auto"/>
              <w:right w:val="single" w:sz="4" w:space="0" w:color="auto"/>
            </w:tcBorders>
          </w:tcPr>
          <w:p w14:paraId="0AF3C43A" w14:textId="77777777" w:rsidR="00B81327" w:rsidRPr="00AE3F3D" w:rsidRDefault="00B81327" w:rsidP="00E83DC7">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44BBA941" w14:textId="77777777" w:rsidR="00B81327" w:rsidRPr="00A532AB" w:rsidRDefault="00B81327" w:rsidP="00E83DC7">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E5907B0" w14:textId="77777777" w:rsidR="00B81327" w:rsidRPr="00A532AB" w:rsidRDefault="00B81327" w:rsidP="00E83DC7">
            <w:pPr>
              <w:widowControl w:val="0"/>
              <w:spacing w:line="240" w:lineRule="auto"/>
              <w:jc w:val="both"/>
              <w:rPr>
                <w:rFonts w:ascii="Nudista" w:hAnsi="Nudista" w:cs="Arial"/>
                <w:sz w:val="20"/>
                <w:szCs w:val="20"/>
              </w:rPr>
            </w:pPr>
          </w:p>
        </w:tc>
      </w:tr>
      <w:tr w:rsidR="00B81327" w:rsidRPr="009F5ACA" w14:paraId="55E6106F" w14:textId="77777777" w:rsidTr="00A07BB7">
        <w:tc>
          <w:tcPr>
            <w:tcW w:w="2943" w:type="dxa"/>
            <w:tcBorders>
              <w:top w:val="single" w:sz="4" w:space="0" w:color="auto"/>
              <w:left w:val="single" w:sz="4" w:space="0" w:color="auto"/>
              <w:bottom w:val="single" w:sz="4" w:space="0" w:color="auto"/>
              <w:right w:val="single" w:sz="4" w:space="0" w:color="auto"/>
            </w:tcBorders>
          </w:tcPr>
          <w:p w14:paraId="67E2738D" w14:textId="77777777" w:rsidR="00B81327" w:rsidRPr="00AE3F3D" w:rsidRDefault="00B81327" w:rsidP="00E83DC7">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577C847" w14:textId="77777777" w:rsidR="00B81327" w:rsidRPr="00A532AB" w:rsidRDefault="00B81327" w:rsidP="00E83DC7">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F4B46C1" w14:textId="77777777" w:rsidR="00B81327" w:rsidRPr="00A532AB" w:rsidRDefault="00B81327" w:rsidP="00E83DC7">
            <w:pPr>
              <w:widowControl w:val="0"/>
              <w:spacing w:line="240" w:lineRule="auto"/>
              <w:jc w:val="both"/>
              <w:rPr>
                <w:rFonts w:ascii="Nudista" w:hAnsi="Nudista" w:cs="Arial"/>
                <w:sz w:val="20"/>
                <w:szCs w:val="20"/>
              </w:rPr>
            </w:pPr>
          </w:p>
        </w:tc>
      </w:tr>
    </w:tbl>
    <w:p w14:paraId="7611669C" w14:textId="77777777" w:rsidR="00B81327" w:rsidRPr="00A532AB" w:rsidRDefault="00B81327" w:rsidP="00E83DC7">
      <w:pPr>
        <w:widowControl w:val="0"/>
        <w:tabs>
          <w:tab w:val="left" w:pos="5103"/>
        </w:tabs>
        <w:spacing w:before="120" w:line="240" w:lineRule="auto"/>
        <w:jc w:val="both"/>
        <w:rPr>
          <w:rFonts w:ascii="Nudista" w:eastAsia="Times New Roman" w:hAnsi="Nudista" w:cs="Arial"/>
          <w:i/>
          <w:sz w:val="18"/>
          <w:szCs w:val="18"/>
        </w:rPr>
      </w:pPr>
      <w:r w:rsidRPr="00AE3F3D">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A532AB">
        <w:rPr>
          <w:rFonts w:ascii="Nudista" w:eastAsia="Times New Roman" w:hAnsi="Nudista" w:cs="Calibri"/>
          <w:i/>
          <w:sz w:val="18"/>
          <w:szCs w:val="18"/>
          <w:lang w:eastAsia="cs-CZ"/>
        </w:rPr>
        <w:t> </w:t>
      </w:r>
      <w:r w:rsidRPr="00A532AB">
        <w:rPr>
          <w:rFonts w:ascii="Nudista" w:eastAsia="Times New Roman" w:hAnsi="Nudista" w:cs="Arial"/>
          <w:i/>
          <w:sz w:val="18"/>
          <w:szCs w:val="18"/>
          <w:lang w:eastAsia="cs-CZ"/>
        </w:rPr>
        <w:t xml:space="preserve">novele zákona </w:t>
      </w:r>
      <w:r w:rsidRPr="00A532AB">
        <w:rPr>
          <w:rFonts w:ascii="Nudista" w:eastAsia="Times New Roman" w:hAnsi="Nudista" w:cs="Proba Pro"/>
          <w:i/>
          <w:sz w:val="18"/>
          <w:szCs w:val="18"/>
        </w:rPr>
        <w:t>č</w:t>
      </w:r>
      <w:r w:rsidRPr="00A532AB">
        <w:rPr>
          <w:rFonts w:ascii="Nudista" w:eastAsia="Times New Roman" w:hAnsi="Nudista" w:cs="Arial"/>
          <w:i/>
          <w:sz w:val="18"/>
          <w:szCs w:val="18"/>
        </w:rPr>
        <w:t>. 343/2015 Z. z. o</w:t>
      </w:r>
      <w:r w:rsidRPr="00A532AB">
        <w:rPr>
          <w:rFonts w:ascii="Nudista" w:eastAsia="Times New Roman" w:hAnsi="Nudista" w:cs="Calibri"/>
          <w:i/>
          <w:sz w:val="18"/>
          <w:szCs w:val="18"/>
        </w:rPr>
        <w:t> </w:t>
      </w:r>
      <w:r w:rsidRPr="00A532AB">
        <w:rPr>
          <w:rFonts w:ascii="Nudista" w:eastAsia="Times New Roman" w:hAnsi="Nudista" w:cs="Arial"/>
          <w:i/>
          <w:sz w:val="18"/>
          <w:szCs w:val="18"/>
        </w:rPr>
        <w:t>verejnom obstar</w:t>
      </w:r>
      <w:r w:rsidRPr="00A532AB">
        <w:rPr>
          <w:rFonts w:ascii="Nudista" w:eastAsia="Times New Roman" w:hAnsi="Nudista" w:cs="Proba Pro"/>
          <w:i/>
          <w:sz w:val="18"/>
          <w:szCs w:val="18"/>
        </w:rPr>
        <w:t>á</w:t>
      </w:r>
      <w:r w:rsidRPr="00A532AB">
        <w:rPr>
          <w:rFonts w:ascii="Nudista" w:eastAsia="Times New Roman" w:hAnsi="Nudista" w:cs="Arial"/>
          <w:i/>
          <w:sz w:val="18"/>
          <w:szCs w:val="18"/>
        </w:rPr>
        <w:t>van</w:t>
      </w:r>
      <w:r w:rsidRPr="00A532AB">
        <w:rPr>
          <w:rFonts w:ascii="Nudista" w:eastAsia="Times New Roman" w:hAnsi="Nudista" w:cs="Proba Pro"/>
          <w:i/>
          <w:sz w:val="18"/>
          <w:szCs w:val="18"/>
        </w:rPr>
        <w:t>í</w:t>
      </w:r>
      <w:r w:rsidRPr="00A532AB">
        <w:rPr>
          <w:rFonts w:ascii="Nudista" w:eastAsia="Times New Roman" w:hAnsi="Nudista" w:cs="Arial"/>
          <w:i/>
          <w:sz w:val="18"/>
          <w:szCs w:val="18"/>
        </w:rPr>
        <w:t xml:space="preserve"> a</w:t>
      </w:r>
      <w:r w:rsidRPr="00A532AB">
        <w:rPr>
          <w:rFonts w:ascii="Nudista" w:eastAsia="Times New Roman" w:hAnsi="Nudista" w:cs="Calibri"/>
          <w:i/>
          <w:sz w:val="18"/>
          <w:szCs w:val="18"/>
        </w:rPr>
        <w:t> </w:t>
      </w:r>
      <w:r w:rsidRPr="00A532AB">
        <w:rPr>
          <w:rFonts w:ascii="Nudista" w:eastAsia="Times New Roman" w:hAnsi="Nudista" w:cs="Arial"/>
          <w:i/>
          <w:sz w:val="18"/>
          <w:szCs w:val="18"/>
        </w:rPr>
        <w:t>o</w:t>
      </w:r>
      <w:r w:rsidRPr="00A532AB">
        <w:rPr>
          <w:rFonts w:ascii="Nudista" w:eastAsia="Times New Roman" w:hAnsi="Nudista" w:cs="Calibri"/>
          <w:i/>
          <w:sz w:val="18"/>
          <w:szCs w:val="18"/>
        </w:rPr>
        <w:t> </w:t>
      </w:r>
      <w:r w:rsidRPr="00A532AB">
        <w:rPr>
          <w:rFonts w:ascii="Nudista" w:eastAsia="Times New Roman" w:hAnsi="Nudista" w:cs="Arial"/>
          <w:i/>
          <w:sz w:val="18"/>
          <w:szCs w:val="18"/>
        </w:rPr>
        <w:t>zmene a</w:t>
      </w:r>
      <w:r w:rsidRPr="00A532AB">
        <w:rPr>
          <w:rFonts w:ascii="Nudista" w:eastAsia="Times New Roman" w:hAnsi="Nudista" w:cs="Calibri"/>
          <w:i/>
          <w:sz w:val="18"/>
          <w:szCs w:val="18"/>
        </w:rPr>
        <w:t> </w:t>
      </w:r>
      <w:r w:rsidRPr="00A532AB">
        <w:rPr>
          <w:rFonts w:ascii="Nudista" w:eastAsia="Times New Roman" w:hAnsi="Nudista" w:cs="Arial"/>
          <w:i/>
          <w:sz w:val="18"/>
          <w:szCs w:val="18"/>
        </w:rPr>
        <w:t>doplnen</w:t>
      </w:r>
      <w:r w:rsidRPr="00A532AB">
        <w:rPr>
          <w:rFonts w:ascii="Nudista" w:eastAsia="Times New Roman" w:hAnsi="Nudista" w:cs="Proba Pro"/>
          <w:i/>
          <w:sz w:val="18"/>
          <w:szCs w:val="18"/>
        </w:rPr>
        <w:t>í</w:t>
      </w:r>
      <w:r w:rsidRPr="00A532AB">
        <w:rPr>
          <w:rFonts w:ascii="Nudista" w:eastAsia="Times New Roman" w:hAnsi="Nudista" w:cs="Arial"/>
          <w:i/>
          <w:sz w:val="18"/>
          <w:szCs w:val="18"/>
        </w:rPr>
        <w:t xml:space="preserve"> niektor</w:t>
      </w:r>
      <w:r w:rsidRPr="00A532AB">
        <w:rPr>
          <w:rFonts w:ascii="Nudista" w:eastAsia="Times New Roman" w:hAnsi="Nudista" w:cs="Proba Pro"/>
          <w:i/>
          <w:sz w:val="18"/>
          <w:szCs w:val="18"/>
        </w:rPr>
        <w:t>ý</w:t>
      </w:r>
      <w:r w:rsidRPr="00A532AB">
        <w:rPr>
          <w:rFonts w:ascii="Nudista" w:eastAsia="Times New Roman" w:hAnsi="Nudista" w:cs="Arial"/>
          <w:i/>
          <w:sz w:val="18"/>
          <w:szCs w:val="18"/>
        </w:rPr>
        <w:t>ch z</w:t>
      </w:r>
      <w:r w:rsidRPr="00A532AB">
        <w:rPr>
          <w:rFonts w:ascii="Nudista" w:eastAsia="Times New Roman" w:hAnsi="Nudista" w:cs="Proba Pro"/>
          <w:i/>
          <w:sz w:val="18"/>
          <w:szCs w:val="18"/>
        </w:rPr>
        <w:t>á</w:t>
      </w:r>
      <w:r w:rsidRPr="00A532AB">
        <w:rPr>
          <w:rFonts w:ascii="Nudista" w:eastAsia="Times New Roman" w:hAnsi="Nudista" w:cs="Arial"/>
          <w:i/>
          <w:sz w:val="18"/>
          <w:szCs w:val="18"/>
        </w:rPr>
        <w:t>konov v</w:t>
      </w:r>
      <w:r w:rsidRPr="00A532AB">
        <w:rPr>
          <w:rFonts w:ascii="Nudista" w:eastAsia="Times New Roman" w:hAnsi="Nudista" w:cs="Calibri"/>
          <w:i/>
          <w:sz w:val="18"/>
          <w:szCs w:val="18"/>
        </w:rPr>
        <w:t> </w:t>
      </w:r>
      <w:r w:rsidRPr="00A532AB">
        <w:rPr>
          <w:rFonts w:ascii="Nudista" w:eastAsia="Times New Roman" w:hAnsi="Nudista" w:cs="Arial"/>
          <w:i/>
          <w:sz w:val="18"/>
          <w:szCs w:val="18"/>
        </w:rPr>
        <w:t>znen</w:t>
      </w:r>
      <w:r w:rsidRPr="00A532AB">
        <w:rPr>
          <w:rFonts w:ascii="Nudista" w:eastAsia="Times New Roman" w:hAnsi="Nudista" w:cs="Proba Pro"/>
          <w:i/>
          <w:sz w:val="18"/>
          <w:szCs w:val="18"/>
        </w:rPr>
        <w:t>í</w:t>
      </w:r>
      <w:r w:rsidRPr="00A532AB">
        <w:rPr>
          <w:rFonts w:ascii="Nudista" w:eastAsia="Times New Roman" w:hAnsi="Nudista" w:cs="Arial"/>
          <w:i/>
          <w:sz w:val="18"/>
          <w:szCs w:val="18"/>
        </w:rPr>
        <w:t xml:space="preserve"> neskor</w:t>
      </w:r>
      <w:r w:rsidRPr="00A532AB">
        <w:rPr>
          <w:rFonts w:ascii="Nudista" w:eastAsia="Times New Roman" w:hAnsi="Nudista" w:cs="Proba Pro"/>
          <w:i/>
          <w:sz w:val="18"/>
          <w:szCs w:val="18"/>
        </w:rPr>
        <w:t>ší</w:t>
      </w:r>
      <w:r w:rsidRPr="00A532AB">
        <w:rPr>
          <w:rFonts w:ascii="Nudista" w:eastAsia="Times New Roman" w:hAnsi="Nudista" w:cs="Arial"/>
          <w:i/>
          <w:sz w:val="18"/>
          <w:szCs w:val="18"/>
        </w:rPr>
        <w:t>ch predpisov, ktorá v</w:t>
      </w:r>
      <w:r w:rsidRPr="00A532AB">
        <w:rPr>
          <w:rFonts w:ascii="Nudista" w:eastAsia="Times New Roman" w:hAnsi="Nudista" w:cs="Calibri"/>
          <w:i/>
          <w:sz w:val="18"/>
          <w:szCs w:val="18"/>
        </w:rPr>
        <w:t> </w:t>
      </w:r>
      <w:r w:rsidRPr="00A532AB">
        <w:rPr>
          <w:rFonts w:ascii="Nudista" w:eastAsia="Times New Roman" w:hAnsi="Nudista" w:cs="Arial"/>
          <w:i/>
          <w:sz w:val="18"/>
          <w:szCs w:val="18"/>
        </w:rPr>
        <w:t>súvislosti s</w:t>
      </w:r>
      <w:r w:rsidRPr="00A532AB">
        <w:rPr>
          <w:rFonts w:ascii="Nudista" w:eastAsia="Times New Roman" w:hAnsi="Nudista" w:cs="Calibri"/>
          <w:i/>
          <w:sz w:val="18"/>
          <w:szCs w:val="18"/>
        </w:rPr>
        <w:t> </w:t>
      </w:r>
      <w:r w:rsidRPr="00A532AB">
        <w:rPr>
          <w:rFonts w:ascii="Nudista" w:eastAsia="Times New Roman" w:hAnsi="Nudista" w:cs="Arial"/>
          <w:i/>
          <w:sz w:val="18"/>
          <w:szCs w:val="18"/>
        </w:rPr>
        <w:t>uvedením údajov osoby, ktorej služby uchádzač využil uvádza, že v</w:t>
      </w:r>
      <w:r w:rsidRPr="00A532AB">
        <w:rPr>
          <w:rFonts w:ascii="Nudista" w:eastAsia="Times New Roman" w:hAnsi="Nudista" w:cs="Calibri"/>
          <w:i/>
          <w:sz w:val="18"/>
          <w:szCs w:val="18"/>
        </w:rPr>
        <w:t> </w:t>
      </w:r>
      <w:r w:rsidRPr="00A532AB">
        <w:rPr>
          <w:rFonts w:ascii="Nudista" w:eastAsia="Times New Roman" w:hAnsi="Nudista" w:cs="Arial"/>
          <w:i/>
          <w:sz w:val="18"/>
          <w:szCs w:val="18"/>
        </w:rPr>
        <w:t>praxi sa vyskytujú prípady, keď sa v</w:t>
      </w:r>
      <w:r w:rsidRPr="00A532AB">
        <w:rPr>
          <w:rFonts w:ascii="Nudista" w:eastAsia="Times New Roman" w:hAnsi="Nudista" w:cs="Calibri"/>
          <w:i/>
          <w:sz w:val="18"/>
          <w:szCs w:val="18"/>
        </w:rPr>
        <w:t> </w:t>
      </w:r>
      <w:r w:rsidRPr="00A532AB">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A532AB">
        <w:rPr>
          <w:rFonts w:ascii="Nudista" w:eastAsia="Times New Roman" w:hAnsi="Nudista" w:cs="Calibri"/>
          <w:i/>
          <w:sz w:val="18"/>
          <w:szCs w:val="18"/>
        </w:rPr>
        <w:t> </w:t>
      </w:r>
      <w:r w:rsidRPr="00A532AB">
        <w:rPr>
          <w:rFonts w:ascii="Nudista" w:eastAsia="Times New Roman" w:hAnsi="Nudista" w:cs="Arial"/>
          <w:i/>
          <w:sz w:val="18"/>
          <w:szCs w:val="18"/>
        </w:rPr>
        <w:t>rámci prešetrovania možného protisúťažného konania sa následne zistí, že podklady pre uchádzačov pripravoval ten istý externý subjekt, a</w:t>
      </w:r>
      <w:r w:rsidRPr="00A532AB">
        <w:rPr>
          <w:rFonts w:ascii="Nudista" w:eastAsia="Times New Roman" w:hAnsi="Nudista" w:cs="Calibri"/>
          <w:i/>
          <w:sz w:val="18"/>
          <w:szCs w:val="18"/>
        </w:rPr>
        <w:t> </w:t>
      </w:r>
      <w:r w:rsidRPr="00A532AB">
        <w:rPr>
          <w:rFonts w:ascii="Nudista" w:eastAsia="Times New Roman" w:hAnsi="Nudista" w:cs="Arial"/>
          <w:i/>
          <w:sz w:val="18"/>
          <w:szCs w:val="18"/>
        </w:rPr>
        <w:t>tak sa pristúpilo k</w:t>
      </w:r>
      <w:r w:rsidRPr="00A532AB">
        <w:rPr>
          <w:rFonts w:ascii="Nudista" w:eastAsia="Times New Roman" w:hAnsi="Nudista" w:cs="Calibri"/>
          <w:i/>
          <w:sz w:val="18"/>
          <w:szCs w:val="18"/>
        </w:rPr>
        <w:t> </w:t>
      </w:r>
      <w:r w:rsidRPr="00A532AB">
        <w:rPr>
          <w:rFonts w:ascii="Nudista" w:eastAsia="Times New Roman" w:hAnsi="Nudista" w:cs="Arial"/>
          <w:i/>
          <w:sz w:val="18"/>
          <w:szCs w:val="18"/>
        </w:rPr>
        <w:t>zavedeniu povinnosti uviesť údaje o</w:t>
      </w:r>
      <w:r w:rsidRPr="00A532AB">
        <w:rPr>
          <w:rFonts w:ascii="Nudista" w:eastAsia="Times New Roman" w:hAnsi="Nudista" w:cs="Calibri"/>
          <w:i/>
          <w:sz w:val="18"/>
          <w:szCs w:val="18"/>
        </w:rPr>
        <w:t> </w:t>
      </w:r>
      <w:r w:rsidRPr="00A532AB">
        <w:rPr>
          <w:rFonts w:ascii="Nudista" w:eastAsia="Times New Roman" w:hAnsi="Nudista" w:cs="Arial"/>
          <w:i/>
          <w:sz w:val="18"/>
          <w:szCs w:val="18"/>
        </w:rPr>
        <w:t>takomto subjekte v</w:t>
      </w:r>
      <w:r w:rsidRPr="00A532AB">
        <w:rPr>
          <w:rFonts w:ascii="Nudista" w:eastAsia="Times New Roman" w:hAnsi="Nudista" w:cs="Calibri"/>
          <w:i/>
          <w:sz w:val="18"/>
          <w:szCs w:val="18"/>
        </w:rPr>
        <w:t> </w:t>
      </w:r>
      <w:r w:rsidRPr="00A532AB">
        <w:rPr>
          <w:rFonts w:ascii="Nudista" w:eastAsia="Times New Roman" w:hAnsi="Nudista" w:cs="Arial"/>
          <w:i/>
          <w:sz w:val="18"/>
          <w:szCs w:val="18"/>
        </w:rPr>
        <w:t>ponuke. Vzhľadom na uvedené je možné vyjadriť názor, že v</w:t>
      </w:r>
      <w:r w:rsidRPr="00A532AB">
        <w:rPr>
          <w:rFonts w:ascii="Nudista" w:eastAsia="Times New Roman" w:hAnsi="Nudista" w:cs="Calibri"/>
          <w:i/>
          <w:sz w:val="18"/>
          <w:szCs w:val="18"/>
        </w:rPr>
        <w:t> </w:t>
      </w:r>
      <w:r w:rsidRPr="00A532AB">
        <w:rPr>
          <w:rFonts w:ascii="Nudista" w:eastAsia="Times New Roman" w:hAnsi="Nudista" w:cs="Arial"/>
          <w:i/>
          <w:sz w:val="18"/>
          <w:szCs w:val="18"/>
        </w:rPr>
        <w:t xml:space="preserve">prípade, ak sa na vypracovaní ponuky podieľal iný subjekt (napr. subdodávateľ) túto skutočnosť uchádzač uvedie. </w:t>
      </w:r>
    </w:p>
    <w:p w14:paraId="0CE7DE8A" w14:textId="77777777" w:rsidR="00B81327" w:rsidRPr="00A532AB" w:rsidRDefault="00B81327" w:rsidP="005A5CC6">
      <w:pPr>
        <w:widowControl w:val="0"/>
        <w:numPr>
          <w:ilvl w:val="0"/>
          <w:numId w:val="164"/>
        </w:numPr>
        <w:pBdr>
          <w:bottom w:val="single" w:sz="12" w:space="1" w:color="auto"/>
        </w:pBdr>
        <w:spacing w:after="0" w:line="240" w:lineRule="auto"/>
        <w:ind w:left="567" w:hanging="567"/>
        <w:jc w:val="both"/>
        <w:rPr>
          <w:rFonts w:ascii="Nudista" w:eastAsia="Times New Roman" w:hAnsi="Nudista" w:cs="Arial"/>
          <w:b/>
          <w:bCs/>
          <w:sz w:val="20"/>
          <w:szCs w:val="20"/>
          <w:lang w:eastAsia="cs-CZ"/>
        </w:rPr>
      </w:pPr>
      <w:r w:rsidRPr="00A532AB">
        <w:rPr>
          <w:rFonts w:ascii="Nudista" w:eastAsia="Times New Roman" w:hAnsi="Nudista" w:cs="Arial"/>
          <w:b/>
          <w:bCs/>
          <w:sz w:val="20"/>
          <w:szCs w:val="20"/>
          <w:lang w:eastAsia="cs-CZ"/>
        </w:rPr>
        <w:t>v súvislosti s</w:t>
      </w:r>
      <w:r w:rsidRPr="00A532AB">
        <w:rPr>
          <w:rFonts w:ascii="Nudista" w:eastAsia="Times New Roman" w:hAnsi="Nudista" w:cs="Calibri"/>
          <w:b/>
          <w:bCs/>
          <w:sz w:val="20"/>
          <w:szCs w:val="20"/>
          <w:lang w:eastAsia="cs-CZ"/>
        </w:rPr>
        <w:t> </w:t>
      </w:r>
      <w:r w:rsidRPr="00A532AB">
        <w:rPr>
          <w:rFonts w:ascii="Nudista" w:eastAsia="Times New Roman" w:hAnsi="Nudista" w:cs="Arial"/>
          <w:b/>
          <w:bCs/>
          <w:sz w:val="20"/>
          <w:szCs w:val="20"/>
          <w:lang w:eastAsia="cs-CZ"/>
        </w:rPr>
        <w:t>ochranou osobných údajov v</w:t>
      </w:r>
      <w:r w:rsidRPr="00A532AB">
        <w:rPr>
          <w:rFonts w:ascii="Nudista" w:eastAsia="Times New Roman" w:hAnsi="Nudista" w:cs="Calibri"/>
          <w:b/>
          <w:bCs/>
          <w:sz w:val="20"/>
          <w:szCs w:val="20"/>
          <w:lang w:eastAsia="cs-CZ"/>
        </w:rPr>
        <w:t> </w:t>
      </w:r>
      <w:r w:rsidRPr="00A532AB">
        <w:rPr>
          <w:rFonts w:ascii="Nudista" w:eastAsia="Times New Roman" w:hAnsi="Nudista" w:cs="Arial"/>
          <w:b/>
          <w:bCs/>
          <w:sz w:val="20"/>
          <w:szCs w:val="20"/>
          <w:lang w:eastAsia="cs-CZ"/>
        </w:rPr>
        <w:t xml:space="preserve">zmysle zákona č. 18/2019 </w:t>
      </w:r>
      <w:r w:rsidRPr="00A532AB">
        <w:rPr>
          <w:rFonts w:ascii="Nudista" w:eastAsia="Times New Roman" w:hAnsi="Nudista" w:cs="Arial"/>
          <w:b/>
          <w:bCs/>
          <w:sz w:val="20"/>
          <w:szCs w:val="20"/>
        </w:rPr>
        <w:t>o</w:t>
      </w:r>
      <w:r w:rsidRPr="00A532AB">
        <w:rPr>
          <w:rFonts w:ascii="Nudista" w:eastAsia="Times New Roman" w:hAnsi="Nudista" w:cs="Calibri"/>
          <w:b/>
          <w:bCs/>
          <w:sz w:val="20"/>
          <w:szCs w:val="20"/>
        </w:rPr>
        <w:t> </w:t>
      </w:r>
      <w:r w:rsidRPr="00A532AB">
        <w:rPr>
          <w:rFonts w:ascii="Nudista" w:eastAsia="Times New Roman" w:hAnsi="Nudista" w:cs="Arial"/>
          <w:b/>
          <w:bCs/>
          <w:sz w:val="20"/>
          <w:szCs w:val="20"/>
        </w:rPr>
        <w:t>ochrane osobn</w:t>
      </w:r>
      <w:r w:rsidRPr="00A532AB">
        <w:rPr>
          <w:rFonts w:ascii="Nudista" w:eastAsia="Times New Roman" w:hAnsi="Nudista" w:cs="Proba Pro"/>
          <w:b/>
          <w:bCs/>
          <w:sz w:val="20"/>
          <w:szCs w:val="20"/>
        </w:rPr>
        <w:t>ý</w:t>
      </w:r>
      <w:r w:rsidRPr="00A532AB">
        <w:rPr>
          <w:rFonts w:ascii="Nudista" w:eastAsia="Times New Roman" w:hAnsi="Nudista" w:cs="Arial"/>
          <w:b/>
          <w:bCs/>
          <w:sz w:val="20"/>
          <w:szCs w:val="20"/>
        </w:rPr>
        <w:t xml:space="preserve">ch </w:t>
      </w:r>
      <w:r w:rsidRPr="00A532AB">
        <w:rPr>
          <w:rFonts w:ascii="Nudista" w:eastAsia="Times New Roman" w:hAnsi="Nudista" w:cs="Proba Pro"/>
          <w:b/>
          <w:bCs/>
          <w:sz w:val="20"/>
          <w:szCs w:val="20"/>
        </w:rPr>
        <w:t>ú</w:t>
      </w:r>
      <w:r w:rsidRPr="00A532AB">
        <w:rPr>
          <w:rFonts w:ascii="Nudista" w:eastAsia="Times New Roman" w:hAnsi="Nudista" w:cs="Arial"/>
          <w:b/>
          <w:bCs/>
          <w:sz w:val="20"/>
          <w:szCs w:val="20"/>
        </w:rPr>
        <w:t>dajov a</w:t>
      </w:r>
      <w:r w:rsidRPr="00A532AB">
        <w:rPr>
          <w:rFonts w:ascii="Nudista" w:eastAsia="Times New Roman" w:hAnsi="Nudista" w:cs="Calibri"/>
          <w:b/>
          <w:bCs/>
          <w:sz w:val="20"/>
          <w:szCs w:val="20"/>
        </w:rPr>
        <w:t> </w:t>
      </w:r>
      <w:r w:rsidRPr="00A532AB">
        <w:rPr>
          <w:rFonts w:ascii="Nudista" w:eastAsia="Times New Roman" w:hAnsi="Nudista" w:cs="Arial"/>
          <w:b/>
          <w:bCs/>
          <w:sz w:val="20"/>
          <w:szCs w:val="20"/>
        </w:rPr>
        <w:t>o</w:t>
      </w:r>
      <w:r w:rsidRPr="00A532AB">
        <w:rPr>
          <w:rFonts w:ascii="Nudista" w:eastAsia="Times New Roman" w:hAnsi="Nudista" w:cs="Calibri"/>
          <w:b/>
          <w:bCs/>
          <w:sz w:val="20"/>
          <w:szCs w:val="20"/>
        </w:rPr>
        <w:t> </w:t>
      </w:r>
      <w:r w:rsidRPr="00A532AB">
        <w:rPr>
          <w:rFonts w:ascii="Nudista" w:eastAsia="Times New Roman" w:hAnsi="Nudista" w:cs="Arial"/>
          <w:b/>
          <w:bCs/>
          <w:sz w:val="20"/>
          <w:szCs w:val="20"/>
        </w:rPr>
        <w:t>zmene a</w:t>
      </w:r>
      <w:r w:rsidRPr="00A532AB">
        <w:rPr>
          <w:rFonts w:ascii="Nudista" w:eastAsia="Times New Roman" w:hAnsi="Nudista" w:cs="Calibri"/>
          <w:b/>
          <w:bCs/>
          <w:sz w:val="20"/>
          <w:szCs w:val="20"/>
        </w:rPr>
        <w:t> </w:t>
      </w:r>
      <w:r w:rsidRPr="00A532AB">
        <w:rPr>
          <w:rFonts w:ascii="Nudista" w:eastAsia="Times New Roman" w:hAnsi="Nudista" w:cs="Arial"/>
          <w:b/>
          <w:bCs/>
          <w:sz w:val="20"/>
          <w:szCs w:val="20"/>
        </w:rPr>
        <w:t>doplnen</w:t>
      </w:r>
      <w:r w:rsidRPr="00A532AB">
        <w:rPr>
          <w:rFonts w:ascii="Nudista" w:eastAsia="Times New Roman" w:hAnsi="Nudista" w:cs="Proba Pro"/>
          <w:b/>
          <w:bCs/>
          <w:sz w:val="20"/>
          <w:szCs w:val="20"/>
        </w:rPr>
        <w:t>í</w:t>
      </w:r>
      <w:r w:rsidRPr="00A532AB">
        <w:rPr>
          <w:rFonts w:ascii="Nudista" w:eastAsia="Times New Roman" w:hAnsi="Nudista" w:cs="Arial"/>
          <w:b/>
          <w:bCs/>
          <w:sz w:val="20"/>
          <w:szCs w:val="20"/>
        </w:rPr>
        <w:t xml:space="preserve"> niektor</w:t>
      </w:r>
      <w:r w:rsidRPr="00A532AB">
        <w:rPr>
          <w:rFonts w:ascii="Nudista" w:eastAsia="Times New Roman" w:hAnsi="Nudista" w:cs="Proba Pro"/>
          <w:b/>
          <w:bCs/>
          <w:sz w:val="20"/>
          <w:szCs w:val="20"/>
        </w:rPr>
        <w:t>ý</w:t>
      </w:r>
      <w:r w:rsidRPr="00A532AB">
        <w:rPr>
          <w:rFonts w:ascii="Nudista" w:eastAsia="Times New Roman" w:hAnsi="Nudista" w:cs="Arial"/>
          <w:b/>
          <w:bCs/>
          <w:sz w:val="20"/>
          <w:szCs w:val="20"/>
        </w:rPr>
        <w:t>ch z</w:t>
      </w:r>
      <w:r w:rsidRPr="00A532AB">
        <w:rPr>
          <w:rFonts w:ascii="Nudista" w:eastAsia="Times New Roman" w:hAnsi="Nudista" w:cs="Proba Pro"/>
          <w:b/>
          <w:bCs/>
          <w:sz w:val="20"/>
          <w:szCs w:val="20"/>
        </w:rPr>
        <w:t>á</w:t>
      </w:r>
      <w:r w:rsidRPr="00A532AB">
        <w:rPr>
          <w:rFonts w:ascii="Nudista" w:eastAsia="Times New Roman" w:hAnsi="Nudista" w:cs="Arial"/>
          <w:b/>
          <w:bCs/>
          <w:sz w:val="20"/>
          <w:szCs w:val="20"/>
        </w:rPr>
        <w:t>konov v</w:t>
      </w:r>
      <w:r w:rsidRPr="00A532AB">
        <w:rPr>
          <w:rFonts w:ascii="Nudista" w:eastAsia="Times New Roman" w:hAnsi="Nudista" w:cs="Calibri"/>
          <w:b/>
          <w:bCs/>
          <w:sz w:val="20"/>
          <w:szCs w:val="20"/>
        </w:rPr>
        <w:t> </w:t>
      </w:r>
      <w:r w:rsidRPr="00A532AB">
        <w:rPr>
          <w:rFonts w:ascii="Nudista" w:eastAsia="Times New Roman" w:hAnsi="Nudista" w:cs="Arial"/>
          <w:b/>
          <w:bCs/>
          <w:sz w:val="20"/>
          <w:szCs w:val="20"/>
        </w:rPr>
        <w:t>znen</w:t>
      </w:r>
      <w:r w:rsidRPr="00A532AB">
        <w:rPr>
          <w:rFonts w:ascii="Nudista" w:eastAsia="Times New Roman" w:hAnsi="Nudista" w:cs="Proba Pro"/>
          <w:b/>
          <w:bCs/>
          <w:sz w:val="20"/>
          <w:szCs w:val="20"/>
        </w:rPr>
        <w:t>í</w:t>
      </w:r>
      <w:r w:rsidRPr="00A532AB">
        <w:rPr>
          <w:rFonts w:ascii="Nudista" w:eastAsia="Times New Roman" w:hAnsi="Nudista" w:cs="Arial"/>
          <w:b/>
          <w:bCs/>
          <w:sz w:val="20"/>
          <w:szCs w:val="20"/>
        </w:rPr>
        <w:t xml:space="preserve"> neskor</w:t>
      </w:r>
      <w:r w:rsidRPr="00A532AB">
        <w:rPr>
          <w:rFonts w:ascii="Nudista" w:eastAsia="Times New Roman" w:hAnsi="Nudista" w:cs="Proba Pro"/>
          <w:b/>
          <w:bCs/>
          <w:sz w:val="20"/>
          <w:szCs w:val="20"/>
        </w:rPr>
        <w:t>ší</w:t>
      </w:r>
      <w:r w:rsidRPr="00A532AB">
        <w:rPr>
          <w:rFonts w:ascii="Nudista" w:eastAsia="Times New Roman" w:hAnsi="Nudista" w:cs="Arial"/>
          <w:b/>
          <w:bCs/>
          <w:sz w:val="20"/>
          <w:szCs w:val="20"/>
        </w:rPr>
        <w:t>ch predpisov (</w:t>
      </w:r>
      <w:r w:rsidRPr="00A532AB">
        <w:rPr>
          <w:rFonts w:ascii="Nudista" w:eastAsia="Times New Roman" w:hAnsi="Nudista" w:cs="Proba Pro"/>
          <w:b/>
          <w:bCs/>
          <w:sz w:val="20"/>
          <w:szCs w:val="20"/>
        </w:rPr>
        <w:t>ď</w:t>
      </w:r>
      <w:r w:rsidRPr="00A532AB">
        <w:rPr>
          <w:rFonts w:ascii="Nudista" w:eastAsia="Times New Roman" w:hAnsi="Nudista" w:cs="Arial"/>
          <w:b/>
          <w:bCs/>
          <w:sz w:val="20"/>
          <w:szCs w:val="20"/>
        </w:rPr>
        <w:t xml:space="preserve">alej aj ako </w:t>
      </w:r>
      <w:r w:rsidRPr="00A532AB">
        <w:rPr>
          <w:rFonts w:ascii="Nudista" w:eastAsia="Times New Roman" w:hAnsi="Nudista" w:cs="Proba Pro"/>
          <w:b/>
          <w:bCs/>
          <w:sz w:val="20"/>
          <w:szCs w:val="20"/>
        </w:rPr>
        <w:t>„</w:t>
      </w:r>
      <w:proofErr w:type="spellStart"/>
      <w:r w:rsidRPr="00A532AB">
        <w:rPr>
          <w:rFonts w:ascii="Nudista" w:eastAsia="Times New Roman" w:hAnsi="Nudista" w:cs="Arial"/>
          <w:b/>
          <w:bCs/>
          <w:sz w:val="20"/>
          <w:szCs w:val="20"/>
        </w:rPr>
        <w:t>ZoOÚ</w:t>
      </w:r>
      <w:proofErr w:type="spellEnd"/>
      <w:r w:rsidRPr="00A532AB">
        <w:rPr>
          <w:rFonts w:ascii="Nudista" w:eastAsia="Times New Roman" w:hAnsi="Nudista" w:cs="Arial"/>
          <w:b/>
          <w:bCs/>
          <w:sz w:val="20"/>
          <w:szCs w:val="20"/>
        </w:rPr>
        <w:t>“),</w:t>
      </w:r>
    </w:p>
    <w:p w14:paraId="3651140C" w14:textId="77777777" w:rsidR="00B81327" w:rsidRPr="00A532AB" w:rsidRDefault="00B81327" w:rsidP="00E83DC7">
      <w:pPr>
        <w:widowControl w:val="0"/>
        <w:tabs>
          <w:tab w:val="left" w:pos="5103"/>
        </w:tabs>
        <w:spacing w:line="240" w:lineRule="auto"/>
        <w:jc w:val="both"/>
        <w:rPr>
          <w:rFonts w:ascii="Nudista" w:eastAsia="Times New Roman" w:hAnsi="Nudista" w:cs="Arial"/>
          <w:sz w:val="20"/>
          <w:szCs w:val="20"/>
        </w:rPr>
      </w:pPr>
    </w:p>
    <w:p w14:paraId="5F7AE7E0" w14:textId="77777777" w:rsidR="00B81327" w:rsidRPr="00A532AB" w:rsidRDefault="00B81327" w:rsidP="00E83DC7">
      <w:pPr>
        <w:widowControl w:val="0"/>
        <w:numPr>
          <w:ilvl w:val="0"/>
          <w:numId w:val="4"/>
        </w:numPr>
        <w:spacing w:after="120" w:line="240" w:lineRule="auto"/>
        <w:ind w:left="993" w:hanging="426"/>
        <w:jc w:val="both"/>
        <w:rPr>
          <w:rFonts w:ascii="Nudista" w:hAnsi="Nudista" w:cs="Arial"/>
          <w:szCs w:val="20"/>
        </w:rPr>
      </w:pPr>
      <w:r w:rsidRPr="00A532AB">
        <w:rPr>
          <w:rFonts w:ascii="Nudista" w:hAnsi="Nudista" w:cs="Arial"/>
          <w:sz w:val="20"/>
          <w:szCs w:val="24"/>
        </w:rPr>
        <w:t>v</w:t>
      </w:r>
      <w:r w:rsidRPr="00A532AB">
        <w:rPr>
          <w:rFonts w:ascii="Nudista" w:hAnsi="Nudista" w:cs="Calibri"/>
          <w:sz w:val="20"/>
          <w:szCs w:val="24"/>
        </w:rPr>
        <w:t> </w:t>
      </w:r>
      <w:r w:rsidRPr="00A532AB">
        <w:rPr>
          <w:rFonts w:ascii="Nudista" w:hAnsi="Nudista" w:cs="Arial"/>
          <w:sz w:val="20"/>
          <w:szCs w:val="24"/>
        </w:rPr>
        <w:t>rozsahu, v</w:t>
      </w:r>
      <w:r w:rsidRPr="00A532AB">
        <w:rPr>
          <w:rFonts w:ascii="Nudista" w:hAnsi="Nudista" w:cs="Calibri"/>
          <w:sz w:val="20"/>
          <w:szCs w:val="24"/>
        </w:rPr>
        <w:t> </w:t>
      </w:r>
      <w:r w:rsidRPr="00A532AB">
        <w:rPr>
          <w:rFonts w:ascii="Nudista" w:hAnsi="Nudista" w:cs="Arial"/>
          <w:sz w:val="20"/>
          <w:szCs w:val="24"/>
        </w:rPr>
        <w:t xml:space="preserve">akom to predpisuje </w:t>
      </w:r>
      <w:proofErr w:type="spellStart"/>
      <w:r w:rsidRPr="00A532AB">
        <w:rPr>
          <w:rFonts w:ascii="Nudista" w:hAnsi="Nudista" w:cs="Arial"/>
          <w:sz w:val="20"/>
          <w:szCs w:val="24"/>
        </w:rPr>
        <w:t>ZoO</w:t>
      </w:r>
      <w:r w:rsidRPr="00A532AB">
        <w:rPr>
          <w:rFonts w:ascii="Nudista" w:hAnsi="Nudista" w:cs="Proba Pro"/>
          <w:sz w:val="20"/>
          <w:szCs w:val="24"/>
        </w:rPr>
        <w:t>Ú</w:t>
      </w:r>
      <w:proofErr w:type="spellEnd"/>
      <w:r w:rsidRPr="00A532AB">
        <w:rPr>
          <w:rFonts w:ascii="Nudista" w:hAnsi="Nudista" w:cs="Arial"/>
          <w:sz w:val="20"/>
          <w:szCs w:val="24"/>
        </w:rPr>
        <w:t>, som si od v</w:t>
      </w:r>
      <w:r w:rsidRPr="00A532AB">
        <w:rPr>
          <w:rFonts w:ascii="Nudista" w:hAnsi="Nudista" w:cs="Proba Pro"/>
          <w:sz w:val="20"/>
          <w:szCs w:val="24"/>
        </w:rPr>
        <w:t>š</w:t>
      </w:r>
      <w:r w:rsidRPr="00A532AB">
        <w:rPr>
          <w:rFonts w:ascii="Nudista" w:hAnsi="Nudista" w:cs="Arial"/>
          <w:sz w:val="20"/>
          <w:szCs w:val="24"/>
        </w:rPr>
        <w:t>etk</w:t>
      </w:r>
      <w:r w:rsidRPr="00A532AB">
        <w:rPr>
          <w:rFonts w:ascii="Nudista" w:hAnsi="Nudista" w:cs="Proba Pro"/>
          <w:sz w:val="20"/>
          <w:szCs w:val="24"/>
        </w:rPr>
        <w:t>ý</w:t>
      </w:r>
      <w:r w:rsidRPr="00A532AB">
        <w:rPr>
          <w:rFonts w:ascii="Nudista" w:hAnsi="Nudista" w:cs="Arial"/>
          <w:sz w:val="20"/>
          <w:szCs w:val="24"/>
        </w:rPr>
        <w:t>ch dotknut</w:t>
      </w:r>
      <w:r w:rsidRPr="00A532AB">
        <w:rPr>
          <w:rFonts w:ascii="Nudista" w:hAnsi="Nudista" w:cs="Proba Pro"/>
          <w:sz w:val="20"/>
          <w:szCs w:val="24"/>
        </w:rPr>
        <w:t>ý</w:t>
      </w:r>
      <w:r w:rsidRPr="00A532AB">
        <w:rPr>
          <w:rFonts w:ascii="Nudista" w:hAnsi="Nudista" w:cs="Arial"/>
          <w:sz w:val="20"/>
          <w:szCs w:val="24"/>
        </w:rPr>
        <w:t>ch osôb, ktorých osobné údaje sú obsiahnuté v</w:t>
      </w:r>
      <w:r w:rsidRPr="00A532AB">
        <w:rPr>
          <w:rFonts w:ascii="Nudista" w:hAnsi="Nudista" w:cs="Calibri"/>
          <w:sz w:val="20"/>
          <w:szCs w:val="24"/>
        </w:rPr>
        <w:t> </w:t>
      </w:r>
      <w:r w:rsidRPr="00A532AB">
        <w:rPr>
          <w:rFonts w:ascii="Nudista" w:hAnsi="Nudista" w:cs="Arial"/>
          <w:sz w:val="20"/>
          <w:szCs w:val="24"/>
        </w:rPr>
        <w:t>mojej ponuke, zabezpe</w:t>
      </w:r>
      <w:r w:rsidRPr="00A532AB">
        <w:rPr>
          <w:rFonts w:ascii="Nudista" w:hAnsi="Nudista" w:cs="Proba Pro"/>
          <w:sz w:val="20"/>
          <w:szCs w:val="24"/>
        </w:rPr>
        <w:t>č</w:t>
      </w:r>
      <w:r w:rsidRPr="00A532AB">
        <w:rPr>
          <w:rFonts w:ascii="Nudista" w:hAnsi="Nudista" w:cs="Arial"/>
          <w:sz w:val="20"/>
          <w:szCs w:val="24"/>
        </w:rPr>
        <w:t>il v</w:t>
      </w:r>
      <w:r w:rsidRPr="00A532AB">
        <w:rPr>
          <w:rFonts w:ascii="Nudista" w:hAnsi="Nudista" w:cs="Proba Pro"/>
          <w:sz w:val="20"/>
          <w:szCs w:val="24"/>
        </w:rPr>
        <w:t>š</w:t>
      </w:r>
      <w:r w:rsidRPr="00A532AB">
        <w:rPr>
          <w:rFonts w:ascii="Nudista" w:hAnsi="Nudista" w:cs="Arial"/>
          <w:sz w:val="20"/>
          <w:szCs w:val="24"/>
        </w:rPr>
        <w:t>etky potrebn</w:t>
      </w:r>
      <w:r w:rsidRPr="00A532AB">
        <w:rPr>
          <w:rFonts w:ascii="Nudista" w:hAnsi="Nudista" w:cs="Proba Pro"/>
          <w:sz w:val="20"/>
          <w:szCs w:val="24"/>
        </w:rPr>
        <w:t>é</w:t>
      </w:r>
      <w:r w:rsidRPr="00A532AB">
        <w:rPr>
          <w:rFonts w:ascii="Nudista" w:hAnsi="Nudista" w:cs="Arial"/>
          <w:sz w:val="20"/>
          <w:szCs w:val="24"/>
        </w:rPr>
        <w:t xml:space="preserve"> s</w:t>
      </w:r>
      <w:r w:rsidRPr="00A532AB">
        <w:rPr>
          <w:rFonts w:ascii="Nudista" w:hAnsi="Nudista" w:cs="Proba Pro"/>
          <w:sz w:val="20"/>
          <w:szCs w:val="24"/>
        </w:rPr>
        <w:t>ú</w:t>
      </w:r>
      <w:r w:rsidRPr="00A532AB">
        <w:rPr>
          <w:rFonts w:ascii="Nudista" w:hAnsi="Nudista" w:cs="Arial"/>
          <w:sz w:val="20"/>
          <w:szCs w:val="24"/>
        </w:rPr>
        <w:t>hlasy so spracovan</w:t>
      </w:r>
      <w:r w:rsidRPr="00A532AB">
        <w:rPr>
          <w:rFonts w:ascii="Nudista" w:hAnsi="Nudista" w:cs="Proba Pro"/>
          <w:sz w:val="20"/>
          <w:szCs w:val="24"/>
        </w:rPr>
        <w:t>í</w:t>
      </w:r>
      <w:r w:rsidRPr="00A532AB">
        <w:rPr>
          <w:rFonts w:ascii="Nudista" w:hAnsi="Nudista" w:cs="Arial"/>
          <w:sz w:val="20"/>
          <w:szCs w:val="24"/>
        </w:rPr>
        <w:t>m osobn</w:t>
      </w:r>
      <w:r w:rsidRPr="00A532AB">
        <w:rPr>
          <w:rFonts w:ascii="Nudista" w:hAnsi="Nudista" w:cs="Proba Pro"/>
          <w:sz w:val="20"/>
          <w:szCs w:val="24"/>
        </w:rPr>
        <w:t>ý</w:t>
      </w:r>
      <w:r w:rsidRPr="00A532AB">
        <w:rPr>
          <w:rFonts w:ascii="Nudista" w:hAnsi="Nudista" w:cs="Arial"/>
          <w:sz w:val="20"/>
          <w:szCs w:val="24"/>
        </w:rPr>
        <w:t xml:space="preserve">ch </w:t>
      </w:r>
      <w:r w:rsidRPr="00A532AB">
        <w:rPr>
          <w:rFonts w:ascii="Nudista" w:hAnsi="Nudista" w:cs="Proba Pro"/>
          <w:sz w:val="20"/>
          <w:szCs w:val="24"/>
        </w:rPr>
        <w:t>ú</w:t>
      </w:r>
      <w:r w:rsidRPr="00A532AB">
        <w:rPr>
          <w:rFonts w:ascii="Nudista" w:hAnsi="Nudista" w:cs="Arial"/>
          <w:sz w:val="20"/>
          <w:szCs w:val="24"/>
        </w:rPr>
        <w:t xml:space="preserve">dajov za </w:t>
      </w:r>
      <w:r w:rsidRPr="00A532AB">
        <w:rPr>
          <w:rFonts w:ascii="Nudista" w:hAnsi="Nudista" w:cs="Proba Pro"/>
          <w:sz w:val="20"/>
          <w:szCs w:val="24"/>
        </w:rPr>
        <w:t>úč</w:t>
      </w:r>
      <w:r w:rsidRPr="00A532AB">
        <w:rPr>
          <w:rFonts w:ascii="Nudista" w:hAnsi="Nudista" w:cs="Arial"/>
          <w:sz w:val="20"/>
          <w:szCs w:val="24"/>
        </w:rPr>
        <w:t>elom podania tejto ponuky a</w:t>
      </w:r>
      <w:r w:rsidRPr="00A532AB">
        <w:rPr>
          <w:rFonts w:ascii="Nudista" w:hAnsi="Nudista" w:cs="Calibri"/>
          <w:sz w:val="20"/>
          <w:szCs w:val="24"/>
        </w:rPr>
        <w:t> </w:t>
      </w:r>
      <w:r w:rsidRPr="00A532AB">
        <w:rPr>
          <w:rFonts w:ascii="Nudista" w:hAnsi="Nudista" w:cs="Arial"/>
          <w:sz w:val="20"/>
          <w:szCs w:val="24"/>
        </w:rPr>
        <w:t>pou</w:t>
      </w:r>
      <w:r w:rsidRPr="00A532AB">
        <w:rPr>
          <w:rFonts w:ascii="Nudista" w:hAnsi="Nudista" w:cs="Proba Pro"/>
          <w:sz w:val="20"/>
          <w:szCs w:val="24"/>
        </w:rPr>
        <w:t>č</w:t>
      </w:r>
      <w:r w:rsidRPr="00A532AB">
        <w:rPr>
          <w:rFonts w:ascii="Nudista" w:hAnsi="Nudista" w:cs="Arial"/>
          <w:sz w:val="20"/>
          <w:szCs w:val="24"/>
        </w:rPr>
        <w:t>il v</w:t>
      </w:r>
      <w:r w:rsidRPr="00A532AB">
        <w:rPr>
          <w:rFonts w:ascii="Nudista" w:hAnsi="Nudista" w:cs="Proba Pro"/>
          <w:sz w:val="20"/>
          <w:szCs w:val="24"/>
        </w:rPr>
        <w:t>š</w:t>
      </w:r>
      <w:r w:rsidRPr="00A532AB">
        <w:rPr>
          <w:rFonts w:ascii="Nudista" w:hAnsi="Nudista" w:cs="Arial"/>
          <w:sz w:val="20"/>
          <w:szCs w:val="24"/>
        </w:rPr>
        <w:t>etky dotknut</w:t>
      </w:r>
      <w:r w:rsidRPr="00A532AB">
        <w:rPr>
          <w:rFonts w:ascii="Nudista" w:hAnsi="Nudista" w:cs="Proba Pro"/>
          <w:sz w:val="20"/>
          <w:szCs w:val="24"/>
        </w:rPr>
        <w:t>é</w:t>
      </w:r>
      <w:r w:rsidRPr="00A532AB">
        <w:rPr>
          <w:rFonts w:ascii="Nudista" w:hAnsi="Nudista" w:cs="Arial"/>
          <w:sz w:val="20"/>
          <w:szCs w:val="24"/>
        </w:rPr>
        <w:t xml:space="preserve"> osoby o</w:t>
      </w:r>
      <w:r w:rsidRPr="00A532AB">
        <w:rPr>
          <w:rFonts w:ascii="Nudista" w:hAnsi="Nudista" w:cs="Calibri"/>
          <w:sz w:val="20"/>
          <w:szCs w:val="24"/>
        </w:rPr>
        <w:t> </w:t>
      </w:r>
      <w:r w:rsidRPr="00A532AB">
        <w:rPr>
          <w:rFonts w:ascii="Nudista" w:hAnsi="Nudista" w:cs="Arial"/>
          <w:sz w:val="20"/>
          <w:szCs w:val="24"/>
        </w:rPr>
        <w:t>sp</w:t>
      </w:r>
      <w:r w:rsidRPr="00A532AB">
        <w:rPr>
          <w:rFonts w:ascii="Nudista" w:hAnsi="Nudista" w:cs="Proba Pro"/>
          <w:sz w:val="20"/>
          <w:szCs w:val="24"/>
        </w:rPr>
        <w:t>ô</w:t>
      </w:r>
      <w:r w:rsidRPr="00A532AB">
        <w:rPr>
          <w:rFonts w:ascii="Nudista" w:hAnsi="Nudista" w:cs="Arial"/>
          <w:sz w:val="20"/>
          <w:szCs w:val="24"/>
        </w:rPr>
        <w:t>sobe a</w:t>
      </w:r>
      <w:r w:rsidRPr="00A532AB">
        <w:rPr>
          <w:rFonts w:ascii="Nudista" w:hAnsi="Nudista" w:cs="Calibri"/>
          <w:sz w:val="20"/>
          <w:szCs w:val="24"/>
        </w:rPr>
        <w:t> </w:t>
      </w:r>
      <w:r w:rsidRPr="00A532AB">
        <w:rPr>
          <w:rFonts w:ascii="Nudista" w:hAnsi="Nudista" w:cs="Arial"/>
          <w:sz w:val="20"/>
          <w:szCs w:val="24"/>
        </w:rPr>
        <w:t>rozsahu spracovania ich osobn</w:t>
      </w:r>
      <w:r w:rsidRPr="00A532AB">
        <w:rPr>
          <w:rFonts w:ascii="Nudista" w:hAnsi="Nudista" w:cs="Proba Pro"/>
          <w:sz w:val="20"/>
          <w:szCs w:val="24"/>
        </w:rPr>
        <w:t>ý</w:t>
      </w:r>
      <w:r w:rsidRPr="00A532AB">
        <w:rPr>
          <w:rFonts w:ascii="Nudista" w:hAnsi="Nudista" w:cs="Arial"/>
          <w:sz w:val="20"/>
          <w:szCs w:val="24"/>
        </w:rPr>
        <w:t xml:space="preserve">ch </w:t>
      </w:r>
      <w:r w:rsidRPr="00A532AB">
        <w:rPr>
          <w:rFonts w:ascii="Nudista" w:hAnsi="Nudista" w:cs="Proba Pro"/>
          <w:sz w:val="20"/>
          <w:szCs w:val="24"/>
        </w:rPr>
        <w:t>ú</w:t>
      </w:r>
      <w:r w:rsidRPr="00A532AB">
        <w:rPr>
          <w:rFonts w:ascii="Nudista" w:hAnsi="Nudista" w:cs="Arial"/>
          <w:sz w:val="20"/>
          <w:szCs w:val="24"/>
        </w:rPr>
        <w:t xml:space="preserve">dajov na </w:t>
      </w:r>
      <w:r w:rsidRPr="00A532AB">
        <w:rPr>
          <w:rFonts w:ascii="Nudista" w:hAnsi="Nudista" w:cs="Proba Pro"/>
          <w:sz w:val="20"/>
          <w:szCs w:val="24"/>
        </w:rPr>
        <w:t>úč</w:t>
      </w:r>
      <w:r w:rsidRPr="00A532AB">
        <w:rPr>
          <w:rFonts w:ascii="Nudista" w:hAnsi="Nudista" w:cs="Arial"/>
          <w:sz w:val="20"/>
          <w:szCs w:val="24"/>
        </w:rPr>
        <w:t xml:space="preserve">el podania tejto ponuky a </w:t>
      </w:r>
    </w:p>
    <w:p w14:paraId="091E5C36" w14:textId="77777777" w:rsidR="00B81327" w:rsidRPr="00A532AB" w:rsidRDefault="00B81327" w:rsidP="00E83DC7">
      <w:pPr>
        <w:widowControl w:val="0"/>
        <w:numPr>
          <w:ilvl w:val="0"/>
          <w:numId w:val="4"/>
        </w:numPr>
        <w:spacing w:after="120" w:line="240" w:lineRule="auto"/>
        <w:ind w:left="993" w:hanging="426"/>
        <w:jc w:val="both"/>
        <w:rPr>
          <w:rFonts w:ascii="Nudista" w:hAnsi="Nudista" w:cs="Arial"/>
          <w:szCs w:val="20"/>
        </w:rPr>
      </w:pPr>
      <w:r w:rsidRPr="00A532AB">
        <w:rPr>
          <w:rFonts w:ascii="Nudista" w:hAnsi="Nudista" w:cs="Arial"/>
          <w:sz w:val="20"/>
          <w:szCs w:val="24"/>
        </w:rPr>
        <w:t>všetky dotknuté osoby mi udelili svoj súhlas na to, aby tieto osobné údaje boli poskytnuté, a</w:t>
      </w:r>
      <w:r w:rsidRPr="00A532AB">
        <w:rPr>
          <w:rFonts w:ascii="Nudista" w:hAnsi="Nudista" w:cs="Calibri"/>
          <w:sz w:val="20"/>
          <w:szCs w:val="24"/>
        </w:rPr>
        <w:t> </w:t>
      </w:r>
      <w:r w:rsidRPr="00A532AB">
        <w:rPr>
          <w:rFonts w:ascii="Nudista" w:hAnsi="Nudista" w:cs="Arial"/>
          <w:sz w:val="20"/>
          <w:szCs w:val="24"/>
        </w:rPr>
        <w:t xml:space="preserve">aby ich </w:t>
      </w:r>
      <w:r w:rsidRPr="00A532AB">
        <w:rPr>
          <w:rFonts w:ascii="Nudista" w:hAnsi="Nudista" w:cs="Proba Pro"/>
          <w:sz w:val="20"/>
          <w:szCs w:val="24"/>
        </w:rPr>
        <w:t>ď</w:t>
      </w:r>
      <w:r w:rsidRPr="00A532AB">
        <w:rPr>
          <w:rFonts w:ascii="Nudista" w:hAnsi="Nudista" w:cs="Arial"/>
          <w:sz w:val="20"/>
          <w:szCs w:val="24"/>
        </w:rPr>
        <w:t>alej za deklarovan</w:t>
      </w:r>
      <w:r w:rsidRPr="00A532AB">
        <w:rPr>
          <w:rFonts w:ascii="Nudista" w:hAnsi="Nudista" w:cs="Proba Pro"/>
          <w:sz w:val="20"/>
          <w:szCs w:val="24"/>
        </w:rPr>
        <w:t>ý</w:t>
      </w:r>
      <w:r w:rsidRPr="00A532AB">
        <w:rPr>
          <w:rFonts w:ascii="Nudista" w:hAnsi="Nudista" w:cs="Arial"/>
          <w:sz w:val="20"/>
          <w:szCs w:val="24"/>
        </w:rPr>
        <w:t xml:space="preserve">m </w:t>
      </w:r>
      <w:r w:rsidRPr="00A532AB">
        <w:rPr>
          <w:rFonts w:ascii="Nudista" w:hAnsi="Nudista" w:cs="Proba Pro"/>
          <w:sz w:val="20"/>
          <w:szCs w:val="24"/>
        </w:rPr>
        <w:t>úč</w:t>
      </w:r>
      <w:r w:rsidRPr="00A532AB">
        <w:rPr>
          <w:rFonts w:ascii="Nudista" w:hAnsi="Nudista" w:cs="Arial"/>
          <w:sz w:val="20"/>
          <w:szCs w:val="24"/>
        </w:rPr>
        <w:t>elom spracov</w:t>
      </w:r>
      <w:r w:rsidRPr="00A532AB">
        <w:rPr>
          <w:rFonts w:ascii="Nudista" w:hAnsi="Nudista" w:cs="Proba Pro"/>
          <w:sz w:val="20"/>
          <w:szCs w:val="24"/>
        </w:rPr>
        <w:t>á</w:t>
      </w:r>
      <w:r w:rsidRPr="00A532AB">
        <w:rPr>
          <w:rFonts w:ascii="Nudista" w:hAnsi="Nudista" w:cs="Arial"/>
          <w:sz w:val="20"/>
          <w:szCs w:val="24"/>
        </w:rPr>
        <w:t>val tak obstar</w:t>
      </w:r>
      <w:r w:rsidRPr="00A532AB">
        <w:rPr>
          <w:rFonts w:ascii="Nudista" w:hAnsi="Nudista" w:cs="Proba Pro"/>
          <w:sz w:val="20"/>
          <w:szCs w:val="24"/>
        </w:rPr>
        <w:t>á</w:t>
      </w:r>
      <w:r w:rsidRPr="00A532AB">
        <w:rPr>
          <w:rFonts w:ascii="Nudista" w:hAnsi="Nudista" w:cs="Arial"/>
          <w:sz w:val="20"/>
          <w:szCs w:val="24"/>
        </w:rPr>
        <w:t>vate</w:t>
      </w:r>
      <w:r w:rsidRPr="00A532AB">
        <w:rPr>
          <w:rFonts w:ascii="Nudista" w:hAnsi="Nudista" w:cs="Proba Pro"/>
          <w:sz w:val="20"/>
          <w:szCs w:val="24"/>
        </w:rPr>
        <w:t>ľ</w:t>
      </w:r>
      <w:r w:rsidRPr="00A532AB">
        <w:rPr>
          <w:rFonts w:ascii="Nudista" w:hAnsi="Nudista" w:cs="Arial"/>
          <w:sz w:val="20"/>
          <w:szCs w:val="24"/>
        </w:rPr>
        <w:t xml:space="preserve"> ako aj spolo</w:t>
      </w:r>
      <w:r w:rsidRPr="00A532AB">
        <w:rPr>
          <w:rFonts w:ascii="Nudista" w:hAnsi="Nudista" w:cs="Proba Pro"/>
          <w:sz w:val="20"/>
          <w:szCs w:val="24"/>
        </w:rPr>
        <w:t>č</w:t>
      </w:r>
      <w:r w:rsidRPr="00A532AB">
        <w:rPr>
          <w:rFonts w:ascii="Nudista" w:hAnsi="Nudista" w:cs="Arial"/>
          <w:sz w:val="20"/>
          <w:szCs w:val="24"/>
        </w:rPr>
        <w:t>nos</w:t>
      </w:r>
      <w:r w:rsidRPr="00A532AB">
        <w:rPr>
          <w:rFonts w:ascii="Nudista" w:hAnsi="Nudista" w:cs="Proba Pro"/>
          <w:sz w:val="20"/>
          <w:szCs w:val="24"/>
        </w:rPr>
        <w:t>ť</w:t>
      </w:r>
      <w:r w:rsidRPr="00A532AB">
        <w:rPr>
          <w:rFonts w:ascii="Nudista" w:hAnsi="Nudista" w:cs="Arial"/>
          <w:sz w:val="20"/>
          <w:szCs w:val="24"/>
        </w:rPr>
        <w:t xml:space="preserve"> Tatra Tender </w:t>
      </w:r>
      <w:proofErr w:type="spellStart"/>
      <w:r w:rsidRPr="00A532AB">
        <w:rPr>
          <w:rFonts w:ascii="Nudista" w:hAnsi="Nudista" w:cs="Arial"/>
          <w:sz w:val="20"/>
          <w:szCs w:val="24"/>
        </w:rPr>
        <w:t>s.r.o</w:t>
      </w:r>
      <w:proofErr w:type="spellEnd"/>
      <w:r w:rsidRPr="00A532AB">
        <w:rPr>
          <w:rFonts w:ascii="Nudista" w:hAnsi="Nudista" w:cs="Arial"/>
          <w:sz w:val="20"/>
          <w:szCs w:val="24"/>
        </w:rPr>
        <w:t>., ktorá pre obstarávateľa vykonáva niektoré činnosti spojené s</w:t>
      </w:r>
      <w:r w:rsidRPr="00A532AB">
        <w:rPr>
          <w:rFonts w:ascii="Nudista" w:hAnsi="Nudista" w:cs="Calibri"/>
          <w:sz w:val="20"/>
          <w:szCs w:val="24"/>
        </w:rPr>
        <w:t> </w:t>
      </w:r>
      <w:r w:rsidRPr="00A532AB">
        <w:rPr>
          <w:rFonts w:ascii="Nudista" w:hAnsi="Nudista" w:cs="Arial"/>
          <w:sz w:val="20"/>
          <w:szCs w:val="24"/>
        </w:rPr>
        <w:t>realiz</w:t>
      </w:r>
      <w:r w:rsidRPr="00A532AB">
        <w:rPr>
          <w:rFonts w:ascii="Nudista" w:hAnsi="Nudista" w:cs="Proba Pro"/>
          <w:sz w:val="20"/>
          <w:szCs w:val="24"/>
        </w:rPr>
        <w:t>á</w:t>
      </w:r>
      <w:r w:rsidRPr="00A532AB">
        <w:rPr>
          <w:rFonts w:ascii="Nudista" w:hAnsi="Nudista" w:cs="Arial"/>
          <w:sz w:val="20"/>
          <w:szCs w:val="24"/>
        </w:rPr>
        <w:t>ciou tohto verejn</w:t>
      </w:r>
      <w:r w:rsidRPr="00A532AB">
        <w:rPr>
          <w:rFonts w:ascii="Nudista" w:hAnsi="Nudista" w:cs="Proba Pro"/>
          <w:sz w:val="20"/>
          <w:szCs w:val="24"/>
        </w:rPr>
        <w:t>é</w:t>
      </w:r>
      <w:r w:rsidRPr="00A532AB">
        <w:rPr>
          <w:rFonts w:ascii="Nudista" w:hAnsi="Nudista" w:cs="Arial"/>
          <w:sz w:val="20"/>
          <w:szCs w:val="24"/>
        </w:rPr>
        <w:t>ho obstar</w:t>
      </w:r>
      <w:r w:rsidRPr="00A532AB">
        <w:rPr>
          <w:rFonts w:ascii="Nudista" w:hAnsi="Nudista" w:cs="Proba Pro"/>
          <w:sz w:val="20"/>
          <w:szCs w:val="24"/>
        </w:rPr>
        <w:t>á</w:t>
      </w:r>
      <w:r w:rsidRPr="00A532AB">
        <w:rPr>
          <w:rFonts w:ascii="Nudista" w:hAnsi="Nudista" w:cs="Arial"/>
          <w:sz w:val="20"/>
          <w:szCs w:val="24"/>
        </w:rPr>
        <w:t>vania.</w:t>
      </w:r>
    </w:p>
    <w:p w14:paraId="6CC4434E" w14:textId="77777777" w:rsidR="00B81327" w:rsidRPr="00A532AB" w:rsidRDefault="00B81327" w:rsidP="00E83DC7">
      <w:pPr>
        <w:widowControl w:val="0"/>
        <w:spacing w:after="120" w:line="240" w:lineRule="auto"/>
        <w:jc w:val="both"/>
        <w:rPr>
          <w:rFonts w:ascii="Nudista" w:hAnsi="Nudista" w:cs="Arial"/>
          <w:szCs w:val="20"/>
        </w:rPr>
      </w:pPr>
    </w:p>
    <w:p w14:paraId="4056F050" w14:textId="77777777" w:rsidR="00B81327" w:rsidRPr="00A532AB" w:rsidRDefault="00B81327" w:rsidP="00E83DC7">
      <w:pPr>
        <w:widowControl w:val="0"/>
        <w:spacing w:line="240" w:lineRule="auto"/>
        <w:jc w:val="both"/>
        <w:rPr>
          <w:rFonts w:ascii="Nudista" w:eastAsia="Proba Pro" w:hAnsi="Nudista" w:cs="Proba Pro"/>
          <w:noProof/>
          <w:sz w:val="20"/>
          <w:szCs w:val="20"/>
        </w:rPr>
      </w:pPr>
      <w:r w:rsidRPr="00A532AB">
        <w:rPr>
          <w:rFonts w:ascii="Nudista" w:eastAsia="Proba Pro" w:hAnsi="Nudista" w:cs="Proba Pro"/>
          <w:noProof/>
          <w:sz w:val="20"/>
          <w:szCs w:val="20"/>
        </w:rPr>
        <w:t xml:space="preserve">V </w:t>
      </w:r>
      <w:r w:rsidRPr="00A532AB">
        <w:rPr>
          <w:rFonts w:ascii="Nudista" w:eastAsia="Proba Pro" w:hAnsi="Nudista" w:cs="Proba Pro"/>
          <w:i/>
          <w:noProof/>
          <w:sz w:val="20"/>
          <w:szCs w:val="20"/>
        </w:rPr>
        <w:t>[</w:t>
      </w:r>
      <w:r w:rsidRPr="00A532AB">
        <w:rPr>
          <w:rFonts w:ascii="Nudista" w:eastAsia="Proba Pro" w:hAnsi="Nudista" w:cs="Proba Pro"/>
          <w:i/>
          <w:noProof/>
          <w:sz w:val="20"/>
          <w:szCs w:val="20"/>
          <w:highlight w:val="lightGray"/>
        </w:rPr>
        <w:t>doplniť miesto</w:t>
      </w:r>
      <w:r w:rsidRPr="00A532AB">
        <w:rPr>
          <w:rFonts w:ascii="Nudista" w:eastAsia="Proba Pro" w:hAnsi="Nudista" w:cs="Proba Pro"/>
          <w:i/>
          <w:noProof/>
          <w:sz w:val="20"/>
          <w:szCs w:val="20"/>
        </w:rPr>
        <w:t>]</w:t>
      </w:r>
      <w:r w:rsidRPr="00A532AB">
        <w:rPr>
          <w:rFonts w:ascii="Nudista" w:eastAsia="Proba Pro" w:hAnsi="Nudista" w:cs="Proba Pro"/>
          <w:noProof/>
          <w:sz w:val="20"/>
          <w:szCs w:val="20"/>
        </w:rPr>
        <w:t xml:space="preserve"> dňa </w:t>
      </w:r>
      <w:r w:rsidRPr="00A532AB">
        <w:rPr>
          <w:rFonts w:ascii="Nudista" w:eastAsia="Proba Pro" w:hAnsi="Nudista" w:cs="Proba Pro"/>
          <w:i/>
          <w:noProof/>
          <w:sz w:val="20"/>
          <w:szCs w:val="20"/>
        </w:rPr>
        <w:t>[</w:t>
      </w:r>
      <w:r w:rsidRPr="00A532AB">
        <w:rPr>
          <w:rFonts w:ascii="Nudista" w:eastAsia="Proba Pro" w:hAnsi="Nudista" w:cs="Proba Pro"/>
          <w:i/>
          <w:noProof/>
          <w:sz w:val="20"/>
          <w:szCs w:val="20"/>
          <w:highlight w:val="lightGray"/>
        </w:rPr>
        <w:t>doplniť dátum</w:t>
      </w:r>
      <w:r w:rsidRPr="00A532AB">
        <w:rPr>
          <w:rFonts w:ascii="Nudista" w:eastAsia="Proba Pro" w:hAnsi="Nudista" w:cs="Proba Pro"/>
          <w:i/>
          <w:noProof/>
          <w:sz w:val="20"/>
          <w:szCs w:val="20"/>
        </w:rPr>
        <w:t>]</w:t>
      </w:r>
    </w:p>
    <w:p w14:paraId="624DF2F8" w14:textId="77777777" w:rsidR="00B81327" w:rsidRPr="00A532AB" w:rsidRDefault="00B81327" w:rsidP="00E83DC7">
      <w:pPr>
        <w:widowControl w:val="0"/>
        <w:spacing w:after="0" w:line="240" w:lineRule="auto"/>
        <w:jc w:val="right"/>
        <w:rPr>
          <w:rFonts w:ascii="Nudista" w:eastAsia="Proba Pro" w:hAnsi="Nudista" w:cs="Proba Pro"/>
          <w:noProof/>
          <w:sz w:val="20"/>
          <w:szCs w:val="20"/>
        </w:rPr>
      </w:pPr>
      <w:r w:rsidRPr="00A532AB">
        <w:rPr>
          <w:rFonts w:ascii="Nudista" w:eastAsia="Proba Pro" w:hAnsi="Nudista" w:cs="Proba Pro"/>
          <w:noProof/>
          <w:sz w:val="20"/>
          <w:szCs w:val="20"/>
        </w:rPr>
        <w:tab/>
      </w:r>
      <w:r w:rsidRPr="00A532AB">
        <w:rPr>
          <w:rFonts w:ascii="Nudista" w:eastAsia="Proba Pro" w:hAnsi="Nudista" w:cs="Proba Pro"/>
          <w:noProof/>
          <w:sz w:val="20"/>
          <w:szCs w:val="20"/>
        </w:rPr>
        <w:tab/>
      </w:r>
      <w:r w:rsidRPr="00A532AB">
        <w:rPr>
          <w:rFonts w:ascii="Nudista" w:eastAsia="Proba Pro" w:hAnsi="Nudista" w:cs="Proba Pro"/>
          <w:noProof/>
          <w:sz w:val="20"/>
          <w:szCs w:val="20"/>
        </w:rPr>
        <w:tab/>
      </w:r>
      <w:r w:rsidRPr="00A532AB">
        <w:rPr>
          <w:rFonts w:ascii="Nudista" w:eastAsia="Proba Pro" w:hAnsi="Nudista" w:cs="Proba Pro"/>
          <w:noProof/>
          <w:sz w:val="20"/>
          <w:szCs w:val="20"/>
        </w:rPr>
        <w:tab/>
      </w:r>
      <w:r w:rsidRPr="00A532AB">
        <w:rPr>
          <w:rFonts w:ascii="Nudista" w:eastAsia="Proba Pro" w:hAnsi="Nudista" w:cs="Proba Pro"/>
          <w:noProof/>
          <w:sz w:val="20"/>
          <w:szCs w:val="20"/>
        </w:rPr>
        <w:tab/>
      </w:r>
      <w:r w:rsidRPr="00A532AB">
        <w:rPr>
          <w:rFonts w:ascii="Nudista" w:eastAsia="Proba Pro" w:hAnsi="Nudista" w:cs="Proba Pro"/>
          <w:noProof/>
          <w:sz w:val="20"/>
          <w:szCs w:val="20"/>
        </w:rPr>
        <w:tab/>
      </w:r>
      <w:r w:rsidRPr="00A532AB">
        <w:rPr>
          <w:rFonts w:ascii="Nudista" w:eastAsia="Proba Pro" w:hAnsi="Nudista" w:cs="Proba Pro"/>
          <w:noProof/>
          <w:sz w:val="20"/>
          <w:szCs w:val="20"/>
        </w:rPr>
        <w:tab/>
      </w:r>
      <w:r w:rsidRPr="00A532AB">
        <w:rPr>
          <w:rFonts w:ascii="Nudista" w:eastAsia="Proba Pro" w:hAnsi="Nudista" w:cs="Proba Pro"/>
          <w:noProof/>
          <w:sz w:val="20"/>
          <w:szCs w:val="20"/>
        </w:rPr>
        <w:tab/>
      </w:r>
      <w:r w:rsidRPr="00A532AB">
        <w:rPr>
          <w:rFonts w:ascii="Nudista" w:eastAsia="Proba Pro" w:hAnsi="Nudista" w:cs="Proba Pro"/>
          <w:noProof/>
          <w:sz w:val="20"/>
          <w:szCs w:val="20"/>
        </w:rPr>
        <w:tab/>
      </w:r>
      <w:r w:rsidRPr="00A532AB">
        <w:rPr>
          <w:rFonts w:ascii="Nudista" w:eastAsia="Proba Pro" w:hAnsi="Nudista" w:cs="Proba Pro"/>
          <w:noProof/>
          <w:sz w:val="20"/>
          <w:szCs w:val="20"/>
        </w:rPr>
        <w:tab/>
      </w:r>
      <w:r w:rsidRPr="00A532AB">
        <w:rPr>
          <w:rFonts w:ascii="Nudista" w:eastAsia="Proba Pro" w:hAnsi="Nudista" w:cs="Proba Pro"/>
          <w:noProof/>
          <w:sz w:val="20"/>
          <w:szCs w:val="20"/>
        </w:rPr>
        <w:tab/>
      </w:r>
      <w:r w:rsidRPr="00A532AB">
        <w:rPr>
          <w:rFonts w:ascii="Nudista" w:eastAsia="Proba Pro" w:hAnsi="Nudista" w:cs="Proba Pro"/>
          <w:noProof/>
          <w:sz w:val="20"/>
          <w:szCs w:val="20"/>
        </w:rPr>
        <w:tab/>
      </w:r>
      <w:r w:rsidRPr="00A532AB">
        <w:rPr>
          <w:rFonts w:ascii="Nudista" w:eastAsia="Proba Pro" w:hAnsi="Nudista" w:cs="Proba Pro"/>
          <w:noProof/>
          <w:sz w:val="20"/>
          <w:szCs w:val="20"/>
        </w:rPr>
        <w:tab/>
        <w:t>_________________________________</w:t>
      </w:r>
    </w:p>
    <w:p w14:paraId="161C9CE3" w14:textId="77777777" w:rsidR="00D47C9B" w:rsidRPr="00A532AB" w:rsidRDefault="00B81327" w:rsidP="00E83DC7">
      <w:pPr>
        <w:spacing w:after="0" w:line="240" w:lineRule="auto"/>
        <w:jc w:val="both"/>
        <w:rPr>
          <w:rFonts w:ascii="Nudista" w:hAnsi="Nudista" w:cs="Arial"/>
          <w:bCs/>
          <w:i/>
          <w:noProof/>
          <w:sz w:val="20"/>
          <w:szCs w:val="20"/>
          <w:highlight w:val="lightGray"/>
        </w:rPr>
      </w:pPr>
      <w:r w:rsidRPr="00A532AB">
        <w:rPr>
          <w:rFonts w:ascii="Nudista" w:eastAsia="Proba Pro" w:hAnsi="Nudista" w:cs="Proba Pro"/>
          <w:noProof/>
          <w:sz w:val="20"/>
          <w:szCs w:val="20"/>
        </w:rPr>
        <w:t xml:space="preserve">                                                                                   </w:t>
      </w:r>
      <w:r w:rsidRPr="00A532AB">
        <w:rPr>
          <w:rFonts w:ascii="Nudista" w:eastAsia="Proba Pro" w:hAnsi="Nudista" w:cs="Proba Pro"/>
          <w:noProof/>
          <w:sz w:val="20"/>
          <w:szCs w:val="20"/>
        </w:rPr>
        <w:tab/>
        <w:t xml:space="preserve"> </w:t>
      </w:r>
      <w:r w:rsidRPr="00A532AB">
        <w:rPr>
          <w:rFonts w:ascii="Nudista" w:hAnsi="Nudista" w:cs="Arial"/>
          <w:bCs/>
          <w:i/>
          <w:noProof/>
          <w:sz w:val="20"/>
          <w:szCs w:val="20"/>
          <w:highlight w:val="lightGray"/>
        </w:rPr>
        <w:t>[doplniť meno a</w:t>
      </w:r>
      <w:r w:rsidRPr="00A532AB">
        <w:rPr>
          <w:rFonts w:ascii="Nudista" w:hAnsi="Nudista" w:cs="Calibri"/>
          <w:bCs/>
          <w:i/>
          <w:noProof/>
          <w:sz w:val="20"/>
          <w:szCs w:val="20"/>
          <w:highlight w:val="lightGray"/>
        </w:rPr>
        <w:t> </w:t>
      </w:r>
      <w:r w:rsidRPr="00A532AB">
        <w:rPr>
          <w:rFonts w:ascii="Nudista" w:hAnsi="Nudista" w:cs="Arial"/>
          <w:bCs/>
          <w:i/>
          <w:noProof/>
          <w:sz w:val="20"/>
          <w:szCs w:val="20"/>
          <w:highlight w:val="lightGray"/>
        </w:rPr>
        <w:t>priezvisko</w:t>
      </w:r>
      <w:r w:rsidRPr="00A532AB">
        <w:rPr>
          <w:rFonts w:ascii="Nudista" w:hAnsi="Nudista" w:cs="Calibri"/>
          <w:bCs/>
          <w:i/>
          <w:noProof/>
          <w:sz w:val="20"/>
          <w:szCs w:val="20"/>
          <w:highlight w:val="lightGray"/>
        </w:rPr>
        <w:t> </w:t>
      </w:r>
      <w:r w:rsidRPr="00A532AB">
        <w:rPr>
          <w:rFonts w:ascii="Nudista" w:hAnsi="Nudista" w:cs="Arial"/>
          <w:bCs/>
          <w:i/>
          <w:noProof/>
          <w:sz w:val="20"/>
          <w:szCs w:val="20"/>
          <w:highlight w:val="lightGray"/>
        </w:rPr>
        <w:t xml:space="preserve"> </w:t>
      </w:r>
    </w:p>
    <w:p w14:paraId="345F7C54" w14:textId="6A569199" w:rsidR="00B81327" w:rsidRPr="00A532AB" w:rsidRDefault="00B81327" w:rsidP="00E83DC7">
      <w:pPr>
        <w:spacing w:after="0" w:line="240" w:lineRule="auto"/>
        <w:ind w:left="4956" w:firstLine="708"/>
        <w:jc w:val="both"/>
        <w:rPr>
          <w:rFonts w:ascii="Nudista" w:hAnsi="Nudista" w:cs="Arial"/>
          <w:bCs/>
          <w:i/>
          <w:noProof/>
          <w:sz w:val="20"/>
          <w:szCs w:val="20"/>
          <w:highlight w:val="lightGray"/>
        </w:rPr>
      </w:pPr>
      <w:r w:rsidRPr="00A532AB">
        <w:rPr>
          <w:rFonts w:ascii="Nudista" w:hAnsi="Nudista" w:cs="Arial"/>
          <w:bCs/>
          <w:i/>
          <w:noProof/>
          <w:sz w:val="20"/>
          <w:szCs w:val="20"/>
          <w:highlight w:val="lightGray"/>
        </w:rPr>
        <w:t>a</w:t>
      </w:r>
      <w:r w:rsidRPr="00A532AB">
        <w:rPr>
          <w:rFonts w:ascii="Nudista" w:hAnsi="Nudista" w:cs="Calibri"/>
          <w:bCs/>
          <w:i/>
          <w:noProof/>
          <w:sz w:val="20"/>
          <w:szCs w:val="20"/>
          <w:highlight w:val="lightGray"/>
        </w:rPr>
        <w:t> </w:t>
      </w:r>
      <w:r w:rsidRPr="00A532AB">
        <w:rPr>
          <w:rFonts w:ascii="Nudista" w:hAnsi="Nudista" w:cs="Arial"/>
          <w:bCs/>
          <w:i/>
          <w:noProof/>
          <w:sz w:val="20"/>
          <w:szCs w:val="20"/>
          <w:highlight w:val="lightGray"/>
        </w:rPr>
        <w:t xml:space="preserve"> podpis oprávnenej osoby]</w:t>
      </w:r>
      <w:r w:rsidRPr="00A532AB">
        <w:rPr>
          <w:rFonts w:ascii="Nudista" w:hAnsi="Nudista" w:cs="Arial"/>
          <w:bCs/>
          <w:i/>
          <w:noProof/>
          <w:sz w:val="20"/>
          <w:szCs w:val="20"/>
        </w:rPr>
        <w:t xml:space="preserve"> </w:t>
      </w:r>
    </w:p>
    <w:p w14:paraId="4E31802D" w14:textId="77777777" w:rsidR="00B81327" w:rsidRPr="00A532AB" w:rsidRDefault="00B81327" w:rsidP="00E83DC7">
      <w:pPr>
        <w:widowControl w:val="0"/>
        <w:spacing w:line="240" w:lineRule="auto"/>
        <w:jc w:val="both"/>
        <w:outlineLvl w:val="0"/>
        <w:rPr>
          <w:rFonts w:ascii="Nudista" w:eastAsia="Times New Roman" w:hAnsi="Nudista"/>
          <w:b/>
          <w:spacing w:val="30"/>
          <w:sz w:val="28"/>
          <w:szCs w:val="28"/>
        </w:rPr>
      </w:pPr>
    </w:p>
    <w:p w14:paraId="766CFC95" w14:textId="7C12730A" w:rsidR="00611C75" w:rsidRPr="00A532AB" w:rsidRDefault="0094391B" w:rsidP="00E83DC7">
      <w:pPr>
        <w:spacing w:after="0" w:line="240" w:lineRule="auto"/>
        <w:ind w:left="567"/>
        <w:contextualSpacing/>
        <w:jc w:val="both"/>
        <w:rPr>
          <w:rFonts w:ascii="Nudista" w:hAnsi="Nudista" w:cs="Proba Pro"/>
          <w:color w:val="000000"/>
          <w:sz w:val="20"/>
          <w:szCs w:val="20"/>
        </w:rPr>
        <w:sectPr w:rsidR="00611C75" w:rsidRPr="00A532AB" w:rsidSect="00D51906">
          <w:pgSz w:w="11900" w:h="16840"/>
          <w:pgMar w:top="1417" w:right="1417" w:bottom="1417" w:left="1560" w:header="708" w:footer="708" w:gutter="0"/>
          <w:cols w:space="708"/>
          <w:docGrid w:linePitch="299"/>
        </w:sectPr>
      </w:pPr>
      <w:r w:rsidRPr="00A532AB">
        <w:rPr>
          <w:rFonts w:ascii="Nudista" w:hAnsi="Nudista"/>
          <w:sz w:val="20"/>
          <w:szCs w:val="20"/>
        </w:rPr>
        <w:br w:type="page"/>
      </w:r>
      <w:bookmarkStart w:id="191" w:name="_Hlk534881394"/>
    </w:p>
    <w:p w14:paraId="0238101A" w14:textId="7F9D567D" w:rsidR="00B81327" w:rsidRPr="00A532AB" w:rsidRDefault="0068617D" w:rsidP="00E83DC7">
      <w:pPr>
        <w:pStyle w:val="SAPHlavn"/>
        <w:widowControl/>
        <w:spacing w:after="0" w:line="240" w:lineRule="auto"/>
        <w:ind w:left="1843" w:hanging="1843"/>
        <w:rPr>
          <w:rFonts w:ascii="Nudista" w:hAnsi="Nudista"/>
        </w:rPr>
      </w:pPr>
      <w:bookmarkStart w:id="192" w:name="_Hlk44576533"/>
      <w:bookmarkStart w:id="193" w:name="_Toc86843114"/>
      <w:bookmarkEnd w:id="191"/>
      <w:r w:rsidRPr="00A532AB">
        <w:rPr>
          <w:rFonts w:ascii="Nudista" w:hAnsi="Nudista"/>
        </w:rPr>
        <w:lastRenderedPageBreak/>
        <w:t>Príloha č.</w:t>
      </w:r>
      <w:r w:rsidR="00B81327" w:rsidRPr="00A532AB">
        <w:rPr>
          <w:rFonts w:ascii="Nudista" w:hAnsi="Nudista"/>
        </w:rPr>
        <w:t>B.1</w:t>
      </w:r>
      <w:r w:rsidRPr="00A532AB">
        <w:rPr>
          <w:rFonts w:ascii="Nudista" w:hAnsi="Nudista"/>
        </w:rPr>
        <w:t xml:space="preserve">: </w:t>
      </w:r>
      <w:bookmarkEnd w:id="192"/>
      <w:r w:rsidR="00FF68A0" w:rsidRPr="00A532AB">
        <w:rPr>
          <w:rFonts w:ascii="Nudista" w:hAnsi="Nudista"/>
        </w:rPr>
        <w:t>Podrobná špecifikácia predmetu zákazk</w:t>
      </w:r>
      <w:r w:rsidR="003967F6" w:rsidRPr="00A532AB">
        <w:rPr>
          <w:rFonts w:ascii="Nudista" w:hAnsi="Nudista"/>
        </w:rPr>
        <w:t>y pre Časť I. predmetu zákazky</w:t>
      </w:r>
      <w:bookmarkEnd w:id="193"/>
    </w:p>
    <w:p w14:paraId="03172B84" w14:textId="77777777" w:rsidR="00FF68A0" w:rsidRPr="00A532AB" w:rsidRDefault="00FF68A0" w:rsidP="00E83DC7">
      <w:pPr>
        <w:pStyle w:val="SAPHlavn"/>
        <w:widowControl/>
        <w:spacing w:after="0" w:line="240" w:lineRule="auto"/>
        <w:ind w:left="1843" w:hanging="1843"/>
        <w:rPr>
          <w:rFonts w:ascii="Nudista" w:hAnsi="Nudista"/>
        </w:rPr>
      </w:pPr>
    </w:p>
    <w:p w14:paraId="6BEA6295" w14:textId="7A4BA386" w:rsidR="008E794F" w:rsidRPr="008B622A" w:rsidRDefault="008E794F" w:rsidP="008E794F">
      <w:pPr>
        <w:spacing w:line="240" w:lineRule="auto"/>
        <w:jc w:val="both"/>
        <w:rPr>
          <w:rFonts w:ascii="Nudista" w:eastAsia="Arial Unicode MS" w:hAnsi="Nudista" w:cs="Arial"/>
          <w:sz w:val="20"/>
          <w:szCs w:val="20"/>
        </w:rPr>
      </w:pPr>
      <w:bookmarkStart w:id="194" w:name="_Hlk86342982"/>
      <w:r w:rsidRPr="008B622A">
        <w:rPr>
          <w:rFonts w:ascii="Nudista" w:eastAsia="Arial Unicode MS" w:hAnsi="Nudista" w:cs="Arial"/>
          <w:sz w:val="20"/>
          <w:szCs w:val="20"/>
        </w:rPr>
        <w:t xml:space="preserve">Uchádzač vo svojej ponuke predloží </w:t>
      </w:r>
      <w:r>
        <w:rPr>
          <w:rFonts w:ascii="Nudista" w:eastAsia="Arial Unicode MS" w:hAnsi="Nudista" w:cs="Arial"/>
          <w:sz w:val="20"/>
          <w:szCs w:val="20"/>
        </w:rPr>
        <w:t>Podrobný opis predmetu plnenia</w:t>
      </w:r>
      <w:r w:rsidRPr="008B622A">
        <w:rPr>
          <w:rFonts w:ascii="Nudista" w:eastAsia="Arial Unicode MS" w:hAnsi="Nudista" w:cs="Arial"/>
          <w:sz w:val="20"/>
          <w:szCs w:val="20"/>
        </w:rPr>
        <w:t xml:space="preserve"> v</w:t>
      </w:r>
      <w:r w:rsidRPr="008B622A">
        <w:rPr>
          <w:rFonts w:ascii="Nudista" w:eastAsia="Arial Unicode MS" w:hAnsi="Nudista" w:cs="Calibri"/>
          <w:sz w:val="20"/>
          <w:szCs w:val="20"/>
        </w:rPr>
        <w:t> </w:t>
      </w:r>
      <w:r w:rsidRPr="008B622A">
        <w:rPr>
          <w:rFonts w:ascii="Nudista" w:eastAsia="Arial Unicode MS" w:hAnsi="Nudista" w:cs="Arial"/>
          <w:sz w:val="20"/>
          <w:szCs w:val="20"/>
        </w:rPr>
        <w:t>súlade s bodom 8.</w:t>
      </w:r>
      <w:r>
        <w:rPr>
          <w:rFonts w:ascii="Nudista" w:eastAsia="Arial Unicode MS" w:hAnsi="Nudista" w:cs="Arial"/>
          <w:sz w:val="20"/>
          <w:szCs w:val="20"/>
        </w:rPr>
        <w:t>3</w:t>
      </w:r>
      <w:r w:rsidRPr="008B622A">
        <w:rPr>
          <w:rFonts w:ascii="Nudista" w:eastAsia="Arial Unicode MS" w:hAnsi="Nudista" w:cs="Arial"/>
          <w:sz w:val="20"/>
          <w:szCs w:val="20"/>
        </w:rPr>
        <w:t>.</w:t>
      </w:r>
      <w:r>
        <w:rPr>
          <w:rFonts w:ascii="Nudista" w:eastAsia="Arial Unicode MS" w:hAnsi="Nudista" w:cs="Arial"/>
          <w:sz w:val="20"/>
          <w:szCs w:val="20"/>
        </w:rPr>
        <w:t>3</w:t>
      </w:r>
      <w:r w:rsidRPr="008B622A">
        <w:rPr>
          <w:rFonts w:ascii="Nudista" w:eastAsia="Arial Unicode MS" w:hAnsi="Nudista" w:cs="Arial"/>
          <w:sz w:val="20"/>
          <w:szCs w:val="20"/>
        </w:rPr>
        <w:t xml:space="preserve"> Časti A. Pokyny pre uchádzačov týchto súťažných podkladov. Podrobná špecifikácia predmetu zákazky je záujemcom poskytnutá ako samostatná príloha vo formáte MS </w:t>
      </w:r>
      <w:r w:rsidR="003A293F">
        <w:rPr>
          <w:rFonts w:ascii="Nudista" w:eastAsia="Arial Unicode MS" w:hAnsi="Nudista" w:cs="Arial"/>
          <w:sz w:val="20"/>
          <w:szCs w:val="20"/>
        </w:rPr>
        <w:t>Excel</w:t>
      </w:r>
      <w:r w:rsidRPr="008B622A">
        <w:rPr>
          <w:rFonts w:ascii="Nudista" w:eastAsia="Arial Unicode MS" w:hAnsi="Nudista" w:cs="Arial"/>
          <w:sz w:val="20"/>
          <w:szCs w:val="20"/>
        </w:rPr>
        <w:t>.</w:t>
      </w:r>
    </w:p>
    <w:bookmarkEnd w:id="194"/>
    <w:p w14:paraId="7D316B21" w14:textId="232DFAFB" w:rsidR="003967F6" w:rsidRPr="00A532AB" w:rsidRDefault="003967F6" w:rsidP="00E83DC7">
      <w:pPr>
        <w:spacing w:line="240" w:lineRule="auto"/>
        <w:jc w:val="both"/>
        <w:rPr>
          <w:rFonts w:ascii="Nudista" w:eastAsia="Arial Unicode MS" w:hAnsi="Nudista" w:cs="Arial"/>
          <w:sz w:val="20"/>
          <w:szCs w:val="20"/>
        </w:rPr>
      </w:pPr>
    </w:p>
    <w:p w14:paraId="062607CF" w14:textId="77777777" w:rsidR="003967F6" w:rsidRPr="00A532AB" w:rsidRDefault="003967F6" w:rsidP="003967F6">
      <w:pPr>
        <w:pStyle w:val="SAPHlavn"/>
        <w:widowControl/>
        <w:spacing w:after="0" w:line="240" w:lineRule="auto"/>
        <w:ind w:left="1843" w:hanging="1843"/>
        <w:rPr>
          <w:rFonts w:ascii="Nudista" w:hAnsi="Nudista"/>
        </w:rPr>
        <w:sectPr w:rsidR="003967F6" w:rsidRPr="00A532AB" w:rsidSect="00D51906">
          <w:pgSz w:w="11900" w:h="16840"/>
          <w:pgMar w:top="1417" w:right="1417" w:bottom="1417" w:left="1560" w:header="708" w:footer="708" w:gutter="0"/>
          <w:cols w:space="708"/>
          <w:docGrid w:linePitch="299"/>
        </w:sectPr>
      </w:pPr>
    </w:p>
    <w:p w14:paraId="10706017" w14:textId="64F7813E" w:rsidR="003967F6" w:rsidRPr="00A532AB" w:rsidRDefault="003967F6" w:rsidP="003967F6">
      <w:pPr>
        <w:pStyle w:val="SAPHlavn"/>
        <w:widowControl/>
        <w:spacing w:after="0" w:line="240" w:lineRule="auto"/>
        <w:ind w:left="1843" w:hanging="1843"/>
        <w:rPr>
          <w:rFonts w:ascii="Nudista" w:hAnsi="Nudista"/>
        </w:rPr>
      </w:pPr>
      <w:bookmarkStart w:id="195" w:name="_Toc86843115"/>
      <w:r w:rsidRPr="00A532AB">
        <w:rPr>
          <w:rFonts w:ascii="Nudista" w:hAnsi="Nudista"/>
        </w:rPr>
        <w:lastRenderedPageBreak/>
        <w:t>Príloha č.B.2: Podrobná špecifikácia predmetu zákazky pre Časť II. predmetu zákazky</w:t>
      </w:r>
      <w:bookmarkEnd w:id="195"/>
    </w:p>
    <w:p w14:paraId="4222F952" w14:textId="77777777" w:rsidR="003967F6" w:rsidRPr="00A532AB" w:rsidRDefault="003967F6" w:rsidP="003967F6">
      <w:pPr>
        <w:pStyle w:val="SAPHlavn"/>
        <w:widowControl/>
        <w:spacing w:after="0" w:line="240" w:lineRule="auto"/>
        <w:ind w:left="1843" w:hanging="1843"/>
        <w:rPr>
          <w:rFonts w:ascii="Nudista" w:hAnsi="Nudista"/>
        </w:rPr>
      </w:pPr>
    </w:p>
    <w:p w14:paraId="52C383A6" w14:textId="131E9017" w:rsidR="003967F6" w:rsidRPr="00A532AB" w:rsidRDefault="008E794F" w:rsidP="003967F6">
      <w:pPr>
        <w:spacing w:line="240" w:lineRule="auto"/>
        <w:jc w:val="both"/>
        <w:rPr>
          <w:rFonts w:ascii="Nudista" w:eastAsia="Arial Unicode MS" w:hAnsi="Nudista" w:cs="Arial"/>
          <w:sz w:val="20"/>
          <w:szCs w:val="20"/>
        </w:rPr>
      </w:pPr>
      <w:r w:rsidRPr="008B622A">
        <w:rPr>
          <w:rFonts w:ascii="Nudista" w:eastAsia="Arial Unicode MS" w:hAnsi="Nudista" w:cs="Arial"/>
          <w:sz w:val="20"/>
          <w:szCs w:val="20"/>
        </w:rPr>
        <w:t xml:space="preserve">Uchádzač vo svojej ponuke predloží </w:t>
      </w:r>
      <w:r>
        <w:rPr>
          <w:rFonts w:ascii="Nudista" w:eastAsia="Arial Unicode MS" w:hAnsi="Nudista" w:cs="Arial"/>
          <w:sz w:val="20"/>
          <w:szCs w:val="20"/>
        </w:rPr>
        <w:t>Návrh riešenia</w:t>
      </w:r>
      <w:r w:rsidRPr="008B622A">
        <w:rPr>
          <w:rFonts w:ascii="Nudista" w:eastAsia="Arial Unicode MS" w:hAnsi="Nudista" w:cs="Arial"/>
          <w:sz w:val="20"/>
          <w:szCs w:val="20"/>
        </w:rPr>
        <w:t xml:space="preserve"> v</w:t>
      </w:r>
      <w:r w:rsidRPr="008B622A">
        <w:rPr>
          <w:rFonts w:ascii="Nudista" w:eastAsia="Arial Unicode MS" w:hAnsi="Nudista" w:cs="Calibri"/>
          <w:sz w:val="20"/>
          <w:szCs w:val="20"/>
        </w:rPr>
        <w:t> </w:t>
      </w:r>
      <w:r w:rsidRPr="008B622A">
        <w:rPr>
          <w:rFonts w:ascii="Nudista" w:eastAsia="Arial Unicode MS" w:hAnsi="Nudista" w:cs="Arial"/>
          <w:sz w:val="20"/>
          <w:szCs w:val="20"/>
        </w:rPr>
        <w:t>súlade s bodom 8.</w:t>
      </w:r>
      <w:r>
        <w:rPr>
          <w:rFonts w:ascii="Nudista" w:eastAsia="Arial Unicode MS" w:hAnsi="Nudista" w:cs="Arial"/>
          <w:sz w:val="20"/>
          <w:szCs w:val="20"/>
        </w:rPr>
        <w:t>3</w:t>
      </w:r>
      <w:r w:rsidRPr="008B622A">
        <w:rPr>
          <w:rFonts w:ascii="Nudista" w:eastAsia="Arial Unicode MS" w:hAnsi="Nudista" w:cs="Arial"/>
          <w:sz w:val="20"/>
          <w:szCs w:val="20"/>
        </w:rPr>
        <w:t>.</w:t>
      </w:r>
      <w:r>
        <w:rPr>
          <w:rFonts w:ascii="Nudista" w:eastAsia="Arial Unicode MS" w:hAnsi="Nudista" w:cs="Arial"/>
          <w:sz w:val="20"/>
          <w:szCs w:val="20"/>
        </w:rPr>
        <w:t>3</w:t>
      </w:r>
      <w:r w:rsidRPr="008B622A">
        <w:rPr>
          <w:rFonts w:ascii="Nudista" w:eastAsia="Arial Unicode MS" w:hAnsi="Nudista" w:cs="Arial"/>
          <w:sz w:val="20"/>
          <w:szCs w:val="20"/>
        </w:rPr>
        <w:t xml:space="preserve"> Časti A. Pokyny pre uchádzačov týchto súťažných podkladov. </w:t>
      </w:r>
      <w:r w:rsidR="003967F6" w:rsidRPr="00A532AB">
        <w:rPr>
          <w:rFonts w:ascii="Nudista" w:eastAsia="Arial Unicode MS" w:hAnsi="Nudista" w:cs="Arial"/>
          <w:sz w:val="20"/>
          <w:szCs w:val="20"/>
        </w:rPr>
        <w:t>Podrobná špecifikácia predmetu zákazky je záujemcom poskytnutá ako samostatná príloha vo formáte MS Word.</w:t>
      </w:r>
    </w:p>
    <w:p w14:paraId="36024726" w14:textId="77777777" w:rsidR="003967F6" w:rsidRPr="00A532AB" w:rsidRDefault="003967F6" w:rsidP="00E83DC7">
      <w:pPr>
        <w:spacing w:line="240" w:lineRule="auto"/>
        <w:jc w:val="both"/>
        <w:rPr>
          <w:rFonts w:ascii="Nudista" w:eastAsia="Arial Unicode MS" w:hAnsi="Nudista" w:cs="Arial"/>
          <w:sz w:val="20"/>
          <w:szCs w:val="20"/>
        </w:rPr>
      </w:pPr>
    </w:p>
    <w:p w14:paraId="747E0E7C" w14:textId="77777777" w:rsidR="0065289C" w:rsidRPr="00A532AB" w:rsidRDefault="0065289C" w:rsidP="00E83DC7">
      <w:pPr>
        <w:pStyle w:val="SAPHlavn"/>
        <w:widowControl/>
        <w:spacing w:after="0" w:line="240" w:lineRule="auto"/>
        <w:ind w:left="1843" w:hanging="1843"/>
        <w:rPr>
          <w:rFonts w:ascii="Nudista" w:hAnsi="Nudista"/>
        </w:rPr>
      </w:pPr>
    </w:p>
    <w:p w14:paraId="48B6999B" w14:textId="77777777" w:rsidR="00B91581" w:rsidRDefault="00B91581" w:rsidP="00B91581">
      <w:pPr>
        <w:pStyle w:val="SAPHlavn"/>
        <w:widowControl/>
        <w:spacing w:after="0" w:line="240" w:lineRule="auto"/>
        <w:ind w:left="1843" w:hanging="1843"/>
        <w:rPr>
          <w:rFonts w:ascii="Nudista" w:hAnsi="Nudista"/>
        </w:rPr>
        <w:sectPr w:rsidR="00B91581" w:rsidSect="00D51906">
          <w:pgSz w:w="11900" w:h="16840"/>
          <w:pgMar w:top="1417" w:right="1417" w:bottom="1417" w:left="1560" w:header="708" w:footer="708" w:gutter="0"/>
          <w:cols w:space="708"/>
          <w:docGrid w:linePitch="299"/>
        </w:sectPr>
      </w:pPr>
    </w:p>
    <w:p w14:paraId="6818918B" w14:textId="72EAEA88" w:rsidR="00B91581" w:rsidRPr="00A532AB" w:rsidRDefault="00B91581" w:rsidP="00B91581">
      <w:pPr>
        <w:pStyle w:val="SAPHlavn"/>
        <w:widowControl/>
        <w:spacing w:after="0" w:line="240" w:lineRule="auto"/>
        <w:ind w:left="1843" w:hanging="1843"/>
        <w:rPr>
          <w:rFonts w:ascii="Nudista" w:hAnsi="Nudista"/>
        </w:rPr>
      </w:pPr>
      <w:bookmarkStart w:id="196" w:name="_Toc86843116"/>
      <w:r w:rsidRPr="00A532AB">
        <w:rPr>
          <w:rFonts w:ascii="Nudista" w:hAnsi="Nudista"/>
        </w:rPr>
        <w:lastRenderedPageBreak/>
        <w:t>Príloha č.B.</w:t>
      </w:r>
      <w:r>
        <w:rPr>
          <w:rFonts w:ascii="Nudista" w:hAnsi="Nudista"/>
        </w:rPr>
        <w:t>3</w:t>
      </w:r>
      <w:r w:rsidRPr="00A532AB">
        <w:rPr>
          <w:rFonts w:ascii="Nudista" w:hAnsi="Nudista"/>
        </w:rPr>
        <w:t xml:space="preserve">: </w:t>
      </w:r>
      <w:r w:rsidRPr="00B91581">
        <w:rPr>
          <w:rFonts w:ascii="Nudista" w:hAnsi="Nudista"/>
        </w:rPr>
        <w:t xml:space="preserve">Architektúra systému - </w:t>
      </w:r>
      <w:proofErr w:type="spellStart"/>
      <w:r w:rsidRPr="00B91581">
        <w:rPr>
          <w:rFonts w:ascii="Nudista" w:hAnsi="Nudista"/>
        </w:rPr>
        <w:t>Smart</w:t>
      </w:r>
      <w:proofErr w:type="spellEnd"/>
      <w:r w:rsidRPr="00B91581">
        <w:rPr>
          <w:rFonts w:ascii="Nudista" w:hAnsi="Nudista"/>
        </w:rPr>
        <w:t xml:space="preserve"> City</w:t>
      </w:r>
      <w:bookmarkEnd w:id="196"/>
    </w:p>
    <w:p w14:paraId="11946F0B" w14:textId="77777777" w:rsidR="00B91581" w:rsidRPr="00A532AB" w:rsidRDefault="00B91581" w:rsidP="00B91581">
      <w:pPr>
        <w:pStyle w:val="SAPHlavn"/>
        <w:widowControl/>
        <w:spacing w:after="0" w:line="240" w:lineRule="auto"/>
        <w:ind w:left="1843" w:hanging="1843"/>
        <w:rPr>
          <w:rFonts w:ascii="Nudista" w:hAnsi="Nudista"/>
        </w:rPr>
      </w:pPr>
    </w:p>
    <w:p w14:paraId="0674C1E8" w14:textId="7B992903" w:rsidR="00B91581" w:rsidRPr="00A532AB" w:rsidRDefault="00B91581" w:rsidP="00B91581">
      <w:pPr>
        <w:spacing w:line="240" w:lineRule="auto"/>
        <w:jc w:val="both"/>
        <w:rPr>
          <w:rFonts w:ascii="Nudista" w:eastAsia="Arial Unicode MS" w:hAnsi="Nudista" w:cs="Arial"/>
          <w:sz w:val="20"/>
          <w:szCs w:val="20"/>
        </w:rPr>
      </w:pPr>
      <w:r>
        <w:rPr>
          <w:rFonts w:ascii="Nudista" w:eastAsia="Arial Unicode MS" w:hAnsi="Nudista" w:cs="Arial"/>
          <w:sz w:val="20"/>
          <w:szCs w:val="20"/>
        </w:rPr>
        <w:t>Dokument</w:t>
      </w:r>
      <w:r w:rsidRPr="00A532AB">
        <w:rPr>
          <w:rFonts w:ascii="Nudista" w:eastAsia="Arial Unicode MS" w:hAnsi="Nudista" w:cs="Arial"/>
          <w:sz w:val="20"/>
          <w:szCs w:val="20"/>
        </w:rPr>
        <w:t xml:space="preserve"> je záujemcom poskytnut</w:t>
      </w:r>
      <w:r>
        <w:rPr>
          <w:rFonts w:ascii="Nudista" w:eastAsia="Arial Unicode MS" w:hAnsi="Nudista" w:cs="Arial"/>
          <w:sz w:val="20"/>
          <w:szCs w:val="20"/>
        </w:rPr>
        <w:t>ý</w:t>
      </w:r>
      <w:r w:rsidRPr="00A532AB">
        <w:rPr>
          <w:rFonts w:ascii="Nudista" w:eastAsia="Arial Unicode MS" w:hAnsi="Nudista" w:cs="Arial"/>
          <w:sz w:val="20"/>
          <w:szCs w:val="20"/>
        </w:rPr>
        <w:t xml:space="preserve"> ako samostatná príloha vo formáte </w:t>
      </w:r>
      <w:r>
        <w:rPr>
          <w:rFonts w:ascii="Nudista" w:eastAsia="Arial Unicode MS" w:hAnsi="Nudista" w:cs="Arial"/>
          <w:sz w:val="20"/>
          <w:szCs w:val="20"/>
        </w:rPr>
        <w:t>.</w:t>
      </w:r>
      <w:proofErr w:type="spellStart"/>
      <w:r>
        <w:rPr>
          <w:rFonts w:ascii="Nudista" w:eastAsia="Arial Unicode MS" w:hAnsi="Nudista" w:cs="Arial"/>
          <w:sz w:val="20"/>
          <w:szCs w:val="20"/>
        </w:rPr>
        <w:t>pdf</w:t>
      </w:r>
      <w:proofErr w:type="spellEnd"/>
      <w:r w:rsidRPr="00A532AB">
        <w:rPr>
          <w:rFonts w:ascii="Nudista" w:eastAsia="Arial Unicode MS" w:hAnsi="Nudista" w:cs="Arial"/>
          <w:sz w:val="20"/>
          <w:szCs w:val="20"/>
        </w:rPr>
        <w:t>.</w:t>
      </w:r>
    </w:p>
    <w:p w14:paraId="19B7DA7E" w14:textId="77777777" w:rsidR="003967F6" w:rsidRPr="00A532AB" w:rsidRDefault="003967F6" w:rsidP="003967F6">
      <w:pPr>
        <w:pStyle w:val="SAPHlavn"/>
        <w:widowControl/>
        <w:spacing w:after="0" w:line="240" w:lineRule="auto"/>
        <w:ind w:left="1843" w:hanging="1843"/>
        <w:rPr>
          <w:rFonts w:ascii="Nudista" w:hAnsi="Nudista"/>
        </w:rPr>
        <w:sectPr w:rsidR="003967F6" w:rsidRPr="00A532AB" w:rsidSect="00D51906">
          <w:pgSz w:w="11900" w:h="16840"/>
          <w:pgMar w:top="1417" w:right="1417" w:bottom="1417" w:left="1560" w:header="708" w:footer="708" w:gutter="0"/>
          <w:cols w:space="708"/>
          <w:docGrid w:linePitch="299"/>
        </w:sectPr>
      </w:pPr>
    </w:p>
    <w:p w14:paraId="49B150A5" w14:textId="61297EA4" w:rsidR="0065289C" w:rsidRPr="00A532AB" w:rsidRDefault="0065289C" w:rsidP="00E83DC7">
      <w:pPr>
        <w:pStyle w:val="SAPHlavn"/>
        <w:widowControl/>
        <w:spacing w:after="0" w:line="240" w:lineRule="auto"/>
        <w:ind w:left="1843" w:hanging="1843"/>
        <w:rPr>
          <w:rFonts w:ascii="Nudista" w:hAnsi="Nudista"/>
        </w:rPr>
      </w:pPr>
      <w:bookmarkStart w:id="197" w:name="_Toc86843117"/>
      <w:r w:rsidRPr="00AE3F3D">
        <w:rPr>
          <w:rFonts w:ascii="Nudista" w:hAnsi="Nudista"/>
        </w:rPr>
        <w:lastRenderedPageBreak/>
        <w:t>Príloha č.C.1: Návrh na plnenie kritéria</w:t>
      </w:r>
      <w:bookmarkEnd w:id="197"/>
    </w:p>
    <w:p w14:paraId="1EEEEE8D" w14:textId="28E3E412" w:rsidR="0065289C" w:rsidRPr="00A532AB" w:rsidRDefault="0065289C" w:rsidP="00E83DC7">
      <w:pPr>
        <w:pStyle w:val="SAPHlavn"/>
        <w:widowControl/>
        <w:spacing w:after="0" w:line="240" w:lineRule="auto"/>
        <w:ind w:left="1843" w:hanging="1843"/>
        <w:rPr>
          <w:rFonts w:ascii="Nudista" w:hAnsi="Nudista"/>
        </w:rPr>
      </w:pPr>
      <w:r w:rsidRPr="00A532AB">
        <w:rPr>
          <w:rFonts w:ascii="Nudista" w:hAnsi="Nudista"/>
        </w:rPr>
        <w:t xml:space="preserve"> </w:t>
      </w:r>
    </w:p>
    <w:p w14:paraId="73A7A8AB" w14:textId="77777777" w:rsidR="0065289C" w:rsidRPr="00A532AB" w:rsidRDefault="0065289C" w:rsidP="00E83DC7">
      <w:pPr>
        <w:spacing w:after="0" w:line="240" w:lineRule="auto"/>
        <w:jc w:val="center"/>
        <w:rPr>
          <w:rFonts w:ascii="Nudista" w:hAnsi="Nudista" w:cs="Proba Pro"/>
          <w:b/>
          <w:sz w:val="28"/>
          <w:szCs w:val="28"/>
        </w:rPr>
      </w:pPr>
      <w:r w:rsidRPr="00A532AB">
        <w:rPr>
          <w:rFonts w:ascii="Nudista" w:hAnsi="Nudista" w:cs="Proba Pro"/>
          <w:b/>
          <w:sz w:val="28"/>
          <w:szCs w:val="28"/>
        </w:rPr>
        <w:t>NÁVRH NA PLNENIE KRITÉRIA</w:t>
      </w:r>
    </w:p>
    <w:p w14:paraId="01FE8D47" w14:textId="77777777" w:rsidR="0065289C" w:rsidRPr="00A532AB" w:rsidRDefault="0065289C" w:rsidP="00E83DC7">
      <w:pPr>
        <w:spacing w:after="0" w:line="240" w:lineRule="auto"/>
        <w:rPr>
          <w:rFonts w:ascii="Nudista" w:hAnsi="Nudista" w:cs="Proba Pro"/>
          <w:b/>
          <w:sz w:val="20"/>
          <w:szCs w:val="20"/>
        </w:rPr>
      </w:pPr>
    </w:p>
    <w:p w14:paraId="1D7E98AA" w14:textId="77777777" w:rsidR="0065289C" w:rsidRPr="00A532AB" w:rsidRDefault="0065289C" w:rsidP="00E83DC7">
      <w:pPr>
        <w:spacing w:after="0" w:line="240" w:lineRule="auto"/>
        <w:jc w:val="both"/>
        <w:rPr>
          <w:rFonts w:ascii="Nudista" w:hAnsi="Nudista" w:cs="Proba Pro"/>
          <w:sz w:val="20"/>
          <w:szCs w:val="20"/>
        </w:rPr>
      </w:pPr>
      <w:r w:rsidRPr="00A532AB">
        <w:rPr>
          <w:rFonts w:ascii="Nudista" w:hAnsi="Nudista" w:cs="Proba Pro CE"/>
          <w:sz w:val="20"/>
          <w:szCs w:val="20"/>
        </w:rPr>
        <w:t>Ponuky sa budú vyhodnocovať na základe najnižšej ceny.</w:t>
      </w:r>
    </w:p>
    <w:p w14:paraId="1CB36A42" w14:textId="77777777" w:rsidR="0065289C" w:rsidRPr="00A532AB" w:rsidRDefault="0065289C" w:rsidP="00E83DC7">
      <w:pPr>
        <w:spacing w:after="0" w:line="240" w:lineRule="auto"/>
        <w:rPr>
          <w:rFonts w:ascii="Nudista" w:hAnsi="Nudista" w:cs="Proba Pro"/>
          <w:b/>
          <w:sz w:val="20"/>
          <w:szCs w:val="20"/>
          <w:u w:val="single"/>
        </w:rPr>
      </w:pPr>
    </w:p>
    <w:p w14:paraId="2A002ECF" w14:textId="12C953E0" w:rsidR="0065289C" w:rsidRPr="00A532AB" w:rsidRDefault="0065289C" w:rsidP="00E83DC7">
      <w:pPr>
        <w:spacing w:after="0" w:line="240" w:lineRule="auto"/>
        <w:jc w:val="both"/>
        <w:rPr>
          <w:rFonts w:ascii="Nudista" w:hAnsi="Nudista" w:cs="Proba Pro"/>
          <w:b/>
          <w:color w:val="000000"/>
          <w:sz w:val="20"/>
          <w:szCs w:val="20"/>
        </w:rPr>
      </w:pPr>
      <w:r w:rsidRPr="00A532AB">
        <w:rPr>
          <w:rFonts w:ascii="Nudista" w:hAnsi="Nudista" w:cs="Proba Pro"/>
          <w:color w:val="000000"/>
          <w:sz w:val="20"/>
          <w:szCs w:val="20"/>
        </w:rPr>
        <w:t xml:space="preserve">Predmet zákazky: </w:t>
      </w:r>
      <w:r w:rsidR="00F545EF" w:rsidRPr="00A532AB">
        <w:rPr>
          <w:rFonts w:ascii="Nudista" w:hAnsi="Nudista" w:cs="Proba Pro"/>
          <w:b/>
          <w:color w:val="000000"/>
          <w:sz w:val="20"/>
          <w:szCs w:val="20"/>
        </w:rPr>
        <w:t xml:space="preserve">Moderné technológie – </w:t>
      </w:r>
      <w:r w:rsidR="008E794F">
        <w:rPr>
          <w:rFonts w:ascii="Nudista" w:hAnsi="Nudista" w:cs="Proba Pro"/>
          <w:b/>
          <w:color w:val="000000"/>
          <w:sz w:val="20"/>
          <w:szCs w:val="20"/>
        </w:rPr>
        <w:t>Nesvady</w:t>
      </w:r>
      <w:r w:rsidR="008E794F" w:rsidRPr="00A532AB">
        <w:rPr>
          <w:rFonts w:ascii="Nudista" w:hAnsi="Nudista" w:cs="Proba Pro"/>
          <w:b/>
          <w:color w:val="000000"/>
          <w:sz w:val="20"/>
          <w:szCs w:val="20"/>
        </w:rPr>
        <w:t xml:space="preserve"> </w:t>
      </w:r>
      <w:r w:rsidR="00F545EF" w:rsidRPr="00A532AB">
        <w:rPr>
          <w:rFonts w:ascii="Nudista" w:hAnsi="Nudista" w:cs="Proba Pro"/>
          <w:b/>
          <w:color w:val="000000"/>
          <w:sz w:val="20"/>
          <w:szCs w:val="20"/>
        </w:rPr>
        <w:t>na ceste SMART</w:t>
      </w:r>
      <w:r w:rsidR="003967F6" w:rsidRPr="00A532AB">
        <w:rPr>
          <w:rFonts w:ascii="Nudista" w:hAnsi="Nudista" w:cs="Proba Pro"/>
          <w:b/>
          <w:color w:val="000000"/>
          <w:sz w:val="20"/>
          <w:szCs w:val="20"/>
        </w:rPr>
        <w:t xml:space="preserve"> – </w:t>
      </w:r>
      <w:r w:rsidR="003967F6" w:rsidRPr="00A532AB">
        <w:rPr>
          <w:rFonts w:ascii="Nudista" w:hAnsi="Nudista" w:cs="Arial"/>
          <w:i/>
          <w:sz w:val="20"/>
          <w:szCs w:val="20"/>
        </w:rPr>
        <w:t xml:space="preserve">[uchádzač doplní označenie Časti, na ktorú uchádzač predkladá ponuku - </w:t>
      </w:r>
      <w:r w:rsidR="003967F6" w:rsidRPr="00A532AB">
        <w:rPr>
          <w:rFonts w:ascii="Nudista" w:hAnsi="Nudista" w:cs="Arial"/>
          <w:i/>
          <w:sz w:val="20"/>
          <w:szCs w:val="20"/>
          <w:highlight w:val="lightGray"/>
        </w:rPr>
        <w:t>Časť I</w:t>
      </w:r>
      <w:r w:rsidR="003967F6" w:rsidRPr="00A532AB">
        <w:rPr>
          <w:rFonts w:ascii="Nudista" w:hAnsi="Nudista" w:cs="Arial"/>
          <w:i/>
          <w:sz w:val="20"/>
          <w:szCs w:val="20"/>
        </w:rPr>
        <w:t xml:space="preserve">. / </w:t>
      </w:r>
      <w:r w:rsidR="003967F6" w:rsidRPr="00A532AB">
        <w:rPr>
          <w:rFonts w:ascii="Nudista" w:hAnsi="Nudista" w:cs="Arial"/>
          <w:i/>
          <w:sz w:val="20"/>
          <w:szCs w:val="20"/>
          <w:highlight w:val="lightGray"/>
        </w:rPr>
        <w:t>Časť II.</w:t>
      </w:r>
      <w:r w:rsidR="003967F6" w:rsidRPr="00A532AB">
        <w:rPr>
          <w:rFonts w:ascii="Nudista" w:hAnsi="Nudista" w:cs="Arial"/>
          <w:i/>
          <w:sz w:val="20"/>
          <w:szCs w:val="20"/>
        </w:rPr>
        <w:t>]</w:t>
      </w:r>
    </w:p>
    <w:p w14:paraId="641083F4" w14:textId="77777777" w:rsidR="0065289C" w:rsidRPr="00A532AB" w:rsidRDefault="0065289C" w:rsidP="00E83DC7">
      <w:pPr>
        <w:spacing w:after="0" w:line="240" w:lineRule="auto"/>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65289C" w:rsidRPr="009F5ACA" w14:paraId="1E368691" w14:textId="77777777" w:rsidTr="00A07BB7">
        <w:trPr>
          <w:trHeight w:val="456"/>
        </w:trPr>
        <w:tc>
          <w:tcPr>
            <w:tcW w:w="4520" w:type="dxa"/>
            <w:shd w:val="clear" w:color="auto" w:fill="008998"/>
          </w:tcPr>
          <w:p w14:paraId="68A30FCA" w14:textId="77777777" w:rsidR="0065289C" w:rsidRPr="00A532AB" w:rsidRDefault="0065289C" w:rsidP="00E83DC7">
            <w:pPr>
              <w:spacing w:after="0" w:line="240" w:lineRule="auto"/>
              <w:rPr>
                <w:rFonts w:ascii="Nudista" w:hAnsi="Nudista" w:cs="Proba Pro"/>
                <w:b/>
                <w:color w:val="FFFFFF"/>
                <w:sz w:val="20"/>
                <w:szCs w:val="20"/>
              </w:rPr>
            </w:pPr>
            <w:r w:rsidRPr="00A532AB">
              <w:rPr>
                <w:rFonts w:ascii="Nudista" w:hAnsi="Nudista" w:cs="Proba Pro"/>
                <w:b/>
                <w:color w:val="FFFFFF"/>
                <w:sz w:val="20"/>
                <w:szCs w:val="20"/>
              </w:rPr>
              <w:t>Obchodné meno a</w:t>
            </w:r>
            <w:r w:rsidRPr="00A532AB">
              <w:rPr>
                <w:rFonts w:ascii="Nudista" w:hAnsi="Nudista" w:cs="Calibri"/>
                <w:b/>
                <w:color w:val="FFFFFF"/>
                <w:sz w:val="20"/>
                <w:szCs w:val="20"/>
              </w:rPr>
              <w:t> </w:t>
            </w:r>
            <w:r w:rsidRPr="00A532AB">
              <w:rPr>
                <w:rFonts w:ascii="Nudista" w:hAnsi="Nudista" w:cs="Proba Pro CE"/>
                <w:b/>
                <w:color w:val="FFFFFF"/>
                <w:sz w:val="20"/>
                <w:szCs w:val="20"/>
              </w:rPr>
              <w:t>sídlo uchádzača:</w:t>
            </w:r>
          </w:p>
        </w:tc>
        <w:tc>
          <w:tcPr>
            <w:tcW w:w="4619" w:type="dxa"/>
            <w:gridSpan w:val="2"/>
          </w:tcPr>
          <w:p w14:paraId="52A1A4A7" w14:textId="77777777" w:rsidR="0065289C" w:rsidRPr="00A532AB" w:rsidRDefault="0065289C" w:rsidP="00E83DC7">
            <w:pPr>
              <w:spacing w:after="0" w:line="240" w:lineRule="auto"/>
              <w:rPr>
                <w:rFonts w:ascii="Nudista" w:hAnsi="Nudista" w:cs="Proba Pro"/>
                <w:i/>
                <w:sz w:val="20"/>
                <w:szCs w:val="20"/>
              </w:rPr>
            </w:pPr>
            <w:r w:rsidRPr="00A532AB">
              <w:rPr>
                <w:rFonts w:ascii="Nudista" w:hAnsi="Nudista" w:cs="Proba Pro"/>
                <w:i/>
                <w:sz w:val="20"/>
                <w:szCs w:val="20"/>
              </w:rPr>
              <w:t>[</w:t>
            </w:r>
            <w:r w:rsidRPr="00A532AB">
              <w:rPr>
                <w:rFonts w:ascii="Nudista" w:hAnsi="Nudista" w:cs="Proba Pro CE"/>
                <w:i/>
                <w:sz w:val="20"/>
                <w:szCs w:val="20"/>
                <w:highlight w:val="lightGray"/>
              </w:rPr>
              <w:t>doplní uchádzač</w:t>
            </w:r>
            <w:r w:rsidRPr="00A532AB">
              <w:rPr>
                <w:rFonts w:ascii="Nudista" w:hAnsi="Nudista" w:cs="Proba Pro"/>
                <w:i/>
                <w:sz w:val="20"/>
                <w:szCs w:val="20"/>
              </w:rPr>
              <w:t>]</w:t>
            </w:r>
          </w:p>
        </w:tc>
      </w:tr>
      <w:tr w:rsidR="0065289C" w:rsidRPr="009F5ACA" w14:paraId="5BE0EE3D" w14:textId="77777777" w:rsidTr="00A07BB7">
        <w:trPr>
          <w:trHeight w:val="559"/>
        </w:trPr>
        <w:tc>
          <w:tcPr>
            <w:tcW w:w="4520" w:type="dxa"/>
            <w:shd w:val="clear" w:color="auto" w:fill="008998"/>
          </w:tcPr>
          <w:p w14:paraId="2CD531BB" w14:textId="77777777" w:rsidR="0065289C" w:rsidRPr="00A532AB" w:rsidRDefault="0065289C" w:rsidP="00E83DC7">
            <w:pPr>
              <w:spacing w:after="0" w:line="240" w:lineRule="auto"/>
              <w:rPr>
                <w:rFonts w:ascii="Nudista" w:hAnsi="Nudista" w:cs="Proba Pro"/>
                <w:b/>
                <w:color w:val="FFFFFF"/>
                <w:sz w:val="20"/>
                <w:szCs w:val="20"/>
              </w:rPr>
            </w:pPr>
            <w:r w:rsidRPr="00AE3F3D">
              <w:rPr>
                <w:rFonts w:ascii="Nudista" w:hAnsi="Nudista" w:cs="Proba Pro CE"/>
                <w:b/>
                <w:color w:val="FFFFFF"/>
                <w:sz w:val="20"/>
                <w:szCs w:val="20"/>
              </w:rPr>
              <w:t>Uchádzač je registrovaným platiteľom DPH v SR:</w:t>
            </w:r>
          </w:p>
        </w:tc>
        <w:tc>
          <w:tcPr>
            <w:tcW w:w="2309" w:type="dxa"/>
          </w:tcPr>
          <w:p w14:paraId="09E1B099" w14:textId="77777777" w:rsidR="0065289C" w:rsidRPr="00A532AB" w:rsidRDefault="0065289C" w:rsidP="00E83DC7">
            <w:pPr>
              <w:spacing w:after="0" w:line="240" w:lineRule="auto"/>
              <w:rPr>
                <w:rFonts w:ascii="Nudista" w:hAnsi="Nudista" w:cs="Proba Pro"/>
                <w:sz w:val="20"/>
                <w:szCs w:val="20"/>
              </w:rPr>
            </w:pPr>
            <w:r w:rsidRPr="00A532AB">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32409302" w14:textId="77777777" w:rsidR="0065289C" w:rsidRPr="00AE3F3D" w:rsidRDefault="0065289C" w:rsidP="00E83DC7">
                <w:pPr>
                  <w:spacing w:after="0" w:line="240" w:lineRule="auto"/>
                  <w:rPr>
                    <w:rFonts w:ascii="Nudista" w:hAnsi="Nudista" w:cs="Proba Pro"/>
                    <w:sz w:val="20"/>
                    <w:szCs w:val="20"/>
                  </w:rPr>
                </w:pPr>
                <w:r w:rsidRPr="00AE3F3D">
                  <w:rPr>
                    <w:rFonts w:ascii="Segoe UI Symbol" w:eastAsia="MS Gothic" w:hAnsi="Segoe UI Symbol" w:cs="Segoe UI Symbol"/>
                    <w:sz w:val="20"/>
                    <w:szCs w:val="20"/>
                  </w:rPr>
                  <w:t>☐</w:t>
                </w:r>
              </w:p>
            </w:sdtContent>
          </w:sdt>
        </w:tc>
        <w:tc>
          <w:tcPr>
            <w:tcW w:w="2310" w:type="dxa"/>
          </w:tcPr>
          <w:p w14:paraId="72547AC1" w14:textId="77777777" w:rsidR="0065289C" w:rsidRPr="00A532AB" w:rsidRDefault="0065289C" w:rsidP="00E83DC7">
            <w:pPr>
              <w:spacing w:after="0" w:line="240" w:lineRule="auto"/>
              <w:rPr>
                <w:rFonts w:ascii="Nudista" w:hAnsi="Nudista" w:cs="Proba Pro"/>
                <w:sz w:val="20"/>
                <w:szCs w:val="20"/>
              </w:rPr>
            </w:pPr>
            <w:r w:rsidRPr="00A532AB">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2DF645CF" w14:textId="77777777" w:rsidR="0065289C" w:rsidRPr="00AE3F3D" w:rsidRDefault="0065289C" w:rsidP="00E83DC7">
                <w:pPr>
                  <w:spacing w:after="0" w:line="240" w:lineRule="auto"/>
                  <w:rPr>
                    <w:rFonts w:ascii="Nudista" w:hAnsi="Nudista" w:cs="Proba Pro"/>
                    <w:sz w:val="20"/>
                    <w:szCs w:val="20"/>
                  </w:rPr>
                </w:pPr>
                <w:r w:rsidRPr="00AE3F3D">
                  <w:rPr>
                    <w:rFonts w:ascii="Segoe UI Symbol" w:eastAsia="MS Gothic" w:hAnsi="Segoe UI Symbol" w:cs="Segoe UI Symbol"/>
                    <w:sz w:val="20"/>
                    <w:szCs w:val="20"/>
                  </w:rPr>
                  <w:t>☐</w:t>
                </w:r>
              </w:p>
            </w:sdtContent>
          </w:sdt>
        </w:tc>
      </w:tr>
      <w:tr w:rsidR="0065289C" w:rsidRPr="009F5ACA" w14:paraId="7AB81C01" w14:textId="77777777" w:rsidTr="00A07BB7">
        <w:trPr>
          <w:trHeight w:val="320"/>
        </w:trPr>
        <w:tc>
          <w:tcPr>
            <w:tcW w:w="4520" w:type="dxa"/>
            <w:shd w:val="clear" w:color="auto" w:fill="008998"/>
          </w:tcPr>
          <w:p w14:paraId="5F208468" w14:textId="77777777" w:rsidR="0065289C" w:rsidRPr="00A532AB" w:rsidRDefault="0065289C" w:rsidP="00E83DC7">
            <w:pPr>
              <w:spacing w:after="0" w:line="240" w:lineRule="auto"/>
              <w:rPr>
                <w:rFonts w:ascii="Nudista" w:hAnsi="Nudista" w:cs="Proba Pro"/>
                <w:b/>
                <w:color w:val="FFFFFF"/>
                <w:sz w:val="20"/>
                <w:szCs w:val="20"/>
              </w:rPr>
            </w:pPr>
            <w:r w:rsidRPr="00AE3F3D">
              <w:rPr>
                <w:rFonts w:ascii="Nudista" w:hAnsi="Nudista" w:cs="Proba Pro"/>
                <w:b/>
                <w:color w:val="FFFFFF"/>
                <w:sz w:val="20"/>
                <w:szCs w:val="20"/>
              </w:rPr>
              <w:t>Kritérium na vyhodnotenie ponúk:</w:t>
            </w:r>
          </w:p>
        </w:tc>
        <w:tc>
          <w:tcPr>
            <w:tcW w:w="4619" w:type="dxa"/>
            <w:gridSpan w:val="2"/>
          </w:tcPr>
          <w:p w14:paraId="7D847959" w14:textId="77777777" w:rsidR="0065289C" w:rsidRPr="00A532AB" w:rsidRDefault="0065289C" w:rsidP="00E83DC7">
            <w:pPr>
              <w:spacing w:after="0" w:line="240" w:lineRule="auto"/>
              <w:rPr>
                <w:rFonts w:ascii="Nudista" w:hAnsi="Nudista" w:cs="Proba Pro"/>
                <w:sz w:val="20"/>
                <w:szCs w:val="20"/>
              </w:rPr>
            </w:pPr>
            <w:r w:rsidRPr="00A532AB">
              <w:rPr>
                <w:rFonts w:ascii="Nudista" w:hAnsi="Nudista" w:cs="Proba Pro"/>
                <w:sz w:val="20"/>
                <w:szCs w:val="20"/>
              </w:rPr>
              <w:t xml:space="preserve">Najnižšia cena predmetu zákazky </w:t>
            </w:r>
          </w:p>
          <w:p w14:paraId="5E3036ED" w14:textId="77777777" w:rsidR="0065289C" w:rsidRPr="00A532AB" w:rsidRDefault="0065289C" w:rsidP="00E83DC7">
            <w:pPr>
              <w:spacing w:after="0" w:line="240" w:lineRule="auto"/>
              <w:rPr>
                <w:rFonts w:ascii="Nudista" w:hAnsi="Nudista" w:cs="Proba Pro"/>
                <w:sz w:val="20"/>
                <w:szCs w:val="20"/>
              </w:rPr>
            </w:pPr>
          </w:p>
        </w:tc>
      </w:tr>
    </w:tbl>
    <w:p w14:paraId="04174083" w14:textId="77777777" w:rsidR="0065289C" w:rsidRPr="00AE3F3D" w:rsidRDefault="0065289C" w:rsidP="00E83DC7">
      <w:pPr>
        <w:spacing w:after="0" w:line="240" w:lineRule="auto"/>
        <w:rPr>
          <w:rFonts w:ascii="Nudista" w:hAnsi="Nudista" w:cs="Proba Pro"/>
          <w:b/>
          <w:sz w:val="20"/>
          <w:szCs w:val="20"/>
        </w:rPr>
      </w:pPr>
    </w:p>
    <w:p w14:paraId="0B1295AB" w14:textId="515BA0F2" w:rsidR="0065289C" w:rsidRPr="00A532AB" w:rsidRDefault="0065289C" w:rsidP="00E83DC7">
      <w:pPr>
        <w:spacing w:after="0" w:line="240" w:lineRule="auto"/>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4D006C" w:rsidRPr="004D006C" w14:paraId="28C888FF" w14:textId="77777777" w:rsidTr="00947B15">
        <w:trPr>
          <w:trHeight w:val="1038"/>
        </w:trPr>
        <w:tc>
          <w:tcPr>
            <w:tcW w:w="1555" w:type="dxa"/>
            <w:shd w:val="clear" w:color="auto" w:fill="008998"/>
          </w:tcPr>
          <w:p w14:paraId="3E5B7359" w14:textId="77777777" w:rsidR="004D006C" w:rsidRPr="00A532AB" w:rsidRDefault="004D006C" w:rsidP="00E83DC7">
            <w:pPr>
              <w:spacing w:after="0" w:line="240" w:lineRule="auto"/>
              <w:rPr>
                <w:rFonts w:ascii="Nudista" w:hAnsi="Nudista" w:cs="Proba Pro"/>
                <w:b/>
                <w:color w:val="FFFFFF"/>
                <w:sz w:val="20"/>
                <w:szCs w:val="20"/>
              </w:rPr>
            </w:pPr>
            <w:r w:rsidRPr="00A532AB">
              <w:rPr>
                <w:rFonts w:ascii="Nudista" w:hAnsi="Nudista" w:cs="Proba Pro"/>
                <w:b/>
                <w:color w:val="FFFFFF"/>
                <w:sz w:val="20"/>
                <w:szCs w:val="20"/>
              </w:rPr>
              <w:t>Názov kritéria</w:t>
            </w:r>
          </w:p>
        </w:tc>
        <w:tc>
          <w:tcPr>
            <w:tcW w:w="2835" w:type="dxa"/>
            <w:shd w:val="clear" w:color="auto" w:fill="008998"/>
          </w:tcPr>
          <w:p w14:paraId="5564EE8E" w14:textId="77777777" w:rsidR="004D006C" w:rsidRPr="00A532AB" w:rsidRDefault="004D006C" w:rsidP="00E83DC7">
            <w:pPr>
              <w:spacing w:after="0" w:line="240" w:lineRule="auto"/>
              <w:rPr>
                <w:rFonts w:ascii="Nudista" w:hAnsi="Nudista" w:cs="Proba Pro"/>
                <w:b/>
                <w:color w:val="FFFFFF"/>
                <w:sz w:val="20"/>
                <w:szCs w:val="20"/>
              </w:rPr>
            </w:pPr>
            <w:r w:rsidRPr="00A532AB">
              <w:rPr>
                <w:rFonts w:ascii="Nudista" w:hAnsi="Nudista" w:cs="Proba Pro"/>
                <w:b/>
                <w:color w:val="FFFFFF"/>
                <w:sz w:val="20"/>
                <w:szCs w:val="20"/>
              </w:rPr>
              <w:t xml:space="preserve">Merná jednotka </w:t>
            </w:r>
          </w:p>
        </w:tc>
        <w:tc>
          <w:tcPr>
            <w:tcW w:w="4749" w:type="dxa"/>
            <w:shd w:val="clear" w:color="auto" w:fill="008998"/>
          </w:tcPr>
          <w:p w14:paraId="28C771CA" w14:textId="77777777" w:rsidR="004D006C" w:rsidRPr="00A532AB" w:rsidRDefault="004D006C" w:rsidP="00E83DC7">
            <w:pPr>
              <w:spacing w:after="0" w:line="240" w:lineRule="auto"/>
              <w:jc w:val="center"/>
              <w:rPr>
                <w:rFonts w:ascii="Nudista" w:hAnsi="Nudista" w:cs="Proba Pro"/>
                <w:b/>
                <w:color w:val="FFFFFF"/>
                <w:sz w:val="20"/>
                <w:szCs w:val="20"/>
              </w:rPr>
            </w:pPr>
            <w:r w:rsidRPr="00A532AB">
              <w:rPr>
                <w:rFonts w:ascii="Nudista" w:hAnsi="Nudista" w:cs="Proba Pro CE"/>
                <w:b/>
                <w:color w:val="FFFFFF"/>
                <w:sz w:val="20"/>
                <w:szCs w:val="20"/>
              </w:rPr>
              <w:t>Návrh uchádzača</w:t>
            </w:r>
          </w:p>
          <w:p w14:paraId="06651E84" w14:textId="0C419603" w:rsidR="004D006C" w:rsidRPr="00A532AB" w:rsidRDefault="004D006C" w:rsidP="00E83DC7">
            <w:pPr>
              <w:spacing w:after="0" w:line="240" w:lineRule="auto"/>
              <w:rPr>
                <w:rFonts w:ascii="Nudista" w:hAnsi="Nudista" w:cs="Proba Pro CE"/>
                <w:b/>
                <w:color w:val="FFFFFF"/>
                <w:sz w:val="20"/>
                <w:szCs w:val="20"/>
              </w:rPr>
            </w:pPr>
          </w:p>
          <w:p w14:paraId="7050500B" w14:textId="4B24AC95" w:rsidR="004D006C" w:rsidRPr="00A532AB" w:rsidRDefault="004D006C" w:rsidP="00E83DC7">
            <w:pPr>
              <w:spacing w:after="0" w:line="240" w:lineRule="auto"/>
              <w:rPr>
                <w:rFonts w:ascii="Nudista" w:hAnsi="Nudista" w:cs="Proba Pro CE"/>
                <w:b/>
                <w:color w:val="FFFFFF"/>
                <w:sz w:val="20"/>
                <w:szCs w:val="20"/>
              </w:rPr>
            </w:pPr>
          </w:p>
          <w:p w14:paraId="1C209388" w14:textId="58FDB282" w:rsidR="004D006C" w:rsidRPr="00A532AB" w:rsidRDefault="004D006C" w:rsidP="00E83DC7">
            <w:pPr>
              <w:spacing w:after="0" w:line="240" w:lineRule="auto"/>
              <w:rPr>
                <w:rFonts w:ascii="Nudista" w:hAnsi="Nudista" w:cs="Proba Pro"/>
                <w:b/>
                <w:color w:val="FFFFFF"/>
                <w:sz w:val="20"/>
                <w:szCs w:val="20"/>
              </w:rPr>
            </w:pPr>
          </w:p>
        </w:tc>
      </w:tr>
      <w:tr w:rsidR="004D006C" w:rsidRPr="004D006C" w14:paraId="3838E841" w14:textId="77777777" w:rsidTr="00375F84">
        <w:tc>
          <w:tcPr>
            <w:tcW w:w="1555" w:type="dxa"/>
          </w:tcPr>
          <w:p w14:paraId="03544A7E" w14:textId="77777777" w:rsidR="004D006C" w:rsidRPr="00A532AB" w:rsidRDefault="004D006C" w:rsidP="00E83DC7">
            <w:pPr>
              <w:spacing w:after="0" w:line="240" w:lineRule="auto"/>
              <w:rPr>
                <w:rFonts w:ascii="Nudista" w:hAnsi="Nudista" w:cs="Proba Pro"/>
                <w:sz w:val="20"/>
                <w:szCs w:val="20"/>
              </w:rPr>
            </w:pPr>
            <w:r w:rsidRPr="00AE3F3D">
              <w:rPr>
                <w:rFonts w:ascii="Nudista" w:hAnsi="Nudista" w:cs="Proba Pro"/>
                <w:sz w:val="20"/>
                <w:szCs w:val="20"/>
              </w:rPr>
              <w:t>Najnižšia cena</w:t>
            </w:r>
          </w:p>
        </w:tc>
        <w:tc>
          <w:tcPr>
            <w:tcW w:w="2835" w:type="dxa"/>
            <w:shd w:val="clear" w:color="auto" w:fill="FFFFFF"/>
          </w:tcPr>
          <w:p w14:paraId="53BA742D" w14:textId="17B61206" w:rsidR="004D006C" w:rsidRPr="00A532AB" w:rsidRDefault="004D006C" w:rsidP="00E83DC7">
            <w:pPr>
              <w:spacing w:after="0" w:line="240" w:lineRule="auto"/>
              <w:rPr>
                <w:rFonts w:ascii="Nudista" w:hAnsi="Nudista" w:cs="Proba Pro"/>
                <w:sz w:val="20"/>
                <w:szCs w:val="20"/>
              </w:rPr>
            </w:pPr>
            <w:r w:rsidRPr="00A532AB">
              <w:rPr>
                <w:rFonts w:ascii="Nudista" w:hAnsi="Nudista" w:cs="Proba Pro"/>
                <w:sz w:val="20"/>
                <w:szCs w:val="20"/>
              </w:rPr>
              <w:t>Celková c</w:t>
            </w:r>
            <w:r w:rsidRPr="004D006C">
              <w:rPr>
                <w:rFonts w:ascii="Nudista" w:hAnsi="Nudista" w:cs="Proba Pro"/>
                <w:sz w:val="20"/>
                <w:szCs w:val="20"/>
              </w:rPr>
              <w:t>ena v</w:t>
            </w:r>
            <w:r w:rsidRPr="004D006C">
              <w:rPr>
                <w:rFonts w:ascii="Nudista" w:hAnsi="Nudista" w:cs="Calibri"/>
                <w:sz w:val="20"/>
                <w:szCs w:val="20"/>
              </w:rPr>
              <w:t> </w:t>
            </w:r>
            <w:r w:rsidRPr="004D006C">
              <w:rPr>
                <w:rFonts w:ascii="Nudista" w:hAnsi="Nudista" w:cs="Proba Pro"/>
                <w:sz w:val="20"/>
                <w:szCs w:val="20"/>
              </w:rPr>
              <w:t xml:space="preserve">EUR </w:t>
            </w:r>
            <w:r w:rsidRPr="005F01CD">
              <w:rPr>
                <w:rFonts w:ascii="Nudista" w:hAnsi="Nudista" w:cs="Proba Pro"/>
                <w:sz w:val="20"/>
                <w:szCs w:val="20"/>
                <w:u w:val="single"/>
              </w:rPr>
              <w:t>vrátane DPH</w:t>
            </w:r>
          </w:p>
        </w:tc>
        <w:tc>
          <w:tcPr>
            <w:tcW w:w="4749" w:type="dxa"/>
            <w:shd w:val="clear" w:color="auto" w:fill="FFFFFF"/>
          </w:tcPr>
          <w:p w14:paraId="7A6CD39F" w14:textId="77777777" w:rsidR="004D006C" w:rsidRPr="00A532AB" w:rsidRDefault="004D006C" w:rsidP="00E83DC7">
            <w:pPr>
              <w:spacing w:after="0" w:line="240" w:lineRule="auto"/>
              <w:rPr>
                <w:rFonts w:ascii="Nudista" w:hAnsi="Nudista" w:cs="Proba Pro"/>
                <w:i/>
                <w:sz w:val="20"/>
                <w:szCs w:val="20"/>
              </w:rPr>
            </w:pPr>
            <w:r w:rsidRPr="00A532AB">
              <w:rPr>
                <w:rFonts w:ascii="Nudista" w:eastAsia="Proba Pro" w:hAnsi="Nudista" w:cs="Proba Pro"/>
                <w:i/>
                <w:sz w:val="20"/>
                <w:szCs w:val="20"/>
                <w:highlight w:val="lightGray"/>
              </w:rPr>
              <w:t>[Doplniť kladné číslo zaokrúhlené na maximálne dve desatinné miesta]</w:t>
            </w:r>
          </w:p>
          <w:p w14:paraId="5BBFE024" w14:textId="6F4F048F" w:rsidR="004D006C" w:rsidRPr="00A532AB" w:rsidRDefault="004D006C" w:rsidP="00E83DC7">
            <w:pPr>
              <w:spacing w:after="0" w:line="240" w:lineRule="auto"/>
              <w:rPr>
                <w:rFonts w:ascii="Nudista" w:hAnsi="Nudista" w:cs="Proba Pro"/>
                <w:i/>
                <w:sz w:val="20"/>
                <w:szCs w:val="20"/>
              </w:rPr>
            </w:pPr>
          </w:p>
          <w:p w14:paraId="6BF52FD5" w14:textId="456EC23B" w:rsidR="004D006C" w:rsidRPr="00A532AB" w:rsidRDefault="004D006C" w:rsidP="00E83DC7">
            <w:pPr>
              <w:spacing w:after="0" w:line="240" w:lineRule="auto"/>
              <w:rPr>
                <w:rFonts w:ascii="Nudista" w:hAnsi="Nudista" w:cs="Proba Pro"/>
                <w:i/>
                <w:sz w:val="20"/>
                <w:szCs w:val="20"/>
              </w:rPr>
            </w:pPr>
          </w:p>
        </w:tc>
      </w:tr>
    </w:tbl>
    <w:p w14:paraId="7A32D269" w14:textId="77777777" w:rsidR="0065289C" w:rsidRPr="00AE3F3D" w:rsidRDefault="0065289C" w:rsidP="00E83DC7">
      <w:pPr>
        <w:spacing w:after="0" w:line="240" w:lineRule="auto"/>
        <w:rPr>
          <w:rFonts w:ascii="Nudista" w:hAnsi="Nudista" w:cs="Proba Pro"/>
          <w:b/>
          <w:sz w:val="20"/>
          <w:szCs w:val="20"/>
        </w:rPr>
      </w:pPr>
    </w:p>
    <w:p w14:paraId="0ABF0D52" w14:textId="77777777" w:rsidR="0065289C" w:rsidRPr="00A532AB" w:rsidRDefault="0065289C" w:rsidP="00E83DC7">
      <w:pPr>
        <w:widowControl w:val="0"/>
        <w:spacing w:line="240" w:lineRule="auto"/>
        <w:rPr>
          <w:rFonts w:ascii="Nudista" w:eastAsia="Proba Pro" w:hAnsi="Nudista" w:cs="Proba Pro"/>
          <w:sz w:val="20"/>
          <w:szCs w:val="20"/>
        </w:rPr>
      </w:pPr>
    </w:p>
    <w:p w14:paraId="5E6EA9FA" w14:textId="77777777" w:rsidR="0065289C" w:rsidRPr="00A532AB" w:rsidRDefault="0065289C" w:rsidP="00E83DC7">
      <w:pPr>
        <w:widowControl w:val="0"/>
        <w:spacing w:line="240" w:lineRule="auto"/>
        <w:jc w:val="both"/>
        <w:rPr>
          <w:rFonts w:ascii="Nudista" w:eastAsia="Proba Pro" w:hAnsi="Nudista" w:cs="Proba Pro"/>
          <w:sz w:val="20"/>
          <w:szCs w:val="20"/>
        </w:rPr>
      </w:pPr>
      <w:r w:rsidRPr="00A532AB">
        <w:rPr>
          <w:rFonts w:ascii="Nudista" w:eastAsia="Proba Pro" w:hAnsi="Nudista" w:cs="Proba Pro"/>
          <w:sz w:val="20"/>
          <w:szCs w:val="20"/>
        </w:rPr>
        <w:t xml:space="preserve">V </w:t>
      </w:r>
      <w:r w:rsidRPr="00A532AB">
        <w:rPr>
          <w:rFonts w:ascii="Nudista" w:eastAsia="Proba Pro" w:hAnsi="Nudista" w:cs="Proba Pro"/>
          <w:i/>
          <w:sz w:val="20"/>
          <w:szCs w:val="20"/>
        </w:rPr>
        <w:t>[</w:t>
      </w:r>
      <w:r w:rsidRPr="00A532AB">
        <w:rPr>
          <w:rFonts w:ascii="Nudista" w:eastAsia="Proba Pro" w:hAnsi="Nudista" w:cs="Proba Pro"/>
          <w:i/>
          <w:sz w:val="20"/>
          <w:szCs w:val="20"/>
          <w:highlight w:val="lightGray"/>
        </w:rPr>
        <w:t>doplniť miesto</w:t>
      </w:r>
      <w:r w:rsidRPr="00A532AB">
        <w:rPr>
          <w:rFonts w:ascii="Nudista" w:eastAsia="Proba Pro" w:hAnsi="Nudista" w:cs="Proba Pro"/>
          <w:i/>
          <w:sz w:val="20"/>
          <w:szCs w:val="20"/>
        </w:rPr>
        <w:t>]</w:t>
      </w:r>
      <w:r w:rsidRPr="00A532AB">
        <w:rPr>
          <w:rFonts w:ascii="Nudista" w:eastAsia="Proba Pro" w:hAnsi="Nudista" w:cs="Proba Pro"/>
          <w:sz w:val="20"/>
          <w:szCs w:val="20"/>
        </w:rPr>
        <w:t xml:space="preserve"> dňa </w:t>
      </w:r>
      <w:r w:rsidRPr="00A532AB">
        <w:rPr>
          <w:rFonts w:ascii="Nudista" w:eastAsia="Proba Pro" w:hAnsi="Nudista" w:cs="Proba Pro"/>
          <w:i/>
          <w:sz w:val="20"/>
          <w:szCs w:val="20"/>
        </w:rPr>
        <w:t>[</w:t>
      </w:r>
      <w:r w:rsidRPr="00A532AB">
        <w:rPr>
          <w:rFonts w:ascii="Nudista" w:eastAsia="Proba Pro" w:hAnsi="Nudista" w:cs="Proba Pro"/>
          <w:i/>
          <w:sz w:val="20"/>
          <w:szCs w:val="20"/>
          <w:highlight w:val="lightGray"/>
        </w:rPr>
        <w:t>doplniť dátum</w:t>
      </w:r>
      <w:r w:rsidRPr="00A532AB">
        <w:rPr>
          <w:rFonts w:ascii="Nudista" w:eastAsia="Proba Pro" w:hAnsi="Nudista" w:cs="Proba Pro"/>
          <w:i/>
          <w:sz w:val="20"/>
          <w:szCs w:val="20"/>
        </w:rPr>
        <w:t>]</w:t>
      </w:r>
    </w:p>
    <w:p w14:paraId="567BB595" w14:textId="77777777" w:rsidR="0065289C" w:rsidRPr="00A532AB" w:rsidRDefault="0065289C" w:rsidP="00E83DC7">
      <w:pPr>
        <w:widowControl w:val="0"/>
        <w:spacing w:after="0" w:line="240" w:lineRule="auto"/>
        <w:jc w:val="right"/>
        <w:rPr>
          <w:rFonts w:ascii="Nudista" w:eastAsia="Proba Pro" w:hAnsi="Nudista" w:cs="Proba Pro"/>
          <w:sz w:val="20"/>
          <w:szCs w:val="20"/>
        </w:rPr>
      </w:pPr>
      <w:r w:rsidRPr="00A532AB">
        <w:rPr>
          <w:rFonts w:ascii="Nudista" w:eastAsia="Proba Pro" w:hAnsi="Nudista" w:cs="Proba Pro"/>
          <w:sz w:val="20"/>
          <w:szCs w:val="20"/>
        </w:rPr>
        <w:tab/>
      </w:r>
      <w:r w:rsidRPr="00A532AB">
        <w:rPr>
          <w:rFonts w:ascii="Nudista" w:eastAsia="Proba Pro" w:hAnsi="Nudista" w:cs="Proba Pro"/>
          <w:sz w:val="20"/>
          <w:szCs w:val="20"/>
        </w:rPr>
        <w:tab/>
      </w:r>
      <w:r w:rsidRPr="00A532AB">
        <w:rPr>
          <w:rFonts w:ascii="Nudista" w:eastAsia="Proba Pro" w:hAnsi="Nudista" w:cs="Proba Pro"/>
          <w:sz w:val="20"/>
          <w:szCs w:val="20"/>
        </w:rPr>
        <w:tab/>
      </w:r>
      <w:r w:rsidRPr="00A532AB">
        <w:rPr>
          <w:rFonts w:ascii="Nudista" w:eastAsia="Proba Pro" w:hAnsi="Nudista" w:cs="Proba Pro"/>
          <w:sz w:val="20"/>
          <w:szCs w:val="20"/>
        </w:rPr>
        <w:tab/>
      </w:r>
      <w:r w:rsidRPr="00A532AB">
        <w:rPr>
          <w:rFonts w:ascii="Nudista" w:eastAsia="Proba Pro" w:hAnsi="Nudista" w:cs="Proba Pro"/>
          <w:sz w:val="20"/>
          <w:szCs w:val="20"/>
        </w:rPr>
        <w:tab/>
      </w:r>
      <w:r w:rsidRPr="00A532AB">
        <w:rPr>
          <w:rFonts w:ascii="Nudista" w:eastAsia="Proba Pro" w:hAnsi="Nudista" w:cs="Proba Pro"/>
          <w:sz w:val="20"/>
          <w:szCs w:val="20"/>
        </w:rPr>
        <w:tab/>
      </w:r>
      <w:r w:rsidRPr="00A532AB">
        <w:rPr>
          <w:rFonts w:ascii="Nudista" w:eastAsia="Proba Pro" w:hAnsi="Nudista" w:cs="Proba Pro"/>
          <w:sz w:val="20"/>
          <w:szCs w:val="20"/>
        </w:rPr>
        <w:tab/>
      </w:r>
      <w:r w:rsidRPr="00A532AB">
        <w:rPr>
          <w:rFonts w:ascii="Nudista" w:eastAsia="Proba Pro" w:hAnsi="Nudista" w:cs="Proba Pro"/>
          <w:sz w:val="20"/>
          <w:szCs w:val="20"/>
        </w:rPr>
        <w:tab/>
      </w:r>
      <w:r w:rsidRPr="00A532AB">
        <w:rPr>
          <w:rFonts w:ascii="Nudista" w:eastAsia="Proba Pro" w:hAnsi="Nudista" w:cs="Proba Pro"/>
          <w:sz w:val="20"/>
          <w:szCs w:val="20"/>
        </w:rPr>
        <w:tab/>
      </w:r>
      <w:r w:rsidRPr="00A532AB">
        <w:rPr>
          <w:rFonts w:ascii="Nudista" w:eastAsia="Proba Pro" w:hAnsi="Nudista" w:cs="Proba Pro"/>
          <w:sz w:val="20"/>
          <w:szCs w:val="20"/>
        </w:rPr>
        <w:tab/>
      </w:r>
      <w:r w:rsidRPr="00A532AB">
        <w:rPr>
          <w:rFonts w:ascii="Nudista" w:eastAsia="Proba Pro" w:hAnsi="Nudista" w:cs="Proba Pro"/>
          <w:sz w:val="20"/>
          <w:szCs w:val="20"/>
        </w:rPr>
        <w:tab/>
      </w:r>
      <w:r w:rsidRPr="00A532AB">
        <w:rPr>
          <w:rFonts w:ascii="Nudista" w:eastAsia="Proba Pro" w:hAnsi="Nudista" w:cs="Proba Pro"/>
          <w:sz w:val="20"/>
          <w:szCs w:val="20"/>
        </w:rPr>
        <w:tab/>
      </w:r>
      <w:r w:rsidRPr="00A532AB">
        <w:rPr>
          <w:rFonts w:ascii="Nudista" w:eastAsia="Proba Pro" w:hAnsi="Nudista" w:cs="Proba Pro"/>
          <w:sz w:val="20"/>
          <w:szCs w:val="20"/>
        </w:rPr>
        <w:tab/>
      </w:r>
      <w:r w:rsidRPr="00A532AB">
        <w:rPr>
          <w:rFonts w:ascii="Nudista" w:eastAsia="Proba Pro" w:hAnsi="Nudista" w:cs="Proba Pro"/>
          <w:sz w:val="20"/>
          <w:szCs w:val="20"/>
        </w:rPr>
        <w:tab/>
      </w:r>
      <w:r w:rsidRPr="00A532AB">
        <w:rPr>
          <w:rFonts w:ascii="Nudista" w:eastAsia="Proba Pro" w:hAnsi="Nudista" w:cs="Proba Pro"/>
          <w:sz w:val="20"/>
          <w:szCs w:val="20"/>
        </w:rPr>
        <w:tab/>
        <w:t>_________________________________</w:t>
      </w:r>
    </w:p>
    <w:p w14:paraId="62F20632" w14:textId="62BB5F12" w:rsidR="0065289C" w:rsidRPr="00A532AB" w:rsidRDefault="0065289C" w:rsidP="00E83DC7">
      <w:pPr>
        <w:spacing w:after="0" w:line="240" w:lineRule="auto"/>
        <w:jc w:val="both"/>
        <w:rPr>
          <w:rFonts w:ascii="Nudista" w:hAnsi="Nudista" w:cs="Arial"/>
          <w:bCs/>
          <w:i/>
          <w:sz w:val="20"/>
          <w:szCs w:val="20"/>
          <w:highlight w:val="lightGray"/>
        </w:rPr>
      </w:pPr>
      <w:r w:rsidRPr="00A532AB">
        <w:rPr>
          <w:rFonts w:ascii="Nudista" w:eastAsia="Proba Pro" w:hAnsi="Nudista" w:cs="Proba Pro"/>
          <w:sz w:val="20"/>
          <w:szCs w:val="20"/>
        </w:rPr>
        <w:t xml:space="preserve">                                                                                   </w:t>
      </w:r>
      <w:r w:rsidRPr="00A532AB">
        <w:rPr>
          <w:rFonts w:ascii="Nudista" w:eastAsia="Proba Pro" w:hAnsi="Nudista" w:cs="Proba Pro"/>
          <w:sz w:val="20"/>
          <w:szCs w:val="20"/>
        </w:rPr>
        <w:tab/>
        <w:t xml:space="preserve"> </w:t>
      </w:r>
      <w:r w:rsidRPr="00A532AB">
        <w:rPr>
          <w:rFonts w:ascii="Nudista" w:hAnsi="Nudista" w:cs="Arial"/>
          <w:bCs/>
          <w:i/>
          <w:sz w:val="20"/>
          <w:szCs w:val="20"/>
          <w:highlight w:val="lightGray"/>
        </w:rPr>
        <w:t>[doplniť meno a</w:t>
      </w:r>
      <w:r w:rsidRPr="00A532AB">
        <w:rPr>
          <w:rFonts w:ascii="Nudista" w:hAnsi="Nudista" w:cs="Calibri"/>
          <w:bCs/>
          <w:i/>
          <w:sz w:val="20"/>
          <w:szCs w:val="20"/>
          <w:highlight w:val="lightGray"/>
        </w:rPr>
        <w:t> </w:t>
      </w:r>
      <w:r w:rsidRPr="00A532AB">
        <w:rPr>
          <w:rFonts w:ascii="Nudista" w:hAnsi="Nudista" w:cs="Arial"/>
          <w:bCs/>
          <w:i/>
          <w:sz w:val="20"/>
          <w:szCs w:val="20"/>
          <w:highlight w:val="lightGray"/>
        </w:rPr>
        <w:t>priezvisko</w:t>
      </w:r>
      <w:r w:rsidRPr="00A532AB">
        <w:rPr>
          <w:rFonts w:ascii="Nudista" w:hAnsi="Nudista" w:cs="Calibri"/>
          <w:bCs/>
          <w:i/>
          <w:sz w:val="20"/>
          <w:szCs w:val="20"/>
          <w:highlight w:val="lightGray"/>
        </w:rPr>
        <w:t> </w:t>
      </w:r>
      <w:r w:rsidRPr="00A532AB">
        <w:rPr>
          <w:rFonts w:ascii="Nudista" w:hAnsi="Nudista" w:cs="Arial"/>
          <w:bCs/>
          <w:i/>
          <w:sz w:val="20"/>
          <w:szCs w:val="20"/>
          <w:highlight w:val="lightGray"/>
        </w:rPr>
        <w:t xml:space="preserve"> </w:t>
      </w:r>
    </w:p>
    <w:p w14:paraId="79E489AC" w14:textId="77777777" w:rsidR="0065289C" w:rsidRPr="00A532AB" w:rsidRDefault="0065289C" w:rsidP="00E83DC7">
      <w:pPr>
        <w:spacing w:after="0" w:line="240" w:lineRule="auto"/>
        <w:ind w:left="4956" w:firstLine="708"/>
        <w:jc w:val="both"/>
        <w:rPr>
          <w:rFonts w:ascii="Nudista" w:hAnsi="Nudista" w:cs="Arial"/>
          <w:bCs/>
          <w:i/>
          <w:sz w:val="20"/>
          <w:szCs w:val="20"/>
        </w:rPr>
      </w:pPr>
      <w:r w:rsidRPr="00A532AB">
        <w:rPr>
          <w:rFonts w:ascii="Nudista" w:hAnsi="Nudista" w:cs="Arial"/>
          <w:bCs/>
          <w:i/>
          <w:sz w:val="20"/>
          <w:szCs w:val="20"/>
          <w:highlight w:val="lightGray"/>
        </w:rPr>
        <w:t>a</w:t>
      </w:r>
      <w:r w:rsidRPr="00A532AB">
        <w:rPr>
          <w:rFonts w:ascii="Nudista" w:hAnsi="Nudista" w:cs="Calibri"/>
          <w:bCs/>
          <w:i/>
          <w:sz w:val="20"/>
          <w:szCs w:val="20"/>
          <w:highlight w:val="lightGray"/>
        </w:rPr>
        <w:t> </w:t>
      </w:r>
      <w:r w:rsidRPr="00A532AB">
        <w:rPr>
          <w:rFonts w:ascii="Nudista" w:hAnsi="Nudista" w:cs="Arial"/>
          <w:bCs/>
          <w:i/>
          <w:sz w:val="20"/>
          <w:szCs w:val="20"/>
          <w:highlight w:val="lightGray"/>
        </w:rPr>
        <w:t xml:space="preserve"> podpis oprávnenej osoby]</w:t>
      </w:r>
      <w:r w:rsidRPr="00A532AB">
        <w:rPr>
          <w:rFonts w:ascii="Nudista" w:hAnsi="Nudista" w:cs="Arial"/>
          <w:bCs/>
          <w:i/>
          <w:sz w:val="20"/>
          <w:szCs w:val="20"/>
        </w:rPr>
        <w:t xml:space="preserve"> </w:t>
      </w:r>
    </w:p>
    <w:p w14:paraId="09EE8848" w14:textId="48266EFB" w:rsidR="0065289C" w:rsidRPr="00A532AB" w:rsidRDefault="0065289C" w:rsidP="00E83DC7">
      <w:pPr>
        <w:spacing w:after="0" w:line="240" w:lineRule="auto"/>
        <w:rPr>
          <w:rFonts w:ascii="Nudista" w:hAnsi="Nudista"/>
          <w:sz w:val="20"/>
          <w:szCs w:val="20"/>
        </w:rPr>
      </w:pPr>
    </w:p>
    <w:p w14:paraId="3E543C7A" w14:textId="77777777" w:rsidR="001B7429" w:rsidRPr="00A532AB" w:rsidRDefault="001B7429" w:rsidP="00E83DC7">
      <w:pPr>
        <w:pStyle w:val="SAPHlavn"/>
        <w:widowControl/>
        <w:spacing w:after="0" w:line="240" w:lineRule="auto"/>
        <w:ind w:left="1843" w:hanging="1843"/>
        <w:rPr>
          <w:rFonts w:ascii="Nudista" w:hAnsi="Nudista"/>
        </w:rPr>
        <w:sectPr w:rsidR="001B7429" w:rsidRPr="00A532AB" w:rsidSect="00D51906">
          <w:pgSz w:w="11900" w:h="16840"/>
          <w:pgMar w:top="1417" w:right="1417" w:bottom="1417" w:left="1560" w:header="708" w:footer="708" w:gutter="0"/>
          <w:cols w:space="708"/>
          <w:docGrid w:linePitch="299"/>
        </w:sectPr>
      </w:pPr>
    </w:p>
    <w:p w14:paraId="0FA6456B" w14:textId="54A7A11E" w:rsidR="001B7429" w:rsidRPr="00A532AB" w:rsidRDefault="001B7429" w:rsidP="00E83DC7">
      <w:pPr>
        <w:pStyle w:val="SAPHlavn"/>
        <w:widowControl/>
        <w:spacing w:after="0" w:line="240" w:lineRule="auto"/>
        <w:ind w:left="1843" w:hanging="1843"/>
        <w:rPr>
          <w:rFonts w:ascii="Nudista" w:hAnsi="Nudista"/>
        </w:rPr>
      </w:pPr>
      <w:bookmarkStart w:id="198" w:name="_Toc86843118"/>
      <w:r w:rsidRPr="00A532AB">
        <w:rPr>
          <w:rFonts w:ascii="Nudista" w:hAnsi="Nudista"/>
        </w:rPr>
        <w:lastRenderedPageBreak/>
        <w:t>Príloha č.C.2: Cenová tabuľka</w:t>
      </w:r>
      <w:r w:rsidR="004A277E" w:rsidRPr="00A532AB">
        <w:rPr>
          <w:rFonts w:ascii="Nudista" w:hAnsi="Nudista"/>
        </w:rPr>
        <w:t xml:space="preserve"> pre Časť I. predmetu zákazky</w:t>
      </w:r>
      <w:bookmarkEnd w:id="198"/>
    </w:p>
    <w:p w14:paraId="2E66A5EB" w14:textId="77777777" w:rsidR="000F4C88" w:rsidRPr="00A532AB" w:rsidRDefault="000F4C88" w:rsidP="00E83DC7">
      <w:pPr>
        <w:spacing w:after="0" w:line="240" w:lineRule="auto"/>
        <w:jc w:val="both"/>
        <w:rPr>
          <w:rFonts w:ascii="Nudista" w:hAnsi="Nudista" w:cs="Proba Pro"/>
          <w:color w:val="000000"/>
          <w:sz w:val="20"/>
          <w:szCs w:val="20"/>
        </w:rPr>
      </w:pPr>
    </w:p>
    <w:p w14:paraId="24193659" w14:textId="12F5E0FA" w:rsidR="00C17F5B" w:rsidRPr="00A532AB" w:rsidRDefault="00C17F5B" w:rsidP="00E83DC7">
      <w:pPr>
        <w:pStyle w:val="SAP1"/>
        <w:widowControl/>
        <w:numPr>
          <w:ilvl w:val="0"/>
          <w:numId w:val="0"/>
        </w:numPr>
        <w:spacing w:before="0" w:after="0" w:line="240" w:lineRule="auto"/>
        <w:rPr>
          <w:rFonts w:ascii="Nudista" w:hAnsi="Nudista"/>
          <w:lang w:val="sk-SK"/>
        </w:rPr>
      </w:pPr>
    </w:p>
    <w:p w14:paraId="35FECB70" w14:textId="6D74307E" w:rsidR="004A277E" w:rsidRPr="00A532AB" w:rsidRDefault="004A277E" w:rsidP="004A277E">
      <w:pPr>
        <w:spacing w:line="240" w:lineRule="auto"/>
        <w:jc w:val="both"/>
        <w:rPr>
          <w:rFonts w:ascii="Nudista" w:eastAsia="Arial Unicode MS" w:hAnsi="Nudista" w:cs="Arial"/>
          <w:sz w:val="20"/>
          <w:szCs w:val="20"/>
        </w:rPr>
      </w:pPr>
      <w:r w:rsidRPr="00A532AB">
        <w:rPr>
          <w:rFonts w:ascii="Nudista" w:eastAsia="Arial Unicode MS" w:hAnsi="Nudista" w:cs="Arial"/>
          <w:sz w:val="20"/>
          <w:szCs w:val="20"/>
        </w:rPr>
        <w:t>Uchádzač vo svojej ponuke predloží Cenovú tabuľku v</w:t>
      </w:r>
      <w:r w:rsidRPr="00A532AB">
        <w:rPr>
          <w:rFonts w:ascii="Nudista" w:eastAsia="Arial Unicode MS" w:hAnsi="Nudista" w:cs="Calibri"/>
          <w:sz w:val="20"/>
          <w:szCs w:val="20"/>
        </w:rPr>
        <w:t> </w:t>
      </w:r>
      <w:r w:rsidRPr="00A532AB">
        <w:rPr>
          <w:rFonts w:ascii="Nudista" w:eastAsia="Arial Unicode MS" w:hAnsi="Nudista" w:cs="Arial"/>
          <w:sz w:val="20"/>
          <w:szCs w:val="20"/>
        </w:rPr>
        <w:t>súlade s bodom 8.</w:t>
      </w:r>
      <w:r w:rsidR="008E794F">
        <w:rPr>
          <w:rFonts w:ascii="Nudista" w:eastAsia="Arial Unicode MS" w:hAnsi="Nudista" w:cs="Arial"/>
          <w:sz w:val="20"/>
          <w:szCs w:val="20"/>
        </w:rPr>
        <w:t>3</w:t>
      </w:r>
      <w:r w:rsidRPr="00A532AB">
        <w:rPr>
          <w:rFonts w:ascii="Nudista" w:eastAsia="Arial Unicode MS" w:hAnsi="Nudista" w:cs="Arial"/>
          <w:sz w:val="20"/>
          <w:szCs w:val="20"/>
        </w:rPr>
        <w:t>.</w:t>
      </w:r>
      <w:r w:rsidR="004D63AC">
        <w:rPr>
          <w:rFonts w:ascii="Nudista" w:eastAsia="Arial Unicode MS" w:hAnsi="Nudista" w:cs="Arial"/>
          <w:sz w:val="20"/>
          <w:szCs w:val="20"/>
        </w:rPr>
        <w:t>8</w:t>
      </w:r>
      <w:r w:rsidRPr="00A532AB">
        <w:rPr>
          <w:rFonts w:ascii="Nudista" w:eastAsia="Arial Unicode MS" w:hAnsi="Nudista" w:cs="Arial"/>
          <w:sz w:val="20"/>
          <w:szCs w:val="20"/>
        </w:rPr>
        <w:t xml:space="preserve"> Časti A. Pokyny pre uchádzačov týchto súťažných podkladov. Cenová tabuľka je záujemcom poskytnutá ako samostatná príloha vo formáte MS Excel.</w:t>
      </w:r>
    </w:p>
    <w:p w14:paraId="5EE1EC76" w14:textId="77777777" w:rsidR="0041499F" w:rsidRPr="00A532AB" w:rsidRDefault="0041499F" w:rsidP="00E83DC7">
      <w:pPr>
        <w:pStyle w:val="SAP1"/>
        <w:widowControl/>
        <w:numPr>
          <w:ilvl w:val="0"/>
          <w:numId w:val="0"/>
        </w:numPr>
        <w:spacing w:before="0" w:after="0" w:line="240" w:lineRule="auto"/>
        <w:ind w:left="576" w:hanging="576"/>
        <w:rPr>
          <w:rFonts w:ascii="Nudista" w:hAnsi="Nudista"/>
          <w:lang w:val="sk-SK"/>
        </w:rPr>
      </w:pPr>
    </w:p>
    <w:p w14:paraId="5C1EE4A6" w14:textId="77777777" w:rsidR="004A277E" w:rsidRPr="00A532AB" w:rsidRDefault="004A277E" w:rsidP="00E83DC7">
      <w:pPr>
        <w:pStyle w:val="SAP1"/>
        <w:widowControl/>
        <w:numPr>
          <w:ilvl w:val="0"/>
          <w:numId w:val="0"/>
        </w:numPr>
        <w:spacing w:before="0" w:after="0" w:line="240" w:lineRule="auto"/>
        <w:ind w:left="576" w:hanging="576"/>
        <w:rPr>
          <w:rFonts w:ascii="Nudista" w:hAnsi="Nudista"/>
          <w:lang w:val="sk-SK"/>
        </w:rPr>
      </w:pPr>
    </w:p>
    <w:p w14:paraId="2E00614F" w14:textId="77777777" w:rsidR="004A277E" w:rsidRPr="00A532AB" w:rsidRDefault="004A277E" w:rsidP="004A277E">
      <w:pPr>
        <w:pStyle w:val="SAPHlavn"/>
        <w:widowControl/>
        <w:spacing w:after="0" w:line="240" w:lineRule="auto"/>
        <w:ind w:left="1843" w:hanging="1843"/>
        <w:rPr>
          <w:rFonts w:ascii="Nudista" w:hAnsi="Nudista"/>
        </w:rPr>
        <w:sectPr w:rsidR="004A277E" w:rsidRPr="00A532AB" w:rsidSect="00D51906">
          <w:pgSz w:w="11900" w:h="16840"/>
          <w:pgMar w:top="1417" w:right="1417" w:bottom="1417" w:left="1560" w:header="708" w:footer="708" w:gutter="0"/>
          <w:cols w:space="708"/>
          <w:docGrid w:linePitch="299"/>
        </w:sectPr>
      </w:pPr>
    </w:p>
    <w:p w14:paraId="28369B55" w14:textId="46C27B48" w:rsidR="004A277E" w:rsidRPr="00A532AB" w:rsidRDefault="004A277E" w:rsidP="004A277E">
      <w:pPr>
        <w:pStyle w:val="SAPHlavn"/>
        <w:widowControl/>
        <w:spacing w:after="0" w:line="240" w:lineRule="auto"/>
        <w:ind w:left="1843" w:hanging="1843"/>
        <w:rPr>
          <w:rFonts w:ascii="Nudista" w:hAnsi="Nudista"/>
        </w:rPr>
      </w:pPr>
      <w:bookmarkStart w:id="199" w:name="_Toc86843119"/>
      <w:r w:rsidRPr="00A532AB">
        <w:rPr>
          <w:rFonts w:ascii="Nudista" w:hAnsi="Nudista"/>
        </w:rPr>
        <w:lastRenderedPageBreak/>
        <w:t>Príloha č.C.3: Cenová tabuľka pre Časť II. predmetu zákazky</w:t>
      </w:r>
      <w:bookmarkEnd w:id="199"/>
    </w:p>
    <w:p w14:paraId="51F1DC5A" w14:textId="77777777" w:rsidR="004A277E" w:rsidRPr="00A532AB" w:rsidRDefault="004A277E" w:rsidP="004A277E">
      <w:pPr>
        <w:spacing w:after="0" w:line="240" w:lineRule="auto"/>
        <w:jc w:val="both"/>
        <w:rPr>
          <w:rFonts w:ascii="Nudista" w:hAnsi="Nudista" w:cs="Proba Pro"/>
          <w:color w:val="000000"/>
          <w:sz w:val="20"/>
          <w:szCs w:val="20"/>
        </w:rPr>
      </w:pPr>
    </w:p>
    <w:p w14:paraId="469F45AE" w14:textId="77777777" w:rsidR="004A277E" w:rsidRPr="00A532AB" w:rsidRDefault="004A277E" w:rsidP="004A277E">
      <w:pPr>
        <w:pStyle w:val="SAP1"/>
        <w:widowControl/>
        <w:numPr>
          <w:ilvl w:val="0"/>
          <w:numId w:val="0"/>
        </w:numPr>
        <w:spacing w:before="0" w:after="0" w:line="240" w:lineRule="auto"/>
        <w:rPr>
          <w:rFonts w:ascii="Nudista" w:hAnsi="Nudista"/>
          <w:lang w:val="sk-SK"/>
        </w:rPr>
      </w:pPr>
    </w:p>
    <w:p w14:paraId="67410E02" w14:textId="35D74390" w:rsidR="004A277E" w:rsidRPr="00A532AB" w:rsidRDefault="004A277E" w:rsidP="004A277E">
      <w:pPr>
        <w:spacing w:line="240" w:lineRule="auto"/>
        <w:jc w:val="both"/>
        <w:rPr>
          <w:rFonts w:ascii="Nudista" w:eastAsia="Arial Unicode MS" w:hAnsi="Nudista" w:cs="Arial"/>
          <w:sz w:val="20"/>
          <w:szCs w:val="20"/>
        </w:rPr>
      </w:pPr>
      <w:r w:rsidRPr="00A532AB">
        <w:rPr>
          <w:rFonts w:ascii="Nudista" w:eastAsia="Arial Unicode MS" w:hAnsi="Nudista" w:cs="Arial"/>
          <w:sz w:val="20"/>
          <w:szCs w:val="20"/>
        </w:rPr>
        <w:t>Uchádzač vo svojej ponuke predloží Cenovú tabuľku v</w:t>
      </w:r>
      <w:r w:rsidRPr="00A532AB">
        <w:rPr>
          <w:rFonts w:ascii="Nudista" w:eastAsia="Arial Unicode MS" w:hAnsi="Nudista" w:cs="Calibri"/>
          <w:sz w:val="20"/>
          <w:szCs w:val="20"/>
        </w:rPr>
        <w:t> </w:t>
      </w:r>
      <w:r w:rsidRPr="00A532AB">
        <w:rPr>
          <w:rFonts w:ascii="Nudista" w:eastAsia="Arial Unicode MS" w:hAnsi="Nudista" w:cs="Arial"/>
          <w:sz w:val="20"/>
          <w:szCs w:val="20"/>
        </w:rPr>
        <w:t>súlade s bodom 8.</w:t>
      </w:r>
      <w:r w:rsidR="008E794F">
        <w:rPr>
          <w:rFonts w:ascii="Nudista" w:eastAsia="Arial Unicode MS" w:hAnsi="Nudista" w:cs="Arial"/>
          <w:sz w:val="20"/>
          <w:szCs w:val="20"/>
        </w:rPr>
        <w:t>3</w:t>
      </w:r>
      <w:r w:rsidRPr="00A532AB">
        <w:rPr>
          <w:rFonts w:ascii="Nudista" w:eastAsia="Arial Unicode MS" w:hAnsi="Nudista" w:cs="Arial"/>
          <w:sz w:val="20"/>
          <w:szCs w:val="20"/>
        </w:rPr>
        <w:t>.</w:t>
      </w:r>
      <w:r w:rsidR="004D63AC">
        <w:rPr>
          <w:rFonts w:ascii="Nudista" w:eastAsia="Arial Unicode MS" w:hAnsi="Nudista" w:cs="Arial"/>
          <w:sz w:val="20"/>
          <w:szCs w:val="20"/>
        </w:rPr>
        <w:t>8</w:t>
      </w:r>
      <w:r w:rsidRPr="00A532AB">
        <w:rPr>
          <w:rFonts w:ascii="Nudista" w:eastAsia="Arial Unicode MS" w:hAnsi="Nudista" w:cs="Arial"/>
          <w:sz w:val="20"/>
          <w:szCs w:val="20"/>
        </w:rPr>
        <w:t xml:space="preserve"> Časti A. Pokyny pre uchádzačov týchto súťažných podkladov. Cenová tabuľka je záujemcom poskytnutá ako samostatná príloha vo formáte MS Excel.</w:t>
      </w:r>
    </w:p>
    <w:p w14:paraId="27487D45" w14:textId="77777777" w:rsidR="004A277E" w:rsidRPr="00A532AB" w:rsidRDefault="004A277E" w:rsidP="00E83DC7">
      <w:pPr>
        <w:pStyle w:val="SAP1"/>
        <w:widowControl/>
        <w:numPr>
          <w:ilvl w:val="0"/>
          <w:numId w:val="0"/>
        </w:numPr>
        <w:spacing w:before="0" w:after="0" w:line="240" w:lineRule="auto"/>
        <w:ind w:left="576" w:hanging="576"/>
        <w:rPr>
          <w:rFonts w:ascii="Nudista" w:hAnsi="Nudista"/>
          <w:lang w:val="sk-SK"/>
        </w:rPr>
      </w:pPr>
    </w:p>
    <w:p w14:paraId="7F93B19E" w14:textId="77777777" w:rsidR="004A277E" w:rsidRPr="00A532AB" w:rsidRDefault="004A277E" w:rsidP="00E83DC7">
      <w:pPr>
        <w:pStyle w:val="SAP1"/>
        <w:widowControl/>
        <w:numPr>
          <w:ilvl w:val="0"/>
          <w:numId w:val="0"/>
        </w:numPr>
        <w:spacing w:before="0" w:after="0" w:line="240" w:lineRule="auto"/>
        <w:ind w:left="576" w:hanging="576"/>
        <w:rPr>
          <w:rFonts w:ascii="Nudista" w:hAnsi="Nudista"/>
          <w:lang w:val="sk-SK"/>
        </w:rPr>
      </w:pPr>
    </w:p>
    <w:p w14:paraId="5F25FB34" w14:textId="77777777" w:rsidR="004A277E" w:rsidRPr="00A532AB" w:rsidRDefault="004A277E" w:rsidP="004A277E">
      <w:pPr>
        <w:pStyle w:val="SAPHlavn"/>
        <w:widowControl/>
        <w:spacing w:after="0" w:line="240" w:lineRule="auto"/>
        <w:ind w:left="1843" w:hanging="1843"/>
        <w:rPr>
          <w:rFonts w:ascii="Nudista" w:hAnsi="Nudista"/>
        </w:rPr>
        <w:sectPr w:rsidR="004A277E" w:rsidRPr="00A532AB" w:rsidSect="00D51906">
          <w:pgSz w:w="11900" w:h="16840"/>
          <w:pgMar w:top="1417" w:right="1417" w:bottom="1417" w:left="1560" w:header="708" w:footer="708" w:gutter="0"/>
          <w:cols w:space="708"/>
          <w:docGrid w:linePitch="299"/>
        </w:sectPr>
      </w:pPr>
    </w:p>
    <w:p w14:paraId="58839AD8" w14:textId="77777777" w:rsidR="004A277E" w:rsidRPr="00A532AB" w:rsidRDefault="004A277E" w:rsidP="00E83DC7">
      <w:pPr>
        <w:pStyle w:val="SAP1"/>
        <w:widowControl/>
        <w:numPr>
          <w:ilvl w:val="0"/>
          <w:numId w:val="0"/>
        </w:numPr>
        <w:spacing w:before="0" w:after="0" w:line="240" w:lineRule="auto"/>
        <w:ind w:left="576" w:hanging="576"/>
        <w:rPr>
          <w:rFonts w:ascii="Nudista" w:hAnsi="Nudista"/>
          <w:lang w:val="sk-SK"/>
        </w:rPr>
      </w:pPr>
    </w:p>
    <w:p w14:paraId="1CED2DED" w14:textId="4459B046" w:rsidR="00A07BB7" w:rsidRPr="00A532AB" w:rsidRDefault="00A07BB7" w:rsidP="00E83DC7">
      <w:pPr>
        <w:pStyle w:val="SAPHlavn"/>
        <w:widowControl/>
        <w:spacing w:after="0" w:line="240" w:lineRule="auto"/>
        <w:ind w:left="1843" w:hanging="1843"/>
        <w:rPr>
          <w:rFonts w:ascii="Nudista" w:hAnsi="Nudista"/>
        </w:rPr>
      </w:pPr>
      <w:bookmarkStart w:id="200" w:name="_Toc86843120"/>
      <w:r w:rsidRPr="00A532AB">
        <w:rPr>
          <w:rFonts w:ascii="Nudista" w:hAnsi="Nudista"/>
        </w:rPr>
        <w:t>Príloha č.</w:t>
      </w:r>
      <w:r w:rsidR="0089136E" w:rsidRPr="00A532AB">
        <w:rPr>
          <w:rFonts w:ascii="Nudista" w:hAnsi="Nudista"/>
        </w:rPr>
        <w:t>E</w:t>
      </w:r>
      <w:r w:rsidRPr="00A532AB">
        <w:rPr>
          <w:rFonts w:ascii="Nudista" w:hAnsi="Nudista"/>
        </w:rPr>
        <w:t>.</w:t>
      </w:r>
      <w:r w:rsidR="00B50F37" w:rsidRPr="00A532AB">
        <w:rPr>
          <w:rFonts w:ascii="Nudista" w:hAnsi="Nudista"/>
        </w:rPr>
        <w:t>1</w:t>
      </w:r>
      <w:r w:rsidRPr="00A532AB">
        <w:rPr>
          <w:rFonts w:ascii="Nudista" w:hAnsi="Nudista"/>
        </w:rPr>
        <w:t xml:space="preserve">: </w:t>
      </w:r>
      <w:r w:rsidR="00CA5A22" w:rsidRPr="00A532AB">
        <w:rPr>
          <w:rFonts w:ascii="Nudista" w:hAnsi="Nudista"/>
        </w:rPr>
        <w:t>Zmluva o dielo</w:t>
      </w:r>
      <w:r w:rsidR="00FC7C4F" w:rsidRPr="00A532AB">
        <w:rPr>
          <w:rFonts w:ascii="Nudista" w:hAnsi="Nudista"/>
        </w:rPr>
        <w:t xml:space="preserve"> </w:t>
      </w:r>
      <w:r w:rsidR="004A277E" w:rsidRPr="00A532AB">
        <w:rPr>
          <w:rFonts w:ascii="Nudista" w:hAnsi="Nudista"/>
        </w:rPr>
        <w:t>pre Časť I.</w:t>
      </w:r>
      <w:r w:rsidR="008E794F">
        <w:rPr>
          <w:rFonts w:ascii="Nudista" w:hAnsi="Nudista"/>
        </w:rPr>
        <w:t xml:space="preserve"> </w:t>
      </w:r>
      <w:r w:rsidR="004A277E" w:rsidRPr="00A532AB">
        <w:rPr>
          <w:rFonts w:ascii="Nudista" w:hAnsi="Nudista"/>
        </w:rPr>
        <w:t>predmetu zákazky</w:t>
      </w:r>
      <w:bookmarkEnd w:id="200"/>
    </w:p>
    <w:p w14:paraId="4DD4F798" w14:textId="7E2B54B6" w:rsidR="00B50F37" w:rsidRPr="00A532AB" w:rsidRDefault="00B50F37" w:rsidP="00E83DC7">
      <w:pPr>
        <w:pStyle w:val="SAPHlavn"/>
        <w:widowControl/>
        <w:spacing w:after="0" w:line="240" w:lineRule="auto"/>
        <w:ind w:left="1843" w:hanging="1843"/>
        <w:rPr>
          <w:rFonts w:ascii="Nudista" w:hAnsi="Nudista"/>
        </w:rPr>
      </w:pPr>
    </w:p>
    <w:p w14:paraId="02104A53" w14:textId="6EF8647C" w:rsidR="002B46F7" w:rsidRPr="00A532AB" w:rsidRDefault="002B46F7" w:rsidP="00E83DC7">
      <w:pPr>
        <w:pStyle w:val="Bezriadkovania"/>
        <w:jc w:val="center"/>
        <w:rPr>
          <w:rFonts w:ascii="Nudista" w:hAnsi="Nudista"/>
          <w:sz w:val="20"/>
          <w:szCs w:val="26"/>
        </w:rPr>
      </w:pPr>
      <w:r w:rsidRPr="00A532AB">
        <w:rPr>
          <w:rFonts w:ascii="Nudista" w:hAnsi="Nudista"/>
          <w:sz w:val="20"/>
          <w:szCs w:val="26"/>
        </w:rPr>
        <w:t>(súbor vo formáte .</w:t>
      </w:r>
      <w:proofErr w:type="spellStart"/>
      <w:r w:rsidRPr="00A532AB">
        <w:rPr>
          <w:rFonts w:ascii="Nudista" w:hAnsi="Nudista"/>
          <w:sz w:val="20"/>
          <w:szCs w:val="26"/>
        </w:rPr>
        <w:t>docx</w:t>
      </w:r>
      <w:proofErr w:type="spellEnd"/>
      <w:r w:rsidRPr="00A532AB">
        <w:rPr>
          <w:rFonts w:ascii="Nudista" w:hAnsi="Nudista"/>
          <w:sz w:val="20"/>
          <w:szCs w:val="26"/>
        </w:rPr>
        <w:t>)</w:t>
      </w:r>
    </w:p>
    <w:p w14:paraId="5390A435" w14:textId="77777777" w:rsidR="002B46F7" w:rsidRPr="00A532AB" w:rsidRDefault="002B46F7" w:rsidP="00E83DC7">
      <w:pPr>
        <w:pStyle w:val="Bezriadkovania"/>
        <w:jc w:val="center"/>
        <w:rPr>
          <w:rFonts w:ascii="Nudista" w:hAnsi="Nudista"/>
          <w:sz w:val="20"/>
          <w:szCs w:val="26"/>
        </w:rPr>
      </w:pPr>
    </w:p>
    <w:p w14:paraId="09739B44" w14:textId="1EC411CD" w:rsidR="00EB5152" w:rsidRPr="00A532AB" w:rsidRDefault="002B46F7" w:rsidP="00E83DC7">
      <w:pPr>
        <w:spacing w:after="120" w:line="240" w:lineRule="auto"/>
        <w:jc w:val="both"/>
        <w:rPr>
          <w:rFonts w:ascii="Nudista" w:hAnsi="Nudista"/>
          <w:sz w:val="20"/>
          <w:szCs w:val="20"/>
        </w:rPr>
      </w:pPr>
      <w:r w:rsidRPr="00A532AB">
        <w:rPr>
          <w:rFonts w:ascii="Nudista" w:hAnsi="Nudista"/>
          <w:sz w:val="20"/>
          <w:szCs w:val="20"/>
        </w:rPr>
        <w:t>Uchádzač vo svojej ponuke predloží v</w:t>
      </w:r>
      <w:r w:rsidRPr="00A532AB">
        <w:rPr>
          <w:rFonts w:ascii="Nudista" w:hAnsi="Nudista" w:cs="Calibri"/>
          <w:sz w:val="20"/>
          <w:szCs w:val="20"/>
        </w:rPr>
        <w:t> </w:t>
      </w:r>
      <w:r w:rsidRPr="00A532AB">
        <w:rPr>
          <w:rFonts w:ascii="Nudista" w:hAnsi="Nudista"/>
          <w:sz w:val="20"/>
          <w:szCs w:val="20"/>
        </w:rPr>
        <w:t>zmysle bodu 8.</w:t>
      </w:r>
      <w:r w:rsidR="008E794F">
        <w:rPr>
          <w:rFonts w:ascii="Nudista" w:hAnsi="Nudista"/>
          <w:sz w:val="20"/>
          <w:szCs w:val="20"/>
        </w:rPr>
        <w:t>3</w:t>
      </w:r>
      <w:r w:rsidRPr="00A532AB">
        <w:rPr>
          <w:rFonts w:ascii="Nudista" w:hAnsi="Nudista"/>
          <w:sz w:val="20"/>
          <w:szCs w:val="20"/>
        </w:rPr>
        <w:t>.</w:t>
      </w:r>
      <w:r w:rsidR="008E794F">
        <w:rPr>
          <w:rFonts w:ascii="Nudista" w:hAnsi="Nudista"/>
          <w:sz w:val="20"/>
          <w:szCs w:val="20"/>
        </w:rPr>
        <w:t>4</w:t>
      </w:r>
      <w:r w:rsidRPr="00A532AB">
        <w:rPr>
          <w:rFonts w:ascii="Nudista" w:hAnsi="Nudista"/>
          <w:sz w:val="20"/>
          <w:szCs w:val="20"/>
        </w:rPr>
        <w:t xml:space="preserve"> Časti A. Pokyny pre uchádzačov týchto súťažných podkladov</w:t>
      </w:r>
      <w:r w:rsidR="00EB5152" w:rsidRPr="00A532AB">
        <w:rPr>
          <w:rFonts w:ascii="Nudista" w:eastAsia="Arial Unicode MS" w:hAnsi="Nudista" w:cs="Arial"/>
          <w:sz w:val="20"/>
          <w:szCs w:val="20"/>
        </w:rPr>
        <w:t xml:space="preserve"> </w:t>
      </w:r>
      <w:r w:rsidR="00FC7C4F" w:rsidRPr="00A532AB">
        <w:rPr>
          <w:rFonts w:ascii="Nudista" w:eastAsia="Arial Unicode MS" w:hAnsi="Nudista" w:cs="Arial"/>
          <w:b/>
          <w:bCs/>
          <w:sz w:val="20"/>
          <w:szCs w:val="20"/>
          <w:u w:val="single"/>
        </w:rPr>
        <w:t>n</w:t>
      </w:r>
      <w:r w:rsidR="00EB5152" w:rsidRPr="00A532AB">
        <w:rPr>
          <w:rFonts w:ascii="Nudista" w:eastAsia="Arial Unicode MS" w:hAnsi="Nudista" w:cs="Arial"/>
          <w:b/>
          <w:bCs/>
          <w:sz w:val="20"/>
          <w:szCs w:val="20"/>
          <w:u w:val="single"/>
        </w:rPr>
        <w:t>ávrh zmluvy</w:t>
      </w:r>
      <w:r w:rsidRPr="00A532AB">
        <w:rPr>
          <w:rFonts w:ascii="Nudista" w:hAnsi="Nudista"/>
          <w:sz w:val="20"/>
          <w:szCs w:val="20"/>
        </w:rPr>
        <w:t xml:space="preserve">. </w:t>
      </w:r>
      <w:r w:rsidR="00EB5152" w:rsidRPr="00A532AB">
        <w:rPr>
          <w:rFonts w:ascii="Nudista" w:hAnsi="Nudista"/>
          <w:sz w:val="20"/>
          <w:szCs w:val="20"/>
        </w:rPr>
        <w:t xml:space="preserve">Návrh zmluvy </w:t>
      </w:r>
      <w:r w:rsidR="00EB5152" w:rsidRPr="00A532AB">
        <w:rPr>
          <w:rFonts w:ascii="Nudista" w:eastAsia="Arial Unicode MS" w:hAnsi="Nudista" w:cs="Arial"/>
          <w:sz w:val="20"/>
          <w:szCs w:val="20"/>
        </w:rPr>
        <w:t>je záujemcom poskytnutý ako samostatná príloha vo formáte MS Word.</w:t>
      </w:r>
    </w:p>
    <w:p w14:paraId="25F7EA40" w14:textId="77777777" w:rsidR="00B50F37" w:rsidRPr="00A532AB" w:rsidRDefault="00B50F37" w:rsidP="00E83DC7">
      <w:pPr>
        <w:pStyle w:val="SAPHlavn"/>
        <w:widowControl/>
        <w:spacing w:after="0" w:line="240" w:lineRule="auto"/>
        <w:ind w:left="1843" w:hanging="1843"/>
        <w:rPr>
          <w:rFonts w:ascii="Nudista" w:hAnsi="Nudista"/>
        </w:rPr>
      </w:pPr>
    </w:p>
    <w:p w14:paraId="43B78285" w14:textId="77777777" w:rsidR="00D320EC" w:rsidRPr="00A532AB" w:rsidRDefault="00D320EC" w:rsidP="00E83DC7">
      <w:pPr>
        <w:pStyle w:val="SAPHlavn"/>
        <w:widowControl/>
        <w:spacing w:after="0" w:line="240" w:lineRule="auto"/>
        <w:ind w:left="1843" w:hanging="1843"/>
        <w:rPr>
          <w:rFonts w:ascii="Nudista" w:hAnsi="Nudista"/>
        </w:rPr>
      </w:pPr>
      <w:bookmarkStart w:id="201" w:name="_Toc32911419"/>
    </w:p>
    <w:p w14:paraId="2E7CC3D9" w14:textId="77777777" w:rsidR="004A277E" w:rsidRPr="00A532AB" w:rsidRDefault="004A277E" w:rsidP="004A277E">
      <w:pPr>
        <w:pStyle w:val="SAPHlavn"/>
        <w:widowControl/>
        <w:spacing w:after="0" w:line="240" w:lineRule="auto"/>
        <w:ind w:left="1843" w:hanging="1843"/>
        <w:rPr>
          <w:rFonts w:ascii="Nudista" w:hAnsi="Nudista"/>
        </w:rPr>
        <w:sectPr w:rsidR="004A277E" w:rsidRPr="00A532AB" w:rsidSect="00D51906">
          <w:pgSz w:w="11900" w:h="16840"/>
          <w:pgMar w:top="1417" w:right="1417" w:bottom="1417" w:left="1560" w:header="708" w:footer="708" w:gutter="0"/>
          <w:cols w:space="708"/>
          <w:docGrid w:linePitch="299"/>
        </w:sectPr>
      </w:pPr>
    </w:p>
    <w:p w14:paraId="7216EEAC" w14:textId="14FA4984" w:rsidR="004A277E" w:rsidRPr="00A532AB" w:rsidRDefault="004A277E" w:rsidP="004A277E">
      <w:pPr>
        <w:pStyle w:val="SAPHlavn"/>
        <w:widowControl/>
        <w:spacing w:after="0" w:line="240" w:lineRule="auto"/>
        <w:ind w:left="1843" w:hanging="1843"/>
        <w:rPr>
          <w:rFonts w:ascii="Nudista" w:hAnsi="Nudista"/>
        </w:rPr>
      </w:pPr>
      <w:bookmarkStart w:id="202" w:name="_Toc86843121"/>
      <w:r w:rsidRPr="00A532AB">
        <w:rPr>
          <w:rFonts w:ascii="Nudista" w:hAnsi="Nudista"/>
        </w:rPr>
        <w:lastRenderedPageBreak/>
        <w:t xml:space="preserve">Príloha č.E.2: </w:t>
      </w:r>
      <w:r w:rsidR="00CA5A22" w:rsidRPr="00A532AB">
        <w:rPr>
          <w:rFonts w:ascii="Nudista" w:hAnsi="Nudista"/>
        </w:rPr>
        <w:t>Zmluva na dodávku softvérového diela</w:t>
      </w:r>
      <w:r w:rsidRPr="00A532AB">
        <w:rPr>
          <w:rFonts w:ascii="Nudista" w:hAnsi="Nudista"/>
        </w:rPr>
        <w:t xml:space="preserve"> pre Časť II. predmetu zákazky</w:t>
      </w:r>
      <w:bookmarkEnd w:id="202"/>
    </w:p>
    <w:p w14:paraId="74CF2BD3" w14:textId="77777777" w:rsidR="004A277E" w:rsidRPr="00A532AB" w:rsidRDefault="004A277E" w:rsidP="004A277E">
      <w:pPr>
        <w:pStyle w:val="SAPHlavn"/>
        <w:widowControl/>
        <w:spacing w:after="0" w:line="240" w:lineRule="auto"/>
        <w:ind w:left="1843" w:hanging="1843"/>
        <w:rPr>
          <w:rFonts w:ascii="Nudista" w:hAnsi="Nudista"/>
        </w:rPr>
      </w:pPr>
    </w:p>
    <w:p w14:paraId="4AD13ADB" w14:textId="77777777" w:rsidR="004A277E" w:rsidRPr="00A532AB" w:rsidRDefault="004A277E" w:rsidP="004A277E">
      <w:pPr>
        <w:pStyle w:val="Bezriadkovania"/>
        <w:jc w:val="center"/>
        <w:rPr>
          <w:rFonts w:ascii="Nudista" w:hAnsi="Nudista"/>
          <w:sz w:val="20"/>
          <w:szCs w:val="26"/>
        </w:rPr>
      </w:pPr>
      <w:r w:rsidRPr="00A532AB">
        <w:rPr>
          <w:rFonts w:ascii="Nudista" w:hAnsi="Nudista"/>
          <w:sz w:val="20"/>
          <w:szCs w:val="26"/>
        </w:rPr>
        <w:t>(súbor vo formáte .</w:t>
      </w:r>
      <w:proofErr w:type="spellStart"/>
      <w:r w:rsidRPr="00A532AB">
        <w:rPr>
          <w:rFonts w:ascii="Nudista" w:hAnsi="Nudista"/>
          <w:sz w:val="20"/>
          <w:szCs w:val="26"/>
        </w:rPr>
        <w:t>docx</w:t>
      </w:r>
      <w:proofErr w:type="spellEnd"/>
      <w:r w:rsidRPr="00A532AB">
        <w:rPr>
          <w:rFonts w:ascii="Nudista" w:hAnsi="Nudista"/>
          <w:sz w:val="20"/>
          <w:szCs w:val="26"/>
        </w:rPr>
        <w:t>)</w:t>
      </w:r>
    </w:p>
    <w:p w14:paraId="57CBD17A" w14:textId="77777777" w:rsidR="004A277E" w:rsidRPr="00A532AB" w:rsidRDefault="004A277E" w:rsidP="004A277E">
      <w:pPr>
        <w:pStyle w:val="Bezriadkovania"/>
        <w:jc w:val="center"/>
        <w:rPr>
          <w:rFonts w:ascii="Nudista" w:hAnsi="Nudista"/>
          <w:sz w:val="20"/>
          <w:szCs w:val="26"/>
        </w:rPr>
      </w:pPr>
    </w:p>
    <w:p w14:paraId="41302111" w14:textId="066DF063" w:rsidR="004A277E" w:rsidRPr="00A532AB" w:rsidRDefault="004A277E" w:rsidP="004A277E">
      <w:pPr>
        <w:spacing w:after="120" w:line="240" w:lineRule="auto"/>
        <w:jc w:val="both"/>
        <w:rPr>
          <w:rFonts w:ascii="Nudista" w:hAnsi="Nudista"/>
          <w:sz w:val="20"/>
          <w:szCs w:val="20"/>
        </w:rPr>
      </w:pPr>
      <w:r w:rsidRPr="00A532AB">
        <w:rPr>
          <w:rFonts w:ascii="Nudista" w:hAnsi="Nudista"/>
          <w:sz w:val="20"/>
          <w:szCs w:val="20"/>
        </w:rPr>
        <w:t>Uchádzač vo svojej ponuke predloží v</w:t>
      </w:r>
      <w:r w:rsidRPr="00A532AB">
        <w:rPr>
          <w:rFonts w:ascii="Nudista" w:hAnsi="Nudista" w:cs="Calibri"/>
          <w:sz w:val="20"/>
          <w:szCs w:val="20"/>
        </w:rPr>
        <w:t> </w:t>
      </w:r>
      <w:r w:rsidRPr="00A532AB">
        <w:rPr>
          <w:rFonts w:ascii="Nudista" w:hAnsi="Nudista"/>
          <w:sz w:val="20"/>
          <w:szCs w:val="20"/>
        </w:rPr>
        <w:t>zmysle bodu 8.</w:t>
      </w:r>
      <w:r w:rsidR="008E794F">
        <w:rPr>
          <w:rFonts w:ascii="Nudista" w:hAnsi="Nudista"/>
          <w:sz w:val="20"/>
          <w:szCs w:val="20"/>
        </w:rPr>
        <w:t>3</w:t>
      </w:r>
      <w:r w:rsidRPr="00A532AB">
        <w:rPr>
          <w:rFonts w:ascii="Nudista" w:hAnsi="Nudista"/>
          <w:sz w:val="20"/>
          <w:szCs w:val="20"/>
        </w:rPr>
        <w:t>.</w:t>
      </w:r>
      <w:r w:rsidR="008E794F">
        <w:rPr>
          <w:rFonts w:ascii="Nudista" w:hAnsi="Nudista"/>
          <w:sz w:val="20"/>
          <w:szCs w:val="20"/>
        </w:rPr>
        <w:t>4</w:t>
      </w:r>
      <w:r w:rsidRPr="00A532AB">
        <w:rPr>
          <w:rFonts w:ascii="Nudista" w:hAnsi="Nudista"/>
          <w:sz w:val="20"/>
          <w:szCs w:val="20"/>
        </w:rPr>
        <w:t xml:space="preserve"> Časti A. Pokyny pre uchádzačov týchto súťažných podkladov</w:t>
      </w:r>
      <w:r w:rsidRPr="00A532AB">
        <w:rPr>
          <w:rFonts w:ascii="Nudista" w:eastAsia="Arial Unicode MS" w:hAnsi="Nudista" w:cs="Arial"/>
          <w:sz w:val="20"/>
          <w:szCs w:val="20"/>
        </w:rPr>
        <w:t xml:space="preserve"> </w:t>
      </w:r>
      <w:r w:rsidRPr="00A532AB">
        <w:rPr>
          <w:rFonts w:ascii="Nudista" w:eastAsia="Arial Unicode MS" w:hAnsi="Nudista" w:cs="Arial"/>
          <w:b/>
          <w:bCs/>
          <w:sz w:val="20"/>
          <w:szCs w:val="20"/>
          <w:u w:val="single"/>
        </w:rPr>
        <w:t>návrh zmluvy</w:t>
      </w:r>
      <w:r w:rsidRPr="00A532AB">
        <w:rPr>
          <w:rFonts w:ascii="Nudista" w:hAnsi="Nudista"/>
          <w:sz w:val="20"/>
          <w:szCs w:val="20"/>
        </w:rPr>
        <w:t xml:space="preserve">. Návrh zmluvy </w:t>
      </w:r>
      <w:r w:rsidRPr="00A532AB">
        <w:rPr>
          <w:rFonts w:ascii="Nudista" w:eastAsia="Arial Unicode MS" w:hAnsi="Nudista" w:cs="Arial"/>
          <w:sz w:val="20"/>
          <w:szCs w:val="20"/>
        </w:rPr>
        <w:t>je záujemcom poskytnutý ako samostatná príloha vo formáte MS Word.</w:t>
      </w:r>
    </w:p>
    <w:p w14:paraId="6E716AA8" w14:textId="77777777" w:rsidR="004A277E" w:rsidRPr="00A532AB" w:rsidRDefault="004A277E" w:rsidP="004A277E">
      <w:pPr>
        <w:pStyle w:val="SAPHlavn"/>
        <w:widowControl/>
        <w:spacing w:after="0" w:line="240" w:lineRule="auto"/>
        <w:ind w:left="1843" w:hanging="1843"/>
        <w:rPr>
          <w:rFonts w:ascii="Nudista" w:hAnsi="Nudista"/>
        </w:rPr>
      </w:pPr>
    </w:p>
    <w:p w14:paraId="0195EAA0" w14:textId="2C228791" w:rsidR="004A277E" w:rsidRPr="00A532AB" w:rsidRDefault="004A277E" w:rsidP="00E83DC7">
      <w:pPr>
        <w:pStyle w:val="SAPHlavn"/>
        <w:widowControl/>
        <w:spacing w:after="0" w:line="240" w:lineRule="auto"/>
        <w:ind w:left="1843" w:hanging="1843"/>
        <w:rPr>
          <w:rFonts w:ascii="Nudista" w:hAnsi="Nudista"/>
        </w:rPr>
        <w:sectPr w:rsidR="004A277E" w:rsidRPr="00A532AB" w:rsidSect="00D51906">
          <w:pgSz w:w="11900" w:h="16840"/>
          <w:pgMar w:top="1417" w:right="1417" w:bottom="1417" w:left="1560" w:header="708" w:footer="708" w:gutter="0"/>
          <w:cols w:space="708"/>
          <w:docGrid w:linePitch="299"/>
        </w:sectPr>
      </w:pPr>
    </w:p>
    <w:p w14:paraId="70AC1762" w14:textId="40800E58" w:rsidR="00B50F37" w:rsidRPr="00A532AB" w:rsidRDefault="00B50F37" w:rsidP="00E83DC7">
      <w:pPr>
        <w:spacing w:after="0" w:line="240" w:lineRule="auto"/>
        <w:outlineLvl w:val="0"/>
        <w:rPr>
          <w:rFonts w:ascii="Nudista" w:eastAsia="Times New Roman" w:hAnsi="Nudista"/>
          <w:b/>
          <w:color w:val="000000"/>
          <w:spacing w:val="30"/>
          <w:sz w:val="28"/>
          <w:szCs w:val="28"/>
          <w:lang w:eastAsia="sk-SK"/>
        </w:rPr>
      </w:pPr>
      <w:r w:rsidRPr="00A532AB">
        <w:rPr>
          <w:rFonts w:ascii="Nudista" w:eastAsia="Times New Roman" w:hAnsi="Nudista"/>
          <w:b/>
          <w:color w:val="000000"/>
          <w:spacing w:val="30"/>
          <w:sz w:val="28"/>
          <w:szCs w:val="28"/>
          <w:lang w:eastAsia="sk-SK"/>
        </w:rPr>
        <w:lastRenderedPageBreak/>
        <w:t>SUMARIZÁCIA PRÍLOH SÚŤAŽNÝCH PODKLADOV</w:t>
      </w:r>
      <w:bookmarkEnd w:id="201"/>
    </w:p>
    <w:p w14:paraId="150A032A" w14:textId="77777777" w:rsidR="00B50F37" w:rsidRPr="00A532AB" w:rsidRDefault="00B50F37" w:rsidP="00E83DC7">
      <w:pPr>
        <w:spacing w:after="0" w:line="240" w:lineRule="auto"/>
        <w:jc w:val="both"/>
        <w:rPr>
          <w:rFonts w:ascii="Nudista" w:eastAsia="Proba Pro" w:hAnsi="Nudista" w:cs="Proba Pro"/>
          <w:bCs/>
          <w:color w:val="000000"/>
          <w:sz w:val="20"/>
          <w:szCs w:val="20"/>
          <w:lang w:eastAsia="sk-SK"/>
        </w:rPr>
      </w:pPr>
    </w:p>
    <w:p w14:paraId="6A57CDA3" w14:textId="083D0890" w:rsidR="00B50F37" w:rsidRPr="00A532AB" w:rsidRDefault="00B50F37" w:rsidP="004A277E">
      <w:pPr>
        <w:spacing w:after="120" w:line="240" w:lineRule="auto"/>
        <w:ind w:left="1410" w:hanging="1410"/>
        <w:jc w:val="both"/>
        <w:rPr>
          <w:rFonts w:ascii="Nudista" w:eastAsia="Proba Pro" w:hAnsi="Nudista" w:cs="Proba Pro"/>
          <w:bCs/>
          <w:color w:val="000000"/>
          <w:sz w:val="20"/>
          <w:szCs w:val="20"/>
          <w:lang w:eastAsia="sk-SK"/>
        </w:rPr>
      </w:pPr>
      <w:bookmarkStart w:id="203" w:name="_Hlk41384948"/>
      <w:bookmarkStart w:id="204" w:name="_Hlk41384624"/>
      <w:r w:rsidRPr="00A532AB">
        <w:rPr>
          <w:rFonts w:ascii="Nudista" w:eastAsia="Proba Pro" w:hAnsi="Nudista" w:cs="Proba Pro"/>
          <w:bCs/>
          <w:color w:val="000000"/>
          <w:sz w:val="20"/>
          <w:szCs w:val="20"/>
          <w:lang w:eastAsia="sk-SK"/>
        </w:rPr>
        <w:t>Príloha č. A.</w:t>
      </w:r>
      <w:r w:rsidR="004A277E" w:rsidRPr="00A532AB">
        <w:rPr>
          <w:rFonts w:ascii="Nudista" w:eastAsia="Proba Pro" w:hAnsi="Nudista" w:cs="Proba Pro"/>
          <w:bCs/>
          <w:color w:val="000000"/>
          <w:sz w:val="20"/>
          <w:szCs w:val="20"/>
          <w:lang w:eastAsia="sk-SK"/>
        </w:rPr>
        <w:t>1</w:t>
      </w:r>
      <w:r w:rsidRPr="00A532AB">
        <w:rPr>
          <w:rFonts w:ascii="Nudista" w:eastAsia="Proba Pro" w:hAnsi="Nudista" w:cs="Proba Pro"/>
          <w:bCs/>
          <w:color w:val="000000"/>
          <w:sz w:val="20"/>
          <w:szCs w:val="20"/>
          <w:lang w:eastAsia="sk-SK"/>
        </w:rPr>
        <w:t xml:space="preserve"> </w:t>
      </w:r>
      <w:r w:rsidRPr="00A532AB">
        <w:rPr>
          <w:rFonts w:ascii="Nudista" w:eastAsia="Proba Pro" w:hAnsi="Nudista" w:cs="Proba Pro"/>
          <w:bCs/>
          <w:color w:val="000000"/>
          <w:sz w:val="20"/>
          <w:szCs w:val="20"/>
          <w:lang w:eastAsia="sk-SK"/>
        </w:rPr>
        <w:tab/>
      </w:r>
      <w:r w:rsidR="000753E7" w:rsidRPr="00A532AB">
        <w:rPr>
          <w:rFonts w:ascii="Nudista" w:eastAsia="Proba Pro" w:hAnsi="Nudista" w:cs="Proba Pro"/>
          <w:bCs/>
          <w:color w:val="000000"/>
          <w:sz w:val="20"/>
          <w:szCs w:val="20"/>
          <w:lang w:eastAsia="sk-SK"/>
        </w:rPr>
        <w:t xml:space="preserve">Čestné vyhlásenie o </w:t>
      </w:r>
      <w:r w:rsidR="00CE4674" w:rsidRPr="00A532AB">
        <w:rPr>
          <w:rFonts w:ascii="Nudista" w:eastAsia="Proba Pro" w:hAnsi="Nudista" w:cs="Proba Pro"/>
          <w:bCs/>
          <w:color w:val="000000"/>
          <w:sz w:val="20"/>
          <w:szCs w:val="20"/>
          <w:lang w:eastAsia="sk-SK"/>
        </w:rPr>
        <w:t xml:space="preserve">akceptácii podmienok verejnej súťaže a o neprítomnosti konfliktu záujmov </w:t>
      </w:r>
    </w:p>
    <w:bookmarkEnd w:id="203"/>
    <w:p w14:paraId="65BD2983" w14:textId="6659E814" w:rsidR="00B50F37" w:rsidRPr="00A532AB" w:rsidRDefault="00B50F37" w:rsidP="004A277E">
      <w:pPr>
        <w:spacing w:after="0" w:line="240" w:lineRule="auto"/>
        <w:ind w:left="1412" w:hanging="1412"/>
        <w:jc w:val="both"/>
        <w:rPr>
          <w:rFonts w:ascii="Nudista" w:eastAsia="Proba Pro" w:hAnsi="Nudista" w:cs="Proba Pro"/>
          <w:bCs/>
          <w:color w:val="000000"/>
          <w:sz w:val="20"/>
          <w:szCs w:val="20"/>
          <w:lang w:eastAsia="sk-SK"/>
        </w:rPr>
      </w:pPr>
      <w:r w:rsidRPr="00A532AB">
        <w:rPr>
          <w:rFonts w:ascii="Nudista" w:eastAsia="Proba Pro" w:hAnsi="Nudista" w:cs="Proba Pro"/>
          <w:bCs/>
          <w:color w:val="000000"/>
          <w:sz w:val="20"/>
          <w:szCs w:val="20"/>
          <w:lang w:eastAsia="sk-SK"/>
        </w:rPr>
        <w:t>Príloha č. B.</w:t>
      </w:r>
      <w:r w:rsidR="001E5A21" w:rsidRPr="00A532AB">
        <w:rPr>
          <w:rFonts w:ascii="Nudista" w:eastAsia="Proba Pro" w:hAnsi="Nudista" w:cs="Proba Pro"/>
          <w:bCs/>
          <w:color w:val="000000"/>
          <w:sz w:val="20"/>
          <w:szCs w:val="20"/>
          <w:lang w:eastAsia="sk-SK"/>
        </w:rPr>
        <w:t>1</w:t>
      </w:r>
      <w:r w:rsidRPr="00A532AB">
        <w:rPr>
          <w:rFonts w:ascii="Nudista" w:eastAsia="Proba Pro" w:hAnsi="Nudista" w:cs="Proba Pro"/>
          <w:bCs/>
          <w:color w:val="000000"/>
          <w:sz w:val="20"/>
          <w:szCs w:val="20"/>
          <w:lang w:eastAsia="sk-SK"/>
        </w:rPr>
        <w:t xml:space="preserve"> </w:t>
      </w:r>
      <w:r w:rsidRPr="00A532AB">
        <w:rPr>
          <w:rFonts w:ascii="Nudista" w:eastAsia="Proba Pro" w:hAnsi="Nudista" w:cs="Proba Pro"/>
          <w:bCs/>
          <w:color w:val="000000"/>
          <w:sz w:val="20"/>
          <w:szCs w:val="20"/>
          <w:lang w:eastAsia="sk-SK"/>
        </w:rPr>
        <w:tab/>
        <w:t xml:space="preserve">Podrobná špecifikácia predmetu zákazky </w:t>
      </w:r>
      <w:r w:rsidR="004A277E" w:rsidRPr="00A532AB">
        <w:rPr>
          <w:rFonts w:ascii="Nudista" w:eastAsia="Proba Pro" w:hAnsi="Nudista" w:cs="Proba Pro"/>
          <w:bCs/>
          <w:color w:val="000000"/>
          <w:sz w:val="20"/>
          <w:szCs w:val="20"/>
          <w:lang w:eastAsia="sk-SK"/>
        </w:rPr>
        <w:t>pre Časť I. predmetu zákazky</w:t>
      </w:r>
    </w:p>
    <w:p w14:paraId="217FDC9C" w14:textId="40BAB424" w:rsidR="004A277E" w:rsidRDefault="004A277E" w:rsidP="004A277E">
      <w:pPr>
        <w:spacing w:after="0" w:line="240" w:lineRule="auto"/>
        <w:ind w:left="1412" w:hanging="1412"/>
        <w:jc w:val="both"/>
        <w:rPr>
          <w:rFonts w:ascii="Nudista" w:eastAsia="Proba Pro" w:hAnsi="Nudista" w:cs="Proba Pro"/>
          <w:bCs/>
          <w:color w:val="000000"/>
          <w:sz w:val="20"/>
          <w:szCs w:val="20"/>
          <w:lang w:eastAsia="sk-SK"/>
        </w:rPr>
      </w:pPr>
      <w:r w:rsidRPr="00A532AB">
        <w:rPr>
          <w:rFonts w:ascii="Nudista" w:eastAsia="Proba Pro" w:hAnsi="Nudista" w:cs="Proba Pro"/>
          <w:bCs/>
          <w:color w:val="000000"/>
          <w:sz w:val="20"/>
          <w:szCs w:val="20"/>
          <w:lang w:eastAsia="sk-SK"/>
        </w:rPr>
        <w:t xml:space="preserve">Príloha č. B.2 </w:t>
      </w:r>
      <w:r w:rsidRPr="00A532AB">
        <w:rPr>
          <w:rFonts w:ascii="Nudista" w:eastAsia="Proba Pro" w:hAnsi="Nudista" w:cs="Proba Pro"/>
          <w:bCs/>
          <w:color w:val="000000"/>
          <w:sz w:val="20"/>
          <w:szCs w:val="20"/>
          <w:lang w:eastAsia="sk-SK"/>
        </w:rPr>
        <w:tab/>
        <w:t>Podrobná špecifikácia predmetu zákazky pre Časť II. predmetu zákazky</w:t>
      </w:r>
    </w:p>
    <w:p w14:paraId="559D9AF9" w14:textId="57220A62" w:rsidR="00B91581" w:rsidRPr="00A532AB" w:rsidRDefault="00B91581" w:rsidP="004A277E">
      <w:pPr>
        <w:spacing w:after="0" w:line="240" w:lineRule="auto"/>
        <w:ind w:left="1412" w:hanging="1412"/>
        <w:jc w:val="both"/>
        <w:rPr>
          <w:rFonts w:ascii="Nudista" w:eastAsia="Proba Pro" w:hAnsi="Nudista" w:cs="Proba Pro"/>
          <w:bCs/>
          <w:color w:val="000000"/>
          <w:sz w:val="20"/>
          <w:szCs w:val="20"/>
          <w:lang w:eastAsia="sk-SK"/>
        </w:rPr>
      </w:pPr>
      <w:r w:rsidRPr="00B91581">
        <w:rPr>
          <w:rFonts w:ascii="Nudista" w:eastAsia="Proba Pro" w:hAnsi="Nudista" w:cs="Proba Pro"/>
          <w:bCs/>
          <w:color w:val="000000"/>
          <w:sz w:val="20"/>
          <w:szCs w:val="20"/>
          <w:lang w:eastAsia="sk-SK"/>
        </w:rPr>
        <w:t>Príloha č. B.3</w:t>
      </w:r>
      <w:r w:rsidRPr="00B91581">
        <w:rPr>
          <w:rFonts w:ascii="Nudista" w:eastAsia="Proba Pro" w:hAnsi="Nudista" w:cs="Proba Pro"/>
          <w:bCs/>
          <w:color w:val="000000"/>
          <w:sz w:val="20"/>
          <w:szCs w:val="20"/>
          <w:lang w:eastAsia="sk-SK"/>
        </w:rPr>
        <w:tab/>
        <w:t xml:space="preserve">Architektúra systému - </w:t>
      </w:r>
      <w:proofErr w:type="spellStart"/>
      <w:r w:rsidRPr="00B91581">
        <w:rPr>
          <w:rFonts w:ascii="Nudista" w:eastAsia="Proba Pro" w:hAnsi="Nudista" w:cs="Proba Pro"/>
          <w:bCs/>
          <w:color w:val="000000"/>
          <w:sz w:val="20"/>
          <w:szCs w:val="20"/>
          <w:lang w:eastAsia="sk-SK"/>
        </w:rPr>
        <w:t>Smart</w:t>
      </w:r>
      <w:proofErr w:type="spellEnd"/>
      <w:r w:rsidRPr="00B91581">
        <w:rPr>
          <w:rFonts w:ascii="Nudista" w:eastAsia="Proba Pro" w:hAnsi="Nudista" w:cs="Proba Pro"/>
          <w:bCs/>
          <w:color w:val="000000"/>
          <w:sz w:val="20"/>
          <w:szCs w:val="20"/>
          <w:lang w:eastAsia="sk-SK"/>
        </w:rPr>
        <w:t xml:space="preserve"> City</w:t>
      </w:r>
    </w:p>
    <w:p w14:paraId="29F557F8" w14:textId="52EA7EF9" w:rsidR="004A277E" w:rsidRPr="00A532AB" w:rsidRDefault="004A277E" w:rsidP="00F12707">
      <w:pPr>
        <w:spacing w:after="0" w:line="240" w:lineRule="auto"/>
        <w:ind w:left="1412" w:hanging="1412"/>
        <w:jc w:val="both"/>
        <w:rPr>
          <w:rFonts w:ascii="Nudista" w:eastAsia="Proba Pro" w:hAnsi="Nudista" w:cs="Proba Pro"/>
          <w:bCs/>
          <w:color w:val="000000"/>
          <w:sz w:val="20"/>
          <w:szCs w:val="20"/>
          <w:lang w:eastAsia="sk-SK"/>
        </w:rPr>
      </w:pPr>
    </w:p>
    <w:p w14:paraId="24EE7C4E" w14:textId="62508E39" w:rsidR="00B50F37" w:rsidRPr="00A532AB" w:rsidRDefault="00B50F37" w:rsidP="004A277E">
      <w:pPr>
        <w:spacing w:after="0" w:line="240" w:lineRule="auto"/>
        <w:ind w:left="1412" w:hanging="1412"/>
        <w:jc w:val="both"/>
        <w:rPr>
          <w:rFonts w:ascii="Nudista" w:eastAsia="Proba Pro" w:hAnsi="Nudista" w:cs="Proba Pro"/>
          <w:bCs/>
          <w:color w:val="000000"/>
          <w:sz w:val="20"/>
          <w:szCs w:val="20"/>
          <w:lang w:eastAsia="sk-SK"/>
        </w:rPr>
      </w:pPr>
      <w:r w:rsidRPr="00A532AB">
        <w:rPr>
          <w:rFonts w:ascii="Nudista" w:eastAsia="Proba Pro" w:hAnsi="Nudista" w:cs="Proba Pro"/>
          <w:bCs/>
          <w:color w:val="000000"/>
          <w:sz w:val="20"/>
          <w:szCs w:val="20"/>
          <w:lang w:eastAsia="sk-SK"/>
        </w:rPr>
        <w:t xml:space="preserve">Príloha č. C.1 </w:t>
      </w:r>
      <w:r w:rsidRPr="00A532AB">
        <w:rPr>
          <w:rFonts w:ascii="Nudista" w:eastAsia="Proba Pro" w:hAnsi="Nudista" w:cs="Proba Pro"/>
          <w:bCs/>
          <w:color w:val="000000"/>
          <w:sz w:val="20"/>
          <w:szCs w:val="20"/>
          <w:lang w:eastAsia="sk-SK"/>
        </w:rPr>
        <w:tab/>
        <w:t xml:space="preserve">Návrh uchádzača na plnenie kritéria </w:t>
      </w:r>
    </w:p>
    <w:p w14:paraId="6C237D85" w14:textId="122AE164" w:rsidR="00B50F37" w:rsidRPr="00A532AB" w:rsidRDefault="00B50F37" w:rsidP="004A277E">
      <w:pPr>
        <w:spacing w:after="0" w:line="240" w:lineRule="auto"/>
        <w:ind w:left="1412" w:hanging="1412"/>
        <w:jc w:val="both"/>
        <w:rPr>
          <w:rFonts w:ascii="Nudista" w:eastAsia="Proba Pro" w:hAnsi="Nudista" w:cs="Proba Pro"/>
          <w:bCs/>
          <w:color w:val="000000"/>
          <w:sz w:val="20"/>
          <w:szCs w:val="20"/>
          <w:lang w:eastAsia="sk-SK"/>
        </w:rPr>
      </w:pPr>
      <w:r w:rsidRPr="00A532AB">
        <w:rPr>
          <w:rFonts w:ascii="Nudista" w:eastAsia="Proba Pro" w:hAnsi="Nudista" w:cs="Proba Pro"/>
          <w:bCs/>
          <w:color w:val="000000"/>
          <w:sz w:val="20"/>
          <w:szCs w:val="20"/>
          <w:lang w:eastAsia="sk-SK"/>
        </w:rPr>
        <w:t>Príloha č. C.2</w:t>
      </w:r>
      <w:r w:rsidRPr="00A532AB">
        <w:rPr>
          <w:rFonts w:ascii="Nudista" w:eastAsia="Proba Pro" w:hAnsi="Nudista" w:cs="Proba Pro"/>
          <w:bCs/>
          <w:color w:val="000000"/>
          <w:sz w:val="20"/>
          <w:szCs w:val="20"/>
          <w:lang w:eastAsia="sk-SK"/>
        </w:rPr>
        <w:tab/>
        <w:t>Cenová tabuľka</w:t>
      </w:r>
      <w:r w:rsidR="004A277E" w:rsidRPr="00A532AB">
        <w:rPr>
          <w:rFonts w:ascii="Nudista" w:eastAsia="Proba Pro" w:hAnsi="Nudista" w:cs="Proba Pro"/>
          <w:bCs/>
          <w:color w:val="000000"/>
          <w:sz w:val="20"/>
          <w:szCs w:val="20"/>
          <w:lang w:eastAsia="sk-SK"/>
        </w:rPr>
        <w:t xml:space="preserve"> pre Časť I. predmetu zákazky</w:t>
      </w:r>
    </w:p>
    <w:p w14:paraId="5A217656" w14:textId="1B47777B" w:rsidR="004A277E" w:rsidRPr="00A532AB" w:rsidRDefault="004A277E" w:rsidP="004A277E">
      <w:pPr>
        <w:spacing w:after="0" w:line="240" w:lineRule="auto"/>
        <w:ind w:left="1412" w:hanging="1412"/>
        <w:jc w:val="both"/>
        <w:rPr>
          <w:rFonts w:ascii="Nudista" w:eastAsia="Proba Pro" w:hAnsi="Nudista" w:cs="Proba Pro"/>
          <w:bCs/>
          <w:color w:val="000000"/>
          <w:sz w:val="20"/>
          <w:szCs w:val="20"/>
          <w:lang w:eastAsia="sk-SK"/>
        </w:rPr>
      </w:pPr>
      <w:r w:rsidRPr="00A532AB">
        <w:rPr>
          <w:rFonts w:ascii="Nudista" w:eastAsia="Proba Pro" w:hAnsi="Nudista" w:cs="Proba Pro"/>
          <w:bCs/>
          <w:color w:val="000000"/>
          <w:sz w:val="20"/>
          <w:szCs w:val="20"/>
          <w:lang w:eastAsia="sk-SK"/>
        </w:rPr>
        <w:t>Príloha č. C.3</w:t>
      </w:r>
      <w:r w:rsidRPr="00A532AB">
        <w:rPr>
          <w:rFonts w:ascii="Nudista" w:eastAsia="Proba Pro" w:hAnsi="Nudista" w:cs="Proba Pro"/>
          <w:bCs/>
          <w:color w:val="000000"/>
          <w:sz w:val="20"/>
          <w:szCs w:val="20"/>
          <w:lang w:eastAsia="sk-SK"/>
        </w:rPr>
        <w:tab/>
        <w:t>Cenová tabuľka pre Časť II. predmetu zákazky</w:t>
      </w:r>
    </w:p>
    <w:p w14:paraId="73C2B3BA" w14:textId="77777777" w:rsidR="00A60AD9" w:rsidRPr="00A532AB" w:rsidRDefault="00A60AD9" w:rsidP="004A277E">
      <w:pPr>
        <w:spacing w:after="0" w:line="240" w:lineRule="auto"/>
        <w:jc w:val="both"/>
        <w:rPr>
          <w:rFonts w:ascii="Nudista" w:eastAsia="Proba Pro" w:hAnsi="Nudista" w:cs="Proba Pro"/>
          <w:bCs/>
          <w:color w:val="000000"/>
          <w:sz w:val="20"/>
          <w:szCs w:val="20"/>
          <w:lang w:eastAsia="sk-SK"/>
        </w:rPr>
      </w:pPr>
    </w:p>
    <w:p w14:paraId="28935892" w14:textId="413ADBC4" w:rsidR="00B50F37" w:rsidRPr="00A532AB" w:rsidRDefault="00B50F37" w:rsidP="004A277E">
      <w:pPr>
        <w:spacing w:after="0" w:line="240" w:lineRule="auto"/>
        <w:jc w:val="both"/>
        <w:rPr>
          <w:rFonts w:ascii="Nudista" w:eastAsia="Proba Pro" w:hAnsi="Nudista" w:cs="Proba Pro"/>
          <w:bCs/>
          <w:color w:val="000000"/>
          <w:sz w:val="20"/>
          <w:szCs w:val="20"/>
          <w:lang w:eastAsia="sk-SK"/>
        </w:rPr>
      </w:pPr>
      <w:r w:rsidRPr="00A532AB">
        <w:rPr>
          <w:rFonts w:ascii="Nudista" w:eastAsia="Proba Pro" w:hAnsi="Nudista" w:cs="Proba Pro"/>
          <w:bCs/>
          <w:color w:val="000000"/>
          <w:sz w:val="20"/>
          <w:szCs w:val="20"/>
          <w:lang w:eastAsia="sk-SK"/>
        </w:rPr>
        <w:t xml:space="preserve">Príloha č. </w:t>
      </w:r>
      <w:r w:rsidR="0089136E" w:rsidRPr="00A532AB">
        <w:rPr>
          <w:rFonts w:ascii="Nudista" w:eastAsia="Proba Pro" w:hAnsi="Nudista" w:cs="Proba Pro"/>
          <w:bCs/>
          <w:color w:val="000000"/>
          <w:sz w:val="20"/>
          <w:szCs w:val="20"/>
          <w:lang w:eastAsia="sk-SK"/>
        </w:rPr>
        <w:t>E</w:t>
      </w:r>
      <w:r w:rsidRPr="00A532AB">
        <w:rPr>
          <w:rFonts w:ascii="Nudista" w:eastAsia="Proba Pro" w:hAnsi="Nudista" w:cs="Proba Pro"/>
          <w:bCs/>
          <w:color w:val="000000"/>
          <w:sz w:val="20"/>
          <w:szCs w:val="20"/>
          <w:lang w:eastAsia="sk-SK"/>
        </w:rPr>
        <w:t xml:space="preserve">.1 </w:t>
      </w:r>
      <w:r w:rsidRPr="00A532AB">
        <w:rPr>
          <w:rFonts w:ascii="Nudista" w:eastAsia="Proba Pro" w:hAnsi="Nudista" w:cs="Proba Pro"/>
          <w:bCs/>
          <w:color w:val="000000"/>
          <w:sz w:val="20"/>
          <w:szCs w:val="20"/>
          <w:lang w:eastAsia="sk-SK"/>
        </w:rPr>
        <w:tab/>
      </w:r>
      <w:r w:rsidR="00A60AD9" w:rsidRPr="00A532AB">
        <w:rPr>
          <w:rFonts w:ascii="Nudista" w:eastAsia="Proba Pro" w:hAnsi="Nudista" w:cs="Proba Pro"/>
          <w:bCs/>
          <w:color w:val="000000"/>
          <w:sz w:val="20"/>
          <w:szCs w:val="20"/>
          <w:lang w:eastAsia="sk-SK"/>
        </w:rPr>
        <w:t>Zmluva o dielo</w:t>
      </w:r>
      <w:r w:rsidR="004A277E" w:rsidRPr="00A532AB">
        <w:rPr>
          <w:rFonts w:ascii="Nudista" w:eastAsia="Proba Pro" w:hAnsi="Nudista" w:cs="Proba Pro"/>
          <w:bCs/>
          <w:color w:val="000000"/>
          <w:sz w:val="20"/>
          <w:szCs w:val="20"/>
          <w:lang w:eastAsia="sk-SK"/>
        </w:rPr>
        <w:t xml:space="preserve"> pre Časť I. predmetu zákazky</w:t>
      </w:r>
    </w:p>
    <w:p w14:paraId="4CB15BC5" w14:textId="60E3066C" w:rsidR="004A277E" w:rsidRPr="00A532AB" w:rsidRDefault="004A277E" w:rsidP="004A277E">
      <w:pPr>
        <w:spacing w:after="0" w:line="240" w:lineRule="auto"/>
        <w:jc w:val="both"/>
        <w:rPr>
          <w:rFonts w:ascii="Nudista" w:eastAsia="Proba Pro" w:hAnsi="Nudista" w:cs="Proba Pro"/>
          <w:bCs/>
          <w:color w:val="000000"/>
          <w:sz w:val="20"/>
          <w:szCs w:val="20"/>
          <w:lang w:eastAsia="sk-SK"/>
        </w:rPr>
      </w:pPr>
      <w:r w:rsidRPr="00A532AB">
        <w:rPr>
          <w:rFonts w:ascii="Nudista" w:eastAsia="Proba Pro" w:hAnsi="Nudista" w:cs="Proba Pro"/>
          <w:bCs/>
          <w:color w:val="000000"/>
          <w:sz w:val="20"/>
          <w:szCs w:val="20"/>
          <w:lang w:eastAsia="sk-SK"/>
        </w:rPr>
        <w:t xml:space="preserve">Príloha č. E.2 </w:t>
      </w:r>
      <w:r w:rsidRPr="00A532AB">
        <w:rPr>
          <w:rFonts w:ascii="Nudista" w:eastAsia="Proba Pro" w:hAnsi="Nudista" w:cs="Proba Pro"/>
          <w:bCs/>
          <w:color w:val="000000"/>
          <w:sz w:val="20"/>
          <w:szCs w:val="20"/>
          <w:lang w:eastAsia="sk-SK"/>
        </w:rPr>
        <w:tab/>
      </w:r>
      <w:r w:rsidR="00A60AD9" w:rsidRPr="00A532AB">
        <w:rPr>
          <w:rFonts w:ascii="Nudista" w:eastAsia="Proba Pro" w:hAnsi="Nudista" w:cs="Proba Pro"/>
          <w:bCs/>
          <w:color w:val="000000"/>
          <w:sz w:val="20"/>
          <w:szCs w:val="20"/>
          <w:lang w:eastAsia="sk-SK"/>
        </w:rPr>
        <w:t>Zmluva dodávku softvérového diela</w:t>
      </w:r>
      <w:r w:rsidRPr="00A532AB">
        <w:rPr>
          <w:rFonts w:ascii="Nudista" w:eastAsia="Proba Pro" w:hAnsi="Nudista" w:cs="Proba Pro"/>
          <w:bCs/>
          <w:color w:val="000000"/>
          <w:sz w:val="20"/>
          <w:szCs w:val="20"/>
          <w:lang w:eastAsia="sk-SK"/>
        </w:rPr>
        <w:t xml:space="preserve"> pre Časť II. predmetu zákazky</w:t>
      </w:r>
    </w:p>
    <w:p w14:paraId="426837BF" w14:textId="77777777" w:rsidR="004A277E" w:rsidRPr="00A532AB" w:rsidRDefault="004A277E" w:rsidP="004A277E">
      <w:pPr>
        <w:spacing w:after="0" w:line="240" w:lineRule="auto"/>
        <w:jc w:val="both"/>
        <w:rPr>
          <w:rFonts w:ascii="Nudista" w:eastAsia="Proba Pro" w:hAnsi="Nudista" w:cs="Proba Pro"/>
          <w:bCs/>
          <w:color w:val="000000"/>
          <w:sz w:val="20"/>
          <w:szCs w:val="20"/>
          <w:lang w:eastAsia="sk-SK"/>
        </w:rPr>
      </w:pPr>
    </w:p>
    <w:p w14:paraId="05F1A8FF" w14:textId="56DEF2E4" w:rsidR="00D320EC" w:rsidRPr="00A532AB" w:rsidRDefault="00D320EC" w:rsidP="00E83DC7">
      <w:pPr>
        <w:spacing w:after="0" w:line="240" w:lineRule="auto"/>
        <w:jc w:val="both"/>
        <w:rPr>
          <w:rFonts w:ascii="Nudista" w:eastAsia="PT Serif" w:hAnsi="Nudista" w:cs="Arial"/>
          <w:bCs/>
          <w:color w:val="000000"/>
          <w:sz w:val="20"/>
          <w:szCs w:val="20"/>
          <w:lang w:eastAsia="sk-SK"/>
        </w:rPr>
      </w:pPr>
    </w:p>
    <w:p w14:paraId="42190718" w14:textId="77777777" w:rsidR="004A277E" w:rsidRPr="00A532AB" w:rsidRDefault="004A277E" w:rsidP="00E83DC7">
      <w:pPr>
        <w:spacing w:after="0" w:line="240" w:lineRule="auto"/>
        <w:jc w:val="both"/>
        <w:rPr>
          <w:rFonts w:ascii="Nudista" w:eastAsia="PT Serif" w:hAnsi="Nudista" w:cs="Arial"/>
          <w:bCs/>
          <w:color w:val="000000"/>
          <w:sz w:val="20"/>
          <w:szCs w:val="20"/>
          <w:lang w:eastAsia="sk-SK"/>
        </w:rPr>
      </w:pPr>
    </w:p>
    <w:bookmarkEnd w:id="204"/>
    <w:p w14:paraId="3309E043" w14:textId="763FA740" w:rsidR="00A07BB7" w:rsidRPr="00A532AB" w:rsidRDefault="00A07BB7" w:rsidP="00E83DC7">
      <w:pPr>
        <w:spacing w:after="0" w:line="240" w:lineRule="auto"/>
        <w:rPr>
          <w:rFonts w:ascii="Nudista" w:hAnsi="Nudista"/>
          <w:sz w:val="20"/>
          <w:szCs w:val="20"/>
        </w:rPr>
      </w:pPr>
    </w:p>
    <w:p w14:paraId="03003053" w14:textId="1ED7D7B1" w:rsidR="00AD022F" w:rsidRPr="00A532AB" w:rsidRDefault="00AD022F" w:rsidP="00AD022F">
      <w:pPr>
        <w:rPr>
          <w:rFonts w:ascii="Nudista" w:hAnsi="Nudista"/>
          <w:sz w:val="20"/>
          <w:szCs w:val="20"/>
        </w:rPr>
      </w:pPr>
    </w:p>
    <w:p w14:paraId="597A6CC1" w14:textId="48AAFE95" w:rsidR="00AD022F" w:rsidRPr="00A532AB" w:rsidRDefault="00AD022F" w:rsidP="00AD022F">
      <w:pPr>
        <w:rPr>
          <w:rFonts w:ascii="Nudista" w:hAnsi="Nudista"/>
          <w:sz w:val="20"/>
          <w:szCs w:val="20"/>
        </w:rPr>
      </w:pPr>
    </w:p>
    <w:p w14:paraId="62F56521" w14:textId="7B359C5E" w:rsidR="00AD022F" w:rsidRPr="00A532AB" w:rsidRDefault="00AD022F" w:rsidP="00AD022F">
      <w:pPr>
        <w:rPr>
          <w:rFonts w:ascii="Nudista" w:hAnsi="Nudista"/>
          <w:sz w:val="20"/>
          <w:szCs w:val="20"/>
        </w:rPr>
      </w:pPr>
    </w:p>
    <w:p w14:paraId="52BCCC3E" w14:textId="2FF4375F" w:rsidR="00AD022F" w:rsidRPr="00A532AB" w:rsidRDefault="00AD022F" w:rsidP="00AD022F">
      <w:pPr>
        <w:rPr>
          <w:rFonts w:ascii="Nudista" w:hAnsi="Nudista"/>
          <w:sz w:val="20"/>
          <w:szCs w:val="20"/>
        </w:rPr>
      </w:pPr>
    </w:p>
    <w:p w14:paraId="46FD10FA" w14:textId="75811C03" w:rsidR="00AD022F" w:rsidRPr="00A532AB" w:rsidRDefault="00AD022F" w:rsidP="00AD022F">
      <w:pPr>
        <w:rPr>
          <w:rFonts w:ascii="Nudista" w:hAnsi="Nudista"/>
          <w:sz w:val="20"/>
          <w:szCs w:val="20"/>
        </w:rPr>
      </w:pPr>
    </w:p>
    <w:p w14:paraId="751C8D15" w14:textId="635D5158" w:rsidR="00AD022F" w:rsidRPr="00A532AB" w:rsidRDefault="00AD022F" w:rsidP="00AD022F">
      <w:pPr>
        <w:rPr>
          <w:rFonts w:ascii="Nudista" w:hAnsi="Nudista"/>
          <w:sz w:val="20"/>
          <w:szCs w:val="20"/>
        </w:rPr>
      </w:pPr>
    </w:p>
    <w:p w14:paraId="0E067A68" w14:textId="2992AEAA" w:rsidR="00AD022F" w:rsidRPr="00A532AB" w:rsidRDefault="00AD022F" w:rsidP="00AD022F">
      <w:pPr>
        <w:rPr>
          <w:rFonts w:ascii="Nudista" w:hAnsi="Nudista"/>
          <w:sz w:val="20"/>
          <w:szCs w:val="20"/>
        </w:rPr>
      </w:pPr>
    </w:p>
    <w:p w14:paraId="7B438326" w14:textId="680B4F60" w:rsidR="00AD022F" w:rsidRPr="00A532AB" w:rsidRDefault="00AD022F" w:rsidP="00AD022F">
      <w:pPr>
        <w:rPr>
          <w:rFonts w:ascii="Nudista" w:hAnsi="Nudista"/>
          <w:sz w:val="20"/>
          <w:szCs w:val="20"/>
        </w:rPr>
      </w:pPr>
    </w:p>
    <w:p w14:paraId="14F0F869" w14:textId="7B768226" w:rsidR="00AD022F" w:rsidRPr="00A532AB" w:rsidRDefault="00AD022F" w:rsidP="00AD022F">
      <w:pPr>
        <w:rPr>
          <w:rFonts w:ascii="Nudista" w:hAnsi="Nudista"/>
          <w:sz w:val="20"/>
          <w:szCs w:val="20"/>
        </w:rPr>
      </w:pPr>
    </w:p>
    <w:p w14:paraId="0C6BD9E1" w14:textId="209239C6" w:rsidR="00AD022F" w:rsidRPr="00A532AB" w:rsidRDefault="00AD022F" w:rsidP="00AD022F">
      <w:pPr>
        <w:rPr>
          <w:rFonts w:ascii="Nudista" w:hAnsi="Nudista"/>
          <w:sz w:val="20"/>
          <w:szCs w:val="20"/>
        </w:rPr>
      </w:pPr>
    </w:p>
    <w:p w14:paraId="24BF1AC7" w14:textId="52730076" w:rsidR="00AD022F" w:rsidRPr="00A532AB" w:rsidRDefault="00AD022F" w:rsidP="00AD022F">
      <w:pPr>
        <w:rPr>
          <w:rFonts w:ascii="Nudista" w:hAnsi="Nudista"/>
          <w:sz w:val="20"/>
          <w:szCs w:val="20"/>
        </w:rPr>
      </w:pPr>
    </w:p>
    <w:p w14:paraId="20E5833D" w14:textId="1FE882DE" w:rsidR="00AD022F" w:rsidRPr="00A532AB" w:rsidRDefault="00AD022F" w:rsidP="00AD022F">
      <w:pPr>
        <w:rPr>
          <w:rFonts w:ascii="Nudista" w:hAnsi="Nudista"/>
          <w:sz w:val="20"/>
          <w:szCs w:val="20"/>
        </w:rPr>
      </w:pPr>
    </w:p>
    <w:p w14:paraId="35F151F8" w14:textId="05E27056" w:rsidR="00AD022F" w:rsidRPr="00A532AB" w:rsidRDefault="00AD022F" w:rsidP="00AD022F">
      <w:pPr>
        <w:rPr>
          <w:rFonts w:ascii="Nudista" w:hAnsi="Nudista"/>
          <w:sz w:val="20"/>
          <w:szCs w:val="20"/>
        </w:rPr>
      </w:pPr>
    </w:p>
    <w:p w14:paraId="5AFC5388" w14:textId="1D1D5C67" w:rsidR="00AD022F" w:rsidRPr="00A532AB" w:rsidRDefault="00AD022F" w:rsidP="00AD022F">
      <w:pPr>
        <w:rPr>
          <w:rFonts w:ascii="Nudista" w:hAnsi="Nudista"/>
          <w:sz w:val="20"/>
          <w:szCs w:val="20"/>
        </w:rPr>
      </w:pPr>
    </w:p>
    <w:p w14:paraId="0A6EA6A6" w14:textId="51FBEFDE" w:rsidR="00AD022F" w:rsidRPr="00A532AB" w:rsidRDefault="00AD022F" w:rsidP="00AD022F">
      <w:pPr>
        <w:rPr>
          <w:rFonts w:ascii="Nudista" w:hAnsi="Nudista"/>
          <w:sz w:val="20"/>
          <w:szCs w:val="20"/>
        </w:rPr>
      </w:pPr>
    </w:p>
    <w:p w14:paraId="492DEF04" w14:textId="02373E5B" w:rsidR="00AD022F" w:rsidRPr="00A532AB" w:rsidRDefault="00AD022F" w:rsidP="00AD022F">
      <w:pPr>
        <w:rPr>
          <w:rFonts w:ascii="Nudista" w:hAnsi="Nudista"/>
          <w:sz w:val="20"/>
          <w:szCs w:val="20"/>
        </w:rPr>
      </w:pPr>
    </w:p>
    <w:p w14:paraId="4630F452" w14:textId="13B38F30" w:rsidR="00AD022F" w:rsidRPr="00A532AB" w:rsidRDefault="00AD022F" w:rsidP="00AD022F">
      <w:pPr>
        <w:tabs>
          <w:tab w:val="left" w:pos="8232"/>
        </w:tabs>
        <w:rPr>
          <w:rFonts w:ascii="Nudista" w:hAnsi="Nudista"/>
          <w:sz w:val="20"/>
          <w:szCs w:val="20"/>
        </w:rPr>
      </w:pPr>
    </w:p>
    <w:sectPr w:rsidR="00AD022F" w:rsidRPr="00A532AB"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2CDEC" w14:textId="77777777" w:rsidR="00E757D6" w:rsidRDefault="00E757D6" w:rsidP="00202385">
      <w:r>
        <w:separator/>
      </w:r>
    </w:p>
  </w:endnote>
  <w:endnote w:type="continuationSeparator" w:id="0">
    <w:p w14:paraId="4E75CC4E" w14:textId="77777777" w:rsidR="00E757D6" w:rsidRDefault="00E757D6" w:rsidP="00202385">
      <w:r>
        <w:continuationSeparator/>
      </w:r>
    </w:p>
  </w:endnote>
  <w:endnote w:type="continuationNotice" w:id="1">
    <w:p w14:paraId="60673D6D" w14:textId="77777777" w:rsidR="00E757D6" w:rsidRDefault="00E757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udista">
    <w:panose1 w:val="02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T Serif">
    <w:altName w:val="PT Serif"/>
    <w:charset w:val="00"/>
    <w:family w:val="roman"/>
    <w:pitch w:val="variable"/>
    <w:sig w:usb0="A00002EF" w:usb1="5000204B" w:usb2="00000000" w:usb3="00000000" w:csb0="00000097" w:csb1="00000000"/>
  </w:font>
  <w:font w:name="bill corporate narrow medium">
    <w:altName w:val="Trebuchet MS"/>
    <w:charset w:val="00"/>
    <w:family w:val="auto"/>
    <w:pitch w:val="variable"/>
    <w:sig w:usb0="00000007" w:usb1="00000000" w:usb2="00000000" w:usb3="00000000" w:csb0="00000093" w:csb1="00000000"/>
  </w:font>
  <w:font w:name="Georgia">
    <w:panose1 w:val="02040502050405020303"/>
    <w:charset w:val="00"/>
    <w:family w:val="roman"/>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vinion">
    <w:altName w:val="Times New Roman"/>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E757D6" w:rsidRDefault="00E757D6">
    <w:pPr>
      <w:tabs>
        <w:tab w:val="center" w:pos="4536"/>
        <w:tab w:val="right" w:pos="9072"/>
      </w:tabs>
      <w:jc w:val="right"/>
      <w:rPr>
        <w:color w:val="000000"/>
        <w:szCs w:val="16"/>
      </w:rPr>
    </w:pPr>
  </w:p>
  <w:p w14:paraId="55C148B1" w14:textId="77777777" w:rsidR="00E757D6" w:rsidRDefault="00E757D6">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79A9" w14:textId="66CCCF18" w:rsidR="00E757D6" w:rsidRDefault="00E757D6" w:rsidP="00A60139">
    <w:pPr>
      <w:tabs>
        <w:tab w:val="center" w:pos="4536"/>
        <w:tab w:val="right" w:pos="9072"/>
      </w:tabs>
      <w:ind w:left="-1134" w:right="360"/>
      <w:rPr>
        <w:color w:val="000000"/>
        <w:szCs w:val="16"/>
      </w:rPr>
    </w:pPr>
    <w:r>
      <w:rPr>
        <w:noProof/>
        <w:lang w:eastAsia="sk-SK"/>
      </w:rPr>
      <mc:AlternateContent>
        <mc:Choice Requires="wps">
          <w:drawing>
            <wp:anchor distT="0" distB="0" distL="114300" distR="114300" simplePos="0" relativeHeight="251656704" behindDoc="0" locked="0" layoutInCell="1" allowOverlap="1" wp14:anchorId="31CCCCE9" wp14:editId="3C5A19DB">
              <wp:simplePos x="0" y="0"/>
              <wp:positionH relativeFrom="margin">
                <wp:posOffset>410646</wp:posOffset>
              </wp:positionH>
              <wp:positionV relativeFrom="paragraph">
                <wp:posOffset>-41417</wp:posOffset>
              </wp:positionV>
              <wp:extent cx="4743450" cy="511810"/>
              <wp:effectExtent l="0" t="0" r="0" b="254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118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AAD8C8D" w14:textId="77777777" w:rsidR="003E3DAD" w:rsidRPr="006F26B3" w:rsidRDefault="003E3DAD" w:rsidP="003E3DAD">
                          <w:pPr>
                            <w:spacing w:after="0" w:line="240" w:lineRule="auto"/>
                            <w:jc w:val="center"/>
                            <w:rPr>
                              <w:rFonts w:ascii="Nudista" w:hAnsi="Nudista"/>
                              <w:b/>
                              <w:sz w:val="16"/>
                              <w:szCs w:val="16"/>
                            </w:rPr>
                          </w:pPr>
                          <w:r w:rsidRPr="003E3DAD">
                            <w:rPr>
                              <w:rFonts w:ascii="Nudista" w:hAnsi="Nudista"/>
                              <w:b/>
                              <w:sz w:val="16"/>
                              <w:szCs w:val="16"/>
                            </w:rPr>
                            <w:t>Mesto Nesvady</w:t>
                          </w:r>
                          <w:r>
                            <w:rPr>
                              <w:rFonts w:ascii="Nudista" w:hAnsi="Nudista"/>
                              <w:b/>
                              <w:sz w:val="16"/>
                              <w:szCs w:val="16"/>
                            </w:rPr>
                            <w:t xml:space="preserve">, </w:t>
                          </w:r>
                          <w:r w:rsidRPr="003E3DAD">
                            <w:rPr>
                              <w:rFonts w:ascii="Nudista" w:hAnsi="Nudista"/>
                              <w:b/>
                              <w:sz w:val="16"/>
                              <w:szCs w:val="16"/>
                            </w:rPr>
                            <w:t>Obchodná 233/23, 946 51 Nesvady</w:t>
                          </w:r>
                          <w:r>
                            <w:rPr>
                              <w:rFonts w:ascii="Nudista" w:hAnsi="Nudista"/>
                              <w:b/>
                              <w:sz w:val="16"/>
                              <w:szCs w:val="16"/>
                            </w:rPr>
                            <w:t>, IČO: 00 306 606</w:t>
                          </w:r>
                        </w:p>
                        <w:p w14:paraId="6EF600B8" w14:textId="77777777" w:rsidR="003E3DAD" w:rsidRPr="006F26B3" w:rsidRDefault="003E3DAD" w:rsidP="003E3DAD">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Pr>
                              <w:rFonts w:ascii="Nudista" w:hAnsi="Nudista"/>
                              <w:sz w:val="16"/>
                              <w:szCs w:val="16"/>
                            </w:rPr>
                            <w:t>Moderné technológie – Nesvady na ceste SMART</w:t>
                          </w:r>
                        </w:p>
                        <w:p w14:paraId="6DB6AF69" w14:textId="29CD1730" w:rsidR="00E757D6" w:rsidRPr="006F26B3" w:rsidRDefault="00E757D6" w:rsidP="00931A14">
                          <w:pPr>
                            <w:spacing w:after="0" w:line="240" w:lineRule="auto"/>
                            <w:jc w:val="center"/>
                            <w:rPr>
                              <w:rFonts w:ascii="Nudista" w:hAnsi="Nudista"/>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1CCCCE9" id="_x0000_t202" coordsize="21600,21600" o:spt="202" path="m,l,21600r21600,l21600,xe">
              <v:stroke joinstyle="miter"/>
              <v:path gradientshapeok="t" o:connecttype="rect"/>
            </v:shapetype>
            <v:shape id="Textové pole 17" o:spid="_x0000_s1026" type="#_x0000_t202" style="position:absolute;left:0;text-align:left;margin-left:32.35pt;margin-top:-3.25pt;width:373.5pt;height:40.3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" filled="f" stroked="f">
              <v:textbox>
                <w:txbxContent>
                  <w:p w14:paraId="7AAD8C8D" w14:textId="77777777" w:rsidR="003E3DAD" w:rsidRPr="006F26B3" w:rsidRDefault="003E3DAD" w:rsidP="003E3DAD">
                    <w:pPr>
                      <w:spacing w:after="0" w:line="240" w:lineRule="auto"/>
                      <w:jc w:val="center"/>
                      <w:rPr>
                        <w:rFonts w:ascii="Nudista" w:hAnsi="Nudista"/>
                        <w:b/>
                        <w:sz w:val="16"/>
                        <w:szCs w:val="16"/>
                      </w:rPr>
                    </w:pPr>
                    <w:r w:rsidRPr="003E3DAD">
                      <w:rPr>
                        <w:rFonts w:ascii="Nudista" w:hAnsi="Nudista"/>
                        <w:b/>
                        <w:sz w:val="16"/>
                        <w:szCs w:val="16"/>
                      </w:rPr>
                      <w:t>Mesto Nesvady</w:t>
                    </w:r>
                    <w:r>
                      <w:rPr>
                        <w:rFonts w:ascii="Nudista" w:hAnsi="Nudista"/>
                        <w:b/>
                        <w:sz w:val="16"/>
                        <w:szCs w:val="16"/>
                      </w:rPr>
                      <w:t xml:space="preserve">, </w:t>
                    </w:r>
                    <w:r w:rsidRPr="003E3DAD">
                      <w:rPr>
                        <w:rFonts w:ascii="Nudista" w:hAnsi="Nudista"/>
                        <w:b/>
                        <w:sz w:val="16"/>
                        <w:szCs w:val="16"/>
                      </w:rPr>
                      <w:t>Obchodná 233/23, 946 51 Nesvady</w:t>
                    </w:r>
                    <w:r>
                      <w:rPr>
                        <w:rFonts w:ascii="Nudista" w:hAnsi="Nudista"/>
                        <w:b/>
                        <w:sz w:val="16"/>
                        <w:szCs w:val="16"/>
                      </w:rPr>
                      <w:t>, IČO: 00 306 606</w:t>
                    </w:r>
                  </w:p>
                  <w:p w14:paraId="6EF600B8" w14:textId="77777777" w:rsidR="003E3DAD" w:rsidRPr="006F26B3" w:rsidRDefault="003E3DAD" w:rsidP="003E3DAD">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Pr>
                        <w:rFonts w:ascii="Nudista" w:hAnsi="Nudista"/>
                        <w:sz w:val="16"/>
                        <w:szCs w:val="16"/>
                      </w:rPr>
                      <w:t>Moderné technológie – Nesvady na ceste SMART</w:t>
                    </w:r>
                  </w:p>
                  <w:p w14:paraId="6DB6AF69" w14:textId="29CD1730" w:rsidR="00E757D6" w:rsidRPr="006F26B3" w:rsidRDefault="00E757D6" w:rsidP="00931A14">
                    <w:pPr>
                      <w:spacing w:after="0" w:line="240" w:lineRule="auto"/>
                      <w:jc w:val="center"/>
                      <w:rPr>
                        <w:rFonts w:ascii="Nudista" w:hAnsi="Nudista"/>
                        <w:sz w:val="16"/>
                        <w:szCs w:val="16"/>
                      </w:rPr>
                    </w:pPr>
                  </w:p>
                </w:txbxContent>
              </v:textbox>
              <w10:wrap anchorx="margin"/>
            </v:shape>
          </w:pict>
        </mc:Fallback>
      </mc:AlternateContent>
    </w:r>
    <w:r>
      <w:rPr>
        <w:noProof/>
        <w:color w:val="000000"/>
        <w:szCs w:val="16"/>
      </w:rPr>
      <w:drawing>
        <wp:inline distT="0" distB="0" distL="0" distR="0" wp14:anchorId="78D1C792" wp14:editId="22E22401">
          <wp:extent cx="892454" cy="267446"/>
          <wp:effectExtent l="0" t="0" r="0" b="0"/>
          <wp:docPr id="6" name="Obrázok 6"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695BA" w14:textId="69E9C801" w:rsidR="00E757D6" w:rsidRDefault="00E757D6">
    <w:pPr>
      <w:tabs>
        <w:tab w:val="center" w:pos="4536"/>
        <w:tab w:val="right" w:pos="9072"/>
      </w:tabs>
      <w:ind w:right="360"/>
      <w:rPr>
        <w:color w:val="000000"/>
        <w:szCs w:val="16"/>
      </w:rPr>
    </w:pPr>
    <w:r>
      <w:rPr>
        <w:noProof/>
        <w:lang w:eastAsia="sk-SK"/>
      </w:rPr>
      <mc:AlternateContent>
        <mc:Choice Requires="wps">
          <w:drawing>
            <wp:anchor distT="0" distB="0" distL="114300" distR="114300" simplePos="0" relativeHeight="251661824" behindDoc="0" locked="0" layoutInCell="1" allowOverlap="1" wp14:anchorId="6C9AD4FF" wp14:editId="2DD428B8">
              <wp:simplePos x="0" y="0"/>
              <wp:positionH relativeFrom="page">
                <wp:align>center</wp:align>
              </wp:positionH>
              <wp:positionV relativeFrom="paragraph">
                <wp:posOffset>270168</wp:posOffset>
              </wp:positionV>
              <wp:extent cx="4743450" cy="499872"/>
              <wp:effectExtent l="0" t="0" r="0"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9987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E098928" w14:textId="196615E4" w:rsidR="00E757D6" w:rsidRPr="006F26B3" w:rsidRDefault="003E3DAD" w:rsidP="003E3DAD">
                          <w:pPr>
                            <w:spacing w:after="0" w:line="240" w:lineRule="auto"/>
                            <w:jc w:val="center"/>
                            <w:rPr>
                              <w:rFonts w:ascii="Nudista" w:hAnsi="Nudista"/>
                              <w:b/>
                              <w:sz w:val="16"/>
                              <w:szCs w:val="16"/>
                            </w:rPr>
                          </w:pPr>
                          <w:r w:rsidRPr="003E3DAD">
                            <w:rPr>
                              <w:rFonts w:ascii="Nudista" w:hAnsi="Nudista"/>
                              <w:b/>
                              <w:sz w:val="16"/>
                              <w:szCs w:val="16"/>
                            </w:rPr>
                            <w:t>Mesto Nesvady</w:t>
                          </w:r>
                          <w:r>
                            <w:rPr>
                              <w:rFonts w:ascii="Nudista" w:hAnsi="Nudista"/>
                              <w:b/>
                              <w:sz w:val="16"/>
                              <w:szCs w:val="16"/>
                            </w:rPr>
                            <w:t xml:space="preserve">, </w:t>
                          </w:r>
                          <w:r w:rsidRPr="003E3DAD">
                            <w:rPr>
                              <w:rFonts w:ascii="Nudista" w:hAnsi="Nudista"/>
                              <w:b/>
                              <w:sz w:val="16"/>
                              <w:szCs w:val="16"/>
                            </w:rPr>
                            <w:t>Obchodná 233/23, 946 51 Nesvady</w:t>
                          </w:r>
                          <w:r w:rsidR="0060183C">
                            <w:rPr>
                              <w:rFonts w:ascii="Nudista" w:hAnsi="Nudista"/>
                              <w:b/>
                              <w:sz w:val="16"/>
                              <w:szCs w:val="16"/>
                            </w:rPr>
                            <w:t xml:space="preserve">, IČO: </w:t>
                          </w:r>
                          <w:r>
                            <w:rPr>
                              <w:rFonts w:ascii="Nudista" w:hAnsi="Nudista"/>
                              <w:b/>
                              <w:sz w:val="16"/>
                              <w:szCs w:val="16"/>
                            </w:rPr>
                            <w:t>00 306 606</w:t>
                          </w:r>
                        </w:p>
                        <w:p w14:paraId="5EDF9101" w14:textId="7C627842" w:rsidR="00E757D6" w:rsidRPr="006F26B3" w:rsidRDefault="00E757D6"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0060183C">
                            <w:rPr>
                              <w:rFonts w:ascii="Nudista" w:hAnsi="Nudista"/>
                              <w:sz w:val="16"/>
                              <w:szCs w:val="16"/>
                            </w:rPr>
                            <w:t xml:space="preserve">Moderné technológie – </w:t>
                          </w:r>
                          <w:r w:rsidR="003E3DAD">
                            <w:rPr>
                              <w:rFonts w:ascii="Nudista" w:hAnsi="Nudista"/>
                              <w:sz w:val="16"/>
                              <w:szCs w:val="16"/>
                            </w:rPr>
                            <w:t xml:space="preserve">Nesvady </w:t>
                          </w:r>
                          <w:r w:rsidR="0060183C">
                            <w:rPr>
                              <w:rFonts w:ascii="Nudista" w:hAnsi="Nudista"/>
                              <w:sz w:val="16"/>
                              <w:szCs w:val="16"/>
                            </w:rPr>
                            <w:t>na ceste SMART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9AD4FF" id="_x0000_t202" coordsize="21600,21600" o:spt="202" path="m,l,21600r21600,l21600,xe">
              <v:stroke joinstyle="miter"/>
              <v:path gradientshapeok="t" o:connecttype="rect"/>
            </v:shapetype>
            <v:shape id="Textové pole 7" o:spid="_x0000_s1027" type="#_x0000_t202" style="position:absolute;margin-left:0;margin-top:21.25pt;width:373.5pt;height:39.35pt;z-index:25166182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" filled="f" stroked="f">
              <v:textbox>
                <w:txbxContent>
                  <w:p w14:paraId="4E098928" w14:textId="196615E4" w:rsidR="00E757D6" w:rsidRPr="006F26B3" w:rsidRDefault="003E3DAD" w:rsidP="003E3DAD">
                    <w:pPr>
                      <w:spacing w:after="0" w:line="240" w:lineRule="auto"/>
                      <w:jc w:val="center"/>
                      <w:rPr>
                        <w:rFonts w:ascii="Nudista" w:hAnsi="Nudista"/>
                        <w:b/>
                        <w:sz w:val="16"/>
                        <w:szCs w:val="16"/>
                      </w:rPr>
                    </w:pPr>
                    <w:r w:rsidRPr="003E3DAD">
                      <w:rPr>
                        <w:rFonts w:ascii="Nudista" w:hAnsi="Nudista"/>
                        <w:b/>
                        <w:sz w:val="16"/>
                        <w:szCs w:val="16"/>
                      </w:rPr>
                      <w:t>Mesto Nesvady</w:t>
                    </w:r>
                    <w:r>
                      <w:rPr>
                        <w:rFonts w:ascii="Nudista" w:hAnsi="Nudista"/>
                        <w:b/>
                        <w:sz w:val="16"/>
                        <w:szCs w:val="16"/>
                      </w:rPr>
                      <w:t xml:space="preserve">, </w:t>
                    </w:r>
                    <w:r w:rsidRPr="003E3DAD">
                      <w:rPr>
                        <w:rFonts w:ascii="Nudista" w:hAnsi="Nudista"/>
                        <w:b/>
                        <w:sz w:val="16"/>
                        <w:szCs w:val="16"/>
                      </w:rPr>
                      <w:t>Obchodná 233/23, 946 51 Nesvady</w:t>
                    </w:r>
                    <w:r w:rsidR="0060183C">
                      <w:rPr>
                        <w:rFonts w:ascii="Nudista" w:hAnsi="Nudista"/>
                        <w:b/>
                        <w:sz w:val="16"/>
                        <w:szCs w:val="16"/>
                      </w:rPr>
                      <w:t xml:space="preserve">, IČO: </w:t>
                    </w:r>
                    <w:r>
                      <w:rPr>
                        <w:rFonts w:ascii="Nudista" w:hAnsi="Nudista"/>
                        <w:b/>
                        <w:sz w:val="16"/>
                        <w:szCs w:val="16"/>
                      </w:rPr>
                      <w:t>00 306 606</w:t>
                    </w:r>
                  </w:p>
                  <w:p w14:paraId="5EDF9101" w14:textId="7C627842" w:rsidR="00E757D6" w:rsidRPr="006F26B3" w:rsidRDefault="00E757D6"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0060183C">
                      <w:rPr>
                        <w:rFonts w:ascii="Nudista" w:hAnsi="Nudista"/>
                        <w:sz w:val="16"/>
                        <w:szCs w:val="16"/>
                      </w:rPr>
                      <w:t xml:space="preserve">Moderné technológie – </w:t>
                    </w:r>
                    <w:r w:rsidR="003E3DAD">
                      <w:rPr>
                        <w:rFonts w:ascii="Nudista" w:hAnsi="Nudista"/>
                        <w:sz w:val="16"/>
                        <w:szCs w:val="16"/>
                      </w:rPr>
                      <w:t xml:space="preserve">Nesvady </w:t>
                    </w:r>
                    <w:r w:rsidR="0060183C">
                      <w:rPr>
                        <w:rFonts w:ascii="Nudista" w:hAnsi="Nudista"/>
                        <w:sz w:val="16"/>
                        <w:szCs w:val="16"/>
                      </w:rPr>
                      <w:t>na ceste SMART</w:t>
                    </w:r>
                  </w:p>
                </w:txbxContent>
              </v:textbox>
              <w10:wrap anchorx="page"/>
            </v:shape>
          </w:pict>
        </mc:Fallback>
      </mc:AlternateContent>
    </w:r>
  </w:p>
  <w:p w14:paraId="727AEA11" w14:textId="278AF456" w:rsidR="00E757D6" w:rsidRDefault="00E757D6" w:rsidP="00A60139">
    <w:pPr>
      <w:tabs>
        <w:tab w:val="center" w:pos="4536"/>
        <w:tab w:val="right" w:pos="9072"/>
      </w:tabs>
      <w:ind w:left="-1134"/>
      <w:rPr>
        <w:color w:val="000000"/>
        <w:szCs w:val="16"/>
      </w:rPr>
    </w:pPr>
    <w:r>
      <w:rPr>
        <w:noProof/>
        <w:color w:val="000000"/>
        <w:szCs w:val="16"/>
      </w:rPr>
      <w:drawing>
        <wp:inline distT="0" distB="0" distL="0" distR="0" wp14:anchorId="18CC3C12" wp14:editId="6E29342F">
          <wp:extent cx="892454" cy="267446"/>
          <wp:effectExtent l="0" t="0" r="0" b="0"/>
          <wp:docPr id="8" name="Obrázok 8"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13A0E5E8" w:rsidR="00E757D6" w:rsidRPr="00A62FA2" w:rsidRDefault="008E794F">
    <w:pPr>
      <w:pStyle w:val="Pta"/>
      <w:jc w:val="right"/>
      <w:rPr>
        <w:rFonts w:ascii="Nudista" w:hAnsi="Nudista"/>
        <w:sz w:val="16"/>
        <w:szCs w:val="16"/>
      </w:rPr>
    </w:pPr>
    <w:r w:rsidRPr="00A62FA2">
      <w:rPr>
        <w:rFonts w:ascii="Nudista" w:hAnsi="Nudista"/>
        <w:noProof/>
        <w:lang w:eastAsia="sk-SK"/>
      </w:rPr>
      <mc:AlternateContent>
        <mc:Choice Requires="wps">
          <w:drawing>
            <wp:anchor distT="0" distB="0" distL="114300" distR="114300" simplePos="0" relativeHeight="251658752" behindDoc="0" locked="0" layoutInCell="1" allowOverlap="1" wp14:anchorId="4C2F8C20" wp14:editId="3FB6FC23">
              <wp:simplePos x="0" y="0"/>
              <wp:positionH relativeFrom="page">
                <wp:align>center</wp:align>
              </wp:positionH>
              <wp:positionV relativeFrom="paragraph">
                <wp:posOffset>145324</wp:posOffset>
              </wp:positionV>
              <wp:extent cx="4743450" cy="475488"/>
              <wp:effectExtent l="0" t="0" r="0" b="127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48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F46C92A" w14:textId="77777777" w:rsidR="003E3DAD" w:rsidRPr="006F26B3" w:rsidRDefault="003E3DAD" w:rsidP="003E3DAD">
                          <w:pPr>
                            <w:spacing w:after="0" w:line="240" w:lineRule="auto"/>
                            <w:jc w:val="center"/>
                            <w:rPr>
                              <w:rFonts w:ascii="Nudista" w:hAnsi="Nudista"/>
                              <w:b/>
                              <w:sz w:val="16"/>
                              <w:szCs w:val="16"/>
                            </w:rPr>
                          </w:pPr>
                          <w:r w:rsidRPr="003E3DAD">
                            <w:rPr>
                              <w:rFonts w:ascii="Nudista" w:hAnsi="Nudista"/>
                              <w:b/>
                              <w:sz w:val="16"/>
                              <w:szCs w:val="16"/>
                            </w:rPr>
                            <w:t>Mesto Nesvady</w:t>
                          </w:r>
                          <w:r>
                            <w:rPr>
                              <w:rFonts w:ascii="Nudista" w:hAnsi="Nudista"/>
                              <w:b/>
                              <w:sz w:val="16"/>
                              <w:szCs w:val="16"/>
                            </w:rPr>
                            <w:t xml:space="preserve">, </w:t>
                          </w:r>
                          <w:r w:rsidRPr="003E3DAD">
                            <w:rPr>
                              <w:rFonts w:ascii="Nudista" w:hAnsi="Nudista"/>
                              <w:b/>
                              <w:sz w:val="16"/>
                              <w:szCs w:val="16"/>
                            </w:rPr>
                            <w:t>Obchodná 233/23, 946 51 Nesvady</w:t>
                          </w:r>
                          <w:r>
                            <w:rPr>
                              <w:rFonts w:ascii="Nudista" w:hAnsi="Nudista"/>
                              <w:b/>
                              <w:sz w:val="16"/>
                              <w:szCs w:val="16"/>
                            </w:rPr>
                            <w:t>, IČO: 00 306 606</w:t>
                          </w:r>
                        </w:p>
                        <w:p w14:paraId="39A02D65" w14:textId="77777777" w:rsidR="003E3DAD" w:rsidRPr="006F26B3" w:rsidRDefault="003E3DAD" w:rsidP="003E3DAD">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Pr>
                              <w:rFonts w:ascii="Nudista" w:hAnsi="Nudista"/>
                              <w:sz w:val="16"/>
                              <w:szCs w:val="16"/>
                            </w:rPr>
                            <w:t>Moderné technológie – Nesvady na ceste SMART</w:t>
                          </w:r>
                        </w:p>
                        <w:p w14:paraId="32990203" w14:textId="49C1FC59" w:rsidR="00E757D6" w:rsidRPr="008B6CE1" w:rsidRDefault="00E757D6"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C2F8C20" id="_x0000_t202" coordsize="21600,21600" o:spt="202" path="m,l,21600r21600,l21600,xe">
              <v:stroke joinstyle="miter"/>
              <v:path gradientshapeok="t" o:connecttype="rect"/>
            </v:shapetype>
            <v:shape id="Textové pole 23" o:spid="_x0000_s1028" type="#_x0000_t202" style="position:absolute;left:0;text-align:left;margin-left:0;margin-top:11.45pt;width:373.5pt;height:37.45pt;z-index:2516587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" filled="f" stroked="f">
              <v:textbox>
                <w:txbxContent>
                  <w:p w14:paraId="5F46C92A" w14:textId="77777777" w:rsidR="003E3DAD" w:rsidRPr="006F26B3" w:rsidRDefault="003E3DAD" w:rsidP="003E3DAD">
                    <w:pPr>
                      <w:spacing w:after="0" w:line="240" w:lineRule="auto"/>
                      <w:jc w:val="center"/>
                      <w:rPr>
                        <w:rFonts w:ascii="Nudista" w:hAnsi="Nudista"/>
                        <w:b/>
                        <w:sz w:val="16"/>
                        <w:szCs w:val="16"/>
                      </w:rPr>
                    </w:pPr>
                    <w:r w:rsidRPr="003E3DAD">
                      <w:rPr>
                        <w:rFonts w:ascii="Nudista" w:hAnsi="Nudista"/>
                        <w:b/>
                        <w:sz w:val="16"/>
                        <w:szCs w:val="16"/>
                      </w:rPr>
                      <w:t>Mesto Nesvady</w:t>
                    </w:r>
                    <w:r>
                      <w:rPr>
                        <w:rFonts w:ascii="Nudista" w:hAnsi="Nudista"/>
                        <w:b/>
                        <w:sz w:val="16"/>
                        <w:szCs w:val="16"/>
                      </w:rPr>
                      <w:t xml:space="preserve">, </w:t>
                    </w:r>
                    <w:r w:rsidRPr="003E3DAD">
                      <w:rPr>
                        <w:rFonts w:ascii="Nudista" w:hAnsi="Nudista"/>
                        <w:b/>
                        <w:sz w:val="16"/>
                        <w:szCs w:val="16"/>
                      </w:rPr>
                      <w:t>Obchodná 233/23, 946 51 Nesvady</w:t>
                    </w:r>
                    <w:r>
                      <w:rPr>
                        <w:rFonts w:ascii="Nudista" w:hAnsi="Nudista"/>
                        <w:b/>
                        <w:sz w:val="16"/>
                        <w:szCs w:val="16"/>
                      </w:rPr>
                      <w:t>, IČO: 00 306 606</w:t>
                    </w:r>
                  </w:p>
                  <w:p w14:paraId="39A02D65" w14:textId="77777777" w:rsidR="003E3DAD" w:rsidRPr="006F26B3" w:rsidRDefault="003E3DAD" w:rsidP="003E3DAD">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Pr>
                        <w:rFonts w:ascii="Nudista" w:hAnsi="Nudista"/>
                        <w:sz w:val="16"/>
                        <w:szCs w:val="16"/>
                      </w:rPr>
                      <w:t>Moderné technológie – Nesvady na ceste SMART</w:t>
                    </w:r>
                  </w:p>
                  <w:p w14:paraId="32990203" w14:textId="49C1FC59" w:rsidR="00E757D6" w:rsidRPr="008B6CE1" w:rsidRDefault="00E757D6" w:rsidP="00611C75">
                    <w:pPr>
                      <w:spacing w:after="0" w:line="240" w:lineRule="auto"/>
                      <w:jc w:val="center"/>
                      <w:rPr>
                        <w:rFonts w:ascii="Proba Pro" w:hAnsi="Proba Pro"/>
                        <w:sz w:val="16"/>
                        <w:szCs w:val="16"/>
                      </w:rPr>
                    </w:pPr>
                  </w:p>
                </w:txbxContent>
              </v:textbox>
              <w10:wrap anchorx="page"/>
            </v:shape>
          </w:pict>
        </mc:Fallback>
      </mc:AlternateContent>
    </w:r>
    <w:r w:rsidR="00E757D6">
      <w:rPr>
        <w:noProof/>
        <w:color w:val="000000"/>
        <w:szCs w:val="16"/>
      </w:rPr>
      <w:drawing>
        <wp:anchor distT="0" distB="0" distL="114300" distR="114300" simplePos="0" relativeHeight="251664896" behindDoc="1" locked="0" layoutInCell="1" allowOverlap="1" wp14:anchorId="0006076E" wp14:editId="4F7E8D16">
          <wp:simplePos x="0" y="0"/>
          <wp:positionH relativeFrom="column">
            <wp:posOffset>-426095</wp:posOffset>
          </wp:positionH>
          <wp:positionV relativeFrom="paragraph">
            <wp:posOffset>52145</wp:posOffset>
          </wp:positionV>
          <wp:extent cx="892454" cy="267446"/>
          <wp:effectExtent l="0" t="0" r="0" b="0"/>
          <wp:wrapNone/>
          <wp:docPr id="9" name="Obrázok 9"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892454" cy="267446"/>
                  </a:xfrm>
                  <a:prstGeom prst="rect">
                    <a:avLst/>
                  </a:prstGeom>
                </pic:spPr>
              </pic:pic>
            </a:graphicData>
          </a:graphic>
        </wp:anchor>
      </w:drawing>
    </w:r>
    <w:r w:rsidR="00E757D6" w:rsidRPr="00A62FA2">
      <w:rPr>
        <w:rFonts w:ascii="Nudista" w:hAnsi="Nudista"/>
        <w:sz w:val="16"/>
        <w:szCs w:val="16"/>
      </w:rPr>
      <w:fldChar w:fldCharType="begin"/>
    </w:r>
    <w:r w:rsidR="00E757D6" w:rsidRPr="00A62FA2">
      <w:rPr>
        <w:rFonts w:ascii="Nudista" w:hAnsi="Nudista"/>
        <w:sz w:val="16"/>
        <w:szCs w:val="16"/>
      </w:rPr>
      <w:instrText>PAGE   \* MERGEFORMAT</w:instrText>
    </w:r>
    <w:r w:rsidR="00E757D6" w:rsidRPr="00A62FA2">
      <w:rPr>
        <w:rFonts w:ascii="Nudista" w:hAnsi="Nudista"/>
        <w:sz w:val="16"/>
        <w:szCs w:val="16"/>
      </w:rPr>
      <w:fldChar w:fldCharType="separate"/>
    </w:r>
    <w:r w:rsidR="00E757D6" w:rsidRPr="00A62FA2">
      <w:rPr>
        <w:rFonts w:ascii="Nudista" w:hAnsi="Nudista"/>
        <w:noProof/>
        <w:sz w:val="16"/>
        <w:szCs w:val="16"/>
      </w:rPr>
      <w:t>56</w:t>
    </w:r>
    <w:r w:rsidR="00E757D6" w:rsidRPr="00A62FA2">
      <w:rPr>
        <w:rFonts w:ascii="Nudista" w:hAnsi="Nudista"/>
        <w:sz w:val="16"/>
        <w:szCs w:val="16"/>
      </w:rPr>
      <w:fldChar w:fldCharType="end"/>
    </w:r>
  </w:p>
  <w:p w14:paraId="2F10E1FA" w14:textId="3BA0671F" w:rsidR="00E757D6" w:rsidRDefault="00E757D6" w:rsidP="003A48F3">
    <w:pPr>
      <w:tabs>
        <w:tab w:val="center" w:pos="4536"/>
        <w:tab w:val="right" w:pos="9072"/>
      </w:tabs>
      <w:ind w:left="-567"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70ADD" w14:textId="77777777" w:rsidR="00E757D6" w:rsidRDefault="00E757D6" w:rsidP="00202385">
      <w:r>
        <w:separator/>
      </w:r>
    </w:p>
  </w:footnote>
  <w:footnote w:type="continuationSeparator" w:id="0">
    <w:p w14:paraId="3F8F510D" w14:textId="77777777" w:rsidR="00E757D6" w:rsidRDefault="00E757D6" w:rsidP="00202385">
      <w:r>
        <w:continuationSeparator/>
      </w:r>
    </w:p>
  </w:footnote>
  <w:footnote w:type="continuationNotice" w:id="1">
    <w:p w14:paraId="4743794E" w14:textId="77777777" w:rsidR="00E757D6" w:rsidRDefault="00E757D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E757D6" w:rsidRDefault="00E757D6" w:rsidP="00931A14">
    <w:pPr>
      <w:pStyle w:val="Hlavika"/>
      <w:ind w:left="-993"/>
      <w:jc w:val="left"/>
    </w:pPr>
  </w:p>
  <w:p w14:paraId="72E33067" w14:textId="77777777" w:rsidR="00E757D6" w:rsidRDefault="00E757D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FF489" w14:textId="42ABCA99" w:rsidR="00161C41" w:rsidRDefault="00161C41" w:rsidP="0064697D">
    <w:pPr>
      <w:pStyle w:val="Hlavika"/>
      <w:tabs>
        <w:tab w:val="left" w:pos="6529"/>
      </w:tabs>
      <w:jc w:val="left"/>
    </w:pPr>
    <w:bookmarkStart w:id="4" w:name="_Hlk68692482"/>
    <w:bookmarkStart w:id="5" w:name="_Hlk68692483"/>
  </w:p>
  <w:p w14:paraId="040BBDC4" w14:textId="31CD7832" w:rsidR="00E757D6" w:rsidRDefault="003E3DAD" w:rsidP="0064697D">
    <w:pPr>
      <w:pStyle w:val="Hlavika"/>
      <w:tabs>
        <w:tab w:val="left" w:pos="6529"/>
      </w:tabs>
      <w:jc w:val="left"/>
    </w:pPr>
    <w:r>
      <w:rPr>
        <w:noProof/>
      </w:rPr>
      <w:drawing>
        <wp:inline distT="0" distB="0" distL="0" distR="0" wp14:anchorId="79FA1209" wp14:editId="0992D803">
          <wp:extent cx="1291172" cy="1502229"/>
          <wp:effectExtent l="0" t="0" r="4445" b="317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ok 2"/>
                  <pic:cNvPicPr/>
                </pic:nvPicPr>
                <pic:blipFill>
                  <a:blip r:embed="rId1"/>
                  <a:stretch>
                    <a:fillRect/>
                  </a:stretch>
                </pic:blipFill>
                <pic:spPr>
                  <a:xfrm>
                    <a:off x="0" y="0"/>
                    <a:ext cx="1295350" cy="1507090"/>
                  </a:xfrm>
                  <a:prstGeom prst="rect">
                    <a:avLst/>
                  </a:prstGeom>
                </pic:spPr>
              </pic:pic>
            </a:graphicData>
          </a:graphic>
        </wp:inline>
      </w:drawing>
    </w:r>
    <w:r w:rsidR="00E757D6">
      <w:tab/>
    </w:r>
  </w:p>
  <w:p w14:paraId="31E31D43" w14:textId="46B7110C" w:rsidR="00E757D6" w:rsidRPr="00161C41" w:rsidRDefault="00E757D6" w:rsidP="00161C41">
    <w:pPr>
      <w:spacing w:after="0" w:line="240" w:lineRule="auto"/>
      <w:rPr>
        <w:rFonts w:ascii="Times New Roman" w:eastAsia="Times New Roman" w:hAnsi="Times New Roman"/>
        <w:sz w:val="24"/>
        <w:szCs w:val="24"/>
      </w:rPr>
    </w:pPr>
    <w:r w:rsidRPr="0064697D">
      <w:rPr>
        <w:rFonts w:ascii="Times New Roman" w:eastAsia="Times New Roman" w:hAnsi="Times New Roman"/>
        <w:i/>
        <w:sz w:val="24"/>
        <w:szCs w:val="24"/>
      </w:rPr>
      <w:tab/>
    </w:r>
    <w:r w:rsidRPr="0064697D">
      <w:rPr>
        <w:rFonts w:ascii="Times New Roman" w:eastAsia="Times New Roman" w:hAnsi="Times New Roman"/>
        <w:i/>
        <w:sz w:val="24"/>
        <w:szCs w:val="24"/>
      </w:rPr>
      <w:tab/>
    </w:r>
    <w:r w:rsidRPr="0064697D">
      <w:rPr>
        <w:rFonts w:ascii="Times New Roman" w:eastAsia="Times New Roman" w:hAnsi="Times New Roman"/>
        <w:i/>
        <w:sz w:val="24"/>
        <w:szCs w:val="24"/>
      </w:rPr>
      <w:tab/>
    </w:r>
    <w:r w:rsidRPr="0064697D">
      <w:rPr>
        <w:rFonts w:ascii="Times New Roman" w:eastAsia="Times New Roman" w:hAnsi="Times New Roman"/>
        <w:i/>
        <w:sz w:val="24"/>
        <w:szCs w:val="24"/>
      </w:rPr>
      <w:tab/>
    </w:r>
    <w:bookmarkEnd w:id="4"/>
    <w:bookmarkEnd w:id="5"/>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F046D" w14:textId="77777777" w:rsidR="00600C6C" w:rsidRDefault="00600C6C">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24FD0" w14:textId="77777777" w:rsidR="00600C6C" w:rsidRDefault="00600C6C">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0AF38" w14:textId="77777777" w:rsidR="00600C6C" w:rsidRDefault="00600C6C">
    <w:pPr>
      <w:pStyle w:val="Hlavika"/>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E757D6" w:rsidRDefault="00E757D6">
    <w:pPr>
      <w:pStyle w:val="Hlavika"/>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E757D6" w:rsidRDefault="00E757D6">
    <w:pPr>
      <w:pStyle w:val="Hlavika"/>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E757D6" w:rsidRDefault="00E757D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247125F"/>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4"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5"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6"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09803482"/>
    <w:multiLevelType w:val="multilevel"/>
    <w:tmpl w:val="886E6BC6"/>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 w15:restartNumberingAfterBreak="0">
    <w:nsid w:val="09F40C6C"/>
    <w:multiLevelType w:val="multilevel"/>
    <w:tmpl w:val="A9F473DC"/>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2" w15:restartNumberingAfterBreak="0">
    <w:nsid w:val="09FD5F34"/>
    <w:multiLevelType w:val="multilevel"/>
    <w:tmpl w:val="91829B3E"/>
    <w:lvl w:ilvl="0">
      <w:start w:val="1"/>
      <w:numFmt w:val="decimal"/>
      <w:lvlText w:val="%1."/>
      <w:lvlJc w:val="left"/>
      <w:pPr>
        <w:ind w:left="709" w:hanging="709"/>
      </w:pPr>
      <w:rPr>
        <w:rFonts w:ascii="Nudista" w:hAnsi="Nudista"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b w:val="0"/>
        <w:bCs/>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3"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8"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9" w15:restartNumberingAfterBreak="0">
    <w:nsid w:val="0DC570FB"/>
    <w:multiLevelType w:val="multilevel"/>
    <w:tmpl w:val="4620A46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Proba Pro" w:hAnsi="Proba Pro" w:hint="default"/>
        <w:b w:val="0"/>
        <w:i w:val="0"/>
        <w:iCs w:val="0"/>
        <w:sz w:val="20"/>
        <w:szCs w:val="20"/>
      </w:rPr>
    </w:lvl>
    <w:lvl w:ilvl="2">
      <w:start w:val="1"/>
      <w:numFmt w:val="decimal"/>
      <w:lvlText w:val="%1.%2.%3"/>
      <w:lvlJc w:val="left"/>
      <w:pPr>
        <w:ind w:left="1288" w:hanging="720"/>
      </w:pPr>
      <w:rPr>
        <w:rFonts w:ascii="Proba Pro" w:hAnsi="Proba Pro" w:hint="default"/>
        <w:b w:val="0"/>
        <w:i w:val="0"/>
        <w:iCs w:val="0"/>
        <w:sz w:val="20"/>
        <w:szCs w:val="2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3"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4"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5"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6" w15:restartNumberingAfterBreak="0">
    <w:nsid w:val="1192304C"/>
    <w:multiLevelType w:val="hybridMultilevel"/>
    <w:tmpl w:val="F66C54B6"/>
    <w:lvl w:ilvl="0" w:tplc="1708FDB6">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8" w15:restartNumberingAfterBreak="0">
    <w:nsid w:val="11FA6010"/>
    <w:multiLevelType w:val="hybridMultilevel"/>
    <w:tmpl w:val="5C00DD28"/>
    <w:lvl w:ilvl="0" w:tplc="F6246100">
      <w:start w:val="1"/>
      <w:numFmt w:val="bullet"/>
      <w:lvlText w:val=""/>
      <w:lvlJc w:val="left"/>
      <w:pPr>
        <w:ind w:left="2629" w:hanging="360"/>
      </w:pPr>
      <w:rPr>
        <w:rFonts w:ascii="Symbol" w:hAnsi="Symbol" w:hint="default"/>
        <w:sz w:val="14"/>
        <w:szCs w:val="14"/>
      </w:rPr>
    </w:lvl>
    <w:lvl w:ilvl="1" w:tplc="041B0003">
      <w:start w:val="1"/>
      <w:numFmt w:val="bullet"/>
      <w:lvlText w:val="o"/>
      <w:lvlJc w:val="left"/>
      <w:pPr>
        <w:ind w:left="3349" w:hanging="360"/>
      </w:pPr>
      <w:rPr>
        <w:rFonts w:ascii="Courier New" w:hAnsi="Courier New" w:cs="Courier New" w:hint="default"/>
      </w:rPr>
    </w:lvl>
    <w:lvl w:ilvl="2" w:tplc="041B0005">
      <w:start w:val="1"/>
      <w:numFmt w:val="bullet"/>
      <w:lvlText w:val=""/>
      <w:lvlJc w:val="left"/>
      <w:pPr>
        <w:ind w:left="4069" w:hanging="360"/>
      </w:pPr>
      <w:rPr>
        <w:rFonts w:ascii="Wingdings" w:hAnsi="Wingdings" w:hint="default"/>
      </w:rPr>
    </w:lvl>
    <w:lvl w:ilvl="3" w:tplc="041B0001">
      <w:start w:val="1"/>
      <w:numFmt w:val="bullet"/>
      <w:lvlText w:val=""/>
      <w:lvlJc w:val="left"/>
      <w:pPr>
        <w:ind w:left="4789" w:hanging="360"/>
      </w:pPr>
      <w:rPr>
        <w:rFonts w:ascii="Symbol" w:hAnsi="Symbol" w:hint="default"/>
      </w:rPr>
    </w:lvl>
    <w:lvl w:ilvl="4" w:tplc="041B0003">
      <w:start w:val="1"/>
      <w:numFmt w:val="bullet"/>
      <w:lvlText w:val="o"/>
      <w:lvlJc w:val="left"/>
      <w:pPr>
        <w:ind w:left="5509" w:hanging="360"/>
      </w:pPr>
      <w:rPr>
        <w:rFonts w:ascii="Courier New" w:hAnsi="Courier New" w:cs="Courier New" w:hint="default"/>
      </w:rPr>
    </w:lvl>
    <w:lvl w:ilvl="5" w:tplc="041B0005">
      <w:start w:val="1"/>
      <w:numFmt w:val="bullet"/>
      <w:lvlText w:val=""/>
      <w:lvlJc w:val="left"/>
      <w:pPr>
        <w:ind w:left="6229" w:hanging="360"/>
      </w:pPr>
      <w:rPr>
        <w:rFonts w:ascii="Wingdings" w:hAnsi="Wingdings" w:hint="default"/>
      </w:rPr>
    </w:lvl>
    <w:lvl w:ilvl="6" w:tplc="041B0001">
      <w:start w:val="1"/>
      <w:numFmt w:val="bullet"/>
      <w:lvlText w:val=""/>
      <w:lvlJc w:val="left"/>
      <w:pPr>
        <w:ind w:left="6949" w:hanging="360"/>
      </w:pPr>
      <w:rPr>
        <w:rFonts w:ascii="Symbol" w:hAnsi="Symbol" w:hint="default"/>
      </w:rPr>
    </w:lvl>
    <w:lvl w:ilvl="7" w:tplc="041B0003">
      <w:start w:val="1"/>
      <w:numFmt w:val="bullet"/>
      <w:lvlText w:val="o"/>
      <w:lvlJc w:val="left"/>
      <w:pPr>
        <w:ind w:left="7669" w:hanging="360"/>
      </w:pPr>
      <w:rPr>
        <w:rFonts w:ascii="Courier New" w:hAnsi="Courier New" w:cs="Courier New" w:hint="default"/>
      </w:rPr>
    </w:lvl>
    <w:lvl w:ilvl="8" w:tplc="041B0005">
      <w:start w:val="1"/>
      <w:numFmt w:val="bullet"/>
      <w:lvlText w:val=""/>
      <w:lvlJc w:val="left"/>
      <w:pPr>
        <w:ind w:left="8389" w:hanging="360"/>
      </w:pPr>
      <w:rPr>
        <w:rFonts w:ascii="Wingdings" w:hAnsi="Wingdings" w:hint="default"/>
      </w:rPr>
    </w:lvl>
  </w:abstractNum>
  <w:abstractNum w:abstractNumId="29" w15:restartNumberingAfterBreak="0">
    <w:nsid w:val="126A29D8"/>
    <w:multiLevelType w:val="hybridMultilevel"/>
    <w:tmpl w:val="8208E6C0"/>
    <w:lvl w:ilvl="0" w:tplc="BE963A8C">
      <w:start w:val="1"/>
      <w:numFmt w:val="lowerLetter"/>
      <w:lvlText w:val="%1)"/>
      <w:lvlJc w:val="left"/>
      <w:pPr>
        <w:ind w:left="1636" w:hanging="360"/>
      </w:pPr>
    </w:lvl>
    <w:lvl w:ilvl="1" w:tplc="041B0019">
      <w:start w:val="1"/>
      <w:numFmt w:val="lowerLetter"/>
      <w:lvlText w:val="%2."/>
      <w:lvlJc w:val="left"/>
      <w:pPr>
        <w:ind w:left="2356" w:hanging="360"/>
      </w:pPr>
    </w:lvl>
    <w:lvl w:ilvl="2" w:tplc="041B001B">
      <w:start w:val="1"/>
      <w:numFmt w:val="lowerRoman"/>
      <w:lvlText w:val="%3."/>
      <w:lvlJc w:val="right"/>
      <w:pPr>
        <w:ind w:left="3076" w:hanging="180"/>
      </w:pPr>
    </w:lvl>
    <w:lvl w:ilvl="3" w:tplc="041B000F">
      <w:start w:val="1"/>
      <w:numFmt w:val="decimal"/>
      <w:lvlText w:val="%4."/>
      <w:lvlJc w:val="left"/>
      <w:pPr>
        <w:ind w:left="3796" w:hanging="360"/>
      </w:pPr>
    </w:lvl>
    <w:lvl w:ilvl="4" w:tplc="041B0019">
      <w:start w:val="1"/>
      <w:numFmt w:val="lowerLetter"/>
      <w:lvlText w:val="%5."/>
      <w:lvlJc w:val="left"/>
      <w:pPr>
        <w:ind w:left="4516" w:hanging="360"/>
      </w:pPr>
    </w:lvl>
    <w:lvl w:ilvl="5" w:tplc="041B001B">
      <w:start w:val="1"/>
      <w:numFmt w:val="lowerRoman"/>
      <w:lvlText w:val="%6."/>
      <w:lvlJc w:val="right"/>
      <w:pPr>
        <w:ind w:left="5236" w:hanging="180"/>
      </w:pPr>
    </w:lvl>
    <w:lvl w:ilvl="6" w:tplc="041B000F">
      <w:start w:val="1"/>
      <w:numFmt w:val="decimal"/>
      <w:lvlText w:val="%7."/>
      <w:lvlJc w:val="left"/>
      <w:pPr>
        <w:ind w:left="5956" w:hanging="360"/>
      </w:pPr>
    </w:lvl>
    <w:lvl w:ilvl="7" w:tplc="041B0019">
      <w:start w:val="1"/>
      <w:numFmt w:val="lowerLetter"/>
      <w:lvlText w:val="%8."/>
      <w:lvlJc w:val="left"/>
      <w:pPr>
        <w:ind w:left="6676" w:hanging="360"/>
      </w:pPr>
    </w:lvl>
    <w:lvl w:ilvl="8" w:tplc="041B001B">
      <w:start w:val="1"/>
      <w:numFmt w:val="lowerRoman"/>
      <w:lvlText w:val="%9."/>
      <w:lvlJc w:val="right"/>
      <w:pPr>
        <w:ind w:left="7396" w:hanging="180"/>
      </w:pPr>
    </w:lvl>
  </w:abstractNum>
  <w:abstractNum w:abstractNumId="30"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4D2712C"/>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34"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5"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6"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7"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8"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9"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0"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1" w15:restartNumberingAfterBreak="0">
    <w:nsid w:val="1DA8650F"/>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42"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3" w15:restartNumberingAfterBreak="0">
    <w:nsid w:val="23443116"/>
    <w:multiLevelType w:val="multilevel"/>
    <w:tmpl w:val="B2E2F9A2"/>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4" w15:restartNumberingAfterBreak="0">
    <w:nsid w:val="239B3C49"/>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45"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7"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0"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5FE349B"/>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52"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53"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6"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7"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8"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9"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0"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61"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62"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63"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4"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5"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6"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37A0E70"/>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68" w15:restartNumberingAfterBreak="0">
    <w:nsid w:val="343E772F"/>
    <w:multiLevelType w:val="multilevel"/>
    <w:tmpl w:val="9FB8D0EC"/>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Nudista" w:hAnsi="Nudista"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9"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72"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8"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3D1352C6"/>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80"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40EB48C8"/>
    <w:multiLevelType w:val="multilevel"/>
    <w:tmpl w:val="BDD64B98"/>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82"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5"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9"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90"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92"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93"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4"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5"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6"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4CE53C1A"/>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98" w15:restartNumberingAfterBreak="0">
    <w:nsid w:val="4E54345D"/>
    <w:multiLevelType w:val="hybridMultilevel"/>
    <w:tmpl w:val="5ABA0846"/>
    <w:lvl w:ilvl="0" w:tplc="BC187120">
      <w:start w:val="1"/>
      <w:numFmt w:val="decimal"/>
      <w:lvlText w:val="%1)"/>
      <w:lvlJc w:val="left"/>
      <w:pPr>
        <w:ind w:left="720" w:hanging="360"/>
      </w:pPr>
      <w:rPr>
        <w:rFonts w:ascii="Nudista" w:hAnsi="Nudista"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9"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0"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01"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2"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3" w15:restartNumberingAfterBreak="0">
    <w:nsid w:val="4F570B17"/>
    <w:multiLevelType w:val="multilevel"/>
    <w:tmpl w:val="C1A800EA"/>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04"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5" w15:restartNumberingAfterBreak="0">
    <w:nsid w:val="502D0D0F"/>
    <w:multiLevelType w:val="multilevel"/>
    <w:tmpl w:val="00725E54"/>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6"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8"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9" w15:restartNumberingAfterBreak="0">
    <w:nsid w:val="5331471C"/>
    <w:multiLevelType w:val="multilevel"/>
    <w:tmpl w:val="A24856E6"/>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10"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11"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2"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13"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14"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5"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6"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7"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8" w15:restartNumberingAfterBreak="0">
    <w:nsid w:val="585D2497"/>
    <w:multiLevelType w:val="multilevel"/>
    <w:tmpl w:val="94503E0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9"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20"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1"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2" w15:restartNumberingAfterBreak="0">
    <w:nsid w:val="5A8A26C6"/>
    <w:multiLevelType w:val="hybridMultilevel"/>
    <w:tmpl w:val="5A807530"/>
    <w:lvl w:ilvl="0" w:tplc="041B001B">
      <w:start w:val="1"/>
      <w:numFmt w:val="lowerRoman"/>
      <w:lvlText w:val="%1."/>
      <w:lvlJc w:val="right"/>
      <w:pPr>
        <w:ind w:left="1636" w:hanging="360"/>
      </w:p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123"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24"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5"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26"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7"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8"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9"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0"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2"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3"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4" w15:restartNumberingAfterBreak="0">
    <w:nsid w:val="6405714B"/>
    <w:multiLevelType w:val="multilevel"/>
    <w:tmpl w:val="78CE08DC"/>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5"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6"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7"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8"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9"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0"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41" w15:restartNumberingAfterBreak="0">
    <w:nsid w:val="6836266A"/>
    <w:multiLevelType w:val="multilevel"/>
    <w:tmpl w:val="4D26FD40"/>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2"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3"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4"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5"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6"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7"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8"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9"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0"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51"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2"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3" w15:restartNumberingAfterBreak="0">
    <w:nsid w:val="6FD350A5"/>
    <w:multiLevelType w:val="multilevel"/>
    <w:tmpl w:val="8482FE1E"/>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4" w15:restartNumberingAfterBreak="0">
    <w:nsid w:val="7041394C"/>
    <w:multiLevelType w:val="multilevel"/>
    <w:tmpl w:val="6624CAF2"/>
    <w:numStyleLink w:val="Importovantl3"/>
  </w:abstractNum>
  <w:abstractNum w:abstractNumId="155"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6" w15:restartNumberingAfterBreak="0">
    <w:nsid w:val="70B51E82"/>
    <w:multiLevelType w:val="multilevel"/>
    <w:tmpl w:val="B5285DEE"/>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b/>
        <w:color w:val="008998"/>
      </w:rPr>
    </w:lvl>
    <w:lvl w:ilvl="2">
      <w:start w:val="1"/>
      <w:numFmt w:val="decimal"/>
      <w:lvlText w:val="%2.%3"/>
      <w:lvlJc w:val="left"/>
      <w:pPr>
        <w:ind w:left="737" w:hanging="737"/>
      </w:pPr>
      <w:rPr>
        <w:rFonts w:ascii="Nudista" w:eastAsia="Nudista" w:hAnsi="Nudista" w:cs="Nudista"/>
        <w:b w:val="0"/>
        <w:color w:val="000000"/>
        <w:sz w:val="20"/>
        <w:szCs w:val="20"/>
      </w:rPr>
    </w:lvl>
    <w:lvl w:ilvl="3">
      <w:start w:val="1"/>
      <w:numFmt w:val="decimal"/>
      <w:lvlText w:val="%2.%3.%4"/>
      <w:lvlJc w:val="left"/>
      <w:pPr>
        <w:ind w:left="1432" w:hanging="864"/>
      </w:pPr>
      <w:rPr>
        <w:rFonts w:ascii="Nudista" w:eastAsia="Nudista" w:hAnsi="Nudista" w:cs="Nudista"/>
        <w:b w:val="0"/>
        <w:i w:val="0"/>
        <w:iCs/>
        <w:color w:val="000000"/>
        <w:sz w:val="20"/>
        <w:szCs w:val="20"/>
      </w:rPr>
    </w:lvl>
    <w:lvl w:ilvl="4">
      <w:start w:val="1"/>
      <w:numFmt w:val="decimal"/>
      <w:lvlText w:val="%2.%3.%4.%5"/>
      <w:lvlJc w:val="left"/>
      <w:pPr>
        <w:ind w:left="2852" w:hanging="1008"/>
      </w:pPr>
      <w:rPr>
        <w:rFonts w:ascii="Nudista" w:eastAsia="Nudista" w:hAnsi="Nudista" w:cs="Nudista"/>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7"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8"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9"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0"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1"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2"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3"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4"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5"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6" w15:restartNumberingAfterBreak="0">
    <w:nsid w:val="792F51A0"/>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7"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8"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9"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70"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1"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2"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3"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4" w15:restartNumberingAfterBreak="0">
    <w:nsid w:val="7ED62332"/>
    <w:multiLevelType w:val="multilevel"/>
    <w:tmpl w:val="7026C4A2"/>
    <w:lvl w:ilvl="0">
      <w:start w:val="1"/>
      <w:numFmt w:val="decimal"/>
      <w:lvlText w:val="%1"/>
      <w:lvlJc w:val="left"/>
      <w:pPr>
        <w:tabs>
          <w:tab w:val="num" w:pos="360"/>
        </w:tabs>
        <w:ind w:left="360" w:hanging="360"/>
      </w:pPr>
      <w:rPr>
        <w:color w:val="auto"/>
      </w:rPr>
    </w:lvl>
    <w:lvl w:ilvl="1">
      <w:start w:val="1"/>
      <w:numFmt w:val="decimal"/>
      <w:lvlText w:val="%1.%2"/>
      <w:lvlJc w:val="left"/>
      <w:pPr>
        <w:tabs>
          <w:tab w:val="num" w:pos="360"/>
        </w:tabs>
        <w:ind w:left="360" w:hanging="360"/>
      </w:pPr>
      <w:rPr>
        <w:rFonts w:ascii="Nudista" w:hAnsi="Nudista" w:cs="Arial" w:hint="default"/>
        <w:b w:val="0"/>
        <w:sz w:val="20"/>
        <w:szCs w:val="20"/>
      </w:rPr>
    </w:lvl>
    <w:lvl w:ilvl="2">
      <w:start w:val="1"/>
      <w:numFmt w:val="decimal"/>
      <w:lvlText w:val="%1.%2.%3"/>
      <w:lvlJc w:val="left"/>
      <w:pPr>
        <w:tabs>
          <w:tab w:val="num" w:pos="720"/>
        </w:tabs>
        <w:ind w:left="720" w:hanging="720"/>
      </w:pPr>
      <w:rPr>
        <w:rFonts w:ascii="Nudista" w:hAnsi="Nudista" w:cs="Calibri" w:hint="default"/>
        <w:b w:val="0"/>
        <w:sz w:val="20"/>
        <w:szCs w:val="20"/>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320"/>
        </w:tabs>
        <w:ind w:left="4320" w:hanging="1440"/>
      </w:pPr>
    </w:lvl>
  </w:abstractNum>
  <w:num w:numId="1">
    <w:abstractNumId w:val="84"/>
  </w:num>
  <w:num w:numId="2">
    <w:abstractNumId w:val="12"/>
  </w:num>
  <w:num w:numId="3">
    <w:abstractNumId w:val="8"/>
  </w:num>
  <w:num w:numId="4">
    <w:abstractNumId w:val="88"/>
  </w:num>
  <w:num w:numId="5">
    <w:abstractNumId w:val="166"/>
  </w:num>
  <w:num w:numId="6">
    <w:abstractNumId w:val="105"/>
  </w:num>
  <w:num w:numId="7">
    <w:abstractNumId w:val="144"/>
  </w:num>
  <w:num w:numId="8">
    <w:abstractNumId w:val="68"/>
  </w:num>
  <w:num w:numId="9">
    <w:abstractNumId w:val="141"/>
  </w:num>
  <w:num w:numId="10">
    <w:abstractNumId w:val="128"/>
  </w:num>
  <w:num w:numId="11">
    <w:abstractNumId w:val="24"/>
  </w:num>
  <w:num w:numId="12">
    <w:abstractNumId w:val="153"/>
  </w:num>
  <w:num w:numId="13">
    <w:abstractNumId w:val="62"/>
  </w:num>
  <w:num w:numId="14">
    <w:abstractNumId w:val="138"/>
  </w:num>
  <w:num w:numId="15">
    <w:abstractNumId w:val="18"/>
  </w:num>
  <w:num w:numId="16">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3"/>
  </w:num>
  <w:num w:numId="20">
    <w:abstractNumId w:val="107"/>
  </w:num>
  <w:num w:numId="21">
    <w:abstractNumId w:val="168"/>
  </w:num>
  <w:num w:numId="22">
    <w:abstractNumId w:val="27"/>
  </w:num>
  <w:num w:numId="23">
    <w:abstractNumId w:val="161"/>
  </w:num>
  <w:num w:numId="24">
    <w:abstractNumId w:val="142"/>
  </w:num>
  <w:num w:numId="25">
    <w:abstractNumId w:val="172"/>
  </w:num>
  <w:num w:numId="26">
    <w:abstractNumId w:val="58"/>
  </w:num>
  <w:num w:numId="27">
    <w:abstractNumId w:val="34"/>
  </w:num>
  <w:num w:numId="28">
    <w:abstractNumId w:val="36"/>
  </w:num>
  <w:num w:numId="29">
    <w:abstractNumId w:val="157"/>
  </w:num>
  <w:num w:numId="30">
    <w:abstractNumId w:val="165"/>
  </w:num>
  <w:num w:numId="31">
    <w:abstractNumId w:val="56"/>
  </w:num>
  <w:num w:numId="32">
    <w:abstractNumId w:val="158"/>
  </w:num>
  <w:num w:numId="33">
    <w:abstractNumId w:val="110"/>
  </w:num>
  <w:num w:numId="34">
    <w:abstractNumId w:val="160"/>
  </w:num>
  <w:num w:numId="35">
    <w:abstractNumId w:val="38"/>
  </w:num>
  <w:num w:numId="36">
    <w:abstractNumId w:val="49"/>
  </w:num>
  <w:num w:numId="37">
    <w:abstractNumId w:val="131"/>
  </w:num>
  <w:num w:numId="38">
    <w:abstractNumId w:val="74"/>
  </w:num>
  <w:num w:numId="39">
    <w:abstractNumId w:val="113"/>
  </w:num>
  <w:num w:numId="40">
    <w:abstractNumId w:val="115"/>
  </w:num>
  <w:num w:numId="41">
    <w:abstractNumId w:val="123"/>
  </w:num>
  <w:num w:numId="42">
    <w:abstractNumId w:val="17"/>
  </w:num>
  <w:num w:numId="43">
    <w:abstractNumId w:val="13"/>
  </w:num>
  <w:num w:numId="44">
    <w:abstractNumId w:val="151"/>
  </w:num>
  <w:num w:numId="45">
    <w:abstractNumId w:val="2"/>
  </w:num>
  <w:num w:numId="46">
    <w:abstractNumId w:val="132"/>
  </w:num>
  <w:num w:numId="47">
    <w:abstractNumId w:val="1"/>
  </w:num>
  <w:num w:numId="48">
    <w:abstractNumId w:val="22"/>
  </w:num>
  <w:num w:numId="49">
    <w:abstractNumId w:val="55"/>
  </w:num>
  <w:num w:numId="50">
    <w:abstractNumId w:val="14"/>
  </w:num>
  <w:num w:numId="51">
    <w:abstractNumId w:val="57"/>
  </w:num>
  <w:num w:numId="52">
    <w:abstractNumId w:val="45"/>
  </w:num>
  <w:num w:numId="53">
    <w:abstractNumId w:val="63"/>
  </w:num>
  <w:num w:numId="54">
    <w:abstractNumId w:val="48"/>
  </w:num>
  <w:num w:numId="55">
    <w:abstractNumId w:val="5"/>
  </w:num>
  <w:num w:numId="56">
    <w:abstractNumId w:val="167"/>
  </w:num>
  <w:num w:numId="57">
    <w:abstractNumId w:val="94"/>
  </w:num>
  <w:num w:numId="58">
    <w:abstractNumId w:val="83"/>
  </w:num>
  <w:num w:numId="59">
    <w:abstractNumId w:val="37"/>
  </w:num>
  <w:num w:numId="60">
    <w:abstractNumId w:val="155"/>
  </w:num>
  <w:num w:numId="61">
    <w:abstractNumId w:val="85"/>
  </w:num>
  <w:num w:numId="62">
    <w:abstractNumId w:val="40"/>
  </w:num>
  <w:num w:numId="63">
    <w:abstractNumId w:val="69"/>
  </w:num>
  <w:num w:numId="64">
    <w:abstractNumId w:val="61"/>
  </w:num>
  <w:num w:numId="65">
    <w:abstractNumId w:val="124"/>
  </w:num>
  <w:num w:numId="66">
    <w:abstractNumId w:val="130"/>
  </w:num>
  <w:num w:numId="67">
    <w:abstractNumId w:val="32"/>
  </w:num>
  <w:num w:numId="68">
    <w:abstractNumId w:val="53"/>
  </w:num>
  <w:num w:numId="69">
    <w:abstractNumId w:val="64"/>
  </w:num>
  <w:num w:numId="70">
    <w:abstractNumId w:val="72"/>
  </w:num>
  <w:num w:numId="71">
    <w:abstractNumId w:val="119"/>
  </w:num>
  <w:num w:numId="72">
    <w:abstractNumId w:val="101"/>
  </w:num>
  <w:num w:numId="73">
    <w:abstractNumId w:val="60"/>
  </w:num>
  <w:num w:numId="74">
    <w:abstractNumId w:val="16"/>
  </w:num>
  <w:num w:numId="75">
    <w:abstractNumId w:val="65"/>
  </w:num>
  <w:num w:numId="76">
    <w:abstractNumId w:val="21"/>
  </w:num>
  <w:num w:numId="77">
    <w:abstractNumId w:val="23"/>
  </w:num>
  <w:num w:numId="78">
    <w:abstractNumId w:val="54"/>
  </w:num>
  <w:num w:numId="79">
    <w:abstractNumId w:val="146"/>
  </w:num>
  <w:num w:numId="80">
    <w:abstractNumId w:val="76"/>
  </w:num>
  <w:num w:numId="81">
    <w:abstractNumId w:val="80"/>
  </w:num>
  <w:num w:numId="82">
    <w:abstractNumId w:val="136"/>
  </w:num>
  <w:num w:numId="83">
    <w:abstractNumId w:val="86"/>
  </w:num>
  <w:num w:numId="84">
    <w:abstractNumId w:val="35"/>
  </w:num>
  <w:num w:numId="85">
    <w:abstractNumId w:val="147"/>
  </w:num>
  <w:num w:numId="86">
    <w:abstractNumId w:val="106"/>
  </w:num>
  <w:num w:numId="87">
    <w:abstractNumId w:val="20"/>
  </w:num>
  <w:num w:numId="88">
    <w:abstractNumId w:val="6"/>
  </w:num>
  <w:num w:numId="89">
    <w:abstractNumId w:val="150"/>
  </w:num>
  <w:num w:numId="90">
    <w:abstractNumId w:val="95"/>
  </w:num>
  <w:num w:numId="91">
    <w:abstractNumId w:val="15"/>
  </w:num>
  <w:num w:numId="92">
    <w:abstractNumId w:val="89"/>
  </w:num>
  <w:num w:numId="93">
    <w:abstractNumId w:val="149"/>
  </w:num>
  <w:num w:numId="94">
    <w:abstractNumId w:val="46"/>
  </w:num>
  <w:num w:numId="95">
    <w:abstractNumId w:val="148"/>
  </w:num>
  <w:num w:numId="96">
    <w:abstractNumId w:val="126"/>
  </w:num>
  <w:num w:numId="97">
    <w:abstractNumId w:val="73"/>
  </w:num>
  <w:num w:numId="98">
    <w:abstractNumId w:val="102"/>
  </w:num>
  <w:num w:numId="99">
    <w:abstractNumId w:val="120"/>
  </w:num>
  <w:num w:numId="100">
    <w:abstractNumId w:val="59"/>
  </w:num>
  <w:num w:numId="101">
    <w:abstractNumId w:val="135"/>
  </w:num>
  <w:num w:numId="102">
    <w:abstractNumId w:val="4"/>
  </w:num>
  <w:num w:numId="103">
    <w:abstractNumId w:val="133"/>
  </w:num>
  <w:num w:numId="104">
    <w:abstractNumId w:val="39"/>
  </w:num>
  <w:num w:numId="105">
    <w:abstractNumId w:val="169"/>
  </w:num>
  <w:num w:numId="106">
    <w:abstractNumId w:val="171"/>
  </w:num>
  <w:num w:numId="107">
    <w:abstractNumId w:val="162"/>
  </w:num>
  <w:num w:numId="108">
    <w:abstractNumId w:val="9"/>
  </w:num>
  <w:num w:numId="109">
    <w:abstractNumId w:val="92"/>
  </w:num>
  <w:num w:numId="110">
    <w:abstractNumId w:val="143"/>
  </w:num>
  <w:num w:numId="111">
    <w:abstractNumId w:val="159"/>
  </w:num>
  <w:num w:numId="112">
    <w:abstractNumId w:val="30"/>
  </w:num>
  <w:num w:numId="113">
    <w:abstractNumId w:val="121"/>
  </w:num>
  <w:num w:numId="114">
    <w:abstractNumId w:val="82"/>
  </w:num>
  <w:num w:numId="115">
    <w:abstractNumId w:val="90"/>
  </w:num>
  <w:num w:numId="116">
    <w:abstractNumId w:val="111"/>
  </w:num>
  <w:num w:numId="117">
    <w:abstractNumId w:val="7"/>
  </w:num>
  <w:num w:numId="118">
    <w:abstractNumId w:val="173"/>
  </w:num>
  <w:num w:numId="119">
    <w:abstractNumId w:val="50"/>
  </w:num>
  <w:num w:numId="120">
    <w:abstractNumId w:val="129"/>
  </w:num>
  <w:num w:numId="121">
    <w:abstractNumId w:val="25"/>
  </w:num>
  <w:num w:numId="122">
    <w:abstractNumId w:val="75"/>
  </w:num>
  <w:num w:numId="123">
    <w:abstractNumId w:val="78"/>
  </w:num>
  <w:num w:numId="124">
    <w:abstractNumId w:val="99"/>
  </w:num>
  <w:num w:numId="125">
    <w:abstractNumId w:val="152"/>
  </w:num>
  <w:num w:numId="126">
    <w:abstractNumId w:val="96"/>
  </w:num>
  <w:num w:numId="127">
    <w:abstractNumId w:val="117"/>
  </w:num>
  <w:num w:numId="128">
    <w:abstractNumId w:val="108"/>
  </w:num>
  <w:num w:numId="129">
    <w:abstractNumId w:val="137"/>
  </w:num>
  <w:num w:numId="130">
    <w:abstractNumId w:val="47"/>
  </w:num>
  <w:num w:numId="131">
    <w:abstractNumId w:val="87"/>
  </w:num>
  <w:num w:numId="132">
    <w:abstractNumId w:val="91"/>
  </w:num>
  <w:num w:numId="133">
    <w:abstractNumId w:val="66"/>
  </w:num>
  <w:num w:numId="134">
    <w:abstractNumId w:val="70"/>
  </w:num>
  <w:num w:numId="135">
    <w:abstractNumId w:val="112"/>
  </w:num>
  <w:num w:numId="136">
    <w:abstractNumId w:val="127"/>
  </w:num>
  <w:num w:numId="137">
    <w:abstractNumId w:val="71"/>
  </w:num>
  <w:num w:numId="138">
    <w:abstractNumId w:val="145"/>
  </w:num>
  <w:num w:numId="139">
    <w:abstractNumId w:val="100"/>
  </w:num>
  <w:num w:numId="140">
    <w:abstractNumId w:val="52"/>
  </w:num>
  <w:num w:numId="141">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54"/>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3">
    <w:abstractNumId w:val="109"/>
  </w:num>
  <w:num w:numId="144">
    <w:abstractNumId w:val="118"/>
  </w:num>
  <w:num w:numId="145">
    <w:abstractNumId w:val="81"/>
  </w:num>
  <w:num w:numId="146">
    <w:abstractNumId w:val="116"/>
  </w:num>
  <w:num w:numId="147">
    <w:abstractNumId w:val="42"/>
  </w:num>
  <w:num w:numId="148">
    <w:abstractNumId w:val="77"/>
  </w:num>
  <w:num w:numId="149">
    <w:abstractNumId w:val="0"/>
  </w:num>
  <w:num w:numId="150">
    <w:abstractNumId w:val="140"/>
  </w:num>
  <w:num w:numId="151">
    <w:abstractNumId w:val="43"/>
  </w:num>
  <w:num w:numId="152">
    <w:abstractNumId w:val="11"/>
  </w:num>
  <w:num w:numId="153">
    <w:abstractNumId w:val="104"/>
  </w:num>
  <w:num w:numId="154">
    <w:abstractNumId w:val="103"/>
  </w:num>
  <w:num w:numId="155">
    <w:abstractNumId w:val="164"/>
  </w:num>
  <w:num w:numId="156">
    <w:abstractNumId w:val="134"/>
  </w:num>
  <w:num w:numId="157">
    <w:abstractNumId w:val="93"/>
  </w:num>
  <w:num w:numId="158">
    <w:abstractNumId w:val="125"/>
  </w:num>
  <w:num w:numId="159">
    <w:abstractNumId w:val="114"/>
  </w:num>
  <w:num w:numId="160">
    <w:abstractNumId w:val="170"/>
  </w:num>
  <w:num w:numId="161">
    <w:abstractNumId w:val="19"/>
  </w:num>
  <w:num w:numId="162">
    <w:abstractNumId w:val="153"/>
  </w:num>
  <w:num w:numId="163">
    <w:abstractNumId w:val="31"/>
  </w:num>
  <w:num w:numId="164">
    <w:abstractNumId w:val="139"/>
  </w:num>
  <w:num w:numId="165">
    <w:abstractNumId w:val="10"/>
  </w:num>
  <w:num w:numId="166">
    <w:abstractNumId w:val="26"/>
  </w:num>
  <w:num w:numId="167">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28"/>
  </w:num>
  <w:num w:numId="173">
    <w:abstractNumId w:val="33"/>
    <w:lvlOverride w:ilvl="0">
      <w:startOverride w:val="1"/>
    </w:lvlOverride>
    <w:lvlOverride w:ilvl="1"/>
    <w:lvlOverride w:ilvl="2"/>
    <w:lvlOverride w:ilvl="3"/>
    <w:lvlOverride w:ilvl="4"/>
    <w:lvlOverride w:ilvl="5"/>
    <w:lvlOverride w:ilvl="6"/>
    <w:lvlOverride w:ilvl="7"/>
    <w:lvlOverride w:ilvl="8"/>
  </w:num>
  <w:num w:numId="174">
    <w:abstractNumId w:val="51"/>
    <w:lvlOverride w:ilvl="0">
      <w:startOverride w:val="1"/>
    </w:lvlOverride>
    <w:lvlOverride w:ilvl="1"/>
    <w:lvlOverride w:ilvl="2"/>
    <w:lvlOverride w:ilvl="3"/>
    <w:lvlOverride w:ilvl="4"/>
    <w:lvlOverride w:ilvl="5"/>
    <w:lvlOverride w:ilvl="6"/>
    <w:lvlOverride w:ilvl="7"/>
    <w:lvlOverride w:ilvl="8"/>
  </w:num>
  <w:num w:numId="175">
    <w:abstractNumId w:val="41"/>
    <w:lvlOverride w:ilvl="0">
      <w:startOverride w:val="1"/>
    </w:lvlOverride>
    <w:lvlOverride w:ilvl="1"/>
    <w:lvlOverride w:ilvl="2"/>
    <w:lvlOverride w:ilvl="3"/>
    <w:lvlOverride w:ilvl="4"/>
    <w:lvlOverride w:ilvl="5"/>
    <w:lvlOverride w:ilvl="6"/>
    <w:lvlOverride w:ilvl="7"/>
    <w:lvlOverride w:ilvl="8"/>
  </w:num>
  <w:num w:numId="176">
    <w:abstractNumId w:val="44"/>
    <w:lvlOverride w:ilvl="0">
      <w:startOverride w:val="1"/>
    </w:lvlOverride>
    <w:lvlOverride w:ilvl="1"/>
    <w:lvlOverride w:ilvl="2"/>
    <w:lvlOverride w:ilvl="3"/>
    <w:lvlOverride w:ilvl="4"/>
    <w:lvlOverride w:ilvl="5"/>
    <w:lvlOverride w:ilvl="6"/>
    <w:lvlOverride w:ilvl="7"/>
    <w:lvlOverride w:ilvl="8"/>
  </w:num>
  <w:num w:numId="177">
    <w:abstractNumId w:val="97"/>
    <w:lvlOverride w:ilvl="0">
      <w:startOverride w:val="1"/>
    </w:lvlOverride>
    <w:lvlOverride w:ilvl="1"/>
    <w:lvlOverride w:ilvl="2"/>
    <w:lvlOverride w:ilvl="3"/>
    <w:lvlOverride w:ilvl="4"/>
    <w:lvlOverride w:ilvl="5"/>
    <w:lvlOverride w:ilvl="6"/>
    <w:lvlOverride w:ilvl="7"/>
    <w:lvlOverride w:ilvl="8"/>
  </w:num>
  <w:num w:numId="178">
    <w:abstractNumId w:val="3"/>
    <w:lvlOverride w:ilvl="0">
      <w:startOverride w:val="1"/>
    </w:lvlOverride>
    <w:lvlOverride w:ilvl="1"/>
    <w:lvlOverride w:ilvl="2"/>
    <w:lvlOverride w:ilvl="3"/>
    <w:lvlOverride w:ilvl="4"/>
    <w:lvlOverride w:ilvl="5"/>
    <w:lvlOverride w:ilvl="6"/>
    <w:lvlOverride w:ilvl="7"/>
    <w:lvlOverride w:ilvl="8"/>
  </w:num>
  <w:num w:numId="179">
    <w:abstractNumId w:val="67"/>
    <w:lvlOverride w:ilvl="0">
      <w:startOverride w:val="1"/>
    </w:lvlOverride>
    <w:lvlOverride w:ilvl="1"/>
    <w:lvlOverride w:ilvl="2"/>
    <w:lvlOverride w:ilvl="3"/>
    <w:lvlOverride w:ilvl="4"/>
    <w:lvlOverride w:ilvl="5"/>
    <w:lvlOverride w:ilvl="6"/>
    <w:lvlOverride w:ilvl="7"/>
    <w:lvlOverride w:ilvl="8"/>
  </w:num>
  <w:num w:numId="180">
    <w:abstractNumId w:val="79"/>
    <w:lvlOverride w:ilvl="0">
      <w:startOverride w:val="1"/>
    </w:lvlOverride>
    <w:lvlOverride w:ilvl="1"/>
    <w:lvlOverride w:ilvl="2"/>
    <w:lvlOverride w:ilvl="3"/>
    <w:lvlOverride w:ilvl="4"/>
    <w:lvlOverride w:ilvl="5"/>
    <w:lvlOverride w:ilvl="6"/>
    <w:lvlOverride w:ilvl="7"/>
    <w:lvlOverride w:ilvl="8"/>
  </w:num>
  <w:num w:numId="181">
    <w:abstractNumId w:val="68"/>
  </w:num>
  <w:num w:numId="182">
    <w:abstractNumId w:val="68"/>
  </w:num>
  <w:num w:numId="183">
    <w:abstractNumId w:val="68"/>
  </w:num>
  <w:num w:numId="184">
    <w:abstractNumId w:val="68"/>
  </w:num>
  <w:num w:numId="185">
    <w:abstractNumId w:val="68"/>
  </w:num>
  <w:num w:numId="186">
    <w:abstractNumId w:val="68"/>
  </w:num>
  <w:num w:numId="187">
    <w:abstractNumId w:val="68"/>
  </w:num>
  <w:num w:numId="188">
    <w:abstractNumId w:val="11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156"/>
  </w:num>
  <w:num w:numId="190">
    <w:abstractNumId w:val="68"/>
  </w:num>
  <w:num w:numId="191">
    <w:abstractNumId w:val="68"/>
  </w:num>
  <w:num w:numId="192">
    <w:abstractNumId w:val="68"/>
  </w:num>
  <w:num w:numId="193">
    <w:abstractNumId w:val="68"/>
  </w:num>
  <w:num w:numId="194">
    <w:abstractNumId w:val="68"/>
  </w:num>
  <w:num w:numId="195">
    <w:abstractNumId w:val="68"/>
  </w:num>
  <w:num w:numId="196">
    <w:abstractNumId w:val="68"/>
  </w:num>
  <w:num w:numId="197">
    <w:abstractNumId w:val="68"/>
  </w:num>
  <w:num w:numId="198">
    <w:abstractNumId w:val="68"/>
  </w:num>
  <w:num w:numId="199">
    <w:abstractNumId w:val="68"/>
  </w:num>
  <w:num w:numId="200">
    <w:abstractNumId w:val="68"/>
  </w:num>
  <w:num w:numId="201">
    <w:abstractNumId w:val="68"/>
  </w:num>
  <w:num w:numId="202">
    <w:abstractNumId w:val="68"/>
  </w:num>
  <w:num w:numId="203">
    <w:abstractNumId w:val="68"/>
  </w:num>
  <w:num w:numId="204">
    <w:abstractNumId w:val="68"/>
  </w:num>
  <w:num w:numId="205">
    <w:abstractNumId w:val="68"/>
  </w:num>
  <w:num w:numId="206">
    <w:abstractNumId w:val="68"/>
  </w:num>
  <w:num w:numId="207">
    <w:abstractNumId w:val="68"/>
  </w:num>
  <w:num w:numId="208">
    <w:abstractNumId w:val="68"/>
  </w:num>
  <w:num w:numId="209">
    <w:abstractNumId w:val="68"/>
  </w:num>
  <w:num w:numId="210">
    <w:abstractNumId w:val="68"/>
  </w:num>
  <w:num w:numId="211">
    <w:abstractNumId w:val="68"/>
  </w:num>
  <w:num w:numId="212">
    <w:abstractNumId w:val="68"/>
  </w:num>
  <w:num w:numId="213">
    <w:abstractNumId w:val="68"/>
  </w:num>
  <w:num w:numId="214">
    <w:abstractNumId w:val="68"/>
  </w:num>
  <w:num w:numId="215">
    <w:abstractNumId w:val="68"/>
  </w:num>
  <w:num w:numId="216">
    <w:abstractNumId w:val="68"/>
  </w:num>
  <w:num w:numId="217">
    <w:abstractNumId w:val="68"/>
  </w:num>
  <w:num w:numId="218">
    <w:abstractNumId w:val="68"/>
  </w:num>
  <w:num w:numId="219">
    <w:abstractNumId w:val="68"/>
  </w:num>
  <w:num w:numId="220">
    <w:abstractNumId w:val="68"/>
  </w:num>
  <w:num w:numId="221">
    <w:abstractNumId w:val="68"/>
  </w:num>
  <w:num w:numId="222">
    <w:abstractNumId w:val="68"/>
  </w:num>
  <w:num w:numId="223">
    <w:abstractNumId w:val="68"/>
  </w:num>
  <w:num w:numId="224">
    <w:abstractNumId w:val="68"/>
  </w:num>
  <w:num w:numId="225">
    <w:abstractNumId w:val="68"/>
  </w:num>
  <w:num w:numId="226">
    <w:abstractNumId w:val="68"/>
  </w:num>
  <w:num w:numId="227">
    <w:abstractNumId w:val="68"/>
  </w:num>
  <w:num w:numId="228">
    <w:abstractNumId w:val="68"/>
  </w:num>
  <w:num w:numId="229">
    <w:abstractNumId w:val="68"/>
  </w:num>
  <w:num w:numId="230">
    <w:abstractNumId w:val="68"/>
  </w:num>
  <w:num w:numId="231">
    <w:abstractNumId w:val="68"/>
  </w:num>
  <w:num w:numId="232">
    <w:abstractNumId w:val="68"/>
  </w:num>
  <w:num w:numId="233">
    <w:abstractNumId w:val="68"/>
  </w:num>
  <w:num w:numId="234">
    <w:abstractNumId w:val="68"/>
  </w:num>
  <w:num w:numId="235">
    <w:abstractNumId w:val="68"/>
  </w:num>
  <w:num w:numId="236">
    <w:abstractNumId w:val="68"/>
  </w:num>
  <w:num w:numId="237">
    <w:abstractNumId w:val="68"/>
  </w:num>
  <w:num w:numId="238">
    <w:abstractNumId w:val="68"/>
  </w:num>
  <w:num w:numId="239">
    <w:abstractNumId w:val="68"/>
  </w:num>
  <w:num w:numId="240">
    <w:abstractNumId w:val="68"/>
  </w:num>
  <w:num w:numId="241">
    <w:abstractNumId w:val="68"/>
  </w:num>
  <w:num w:numId="242">
    <w:abstractNumId w:val="68"/>
  </w:num>
  <w:num w:numId="243">
    <w:abstractNumId w:val="68"/>
  </w:num>
  <w:num w:numId="244">
    <w:abstractNumId w:val="68"/>
  </w:num>
  <w:num w:numId="245">
    <w:abstractNumId w:val="68"/>
  </w:num>
  <w:num w:numId="246">
    <w:abstractNumId w:val="68"/>
  </w:num>
  <w:num w:numId="247">
    <w:abstractNumId w:val="68"/>
  </w:num>
  <w:num w:numId="248">
    <w:abstractNumId w:val="68"/>
  </w:num>
  <w:num w:numId="249">
    <w:abstractNumId w:val="68"/>
  </w:num>
  <w:num w:numId="250">
    <w:abstractNumId w:val="68"/>
  </w:num>
  <w:num w:numId="251">
    <w:abstractNumId w:val="68"/>
  </w:num>
  <w:num w:numId="252">
    <w:abstractNumId w:val="68"/>
  </w:num>
  <w:num w:numId="253">
    <w:abstractNumId w:val="68"/>
  </w:num>
  <w:num w:numId="254">
    <w:abstractNumId w:val="68"/>
  </w:num>
  <w:num w:numId="255">
    <w:abstractNumId w:val="68"/>
  </w:num>
  <w:num w:numId="256">
    <w:abstractNumId w:val="68"/>
  </w:num>
  <w:num w:numId="257">
    <w:abstractNumId w:val="68"/>
  </w:num>
  <w:num w:numId="258">
    <w:abstractNumId w:val="68"/>
  </w:num>
  <w:num w:numId="259">
    <w:abstractNumId w:val="68"/>
  </w:num>
  <w:num w:numId="260">
    <w:abstractNumId w:val="68"/>
  </w:num>
  <w:num w:numId="261">
    <w:abstractNumId w:val="68"/>
  </w:num>
  <w:num w:numId="262">
    <w:abstractNumId w:val="68"/>
  </w:num>
  <w:num w:numId="263">
    <w:abstractNumId w:val="68"/>
  </w:num>
  <w:num w:numId="264">
    <w:abstractNumId w:val="153"/>
  </w:num>
  <w:num w:numId="265">
    <w:abstractNumId w:val="6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6">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cia Štrbová">
    <w15:presenceInfo w15:providerId="None" w15:userId="Lucia Štrb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trackRevisions/>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63FA"/>
    <w:rsid w:val="0001099E"/>
    <w:rsid w:val="00010AA2"/>
    <w:rsid w:val="000131FD"/>
    <w:rsid w:val="00013344"/>
    <w:rsid w:val="00013C6D"/>
    <w:rsid w:val="00013EF9"/>
    <w:rsid w:val="000154C0"/>
    <w:rsid w:val="00015A5F"/>
    <w:rsid w:val="00015ECE"/>
    <w:rsid w:val="00016A7B"/>
    <w:rsid w:val="00016BC3"/>
    <w:rsid w:val="000201FF"/>
    <w:rsid w:val="00022F85"/>
    <w:rsid w:val="0002484D"/>
    <w:rsid w:val="00024DFD"/>
    <w:rsid w:val="000251F8"/>
    <w:rsid w:val="0002580D"/>
    <w:rsid w:val="00025A91"/>
    <w:rsid w:val="00031614"/>
    <w:rsid w:val="00034513"/>
    <w:rsid w:val="000347C4"/>
    <w:rsid w:val="0003543E"/>
    <w:rsid w:val="0003548E"/>
    <w:rsid w:val="00036550"/>
    <w:rsid w:val="00040613"/>
    <w:rsid w:val="00042275"/>
    <w:rsid w:val="000424FF"/>
    <w:rsid w:val="0004562E"/>
    <w:rsid w:val="00045878"/>
    <w:rsid w:val="00046B0F"/>
    <w:rsid w:val="0004773F"/>
    <w:rsid w:val="00047D03"/>
    <w:rsid w:val="00053A10"/>
    <w:rsid w:val="00053A44"/>
    <w:rsid w:val="000577B9"/>
    <w:rsid w:val="00062E80"/>
    <w:rsid w:val="0006449B"/>
    <w:rsid w:val="00071AE3"/>
    <w:rsid w:val="00073D6B"/>
    <w:rsid w:val="00074DB4"/>
    <w:rsid w:val="000753E7"/>
    <w:rsid w:val="000802FB"/>
    <w:rsid w:val="000807F0"/>
    <w:rsid w:val="000808B1"/>
    <w:rsid w:val="0008097D"/>
    <w:rsid w:val="00084EE8"/>
    <w:rsid w:val="0008727B"/>
    <w:rsid w:val="00087A2D"/>
    <w:rsid w:val="000942D3"/>
    <w:rsid w:val="00096268"/>
    <w:rsid w:val="0009678E"/>
    <w:rsid w:val="000A06F4"/>
    <w:rsid w:val="000A23D3"/>
    <w:rsid w:val="000A2642"/>
    <w:rsid w:val="000A5CDE"/>
    <w:rsid w:val="000A6301"/>
    <w:rsid w:val="000A70C9"/>
    <w:rsid w:val="000A77EE"/>
    <w:rsid w:val="000B0630"/>
    <w:rsid w:val="000B2457"/>
    <w:rsid w:val="000B2B37"/>
    <w:rsid w:val="000B4037"/>
    <w:rsid w:val="000B50B8"/>
    <w:rsid w:val="000B6226"/>
    <w:rsid w:val="000B6930"/>
    <w:rsid w:val="000B7422"/>
    <w:rsid w:val="000C0410"/>
    <w:rsid w:val="000C1B3A"/>
    <w:rsid w:val="000C2842"/>
    <w:rsid w:val="000C37E5"/>
    <w:rsid w:val="000C45D9"/>
    <w:rsid w:val="000C5D48"/>
    <w:rsid w:val="000C737A"/>
    <w:rsid w:val="000C7661"/>
    <w:rsid w:val="000C7C57"/>
    <w:rsid w:val="000D1731"/>
    <w:rsid w:val="000D2354"/>
    <w:rsid w:val="000D3CD6"/>
    <w:rsid w:val="000D3D7D"/>
    <w:rsid w:val="000D6EAC"/>
    <w:rsid w:val="000D74A7"/>
    <w:rsid w:val="000E00C9"/>
    <w:rsid w:val="000E0F6A"/>
    <w:rsid w:val="000E1A3B"/>
    <w:rsid w:val="000E58F6"/>
    <w:rsid w:val="000E5ED2"/>
    <w:rsid w:val="000E69E4"/>
    <w:rsid w:val="000F0EC9"/>
    <w:rsid w:val="000F0FDA"/>
    <w:rsid w:val="000F3CE9"/>
    <w:rsid w:val="000F4C88"/>
    <w:rsid w:val="000F52E3"/>
    <w:rsid w:val="000F7852"/>
    <w:rsid w:val="001001EC"/>
    <w:rsid w:val="00100480"/>
    <w:rsid w:val="001008C2"/>
    <w:rsid w:val="00102BFE"/>
    <w:rsid w:val="00103468"/>
    <w:rsid w:val="001037D1"/>
    <w:rsid w:val="001064BA"/>
    <w:rsid w:val="0010713F"/>
    <w:rsid w:val="001079C9"/>
    <w:rsid w:val="0011094A"/>
    <w:rsid w:val="00112F10"/>
    <w:rsid w:val="00120056"/>
    <w:rsid w:val="001200D9"/>
    <w:rsid w:val="00120E16"/>
    <w:rsid w:val="001221F7"/>
    <w:rsid w:val="0012277C"/>
    <w:rsid w:val="00122E2E"/>
    <w:rsid w:val="0012734D"/>
    <w:rsid w:val="001279BF"/>
    <w:rsid w:val="00127AAA"/>
    <w:rsid w:val="00130192"/>
    <w:rsid w:val="00130751"/>
    <w:rsid w:val="00131969"/>
    <w:rsid w:val="00133F2A"/>
    <w:rsid w:val="00134EDF"/>
    <w:rsid w:val="00135570"/>
    <w:rsid w:val="0013582C"/>
    <w:rsid w:val="00140679"/>
    <w:rsid w:val="00144473"/>
    <w:rsid w:val="00144DA5"/>
    <w:rsid w:val="001478CC"/>
    <w:rsid w:val="001512E2"/>
    <w:rsid w:val="00151791"/>
    <w:rsid w:val="00151876"/>
    <w:rsid w:val="00153D00"/>
    <w:rsid w:val="001550AF"/>
    <w:rsid w:val="0015625C"/>
    <w:rsid w:val="00156763"/>
    <w:rsid w:val="00161BF1"/>
    <w:rsid w:val="00161C41"/>
    <w:rsid w:val="00161DA3"/>
    <w:rsid w:val="00163B03"/>
    <w:rsid w:val="00165C46"/>
    <w:rsid w:val="0017395A"/>
    <w:rsid w:val="00173DE9"/>
    <w:rsid w:val="00174103"/>
    <w:rsid w:val="00176EF2"/>
    <w:rsid w:val="001772C2"/>
    <w:rsid w:val="0017784D"/>
    <w:rsid w:val="001806CA"/>
    <w:rsid w:val="00181141"/>
    <w:rsid w:val="00182079"/>
    <w:rsid w:val="0018240E"/>
    <w:rsid w:val="001831E6"/>
    <w:rsid w:val="00183A87"/>
    <w:rsid w:val="00186034"/>
    <w:rsid w:val="00190DC6"/>
    <w:rsid w:val="00192D3C"/>
    <w:rsid w:val="00193142"/>
    <w:rsid w:val="00193EA0"/>
    <w:rsid w:val="001945AF"/>
    <w:rsid w:val="00197498"/>
    <w:rsid w:val="001A0147"/>
    <w:rsid w:val="001A3159"/>
    <w:rsid w:val="001A37E8"/>
    <w:rsid w:val="001A4D05"/>
    <w:rsid w:val="001A507C"/>
    <w:rsid w:val="001A5C04"/>
    <w:rsid w:val="001A6855"/>
    <w:rsid w:val="001B0746"/>
    <w:rsid w:val="001B0C88"/>
    <w:rsid w:val="001B1054"/>
    <w:rsid w:val="001B1C16"/>
    <w:rsid w:val="001B1E27"/>
    <w:rsid w:val="001B23D6"/>
    <w:rsid w:val="001B645B"/>
    <w:rsid w:val="001B7429"/>
    <w:rsid w:val="001C0770"/>
    <w:rsid w:val="001C2F0D"/>
    <w:rsid w:val="001C3BC9"/>
    <w:rsid w:val="001C59F7"/>
    <w:rsid w:val="001C5BC4"/>
    <w:rsid w:val="001C68D8"/>
    <w:rsid w:val="001D320C"/>
    <w:rsid w:val="001D5BFF"/>
    <w:rsid w:val="001D5F61"/>
    <w:rsid w:val="001D634E"/>
    <w:rsid w:val="001D7481"/>
    <w:rsid w:val="001E21BF"/>
    <w:rsid w:val="001E25DA"/>
    <w:rsid w:val="001E2AFD"/>
    <w:rsid w:val="001E3FAE"/>
    <w:rsid w:val="001E4356"/>
    <w:rsid w:val="001E5A21"/>
    <w:rsid w:val="001E5A2B"/>
    <w:rsid w:val="001E5AF4"/>
    <w:rsid w:val="001E67F0"/>
    <w:rsid w:val="001E75E9"/>
    <w:rsid w:val="001F10AD"/>
    <w:rsid w:val="001F4D8C"/>
    <w:rsid w:val="001F50E2"/>
    <w:rsid w:val="001F61FA"/>
    <w:rsid w:val="001F623A"/>
    <w:rsid w:val="00200141"/>
    <w:rsid w:val="002014EC"/>
    <w:rsid w:val="002019B3"/>
    <w:rsid w:val="00202385"/>
    <w:rsid w:val="00204020"/>
    <w:rsid w:val="00206117"/>
    <w:rsid w:val="0020612D"/>
    <w:rsid w:val="00206887"/>
    <w:rsid w:val="00206940"/>
    <w:rsid w:val="00206AFA"/>
    <w:rsid w:val="00206B46"/>
    <w:rsid w:val="00210195"/>
    <w:rsid w:val="00210906"/>
    <w:rsid w:val="002112C3"/>
    <w:rsid w:val="00211B1C"/>
    <w:rsid w:val="00211C83"/>
    <w:rsid w:val="002123E6"/>
    <w:rsid w:val="00212C94"/>
    <w:rsid w:val="002137A5"/>
    <w:rsid w:val="00213F35"/>
    <w:rsid w:val="00214696"/>
    <w:rsid w:val="002146D2"/>
    <w:rsid w:val="00215EBF"/>
    <w:rsid w:val="0021786A"/>
    <w:rsid w:val="0022036B"/>
    <w:rsid w:val="00220B16"/>
    <w:rsid w:val="0022168D"/>
    <w:rsid w:val="00225F0B"/>
    <w:rsid w:val="002271C3"/>
    <w:rsid w:val="00227B53"/>
    <w:rsid w:val="0023009D"/>
    <w:rsid w:val="00231EEF"/>
    <w:rsid w:val="002327CF"/>
    <w:rsid w:val="00232848"/>
    <w:rsid w:val="00232BCF"/>
    <w:rsid w:val="00233004"/>
    <w:rsid w:val="00233358"/>
    <w:rsid w:val="00234373"/>
    <w:rsid w:val="00234913"/>
    <w:rsid w:val="0023546C"/>
    <w:rsid w:val="00235D1B"/>
    <w:rsid w:val="00235E83"/>
    <w:rsid w:val="00241445"/>
    <w:rsid w:val="00242FBD"/>
    <w:rsid w:val="0024668B"/>
    <w:rsid w:val="002473A2"/>
    <w:rsid w:val="0024768C"/>
    <w:rsid w:val="002501C2"/>
    <w:rsid w:val="00250591"/>
    <w:rsid w:val="00250ACB"/>
    <w:rsid w:val="00250C9B"/>
    <w:rsid w:val="00250D59"/>
    <w:rsid w:val="00250E27"/>
    <w:rsid w:val="002550A4"/>
    <w:rsid w:val="00257508"/>
    <w:rsid w:val="00262264"/>
    <w:rsid w:val="002622BF"/>
    <w:rsid w:val="002633CD"/>
    <w:rsid w:val="002638B5"/>
    <w:rsid w:val="002663CF"/>
    <w:rsid w:val="0026674A"/>
    <w:rsid w:val="00275BE3"/>
    <w:rsid w:val="00276066"/>
    <w:rsid w:val="0027695B"/>
    <w:rsid w:val="00277746"/>
    <w:rsid w:val="00282E0A"/>
    <w:rsid w:val="00284E14"/>
    <w:rsid w:val="002854B7"/>
    <w:rsid w:val="00286146"/>
    <w:rsid w:val="002864F9"/>
    <w:rsid w:val="00286DC1"/>
    <w:rsid w:val="002903CC"/>
    <w:rsid w:val="002904EC"/>
    <w:rsid w:val="00290C77"/>
    <w:rsid w:val="0029398E"/>
    <w:rsid w:val="00294063"/>
    <w:rsid w:val="00296072"/>
    <w:rsid w:val="00297EB2"/>
    <w:rsid w:val="002A0073"/>
    <w:rsid w:val="002A0585"/>
    <w:rsid w:val="002A2FF0"/>
    <w:rsid w:val="002A36C6"/>
    <w:rsid w:val="002A3D7D"/>
    <w:rsid w:val="002A5495"/>
    <w:rsid w:val="002A5ECD"/>
    <w:rsid w:val="002A7571"/>
    <w:rsid w:val="002B0DE3"/>
    <w:rsid w:val="002B2CDC"/>
    <w:rsid w:val="002B2DAE"/>
    <w:rsid w:val="002B3365"/>
    <w:rsid w:val="002B36D0"/>
    <w:rsid w:val="002B43B1"/>
    <w:rsid w:val="002B46F7"/>
    <w:rsid w:val="002B612F"/>
    <w:rsid w:val="002B6666"/>
    <w:rsid w:val="002B6F7A"/>
    <w:rsid w:val="002C1D68"/>
    <w:rsid w:val="002C42EA"/>
    <w:rsid w:val="002C4B1E"/>
    <w:rsid w:val="002C4E53"/>
    <w:rsid w:val="002D1273"/>
    <w:rsid w:val="002D54B9"/>
    <w:rsid w:val="002D5DF4"/>
    <w:rsid w:val="002D707A"/>
    <w:rsid w:val="002E0541"/>
    <w:rsid w:val="002E20A2"/>
    <w:rsid w:val="002E2B98"/>
    <w:rsid w:val="002E2EEE"/>
    <w:rsid w:val="002E43DA"/>
    <w:rsid w:val="002E4A2C"/>
    <w:rsid w:val="002E59A5"/>
    <w:rsid w:val="002F0870"/>
    <w:rsid w:val="002F0EC3"/>
    <w:rsid w:val="002F11A5"/>
    <w:rsid w:val="002F276F"/>
    <w:rsid w:val="002F2EAF"/>
    <w:rsid w:val="002F5828"/>
    <w:rsid w:val="002F723C"/>
    <w:rsid w:val="00300462"/>
    <w:rsid w:val="00300BC8"/>
    <w:rsid w:val="00304E24"/>
    <w:rsid w:val="00306707"/>
    <w:rsid w:val="003074C9"/>
    <w:rsid w:val="00312672"/>
    <w:rsid w:val="0031295F"/>
    <w:rsid w:val="00316C08"/>
    <w:rsid w:val="00317F45"/>
    <w:rsid w:val="00324AB2"/>
    <w:rsid w:val="00325D46"/>
    <w:rsid w:val="0032619E"/>
    <w:rsid w:val="00327E37"/>
    <w:rsid w:val="003343A8"/>
    <w:rsid w:val="00334BA9"/>
    <w:rsid w:val="003351A9"/>
    <w:rsid w:val="00335386"/>
    <w:rsid w:val="0033608B"/>
    <w:rsid w:val="0034001B"/>
    <w:rsid w:val="003407DD"/>
    <w:rsid w:val="00342F2D"/>
    <w:rsid w:val="0034368A"/>
    <w:rsid w:val="0034377A"/>
    <w:rsid w:val="0034517A"/>
    <w:rsid w:val="0034667C"/>
    <w:rsid w:val="0034740E"/>
    <w:rsid w:val="003506A5"/>
    <w:rsid w:val="003506B7"/>
    <w:rsid w:val="00351582"/>
    <w:rsid w:val="00351C35"/>
    <w:rsid w:val="0035236E"/>
    <w:rsid w:val="00352BB7"/>
    <w:rsid w:val="00352F7C"/>
    <w:rsid w:val="0035386E"/>
    <w:rsid w:val="00353ECB"/>
    <w:rsid w:val="003547AD"/>
    <w:rsid w:val="00354C58"/>
    <w:rsid w:val="00354D84"/>
    <w:rsid w:val="00354F81"/>
    <w:rsid w:val="00356169"/>
    <w:rsid w:val="00357CA1"/>
    <w:rsid w:val="00361E7A"/>
    <w:rsid w:val="00362C87"/>
    <w:rsid w:val="00365543"/>
    <w:rsid w:val="0036700F"/>
    <w:rsid w:val="00370847"/>
    <w:rsid w:val="00372490"/>
    <w:rsid w:val="00372ADE"/>
    <w:rsid w:val="003744F8"/>
    <w:rsid w:val="003748AA"/>
    <w:rsid w:val="00376889"/>
    <w:rsid w:val="00377A7B"/>
    <w:rsid w:val="00381A1A"/>
    <w:rsid w:val="00382656"/>
    <w:rsid w:val="00382FAB"/>
    <w:rsid w:val="00383274"/>
    <w:rsid w:val="00386352"/>
    <w:rsid w:val="003878D1"/>
    <w:rsid w:val="003902BD"/>
    <w:rsid w:val="00390D77"/>
    <w:rsid w:val="003912CE"/>
    <w:rsid w:val="003927BA"/>
    <w:rsid w:val="00394052"/>
    <w:rsid w:val="00394A07"/>
    <w:rsid w:val="00394E2E"/>
    <w:rsid w:val="003967F6"/>
    <w:rsid w:val="003A293F"/>
    <w:rsid w:val="003A36F2"/>
    <w:rsid w:val="003A3799"/>
    <w:rsid w:val="003A3C36"/>
    <w:rsid w:val="003A48F3"/>
    <w:rsid w:val="003A5497"/>
    <w:rsid w:val="003A5A72"/>
    <w:rsid w:val="003A5BF8"/>
    <w:rsid w:val="003A5F96"/>
    <w:rsid w:val="003A6D23"/>
    <w:rsid w:val="003A6EB2"/>
    <w:rsid w:val="003B0494"/>
    <w:rsid w:val="003B0C35"/>
    <w:rsid w:val="003B16AF"/>
    <w:rsid w:val="003B46DA"/>
    <w:rsid w:val="003B65AA"/>
    <w:rsid w:val="003B67E7"/>
    <w:rsid w:val="003B7942"/>
    <w:rsid w:val="003C100C"/>
    <w:rsid w:val="003C15B3"/>
    <w:rsid w:val="003C2F8F"/>
    <w:rsid w:val="003C413A"/>
    <w:rsid w:val="003C4BA0"/>
    <w:rsid w:val="003C64E0"/>
    <w:rsid w:val="003C6702"/>
    <w:rsid w:val="003D0664"/>
    <w:rsid w:val="003D0B12"/>
    <w:rsid w:val="003D1F8B"/>
    <w:rsid w:val="003D2064"/>
    <w:rsid w:val="003D3608"/>
    <w:rsid w:val="003D3FFA"/>
    <w:rsid w:val="003D4C61"/>
    <w:rsid w:val="003D7CED"/>
    <w:rsid w:val="003D7D2C"/>
    <w:rsid w:val="003E0752"/>
    <w:rsid w:val="003E07B2"/>
    <w:rsid w:val="003E0D56"/>
    <w:rsid w:val="003E11BE"/>
    <w:rsid w:val="003E122E"/>
    <w:rsid w:val="003E200C"/>
    <w:rsid w:val="003E2F46"/>
    <w:rsid w:val="003E3DAD"/>
    <w:rsid w:val="003E4D47"/>
    <w:rsid w:val="003E5D09"/>
    <w:rsid w:val="003E65E5"/>
    <w:rsid w:val="003E75DC"/>
    <w:rsid w:val="003F10E8"/>
    <w:rsid w:val="003F3839"/>
    <w:rsid w:val="003F3BA6"/>
    <w:rsid w:val="003F40AD"/>
    <w:rsid w:val="003F4106"/>
    <w:rsid w:val="003F4A21"/>
    <w:rsid w:val="003F5032"/>
    <w:rsid w:val="003F52D7"/>
    <w:rsid w:val="003F581B"/>
    <w:rsid w:val="003F5FBA"/>
    <w:rsid w:val="003F734A"/>
    <w:rsid w:val="003F7B0B"/>
    <w:rsid w:val="0040057F"/>
    <w:rsid w:val="00401CEF"/>
    <w:rsid w:val="00402338"/>
    <w:rsid w:val="00407216"/>
    <w:rsid w:val="00411A6E"/>
    <w:rsid w:val="004130D1"/>
    <w:rsid w:val="00413473"/>
    <w:rsid w:val="004139BE"/>
    <w:rsid w:val="00413E32"/>
    <w:rsid w:val="0041499F"/>
    <w:rsid w:val="004168E5"/>
    <w:rsid w:val="00416A2E"/>
    <w:rsid w:val="004170FC"/>
    <w:rsid w:val="00420E5E"/>
    <w:rsid w:val="00426C99"/>
    <w:rsid w:val="00427836"/>
    <w:rsid w:val="00432553"/>
    <w:rsid w:val="00442D03"/>
    <w:rsid w:val="00444EA3"/>
    <w:rsid w:val="00445B23"/>
    <w:rsid w:val="00446DD7"/>
    <w:rsid w:val="004470BD"/>
    <w:rsid w:val="004476D8"/>
    <w:rsid w:val="004525B9"/>
    <w:rsid w:val="00452FDD"/>
    <w:rsid w:val="00454922"/>
    <w:rsid w:val="00454C28"/>
    <w:rsid w:val="004564C1"/>
    <w:rsid w:val="0045655C"/>
    <w:rsid w:val="004565B1"/>
    <w:rsid w:val="004579E8"/>
    <w:rsid w:val="00460DE2"/>
    <w:rsid w:val="004617E6"/>
    <w:rsid w:val="00462D3C"/>
    <w:rsid w:val="00464A05"/>
    <w:rsid w:val="004650DC"/>
    <w:rsid w:val="004656DF"/>
    <w:rsid w:val="00466328"/>
    <w:rsid w:val="00467B18"/>
    <w:rsid w:val="0047078C"/>
    <w:rsid w:val="00470F0F"/>
    <w:rsid w:val="00472475"/>
    <w:rsid w:val="00473330"/>
    <w:rsid w:val="004735C0"/>
    <w:rsid w:val="004747A2"/>
    <w:rsid w:val="004760DD"/>
    <w:rsid w:val="00477845"/>
    <w:rsid w:val="00480C79"/>
    <w:rsid w:val="004834E8"/>
    <w:rsid w:val="00484AC0"/>
    <w:rsid w:val="00485429"/>
    <w:rsid w:val="00485900"/>
    <w:rsid w:val="00485BCC"/>
    <w:rsid w:val="004914C2"/>
    <w:rsid w:val="00491AAF"/>
    <w:rsid w:val="004930FB"/>
    <w:rsid w:val="00493B24"/>
    <w:rsid w:val="004A0014"/>
    <w:rsid w:val="004A1035"/>
    <w:rsid w:val="004A11E6"/>
    <w:rsid w:val="004A277E"/>
    <w:rsid w:val="004A33B9"/>
    <w:rsid w:val="004A34DB"/>
    <w:rsid w:val="004A721B"/>
    <w:rsid w:val="004A766B"/>
    <w:rsid w:val="004A7B2D"/>
    <w:rsid w:val="004B10C7"/>
    <w:rsid w:val="004B3583"/>
    <w:rsid w:val="004B361A"/>
    <w:rsid w:val="004B3899"/>
    <w:rsid w:val="004B428C"/>
    <w:rsid w:val="004B4C42"/>
    <w:rsid w:val="004B5393"/>
    <w:rsid w:val="004B5508"/>
    <w:rsid w:val="004B751E"/>
    <w:rsid w:val="004C0592"/>
    <w:rsid w:val="004C1C95"/>
    <w:rsid w:val="004C23C1"/>
    <w:rsid w:val="004C39AC"/>
    <w:rsid w:val="004C603B"/>
    <w:rsid w:val="004D006C"/>
    <w:rsid w:val="004D0193"/>
    <w:rsid w:val="004D1944"/>
    <w:rsid w:val="004D34AB"/>
    <w:rsid w:val="004D4D06"/>
    <w:rsid w:val="004D5327"/>
    <w:rsid w:val="004D5CB8"/>
    <w:rsid w:val="004D6303"/>
    <w:rsid w:val="004D63AC"/>
    <w:rsid w:val="004E0E2C"/>
    <w:rsid w:val="004E1678"/>
    <w:rsid w:val="004E1F08"/>
    <w:rsid w:val="004E67B0"/>
    <w:rsid w:val="004E69D8"/>
    <w:rsid w:val="004E6AF6"/>
    <w:rsid w:val="004F0965"/>
    <w:rsid w:val="004F1441"/>
    <w:rsid w:val="004F3278"/>
    <w:rsid w:val="004F48D3"/>
    <w:rsid w:val="004F4C42"/>
    <w:rsid w:val="004F4C9C"/>
    <w:rsid w:val="004F61FE"/>
    <w:rsid w:val="004F7812"/>
    <w:rsid w:val="00500993"/>
    <w:rsid w:val="005011AB"/>
    <w:rsid w:val="0050135B"/>
    <w:rsid w:val="0050148E"/>
    <w:rsid w:val="00501BAD"/>
    <w:rsid w:val="00504BDE"/>
    <w:rsid w:val="005062A7"/>
    <w:rsid w:val="00506B7B"/>
    <w:rsid w:val="0051055B"/>
    <w:rsid w:val="00510E9A"/>
    <w:rsid w:val="00511CF9"/>
    <w:rsid w:val="005138EE"/>
    <w:rsid w:val="00516638"/>
    <w:rsid w:val="00516B80"/>
    <w:rsid w:val="00516CD4"/>
    <w:rsid w:val="00517EB2"/>
    <w:rsid w:val="005250DE"/>
    <w:rsid w:val="00525286"/>
    <w:rsid w:val="00525340"/>
    <w:rsid w:val="00526D63"/>
    <w:rsid w:val="00527248"/>
    <w:rsid w:val="005310B9"/>
    <w:rsid w:val="00533AA8"/>
    <w:rsid w:val="00534E27"/>
    <w:rsid w:val="00537777"/>
    <w:rsid w:val="00537FB0"/>
    <w:rsid w:val="00540815"/>
    <w:rsid w:val="00542458"/>
    <w:rsid w:val="00542664"/>
    <w:rsid w:val="00542E45"/>
    <w:rsid w:val="00543354"/>
    <w:rsid w:val="005447C8"/>
    <w:rsid w:val="00545FDA"/>
    <w:rsid w:val="00550556"/>
    <w:rsid w:val="00552D1B"/>
    <w:rsid w:val="00554C0B"/>
    <w:rsid w:val="0055509B"/>
    <w:rsid w:val="00557D9B"/>
    <w:rsid w:val="00557E2A"/>
    <w:rsid w:val="00561439"/>
    <w:rsid w:val="00564899"/>
    <w:rsid w:val="005679DE"/>
    <w:rsid w:val="00567E28"/>
    <w:rsid w:val="00570DE9"/>
    <w:rsid w:val="0057322A"/>
    <w:rsid w:val="00573BBD"/>
    <w:rsid w:val="00574218"/>
    <w:rsid w:val="00574A6B"/>
    <w:rsid w:val="00575B7B"/>
    <w:rsid w:val="00580805"/>
    <w:rsid w:val="00580AA5"/>
    <w:rsid w:val="00581910"/>
    <w:rsid w:val="00582CB3"/>
    <w:rsid w:val="005838DF"/>
    <w:rsid w:val="00584F72"/>
    <w:rsid w:val="0058569C"/>
    <w:rsid w:val="00585BDC"/>
    <w:rsid w:val="00587180"/>
    <w:rsid w:val="00592972"/>
    <w:rsid w:val="00594012"/>
    <w:rsid w:val="00594AD5"/>
    <w:rsid w:val="00594B71"/>
    <w:rsid w:val="00594BDE"/>
    <w:rsid w:val="00594FC4"/>
    <w:rsid w:val="005A1A22"/>
    <w:rsid w:val="005A2D4F"/>
    <w:rsid w:val="005A31AF"/>
    <w:rsid w:val="005A3ACA"/>
    <w:rsid w:val="005A55A9"/>
    <w:rsid w:val="005A5714"/>
    <w:rsid w:val="005A5CC6"/>
    <w:rsid w:val="005A6A7F"/>
    <w:rsid w:val="005A7669"/>
    <w:rsid w:val="005B225B"/>
    <w:rsid w:val="005B428C"/>
    <w:rsid w:val="005B6BB3"/>
    <w:rsid w:val="005B6FA3"/>
    <w:rsid w:val="005B77A6"/>
    <w:rsid w:val="005C026E"/>
    <w:rsid w:val="005C12A4"/>
    <w:rsid w:val="005C2D20"/>
    <w:rsid w:val="005C36FF"/>
    <w:rsid w:val="005C43B6"/>
    <w:rsid w:val="005C5D56"/>
    <w:rsid w:val="005C5D65"/>
    <w:rsid w:val="005C65CE"/>
    <w:rsid w:val="005C6BDA"/>
    <w:rsid w:val="005C74E0"/>
    <w:rsid w:val="005D0775"/>
    <w:rsid w:val="005D12E5"/>
    <w:rsid w:val="005D253F"/>
    <w:rsid w:val="005D2D17"/>
    <w:rsid w:val="005D3C7B"/>
    <w:rsid w:val="005D3E14"/>
    <w:rsid w:val="005D4770"/>
    <w:rsid w:val="005D52B1"/>
    <w:rsid w:val="005E39E3"/>
    <w:rsid w:val="005E423A"/>
    <w:rsid w:val="005E42B5"/>
    <w:rsid w:val="005E4DD2"/>
    <w:rsid w:val="005F01CD"/>
    <w:rsid w:val="005F12EF"/>
    <w:rsid w:val="005F1828"/>
    <w:rsid w:val="005F2057"/>
    <w:rsid w:val="005F2EAF"/>
    <w:rsid w:val="005F393D"/>
    <w:rsid w:val="005F4C2B"/>
    <w:rsid w:val="005F6012"/>
    <w:rsid w:val="005F61ED"/>
    <w:rsid w:val="00600C6C"/>
    <w:rsid w:val="0060183C"/>
    <w:rsid w:val="006024C8"/>
    <w:rsid w:val="0060491D"/>
    <w:rsid w:val="0060595B"/>
    <w:rsid w:val="00606106"/>
    <w:rsid w:val="006073E1"/>
    <w:rsid w:val="00607A0A"/>
    <w:rsid w:val="006117F7"/>
    <w:rsid w:val="00611C75"/>
    <w:rsid w:val="00611EB0"/>
    <w:rsid w:val="00614D67"/>
    <w:rsid w:val="00615F10"/>
    <w:rsid w:val="00617486"/>
    <w:rsid w:val="006224AF"/>
    <w:rsid w:val="00625559"/>
    <w:rsid w:val="00630299"/>
    <w:rsid w:val="0063058B"/>
    <w:rsid w:val="00630B92"/>
    <w:rsid w:val="0063136D"/>
    <w:rsid w:val="00632C89"/>
    <w:rsid w:val="0063308E"/>
    <w:rsid w:val="00633DF0"/>
    <w:rsid w:val="00636A5B"/>
    <w:rsid w:val="00641962"/>
    <w:rsid w:val="00641C70"/>
    <w:rsid w:val="00643DE1"/>
    <w:rsid w:val="00645DCB"/>
    <w:rsid w:val="00646144"/>
    <w:rsid w:val="006464E0"/>
    <w:rsid w:val="0064697D"/>
    <w:rsid w:val="006508C2"/>
    <w:rsid w:val="00651AE0"/>
    <w:rsid w:val="0065289C"/>
    <w:rsid w:val="00653A0D"/>
    <w:rsid w:val="006546A7"/>
    <w:rsid w:val="006553D5"/>
    <w:rsid w:val="00655928"/>
    <w:rsid w:val="006562C0"/>
    <w:rsid w:val="00657DC8"/>
    <w:rsid w:val="00660173"/>
    <w:rsid w:val="006621F4"/>
    <w:rsid w:val="0066221D"/>
    <w:rsid w:val="006634E4"/>
    <w:rsid w:val="00663F73"/>
    <w:rsid w:val="006652F3"/>
    <w:rsid w:val="006673C5"/>
    <w:rsid w:val="0066774E"/>
    <w:rsid w:val="0067020C"/>
    <w:rsid w:val="00670266"/>
    <w:rsid w:val="00672AA8"/>
    <w:rsid w:val="00676453"/>
    <w:rsid w:val="0067667C"/>
    <w:rsid w:val="006769AF"/>
    <w:rsid w:val="0067768E"/>
    <w:rsid w:val="006800F8"/>
    <w:rsid w:val="006811BF"/>
    <w:rsid w:val="00684A57"/>
    <w:rsid w:val="00684CE9"/>
    <w:rsid w:val="00684F1A"/>
    <w:rsid w:val="00685696"/>
    <w:rsid w:val="0068609F"/>
    <w:rsid w:val="0068617D"/>
    <w:rsid w:val="00686343"/>
    <w:rsid w:val="00687CAB"/>
    <w:rsid w:val="00697BA6"/>
    <w:rsid w:val="006A070A"/>
    <w:rsid w:val="006A0F52"/>
    <w:rsid w:val="006A37D9"/>
    <w:rsid w:val="006A3B42"/>
    <w:rsid w:val="006A424E"/>
    <w:rsid w:val="006A4D1B"/>
    <w:rsid w:val="006A521B"/>
    <w:rsid w:val="006A598A"/>
    <w:rsid w:val="006A5E3E"/>
    <w:rsid w:val="006B0845"/>
    <w:rsid w:val="006B2A04"/>
    <w:rsid w:val="006B2D2F"/>
    <w:rsid w:val="006B3838"/>
    <w:rsid w:val="006B3C81"/>
    <w:rsid w:val="006B570D"/>
    <w:rsid w:val="006B7DC3"/>
    <w:rsid w:val="006C215C"/>
    <w:rsid w:val="006C2D01"/>
    <w:rsid w:val="006C41B5"/>
    <w:rsid w:val="006C4464"/>
    <w:rsid w:val="006C46F3"/>
    <w:rsid w:val="006C7036"/>
    <w:rsid w:val="006C713B"/>
    <w:rsid w:val="006C7CE1"/>
    <w:rsid w:val="006D05B9"/>
    <w:rsid w:val="006D2F81"/>
    <w:rsid w:val="006D4B42"/>
    <w:rsid w:val="006D584D"/>
    <w:rsid w:val="006E0E14"/>
    <w:rsid w:val="006E0E8E"/>
    <w:rsid w:val="006E3693"/>
    <w:rsid w:val="006E4D10"/>
    <w:rsid w:val="006E639D"/>
    <w:rsid w:val="006E6F2A"/>
    <w:rsid w:val="006E7784"/>
    <w:rsid w:val="006E7BE0"/>
    <w:rsid w:val="006F0072"/>
    <w:rsid w:val="006F0CEB"/>
    <w:rsid w:val="006F1733"/>
    <w:rsid w:val="006F26B3"/>
    <w:rsid w:val="006F34DC"/>
    <w:rsid w:val="006F540E"/>
    <w:rsid w:val="006F6DAA"/>
    <w:rsid w:val="006F6E39"/>
    <w:rsid w:val="0070009D"/>
    <w:rsid w:val="00700DFA"/>
    <w:rsid w:val="00702F43"/>
    <w:rsid w:val="007038F7"/>
    <w:rsid w:val="00704A3D"/>
    <w:rsid w:val="0071076F"/>
    <w:rsid w:val="00710D57"/>
    <w:rsid w:val="007125AD"/>
    <w:rsid w:val="00713094"/>
    <w:rsid w:val="007131A9"/>
    <w:rsid w:val="0071599A"/>
    <w:rsid w:val="00715F14"/>
    <w:rsid w:val="007226CA"/>
    <w:rsid w:val="007229FB"/>
    <w:rsid w:val="0072306F"/>
    <w:rsid w:val="007243B8"/>
    <w:rsid w:val="0072683C"/>
    <w:rsid w:val="00727685"/>
    <w:rsid w:val="007323B6"/>
    <w:rsid w:val="00737A1B"/>
    <w:rsid w:val="00741310"/>
    <w:rsid w:val="00741FCE"/>
    <w:rsid w:val="007429D9"/>
    <w:rsid w:val="007472DF"/>
    <w:rsid w:val="007473A8"/>
    <w:rsid w:val="00750C81"/>
    <w:rsid w:val="0075168D"/>
    <w:rsid w:val="00751896"/>
    <w:rsid w:val="0075237D"/>
    <w:rsid w:val="00755334"/>
    <w:rsid w:val="0075561A"/>
    <w:rsid w:val="0075616B"/>
    <w:rsid w:val="00757053"/>
    <w:rsid w:val="00760B42"/>
    <w:rsid w:val="007619B1"/>
    <w:rsid w:val="00763032"/>
    <w:rsid w:val="00763C3D"/>
    <w:rsid w:val="007648D3"/>
    <w:rsid w:val="00767730"/>
    <w:rsid w:val="007677DF"/>
    <w:rsid w:val="007716B0"/>
    <w:rsid w:val="00771B0F"/>
    <w:rsid w:val="007731A4"/>
    <w:rsid w:val="007768D5"/>
    <w:rsid w:val="00776D63"/>
    <w:rsid w:val="00777BD3"/>
    <w:rsid w:val="00780D6B"/>
    <w:rsid w:val="0078161E"/>
    <w:rsid w:val="00783AF9"/>
    <w:rsid w:val="00784A0E"/>
    <w:rsid w:val="007866F2"/>
    <w:rsid w:val="00787179"/>
    <w:rsid w:val="00790A3F"/>
    <w:rsid w:val="00790CE2"/>
    <w:rsid w:val="00791128"/>
    <w:rsid w:val="00792100"/>
    <w:rsid w:val="007937E9"/>
    <w:rsid w:val="007939C4"/>
    <w:rsid w:val="00794C27"/>
    <w:rsid w:val="007963C3"/>
    <w:rsid w:val="007A0DFA"/>
    <w:rsid w:val="007A56CF"/>
    <w:rsid w:val="007A7358"/>
    <w:rsid w:val="007A74DE"/>
    <w:rsid w:val="007B03F6"/>
    <w:rsid w:val="007B0535"/>
    <w:rsid w:val="007B14E7"/>
    <w:rsid w:val="007B1CCB"/>
    <w:rsid w:val="007B2221"/>
    <w:rsid w:val="007B396D"/>
    <w:rsid w:val="007B48B8"/>
    <w:rsid w:val="007B5FB6"/>
    <w:rsid w:val="007C17F8"/>
    <w:rsid w:val="007C2178"/>
    <w:rsid w:val="007C2561"/>
    <w:rsid w:val="007C3C86"/>
    <w:rsid w:val="007C4F8C"/>
    <w:rsid w:val="007C50C2"/>
    <w:rsid w:val="007C7F4D"/>
    <w:rsid w:val="007D1445"/>
    <w:rsid w:val="007D1792"/>
    <w:rsid w:val="007D4BA8"/>
    <w:rsid w:val="007D6829"/>
    <w:rsid w:val="007E120A"/>
    <w:rsid w:val="007E1AD4"/>
    <w:rsid w:val="007E26E5"/>
    <w:rsid w:val="007E4DBC"/>
    <w:rsid w:val="007E5693"/>
    <w:rsid w:val="007F0202"/>
    <w:rsid w:val="007F2E45"/>
    <w:rsid w:val="007F3F46"/>
    <w:rsid w:val="007F58D3"/>
    <w:rsid w:val="007F6522"/>
    <w:rsid w:val="007F6B9C"/>
    <w:rsid w:val="007F6F73"/>
    <w:rsid w:val="007F7555"/>
    <w:rsid w:val="007F76CB"/>
    <w:rsid w:val="00800704"/>
    <w:rsid w:val="00801EF1"/>
    <w:rsid w:val="00802A10"/>
    <w:rsid w:val="00803229"/>
    <w:rsid w:val="00804D5A"/>
    <w:rsid w:val="0080622D"/>
    <w:rsid w:val="00806925"/>
    <w:rsid w:val="00806A1A"/>
    <w:rsid w:val="00807D92"/>
    <w:rsid w:val="00810688"/>
    <w:rsid w:val="00810D59"/>
    <w:rsid w:val="00812E66"/>
    <w:rsid w:val="00813EB0"/>
    <w:rsid w:val="00814523"/>
    <w:rsid w:val="00814CFB"/>
    <w:rsid w:val="008151C0"/>
    <w:rsid w:val="008153FE"/>
    <w:rsid w:val="00815843"/>
    <w:rsid w:val="00817C0E"/>
    <w:rsid w:val="00817DF8"/>
    <w:rsid w:val="00820703"/>
    <w:rsid w:val="0082289F"/>
    <w:rsid w:val="00824824"/>
    <w:rsid w:val="00824F1F"/>
    <w:rsid w:val="008254A0"/>
    <w:rsid w:val="0082584D"/>
    <w:rsid w:val="00826CAC"/>
    <w:rsid w:val="00830D23"/>
    <w:rsid w:val="00832490"/>
    <w:rsid w:val="00832D62"/>
    <w:rsid w:val="008331C9"/>
    <w:rsid w:val="008331D3"/>
    <w:rsid w:val="00833D62"/>
    <w:rsid w:val="00834104"/>
    <w:rsid w:val="008361E5"/>
    <w:rsid w:val="008366BA"/>
    <w:rsid w:val="008369A4"/>
    <w:rsid w:val="008413B9"/>
    <w:rsid w:val="00841BB5"/>
    <w:rsid w:val="00842569"/>
    <w:rsid w:val="0084473D"/>
    <w:rsid w:val="00844948"/>
    <w:rsid w:val="00844FE3"/>
    <w:rsid w:val="00850B6D"/>
    <w:rsid w:val="00850B89"/>
    <w:rsid w:val="0085290A"/>
    <w:rsid w:val="00853477"/>
    <w:rsid w:val="00853D98"/>
    <w:rsid w:val="00854F2E"/>
    <w:rsid w:val="00856732"/>
    <w:rsid w:val="00857386"/>
    <w:rsid w:val="0086310F"/>
    <w:rsid w:val="0086314E"/>
    <w:rsid w:val="00863BA2"/>
    <w:rsid w:val="00867F07"/>
    <w:rsid w:val="008710D9"/>
    <w:rsid w:val="008746BC"/>
    <w:rsid w:val="00874909"/>
    <w:rsid w:val="0087597B"/>
    <w:rsid w:val="00881BD5"/>
    <w:rsid w:val="008826FA"/>
    <w:rsid w:val="00883F24"/>
    <w:rsid w:val="008867AE"/>
    <w:rsid w:val="00886BFA"/>
    <w:rsid w:val="00887C4F"/>
    <w:rsid w:val="0089136E"/>
    <w:rsid w:val="008947C1"/>
    <w:rsid w:val="00894DEC"/>
    <w:rsid w:val="008962F7"/>
    <w:rsid w:val="008A18D7"/>
    <w:rsid w:val="008A1942"/>
    <w:rsid w:val="008A21E8"/>
    <w:rsid w:val="008A51B9"/>
    <w:rsid w:val="008B1388"/>
    <w:rsid w:val="008B1827"/>
    <w:rsid w:val="008B1DEA"/>
    <w:rsid w:val="008B2AEF"/>
    <w:rsid w:val="008B6CE1"/>
    <w:rsid w:val="008B7803"/>
    <w:rsid w:val="008B78E6"/>
    <w:rsid w:val="008C1D75"/>
    <w:rsid w:val="008C3827"/>
    <w:rsid w:val="008C5065"/>
    <w:rsid w:val="008C50E4"/>
    <w:rsid w:val="008C51E7"/>
    <w:rsid w:val="008D0681"/>
    <w:rsid w:val="008D1567"/>
    <w:rsid w:val="008D1677"/>
    <w:rsid w:val="008D1B01"/>
    <w:rsid w:val="008D1EAA"/>
    <w:rsid w:val="008D22EF"/>
    <w:rsid w:val="008D24D2"/>
    <w:rsid w:val="008D28C4"/>
    <w:rsid w:val="008D3E3F"/>
    <w:rsid w:val="008D45B8"/>
    <w:rsid w:val="008D6247"/>
    <w:rsid w:val="008D65AB"/>
    <w:rsid w:val="008D7A2F"/>
    <w:rsid w:val="008E3830"/>
    <w:rsid w:val="008E390F"/>
    <w:rsid w:val="008E6541"/>
    <w:rsid w:val="008E794F"/>
    <w:rsid w:val="008E7E94"/>
    <w:rsid w:val="008F164C"/>
    <w:rsid w:val="008F268C"/>
    <w:rsid w:val="008F3508"/>
    <w:rsid w:val="008F464E"/>
    <w:rsid w:val="008F7310"/>
    <w:rsid w:val="00902040"/>
    <w:rsid w:val="00906BFC"/>
    <w:rsid w:val="00906F4B"/>
    <w:rsid w:val="00910D91"/>
    <w:rsid w:val="009115A6"/>
    <w:rsid w:val="00911B53"/>
    <w:rsid w:val="0091243B"/>
    <w:rsid w:val="0091358A"/>
    <w:rsid w:val="00914144"/>
    <w:rsid w:val="00915F2A"/>
    <w:rsid w:val="009177A5"/>
    <w:rsid w:val="009178E8"/>
    <w:rsid w:val="00917976"/>
    <w:rsid w:val="00917D37"/>
    <w:rsid w:val="00921BBC"/>
    <w:rsid w:val="009227A7"/>
    <w:rsid w:val="0092300A"/>
    <w:rsid w:val="00923271"/>
    <w:rsid w:val="009251A4"/>
    <w:rsid w:val="00927494"/>
    <w:rsid w:val="009276FE"/>
    <w:rsid w:val="00927D1E"/>
    <w:rsid w:val="00930219"/>
    <w:rsid w:val="00931A14"/>
    <w:rsid w:val="00931FFD"/>
    <w:rsid w:val="0093273F"/>
    <w:rsid w:val="00942465"/>
    <w:rsid w:val="0094391B"/>
    <w:rsid w:val="00944156"/>
    <w:rsid w:val="00944405"/>
    <w:rsid w:val="00950382"/>
    <w:rsid w:val="00951B04"/>
    <w:rsid w:val="009546D6"/>
    <w:rsid w:val="00956724"/>
    <w:rsid w:val="009567D7"/>
    <w:rsid w:val="00957816"/>
    <w:rsid w:val="0096075C"/>
    <w:rsid w:val="00960D7E"/>
    <w:rsid w:val="0096163A"/>
    <w:rsid w:val="0096565A"/>
    <w:rsid w:val="00965F90"/>
    <w:rsid w:val="0096658E"/>
    <w:rsid w:val="0097039A"/>
    <w:rsid w:val="00972EDB"/>
    <w:rsid w:val="00972FD9"/>
    <w:rsid w:val="00974816"/>
    <w:rsid w:val="0097630D"/>
    <w:rsid w:val="00977448"/>
    <w:rsid w:val="0098073F"/>
    <w:rsid w:val="0098163C"/>
    <w:rsid w:val="00981AEC"/>
    <w:rsid w:val="00982076"/>
    <w:rsid w:val="00982098"/>
    <w:rsid w:val="00982F4B"/>
    <w:rsid w:val="009852D9"/>
    <w:rsid w:val="00986798"/>
    <w:rsid w:val="00990762"/>
    <w:rsid w:val="00991E92"/>
    <w:rsid w:val="00994000"/>
    <w:rsid w:val="0099409F"/>
    <w:rsid w:val="00995077"/>
    <w:rsid w:val="00995258"/>
    <w:rsid w:val="00997EC9"/>
    <w:rsid w:val="009A041A"/>
    <w:rsid w:val="009A2629"/>
    <w:rsid w:val="009A27BA"/>
    <w:rsid w:val="009A3C4E"/>
    <w:rsid w:val="009A6340"/>
    <w:rsid w:val="009A64C4"/>
    <w:rsid w:val="009A70D0"/>
    <w:rsid w:val="009B4F28"/>
    <w:rsid w:val="009B691E"/>
    <w:rsid w:val="009B6C57"/>
    <w:rsid w:val="009B7076"/>
    <w:rsid w:val="009C01FA"/>
    <w:rsid w:val="009C0691"/>
    <w:rsid w:val="009C175D"/>
    <w:rsid w:val="009C300F"/>
    <w:rsid w:val="009C516D"/>
    <w:rsid w:val="009C767E"/>
    <w:rsid w:val="009C7AE2"/>
    <w:rsid w:val="009D0B7B"/>
    <w:rsid w:val="009D0C6F"/>
    <w:rsid w:val="009D17D2"/>
    <w:rsid w:val="009D25AA"/>
    <w:rsid w:val="009D39F8"/>
    <w:rsid w:val="009D3E2A"/>
    <w:rsid w:val="009D6B34"/>
    <w:rsid w:val="009E1D2E"/>
    <w:rsid w:val="009E24DA"/>
    <w:rsid w:val="009E2C40"/>
    <w:rsid w:val="009E3D83"/>
    <w:rsid w:val="009E55AC"/>
    <w:rsid w:val="009F19C2"/>
    <w:rsid w:val="009F39CB"/>
    <w:rsid w:val="009F5ACA"/>
    <w:rsid w:val="009F6A19"/>
    <w:rsid w:val="009F7BFF"/>
    <w:rsid w:val="00A00A00"/>
    <w:rsid w:val="00A01537"/>
    <w:rsid w:val="00A02642"/>
    <w:rsid w:val="00A03E04"/>
    <w:rsid w:val="00A04F60"/>
    <w:rsid w:val="00A06361"/>
    <w:rsid w:val="00A0727B"/>
    <w:rsid w:val="00A07B56"/>
    <w:rsid w:val="00A07BB7"/>
    <w:rsid w:val="00A1072E"/>
    <w:rsid w:val="00A10A6A"/>
    <w:rsid w:val="00A10AD3"/>
    <w:rsid w:val="00A12EC5"/>
    <w:rsid w:val="00A13D6B"/>
    <w:rsid w:val="00A14081"/>
    <w:rsid w:val="00A141CB"/>
    <w:rsid w:val="00A14437"/>
    <w:rsid w:val="00A14693"/>
    <w:rsid w:val="00A14B29"/>
    <w:rsid w:val="00A15321"/>
    <w:rsid w:val="00A155FC"/>
    <w:rsid w:val="00A2392E"/>
    <w:rsid w:val="00A2544B"/>
    <w:rsid w:val="00A25ED8"/>
    <w:rsid w:val="00A271D5"/>
    <w:rsid w:val="00A279D8"/>
    <w:rsid w:val="00A319E4"/>
    <w:rsid w:val="00A33CDA"/>
    <w:rsid w:val="00A36AC2"/>
    <w:rsid w:val="00A37AC2"/>
    <w:rsid w:val="00A37E93"/>
    <w:rsid w:val="00A40CD6"/>
    <w:rsid w:val="00A41BF3"/>
    <w:rsid w:val="00A433B4"/>
    <w:rsid w:val="00A44212"/>
    <w:rsid w:val="00A44A29"/>
    <w:rsid w:val="00A45978"/>
    <w:rsid w:val="00A46BCE"/>
    <w:rsid w:val="00A470FD"/>
    <w:rsid w:val="00A47B35"/>
    <w:rsid w:val="00A509EE"/>
    <w:rsid w:val="00A513C2"/>
    <w:rsid w:val="00A52EFF"/>
    <w:rsid w:val="00A532AB"/>
    <w:rsid w:val="00A53820"/>
    <w:rsid w:val="00A600DE"/>
    <w:rsid w:val="00A60139"/>
    <w:rsid w:val="00A6029E"/>
    <w:rsid w:val="00A60AD9"/>
    <w:rsid w:val="00A620D1"/>
    <w:rsid w:val="00A62FA2"/>
    <w:rsid w:val="00A6339D"/>
    <w:rsid w:val="00A635A0"/>
    <w:rsid w:val="00A643B4"/>
    <w:rsid w:val="00A6445A"/>
    <w:rsid w:val="00A64FA9"/>
    <w:rsid w:val="00A6622F"/>
    <w:rsid w:val="00A6662D"/>
    <w:rsid w:val="00A70240"/>
    <w:rsid w:val="00A72DE9"/>
    <w:rsid w:val="00A7309B"/>
    <w:rsid w:val="00A73B12"/>
    <w:rsid w:val="00A74E9D"/>
    <w:rsid w:val="00A753D0"/>
    <w:rsid w:val="00A76984"/>
    <w:rsid w:val="00A771EA"/>
    <w:rsid w:val="00A778B3"/>
    <w:rsid w:val="00A82819"/>
    <w:rsid w:val="00A85B2E"/>
    <w:rsid w:val="00A8657E"/>
    <w:rsid w:val="00A87D1C"/>
    <w:rsid w:val="00A90001"/>
    <w:rsid w:val="00A93130"/>
    <w:rsid w:val="00A94209"/>
    <w:rsid w:val="00A972C3"/>
    <w:rsid w:val="00AA1CA8"/>
    <w:rsid w:val="00AA22EB"/>
    <w:rsid w:val="00AA2C09"/>
    <w:rsid w:val="00AA378B"/>
    <w:rsid w:val="00AA3AEA"/>
    <w:rsid w:val="00AA7D65"/>
    <w:rsid w:val="00AB27D5"/>
    <w:rsid w:val="00AB34C0"/>
    <w:rsid w:val="00AB4479"/>
    <w:rsid w:val="00AB5164"/>
    <w:rsid w:val="00AB5425"/>
    <w:rsid w:val="00AC0CF7"/>
    <w:rsid w:val="00AC0EE0"/>
    <w:rsid w:val="00AC0F95"/>
    <w:rsid w:val="00AC1A7D"/>
    <w:rsid w:val="00AC1E65"/>
    <w:rsid w:val="00AC1EAF"/>
    <w:rsid w:val="00AC37C5"/>
    <w:rsid w:val="00AC3AF7"/>
    <w:rsid w:val="00AC3C92"/>
    <w:rsid w:val="00AC545E"/>
    <w:rsid w:val="00AD022F"/>
    <w:rsid w:val="00AD077B"/>
    <w:rsid w:val="00AD083E"/>
    <w:rsid w:val="00AD2782"/>
    <w:rsid w:val="00AD392F"/>
    <w:rsid w:val="00AD5631"/>
    <w:rsid w:val="00AD570A"/>
    <w:rsid w:val="00AD599A"/>
    <w:rsid w:val="00AD5EE3"/>
    <w:rsid w:val="00AD6796"/>
    <w:rsid w:val="00AD6927"/>
    <w:rsid w:val="00AD69FD"/>
    <w:rsid w:val="00AD6EDC"/>
    <w:rsid w:val="00AE1A90"/>
    <w:rsid w:val="00AE2291"/>
    <w:rsid w:val="00AE3F3D"/>
    <w:rsid w:val="00AE4667"/>
    <w:rsid w:val="00AE4FD8"/>
    <w:rsid w:val="00AE54F8"/>
    <w:rsid w:val="00AE6AD2"/>
    <w:rsid w:val="00AF050F"/>
    <w:rsid w:val="00AF18B9"/>
    <w:rsid w:val="00AF45F5"/>
    <w:rsid w:val="00AF526D"/>
    <w:rsid w:val="00AF69CE"/>
    <w:rsid w:val="00AF7815"/>
    <w:rsid w:val="00B00408"/>
    <w:rsid w:val="00B016D8"/>
    <w:rsid w:val="00B01715"/>
    <w:rsid w:val="00B04051"/>
    <w:rsid w:val="00B065C9"/>
    <w:rsid w:val="00B07FF7"/>
    <w:rsid w:val="00B101AF"/>
    <w:rsid w:val="00B12CE1"/>
    <w:rsid w:val="00B142F6"/>
    <w:rsid w:val="00B14F89"/>
    <w:rsid w:val="00B1539D"/>
    <w:rsid w:val="00B15466"/>
    <w:rsid w:val="00B16E48"/>
    <w:rsid w:val="00B17001"/>
    <w:rsid w:val="00B1766E"/>
    <w:rsid w:val="00B1767E"/>
    <w:rsid w:val="00B20028"/>
    <w:rsid w:val="00B20B31"/>
    <w:rsid w:val="00B20C2F"/>
    <w:rsid w:val="00B32284"/>
    <w:rsid w:val="00B34B90"/>
    <w:rsid w:val="00B3585F"/>
    <w:rsid w:val="00B36541"/>
    <w:rsid w:val="00B36761"/>
    <w:rsid w:val="00B37E35"/>
    <w:rsid w:val="00B42216"/>
    <w:rsid w:val="00B431E8"/>
    <w:rsid w:val="00B50E70"/>
    <w:rsid w:val="00B50F37"/>
    <w:rsid w:val="00B52770"/>
    <w:rsid w:val="00B52F88"/>
    <w:rsid w:val="00B54F23"/>
    <w:rsid w:val="00B5511F"/>
    <w:rsid w:val="00B55FDE"/>
    <w:rsid w:val="00B56B8D"/>
    <w:rsid w:val="00B61DA6"/>
    <w:rsid w:val="00B63990"/>
    <w:rsid w:val="00B63CAA"/>
    <w:rsid w:val="00B64A84"/>
    <w:rsid w:val="00B64AB4"/>
    <w:rsid w:val="00B65AF6"/>
    <w:rsid w:val="00B6624D"/>
    <w:rsid w:val="00B7016D"/>
    <w:rsid w:val="00B7036F"/>
    <w:rsid w:val="00B728A5"/>
    <w:rsid w:val="00B732CD"/>
    <w:rsid w:val="00B7382D"/>
    <w:rsid w:val="00B77F2E"/>
    <w:rsid w:val="00B805AA"/>
    <w:rsid w:val="00B80CEA"/>
    <w:rsid w:val="00B80D36"/>
    <w:rsid w:val="00B81327"/>
    <w:rsid w:val="00B849CC"/>
    <w:rsid w:val="00B84B87"/>
    <w:rsid w:val="00B85A20"/>
    <w:rsid w:val="00B85D8B"/>
    <w:rsid w:val="00B86841"/>
    <w:rsid w:val="00B91581"/>
    <w:rsid w:val="00B91BED"/>
    <w:rsid w:val="00B9424B"/>
    <w:rsid w:val="00B94E8A"/>
    <w:rsid w:val="00B94FAA"/>
    <w:rsid w:val="00BA150D"/>
    <w:rsid w:val="00BA1DAA"/>
    <w:rsid w:val="00BA21C3"/>
    <w:rsid w:val="00BA33C9"/>
    <w:rsid w:val="00BA35BE"/>
    <w:rsid w:val="00BA369B"/>
    <w:rsid w:val="00BA60A7"/>
    <w:rsid w:val="00BA6E5D"/>
    <w:rsid w:val="00BB0072"/>
    <w:rsid w:val="00BB0CC4"/>
    <w:rsid w:val="00BB0FBD"/>
    <w:rsid w:val="00BB1597"/>
    <w:rsid w:val="00BB3A6A"/>
    <w:rsid w:val="00BB4842"/>
    <w:rsid w:val="00BB5A48"/>
    <w:rsid w:val="00BB72EE"/>
    <w:rsid w:val="00BC005D"/>
    <w:rsid w:val="00BC061A"/>
    <w:rsid w:val="00BC1B76"/>
    <w:rsid w:val="00BC4031"/>
    <w:rsid w:val="00BC43C6"/>
    <w:rsid w:val="00BC615D"/>
    <w:rsid w:val="00BC656B"/>
    <w:rsid w:val="00BC6D2C"/>
    <w:rsid w:val="00BD0F48"/>
    <w:rsid w:val="00BD13FE"/>
    <w:rsid w:val="00BD1442"/>
    <w:rsid w:val="00BD2173"/>
    <w:rsid w:val="00BD2B71"/>
    <w:rsid w:val="00BD34E9"/>
    <w:rsid w:val="00BD378A"/>
    <w:rsid w:val="00BD44EC"/>
    <w:rsid w:val="00BD45B6"/>
    <w:rsid w:val="00BD69C3"/>
    <w:rsid w:val="00BD74E3"/>
    <w:rsid w:val="00BE0F8D"/>
    <w:rsid w:val="00BE12F9"/>
    <w:rsid w:val="00BE1F03"/>
    <w:rsid w:val="00BE20D5"/>
    <w:rsid w:val="00BE2167"/>
    <w:rsid w:val="00BE3939"/>
    <w:rsid w:val="00BE3FA2"/>
    <w:rsid w:val="00BE5C9B"/>
    <w:rsid w:val="00BF62D1"/>
    <w:rsid w:val="00BF662D"/>
    <w:rsid w:val="00BF6B5F"/>
    <w:rsid w:val="00C00EB0"/>
    <w:rsid w:val="00C02C5C"/>
    <w:rsid w:val="00C04122"/>
    <w:rsid w:val="00C0591D"/>
    <w:rsid w:val="00C10FCE"/>
    <w:rsid w:val="00C11146"/>
    <w:rsid w:val="00C11F7E"/>
    <w:rsid w:val="00C152EE"/>
    <w:rsid w:val="00C15515"/>
    <w:rsid w:val="00C155B9"/>
    <w:rsid w:val="00C17F5B"/>
    <w:rsid w:val="00C239D6"/>
    <w:rsid w:val="00C24CCA"/>
    <w:rsid w:val="00C25D4A"/>
    <w:rsid w:val="00C3292D"/>
    <w:rsid w:val="00C34D18"/>
    <w:rsid w:val="00C34DFF"/>
    <w:rsid w:val="00C42E42"/>
    <w:rsid w:val="00C436F9"/>
    <w:rsid w:val="00C43E3E"/>
    <w:rsid w:val="00C44336"/>
    <w:rsid w:val="00C445D5"/>
    <w:rsid w:val="00C447F2"/>
    <w:rsid w:val="00C45C95"/>
    <w:rsid w:val="00C46577"/>
    <w:rsid w:val="00C46D21"/>
    <w:rsid w:val="00C47212"/>
    <w:rsid w:val="00C50700"/>
    <w:rsid w:val="00C50DC6"/>
    <w:rsid w:val="00C534CF"/>
    <w:rsid w:val="00C540A0"/>
    <w:rsid w:val="00C54E7F"/>
    <w:rsid w:val="00C57E9F"/>
    <w:rsid w:val="00C6078E"/>
    <w:rsid w:val="00C60D1A"/>
    <w:rsid w:val="00C61881"/>
    <w:rsid w:val="00C6223C"/>
    <w:rsid w:val="00C63808"/>
    <w:rsid w:val="00C63BD9"/>
    <w:rsid w:val="00C64B07"/>
    <w:rsid w:val="00C661F6"/>
    <w:rsid w:val="00C664D7"/>
    <w:rsid w:val="00C675BA"/>
    <w:rsid w:val="00C70009"/>
    <w:rsid w:val="00C715AF"/>
    <w:rsid w:val="00C72121"/>
    <w:rsid w:val="00C73D77"/>
    <w:rsid w:val="00C74F25"/>
    <w:rsid w:val="00C7648C"/>
    <w:rsid w:val="00C76681"/>
    <w:rsid w:val="00C76D57"/>
    <w:rsid w:val="00C83D39"/>
    <w:rsid w:val="00C84568"/>
    <w:rsid w:val="00C8577F"/>
    <w:rsid w:val="00C90277"/>
    <w:rsid w:val="00C928D5"/>
    <w:rsid w:val="00C93EDA"/>
    <w:rsid w:val="00CA20B0"/>
    <w:rsid w:val="00CA40EC"/>
    <w:rsid w:val="00CA4872"/>
    <w:rsid w:val="00CA5A22"/>
    <w:rsid w:val="00CA62C6"/>
    <w:rsid w:val="00CB15FB"/>
    <w:rsid w:val="00CB18DE"/>
    <w:rsid w:val="00CB1F1E"/>
    <w:rsid w:val="00CB1F29"/>
    <w:rsid w:val="00CB5293"/>
    <w:rsid w:val="00CC1573"/>
    <w:rsid w:val="00CC5025"/>
    <w:rsid w:val="00CC6820"/>
    <w:rsid w:val="00CD0CB9"/>
    <w:rsid w:val="00CD0CC7"/>
    <w:rsid w:val="00CD3BC3"/>
    <w:rsid w:val="00CD56E1"/>
    <w:rsid w:val="00CD58DA"/>
    <w:rsid w:val="00CD629A"/>
    <w:rsid w:val="00CE278A"/>
    <w:rsid w:val="00CE3D6A"/>
    <w:rsid w:val="00CE40AF"/>
    <w:rsid w:val="00CE4117"/>
    <w:rsid w:val="00CE45D9"/>
    <w:rsid w:val="00CE4674"/>
    <w:rsid w:val="00CE4D78"/>
    <w:rsid w:val="00CE50AC"/>
    <w:rsid w:val="00CE550D"/>
    <w:rsid w:val="00CE58E2"/>
    <w:rsid w:val="00CE7E9E"/>
    <w:rsid w:val="00CF0989"/>
    <w:rsid w:val="00CF0DA6"/>
    <w:rsid w:val="00CF17CC"/>
    <w:rsid w:val="00CF35B6"/>
    <w:rsid w:val="00CF417B"/>
    <w:rsid w:val="00CF44B3"/>
    <w:rsid w:val="00CF6590"/>
    <w:rsid w:val="00D00B12"/>
    <w:rsid w:val="00D0424F"/>
    <w:rsid w:val="00D050D0"/>
    <w:rsid w:val="00D060FB"/>
    <w:rsid w:val="00D105E9"/>
    <w:rsid w:val="00D10CA0"/>
    <w:rsid w:val="00D10DB2"/>
    <w:rsid w:val="00D12058"/>
    <w:rsid w:val="00D147F4"/>
    <w:rsid w:val="00D149DF"/>
    <w:rsid w:val="00D151CD"/>
    <w:rsid w:val="00D1612D"/>
    <w:rsid w:val="00D20647"/>
    <w:rsid w:val="00D219A4"/>
    <w:rsid w:val="00D224DC"/>
    <w:rsid w:val="00D26234"/>
    <w:rsid w:val="00D2715F"/>
    <w:rsid w:val="00D27DC1"/>
    <w:rsid w:val="00D309D1"/>
    <w:rsid w:val="00D30E2C"/>
    <w:rsid w:val="00D3135F"/>
    <w:rsid w:val="00D320EC"/>
    <w:rsid w:val="00D34943"/>
    <w:rsid w:val="00D34D81"/>
    <w:rsid w:val="00D35713"/>
    <w:rsid w:val="00D36ECE"/>
    <w:rsid w:val="00D40AB7"/>
    <w:rsid w:val="00D438F2"/>
    <w:rsid w:val="00D4440F"/>
    <w:rsid w:val="00D45BF3"/>
    <w:rsid w:val="00D473BE"/>
    <w:rsid w:val="00D47A33"/>
    <w:rsid w:val="00D47C9B"/>
    <w:rsid w:val="00D51313"/>
    <w:rsid w:val="00D51906"/>
    <w:rsid w:val="00D51BEF"/>
    <w:rsid w:val="00D53539"/>
    <w:rsid w:val="00D54050"/>
    <w:rsid w:val="00D54CE5"/>
    <w:rsid w:val="00D55673"/>
    <w:rsid w:val="00D55E99"/>
    <w:rsid w:val="00D56569"/>
    <w:rsid w:val="00D56D4D"/>
    <w:rsid w:val="00D56F78"/>
    <w:rsid w:val="00D571ED"/>
    <w:rsid w:val="00D5727F"/>
    <w:rsid w:val="00D57E92"/>
    <w:rsid w:val="00D6186A"/>
    <w:rsid w:val="00D61FB7"/>
    <w:rsid w:val="00D62887"/>
    <w:rsid w:val="00D6296C"/>
    <w:rsid w:val="00D643D2"/>
    <w:rsid w:val="00D676E5"/>
    <w:rsid w:val="00D72AD5"/>
    <w:rsid w:val="00D73CBE"/>
    <w:rsid w:val="00D73FB1"/>
    <w:rsid w:val="00D75138"/>
    <w:rsid w:val="00D75464"/>
    <w:rsid w:val="00D75BD1"/>
    <w:rsid w:val="00D772E8"/>
    <w:rsid w:val="00D8115D"/>
    <w:rsid w:val="00D83BB2"/>
    <w:rsid w:val="00D857C5"/>
    <w:rsid w:val="00D902D7"/>
    <w:rsid w:val="00D91906"/>
    <w:rsid w:val="00D91B5E"/>
    <w:rsid w:val="00D96083"/>
    <w:rsid w:val="00D96865"/>
    <w:rsid w:val="00D96902"/>
    <w:rsid w:val="00D96DDB"/>
    <w:rsid w:val="00D9706A"/>
    <w:rsid w:val="00DA509B"/>
    <w:rsid w:val="00DA6802"/>
    <w:rsid w:val="00DA6896"/>
    <w:rsid w:val="00DA6F9E"/>
    <w:rsid w:val="00DA7973"/>
    <w:rsid w:val="00DA7C9E"/>
    <w:rsid w:val="00DB00EA"/>
    <w:rsid w:val="00DB04B3"/>
    <w:rsid w:val="00DB28F9"/>
    <w:rsid w:val="00DB2D68"/>
    <w:rsid w:val="00DB3C6E"/>
    <w:rsid w:val="00DB3CE6"/>
    <w:rsid w:val="00DB445A"/>
    <w:rsid w:val="00DB4529"/>
    <w:rsid w:val="00DB5FF3"/>
    <w:rsid w:val="00DC0F6F"/>
    <w:rsid w:val="00DC1125"/>
    <w:rsid w:val="00DC29E1"/>
    <w:rsid w:val="00DC3943"/>
    <w:rsid w:val="00DC3E50"/>
    <w:rsid w:val="00DC4DF6"/>
    <w:rsid w:val="00DC5CC4"/>
    <w:rsid w:val="00DC6753"/>
    <w:rsid w:val="00DD1876"/>
    <w:rsid w:val="00DD1C33"/>
    <w:rsid w:val="00DD344C"/>
    <w:rsid w:val="00DD35F5"/>
    <w:rsid w:val="00DD4712"/>
    <w:rsid w:val="00DD49D6"/>
    <w:rsid w:val="00DD4F64"/>
    <w:rsid w:val="00DD505D"/>
    <w:rsid w:val="00DD5FF9"/>
    <w:rsid w:val="00DD6120"/>
    <w:rsid w:val="00DD725A"/>
    <w:rsid w:val="00DD7C96"/>
    <w:rsid w:val="00DE015B"/>
    <w:rsid w:val="00DE1106"/>
    <w:rsid w:val="00DE323C"/>
    <w:rsid w:val="00DE4F91"/>
    <w:rsid w:val="00DE53B5"/>
    <w:rsid w:val="00DE6AD4"/>
    <w:rsid w:val="00DE74AF"/>
    <w:rsid w:val="00DF0B45"/>
    <w:rsid w:val="00DF1E50"/>
    <w:rsid w:val="00DF3240"/>
    <w:rsid w:val="00DF7C41"/>
    <w:rsid w:val="00E021C3"/>
    <w:rsid w:val="00E02367"/>
    <w:rsid w:val="00E058BE"/>
    <w:rsid w:val="00E062CF"/>
    <w:rsid w:val="00E064E9"/>
    <w:rsid w:val="00E11885"/>
    <w:rsid w:val="00E1348A"/>
    <w:rsid w:val="00E14006"/>
    <w:rsid w:val="00E153BC"/>
    <w:rsid w:val="00E15519"/>
    <w:rsid w:val="00E17112"/>
    <w:rsid w:val="00E22BDA"/>
    <w:rsid w:val="00E23075"/>
    <w:rsid w:val="00E23098"/>
    <w:rsid w:val="00E23B8C"/>
    <w:rsid w:val="00E24742"/>
    <w:rsid w:val="00E30C4A"/>
    <w:rsid w:val="00E32101"/>
    <w:rsid w:val="00E32D72"/>
    <w:rsid w:val="00E34AA3"/>
    <w:rsid w:val="00E34EBA"/>
    <w:rsid w:val="00E35F00"/>
    <w:rsid w:val="00E36F86"/>
    <w:rsid w:val="00E410FB"/>
    <w:rsid w:val="00E41F1F"/>
    <w:rsid w:val="00E45F2F"/>
    <w:rsid w:val="00E507EC"/>
    <w:rsid w:val="00E50AA7"/>
    <w:rsid w:val="00E50E0B"/>
    <w:rsid w:val="00E53169"/>
    <w:rsid w:val="00E539DC"/>
    <w:rsid w:val="00E53E48"/>
    <w:rsid w:val="00E5411F"/>
    <w:rsid w:val="00E56FB4"/>
    <w:rsid w:val="00E577AA"/>
    <w:rsid w:val="00E60EBB"/>
    <w:rsid w:val="00E626F4"/>
    <w:rsid w:val="00E639B7"/>
    <w:rsid w:val="00E63F1C"/>
    <w:rsid w:val="00E650F8"/>
    <w:rsid w:val="00E710BB"/>
    <w:rsid w:val="00E71710"/>
    <w:rsid w:val="00E73D13"/>
    <w:rsid w:val="00E757D6"/>
    <w:rsid w:val="00E75F61"/>
    <w:rsid w:val="00E777C7"/>
    <w:rsid w:val="00E77D3E"/>
    <w:rsid w:val="00E80166"/>
    <w:rsid w:val="00E83326"/>
    <w:rsid w:val="00E833D4"/>
    <w:rsid w:val="00E83C9C"/>
    <w:rsid w:val="00E83DC7"/>
    <w:rsid w:val="00E848A0"/>
    <w:rsid w:val="00E85D7E"/>
    <w:rsid w:val="00E86C34"/>
    <w:rsid w:val="00E8736C"/>
    <w:rsid w:val="00E92024"/>
    <w:rsid w:val="00E92917"/>
    <w:rsid w:val="00E92F49"/>
    <w:rsid w:val="00E94E7B"/>
    <w:rsid w:val="00E96677"/>
    <w:rsid w:val="00E970A8"/>
    <w:rsid w:val="00E975F2"/>
    <w:rsid w:val="00EA2632"/>
    <w:rsid w:val="00EA326D"/>
    <w:rsid w:val="00EA34C7"/>
    <w:rsid w:val="00EA4642"/>
    <w:rsid w:val="00EA645C"/>
    <w:rsid w:val="00EB4ED7"/>
    <w:rsid w:val="00EB5152"/>
    <w:rsid w:val="00EB59F5"/>
    <w:rsid w:val="00EC2FE6"/>
    <w:rsid w:val="00EC502D"/>
    <w:rsid w:val="00EC6D17"/>
    <w:rsid w:val="00EC760D"/>
    <w:rsid w:val="00ED1488"/>
    <w:rsid w:val="00ED5C82"/>
    <w:rsid w:val="00ED7507"/>
    <w:rsid w:val="00ED7EBE"/>
    <w:rsid w:val="00EE14B1"/>
    <w:rsid w:val="00EE19F4"/>
    <w:rsid w:val="00EE3C52"/>
    <w:rsid w:val="00EE4669"/>
    <w:rsid w:val="00EE4D8C"/>
    <w:rsid w:val="00EE518B"/>
    <w:rsid w:val="00EF02DF"/>
    <w:rsid w:val="00EF0E17"/>
    <w:rsid w:val="00EF10EB"/>
    <w:rsid w:val="00EF197B"/>
    <w:rsid w:val="00EF47F4"/>
    <w:rsid w:val="00EF558E"/>
    <w:rsid w:val="00EF733F"/>
    <w:rsid w:val="00F00842"/>
    <w:rsid w:val="00F04A25"/>
    <w:rsid w:val="00F04F70"/>
    <w:rsid w:val="00F07872"/>
    <w:rsid w:val="00F12707"/>
    <w:rsid w:val="00F14A7B"/>
    <w:rsid w:val="00F24ADA"/>
    <w:rsid w:val="00F26CCE"/>
    <w:rsid w:val="00F277BC"/>
    <w:rsid w:val="00F27B6F"/>
    <w:rsid w:val="00F30776"/>
    <w:rsid w:val="00F318A0"/>
    <w:rsid w:val="00F31E83"/>
    <w:rsid w:val="00F329AD"/>
    <w:rsid w:val="00F33D94"/>
    <w:rsid w:val="00F3542B"/>
    <w:rsid w:val="00F35F56"/>
    <w:rsid w:val="00F46559"/>
    <w:rsid w:val="00F46F31"/>
    <w:rsid w:val="00F516C7"/>
    <w:rsid w:val="00F545EF"/>
    <w:rsid w:val="00F54B16"/>
    <w:rsid w:val="00F56AD4"/>
    <w:rsid w:val="00F56FC1"/>
    <w:rsid w:val="00F57943"/>
    <w:rsid w:val="00F61168"/>
    <w:rsid w:val="00F619CE"/>
    <w:rsid w:val="00F62729"/>
    <w:rsid w:val="00F6627E"/>
    <w:rsid w:val="00F66B97"/>
    <w:rsid w:val="00F751E5"/>
    <w:rsid w:val="00F83104"/>
    <w:rsid w:val="00F834B1"/>
    <w:rsid w:val="00F838E5"/>
    <w:rsid w:val="00F83BB4"/>
    <w:rsid w:val="00F8669B"/>
    <w:rsid w:val="00F87007"/>
    <w:rsid w:val="00F87080"/>
    <w:rsid w:val="00F92F5F"/>
    <w:rsid w:val="00F9541E"/>
    <w:rsid w:val="00F95F08"/>
    <w:rsid w:val="00FA3C9B"/>
    <w:rsid w:val="00FA53B1"/>
    <w:rsid w:val="00FA6F58"/>
    <w:rsid w:val="00FA6F81"/>
    <w:rsid w:val="00FB432F"/>
    <w:rsid w:val="00FB6DB6"/>
    <w:rsid w:val="00FB7533"/>
    <w:rsid w:val="00FC7C4F"/>
    <w:rsid w:val="00FD01A0"/>
    <w:rsid w:val="00FD0717"/>
    <w:rsid w:val="00FD16BE"/>
    <w:rsid w:val="00FD1863"/>
    <w:rsid w:val="00FD2A3A"/>
    <w:rsid w:val="00FD41C5"/>
    <w:rsid w:val="00FD6F20"/>
    <w:rsid w:val="00FE30C9"/>
    <w:rsid w:val="00FE3388"/>
    <w:rsid w:val="00FE3970"/>
    <w:rsid w:val="00FE3E26"/>
    <w:rsid w:val="00FF127B"/>
    <w:rsid w:val="00FF25CF"/>
    <w:rsid w:val="00FF2C07"/>
    <w:rsid w:val="00FF3F19"/>
    <w:rsid w:val="00FF462D"/>
    <w:rsid w:val="00FF5941"/>
    <w:rsid w:val="00FF6088"/>
    <w:rsid w:val="00FF68A0"/>
    <w:rsid w:val="00FF6B63"/>
    <w:rsid w:val="00FF6DDF"/>
    <w:rsid w:val="00FF6EB5"/>
    <w:rsid w:val="00FF7F8E"/>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2D489804"/>
  <w15:docId w15:val="{D7D5CB1F-01AF-46D5-917B-9906DE6B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8A21E8"/>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uiPriority w:val="99"/>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uiPriority w:val="99"/>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68609F"/>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Odsek,ZOZNAM,Tabuľka,Table,Bullet List,FooterText,numbered,Paragraphe de liste1,List Paragraph"/>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Odsek Char,ZOZNAM Char,Tabuľka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62"/>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7"/>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40"/>
      </w:numPr>
      <w:contextualSpacing w:val="0"/>
    </w:pPr>
  </w:style>
  <w:style w:type="paragraph" w:customStyle="1" w:styleId="Styleii">
    <w:name w:val="Style....ii"/>
    <w:basedOn w:val="level1"/>
    <w:link w:val="StyleiiChar"/>
    <w:uiPriority w:val="99"/>
    <w:rsid w:val="003A6EB2"/>
    <w:pPr>
      <w:numPr>
        <w:ilvl w:val="1"/>
        <w:numId w:val="139"/>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2"/>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820703"/>
    <w:rPr>
      <w:rFonts w:ascii="Proba Pro CE" w:eastAsia="Times New Roman" w:hAnsi="Proba Pro CE" w:cs="Calibri"/>
      <w:szCs w:val="24"/>
      <w:lang w:eastAsia="en-US"/>
    </w:rPr>
  </w:style>
  <w:style w:type="numbering" w:customStyle="1" w:styleId="Importovantl29">
    <w:name w:val="Importovaný štýl 29"/>
    <w:rsid w:val="001C0699"/>
    <w:pPr>
      <w:numPr>
        <w:numId w:val="47"/>
      </w:numPr>
    </w:pPr>
  </w:style>
  <w:style w:type="numbering" w:customStyle="1" w:styleId="Importovantl27">
    <w:name w:val="Importovaný štýl 27"/>
    <w:rsid w:val="001C0699"/>
    <w:pPr>
      <w:numPr>
        <w:numId w:val="45"/>
      </w:numPr>
    </w:pPr>
  </w:style>
  <w:style w:type="numbering" w:customStyle="1" w:styleId="Importovantl84">
    <w:name w:val="Importovaný štýl 84"/>
    <w:rsid w:val="001C0699"/>
    <w:pPr>
      <w:numPr>
        <w:numId w:val="102"/>
      </w:numPr>
    </w:pPr>
  </w:style>
  <w:style w:type="numbering" w:customStyle="1" w:styleId="Importovantl37">
    <w:name w:val="Importovaný štýl 37"/>
    <w:rsid w:val="001C0699"/>
    <w:pPr>
      <w:numPr>
        <w:numId w:val="55"/>
      </w:numPr>
    </w:pPr>
  </w:style>
  <w:style w:type="numbering" w:customStyle="1" w:styleId="Importovantl70">
    <w:name w:val="Importovaný štýl 70"/>
    <w:rsid w:val="001C0699"/>
    <w:pPr>
      <w:numPr>
        <w:numId w:val="88"/>
      </w:numPr>
    </w:pPr>
  </w:style>
  <w:style w:type="numbering" w:customStyle="1" w:styleId="Importovantl99">
    <w:name w:val="Importovaný štýl 99"/>
    <w:rsid w:val="001C0699"/>
    <w:pPr>
      <w:numPr>
        <w:numId w:val="117"/>
      </w:numPr>
    </w:pPr>
  </w:style>
  <w:style w:type="numbering" w:customStyle="1" w:styleId="Importovantl90">
    <w:name w:val="Importovaný štýl 90"/>
    <w:rsid w:val="001C0699"/>
    <w:pPr>
      <w:numPr>
        <w:numId w:val="108"/>
      </w:numPr>
    </w:pPr>
  </w:style>
  <w:style w:type="numbering" w:customStyle="1" w:styleId="Importovantl25">
    <w:name w:val="Importovaný štýl 25"/>
    <w:rsid w:val="001C0699"/>
    <w:pPr>
      <w:numPr>
        <w:numId w:val="43"/>
      </w:numPr>
    </w:pPr>
  </w:style>
  <w:style w:type="numbering" w:customStyle="1" w:styleId="Importovantl32">
    <w:name w:val="Importovaný štýl 32"/>
    <w:rsid w:val="001C0699"/>
    <w:pPr>
      <w:numPr>
        <w:numId w:val="50"/>
      </w:numPr>
    </w:pPr>
  </w:style>
  <w:style w:type="numbering" w:customStyle="1" w:styleId="Importovantl73">
    <w:name w:val="Importovaný štýl 73"/>
    <w:rsid w:val="001C0699"/>
    <w:pPr>
      <w:numPr>
        <w:numId w:val="91"/>
      </w:numPr>
    </w:pPr>
  </w:style>
  <w:style w:type="numbering" w:customStyle="1" w:styleId="Importovantl56">
    <w:name w:val="Importovaný štýl 56"/>
    <w:rsid w:val="001C0699"/>
    <w:pPr>
      <w:numPr>
        <w:numId w:val="74"/>
      </w:numPr>
    </w:pPr>
  </w:style>
  <w:style w:type="numbering" w:customStyle="1" w:styleId="Importovantl24">
    <w:name w:val="Importovaný štýl 24"/>
    <w:rsid w:val="001C0699"/>
    <w:pPr>
      <w:numPr>
        <w:numId w:val="42"/>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7"/>
      </w:numPr>
    </w:pPr>
  </w:style>
  <w:style w:type="numbering" w:customStyle="1" w:styleId="Importovantl58">
    <w:name w:val="Importovaný štýl 58"/>
    <w:rsid w:val="001C0699"/>
    <w:pPr>
      <w:numPr>
        <w:numId w:val="76"/>
      </w:numPr>
    </w:pPr>
  </w:style>
  <w:style w:type="numbering" w:customStyle="1" w:styleId="Importovantl30">
    <w:name w:val="Importovaný štýl 30"/>
    <w:rsid w:val="001C0699"/>
    <w:pPr>
      <w:numPr>
        <w:numId w:val="48"/>
      </w:numPr>
    </w:pPr>
  </w:style>
  <w:style w:type="numbering" w:customStyle="1" w:styleId="Importovantl59">
    <w:name w:val="Importovaný štýl 59"/>
    <w:rsid w:val="001C0699"/>
    <w:pPr>
      <w:numPr>
        <w:numId w:val="77"/>
      </w:numPr>
    </w:pPr>
  </w:style>
  <w:style w:type="numbering" w:customStyle="1" w:styleId="Importovantl103">
    <w:name w:val="Importovaný štýl 103"/>
    <w:rsid w:val="001C0699"/>
    <w:pPr>
      <w:numPr>
        <w:numId w:val="121"/>
      </w:numPr>
    </w:pPr>
  </w:style>
  <w:style w:type="numbering" w:customStyle="1" w:styleId="Importovantl4">
    <w:name w:val="Importovaný štýl 4"/>
    <w:rsid w:val="001C0699"/>
    <w:pPr>
      <w:numPr>
        <w:numId w:val="22"/>
      </w:numPr>
    </w:pPr>
  </w:style>
  <w:style w:type="numbering" w:customStyle="1" w:styleId="Importovantl94">
    <w:name w:val="Importovaný štýl 94"/>
    <w:rsid w:val="001C0699"/>
    <w:pPr>
      <w:numPr>
        <w:numId w:val="112"/>
      </w:numPr>
    </w:pPr>
  </w:style>
  <w:style w:type="numbering" w:customStyle="1" w:styleId="Importovantl49">
    <w:name w:val="Importovaný štýl 49"/>
    <w:rsid w:val="001C0699"/>
    <w:pPr>
      <w:numPr>
        <w:numId w:val="67"/>
      </w:numPr>
    </w:pPr>
  </w:style>
  <w:style w:type="numbering" w:customStyle="1" w:styleId="Importovantl9">
    <w:name w:val="Importovaný štýl 9"/>
    <w:rsid w:val="001C0699"/>
    <w:pPr>
      <w:numPr>
        <w:numId w:val="27"/>
      </w:numPr>
    </w:pPr>
  </w:style>
  <w:style w:type="numbering" w:customStyle="1" w:styleId="Importovantl66">
    <w:name w:val="Importovaný štýl 66"/>
    <w:rsid w:val="001C0699"/>
    <w:pPr>
      <w:numPr>
        <w:numId w:val="84"/>
      </w:numPr>
    </w:pPr>
  </w:style>
  <w:style w:type="numbering" w:customStyle="1" w:styleId="Importovantl10">
    <w:name w:val="Importovaný štýl 10"/>
    <w:rsid w:val="001C0699"/>
    <w:pPr>
      <w:numPr>
        <w:numId w:val="28"/>
      </w:numPr>
    </w:pPr>
  </w:style>
  <w:style w:type="numbering" w:customStyle="1" w:styleId="Importovantl41">
    <w:name w:val="Importovaný štýl 41"/>
    <w:rsid w:val="001C0699"/>
    <w:pPr>
      <w:numPr>
        <w:numId w:val="59"/>
      </w:numPr>
    </w:pPr>
  </w:style>
  <w:style w:type="numbering" w:customStyle="1" w:styleId="Importovantl17">
    <w:name w:val="Importovaný štýl 17"/>
    <w:rsid w:val="001C0699"/>
    <w:pPr>
      <w:numPr>
        <w:numId w:val="35"/>
      </w:numPr>
    </w:pPr>
  </w:style>
  <w:style w:type="numbering" w:customStyle="1" w:styleId="Importovantl86">
    <w:name w:val="Importovaný štýl 86"/>
    <w:rsid w:val="001C0699"/>
    <w:pPr>
      <w:numPr>
        <w:numId w:val="104"/>
      </w:numPr>
    </w:pPr>
  </w:style>
  <w:style w:type="numbering" w:customStyle="1" w:styleId="Importovantl44">
    <w:name w:val="Importovaný štýl 44"/>
    <w:rsid w:val="001C0699"/>
    <w:pPr>
      <w:numPr>
        <w:numId w:val="62"/>
      </w:numPr>
    </w:pPr>
  </w:style>
  <w:style w:type="numbering" w:customStyle="1" w:styleId="Importovantl34">
    <w:name w:val="Importovaný štýl 34"/>
    <w:rsid w:val="001C0699"/>
    <w:pPr>
      <w:numPr>
        <w:numId w:val="52"/>
      </w:numPr>
    </w:pPr>
  </w:style>
  <w:style w:type="numbering" w:customStyle="1" w:styleId="Importovantl76">
    <w:name w:val="Importovaný štýl 76"/>
    <w:rsid w:val="001C0699"/>
    <w:pPr>
      <w:numPr>
        <w:numId w:val="94"/>
      </w:numPr>
    </w:pPr>
  </w:style>
  <w:style w:type="numbering" w:customStyle="1" w:styleId="Importovantl112">
    <w:name w:val="Importovaný štýl 112"/>
    <w:rsid w:val="001C0699"/>
    <w:pPr>
      <w:numPr>
        <w:numId w:val="130"/>
      </w:numPr>
    </w:pPr>
  </w:style>
  <w:style w:type="numbering" w:customStyle="1" w:styleId="Importovantl36">
    <w:name w:val="Importovaný štýl 36"/>
    <w:rsid w:val="001C0699"/>
    <w:pPr>
      <w:numPr>
        <w:numId w:val="54"/>
      </w:numPr>
    </w:pPr>
  </w:style>
  <w:style w:type="numbering" w:customStyle="1" w:styleId="Importovantl18">
    <w:name w:val="Importovaný štýl 18"/>
    <w:rsid w:val="001C0699"/>
    <w:pPr>
      <w:numPr>
        <w:numId w:val="36"/>
      </w:numPr>
    </w:pPr>
  </w:style>
  <w:style w:type="numbering" w:customStyle="1" w:styleId="Importovantl101">
    <w:name w:val="Importovaný štýl 101"/>
    <w:rsid w:val="001C0699"/>
    <w:pPr>
      <w:numPr>
        <w:numId w:val="119"/>
      </w:numPr>
    </w:pPr>
  </w:style>
  <w:style w:type="numbering" w:customStyle="1" w:styleId="Importovantl50">
    <w:name w:val="Importovaný štýl 50"/>
    <w:rsid w:val="001C0699"/>
    <w:pPr>
      <w:numPr>
        <w:numId w:val="68"/>
      </w:numPr>
    </w:pPr>
  </w:style>
  <w:style w:type="numbering" w:customStyle="1" w:styleId="Importovantl60">
    <w:name w:val="Importovaný štýl 60"/>
    <w:rsid w:val="001C0699"/>
    <w:pPr>
      <w:numPr>
        <w:numId w:val="78"/>
      </w:numPr>
    </w:pPr>
  </w:style>
  <w:style w:type="numbering" w:customStyle="1" w:styleId="Importovantl31">
    <w:name w:val="Importovaný štýl 31"/>
    <w:rsid w:val="001C0699"/>
    <w:pPr>
      <w:numPr>
        <w:numId w:val="49"/>
      </w:numPr>
    </w:pPr>
  </w:style>
  <w:style w:type="numbering" w:customStyle="1" w:styleId="Importovantl13">
    <w:name w:val="Importovaný štýl 13"/>
    <w:rsid w:val="001C0699"/>
    <w:pPr>
      <w:numPr>
        <w:numId w:val="31"/>
      </w:numPr>
    </w:pPr>
  </w:style>
  <w:style w:type="numbering" w:customStyle="1" w:styleId="Importovantl33">
    <w:name w:val="Importovaný štýl 33"/>
    <w:rsid w:val="001C0699"/>
    <w:pPr>
      <w:numPr>
        <w:numId w:val="51"/>
      </w:numPr>
    </w:pPr>
  </w:style>
  <w:style w:type="numbering" w:customStyle="1" w:styleId="Importovantl8">
    <w:name w:val="Importovaný štýl 8"/>
    <w:rsid w:val="001C0699"/>
    <w:pPr>
      <w:numPr>
        <w:numId w:val="26"/>
      </w:numPr>
    </w:pPr>
  </w:style>
  <w:style w:type="numbering" w:customStyle="1" w:styleId="Importovantl82">
    <w:name w:val="Importovaný štýl 82"/>
    <w:rsid w:val="001C0699"/>
    <w:pPr>
      <w:numPr>
        <w:numId w:val="100"/>
      </w:numPr>
    </w:pPr>
  </w:style>
  <w:style w:type="numbering" w:customStyle="1" w:styleId="Importovantl55">
    <w:name w:val="Importovaný štýl 55"/>
    <w:rsid w:val="001C0699"/>
    <w:pPr>
      <w:numPr>
        <w:numId w:val="73"/>
      </w:numPr>
    </w:pPr>
  </w:style>
  <w:style w:type="numbering" w:customStyle="1" w:styleId="Importovantl46">
    <w:name w:val="Importovaný štýl 46"/>
    <w:rsid w:val="001C0699"/>
    <w:pPr>
      <w:numPr>
        <w:numId w:val="64"/>
      </w:numPr>
    </w:pPr>
  </w:style>
  <w:style w:type="numbering" w:customStyle="1" w:styleId="Importovantl35">
    <w:name w:val="Importovaný štýl 35"/>
    <w:rsid w:val="001C0699"/>
    <w:pPr>
      <w:numPr>
        <w:numId w:val="53"/>
      </w:numPr>
    </w:pPr>
  </w:style>
  <w:style w:type="numbering" w:customStyle="1" w:styleId="Importovantl51">
    <w:name w:val="Importovaný štýl 51"/>
    <w:rsid w:val="001C0699"/>
    <w:pPr>
      <w:numPr>
        <w:numId w:val="69"/>
      </w:numPr>
    </w:pPr>
  </w:style>
  <w:style w:type="numbering" w:customStyle="1" w:styleId="Importovantl57">
    <w:name w:val="Importovaný štýl 57"/>
    <w:rsid w:val="001C0699"/>
    <w:pPr>
      <w:numPr>
        <w:numId w:val="75"/>
      </w:numPr>
    </w:pPr>
  </w:style>
  <w:style w:type="numbering" w:customStyle="1" w:styleId="Importovantl115">
    <w:name w:val="Importovaný štýl 115"/>
    <w:rsid w:val="001C0699"/>
    <w:pPr>
      <w:numPr>
        <w:numId w:val="133"/>
      </w:numPr>
    </w:pPr>
  </w:style>
  <w:style w:type="numbering" w:customStyle="1" w:styleId="Importovantl45">
    <w:name w:val="Importovaný štýl 45"/>
    <w:rsid w:val="001C0699"/>
    <w:pPr>
      <w:numPr>
        <w:numId w:val="63"/>
      </w:numPr>
    </w:pPr>
  </w:style>
  <w:style w:type="numbering" w:customStyle="1" w:styleId="Importovantl116">
    <w:name w:val="Importovaný štýl 116"/>
    <w:rsid w:val="001C0699"/>
    <w:pPr>
      <w:numPr>
        <w:numId w:val="134"/>
      </w:numPr>
    </w:pPr>
  </w:style>
  <w:style w:type="numbering" w:customStyle="1" w:styleId="Importovantl52">
    <w:name w:val="Importovaný štýl 52"/>
    <w:rsid w:val="001C0699"/>
    <w:pPr>
      <w:numPr>
        <w:numId w:val="70"/>
      </w:numPr>
    </w:pPr>
  </w:style>
  <w:style w:type="numbering" w:customStyle="1" w:styleId="Importovantl79">
    <w:name w:val="Importovaný štýl 79"/>
    <w:rsid w:val="001C0699"/>
    <w:pPr>
      <w:numPr>
        <w:numId w:val="97"/>
      </w:numPr>
    </w:pPr>
  </w:style>
  <w:style w:type="numbering" w:customStyle="1" w:styleId="Importovantl20">
    <w:name w:val="Importovaný štýl 20"/>
    <w:rsid w:val="001C0699"/>
    <w:pPr>
      <w:numPr>
        <w:numId w:val="38"/>
      </w:numPr>
    </w:pPr>
  </w:style>
  <w:style w:type="numbering" w:customStyle="1" w:styleId="Importovantl104">
    <w:name w:val="Importovaný štýl 104"/>
    <w:rsid w:val="001C0699"/>
    <w:pPr>
      <w:numPr>
        <w:numId w:val="122"/>
      </w:numPr>
    </w:pPr>
  </w:style>
  <w:style w:type="numbering" w:customStyle="1" w:styleId="Importovantl62">
    <w:name w:val="Importovaný štýl 62"/>
    <w:rsid w:val="001C0699"/>
    <w:pPr>
      <w:numPr>
        <w:numId w:val="80"/>
      </w:numPr>
    </w:pPr>
  </w:style>
  <w:style w:type="numbering" w:customStyle="1" w:styleId="Importovantl105">
    <w:name w:val="Importovaný štýl 105"/>
    <w:rsid w:val="001C0699"/>
    <w:pPr>
      <w:numPr>
        <w:numId w:val="123"/>
      </w:numPr>
    </w:pPr>
  </w:style>
  <w:style w:type="numbering" w:customStyle="1" w:styleId="Importovantl63">
    <w:name w:val="Importovaný štýl 63"/>
    <w:rsid w:val="001C0699"/>
    <w:pPr>
      <w:numPr>
        <w:numId w:val="81"/>
      </w:numPr>
    </w:pPr>
  </w:style>
  <w:style w:type="numbering" w:customStyle="1" w:styleId="Importovantl96">
    <w:name w:val="Importovaný štýl 96"/>
    <w:rsid w:val="001C0699"/>
    <w:pPr>
      <w:numPr>
        <w:numId w:val="114"/>
      </w:numPr>
    </w:pPr>
  </w:style>
  <w:style w:type="numbering" w:customStyle="1" w:styleId="Importovantl40">
    <w:name w:val="Importovaný štýl 40"/>
    <w:rsid w:val="001C0699"/>
    <w:pPr>
      <w:numPr>
        <w:numId w:val="58"/>
      </w:numPr>
    </w:pPr>
  </w:style>
  <w:style w:type="numbering" w:customStyle="1" w:styleId="Importovantl43">
    <w:name w:val="Importovaný štýl 43"/>
    <w:rsid w:val="001C0699"/>
    <w:pPr>
      <w:numPr>
        <w:numId w:val="61"/>
      </w:numPr>
    </w:pPr>
  </w:style>
  <w:style w:type="numbering" w:customStyle="1" w:styleId="Importovantl65">
    <w:name w:val="Importovaný štýl 65"/>
    <w:rsid w:val="001C0699"/>
    <w:pPr>
      <w:numPr>
        <w:numId w:val="83"/>
      </w:numPr>
    </w:pPr>
  </w:style>
  <w:style w:type="numbering" w:customStyle="1" w:styleId="Importovantl113">
    <w:name w:val="Importovaný štýl 113"/>
    <w:rsid w:val="001C0699"/>
    <w:pPr>
      <w:numPr>
        <w:numId w:val="131"/>
      </w:numPr>
    </w:pPr>
  </w:style>
  <w:style w:type="numbering" w:customStyle="1" w:styleId="Importovantl74">
    <w:name w:val="Importovaný štýl 74"/>
    <w:rsid w:val="001C0699"/>
    <w:pPr>
      <w:numPr>
        <w:numId w:val="92"/>
      </w:numPr>
    </w:pPr>
  </w:style>
  <w:style w:type="numbering" w:customStyle="1" w:styleId="Importovantl97">
    <w:name w:val="Importovaný štýl 97"/>
    <w:rsid w:val="001C0699"/>
    <w:pPr>
      <w:numPr>
        <w:numId w:val="115"/>
      </w:numPr>
    </w:pPr>
  </w:style>
  <w:style w:type="numbering" w:customStyle="1" w:styleId="Importovantl114">
    <w:name w:val="Importovaný štýl 114"/>
    <w:rsid w:val="001C0699"/>
    <w:pPr>
      <w:numPr>
        <w:numId w:val="132"/>
      </w:numPr>
    </w:pPr>
  </w:style>
  <w:style w:type="numbering" w:customStyle="1" w:styleId="Importovantl91">
    <w:name w:val="Importovaný štýl 91"/>
    <w:rsid w:val="001C0699"/>
    <w:pPr>
      <w:numPr>
        <w:numId w:val="109"/>
      </w:numPr>
    </w:pPr>
  </w:style>
  <w:style w:type="numbering" w:customStyle="1" w:styleId="Importovantl39">
    <w:name w:val="Importovaný štýl 39"/>
    <w:rsid w:val="001C0699"/>
    <w:pPr>
      <w:numPr>
        <w:numId w:val="57"/>
      </w:numPr>
    </w:pPr>
  </w:style>
  <w:style w:type="numbering" w:customStyle="1" w:styleId="Importovantl72">
    <w:name w:val="Importovaný štýl 72"/>
    <w:rsid w:val="001C0699"/>
    <w:pPr>
      <w:numPr>
        <w:numId w:val="90"/>
      </w:numPr>
    </w:pPr>
  </w:style>
  <w:style w:type="numbering" w:customStyle="1" w:styleId="Importovantl108">
    <w:name w:val="Importovaný štýl 108"/>
    <w:rsid w:val="001C0699"/>
    <w:pPr>
      <w:numPr>
        <w:numId w:val="126"/>
      </w:numPr>
    </w:pPr>
  </w:style>
  <w:style w:type="numbering" w:customStyle="1" w:styleId="Importovantl106">
    <w:name w:val="Importovaný štýl 106"/>
    <w:rsid w:val="001C0699"/>
    <w:pPr>
      <w:numPr>
        <w:numId w:val="124"/>
      </w:numPr>
    </w:pPr>
  </w:style>
  <w:style w:type="numbering" w:customStyle="1" w:styleId="Importovantl54">
    <w:name w:val="Importovaný štýl 54"/>
    <w:rsid w:val="001C0699"/>
    <w:pPr>
      <w:numPr>
        <w:numId w:val="72"/>
      </w:numPr>
    </w:pPr>
  </w:style>
  <w:style w:type="numbering" w:customStyle="1" w:styleId="Importovantl80">
    <w:name w:val="Importovaný štýl 80"/>
    <w:rsid w:val="001C0699"/>
    <w:pPr>
      <w:numPr>
        <w:numId w:val="98"/>
      </w:numPr>
    </w:pPr>
  </w:style>
  <w:style w:type="numbering" w:customStyle="1" w:styleId="Importovantl68">
    <w:name w:val="Importovaný štýl 68"/>
    <w:rsid w:val="001C0699"/>
    <w:pPr>
      <w:numPr>
        <w:numId w:val="86"/>
      </w:numPr>
    </w:pPr>
  </w:style>
  <w:style w:type="numbering" w:customStyle="1" w:styleId="Importovantl2">
    <w:name w:val="Importovaný štýl 2"/>
    <w:rsid w:val="001C0699"/>
    <w:pPr>
      <w:numPr>
        <w:numId w:val="20"/>
      </w:numPr>
    </w:pPr>
  </w:style>
  <w:style w:type="numbering" w:customStyle="1" w:styleId="Importovantl110">
    <w:name w:val="Importovaný štýl 110"/>
    <w:rsid w:val="001C0699"/>
    <w:pPr>
      <w:numPr>
        <w:numId w:val="128"/>
      </w:numPr>
    </w:pPr>
  </w:style>
  <w:style w:type="numbering" w:customStyle="1" w:styleId="Importovantl15">
    <w:name w:val="Importovaný štýl 15"/>
    <w:rsid w:val="001C0699"/>
    <w:pPr>
      <w:numPr>
        <w:numId w:val="33"/>
      </w:numPr>
    </w:pPr>
  </w:style>
  <w:style w:type="numbering" w:customStyle="1" w:styleId="Importovantl98">
    <w:name w:val="Importovaný štýl 98"/>
    <w:rsid w:val="001C0699"/>
    <w:pPr>
      <w:numPr>
        <w:numId w:val="116"/>
      </w:numPr>
    </w:pPr>
  </w:style>
  <w:style w:type="numbering" w:customStyle="1" w:styleId="Importovantl117">
    <w:name w:val="Importovaný štýl 117"/>
    <w:rsid w:val="001C0699"/>
    <w:pPr>
      <w:numPr>
        <w:numId w:val="135"/>
      </w:numPr>
    </w:pPr>
  </w:style>
  <w:style w:type="numbering" w:customStyle="1" w:styleId="Importovantl21">
    <w:name w:val="Importovaný štýl 21"/>
    <w:rsid w:val="001C0699"/>
    <w:pPr>
      <w:numPr>
        <w:numId w:val="39"/>
      </w:numPr>
    </w:pPr>
  </w:style>
  <w:style w:type="numbering" w:customStyle="1" w:styleId="Importovantl22">
    <w:name w:val="Importovaný štýl 22"/>
    <w:rsid w:val="001C0699"/>
    <w:pPr>
      <w:numPr>
        <w:numId w:val="40"/>
      </w:numPr>
    </w:pPr>
  </w:style>
  <w:style w:type="numbering" w:customStyle="1" w:styleId="Importovantl109">
    <w:name w:val="Importovaný štýl 109"/>
    <w:rsid w:val="001C0699"/>
    <w:pPr>
      <w:numPr>
        <w:numId w:val="127"/>
      </w:numPr>
    </w:pPr>
  </w:style>
  <w:style w:type="numbering" w:customStyle="1" w:styleId="Importovantl53">
    <w:name w:val="Importovaný štýl 53"/>
    <w:rsid w:val="001C0699"/>
    <w:pPr>
      <w:numPr>
        <w:numId w:val="71"/>
      </w:numPr>
    </w:pPr>
  </w:style>
  <w:style w:type="numbering" w:customStyle="1" w:styleId="Importovantl81">
    <w:name w:val="Importovaný štýl 81"/>
    <w:rsid w:val="001C0699"/>
    <w:pPr>
      <w:numPr>
        <w:numId w:val="99"/>
      </w:numPr>
    </w:pPr>
  </w:style>
  <w:style w:type="numbering" w:customStyle="1" w:styleId="Importovantl95">
    <w:name w:val="Importovaný štýl 95"/>
    <w:rsid w:val="001C0699"/>
    <w:pPr>
      <w:numPr>
        <w:numId w:val="113"/>
      </w:numPr>
    </w:pPr>
  </w:style>
  <w:style w:type="numbering" w:customStyle="1" w:styleId="Importovantl23">
    <w:name w:val="Importovaný štýl 23"/>
    <w:rsid w:val="001C0699"/>
    <w:pPr>
      <w:numPr>
        <w:numId w:val="41"/>
      </w:numPr>
    </w:pPr>
  </w:style>
  <w:style w:type="numbering" w:customStyle="1" w:styleId="Importovantl47">
    <w:name w:val="Importovaný štýl 47"/>
    <w:rsid w:val="001C0699"/>
    <w:pPr>
      <w:numPr>
        <w:numId w:val="65"/>
      </w:numPr>
    </w:pPr>
  </w:style>
  <w:style w:type="numbering" w:customStyle="1" w:styleId="Importovantl78">
    <w:name w:val="Importovaný štýl 78"/>
    <w:rsid w:val="001C0699"/>
    <w:pPr>
      <w:numPr>
        <w:numId w:val="96"/>
      </w:numPr>
    </w:pPr>
  </w:style>
  <w:style w:type="numbering" w:customStyle="1" w:styleId="Importovantl118">
    <w:name w:val="Importovaný štýl 118"/>
    <w:rsid w:val="001C0699"/>
    <w:pPr>
      <w:numPr>
        <w:numId w:val="136"/>
      </w:numPr>
    </w:pPr>
  </w:style>
  <w:style w:type="numbering" w:customStyle="1" w:styleId="Importovantl102">
    <w:name w:val="Importovaný štýl 102"/>
    <w:rsid w:val="001C0699"/>
    <w:pPr>
      <w:numPr>
        <w:numId w:val="120"/>
      </w:numPr>
    </w:pPr>
  </w:style>
  <w:style w:type="numbering" w:customStyle="1" w:styleId="Importovantl48">
    <w:name w:val="Importovaný štýl 48"/>
    <w:rsid w:val="001C0699"/>
    <w:pPr>
      <w:numPr>
        <w:numId w:val="66"/>
      </w:numPr>
    </w:pPr>
  </w:style>
  <w:style w:type="numbering" w:customStyle="1" w:styleId="Importovantl19">
    <w:name w:val="Importovaný štýl 19"/>
    <w:rsid w:val="001C0699"/>
    <w:pPr>
      <w:numPr>
        <w:numId w:val="37"/>
      </w:numPr>
    </w:pPr>
  </w:style>
  <w:style w:type="numbering" w:customStyle="1" w:styleId="Importovantl28">
    <w:name w:val="Importovaný štýl 28"/>
    <w:rsid w:val="001C0699"/>
    <w:pPr>
      <w:numPr>
        <w:numId w:val="46"/>
      </w:numPr>
    </w:pPr>
  </w:style>
  <w:style w:type="numbering" w:customStyle="1" w:styleId="Importovantl85">
    <w:name w:val="Importovaný štýl 85"/>
    <w:rsid w:val="001C0699"/>
    <w:pPr>
      <w:numPr>
        <w:numId w:val="103"/>
      </w:numPr>
    </w:pPr>
  </w:style>
  <w:style w:type="numbering" w:customStyle="1" w:styleId="Importovantl83">
    <w:name w:val="Importovaný štýl 83"/>
    <w:rsid w:val="001C0699"/>
    <w:pPr>
      <w:numPr>
        <w:numId w:val="101"/>
      </w:numPr>
    </w:pPr>
  </w:style>
  <w:style w:type="numbering" w:customStyle="1" w:styleId="Importovantl64">
    <w:name w:val="Importovaný štýl 64"/>
    <w:rsid w:val="001C0699"/>
    <w:pPr>
      <w:numPr>
        <w:numId w:val="82"/>
      </w:numPr>
    </w:pPr>
  </w:style>
  <w:style w:type="numbering" w:customStyle="1" w:styleId="Importovantl111">
    <w:name w:val="Importovaný štýl 111"/>
    <w:rsid w:val="001C0699"/>
    <w:pPr>
      <w:numPr>
        <w:numId w:val="129"/>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4"/>
      </w:numPr>
    </w:pPr>
  </w:style>
  <w:style w:type="numbering" w:customStyle="1" w:styleId="Importovantl92">
    <w:name w:val="Importovaný štýl 92"/>
    <w:rsid w:val="001C0699"/>
    <w:pPr>
      <w:numPr>
        <w:numId w:val="110"/>
      </w:numPr>
    </w:pPr>
  </w:style>
  <w:style w:type="numbering" w:customStyle="1" w:styleId="Style1">
    <w:name w:val="Style1"/>
    <w:rsid w:val="001C0699"/>
    <w:pPr>
      <w:numPr>
        <w:numId w:val="138"/>
      </w:numPr>
    </w:pPr>
  </w:style>
  <w:style w:type="numbering" w:customStyle="1" w:styleId="Importovantl61">
    <w:name w:val="Importovaný štýl 61"/>
    <w:rsid w:val="001C0699"/>
    <w:pPr>
      <w:numPr>
        <w:numId w:val="79"/>
      </w:numPr>
    </w:pPr>
  </w:style>
  <w:style w:type="numbering" w:customStyle="1" w:styleId="Importovantl67">
    <w:name w:val="Importovaný štýl 67"/>
    <w:rsid w:val="001C0699"/>
    <w:pPr>
      <w:numPr>
        <w:numId w:val="85"/>
      </w:numPr>
    </w:pPr>
  </w:style>
  <w:style w:type="numbering" w:customStyle="1" w:styleId="Importovantl77">
    <w:name w:val="Importovaný štýl 77"/>
    <w:rsid w:val="001C0699"/>
    <w:pPr>
      <w:numPr>
        <w:numId w:val="95"/>
      </w:numPr>
    </w:pPr>
  </w:style>
  <w:style w:type="numbering" w:customStyle="1" w:styleId="Importovantl75">
    <w:name w:val="Importovaný štýl 75"/>
    <w:rsid w:val="001C0699"/>
    <w:pPr>
      <w:numPr>
        <w:numId w:val="93"/>
      </w:numPr>
    </w:pPr>
  </w:style>
  <w:style w:type="numbering" w:customStyle="1" w:styleId="Importovantl71">
    <w:name w:val="Importovaný štýl 71"/>
    <w:rsid w:val="001C0699"/>
    <w:pPr>
      <w:numPr>
        <w:numId w:val="89"/>
      </w:numPr>
    </w:pPr>
  </w:style>
  <w:style w:type="numbering" w:customStyle="1" w:styleId="Importovantl26">
    <w:name w:val="Importovaný štýl 26"/>
    <w:rsid w:val="001C0699"/>
    <w:pPr>
      <w:numPr>
        <w:numId w:val="44"/>
      </w:numPr>
    </w:pPr>
  </w:style>
  <w:style w:type="numbering" w:customStyle="1" w:styleId="Importovantl107">
    <w:name w:val="Importovaný štýl 107"/>
    <w:rsid w:val="001C0699"/>
    <w:pPr>
      <w:numPr>
        <w:numId w:val="125"/>
      </w:numPr>
    </w:pPr>
  </w:style>
  <w:style w:type="numbering" w:customStyle="1" w:styleId="Importovantl42">
    <w:name w:val="Importovaný štýl 42"/>
    <w:rsid w:val="001C0699"/>
    <w:pPr>
      <w:numPr>
        <w:numId w:val="60"/>
      </w:numPr>
    </w:pPr>
  </w:style>
  <w:style w:type="numbering" w:customStyle="1" w:styleId="Importovantl11">
    <w:name w:val="Importovaný štýl 11"/>
    <w:rsid w:val="001C0699"/>
    <w:pPr>
      <w:numPr>
        <w:numId w:val="29"/>
      </w:numPr>
    </w:pPr>
  </w:style>
  <w:style w:type="numbering" w:customStyle="1" w:styleId="Importovantl14">
    <w:name w:val="Importovaný štýl 14"/>
    <w:rsid w:val="001C0699"/>
    <w:pPr>
      <w:numPr>
        <w:numId w:val="32"/>
      </w:numPr>
    </w:pPr>
  </w:style>
  <w:style w:type="numbering" w:customStyle="1" w:styleId="Importovantl93">
    <w:name w:val="Importovaný štýl 93"/>
    <w:rsid w:val="001C0699"/>
    <w:pPr>
      <w:numPr>
        <w:numId w:val="111"/>
      </w:numPr>
    </w:pPr>
  </w:style>
  <w:style w:type="numbering" w:customStyle="1" w:styleId="Importovantl16">
    <w:name w:val="Importovaný štýl 16"/>
    <w:rsid w:val="001C0699"/>
    <w:pPr>
      <w:numPr>
        <w:numId w:val="34"/>
      </w:numPr>
    </w:pPr>
  </w:style>
  <w:style w:type="numbering" w:customStyle="1" w:styleId="Importovantl5">
    <w:name w:val="Importovaný štýl 5"/>
    <w:rsid w:val="001C0699"/>
    <w:pPr>
      <w:numPr>
        <w:numId w:val="23"/>
      </w:numPr>
    </w:pPr>
  </w:style>
  <w:style w:type="numbering" w:customStyle="1" w:styleId="Importovantl89">
    <w:name w:val="Importovaný štýl 89"/>
    <w:rsid w:val="001C0699"/>
    <w:pPr>
      <w:numPr>
        <w:numId w:val="107"/>
      </w:numPr>
    </w:pPr>
  </w:style>
  <w:style w:type="numbering" w:customStyle="1" w:styleId="Importovantl1">
    <w:name w:val="Importovaný štýl 1"/>
    <w:rsid w:val="001C0699"/>
    <w:pPr>
      <w:numPr>
        <w:numId w:val="19"/>
      </w:numPr>
    </w:pPr>
  </w:style>
  <w:style w:type="numbering" w:customStyle="1" w:styleId="Importovantl12">
    <w:name w:val="Importovaný štýl 12"/>
    <w:rsid w:val="001C0699"/>
    <w:pPr>
      <w:numPr>
        <w:numId w:val="30"/>
      </w:numPr>
    </w:pPr>
  </w:style>
  <w:style w:type="numbering" w:customStyle="1" w:styleId="Importovantl38">
    <w:name w:val="Importovaný štýl 38"/>
    <w:rsid w:val="001C0699"/>
    <w:pPr>
      <w:numPr>
        <w:numId w:val="56"/>
      </w:numPr>
    </w:pPr>
  </w:style>
  <w:style w:type="numbering" w:customStyle="1" w:styleId="Importovantl3">
    <w:name w:val="Importovaný štýl 3"/>
    <w:rsid w:val="001C0699"/>
    <w:pPr>
      <w:numPr>
        <w:numId w:val="21"/>
      </w:numPr>
    </w:pPr>
  </w:style>
  <w:style w:type="numbering" w:customStyle="1" w:styleId="Importovantl87">
    <w:name w:val="Importovaný štýl 87"/>
    <w:rsid w:val="001C0699"/>
    <w:pPr>
      <w:numPr>
        <w:numId w:val="105"/>
      </w:numPr>
    </w:pPr>
  </w:style>
  <w:style w:type="numbering" w:customStyle="1" w:styleId="Importovantl88">
    <w:name w:val="Importovaný štýl 88"/>
    <w:rsid w:val="001C0699"/>
    <w:pPr>
      <w:numPr>
        <w:numId w:val="106"/>
      </w:numPr>
    </w:pPr>
  </w:style>
  <w:style w:type="numbering" w:customStyle="1" w:styleId="Importovantl7">
    <w:name w:val="Importovaný štýl 7"/>
    <w:rsid w:val="001C0699"/>
    <w:pPr>
      <w:numPr>
        <w:numId w:val="25"/>
      </w:numPr>
    </w:pPr>
  </w:style>
  <w:style w:type="numbering" w:customStyle="1" w:styleId="Importovantl100">
    <w:name w:val="Importovaný štýl 100"/>
    <w:rsid w:val="001C0699"/>
    <w:pPr>
      <w:numPr>
        <w:numId w:val="118"/>
      </w:numPr>
    </w:pPr>
  </w:style>
  <w:style w:type="character" w:customStyle="1" w:styleId="Nevyrieenzmienka30">
    <w:name w:val="Nevyriešená zmienka3"/>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60"/>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59"/>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63"/>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character" w:styleId="Nevyrieenzmienka">
    <w:name w:val="Unresolved Mention"/>
    <w:basedOn w:val="Predvolenpsmoodseku"/>
    <w:uiPriority w:val="99"/>
    <w:semiHidden/>
    <w:unhideWhenUsed/>
    <w:rsid w:val="00234913"/>
    <w:rPr>
      <w:color w:val="605E5C"/>
      <w:shd w:val="clear" w:color="auto" w:fill="E1DFDD"/>
    </w:rPr>
  </w:style>
  <w:style w:type="paragraph" w:customStyle="1" w:styleId="Zmluva-Clanok">
    <w:name w:val="Zmluva - Clanok"/>
    <w:basedOn w:val="Normlny"/>
    <w:autoRedefine/>
    <w:rsid w:val="00D75BD1"/>
    <w:pPr>
      <w:keepNext/>
      <w:keepLines/>
      <w:tabs>
        <w:tab w:val="left" w:pos="284"/>
      </w:tabs>
      <w:spacing w:after="240" w:line="240" w:lineRule="auto"/>
      <w:jc w:val="center"/>
      <w:outlineLvl w:val="2"/>
    </w:pPr>
    <w:rPr>
      <w:rFonts w:ascii="Arial Narrow" w:eastAsiaTheme="minorHAnsi" w:hAnsi="Arial Narrow" w:cs="Arial"/>
    </w:rPr>
  </w:style>
  <w:style w:type="paragraph" w:customStyle="1" w:styleId="SPnadpis0">
    <w:name w:val="SP_nadpis0"/>
    <w:basedOn w:val="Normlny"/>
    <w:rsid w:val="005B6FA3"/>
    <w:pPr>
      <w:autoSpaceDE w:val="0"/>
      <w:autoSpaceDN w:val="0"/>
      <w:spacing w:before="240" w:after="0" w:line="256" w:lineRule="auto"/>
      <w:jc w:val="right"/>
    </w:pPr>
    <w:rPr>
      <w:rFonts w:ascii="Arial" w:eastAsia="Times New Roman" w:hAnsi="Arial" w:cs="Arial"/>
      <w:b/>
      <w:bCs/>
      <w:caps/>
      <w:color w:val="808080"/>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5472">
      <w:bodyDiv w:val="1"/>
      <w:marLeft w:val="0"/>
      <w:marRight w:val="0"/>
      <w:marTop w:val="0"/>
      <w:marBottom w:val="0"/>
      <w:divBdr>
        <w:top w:val="none" w:sz="0" w:space="0" w:color="auto"/>
        <w:left w:val="none" w:sz="0" w:space="0" w:color="auto"/>
        <w:bottom w:val="none" w:sz="0" w:space="0" w:color="auto"/>
        <w:right w:val="none" w:sz="0" w:space="0" w:color="auto"/>
      </w:divBdr>
    </w:div>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0801630">
      <w:bodyDiv w:val="1"/>
      <w:marLeft w:val="0"/>
      <w:marRight w:val="0"/>
      <w:marTop w:val="0"/>
      <w:marBottom w:val="0"/>
      <w:divBdr>
        <w:top w:val="none" w:sz="0" w:space="0" w:color="auto"/>
        <w:left w:val="none" w:sz="0" w:space="0" w:color="auto"/>
        <w:bottom w:val="none" w:sz="0" w:space="0" w:color="auto"/>
        <w:right w:val="none" w:sz="0" w:space="0" w:color="auto"/>
      </w:divBdr>
      <w:divsChild>
        <w:div w:id="1074741960">
          <w:marLeft w:val="0"/>
          <w:marRight w:val="0"/>
          <w:marTop w:val="0"/>
          <w:marBottom w:val="0"/>
          <w:divBdr>
            <w:top w:val="none" w:sz="0" w:space="0" w:color="auto"/>
            <w:left w:val="none" w:sz="0" w:space="0" w:color="auto"/>
            <w:bottom w:val="none" w:sz="0" w:space="0" w:color="auto"/>
            <w:right w:val="none" w:sz="0" w:space="0" w:color="auto"/>
          </w:divBdr>
          <w:divsChild>
            <w:div w:id="1548950198">
              <w:marLeft w:val="0"/>
              <w:marRight w:val="0"/>
              <w:marTop w:val="0"/>
              <w:marBottom w:val="0"/>
              <w:divBdr>
                <w:top w:val="none" w:sz="0" w:space="0" w:color="auto"/>
                <w:left w:val="none" w:sz="0" w:space="0" w:color="auto"/>
                <w:bottom w:val="none" w:sz="0" w:space="0" w:color="auto"/>
                <w:right w:val="none" w:sz="0" w:space="0" w:color="auto"/>
              </w:divBdr>
            </w:div>
          </w:divsChild>
        </w:div>
        <w:div w:id="1941721613">
          <w:marLeft w:val="75"/>
          <w:marRight w:val="75"/>
          <w:marTop w:val="0"/>
          <w:marBottom w:val="0"/>
          <w:divBdr>
            <w:top w:val="none" w:sz="0" w:space="0" w:color="auto"/>
            <w:left w:val="none" w:sz="0" w:space="0" w:color="auto"/>
            <w:bottom w:val="none" w:sz="0" w:space="0" w:color="auto"/>
            <w:right w:val="none" w:sz="0" w:space="0" w:color="auto"/>
          </w:divBdr>
        </w:div>
        <w:div w:id="1480342691">
          <w:marLeft w:val="0"/>
          <w:marRight w:val="0"/>
          <w:marTop w:val="225"/>
          <w:marBottom w:val="225"/>
          <w:divBdr>
            <w:top w:val="none" w:sz="0" w:space="0" w:color="auto"/>
            <w:left w:val="none" w:sz="0" w:space="0" w:color="auto"/>
            <w:bottom w:val="none" w:sz="0" w:space="0" w:color="auto"/>
            <w:right w:val="none" w:sz="0" w:space="0" w:color="auto"/>
          </w:divBdr>
        </w:div>
        <w:div w:id="1336418707">
          <w:marLeft w:val="0"/>
          <w:marRight w:val="0"/>
          <w:marTop w:val="0"/>
          <w:marBottom w:val="0"/>
          <w:divBdr>
            <w:top w:val="none" w:sz="0" w:space="0" w:color="auto"/>
            <w:left w:val="none" w:sz="0" w:space="0" w:color="auto"/>
            <w:bottom w:val="none" w:sz="0" w:space="0" w:color="auto"/>
            <w:right w:val="none" w:sz="0" w:space="0" w:color="auto"/>
          </w:divBdr>
          <w:divsChild>
            <w:div w:id="116873025">
              <w:marLeft w:val="0"/>
              <w:marRight w:val="0"/>
              <w:marTop w:val="0"/>
              <w:marBottom w:val="0"/>
              <w:divBdr>
                <w:top w:val="none" w:sz="0" w:space="0" w:color="auto"/>
                <w:left w:val="none" w:sz="0" w:space="0" w:color="auto"/>
                <w:bottom w:val="none" w:sz="0" w:space="0" w:color="auto"/>
                <w:right w:val="none" w:sz="0" w:space="0" w:color="auto"/>
              </w:divBdr>
            </w:div>
            <w:div w:id="102127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595526181">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5064104">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7736681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15632896">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27147630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2709300">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25626998">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479881845">
      <w:bodyDiv w:val="1"/>
      <w:marLeft w:val="0"/>
      <w:marRight w:val="0"/>
      <w:marTop w:val="0"/>
      <w:marBottom w:val="0"/>
      <w:divBdr>
        <w:top w:val="none" w:sz="0" w:space="0" w:color="auto"/>
        <w:left w:val="none" w:sz="0" w:space="0" w:color="auto"/>
        <w:bottom w:val="none" w:sz="0" w:space="0" w:color="auto"/>
        <w:right w:val="none" w:sz="0" w:space="0" w:color="auto"/>
      </w:divBdr>
    </w:div>
    <w:div w:id="1532496281">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1946109747">
      <w:bodyDiv w:val="1"/>
      <w:marLeft w:val="0"/>
      <w:marRight w:val="0"/>
      <w:marTop w:val="0"/>
      <w:marBottom w:val="0"/>
      <w:divBdr>
        <w:top w:val="none" w:sz="0" w:space="0" w:color="auto"/>
        <w:left w:val="none" w:sz="0" w:space="0" w:color="auto"/>
        <w:bottom w:val="none" w:sz="0" w:space="0" w:color="auto"/>
        <w:right w:val="none" w:sz="0" w:space="0" w:color="auto"/>
      </w:divBdr>
    </w:div>
    <w:div w:id="1960184986">
      <w:bodyDiv w:val="1"/>
      <w:marLeft w:val="0"/>
      <w:marRight w:val="0"/>
      <w:marTop w:val="0"/>
      <w:marBottom w:val="0"/>
      <w:divBdr>
        <w:top w:val="none" w:sz="0" w:space="0" w:color="auto"/>
        <w:left w:val="none" w:sz="0" w:space="0" w:color="auto"/>
        <w:bottom w:val="none" w:sz="0" w:space="0" w:color="auto"/>
        <w:right w:val="none" w:sz="0" w:space="0" w:color="auto"/>
      </w:divBdr>
    </w:div>
    <w:div w:id="2006854118">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13605575">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s://josephine.proebiz.com/" TargetMode="Externa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https://josephine.proebiz.com/"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files.nar.cz/docs/josephine/sk/Technicke_poziadavky_sw_JOSEPHINE.pdf"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files.nar.cz/docs/josephine/sk/Skrateny_navod_ucastnik.pdf" TargetMode="External"/><Relationship Id="rId20" Type="http://schemas.openxmlformats.org/officeDocument/2006/relationships/hyperlink" Target="https://josephine.proebiz.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eader" Target="header3.xml"/><Relationship Id="rId28" Type="http://schemas.openxmlformats.org/officeDocument/2006/relationships/header" Target="header8.xml"/><Relationship Id="rId10" Type="http://schemas.openxmlformats.org/officeDocument/2006/relationships/footer" Target="footer2.xml"/><Relationship Id="rId19" Type="http://schemas.openxmlformats.org/officeDocument/2006/relationships/hyperlink" Target="https://josephine.proebiz.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google.com/maps/@47.9266497,18.0633597,12z/data=!4m2!6m1!1s13LzWLabFPtYPXuIKLlnIhXD00P7iy67j" TargetMode="External"/><Relationship Id="rId22" Type="http://schemas.openxmlformats.org/officeDocument/2006/relationships/hyperlink" Target="https://www.google.com/maps/@47.9266497,18.0633597,12z/data=!4m2!6m1!1s13LzWLabFPtYPXuIKLlnIhXD00P7iy67j" TargetMode="External"/><Relationship Id="rId27" Type="http://schemas.openxmlformats.org/officeDocument/2006/relationships/header" Target="header7.xml"/><Relationship Id="rId30"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E2CA9A-3261-43A1-A37D-518D23319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53</Pages>
  <Words>17046</Words>
  <Characters>109664</Characters>
  <Application>Microsoft Office Word</Application>
  <DocSecurity>0</DocSecurity>
  <Lines>913</Lines>
  <Paragraphs>252</Paragraphs>
  <ScaleCrop>false</ScaleCrop>
  <HeadingPairs>
    <vt:vector size="2" baseType="variant">
      <vt:variant>
        <vt:lpstr>Názov</vt:lpstr>
      </vt:variant>
      <vt:variant>
        <vt:i4>1</vt:i4>
      </vt:variant>
    </vt:vector>
  </HeadingPairs>
  <TitlesOfParts>
    <vt:vector size="1" baseType="lpstr">
      <vt:lpstr>Psychiatrická liečebňa Samuela Bluma v Plešivci</vt:lpstr>
    </vt:vector>
  </TitlesOfParts>
  <Company/>
  <LinksUpToDate>false</LinksUpToDate>
  <CharactersWithSpaces>126458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creator>Lucka</dc:creator>
  <cp:lastModifiedBy>Lucia Štrbová</cp:lastModifiedBy>
  <cp:revision>2</cp:revision>
  <cp:lastPrinted>2021-10-29T06:02:00Z</cp:lastPrinted>
  <dcterms:created xsi:type="dcterms:W3CDTF">2021-12-10T11:09:00Z</dcterms:created>
  <dcterms:modified xsi:type="dcterms:W3CDTF">2021-12-10T11:09:00Z</dcterms:modified>
</cp:coreProperties>
</file>