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613" w:rsidRPr="009D01AE" w:rsidRDefault="00112E5C" w:rsidP="00D759D8">
      <w:pPr>
        <w:pStyle w:val="Hlavika"/>
        <w:jc w:val="center"/>
      </w:pPr>
      <w:r w:rsidRPr="009D01AE">
        <w:rPr>
          <w:noProof/>
        </w:rPr>
        <w:drawing>
          <wp:inline distT="0" distB="0" distL="0" distR="0" wp14:anchorId="2861C183" wp14:editId="494979B5">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rsidR="00687B84" w:rsidRPr="009D01AE" w:rsidRDefault="00687B84" w:rsidP="00D759D8">
      <w:pPr>
        <w:pStyle w:val="Zkladntext3"/>
        <w:spacing w:line="300" w:lineRule="auto"/>
        <w:ind w:left="-709" w:right="-455"/>
        <w:rPr>
          <w:rFonts w:ascii="Arial" w:hAnsi="Arial" w:cs="Arial"/>
          <w:color w:val="auto"/>
          <w:sz w:val="32"/>
          <w:szCs w:val="32"/>
        </w:rPr>
      </w:pPr>
    </w:p>
    <w:p w:rsidR="00D576B4" w:rsidRPr="009D01AE" w:rsidRDefault="00D576B4" w:rsidP="00D759D8">
      <w:pPr>
        <w:pStyle w:val="Zkladntext3"/>
        <w:spacing w:line="300" w:lineRule="auto"/>
        <w:ind w:left="-709" w:right="-455"/>
        <w:rPr>
          <w:rFonts w:ascii="Arial" w:hAnsi="Arial" w:cs="Arial"/>
          <w:color w:val="auto"/>
          <w:sz w:val="32"/>
          <w:szCs w:val="32"/>
        </w:rPr>
      </w:pPr>
      <w:r w:rsidRPr="009D01AE">
        <w:rPr>
          <w:rFonts w:ascii="Arial" w:hAnsi="Arial" w:cs="Arial"/>
          <w:color w:val="auto"/>
          <w:sz w:val="32"/>
          <w:szCs w:val="32"/>
        </w:rPr>
        <w:t>Zadávanie nadlimitnej zákazky</w:t>
      </w:r>
      <w:r w:rsidR="00CF2613" w:rsidRPr="009D01AE">
        <w:rPr>
          <w:rFonts w:ascii="Arial" w:hAnsi="Arial" w:cs="Arial"/>
          <w:bCs/>
          <w:color w:val="auto"/>
          <w:sz w:val="32"/>
          <w:szCs w:val="32"/>
        </w:rPr>
        <w:t xml:space="preserve"> </w:t>
      </w:r>
      <w:r w:rsidRPr="009D01AE">
        <w:rPr>
          <w:rFonts w:ascii="Arial" w:hAnsi="Arial" w:cs="Arial"/>
          <w:color w:val="auto"/>
          <w:sz w:val="32"/>
          <w:szCs w:val="32"/>
        </w:rPr>
        <w:t>na uskutočnenie stavebných prác</w:t>
      </w:r>
    </w:p>
    <w:p w:rsidR="00D576B4" w:rsidRPr="009D01AE" w:rsidRDefault="00D576B4" w:rsidP="00D759D8">
      <w:pPr>
        <w:pStyle w:val="Zkladntext3"/>
        <w:ind w:left="-709" w:right="-455"/>
        <w:jc w:val="left"/>
        <w:rPr>
          <w:rFonts w:ascii="Arial" w:hAnsi="Arial" w:cs="Arial"/>
          <w:color w:val="auto"/>
          <w:sz w:val="30"/>
          <w:szCs w:val="30"/>
        </w:rPr>
      </w:pPr>
    </w:p>
    <w:p w:rsidR="00687B84" w:rsidRPr="009D01AE" w:rsidRDefault="00687B84" w:rsidP="00D759D8">
      <w:pPr>
        <w:spacing w:before="120" w:line="276" w:lineRule="auto"/>
        <w:ind w:left="-709" w:right="-455"/>
        <w:jc w:val="center"/>
        <w:rPr>
          <w:rFonts w:ascii="Arial" w:hAnsi="Arial" w:cs="Arial"/>
          <w:b/>
          <w:spacing w:val="-2"/>
          <w:sz w:val="40"/>
          <w:szCs w:val="40"/>
        </w:rPr>
      </w:pPr>
      <w:r w:rsidRPr="009D01AE">
        <w:rPr>
          <w:rFonts w:ascii="Arial" w:hAnsi="Arial" w:cs="Arial"/>
          <w:b/>
          <w:spacing w:val="-2"/>
          <w:sz w:val="40"/>
          <w:szCs w:val="40"/>
        </w:rPr>
        <w:t>Zhotovenie stavby</w:t>
      </w:r>
    </w:p>
    <w:p w:rsidR="00720719" w:rsidRPr="009D01AE" w:rsidRDefault="00720719" w:rsidP="00D759D8">
      <w:pPr>
        <w:pStyle w:val="Zkladntext3"/>
        <w:rPr>
          <w:rFonts w:ascii="Arial" w:hAnsi="Arial" w:cs="Arial"/>
          <w:b/>
          <w:color w:val="auto"/>
          <w:sz w:val="40"/>
          <w:szCs w:val="40"/>
        </w:rPr>
      </w:pPr>
      <w:r w:rsidRPr="009D01AE">
        <w:rPr>
          <w:rFonts w:ascii="Arial" w:hAnsi="Arial" w:cs="Arial"/>
          <w:b/>
          <w:color w:val="auto"/>
          <w:sz w:val="40"/>
          <w:szCs w:val="40"/>
        </w:rPr>
        <w:t xml:space="preserve">Rýchlostná cesta R2 Kriváň - Mýtna </w:t>
      </w:r>
    </w:p>
    <w:p w:rsidR="00720719" w:rsidRPr="009D01AE" w:rsidRDefault="00720719" w:rsidP="00D759D8">
      <w:pPr>
        <w:pStyle w:val="Zkladntext3"/>
        <w:rPr>
          <w:rFonts w:ascii="Arial" w:hAnsi="Arial" w:cs="Arial"/>
          <w:b/>
          <w:color w:val="auto"/>
          <w:sz w:val="40"/>
          <w:szCs w:val="40"/>
        </w:rPr>
      </w:pPr>
      <w:r w:rsidRPr="009D01AE">
        <w:rPr>
          <w:rFonts w:ascii="Arial" w:hAnsi="Arial" w:cs="Arial"/>
          <w:b/>
          <w:color w:val="auto"/>
          <w:sz w:val="40"/>
          <w:szCs w:val="40"/>
        </w:rPr>
        <w:t>v zmysle zmluvných podmienok</w:t>
      </w:r>
    </w:p>
    <w:p w:rsidR="00720719" w:rsidRPr="009D01AE" w:rsidRDefault="00720719" w:rsidP="00D759D8">
      <w:pPr>
        <w:pStyle w:val="Zkladntext3"/>
        <w:rPr>
          <w:rFonts w:ascii="Arial" w:hAnsi="Arial" w:cs="Arial"/>
          <w:b/>
          <w:color w:val="auto"/>
          <w:sz w:val="28"/>
          <w:szCs w:val="28"/>
        </w:rPr>
      </w:pPr>
      <w:r w:rsidRPr="009D01AE">
        <w:rPr>
          <w:rFonts w:ascii="Arial" w:hAnsi="Arial" w:cs="Arial"/>
          <w:b/>
          <w:color w:val="auto"/>
          <w:spacing w:val="-2"/>
          <w:sz w:val="40"/>
          <w:szCs w:val="40"/>
        </w:rPr>
        <w:t>FIDIC – „žltá kniha“</w:t>
      </w:r>
    </w:p>
    <w:p w:rsidR="00720719" w:rsidRPr="009D01AE" w:rsidRDefault="00720719" w:rsidP="00D759D8">
      <w:pPr>
        <w:pStyle w:val="Zkladntext3"/>
        <w:rPr>
          <w:rFonts w:ascii="Arial" w:hAnsi="Arial" w:cs="Arial"/>
          <w:b/>
          <w:sz w:val="28"/>
          <w:szCs w:val="28"/>
        </w:rPr>
      </w:pPr>
    </w:p>
    <w:p w:rsidR="006B5B95" w:rsidRPr="009D01AE" w:rsidRDefault="006B5B95" w:rsidP="00D759D8">
      <w:pPr>
        <w:spacing w:before="120" w:line="276" w:lineRule="auto"/>
        <w:ind w:left="-709" w:right="-455"/>
        <w:jc w:val="center"/>
        <w:rPr>
          <w:rFonts w:ascii="Arial" w:hAnsi="Arial" w:cs="Arial"/>
          <w:b/>
          <w:spacing w:val="-2"/>
          <w:sz w:val="40"/>
          <w:szCs w:val="40"/>
        </w:rPr>
      </w:pPr>
    </w:p>
    <w:p w:rsidR="00613F68" w:rsidRPr="009D01AE" w:rsidRDefault="00755333" w:rsidP="00D759D8">
      <w:pPr>
        <w:pStyle w:val="Zkladntext3"/>
        <w:spacing w:line="300" w:lineRule="auto"/>
        <w:ind w:left="-709" w:right="-455"/>
        <w:rPr>
          <w:rFonts w:ascii="Arial" w:hAnsi="Arial" w:cs="Arial"/>
          <w:b/>
          <w:color w:val="auto"/>
          <w:sz w:val="40"/>
          <w:szCs w:val="40"/>
        </w:rPr>
      </w:pPr>
      <w:r w:rsidRPr="009D01AE">
        <w:rPr>
          <w:rFonts w:ascii="Arial" w:hAnsi="Arial" w:cs="Arial"/>
          <w:b/>
          <w:color w:val="auto"/>
          <w:sz w:val="40"/>
          <w:szCs w:val="40"/>
        </w:rPr>
        <w:t xml:space="preserve">Verejná </w:t>
      </w:r>
      <w:r w:rsidR="00613F68" w:rsidRPr="009D01AE">
        <w:rPr>
          <w:rFonts w:ascii="Arial" w:hAnsi="Arial" w:cs="Arial"/>
          <w:b/>
          <w:color w:val="auto"/>
          <w:sz w:val="40"/>
          <w:szCs w:val="40"/>
        </w:rPr>
        <w:t xml:space="preserve">reverzná </w:t>
      </w:r>
      <w:r w:rsidRPr="009D01AE">
        <w:rPr>
          <w:rFonts w:ascii="Arial" w:hAnsi="Arial" w:cs="Arial"/>
          <w:b/>
          <w:color w:val="auto"/>
          <w:sz w:val="40"/>
          <w:szCs w:val="40"/>
        </w:rPr>
        <w:t>súťaž</w:t>
      </w:r>
      <w:r w:rsidR="00613F68" w:rsidRPr="009D01AE">
        <w:rPr>
          <w:rFonts w:ascii="Arial" w:hAnsi="Arial" w:cs="Arial"/>
          <w:b/>
          <w:color w:val="auto"/>
          <w:sz w:val="40"/>
          <w:szCs w:val="40"/>
        </w:rPr>
        <w:t xml:space="preserve"> </w:t>
      </w:r>
    </w:p>
    <w:p w:rsidR="00613F68" w:rsidRPr="009D01AE" w:rsidRDefault="00613F68" w:rsidP="00D759D8">
      <w:pPr>
        <w:pStyle w:val="Zkladntext3"/>
        <w:spacing w:line="300" w:lineRule="auto"/>
        <w:ind w:left="-709" w:right="-455"/>
        <w:rPr>
          <w:rFonts w:ascii="Arial" w:hAnsi="Arial" w:cs="Arial"/>
          <w:bCs/>
          <w:color w:val="auto"/>
          <w:sz w:val="32"/>
          <w:szCs w:val="32"/>
        </w:rPr>
      </w:pPr>
      <w:r w:rsidRPr="009D01AE">
        <w:rPr>
          <w:rFonts w:ascii="Arial" w:hAnsi="Arial" w:cs="Arial"/>
          <w:color w:val="auto"/>
          <w:sz w:val="32"/>
          <w:szCs w:val="32"/>
        </w:rPr>
        <w:t>podľa § 66 ods. 7 zákona č.</w:t>
      </w:r>
      <w:r w:rsidRPr="009D01AE">
        <w:rPr>
          <w:rFonts w:ascii="Arial" w:hAnsi="Arial" w:cs="Arial"/>
          <w:bCs/>
          <w:color w:val="auto"/>
          <w:sz w:val="32"/>
          <w:szCs w:val="32"/>
        </w:rPr>
        <w:t xml:space="preserve"> 343/2015 Z. z. o verejnom obstarávaní </w:t>
      </w:r>
    </w:p>
    <w:p w:rsidR="00613F68" w:rsidRPr="009D01AE" w:rsidRDefault="00613F68" w:rsidP="00D759D8">
      <w:pPr>
        <w:pStyle w:val="Zkladntext3"/>
        <w:spacing w:line="300" w:lineRule="auto"/>
        <w:ind w:left="-709" w:right="-455"/>
        <w:rPr>
          <w:rFonts w:ascii="Arial" w:hAnsi="Arial" w:cs="Arial"/>
          <w:bCs/>
          <w:color w:val="auto"/>
          <w:sz w:val="32"/>
          <w:szCs w:val="32"/>
        </w:rPr>
      </w:pPr>
      <w:r w:rsidRPr="009D01AE">
        <w:rPr>
          <w:rFonts w:ascii="Arial" w:hAnsi="Arial" w:cs="Arial"/>
          <w:bCs/>
          <w:color w:val="auto"/>
          <w:sz w:val="32"/>
          <w:szCs w:val="32"/>
        </w:rPr>
        <w:t>a o zmene a doplnení niektorých zákonov v znení neskorších predpisov</w:t>
      </w:r>
    </w:p>
    <w:p w:rsidR="00D576B4" w:rsidRPr="009D01AE" w:rsidRDefault="00D576B4" w:rsidP="00D759D8">
      <w:pPr>
        <w:pStyle w:val="Zkladntext3"/>
        <w:ind w:left="-709" w:right="-455"/>
        <w:rPr>
          <w:rFonts w:ascii="Arial" w:hAnsi="Arial" w:cs="Arial"/>
          <w:b/>
          <w:color w:val="auto"/>
          <w:sz w:val="40"/>
          <w:szCs w:val="40"/>
        </w:rPr>
      </w:pPr>
    </w:p>
    <w:p w:rsidR="00D576B4" w:rsidRPr="009D01AE" w:rsidRDefault="00D576B4" w:rsidP="00D759D8">
      <w:pPr>
        <w:pStyle w:val="Zkladntext3"/>
        <w:ind w:left="-709" w:right="-455"/>
        <w:rPr>
          <w:rFonts w:ascii="Arial" w:hAnsi="Arial" w:cs="Arial"/>
          <w:b/>
          <w:color w:val="auto"/>
          <w:sz w:val="28"/>
          <w:szCs w:val="28"/>
        </w:rPr>
      </w:pPr>
    </w:p>
    <w:p w:rsidR="00D576B4" w:rsidRPr="009D01AE" w:rsidRDefault="00D576B4" w:rsidP="00D759D8">
      <w:pPr>
        <w:pStyle w:val="Zkladntext3"/>
        <w:ind w:left="-709" w:right="-454"/>
        <w:rPr>
          <w:rFonts w:ascii="Arial" w:hAnsi="Arial" w:cs="Arial"/>
          <w:b/>
          <w:color w:val="auto"/>
          <w:sz w:val="40"/>
          <w:szCs w:val="40"/>
        </w:rPr>
      </w:pPr>
      <w:r w:rsidRPr="009D01AE">
        <w:rPr>
          <w:rFonts w:ascii="Arial" w:hAnsi="Arial" w:cs="Arial"/>
          <w:b/>
          <w:color w:val="auto"/>
          <w:sz w:val="40"/>
          <w:szCs w:val="40"/>
        </w:rPr>
        <w:t>SÚŤAŽNÉ  PODKLADY</w:t>
      </w:r>
    </w:p>
    <w:p w:rsidR="00B538C0" w:rsidRPr="009D01AE" w:rsidRDefault="00B538C0" w:rsidP="00D759D8">
      <w:pPr>
        <w:autoSpaceDE w:val="0"/>
        <w:autoSpaceDN w:val="0"/>
        <w:adjustRightInd w:val="0"/>
        <w:ind w:left="-709" w:right="-454"/>
        <w:rPr>
          <w:rFonts w:ascii="Arial" w:hAnsi="Arial" w:cs="Arial"/>
          <w:sz w:val="20"/>
          <w:szCs w:val="20"/>
          <w:lang w:eastAsia="cs-CZ"/>
        </w:rPr>
      </w:pPr>
    </w:p>
    <w:p w:rsidR="00D576B4" w:rsidRPr="009D01AE" w:rsidRDefault="00D576B4" w:rsidP="00D759D8">
      <w:pPr>
        <w:ind w:left="-709" w:right="-454"/>
        <w:jc w:val="center"/>
        <w:rPr>
          <w:rFonts w:ascii="Arial" w:hAnsi="Arial" w:cs="Arial"/>
          <w:b/>
          <w:caps/>
          <w:sz w:val="40"/>
          <w:szCs w:val="40"/>
        </w:rPr>
      </w:pPr>
    </w:p>
    <w:p w:rsidR="00D576B4" w:rsidRPr="009D01AE" w:rsidRDefault="00D576B4" w:rsidP="00D759D8">
      <w:pPr>
        <w:autoSpaceDE w:val="0"/>
        <w:autoSpaceDN w:val="0"/>
        <w:adjustRightInd w:val="0"/>
        <w:rPr>
          <w:rFonts w:ascii="Arial" w:hAnsi="Arial" w:cs="Arial"/>
          <w:sz w:val="20"/>
          <w:szCs w:val="20"/>
          <w:lang w:eastAsia="cs-CZ"/>
        </w:rPr>
      </w:pPr>
    </w:p>
    <w:p w:rsidR="006B5B95" w:rsidRPr="009D01AE" w:rsidRDefault="006B5B95" w:rsidP="00D759D8">
      <w:pPr>
        <w:autoSpaceDE w:val="0"/>
        <w:autoSpaceDN w:val="0"/>
        <w:adjustRightInd w:val="0"/>
        <w:rPr>
          <w:rFonts w:ascii="Arial" w:hAnsi="Arial" w:cs="Arial"/>
          <w:sz w:val="20"/>
          <w:szCs w:val="20"/>
          <w:lang w:eastAsia="cs-CZ"/>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tblGrid>
      <w:tr w:rsidR="006B5B95" w:rsidRPr="009D01AE" w:rsidTr="006B5B95">
        <w:tc>
          <w:tcPr>
            <w:tcW w:w="3681" w:type="dxa"/>
          </w:tcPr>
          <w:p w:rsidR="006B5B95" w:rsidRPr="009D01AE" w:rsidRDefault="006B5B95" w:rsidP="00D759D8">
            <w:pPr>
              <w:autoSpaceDE w:val="0"/>
              <w:autoSpaceDN w:val="0"/>
              <w:adjustRightInd w:val="0"/>
              <w:jc w:val="center"/>
              <w:rPr>
                <w:rFonts w:ascii="Arial" w:hAnsi="Arial" w:cs="Arial"/>
                <w:sz w:val="20"/>
                <w:szCs w:val="20"/>
                <w:lang w:eastAsia="cs-CZ"/>
              </w:rPr>
            </w:pPr>
            <w:r w:rsidRPr="009D01AE">
              <w:rPr>
                <w:rFonts w:ascii="Arial" w:hAnsi="Arial" w:cs="Arial"/>
                <w:sz w:val="20"/>
                <w:szCs w:val="20"/>
                <w:lang w:eastAsia="cs-CZ"/>
              </w:rPr>
              <w:t xml:space="preserve">Za Národnú diaľničnú spoločnosť, </w:t>
            </w:r>
            <w:proofErr w:type="spellStart"/>
            <w:r w:rsidRPr="009D01AE">
              <w:rPr>
                <w:rFonts w:ascii="Arial" w:hAnsi="Arial" w:cs="Arial"/>
                <w:sz w:val="20"/>
                <w:szCs w:val="20"/>
                <w:lang w:eastAsia="cs-CZ"/>
              </w:rPr>
              <w:t>a.s</w:t>
            </w:r>
            <w:proofErr w:type="spellEnd"/>
            <w:r w:rsidRPr="009D01AE">
              <w:rPr>
                <w:rFonts w:ascii="Arial" w:hAnsi="Arial" w:cs="Arial"/>
                <w:sz w:val="20"/>
                <w:szCs w:val="20"/>
                <w:lang w:eastAsia="cs-CZ"/>
              </w:rPr>
              <w:t>.</w:t>
            </w:r>
          </w:p>
        </w:tc>
      </w:tr>
      <w:tr w:rsidR="006B5B95" w:rsidRPr="009D01AE" w:rsidTr="006B5B95">
        <w:tc>
          <w:tcPr>
            <w:tcW w:w="3681" w:type="dxa"/>
          </w:tcPr>
          <w:p w:rsidR="006B5B95" w:rsidRPr="009D01AE" w:rsidRDefault="006B5B95" w:rsidP="00D759D8">
            <w:pPr>
              <w:autoSpaceDE w:val="0"/>
              <w:autoSpaceDN w:val="0"/>
              <w:adjustRightInd w:val="0"/>
              <w:jc w:val="center"/>
              <w:rPr>
                <w:rFonts w:ascii="Arial" w:hAnsi="Arial" w:cs="Arial"/>
                <w:sz w:val="20"/>
                <w:szCs w:val="20"/>
                <w:lang w:eastAsia="cs-CZ"/>
              </w:rPr>
            </w:pPr>
          </w:p>
        </w:tc>
      </w:tr>
      <w:tr w:rsidR="006B5B95" w:rsidRPr="009D01AE" w:rsidTr="006B5B95">
        <w:tc>
          <w:tcPr>
            <w:tcW w:w="3681" w:type="dxa"/>
          </w:tcPr>
          <w:p w:rsidR="006B5B95" w:rsidRPr="009D01AE" w:rsidRDefault="006B5B95" w:rsidP="00D759D8">
            <w:pPr>
              <w:autoSpaceDE w:val="0"/>
              <w:autoSpaceDN w:val="0"/>
              <w:adjustRightInd w:val="0"/>
              <w:jc w:val="center"/>
              <w:rPr>
                <w:rFonts w:ascii="Arial" w:hAnsi="Arial" w:cs="Arial"/>
                <w:sz w:val="20"/>
                <w:szCs w:val="20"/>
                <w:lang w:eastAsia="cs-CZ"/>
              </w:rPr>
            </w:pPr>
          </w:p>
        </w:tc>
      </w:tr>
      <w:tr w:rsidR="006B5B95" w:rsidRPr="009D01AE" w:rsidTr="006B5B95">
        <w:tc>
          <w:tcPr>
            <w:tcW w:w="3681" w:type="dxa"/>
          </w:tcPr>
          <w:p w:rsidR="006B5B95" w:rsidRPr="009D01AE" w:rsidRDefault="006B5B95" w:rsidP="00D759D8">
            <w:pPr>
              <w:autoSpaceDE w:val="0"/>
              <w:autoSpaceDN w:val="0"/>
              <w:adjustRightInd w:val="0"/>
              <w:jc w:val="center"/>
              <w:rPr>
                <w:rFonts w:ascii="Arial" w:hAnsi="Arial" w:cs="Arial"/>
                <w:sz w:val="20"/>
                <w:szCs w:val="20"/>
                <w:lang w:eastAsia="cs-CZ"/>
              </w:rPr>
            </w:pPr>
            <w:r w:rsidRPr="009D01AE">
              <w:rPr>
                <w:rFonts w:ascii="Arial" w:hAnsi="Arial" w:cs="Arial"/>
                <w:b/>
                <w:sz w:val="20"/>
                <w:szCs w:val="20"/>
                <w:lang w:eastAsia="cs-CZ"/>
              </w:rPr>
              <w:t>Ing. J</w:t>
            </w:r>
            <w:r w:rsidR="008F737C" w:rsidRPr="009D01AE">
              <w:rPr>
                <w:rFonts w:ascii="Arial" w:hAnsi="Arial" w:cs="Arial"/>
                <w:b/>
                <w:sz w:val="20"/>
                <w:szCs w:val="20"/>
                <w:lang w:eastAsia="cs-CZ"/>
              </w:rPr>
              <w:t xml:space="preserve">án </w:t>
            </w:r>
            <w:proofErr w:type="spellStart"/>
            <w:r w:rsidR="008F737C" w:rsidRPr="009D01AE">
              <w:rPr>
                <w:rFonts w:ascii="Arial" w:hAnsi="Arial" w:cs="Arial"/>
                <w:b/>
                <w:sz w:val="20"/>
                <w:szCs w:val="20"/>
                <w:lang w:eastAsia="cs-CZ"/>
              </w:rPr>
              <w:t>Ďurišin</w:t>
            </w:r>
            <w:proofErr w:type="spellEnd"/>
            <w:r w:rsidR="008F737C" w:rsidRPr="009D01AE">
              <w:rPr>
                <w:rFonts w:ascii="Arial" w:hAnsi="Arial" w:cs="Arial"/>
                <w:b/>
                <w:sz w:val="20"/>
                <w:szCs w:val="20"/>
                <w:lang w:eastAsia="cs-CZ"/>
              </w:rPr>
              <w:t xml:space="preserve"> </w:t>
            </w:r>
          </w:p>
        </w:tc>
      </w:tr>
      <w:tr w:rsidR="006B5B95" w:rsidRPr="009D01AE" w:rsidTr="006B5B95">
        <w:tc>
          <w:tcPr>
            <w:tcW w:w="3681" w:type="dxa"/>
          </w:tcPr>
          <w:p w:rsidR="006B5B95" w:rsidRPr="009D01AE" w:rsidRDefault="006B5B95" w:rsidP="00D759D8">
            <w:pPr>
              <w:autoSpaceDE w:val="0"/>
              <w:autoSpaceDN w:val="0"/>
              <w:adjustRightInd w:val="0"/>
              <w:jc w:val="center"/>
              <w:rPr>
                <w:rFonts w:ascii="Arial" w:hAnsi="Arial" w:cs="Arial"/>
                <w:sz w:val="20"/>
                <w:szCs w:val="20"/>
                <w:lang w:eastAsia="cs-CZ"/>
              </w:rPr>
            </w:pPr>
            <w:r w:rsidRPr="009D01AE">
              <w:rPr>
                <w:rFonts w:ascii="Arial" w:hAnsi="Arial" w:cs="Arial"/>
                <w:sz w:val="20"/>
                <w:szCs w:val="20"/>
                <w:lang w:eastAsia="cs-CZ"/>
              </w:rPr>
              <w:t>predseda predstavenstva</w:t>
            </w:r>
          </w:p>
        </w:tc>
      </w:tr>
      <w:tr w:rsidR="006B5B95" w:rsidRPr="009D01AE" w:rsidTr="006B5B95">
        <w:tc>
          <w:tcPr>
            <w:tcW w:w="3681" w:type="dxa"/>
          </w:tcPr>
          <w:p w:rsidR="006B5B95" w:rsidRPr="009D01AE" w:rsidRDefault="006B5B95" w:rsidP="00D759D8">
            <w:pPr>
              <w:autoSpaceDE w:val="0"/>
              <w:autoSpaceDN w:val="0"/>
              <w:adjustRightInd w:val="0"/>
              <w:jc w:val="center"/>
              <w:rPr>
                <w:rFonts w:ascii="Arial" w:hAnsi="Arial" w:cs="Arial"/>
                <w:sz w:val="20"/>
                <w:szCs w:val="20"/>
                <w:lang w:eastAsia="cs-CZ"/>
              </w:rPr>
            </w:pPr>
            <w:r w:rsidRPr="009D01AE">
              <w:rPr>
                <w:rFonts w:ascii="Arial" w:hAnsi="Arial" w:cs="Arial"/>
                <w:sz w:val="20"/>
                <w:szCs w:val="20"/>
                <w:lang w:eastAsia="cs-CZ"/>
              </w:rPr>
              <w:t>a generálny riaditeľ</w:t>
            </w:r>
          </w:p>
        </w:tc>
      </w:tr>
      <w:tr w:rsidR="006B5B95" w:rsidRPr="009D01AE" w:rsidTr="006B5B95">
        <w:tc>
          <w:tcPr>
            <w:tcW w:w="3681" w:type="dxa"/>
          </w:tcPr>
          <w:p w:rsidR="006B5B95" w:rsidRPr="009D01AE" w:rsidRDefault="006B5B95" w:rsidP="00D759D8">
            <w:pPr>
              <w:autoSpaceDE w:val="0"/>
              <w:autoSpaceDN w:val="0"/>
              <w:adjustRightInd w:val="0"/>
              <w:jc w:val="center"/>
              <w:rPr>
                <w:rFonts w:ascii="Arial" w:hAnsi="Arial" w:cs="Arial"/>
                <w:sz w:val="20"/>
                <w:szCs w:val="20"/>
                <w:lang w:eastAsia="cs-CZ"/>
              </w:rPr>
            </w:pPr>
          </w:p>
        </w:tc>
      </w:tr>
      <w:tr w:rsidR="006B5B95" w:rsidRPr="009D01AE" w:rsidTr="006B5B95">
        <w:tc>
          <w:tcPr>
            <w:tcW w:w="3681" w:type="dxa"/>
          </w:tcPr>
          <w:p w:rsidR="006B5B95" w:rsidRPr="009D01AE" w:rsidRDefault="006B5B95" w:rsidP="00D759D8">
            <w:pPr>
              <w:autoSpaceDE w:val="0"/>
              <w:autoSpaceDN w:val="0"/>
              <w:adjustRightInd w:val="0"/>
              <w:jc w:val="center"/>
              <w:rPr>
                <w:rFonts w:ascii="Arial" w:hAnsi="Arial" w:cs="Arial"/>
                <w:sz w:val="20"/>
                <w:szCs w:val="20"/>
                <w:lang w:eastAsia="cs-CZ"/>
              </w:rPr>
            </w:pPr>
          </w:p>
        </w:tc>
      </w:tr>
      <w:tr w:rsidR="006B5B95" w:rsidRPr="009D01AE" w:rsidTr="006B5B95">
        <w:tc>
          <w:tcPr>
            <w:tcW w:w="3681" w:type="dxa"/>
          </w:tcPr>
          <w:p w:rsidR="006B5B95" w:rsidRPr="009D01AE" w:rsidRDefault="006B5B95" w:rsidP="00D759D8">
            <w:pPr>
              <w:autoSpaceDE w:val="0"/>
              <w:autoSpaceDN w:val="0"/>
              <w:adjustRightInd w:val="0"/>
              <w:jc w:val="center"/>
              <w:rPr>
                <w:rFonts w:ascii="Arial" w:hAnsi="Arial" w:cs="Arial"/>
                <w:sz w:val="20"/>
                <w:szCs w:val="20"/>
                <w:lang w:eastAsia="cs-CZ"/>
              </w:rPr>
            </w:pPr>
            <w:r w:rsidRPr="009D01AE">
              <w:rPr>
                <w:rFonts w:ascii="Arial" w:hAnsi="Arial" w:cs="Arial"/>
                <w:b/>
                <w:iCs/>
                <w:sz w:val="20"/>
                <w:szCs w:val="20"/>
              </w:rPr>
              <w:t>Ing. Ladislav Dudáš, PhD.</w:t>
            </w:r>
          </w:p>
        </w:tc>
      </w:tr>
      <w:tr w:rsidR="006B5B95" w:rsidRPr="009D01AE" w:rsidTr="006B5B95">
        <w:tc>
          <w:tcPr>
            <w:tcW w:w="3681" w:type="dxa"/>
          </w:tcPr>
          <w:p w:rsidR="006B5B95" w:rsidRPr="009D01AE" w:rsidRDefault="006B5B95" w:rsidP="00D759D8">
            <w:pPr>
              <w:autoSpaceDE w:val="0"/>
              <w:autoSpaceDN w:val="0"/>
              <w:adjustRightInd w:val="0"/>
              <w:jc w:val="center"/>
              <w:rPr>
                <w:rFonts w:ascii="Arial" w:hAnsi="Arial" w:cs="Arial"/>
                <w:sz w:val="20"/>
                <w:szCs w:val="20"/>
                <w:lang w:eastAsia="cs-CZ"/>
              </w:rPr>
            </w:pPr>
            <w:r w:rsidRPr="009D01AE">
              <w:rPr>
                <w:rFonts w:ascii="Arial" w:hAnsi="Arial" w:cs="Arial"/>
                <w:sz w:val="20"/>
                <w:szCs w:val="20"/>
                <w:lang w:eastAsia="cs-CZ"/>
              </w:rPr>
              <w:t>podpredseda predstavenstva</w:t>
            </w:r>
          </w:p>
        </w:tc>
      </w:tr>
    </w:tbl>
    <w:p w:rsidR="007D11DC" w:rsidRPr="009D01AE" w:rsidRDefault="007D11DC" w:rsidP="00D759D8">
      <w:pPr>
        <w:autoSpaceDE w:val="0"/>
        <w:autoSpaceDN w:val="0"/>
        <w:adjustRightInd w:val="0"/>
        <w:rPr>
          <w:rFonts w:ascii="Arial" w:hAnsi="Arial" w:cs="Arial"/>
          <w:smallCaps/>
          <w:sz w:val="20"/>
          <w:szCs w:val="20"/>
        </w:rPr>
      </w:pPr>
    </w:p>
    <w:p w:rsidR="007D11DC" w:rsidRPr="009D01AE" w:rsidRDefault="007D11DC" w:rsidP="00D759D8">
      <w:pPr>
        <w:autoSpaceDE w:val="0"/>
        <w:autoSpaceDN w:val="0"/>
        <w:adjustRightInd w:val="0"/>
        <w:rPr>
          <w:rFonts w:ascii="Arial" w:hAnsi="Arial" w:cs="Arial"/>
          <w:smallCaps/>
          <w:sz w:val="20"/>
          <w:szCs w:val="20"/>
        </w:rPr>
      </w:pPr>
    </w:p>
    <w:p w:rsidR="007D11DC" w:rsidRPr="009D01AE" w:rsidRDefault="0083184F" w:rsidP="00D759D8">
      <w:pPr>
        <w:autoSpaceDE w:val="0"/>
        <w:autoSpaceDN w:val="0"/>
        <w:adjustRightInd w:val="0"/>
        <w:jc w:val="center"/>
        <w:rPr>
          <w:rFonts w:ascii="Arial" w:hAnsi="Arial" w:cs="Arial"/>
          <w:sz w:val="20"/>
          <w:szCs w:val="20"/>
          <w:lang w:eastAsia="cs-CZ"/>
        </w:rPr>
      </w:pPr>
      <w:r w:rsidRPr="009D01AE">
        <w:rPr>
          <w:rFonts w:ascii="Arial" w:hAnsi="Arial" w:cs="Arial"/>
          <w:sz w:val="20"/>
          <w:szCs w:val="20"/>
          <w:lang w:eastAsia="cs-CZ"/>
        </w:rPr>
        <w:t>Bratislava,</w:t>
      </w:r>
      <w:r w:rsidR="003D491A" w:rsidRPr="009D01AE">
        <w:rPr>
          <w:rFonts w:ascii="Arial" w:hAnsi="Arial" w:cs="Arial"/>
          <w:sz w:val="20"/>
          <w:szCs w:val="20"/>
          <w:lang w:eastAsia="cs-CZ"/>
        </w:rPr>
        <w:t xml:space="preserve"> </w:t>
      </w:r>
      <w:r w:rsidR="00B1126C" w:rsidRPr="00B1126C">
        <w:rPr>
          <w:rFonts w:ascii="Arial" w:hAnsi="Arial" w:cs="Arial"/>
          <w:sz w:val="20"/>
          <w:szCs w:val="20"/>
          <w:highlight w:val="yellow"/>
          <w:lang w:eastAsia="cs-CZ"/>
        </w:rPr>
        <w:t>11</w:t>
      </w:r>
      <w:r w:rsidR="009F4910" w:rsidRPr="009D01AE">
        <w:rPr>
          <w:rFonts w:ascii="Arial" w:hAnsi="Arial" w:cs="Arial"/>
          <w:sz w:val="20"/>
          <w:szCs w:val="20"/>
          <w:lang w:eastAsia="cs-CZ"/>
        </w:rPr>
        <w:t>/</w:t>
      </w:r>
      <w:r w:rsidR="00FF7208" w:rsidRPr="009D01AE">
        <w:rPr>
          <w:rFonts w:ascii="Arial" w:hAnsi="Arial" w:cs="Arial"/>
          <w:sz w:val="20"/>
          <w:szCs w:val="20"/>
          <w:lang w:eastAsia="cs-CZ"/>
        </w:rPr>
        <w:t>20</w:t>
      </w:r>
      <w:r w:rsidR="00D576B4" w:rsidRPr="009D01AE">
        <w:rPr>
          <w:rFonts w:ascii="Arial" w:hAnsi="Arial" w:cs="Arial"/>
          <w:sz w:val="20"/>
          <w:szCs w:val="20"/>
          <w:lang w:eastAsia="cs-CZ"/>
        </w:rPr>
        <w:t>1</w:t>
      </w:r>
      <w:r w:rsidR="003D491A" w:rsidRPr="009D01AE">
        <w:rPr>
          <w:rFonts w:ascii="Arial" w:hAnsi="Arial" w:cs="Arial"/>
          <w:sz w:val="20"/>
          <w:szCs w:val="20"/>
          <w:lang w:eastAsia="cs-CZ"/>
        </w:rPr>
        <w:t>8</w:t>
      </w:r>
      <w:r w:rsidR="007D11DC" w:rsidRPr="009D01AE">
        <w:rPr>
          <w:rFonts w:ascii="Arial" w:hAnsi="Arial" w:cs="Arial"/>
          <w:sz w:val="20"/>
          <w:szCs w:val="20"/>
          <w:lang w:eastAsia="cs-CZ"/>
        </w:rPr>
        <w:br w:type="page"/>
      </w:r>
    </w:p>
    <w:p w:rsidR="0083184F" w:rsidRPr="009D01AE" w:rsidRDefault="0083184F" w:rsidP="00D759D8">
      <w:pPr>
        <w:autoSpaceDE w:val="0"/>
        <w:autoSpaceDN w:val="0"/>
        <w:adjustRightInd w:val="0"/>
        <w:jc w:val="center"/>
        <w:rPr>
          <w:rFonts w:ascii="Arial" w:hAnsi="Arial" w:cs="Arial"/>
          <w:sz w:val="20"/>
          <w:szCs w:val="20"/>
          <w:lang w:eastAsia="cs-CZ"/>
        </w:rPr>
      </w:pPr>
    </w:p>
    <w:p w:rsidR="00D87876" w:rsidRPr="009D01AE" w:rsidRDefault="00D87876" w:rsidP="00D759D8">
      <w:pPr>
        <w:rPr>
          <w:rFonts w:ascii="Arial" w:hAnsi="Arial" w:cs="Arial"/>
          <w:b/>
          <w:caps/>
        </w:rPr>
      </w:pPr>
      <w:r w:rsidRPr="009D01AE">
        <w:rPr>
          <w:rFonts w:ascii="Arial" w:hAnsi="Arial" w:cs="Arial"/>
          <w:b/>
          <w:caps/>
        </w:rPr>
        <w:t>obsah:</w:t>
      </w:r>
    </w:p>
    <w:p w:rsidR="00D87876" w:rsidRPr="009D01AE" w:rsidRDefault="00D87876" w:rsidP="00D759D8">
      <w:pPr>
        <w:tabs>
          <w:tab w:val="left" w:pos="1985"/>
        </w:tabs>
        <w:spacing w:line="360" w:lineRule="auto"/>
        <w:rPr>
          <w:rFonts w:ascii="Arial" w:hAnsi="Arial" w:cs="Arial"/>
          <w:caps/>
        </w:rPr>
      </w:pPr>
    </w:p>
    <w:p w:rsidR="00D87876" w:rsidRPr="009D01AE" w:rsidRDefault="00D87876" w:rsidP="00D759D8">
      <w:pPr>
        <w:tabs>
          <w:tab w:val="left" w:pos="1985"/>
          <w:tab w:val="left" w:pos="2880"/>
        </w:tabs>
        <w:spacing w:after="120" w:line="360" w:lineRule="auto"/>
        <w:ind w:left="2880" w:hanging="2880"/>
        <w:rPr>
          <w:rFonts w:ascii="Arial" w:hAnsi="Arial" w:cs="Arial"/>
          <w:b/>
          <w:bCs/>
          <w:caps/>
        </w:rPr>
      </w:pPr>
      <w:r w:rsidRPr="009D01AE">
        <w:rPr>
          <w:rFonts w:ascii="Arial" w:hAnsi="Arial" w:cs="Arial"/>
          <w:b/>
          <w:bCs/>
          <w:caps/>
        </w:rPr>
        <w:t>Zväzok 1</w:t>
      </w:r>
      <w:r w:rsidRPr="009D01AE">
        <w:rPr>
          <w:rFonts w:ascii="Arial" w:hAnsi="Arial" w:cs="Arial"/>
          <w:b/>
          <w:bCs/>
          <w:caps/>
        </w:rPr>
        <w:tab/>
        <w:t xml:space="preserve">Pokyny pre </w:t>
      </w:r>
      <w:r w:rsidR="00C55484" w:rsidRPr="009D01AE">
        <w:rPr>
          <w:rFonts w:ascii="Arial" w:hAnsi="Arial" w:cs="Arial"/>
          <w:b/>
          <w:bCs/>
          <w:caps/>
        </w:rPr>
        <w:t>ZÁUJEMCOV</w:t>
      </w:r>
      <w:r w:rsidR="00CE49AD" w:rsidRPr="009D01AE">
        <w:rPr>
          <w:rFonts w:ascii="Arial" w:hAnsi="Arial" w:cs="Arial"/>
          <w:b/>
          <w:bCs/>
          <w:caps/>
        </w:rPr>
        <w:t xml:space="preserve"> </w:t>
      </w:r>
      <w:r w:rsidR="00C55484" w:rsidRPr="009D01AE">
        <w:rPr>
          <w:rFonts w:ascii="Arial" w:hAnsi="Arial" w:cs="Arial"/>
          <w:b/>
          <w:bCs/>
          <w:caps/>
        </w:rPr>
        <w:t>/</w:t>
      </w:r>
      <w:r w:rsidR="00CE49AD" w:rsidRPr="009D01AE">
        <w:rPr>
          <w:rFonts w:ascii="Arial" w:hAnsi="Arial" w:cs="Arial"/>
          <w:b/>
          <w:bCs/>
          <w:caps/>
        </w:rPr>
        <w:t xml:space="preserve"> </w:t>
      </w:r>
      <w:r w:rsidRPr="009D01AE">
        <w:rPr>
          <w:rFonts w:ascii="Arial" w:hAnsi="Arial" w:cs="Arial"/>
          <w:b/>
          <w:bCs/>
          <w:caps/>
        </w:rPr>
        <w:t>uchádzačov</w:t>
      </w:r>
    </w:p>
    <w:p w:rsidR="00D87876" w:rsidRPr="009D01AE" w:rsidRDefault="00D87876" w:rsidP="00D759D8">
      <w:pPr>
        <w:tabs>
          <w:tab w:val="left" w:pos="1985"/>
          <w:tab w:val="left" w:pos="2880"/>
        </w:tabs>
        <w:spacing w:line="360" w:lineRule="auto"/>
        <w:ind w:left="2880" w:hanging="2880"/>
        <w:rPr>
          <w:rFonts w:ascii="Arial" w:hAnsi="Arial" w:cs="Arial"/>
          <w:b/>
          <w:bCs/>
          <w:caps/>
          <w:sz w:val="20"/>
          <w:szCs w:val="20"/>
        </w:rPr>
      </w:pPr>
      <w:r w:rsidRPr="009D01AE">
        <w:rPr>
          <w:rFonts w:ascii="Arial" w:hAnsi="Arial" w:cs="Arial"/>
          <w:b/>
          <w:bCs/>
          <w:caps/>
          <w:sz w:val="20"/>
          <w:szCs w:val="20"/>
        </w:rPr>
        <w:t xml:space="preserve">časť A1 </w:t>
      </w:r>
      <w:r w:rsidRPr="009D01AE">
        <w:rPr>
          <w:rFonts w:ascii="Arial" w:hAnsi="Arial" w:cs="Arial"/>
          <w:b/>
          <w:bCs/>
          <w:caps/>
          <w:sz w:val="20"/>
          <w:szCs w:val="20"/>
        </w:rPr>
        <w:tab/>
      </w:r>
      <w:r w:rsidRPr="009D01AE">
        <w:rPr>
          <w:rFonts w:ascii="Arial" w:hAnsi="Arial" w:cs="Arial"/>
          <w:bCs/>
          <w:caps/>
          <w:sz w:val="20"/>
          <w:szCs w:val="20"/>
        </w:rPr>
        <w:t>P</w:t>
      </w:r>
      <w:r w:rsidRPr="009D01AE">
        <w:rPr>
          <w:rFonts w:ascii="Arial" w:hAnsi="Arial" w:cs="Arial"/>
          <w:sz w:val="20"/>
          <w:szCs w:val="20"/>
        </w:rPr>
        <w:t>okyny pre uchádzačov</w:t>
      </w:r>
      <w:r w:rsidRPr="009D01AE">
        <w:rPr>
          <w:rFonts w:ascii="Arial" w:hAnsi="Arial" w:cs="Arial"/>
          <w:b/>
          <w:bCs/>
          <w:caps/>
          <w:sz w:val="20"/>
          <w:szCs w:val="20"/>
        </w:rPr>
        <w:t xml:space="preserve"> </w:t>
      </w:r>
    </w:p>
    <w:p w:rsidR="00041AD7" w:rsidRPr="009D01AE" w:rsidRDefault="00041AD7" w:rsidP="00D759D8">
      <w:pPr>
        <w:tabs>
          <w:tab w:val="left" w:pos="1985"/>
          <w:tab w:val="left" w:pos="2880"/>
        </w:tabs>
        <w:spacing w:line="360" w:lineRule="auto"/>
        <w:ind w:left="2880" w:hanging="2880"/>
        <w:rPr>
          <w:rFonts w:ascii="Arial" w:hAnsi="Arial" w:cs="Arial"/>
          <w:sz w:val="20"/>
          <w:szCs w:val="20"/>
        </w:rPr>
      </w:pPr>
      <w:r w:rsidRPr="009D01AE">
        <w:rPr>
          <w:rFonts w:ascii="Arial" w:hAnsi="Arial" w:cs="Arial"/>
          <w:b/>
          <w:bCs/>
          <w:caps/>
          <w:sz w:val="20"/>
          <w:szCs w:val="20"/>
        </w:rPr>
        <w:t>Časť A2</w:t>
      </w:r>
      <w:r w:rsidR="00D87876" w:rsidRPr="009D01AE">
        <w:rPr>
          <w:rFonts w:ascii="Arial" w:hAnsi="Arial" w:cs="Arial"/>
          <w:b/>
          <w:bCs/>
          <w:caps/>
          <w:sz w:val="20"/>
          <w:szCs w:val="20"/>
        </w:rPr>
        <w:tab/>
      </w:r>
      <w:r w:rsidR="00D87876" w:rsidRPr="009D01AE">
        <w:rPr>
          <w:rFonts w:ascii="Arial" w:hAnsi="Arial" w:cs="Arial"/>
          <w:bCs/>
          <w:caps/>
          <w:sz w:val="20"/>
          <w:szCs w:val="20"/>
        </w:rPr>
        <w:t>K</w:t>
      </w:r>
      <w:r w:rsidR="00D87876" w:rsidRPr="009D01AE">
        <w:rPr>
          <w:rFonts w:ascii="Arial" w:hAnsi="Arial" w:cs="Arial"/>
          <w:sz w:val="20"/>
          <w:szCs w:val="20"/>
        </w:rPr>
        <w:t>ritéri</w:t>
      </w:r>
      <w:r w:rsidR="003317F8" w:rsidRPr="009D01AE">
        <w:rPr>
          <w:rFonts w:ascii="Arial" w:hAnsi="Arial" w:cs="Arial"/>
          <w:sz w:val="20"/>
          <w:szCs w:val="20"/>
        </w:rPr>
        <w:t>á</w:t>
      </w:r>
      <w:r w:rsidR="00D87876" w:rsidRPr="009D01AE">
        <w:rPr>
          <w:rFonts w:ascii="Arial" w:hAnsi="Arial" w:cs="Arial"/>
          <w:sz w:val="20"/>
          <w:szCs w:val="20"/>
        </w:rPr>
        <w:t xml:space="preserve"> na vyhodnocovanie ponúk a pravidlá </w:t>
      </w:r>
      <w:r w:rsidR="003317F8" w:rsidRPr="009D01AE">
        <w:rPr>
          <w:rFonts w:ascii="Arial" w:hAnsi="Arial" w:cs="Arial"/>
          <w:sz w:val="20"/>
          <w:szCs w:val="20"/>
        </w:rPr>
        <w:t>ich</w:t>
      </w:r>
      <w:r w:rsidR="00D87876" w:rsidRPr="009D01AE">
        <w:rPr>
          <w:rFonts w:ascii="Arial" w:hAnsi="Arial" w:cs="Arial"/>
          <w:sz w:val="20"/>
          <w:szCs w:val="20"/>
        </w:rPr>
        <w:t xml:space="preserve"> uplatnenia</w:t>
      </w:r>
    </w:p>
    <w:p w:rsidR="00041AD7" w:rsidRPr="009D01AE" w:rsidRDefault="00041AD7" w:rsidP="00D759D8">
      <w:pPr>
        <w:tabs>
          <w:tab w:val="left" w:pos="1985"/>
          <w:tab w:val="left" w:pos="2880"/>
        </w:tabs>
        <w:spacing w:line="360" w:lineRule="auto"/>
        <w:ind w:left="2880" w:hanging="2880"/>
        <w:rPr>
          <w:rFonts w:ascii="Arial" w:hAnsi="Arial" w:cs="Arial"/>
          <w:b/>
          <w:bCs/>
          <w:caps/>
          <w:sz w:val="20"/>
          <w:szCs w:val="20"/>
        </w:rPr>
      </w:pPr>
    </w:p>
    <w:p w:rsidR="00D87876" w:rsidRPr="009D01AE" w:rsidRDefault="00D87876" w:rsidP="00D759D8">
      <w:pPr>
        <w:tabs>
          <w:tab w:val="left" w:pos="1985"/>
          <w:tab w:val="left" w:pos="2880"/>
        </w:tabs>
        <w:spacing w:line="360" w:lineRule="auto"/>
        <w:ind w:left="2880" w:hanging="2880"/>
        <w:rPr>
          <w:rFonts w:ascii="Arial" w:hAnsi="Arial" w:cs="Arial"/>
          <w:b/>
          <w:bCs/>
          <w:caps/>
          <w:sz w:val="20"/>
          <w:szCs w:val="20"/>
        </w:rPr>
      </w:pPr>
      <w:r w:rsidRPr="009D01AE">
        <w:rPr>
          <w:rFonts w:ascii="Arial" w:hAnsi="Arial" w:cs="Arial"/>
          <w:b/>
          <w:bCs/>
          <w:caps/>
          <w:sz w:val="20"/>
          <w:szCs w:val="20"/>
        </w:rPr>
        <w:t>Časť A3</w:t>
      </w:r>
      <w:r w:rsidRPr="009D01AE">
        <w:rPr>
          <w:rFonts w:ascii="Arial" w:hAnsi="Arial" w:cs="Arial"/>
          <w:b/>
          <w:bCs/>
          <w:caps/>
          <w:sz w:val="20"/>
          <w:szCs w:val="20"/>
        </w:rPr>
        <w:tab/>
      </w:r>
      <w:r w:rsidRPr="009D01AE">
        <w:rPr>
          <w:rFonts w:ascii="Arial" w:hAnsi="Arial" w:cs="Arial"/>
          <w:bCs/>
          <w:caps/>
          <w:sz w:val="20"/>
          <w:szCs w:val="20"/>
        </w:rPr>
        <w:t>N</w:t>
      </w:r>
      <w:r w:rsidRPr="009D01AE">
        <w:rPr>
          <w:rFonts w:ascii="Arial" w:hAnsi="Arial" w:cs="Arial"/>
          <w:sz w:val="20"/>
          <w:szCs w:val="20"/>
        </w:rPr>
        <w:t>ávrh na plnenie kritérií</w:t>
      </w:r>
      <w:r w:rsidR="00041AD7" w:rsidRPr="009D01AE">
        <w:rPr>
          <w:rFonts w:ascii="Arial" w:hAnsi="Arial" w:cs="Arial"/>
          <w:sz w:val="20"/>
          <w:szCs w:val="20"/>
        </w:rPr>
        <w:t xml:space="preserve"> </w:t>
      </w:r>
      <w:r w:rsidR="00041AD7" w:rsidRPr="009D01AE">
        <w:rPr>
          <w:rFonts w:ascii="Arial" w:eastAsia="Arial Unicode MS" w:hAnsi="Arial" w:cs="Arial Unicode MS"/>
          <w:b/>
          <w:bCs/>
          <w:caps/>
          <w:color w:val="000000"/>
          <w:sz w:val="20"/>
          <w:szCs w:val="20"/>
          <w:u w:color="000000"/>
          <w:bdr w:val="nil"/>
        </w:rPr>
        <w:t>Krit</w:t>
      </w:r>
      <w:r w:rsidR="00041AD7" w:rsidRPr="009D01AE">
        <w:rPr>
          <w:rFonts w:ascii="Arial" w:eastAsia="Arial Unicode MS" w:hAnsi="Arial" w:cs="Arial Unicode MS"/>
          <w:b/>
          <w:bCs/>
          <w:caps/>
          <w:color w:val="000000"/>
          <w:sz w:val="20"/>
          <w:szCs w:val="20"/>
          <w:u w:color="000000"/>
          <w:bdr w:val="nil"/>
          <w:lang w:val="fr-FR"/>
        </w:rPr>
        <w:t>é</w:t>
      </w:r>
      <w:r w:rsidR="00041AD7" w:rsidRPr="009D01AE">
        <w:rPr>
          <w:rFonts w:ascii="Arial" w:eastAsia="Arial Unicode MS" w:hAnsi="Arial" w:cs="Arial Unicode MS"/>
          <w:b/>
          <w:bCs/>
          <w:caps/>
          <w:color w:val="000000"/>
          <w:sz w:val="20"/>
          <w:szCs w:val="20"/>
          <w:u w:color="000000"/>
          <w:bdr w:val="nil"/>
          <w:lang w:val="de-DE"/>
        </w:rPr>
        <w:t>rium K1</w:t>
      </w:r>
    </w:p>
    <w:p w:rsidR="00D87876" w:rsidRPr="009D01AE" w:rsidRDefault="00041AD7" w:rsidP="00D759D8">
      <w:pPr>
        <w:tabs>
          <w:tab w:val="left" w:pos="2280"/>
          <w:tab w:val="left" w:pos="2880"/>
        </w:tabs>
        <w:spacing w:line="360" w:lineRule="auto"/>
        <w:ind w:left="2880" w:hanging="2880"/>
        <w:rPr>
          <w:rFonts w:ascii="Arial" w:eastAsia="Arial Unicode MS" w:hAnsi="Arial" w:cs="Arial Unicode MS"/>
          <w:b/>
          <w:bCs/>
          <w:caps/>
          <w:color w:val="000000"/>
          <w:sz w:val="20"/>
          <w:szCs w:val="20"/>
          <w:u w:color="000000"/>
          <w:bdr w:val="nil"/>
          <w:lang w:val="de-DE"/>
        </w:rPr>
      </w:pPr>
      <w:r w:rsidRPr="009D01AE">
        <w:rPr>
          <w:rFonts w:ascii="Arial" w:hAnsi="Arial" w:cs="Arial"/>
          <w:b/>
          <w:bCs/>
          <w:caps/>
          <w:sz w:val="20"/>
          <w:szCs w:val="20"/>
        </w:rPr>
        <w:t xml:space="preserve">                                    </w:t>
      </w:r>
      <w:r w:rsidRPr="009D01AE">
        <w:rPr>
          <w:rFonts w:ascii="Arial" w:hAnsi="Arial" w:cs="Arial"/>
          <w:bCs/>
          <w:caps/>
          <w:sz w:val="20"/>
          <w:szCs w:val="20"/>
        </w:rPr>
        <w:t>N</w:t>
      </w:r>
      <w:r w:rsidRPr="009D01AE">
        <w:rPr>
          <w:rFonts w:ascii="Arial" w:hAnsi="Arial" w:cs="Arial"/>
          <w:sz w:val="20"/>
          <w:szCs w:val="20"/>
        </w:rPr>
        <w:t xml:space="preserve">ávrh na plnenie kritérií </w:t>
      </w:r>
      <w:r w:rsidRPr="009D01AE">
        <w:rPr>
          <w:rFonts w:ascii="Arial" w:eastAsia="Arial Unicode MS" w:hAnsi="Arial" w:cs="Arial Unicode MS"/>
          <w:b/>
          <w:bCs/>
          <w:caps/>
          <w:color w:val="000000"/>
          <w:sz w:val="20"/>
          <w:szCs w:val="20"/>
          <w:u w:color="000000"/>
          <w:bdr w:val="nil"/>
        </w:rPr>
        <w:t>Krit</w:t>
      </w:r>
      <w:r w:rsidRPr="009D01AE">
        <w:rPr>
          <w:rFonts w:ascii="Arial" w:eastAsia="Arial Unicode MS" w:hAnsi="Arial" w:cs="Arial Unicode MS"/>
          <w:b/>
          <w:bCs/>
          <w:caps/>
          <w:color w:val="000000"/>
          <w:sz w:val="20"/>
          <w:szCs w:val="20"/>
          <w:u w:color="000000"/>
          <w:bdr w:val="nil"/>
          <w:lang w:val="fr-FR"/>
        </w:rPr>
        <w:t>é</w:t>
      </w:r>
      <w:r w:rsidRPr="009D01AE">
        <w:rPr>
          <w:rFonts w:ascii="Arial" w:eastAsia="Arial Unicode MS" w:hAnsi="Arial" w:cs="Arial Unicode MS"/>
          <w:b/>
          <w:bCs/>
          <w:caps/>
          <w:color w:val="000000"/>
          <w:sz w:val="20"/>
          <w:szCs w:val="20"/>
          <w:u w:color="000000"/>
          <w:bdr w:val="nil"/>
          <w:lang w:val="de-DE"/>
        </w:rPr>
        <w:t>rium K2</w:t>
      </w:r>
    </w:p>
    <w:p w:rsidR="00041AD7" w:rsidRPr="009D01AE" w:rsidRDefault="00041AD7" w:rsidP="00D759D8">
      <w:pPr>
        <w:tabs>
          <w:tab w:val="left" w:pos="2280"/>
          <w:tab w:val="left" w:pos="2880"/>
        </w:tabs>
        <w:spacing w:line="360" w:lineRule="auto"/>
        <w:ind w:left="2880" w:hanging="2880"/>
        <w:rPr>
          <w:rFonts w:ascii="Arial" w:eastAsia="Arial Unicode MS" w:hAnsi="Arial" w:cs="Arial Unicode MS"/>
          <w:b/>
          <w:bCs/>
          <w:caps/>
          <w:color w:val="000000"/>
          <w:sz w:val="20"/>
          <w:szCs w:val="20"/>
          <w:u w:color="000000"/>
          <w:bdr w:val="nil"/>
          <w:lang w:val="de-DE"/>
        </w:rPr>
      </w:pPr>
      <w:r w:rsidRPr="009D01AE">
        <w:rPr>
          <w:rFonts w:ascii="Arial" w:hAnsi="Arial" w:cs="Arial"/>
          <w:b/>
          <w:bCs/>
          <w:caps/>
          <w:sz w:val="20"/>
          <w:szCs w:val="20"/>
        </w:rPr>
        <w:t xml:space="preserve">                                    </w:t>
      </w:r>
      <w:r w:rsidRPr="009D01AE">
        <w:rPr>
          <w:rFonts w:ascii="Arial" w:hAnsi="Arial" w:cs="Arial"/>
          <w:bCs/>
          <w:caps/>
          <w:sz w:val="20"/>
          <w:szCs w:val="20"/>
        </w:rPr>
        <w:t>N</w:t>
      </w:r>
      <w:r w:rsidRPr="009D01AE">
        <w:rPr>
          <w:rFonts w:ascii="Arial" w:hAnsi="Arial" w:cs="Arial"/>
          <w:sz w:val="20"/>
          <w:szCs w:val="20"/>
        </w:rPr>
        <w:t xml:space="preserve">ávrh na plnenie kritérií </w:t>
      </w:r>
      <w:r w:rsidRPr="009D01AE">
        <w:rPr>
          <w:rFonts w:ascii="Arial" w:eastAsia="Arial Unicode MS" w:hAnsi="Arial" w:cs="Arial Unicode MS"/>
          <w:b/>
          <w:bCs/>
          <w:caps/>
          <w:color w:val="000000"/>
          <w:sz w:val="20"/>
          <w:szCs w:val="20"/>
          <w:u w:color="000000"/>
          <w:bdr w:val="nil"/>
        </w:rPr>
        <w:t>Krit</w:t>
      </w:r>
      <w:r w:rsidRPr="009D01AE">
        <w:rPr>
          <w:rFonts w:ascii="Arial" w:eastAsia="Arial Unicode MS" w:hAnsi="Arial" w:cs="Arial Unicode MS"/>
          <w:b/>
          <w:bCs/>
          <w:caps/>
          <w:color w:val="000000"/>
          <w:sz w:val="20"/>
          <w:szCs w:val="20"/>
          <w:u w:color="000000"/>
          <w:bdr w:val="nil"/>
          <w:lang w:val="fr-FR"/>
        </w:rPr>
        <w:t>é</w:t>
      </w:r>
      <w:r w:rsidRPr="009D01AE">
        <w:rPr>
          <w:rFonts w:ascii="Arial" w:eastAsia="Arial Unicode MS" w:hAnsi="Arial" w:cs="Arial Unicode MS"/>
          <w:b/>
          <w:bCs/>
          <w:caps/>
          <w:color w:val="000000"/>
          <w:sz w:val="20"/>
          <w:szCs w:val="20"/>
          <w:u w:color="000000"/>
          <w:bdr w:val="nil"/>
          <w:lang w:val="de-DE"/>
        </w:rPr>
        <w:t>rium K3</w:t>
      </w:r>
    </w:p>
    <w:p w:rsidR="00041AD7" w:rsidRPr="009D01AE" w:rsidRDefault="00041AD7" w:rsidP="00D759D8">
      <w:pPr>
        <w:tabs>
          <w:tab w:val="left" w:pos="2280"/>
          <w:tab w:val="left" w:pos="2880"/>
        </w:tabs>
        <w:spacing w:line="360" w:lineRule="auto"/>
        <w:ind w:left="2880" w:hanging="2880"/>
        <w:rPr>
          <w:rFonts w:ascii="Arial" w:eastAsia="Arial Unicode MS" w:hAnsi="Arial" w:cs="Arial Unicode MS"/>
          <w:b/>
          <w:bCs/>
          <w:caps/>
          <w:color w:val="000000"/>
          <w:sz w:val="20"/>
          <w:szCs w:val="20"/>
          <w:u w:color="000000"/>
          <w:bdr w:val="nil"/>
          <w:lang w:val="de-DE"/>
        </w:rPr>
      </w:pPr>
      <w:r w:rsidRPr="009D01AE">
        <w:rPr>
          <w:rFonts w:ascii="Arial" w:hAnsi="Arial" w:cs="Arial"/>
          <w:bCs/>
          <w:caps/>
          <w:sz w:val="20"/>
          <w:szCs w:val="20"/>
        </w:rPr>
        <w:t xml:space="preserve">                                    N</w:t>
      </w:r>
      <w:r w:rsidRPr="009D01AE">
        <w:rPr>
          <w:rFonts w:ascii="Arial" w:hAnsi="Arial" w:cs="Arial"/>
          <w:sz w:val="20"/>
          <w:szCs w:val="20"/>
        </w:rPr>
        <w:t xml:space="preserve">ávrh na plnenie kritérií </w:t>
      </w:r>
      <w:r w:rsidRPr="009D01AE">
        <w:rPr>
          <w:rFonts w:ascii="Arial" w:eastAsia="Arial Unicode MS" w:hAnsi="Arial" w:cs="Arial Unicode MS"/>
          <w:b/>
          <w:bCs/>
          <w:caps/>
          <w:color w:val="000000"/>
          <w:sz w:val="20"/>
          <w:szCs w:val="20"/>
          <w:u w:color="000000"/>
          <w:bdr w:val="nil"/>
        </w:rPr>
        <w:t>Krit</w:t>
      </w:r>
      <w:r w:rsidRPr="009D01AE">
        <w:rPr>
          <w:rFonts w:ascii="Arial" w:eastAsia="Arial Unicode MS" w:hAnsi="Arial" w:cs="Arial Unicode MS"/>
          <w:b/>
          <w:bCs/>
          <w:caps/>
          <w:color w:val="000000"/>
          <w:sz w:val="20"/>
          <w:szCs w:val="20"/>
          <w:u w:color="000000"/>
          <w:bdr w:val="nil"/>
          <w:lang w:val="fr-FR"/>
        </w:rPr>
        <w:t>é</w:t>
      </w:r>
      <w:r w:rsidRPr="009D01AE">
        <w:rPr>
          <w:rFonts w:ascii="Arial" w:eastAsia="Arial Unicode MS" w:hAnsi="Arial" w:cs="Arial Unicode MS"/>
          <w:b/>
          <w:bCs/>
          <w:caps/>
          <w:color w:val="000000"/>
          <w:sz w:val="20"/>
          <w:szCs w:val="20"/>
          <w:u w:color="000000"/>
          <w:bdr w:val="nil"/>
          <w:lang w:val="de-DE"/>
        </w:rPr>
        <w:t>rium K4</w:t>
      </w:r>
    </w:p>
    <w:p w:rsidR="00041AD7" w:rsidRPr="009D01AE" w:rsidRDefault="00041AD7" w:rsidP="00D759D8">
      <w:pPr>
        <w:tabs>
          <w:tab w:val="left" w:pos="2280"/>
          <w:tab w:val="left" w:pos="2880"/>
        </w:tabs>
        <w:spacing w:line="360" w:lineRule="auto"/>
        <w:ind w:left="2880" w:hanging="2880"/>
        <w:rPr>
          <w:rFonts w:ascii="Arial" w:hAnsi="Arial" w:cs="Arial"/>
          <w:b/>
          <w:bCs/>
          <w:caps/>
          <w:sz w:val="20"/>
          <w:szCs w:val="20"/>
        </w:rPr>
      </w:pPr>
      <w:r w:rsidRPr="009D01AE">
        <w:rPr>
          <w:rFonts w:ascii="Arial" w:hAnsi="Arial" w:cs="Arial"/>
          <w:bCs/>
          <w:caps/>
          <w:sz w:val="20"/>
          <w:szCs w:val="20"/>
        </w:rPr>
        <w:t xml:space="preserve">                                    </w:t>
      </w:r>
    </w:p>
    <w:p w:rsidR="00041AD7" w:rsidRPr="009D01AE" w:rsidRDefault="00041AD7" w:rsidP="00D759D8">
      <w:pPr>
        <w:tabs>
          <w:tab w:val="left" w:pos="1985"/>
          <w:tab w:val="left" w:pos="2880"/>
        </w:tabs>
        <w:spacing w:line="360" w:lineRule="auto"/>
        <w:ind w:left="2880" w:hanging="2880"/>
        <w:rPr>
          <w:rFonts w:ascii="Arial" w:hAnsi="Arial" w:cs="Arial"/>
          <w:b/>
          <w:bCs/>
          <w:caps/>
          <w:sz w:val="20"/>
          <w:szCs w:val="20"/>
        </w:rPr>
      </w:pPr>
    </w:p>
    <w:p w:rsidR="00D87876" w:rsidRPr="009D01AE" w:rsidRDefault="00D87876" w:rsidP="00D759D8">
      <w:pPr>
        <w:tabs>
          <w:tab w:val="left" w:pos="1985"/>
          <w:tab w:val="left" w:pos="2880"/>
        </w:tabs>
        <w:spacing w:line="360" w:lineRule="auto"/>
        <w:ind w:left="2880" w:hanging="2880"/>
        <w:rPr>
          <w:rFonts w:ascii="Arial" w:hAnsi="Arial" w:cs="Arial"/>
          <w:b/>
          <w:bCs/>
          <w:sz w:val="20"/>
          <w:szCs w:val="20"/>
        </w:rPr>
      </w:pPr>
      <w:r w:rsidRPr="009D01AE">
        <w:rPr>
          <w:rFonts w:ascii="Arial" w:hAnsi="Arial" w:cs="Arial"/>
          <w:b/>
          <w:bCs/>
          <w:caps/>
          <w:sz w:val="20"/>
          <w:szCs w:val="20"/>
        </w:rPr>
        <w:t xml:space="preserve">časť B </w:t>
      </w:r>
      <w:r w:rsidRPr="009D01AE">
        <w:rPr>
          <w:rFonts w:ascii="Arial" w:hAnsi="Arial" w:cs="Arial"/>
          <w:b/>
          <w:bCs/>
          <w:caps/>
          <w:sz w:val="20"/>
          <w:szCs w:val="20"/>
        </w:rPr>
        <w:tab/>
        <w:t>Prílohy POKYNOV PRE ZÁUJEMCOV</w:t>
      </w:r>
      <w:r w:rsidR="00CE49AD" w:rsidRPr="009D01AE">
        <w:rPr>
          <w:rFonts w:ascii="Arial" w:hAnsi="Arial" w:cs="Arial"/>
          <w:b/>
          <w:bCs/>
          <w:caps/>
          <w:sz w:val="20"/>
          <w:szCs w:val="20"/>
        </w:rPr>
        <w:t xml:space="preserve"> </w:t>
      </w:r>
      <w:r w:rsidRPr="009D01AE">
        <w:rPr>
          <w:rFonts w:ascii="Arial" w:hAnsi="Arial" w:cs="Arial"/>
          <w:b/>
          <w:bCs/>
          <w:caps/>
          <w:sz w:val="20"/>
          <w:szCs w:val="20"/>
        </w:rPr>
        <w:t>/</w:t>
      </w:r>
      <w:r w:rsidR="00CE49AD" w:rsidRPr="009D01AE">
        <w:rPr>
          <w:rFonts w:ascii="Arial" w:hAnsi="Arial" w:cs="Arial"/>
          <w:b/>
          <w:bCs/>
          <w:caps/>
          <w:sz w:val="20"/>
          <w:szCs w:val="20"/>
        </w:rPr>
        <w:t xml:space="preserve"> </w:t>
      </w:r>
      <w:r w:rsidRPr="009D01AE">
        <w:rPr>
          <w:rFonts w:ascii="Arial" w:hAnsi="Arial" w:cs="Arial"/>
          <w:b/>
          <w:bCs/>
          <w:caps/>
          <w:sz w:val="20"/>
          <w:szCs w:val="20"/>
        </w:rPr>
        <w:t xml:space="preserve">UCHÁDZAČOV </w:t>
      </w:r>
    </w:p>
    <w:p w:rsidR="00D87876" w:rsidRPr="009D01AE" w:rsidRDefault="00D87876" w:rsidP="00D759D8">
      <w:pPr>
        <w:pStyle w:val="Hlavika"/>
        <w:tabs>
          <w:tab w:val="left" w:pos="1985"/>
          <w:tab w:val="left" w:pos="2280"/>
          <w:tab w:val="left" w:pos="2880"/>
        </w:tabs>
        <w:spacing w:line="360" w:lineRule="auto"/>
        <w:ind w:left="2880" w:hanging="2880"/>
        <w:rPr>
          <w:rFonts w:ascii="Arial" w:hAnsi="Arial" w:cs="Arial"/>
          <w:sz w:val="20"/>
          <w:szCs w:val="20"/>
        </w:rPr>
      </w:pPr>
      <w:r w:rsidRPr="009D01AE">
        <w:rPr>
          <w:rFonts w:ascii="Arial" w:hAnsi="Arial" w:cs="Arial"/>
          <w:b/>
          <w:bCs/>
          <w:caps/>
          <w:sz w:val="20"/>
          <w:szCs w:val="20"/>
        </w:rPr>
        <w:t>príloha</w:t>
      </w:r>
      <w:r w:rsidRPr="009D01AE">
        <w:rPr>
          <w:rFonts w:ascii="Arial" w:hAnsi="Arial" w:cs="Arial"/>
          <w:b/>
          <w:bCs/>
          <w:sz w:val="20"/>
          <w:szCs w:val="20"/>
        </w:rPr>
        <w:t xml:space="preserve"> B1</w:t>
      </w:r>
      <w:r w:rsidRPr="009D01AE">
        <w:rPr>
          <w:rFonts w:ascii="Arial" w:hAnsi="Arial" w:cs="Arial"/>
          <w:sz w:val="20"/>
          <w:szCs w:val="20"/>
        </w:rPr>
        <w:tab/>
        <w:t>Formulár na predloženie ponuky / Ponukový list</w:t>
      </w:r>
    </w:p>
    <w:p w:rsidR="00D87876" w:rsidRPr="009D01AE" w:rsidRDefault="00D87876" w:rsidP="00D759D8">
      <w:pPr>
        <w:pStyle w:val="Hlavika"/>
        <w:tabs>
          <w:tab w:val="left" w:pos="1985"/>
          <w:tab w:val="left" w:pos="2280"/>
          <w:tab w:val="left" w:pos="2880"/>
        </w:tabs>
        <w:spacing w:line="360" w:lineRule="auto"/>
        <w:ind w:left="2880" w:hanging="2880"/>
        <w:rPr>
          <w:rFonts w:ascii="Arial" w:hAnsi="Arial" w:cs="Arial"/>
          <w:b/>
          <w:bCs/>
          <w:sz w:val="20"/>
          <w:szCs w:val="20"/>
        </w:rPr>
      </w:pPr>
      <w:r w:rsidRPr="009D01AE">
        <w:rPr>
          <w:rFonts w:ascii="Arial" w:hAnsi="Arial" w:cs="Arial"/>
          <w:b/>
          <w:bCs/>
          <w:caps/>
          <w:sz w:val="20"/>
          <w:szCs w:val="20"/>
        </w:rPr>
        <w:t>PRÍLOHA b2a</w:t>
      </w:r>
      <w:r w:rsidRPr="009D01AE">
        <w:rPr>
          <w:rFonts w:ascii="Arial" w:hAnsi="Arial" w:cs="Arial"/>
          <w:b/>
          <w:bCs/>
          <w:caps/>
          <w:sz w:val="20"/>
          <w:szCs w:val="20"/>
        </w:rPr>
        <w:tab/>
      </w:r>
      <w:r w:rsidRPr="009D01AE">
        <w:rPr>
          <w:rFonts w:ascii="Arial" w:hAnsi="Arial" w:cs="Arial"/>
          <w:bCs/>
          <w:sz w:val="20"/>
          <w:szCs w:val="20"/>
        </w:rPr>
        <w:t>Harmonogram prác</w:t>
      </w:r>
    </w:p>
    <w:p w:rsidR="00D87876" w:rsidRPr="009D01AE" w:rsidRDefault="00D87876" w:rsidP="00D759D8">
      <w:pPr>
        <w:pStyle w:val="Hlavika"/>
        <w:tabs>
          <w:tab w:val="left" w:pos="1985"/>
          <w:tab w:val="left" w:pos="2280"/>
          <w:tab w:val="left" w:pos="2880"/>
        </w:tabs>
        <w:spacing w:line="360" w:lineRule="auto"/>
        <w:rPr>
          <w:rFonts w:ascii="Arial" w:hAnsi="Arial" w:cs="Arial"/>
          <w:bCs/>
          <w:sz w:val="20"/>
          <w:szCs w:val="20"/>
        </w:rPr>
      </w:pPr>
      <w:r w:rsidRPr="009D01AE">
        <w:rPr>
          <w:rFonts w:ascii="Arial" w:hAnsi="Arial" w:cs="Arial"/>
          <w:b/>
          <w:bCs/>
          <w:sz w:val="20"/>
          <w:szCs w:val="20"/>
        </w:rPr>
        <w:t>PRÍLOHA B2B</w:t>
      </w:r>
      <w:r w:rsidRPr="009D01AE">
        <w:rPr>
          <w:rFonts w:ascii="Arial" w:hAnsi="Arial" w:cs="Arial"/>
          <w:b/>
          <w:bCs/>
          <w:sz w:val="20"/>
          <w:szCs w:val="20"/>
        </w:rPr>
        <w:tab/>
      </w:r>
      <w:r w:rsidR="00581D28" w:rsidRPr="009D01AE">
        <w:rPr>
          <w:rFonts w:ascii="Arial" w:hAnsi="Arial" w:cs="Arial"/>
          <w:bCs/>
          <w:sz w:val="20"/>
          <w:szCs w:val="20"/>
        </w:rPr>
        <w:t>Zoznam subdodávateľov a podiel subdodávok</w:t>
      </w:r>
    </w:p>
    <w:p w:rsidR="00D87876" w:rsidRPr="009D01AE" w:rsidRDefault="00D87876" w:rsidP="00D759D8">
      <w:pPr>
        <w:pStyle w:val="Hlavika"/>
        <w:tabs>
          <w:tab w:val="left" w:pos="1985"/>
          <w:tab w:val="left" w:pos="2280"/>
          <w:tab w:val="left" w:pos="2880"/>
        </w:tabs>
        <w:spacing w:line="360" w:lineRule="auto"/>
        <w:ind w:left="2880" w:right="-455" w:hanging="2880"/>
        <w:rPr>
          <w:rFonts w:ascii="Arial" w:hAnsi="Arial" w:cs="Arial"/>
          <w:sz w:val="20"/>
          <w:szCs w:val="20"/>
        </w:rPr>
      </w:pPr>
      <w:r w:rsidRPr="009D01AE">
        <w:rPr>
          <w:rFonts w:ascii="Arial" w:hAnsi="Arial" w:cs="Arial"/>
          <w:b/>
          <w:bCs/>
          <w:sz w:val="20"/>
          <w:szCs w:val="20"/>
        </w:rPr>
        <w:t>PRÍLOHA B2C</w:t>
      </w:r>
      <w:r w:rsidRPr="009D01AE">
        <w:rPr>
          <w:rFonts w:ascii="Arial" w:hAnsi="Arial" w:cs="Arial"/>
          <w:b/>
          <w:bCs/>
          <w:sz w:val="20"/>
          <w:szCs w:val="20"/>
        </w:rPr>
        <w:tab/>
      </w:r>
      <w:r w:rsidRPr="009D01AE">
        <w:rPr>
          <w:rFonts w:ascii="Arial" w:hAnsi="Arial" w:cs="Arial"/>
          <w:bCs/>
          <w:sz w:val="20"/>
          <w:szCs w:val="20"/>
        </w:rPr>
        <w:t>Zoznam nasadeného strojového vybavenia/mechanizmov a technologických zariadení</w:t>
      </w:r>
    </w:p>
    <w:p w:rsidR="00D87876" w:rsidRPr="009D01AE" w:rsidRDefault="00D87876" w:rsidP="00D759D8">
      <w:pPr>
        <w:tabs>
          <w:tab w:val="left" w:pos="1985"/>
          <w:tab w:val="left" w:pos="2880"/>
        </w:tabs>
        <w:spacing w:line="360" w:lineRule="auto"/>
        <w:ind w:left="2880" w:hanging="2880"/>
        <w:rPr>
          <w:rFonts w:ascii="Arial" w:hAnsi="Arial" w:cs="Arial"/>
          <w:sz w:val="20"/>
          <w:szCs w:val="20"/>
        </w:rPr>
      </w:pPr>
      <w:r w:rsidRPr="009D01AE">
        <w:rPr>
          <w:rFonts w:ascii="Arial" w:hAnsi="Arial" w:cs="Arial"/>
          <w:b/>
          <w:sz w:val="20"/>
          <w:szCs w:val="20"/>
        </w:rPr>
        <w:t>PRÍLOHA B3</w:t>
      </w:r>
      <w:r w:rsidRPr="009D01AE">
        <w:rPr>
          <w:rFonts w:ascii="Arial" w:hAnsi="Arial" w:cs="Arial"/>
          <w:b/>
          <w:sz w:val="20"/>
          <w:szCs w:val="20"/>
        </w:rPr>
        <w:tab/>
      </w:r>
      <w:r w:rsidR="00BD3D04" w:rsidRPr="009D01AE">
        <w:rPr>
          <w:rFonts w:ascii="Arial" w:hAnsi="Arial" w:cs="Arial"/>
          <w:sz w:val="20"/>
          <w:szCs w:val="20"/>
        </w:rPr>
        <w:t>Referenčný list kľúčového odborníka</w:t>
      </w:r>
    </w:p>
    <w:p w:rsidR="00D87876" w:rsidRPr="009D01AE" w:rsidRDefault="00D87876" w:rsidP="00D759D8">
      <w:pPr>
        <w:tabs>
          <w:tab w:val="left" w:pos="1985"/>
          <w:tab w:val="left" w:pos="2880"/>
        </w:tabs>
        <w:spacing w:line="360" w:lineRule="auto"/>
        <w:ind w:left="2880" w:hanging="2880"/>
        <w:rPr>
          <w:rFonts w:ascii="Arial" w:hAnsi="Arial" w:cs="Arial"/>
          <w:b/>
          <w:sz w:val="20"/>
          <w:szCs w:val="20"/>
        </w:rPr>
      </w:pPr>
      <w:r w:rsidRPr="009D01AE">
        <w:rPr>
          <w:rFonts w:ascii="Arial" w:hAnsi="Arial" w:cs="Arial"/>
          <w:b/>
          <w:sz w:val="20"/>
          <w:szCs w:val="20"/>
        </w:rPr>
        <w:t>PRÍLOHA B4</w:t>
      </w:r>
      <w:r w:rsidRPr="009D01AE">
        <w:rPr>
          <w:rFonts w:ascii="Arial" w:hAnsi="Arial" w:cs="Arial"/>
          <w:b/>
          <w:sz w:val="20"/>
          <w:szCs w:val="20"/>
        </w:rPr>
        <w:tab/>
      </w:r>
      <w:r w:rsidRPr="009D01AE">
        <w:rPr>
          <w:rFonts w:ascii="Arial" w:hAnsi="Arial" w:cs="Arial"/>
          <w:sz w:val="20"/>
          <w:szCs w:val="20"/>
        </w:rPr>
        <w:t>Životopis kľúčového odborníka</w:t>
      </w:r>
    </w:p>
    <w:p w:rsidR="00D87876" w:rsidRPr="009D01AE" w:rsidRDefault="00D87876" w:rsidP="00D759D8">
      <w:pPr>
        <w:tabs>
          <w:tab w:val="left" w:pos="1985"/>
          <w:tab w:val="left" w:pos="2880"/>
        </w:tabs>
        <w:spacing w:line="360" w:lineRule="auto"/>
        <w:ind w:left="2880" w:hanging="2880"/>
        <w:rPr>
          <w:rFonts w:ascii="Arial" w:hAnsi="Arial" w:cs="Arial"/>
          <w:sz w:val="20"/>
          <w:szCs w:val="20"/>
        </w:rPr>
      </w:pPr>
      <w:r w:rsidRPr="009D01AE">
        <w:rPr>
          <w:rFonts w:ascii="Arial" w:hAnsi="Arial" w:cs="Arial"/>
          <w:b/>
          <w:sz w:val="20"/>
          <w:szCs w:val="20"/>
        </w:rPr>
        <w:t>PRÍLOHA B5</w:t>
      </w:r>
      <w:r w:rsidRPr="009D01AE">
        <w:rPr>
          <w:rFonts w:ascii="Arial" w:hAnsi="Arial" w:cs="Arial"/>
          <w:sz w:val="20"/>
          <w:szCs w:val="20"/>
        </w:rPr>
        <w:tab/>
        <w:t>Skúsenosti uchádzača</w:t>
      </w:r>
    </w:p>
    <w:p w:rsidR="00450A16" w:rsidRPr="009D01AE" w:rsidRDefault="00450A16" w:rsidP="00D759D8">
      <w:pPr>
        <w:tabs>
          <w:tab w:val="left" w:pos="1985"/>
          <w:tab w:val="left" w:pos="2880"/>
        </w:tabs>
        <w:spacing w:line="360" w:lineRule="auto"/>
        <w:rPr>
          <w:rFonts w:ascii="Arial" w:hAnsi="Arial" w:cs="Arial"/>
          <w:caps/>
          <w:sz w:val="20"/>
          <w:szCs w:val="20"/>
        </w:rPr>
      </w:pPr>
      <w:r w:rsidRPr="009D01AE">
        <w:rPr>
          <w:rFonts w:ascii="Arial" w:hAnsi="Arial" w:cs="Arial"/>
          <w:b/>
          <w:caps/>
          <w:sz w:val="20"/>
          <w:szCs w:val="20"/>
        </w:rPr>
        <w:t>Priloha B</w:t>
      </w:r>
      <w:r w:rsidR="003D491A" w:rsidRPr="009D01AE">
        <w:rPr>
          <w:rFonts w:ascii="Arial" w:hAnsi="Arial" w:cs="Arial"/>
          <w:b/>
          <w:caps/>
          <w:sz w:val="20"/>
          <w:szCs w:val="20"/>
        </w:rPr>
        <w:t>6</w:t>
      </w:r>
      <w:r w:rsidRPr="009D01AE">
        <w:rPr>
          <w:rFonts w:ascii="Arial" w:hAnsi="Arial" w:cs="Arial"/>
          <w:b/>
          <w:caps/>
          <w:sz w:val="20"/>
          <w:szCs w:val="20"/>
        </w:rPr>
        <w:tab/>
      </w:r>
      <w:r w:rsidRPr="009D01AE">
        <w:rPr>
          <w:rFonts w:ascii="Arial" w:hAnsi="Arial" w:cs="Arial"/>
          <w:sz w:val="20"/>
          <w:szCs w:val="20"/>
        </w:rPr>
        <w:t>Jednotný európsky dokument pre verejné obstarávanie</w:t>
      </w:r>
    </w:p>
    <w:p w:rsidR="00784564" w:rsidRPr="009D01AE" w:rsidRDefault="00FD7D35" w:rsidP="00D759D8">
      <w:pPr>
        <w:tabs>
          <w:tab w:val="left" w:pos="1985"/>
        </w:tabs>
        <w:spacing w:line="360" w:lineRule="auto"/>
        <w:ind w:left="1985" w:hanging="1985"/>
        <w:rPr>
          <w:rFonts w:ascii="Arial" w:hAnsi="Arial" w:cs="Arial"/>
          <w:sz w:val="20"/>
          <w:szCs w:val="20"/>
        </w:rPr>
      </w:pPr>
      <w:r w:rsidRPr="009D01AE">
        <w:rPr>
          <w:rFonts w:ascii="Arial" w:hAnsi="Arial" w:cs="Arial"/>
          <w:b/>
          <w:sz w:val="20"/>
          <w:szCs w:val="20"/>
        </w:rPr>
        <w:t>PRÍLOHA B</w:t>
      </w:r>
      <w:r w:rsidR="003D491A" w:rsidRPr="009D01AE">
        <w:rPr>
          <w:rFonts w:ascii="Arial" w:hAnsi="Arial" w:cs="Arial"/>
          <w:b/>
          <w:sz w:val="20"/>
          <w:szCs w:val="20"/>
        </w:rPr>
        <w:t>7</w:t>
      </w:r>
      <w:r w:rsidR="00784564" w:rsidRPr="009D01AE">
        <w:rPr>
          <w:rFonts w:ascii="Arial" w:hAnsi="Arial" w:cs="Arial"/>
          <w:sz w:val="20"/>
          <w:szCs w:val="20"/>
        </w:rPr>
        <w:tab/>
        <w:t>Podmienky účasti týkajúce sa</w:t>
      </w:r>
      <w:r w:rsidR="0025395B" w:rsidRPr="009D01AE">
        <w:rPr>
          <w:rFonts w:ascii="Arial" w:hAnsi="Arial" w:cs="Arial"/>
          <w:sz w:val="20"/>
          <w:szCs w:val="20"/>
        </w:rPr>
        <w:t xml:space="preserve"> osobného, </w:t>
      </w:r>
      <w:r w:rsidR="00784564" w:rsidRPr="009D01AE">
        <w:rPr>
          <w:rFonts w:ascii="Arial" w:hAnsi="Arial" w:cs="Arial"/>
          <w:sz w:val="20"/>
          <w:szCs w:val="20"/>
        </w:rPr>
        <w:t>finančného a ekonomického postavenia</w:t>
      </w:r>
      <w:r w:rsidR="003C1989" w:rsidRPr="009D01AE">
        <w:rPr>
          <w:rFonts w:ascii="Arial" w:hAnsi="Arial" w:cs="Arial"/>
          <w:sz w:val="20"/>
          <w:szCs w:val="20"/>
        </w:rPr>
        <w:t xml:space="preserve">, </w:t>
      </w:r>
      <w:r w:rsidR="00784564" w:rsidRPr="009D01AE">
        <w:rPr>
          <w:rFonts w:ascii="Arial" w:hAnsi="Arial" w:cs="Arial"/>
          <w:sz w:val="20"/>
          <w:szCs w:val="20"/>
        </w:rPr>
        <w:t>technickej a odbornej spôsobilosti</w:t>
      </w:r>
    </w:p>
    <w:p w:rsidR="00D87876" w:rsidRPr="009D01AE" w:rsidRDefault="00D87876" w:rsidP="00D759D8">
      <w:pPr>
        <w:tabs>
          <w:tab w:val="left" w:pos="2280"/>
          <w:tab w:val="left" w:pos="2880"/>
        </w:tabs>
        <w:spacing w:line="360" w:lineRule="auto"/>
        <w:rPr>
          <w:rFonts w:ascii="Arial" w:hAnsi="Arial" w:cs="Arial"/>
          <w:sz w:val="20"/>
          <w:szCs w:val="20"/>
        </w:rPr>
      </w:pPr>
    </w:p>
    <w:p w:rsidR="00D87876" w:rsidRPr="009D01AE" w:rsidRDefault="00D87876" w:rsidP="00D759D8">
      <w:pPr>
        <w:tabs>
          <w:tab w:val="left" w:pos="1985"/>
        </w:tabs>
        <w:spacing w:after="120" w:line="360" w:lineRule="auto"/>
        <w:ind w:left="1985" w:hanging="1985"/>
        <w:rPr>
          <w:rFonts w:ascii="Arial" w:hAnsi="Arial" w:cs="Arial"/>
          <w:b/>
          <w:bCs/>
          <w:caps/>
        </w:rPr>
      </w:pPr>
      <w:r w:rsidRPr="009D01AE">
        <w:rPr>
          <w:rFonts w:ascii="Arial" w:hAnsi="Arial" w:cs="Arial"/>
          <w:b/>
          <w:bCs/>
          <w:caps/>
        </w:rPr>
        <w:t>Zväzok 2</w:t>
      </w:r>
      <w:r w:rsidRPr="009D01AE">
        <w:rPr>
          <w:rFonts w:ascii="Arial" w:hAnsi="Arial" w:cs="Arial"/>
          <w:b/>
          <w:bCs/>
          <w:caps/>
        </w:rPr>
        <w:tab/>
        <w:t>Obchodné podmienky</w:t>
      </w:r>
    </w:p>
    <w:p w:rsidR="00D87876" w:rsidRPr="009D01AE" w:rsidRDefault="00D87876" w:rsidP="00D759D8">
      <w:pPr>
        <w:tabs>
          <w:tab w:val="left" w:pos="1985"/>
        </w:tabs>
        <w:spacing w:line="360" w:lineRule="auto"/>
        <w:ind w:left="1985" w:hanging="1985"/>
        <w:rPr>
          <w:rFonts w:ascii="Arial" w:hAnsi="Arial" w:cs="Arial"/>
          <w:b/>
          <w:bCs/>
          <w:caps/>
          <w:sz w:val="20"/>
          <w:szCs w:val="20"/>
        </w:rPr>
      </w:pPr>
      <w:r w:rsidRPr="009D01AE">
        <w:rPr>
          <w:rFonts w:ascii="Arial" w:hAnsi="Arial" w:cs="Arial"/>
          <w:b/>
          <w:bCs/>
          <w:caps/>
          <w:sz w:val="20"/>
          <w:szCs w:val="20"/>
        </w:rPr>
        <w:t>časť 1</w:t>
      </w:r>
      <w:r w:rsidRPr="009D01AE">
        <w:rPr>
          <w:rFonts w:ascii="Arial" w:hAnsi="Arial" w:cs="Arial"/>
          <w:b/>
          <w:bCs/>
          <w:caps/>
          <w:sz w:val="20"/>
          <w:szCs w:val="20"/>
        </w:rPr>
        <w:tab/>
      </w:r>
      <w:r w:rsidRPr="009D01AE">
        <w:rPr>
          <w:rFonts w:ascii="Arial" w:hAnsi="Arial" w:cs="Arial"/>
          <w:sz w:val="20"/>
          <w:szCs w:val="20"/>
        </w:rPr>
        <w:t>Zmluva o dielo - Zmluvné dojednania</w:t>
      </w:r>
    </w:p>
    <w:p w:rsidR="00D87876" w:rsidRPr="009D01AE" w:rsidRDefault="00D87876" w:rsidP="00D759D8">
      <w:pPr>
        <w:tabs>
          <w:tab w:val="left" w:pos="1985"/>
        </w:tabs>
        <w:spacing w:line="360" w:lineRule="auto"/>
        <w:ind w:left="1985" w:hanging="1985"/>
        <w:rPr>
          <w:rFonts w:ascii="Arial" w:hAnsi="Arial" w:cs="Arial"/>
          <w:sz w:val="20"/>
          <w:szCs w:val="20"/>
        </w:rPr>
      </w:pPr>
      <w:r w:rsidRPr="009D01AE">
        <w:rPr>
          <w:rFonts w:ascii="Arial" w:hAnsi="Arial" w:cs="Arial"/>
          <w:b/>
          <w:bCs/>
          <w:caps/>
          <w:sz w:val="20"/>
          <w:szCs w:val="20"/>
        </w:rPr>
        <w:t>ČASŤ 2</w:t>
      </w:r>
      <w:r w:rsidRPr="009D01AE">
        <w:rPr>
          <w:rFonts w:ascii="Arial" w:hAnsi="Arial" w:cs="Arial"/>
          <w:b/>
          <w:bCs/>
          <w:caps/>
          <w:sz w:val="20"/>
          <w:szCs w:val="20"/>
        </w:rPr>
        <w:tab/>
      </w:r>
      <w:r w:rsidRPr="009D01AE">
        <w:rPr>
          <w:rFonts w:ascii="Arial" w:hAnsi="Arial" w:cs="Arial"/>
          <w:sz w:val="20"/>
          <w:szCs w:val="20"/>
        </w:rPr>
        <w:t>Zmluva o dielo - Zmluvné podmienky</w:t>
      </w:r>
    </w:p>
    <w:p w:rsidR="00D87876" w:rsidRPr="009D01AE" w:rsidRDefault="00D87876" w:rsidP="00D759D8">
      <w:pPr>
        <w:tabs>
          <w:tab w:val="left" w:pos="2410"/>
        </w:tabs>
        <w:spacing w:line="360" w:lineRule="auto"/>
        <w:ind w:left="1985" w:hanging="1985"/>
        <w:rPr>
          <w:rFonts w:ascii="Arial" w:hAnsi="Arial" w:cs="Arial"/>
          <w:bCs/>
          <w:caps/>
          <w:sz w:val="20"/>
          <w:szCs w:val="20"/>
        </w:rPr>
      </w:pPr>
      <w:r w:rsidRPr="009D01AE">
        <w:rPr>
          <w:rFonts w:ascii="Arial" w:hAnsi="Arial" w:cs="Arial"/>
          <w:b/>
          <w:bCs/>
          <w:caps/>
          <w:sz w:val="20"/>
          <w:szCs w:val="20"/>
        </w:rPr>
        <w:tab/>
      </w:r>
      <w:r w:rsidRPr="009D01AE">
        <w:rPr>
          <w:rFonts w:ascii="Arial" w:hAnsi="Arial" w:cs="Arial"/>
          <w:bCs/>
          <w:caps/>
          <w:sz w:val="20"/>
          <w:szCs w:val="20"/>
        </w:rPr>
        <w:t>2.1</w:t>
      </w:r>
      <w:r w:rsidRPr="009D01AE">
        <w:rPr>
          <w:rFonts w:ascii="Arial" w:hAnsi="Arial" w:cs="Arial"/>
          <w:bCs/>
          <w:caps/>
          <w:sz w:val="20"/>
          <w:szCs w:val="20"/>
        </w:rPr>
        <w:tab/>
      </w:r>
      <w:r w:rsidR="00B137DE" w:rsidRPr="009D01AE">
        <w:rPr>
          <w:rFonts w:ascii="Arial" w:hAnsi="Arial" w:cs="Arial"/>
          <w:bCs/>
          <w:sz w:val="20"/>
          <w:szCs w:val="20"/>
        </w:rPr>
        <w:t>Všeobecné zmluvné podmienky</w:t>
      </w:r>
    </w:p>
    <w:p w:rsidR="00D87876" w:rsidRPr="009D01AE" w:rsidRDefault="00D87876" w:rsidP="00D759D8">
      <w:pPr>
        <w:tabs>
          <w:tab w:val="left" w:pos="2410"/>
        </w:tabs>
        <w:spacing w:line="360" w:lineRule="auto"/>
        <w:ind w:left="1985" w:hanging="1985"/>
        <w:rPr>
          <w:rFonts w:ascii="Arial" w:hAnsi="Arial" w:cs="Arial"/>
          <w:sz w:val="20"/>
          <w:szCs w:val="20"/>
        </w:rPr>
      </w:pPr>
      <w:r w:rsidRPr="009D01AE">
        <w:rPr>
          <w:rFonts w:ascii="Arial" w:hAnsi="Arial" w:cs="Arial"/>
          <w:bCs/>
          <w:caps/>
          <w:sz w:val="20"/>
          <w:szCs w:val="20"/>
        </w:rPr>
        <w:tab/>
        <w:t xml:space="preserve">2.2 </w:t>
      </w:r>
      <w:r w:rsidRPr="009D01AE">
        <w:rPr>
          <w:rFonts w:ascii="Arial" w:hAnsi="Arial" w:cs="Arial"/>
          <w:bCs/>
          <w:caps/>
          <w:sz w:val="20"/>
          <w:szCs w:val="20"/>
        </w:rPr>
        <w:tab/>
      </w:r>
      <w:r w:rsidR="00B137DE" w:rsidRPr="009D01AE">
        <w:rPr>
          <w:rFonts w:ascii="Arial" w:hAnsi="Arial" w:cs="Arial"/>
          <w:bCs/>
          <w:sz w:val="20"/>
          <w:szCs w:val="20"/>
        </w:rPr>
        <w:t>Osobitné zmluvné podmienky</w:t>
      </w:r>
    </w:p>
    <w:p w:rsidR="00D87876" w:rsidRPr="009D01AE" w:rsidRDefault="00D87876" w:rsidP="00D759D8">
      <w:pPr>
        <w:tabs>
          <w:tab w:val="left" w:pos="1985"/>
        </w:tabs>
        <w:spacing w:line="360" w:lineRule="auto"/>
        <w:ind w:left="1985" w:hanging="1985"/>
        <w:rPr>
          <w:rFonts w:ascii="Arial" w:hAnsi="Arial" w:cs="Arial"/>
          <w:sz w:val="20"/>
          <w:szCs w:val="20"/>
        </w:rPr>
      </w:pPr>
      <w:r w:rsidRPr="009D01AE">
        <w:rPr>
          <w:rFonts w:ascii="Arial" w:hAnsi="Arial" w:cs="Arial"/>
          <w:b/>
          <w:bCs/>
          <w:caps/>
          <w:sz w:val="20"/>
          <w:szCs w:val="20"/>
        </w:rPr>
        <w:t>časť 3</w:t>
      </w:r>
      <w:r w:rsidRPr="009D01AE">
        <w:rPr>
          <w:rFonts w:ascii="Arial" w:hAnsi="Arial" w:cs="Arial"/>
          <w:b/>
          <w:bCs/>
          <w:caps/>
          <w:sz w:val="20"/>
          <w:szCs w:val="20"/>
        </w:rPr>
        <w:tab/>
      </w:r>
      <w:r w:rsidRPr="009D01AE">
        <w:rPr>
          <w:rFonts w:ascii="Arial" w:hAnsi="Arial" w:cs="Arial"/>
          <w:sz w:val="20"/>
          <w:szCs w:val="20"/>
        </w:rPr>
        <w:t xml:space="preserve">Zmluva o dielo - Príloha k ponuke </w:t>
      </w:r>
    </w:p>
    <w:p w:rsidR="00D87876" w:rsidRPr="009D01AE" w:rsidRDefault="00D87876" w:rsidP="00D759D8">
      <w:pPr>
        <w:tabs>
          <w:tab w:val="left" w:pos="1985"/>
        </w:tabs>
        <w:spacing w:line="360" w:lineRule="auto"/>
        <w:ind w:left="1985" w:hanging="1985"/>
        <w:rPr>
          <w:rFonts w:ascii="Arial" w:hAnsi="Arial" w:cs="Arial"/>
          <w:bCs/>
          <w:sz w:val="20"/>
          <w:szCs w:val="20"/>
        </w:rPr>
      </w:pPr>
      <w:r w:rsidRPr="009D01AE">
        <w:rPr>
          <w:rFonts w:ascii="Arial" w:hAnsi="Arial" w:cs="Arial"/>
          <w:b/>
          <w:bCs/>
          <w:caps/>
          <w:sz w:val="20"/>
          <w:szCs w:val="20"/>
        </w:rPr>
        <w:t>ČASŤ 4</w:t>
      </w:r>
      <w:r w:rsidRPr="009D01AE">
        <w:rPr>
          <w:rFonts w:ascii="Arial" w:hAnsi="Arial" w:cs="Arial"/>
          <w:b/>
          <w:bCs/>
          <w:caps/>
          <w:sz w:val="20"/>
          <w:szCs w:val="20"/>
        </w:rPr>
        <w:tab/>
      </w:r>
      <w:r w:rsidRPr="009D01AE">
        <w:rPr>
          <w:rFonts w:ascii="Arial" w:hAnsi="Arial" w:cs="Arial"/>
          <w:sz w:val="20"/>
          <w:szCs w:val="20"/>
        </w:rPr>
        <w:t>Zmluva o dielo - Vzorové tlačivo zábezpeky na vykonanie prác</w:t>
      </w:r>
      <w:r w:rsidR="005D537A" w:rsidRPr="009D01AE">
        <w:rPr>
          <w:rFonts w:ascii="Arial" w:hAnsi="Arial" w:cs="Arial"/>
          <w:sz w:val="20"/>
          <w:szCs w:val="20"/>
        </w:rPr>
        <w:t xml:space="preserve"> </w:t>
      </w:r>
    </w:p>
    <w:p w:rsidR="001C5DC7" w:rsidRPr="009D01AE" w:rsidRDefault="00B137DE" w:rsidP="00D759D8">
      <w:pPr>
        <w:pStyle w:val="Section"/>
        <w:widowControl/>
        <w:tabs>
          <w:tab w:val="left" w:pos="1985"/>
          <w:tab w:val="right" w:pos="8222"/>
        </w:tabs>
        <w:spacing w:line="360" w:lineRule="auto"/>
        <w:ind w:left="1985" w:hanging="1985"/>
        <w:jc w:val="left"/>
        <w:rPr>
          <w:rFonts w:cs="Arial"/>
          <w:b w:val="0"/>
          <w:sz w:val="20"/>
        </w:rPr>
      </w:pPr>
      <w:r w:rsidRPr="009D01AE">
        <w:rPr>
          <w:rFonts w:cs="Arial"/>
          <w:bCs/>
          <w:caps/>
          <w:sz w:val="20"/>
        </w:rPr>
        <w:t>ČASŤ 5</w:t>
      </w:r>
      <w:r w:rsidRPr="009D01AE">
        <w:rPr>
          <w:rFonts w:cs="Arial"/>
          <w:bCs/>
          <w:caps/>
          <w:sz w:val="20"/>
        </w:rPr>
        <w:tab/>
      </w:r>
      <w:proofErr w:type="spellStart"/>
      <w:r w:rsidRPr="009D01AE">
        <w:rPr>
          <w:rFonts w:cs="Arial"/>
          <w:b w:val="0"/>
          <w:bCs/>
          <w:sz w:val="20"/>
        </w:rPr>
        <w:t>Zmluva</w:t>
      </w:r>
      <w:proofErr w:type="spellEnd"/>
      <w:r w:rsidRPr="009D01AE">
        <w:rPr>
          <w:rFonts w:cs="Arial"/>
          <w:b w:val="0"/>
          <w:bCs/>
          <w:sz w:val="20"/>
        </w:rPr>
        <w:t xml:space="preserve"> o </w:t>
      </w:r>
      <w:proofErr w:type="spellStart"/>
      <w:r w:rsidRPr="009D01AE">
        <w:rPr>
          <w:rFonts w:cs="Arial"/>
          <w:b w:val="0"/>
          <w:bCs/>
          <w:sz w:val="20"/>
        </w:rPr>
        <w:t>dielo</w:t>
      </w:r>
      <w:proofErr w:type="spellEnd"/>
      <w:r w:rsidRPr="009D01AE">
        <w:rPr>
          <w:rFonts w:cs="Arial"/>
          <w:b w:val="0"/>
          <w:bCs/>
          <w:sz w:val="20"/>
        </w:rPr>
        <w:t xml:space="preserve"> – Vzorové </w:t>
      </w:r>
      <w:proofErr w:type="spellStart"/>
      <w:r w:rsidRPr="009D01AE">
        <w:rPr>
          <w:rFonts w:cs="Arial"/>
          <w:b w:val="0"/>
          <w:bCs/>
          <w:sz w:val="20"/>
        </w:rPr>
        <w:t>tlačivo</w:t>
      </w:r>
      <w:proofErr w:type="spellEnd"/>
      <w:r w:rsidRPr="009D01AE">
        <w:rPr>
          <w:rFonts w:cs="Arial"/>
          <w:b w:val="0"/>
          <w:bCs/>
          <w:sz w:val="20"/>
        </w:rPr>
        <w:t xml:space="preserve"> </w:t>
      </w:r>
      <w:proofErr w:type="spellStart"/>
      <w:r w:rsidRPr="009D01AE">
        <w:rPr>
          <w:rFonts w:cs="Arial"/>
          <w:b w:val="0"/>
          <w:bCs/>
          <w:sz w:val="20"/>
        </w:rPr>
        <w:t>zábezpeky</w:t>
      </w:r>
      <w:proofErr w:type="spellEnd"/>
      <w:r w:rsidRPr="009D01AE">
        <w:rPr>
          <w:rFonts w:cs="Arial"/>
          <w:b w:val="0"/>
          <w:bCs/>
          <w:sz w:val="20"/>
        </w:rPr>
        <w:t xml:space="preserve"> na </w:t>
      </w:r>
      <w:proofErr w:type="spellStart"/>
      <w:r w:rsidRPr="009D01AE">
        <w:rPr>
          <w:rFonts w:cs="Arial"/>
          <w:b w:val="0"/>
          <w:bCs/>
          <w:sz w:val="20"/>
        </w:rPr>
        <w:t>zadržané</w:t>
      </w:r>
      <w:proofErr w:type="spellEnd"/>
      <w:r w:rsidRPr="009D01AE">
        <w:rPr>
          <w:rFonts w:cs="Arial"/>
          <w:b w:val="0"/>
          <w:bCs/>
          <w:sz w:val="20"/>
        </w:rPr>
        <w:t xml:space="preserve"> platby</w:t>
      </w:r>
    </w:p>
    <w:p w:rsidR="00D87876" w:rsidRPr="009D01AE" w:rsidRDefault="00D87876" w:rsidP="00D759D8">
      <w:pPr>
        <w:tabs>
          <w:tab w:val="left" w:pos="1985"/>
        </w:tabs>
        <w:spacing w:line="360" w:lineRule="auto"/>
        <w:ind w:left="1985" w:hanging="1985"/>
        <w:rPr>
          <w:rFonts w:ascii="Arial" w:hAnsi="Arial" w:cs="Arial"/>
          <w:sz w:val="20"/>
          <w:szCs w:val="20"/>
        </w:rPr>
      </w:pPr>
      <w:r w:rsidRPr="009D01AE">
        <w:rPr>
          <w:rFonts w:ascii="Arial" w:hAnsi="Arial" w:cs="Arial"/>
          <w:b/>
          <w:bCs/>
          <w:caps/>
          <w:sz w:val="20"/>
          <w:szCs w:val="20"/>
        </w:rPr>
        <w:t xml:space="preserve">ČASŤ </w:t>
      </w:r>
      <w:r w:rsidR="00B137DE" w:rsidRPr="009D01AE">
        <w:rPr>
          <w:rFonts w:ascii="Arial" w:hAnsi="Arial" w:cs="Arial"/>
          <w:b/>
          <w:bCs/>
          <w:caps/>
          <w:sz w:val="20"/>
          <w:szCs w:val="20"/>
        </w:rPr>
        <w:t>6</w:t>
      </w:r>
      <w:r w:rsidRPr="009D01AE">
        <w:rPr>
          <w:rFonts w:ascii="Arial" w:hAnsi="Arial" w:cs="Arial"/>
          <w:b/>
          <w:bCs/>
          <w:caps/>
          <w:sz w:val="20"/>
          <w:szCs w:val="20"/>
        </w:rPr>
        <w:tab/>
      </w:r>
      <w:r w:rsidRPr="009D01AE">
        <w:rPr>
          <w:rFonts w:ascii="Arial" w:hAnsi="Arial" w:cs="Arial"/>
          <w:sz w:val="20"/>
          <w:szCs w:val="20"/>
        </w:rPr>
        <w:t>Zmluva o dielo - Vzorové tlačivo zábezpeky na záručné opravy</w:t>
      </w:r>
    </w:p>
    <w:p w:rsidR="00D87876" w:rsidRPr="009D01AE" w:rsidRDefault="00D87876" w:rsidP="00D759D8">
      <w:pPr>
        <w:tabs>
          <w:tab w:val="left" w:pos="1985"/>
        </w:tabs>
        <w:spacing w:line="360" w:lineRule="auto"/>
        <w:ind w:left="1985" w:hanging="1985"/>
        <w:rPr>
          <w:rFonts w:ascii="Arial" w:hAnsi="Arial" w:cs="Arial"/>
          <w:sz w:val="20"/>
          <w:szCs w:val="20"/>
        </w:rPr>
      </w:pPr>
      <w:r w:rsidRPr="009D01AE">
        <w:rPr>
          <w:rFonts w:ascii="Arial" w:hAnsi="Arial" w:cs="Arial"/>
          <w:b/>
          <w:bCs/>
          <w:caps/>
          <w:sz w:val="20"/>
          <w:szCs w:val="20"/>
        </w:rPr>
        <w:t xml:space="preserve">ČASŤ </w:t>
      </w:r>
      <w:r w:rsidR="00B137DE" w:rsidRPr="009D01AE">
        <w:rPr>
          <w:rFonts w:ascii="Arial" w:hAnsi="Arial" w:cs="Arial"/>
          <w:b/>
          <w:bCs/>
          <w:caps/>
          <w:sz w:val="20"/>
          <w:szCs w:val="20"/>
        </w:rPr>
        <w:t>7</w:t>
      </w:r>
      <w:r w:rsidRPr="009D01AE">
        <w:rPr>
          <w:rFonts w:ascii="Arial" w:hAnsi="Arial" w:cs="Arial"/>
          <w:b/>
          <w:bCs/>
          <w:caps/>
          <w:sz w:val="20"/>
          <w:szCs w:val="20"/>
        </w:rPr>
        <w:tab/>
      </w:r>
      <w:r w:rsidRPr="009D01AE">
        <w:rPr>
          <w:rFonts w:ascii="Arial" w:hAnsi="Arial" w:cs="Arial"/>
          <w:sz w:val="20"/>
          <w:szCs w:val="20"/>
        </w:rPr>
        <w:t>Zmluva o dielo - Vzorové tlačivo dohody o riešení sporov</w:t>
      </w:r>
    </w:p>
    <w:p w:rsidR="00D87876" w:rsidRPr="009D01AE" w:rsidRDefault="00D87876" w:rsidP="00D759D8">
      <w:pPr>
        <w:tabs>
          <w:tab w:val="left" w:pos="1985"/>
        </w:tabs>
        <w:spacing w:line="360" w:lineRule="auto"/>
        <w:ind w:left="1985" w:hanging="1985"/>
        <w:rPr>
          <w:rFonts w:ascii="Arial" w:hAnsi="Arial" w:cs="Arial"/>
          <w:sz w:val="20"/>
          <w:szCs w:val="20"/>
        </w:rPr>
      </w:pPr>
      <w:r w:rsidRPr="009D01AE">
        <w:rPr>
          <w:rFonts w:ascii="Arial" w:hAnsi="Arial" w:cs="Arial"/>
          <w:b/>
          <w:bCs/>
          <w:caps/>
          <w:sz w:val="20"/>
          <w:szCs w:val="20"/>
        </w:rPr>
        <w:t xml:space="preserve">ČASŤ </w:t>
      </w:r>
      <w:r w:rsidR="00B137DE" w:rsidRPr="009D01AE">
        <w:rPr>
          <w:rFonts w:ascii="Arial" w:hAnsi="Arial" w:cs="Arial"/>
          <w:b/>
          <w:bCs/>
          <w:caps/>
          <w:sz w:val="20"/>
          <w:szCs w:val="20"/>
        </w:rPr>
        <w:t>8</w:t>
      </w:r>
      <w:r w:rsidRPr="009D01AE">
        <w:rPr>
          <w:rFonts w:ascii="Arial" w:hAnsi="Arial" w:cs="Arial"/>
          <w:b/>
          <w:bCs/>
          <w:caps/>
          <w:sz w:val="20"/>
          <w:szCs w:val="20"/>
        </w:rPr>
        <w:tab/>
      </w:r>
      <w:r w:rsidRPr="009D01AE">
        <w:rPr>
          <w:rFonts w:ascii="Arial" w:hAnsi="Arial" w:cs="Arial"/>
          <w:sz w:val="20"/>
          <w:szCs w:val="20"/>
        </w:rPr>
        <w:t>Zmluva o dielo - Vzorové tlačivo preberacieho protokolu</w:t>
      </w:r>
    </w:p>
    <w:p w:rsidR="00D87876" w:rsidRPr="009D01AE" w:rsidRDefault="00D87876" w:rsidP="00D759D8">
      <w:pPr>
        <w:tabs>
          <w:tab w:val="left" w:pos="1985"/>
        </w:tabs>
        <w:spacing w:line="360" w:lineRule="auto"/>
        <w:ind w:left="1985" w:hanging="1985"/>
        <w:rPr>
          <w:rFonts w:ascii="Arial" w:hAnsi="Arial" w:cs="Arial"/>
          <w:b/>
          <w:bCs/>
          <w:caps/>
          <w:sz w:val="20"/>
          <w:szCs w:val="20"/>
        </w:rPr>
      </w:pPr>
      <w:r w:rsidRPr="009D01AE">
        <w:rPr>
          <w:rFonts w:ascii="Arial" w:hAnsi="Arial" w:cs="Arial"/>
          <w:b/>
          <w:bCs/>
          <w:caps/>
          <w:sz w:val="20"/>
          <w:szCs w:val="20"/>
        </w:rPr>
        <w:t xml:space="preserve">ČASŤ </w:t>
      </w:r>
      <w:r w:rsidR="00B137DE" w:rsidRPr="009D01AE">
        <w:rPr>
          <w:rFonts w:ascii="Arial" w:hAnsi="Arial" w:cs="Arial"/>
          <w:b/>
          <w:bCs/>
          <w:caps/>
          <w:sz w:val="20"/>
          <w:szCs w:val="20"/>
        </w:rPr>
        <w:t>9</w:t>
      </w:r>
      <w:r w:rsidRPr="009D01AE">
        <w:rPr>
          <w:rFonts w:ascii="Arial" w:hAnsi="Arial" w:cs="Arial"/>
          <w:b/>
          <w:bCs/>
          <w:caps/>
          <w:sz w:val="20"/>
          <w:szCs w:val="20"/>
        </w:rPr>
        <w:tab/>
      </w:r>
      <w:r w:rsidRPr="009D01AE">
        <w:rPr>
          <w:rFonts w:ascii="Arial" w:hAnsi="Arial" w:cs="Arial"/>
          <w:sz w:val="20"/>
          <w:szCs w:val="20"/>
        </w:rPr>
        <w:t>Zmluva o dielo - Vzorové tlačivo zápisnice o odovzdaní a prevzatí staveniska</w:t>
      </w:r>
    </w:p>
    <w:p w:rsidR="00D87876" w:rsidRPr="009D01AE" w:rsidRDefault="00D87876" w:rsidP="00D759D8">
      <w:pPr>
        <w:tabs>
          <w:tab w:val="left" w:pos="2880"/>
        </w:tabs>
        <w:spacing w:line="360" w:lineRule="auto"/>
        <w:rPr>
          <w:rFonts w:ascii="Arial" w:hAnsi="Arial" w:cs="Arial"/>
          <w:sz w:val="20"/>
          <w:szCs w:val="20"/>
        </w:rPr>
      </w:pPr>
    </w:p>
    <w:p w:rsidR="005B1F97" w:rsidRDefault="005B1F97" w:rsidP="00D759D8">
      <w:pPr>
        <w:tabs>
          <w:tab w:val="left" w:pos="1985"/>
          <w:tab w:val="left" w:pos="2880"/>
        </w:tabs>
        <w:spacing w:line="360" w:lineRule="auto"/>
        <w:ind w:left="2880" w:hanging="2880"/>
        <w:rPr>
          <w:rFonts w:ascii="Arial" w:hAnsi="Arial" w:cs="Arial"/>
          <w:b/>
          <w:bCs/>
          <w:caps/>
        </w:rPr>
      </w:pPr>
    </w:p>
    <w:p w:rsidR="005B1F97" w:rsidRDefault="005B1F97" w:rsidP="00D759D8">
      <w:pPr>
        <w:tabs>
          <w:tab w:val="left" w:pos="1985"/>
          <w:tab w:val="left" w:pos="2880"/>
        </w:tabs>
        <w:spacing w:line="360" w:lineRule="auto"/>
        <w:ind w:left="2880" w:hanging="2880"/>
        <w:rPr>
          <w:rFonts w:ascii="Arial" w:hAnsi="Arial" w:cs="Arial"/>
          <w:b/>
          <w:bCs/>
          <w:caps/>
        </w:rPr>
      </w:pPr>
    </w:p>
    <w:p w:rsidR="00D87876" w:rsidRPr="009D01AE" w:rsidRDefault="00D87876" w:rsidP="00D759D8">
      <w:pPr>
        <w:tabs>
          <w:tab w:val="left" w:pos="1985"/>
          <w:tab w:val="left" w:pos="2880"/>
        </w:tabs>
        <w:spacing w:line="360" w:lineRule="auto"/>
        <w:ind w:left="2880" w:hanging="2880"/>
        <w:rPr>
          <w:rFonts w:ascii="Arial" w:hAnsi="Arial" w:cs="Arial"/>
          <w:b/>
          <w:bCs/>
          <w:caps/>
        </w:rPr>
      </w:pPr>
      <w:r w:rsidRPr="009D01AE">
        <w:rPr>
          <w:rFonts w:ascii="Arial" w:hAnsi="Arial" w:cs="Arial"/>
          <w:b/>
          <w:bCs/>
          <w:caps/>
        </w:rPr>
        <w:lastRenderedPageBreak/>
        <w:t>Zväzok 3</w:t>
      </w:r>
      <w:r w:rsidRPr="009D01AE">
        <w:rPr>
          <w:rFonts w:ascii="Arial" w:hAnsi="Arial" w:cs="Arial"/>
          <w:b/>
          <w:bCs/>
          <w:caps/>
        </w:rPr>
        <w:tab/>
        <w:t xml:space="preserve">technické špecifikácie </w:t>
      </w:r>
    </w:p>
    <w:p w:rsidR="00D87876" w:rsidRPr="009D01AE" w:rsidRDefault="00D87876" w:rsidP="00D759D8">
      <w:pPr>
        <w:tabs>
          <w:tab w:val="left" w:pos="1985"/>
          <w:tab w:val="left" w:pos="2880"/>
        </w:tabs>
        <w:spacing w:line="360" w:lineRule="auto"/>
        <w:rPr>
          <w:rFonts w:ascii="Arial" w:hAnsi="Arial" w:cs="Arial"/>
          <w:b/>
          <w:bCs/>
          <w:caps/>
        </w:rPr>
      </w:pPr>
    </w:p>
    <w:p w:rsidR="00D87876" w:rsidRPr="009D01AE" w:rsidRDefault="00D87876" w:rsidP="00D759D8">
      <w:pPr>
        <w:tabs>
          <w:tab w:val="left" w:pos="1985"/>
          <w:tab w:val="left" w:pos="2880"/>
        </w:tabs>
        <w:spacing w:line="360" w:lineRule="auto"/>
        <w:ind w:left="2880" w:hanging="2880"/>
        <w:rPr>
          <w:rFonts w:ascii="Arial" w:hAnsi="Arial" w:cs="Arial"/>
          <w:b/>
          <w:bCs/>
          <w:caps/>
        </w:rPr>
      </w:pPr>
      <w:r w:rsidRPr="009D01AE">
        <w:rPr>
          <w:rFonts w:ascii="Arial" w:hAnsi="Arial" w:cs="Arial"/>
          <w:b/>
          <w:bCs/>
          <w:caps/>
        </w:rPr>
        <w:t>Zväzok 4</w:t>
      </w:r>
      <w:r w:rsidRPr="009D01AE">
        <w:rPr>
          <w:rFonts w:ascii="Arial" w:hAnsi="Arial" w:cs="Arial"/>
          <w:b/>
          <w:bCs/>
          <w:caps/>
        </w:rPr>
        <w:tab/>
        <w:t xml:space="preserve">CENOVÁ ČASŤ </w:t>
      </w:r>
    </w:p>
    <w:p w:rsidR="00D87876" w:rsidRPr="009D01AE" w:rsidRDefault="00D87876" w:rsidP="00D759D8">
      <w:pPr>
        <w:tabs>
          <w:tab w:val="left" w:pos="1985"/>
          <w:tab w:val="left" w:pos="2880"/>
        </w:tabs>
        <w:spacing w:line="360" w:lineRule="auto"/>
        <w:rPr>
          <w:rFonts w:ascii="Arial" w:hAnsi="Arial" w:cs="Arial"/>
        </w:rPr>
      </w:pPr>
    </w:p>
    <w:p w:rsidR="00D87876" w:rsidRPr="009D01AE" w:rsidRDefault="00D87876" w:rsidP="00D759D8">
      <w:pPr>
        <w:tabs>
          <w:tab w:val="left" w:pos="1985"/>
          <w:tab w:val="left" w:pos="2880"/>
        </w:tabs>
        <w:spacing w:line="360" w:lineRule="auto"/>
        <w:ind w:left="2880" w:hanging="2880"/>
        <w:rPr>
          <w:rFonts w:ascii="Arial" w:hAnsi="Arial" w:cs="Arial"/>
          <w:b/>
          <w:bCs/>
          <w:caps/>
        </w:rPr>
      </w:pPr>
      <w:r w:rsidRPr="009D01AE">
        <w:rPr>
          <w:rFonts w:ascii="Arial" w:hAnsi="Arial" w:cs="Arial"/>
          <w:b/>
          <w:bCs/>
          <w:caps/>
        </w:rPr>
        <w:t>Zväzok 5</w:t>
      </w:r>
      <w:r w:rsidRPr="009D01AE">
        <w:rPr>
          <w:rFonts w:ascii="Arial" w:hAnsi="Arial" w:cs="Arial"/>
          <w:b/>
          <w:bCs/>
          <w:caps/>
        </w:rPr>
        <w:tab/>
        <w:t xml:space="preserve">DOKUMENTÁCIA POSKYTNUTÁ OBJEDNÁVATEĽOM </w:t>
      </w:r>
    </w:p>
    <w:p w:rsidR="00A00EDB" w:rsidRPr="009D01AE" w:rsidRDefault="00CF2613" w:rsidP="00D759D8">
      <w:pPr>
        <w:rPr>
          <w:rFonts w:ascii="Arial" w:hAnsi="Arial" w:cs="Arial"/>
          <w:smallCaps/>
          <w:sz w:val="20"/>
          <w:szCs w:val="20"/>
        </w:rPr>
      </w:pPr>
      <w:r w:rsidRPr="009D01AE">
        <w:rPr>
          <w:rFonts w:ascii="Arial" w:hAnsi="Arial" w:cs="Arial"/>
          <w:smallCaps/>
          <w:sz w:val="20"/>
          <w:szCs w:val="20"/>
        </w:rPr>
        <w:br w:type="page"/>
      </w:r>
    </w:p>
    <w:p w:rsidR="00A00EDB" w:rsidRPr="009D01AE" w:rsidRDefault="00A00EDB" w:rsidP="00D759D8">
      <w:pPr>
        <w:rPr>
          <w:rFonts w:ascii="Arial" w:hAnsi="Arial" w:cs="Arial"/>
          <w:smallCaps/>
          <w:sz w:val="20"/>
          <w:szCs w:val="20"/>
        </w:rPr>
      </w:pPr>
    </w:p>
    <w:p w:rsidR="00A00EDB" w:rsidRPr="009D01AE" w:rsidRDefault="00A00EDB" w:rsidP="00D759D8">
      <w:pPr>
        <w:rPr>
          <w:rFonts w:ascii="Arial" w:hAnsi="Arial" w:cs="Arial"/>
          <w:smallCaps/>
          <w:sz w:val="20"/>
          <w:szCs w:val="20"/>
        </w:rPr>
      </w:pPr>
    </w:p>
    <w:p w:rsidR="00A00EDB" w:rsidRPr="009D01AE" w:rsidRDefault="00A00EDB" w:rsidP="00D759D8">
      <w:pPr>
        <w:rPr>
          <w:rFonts w:ascii="Arial" w:hAnsi="Arial" w:cs="Arial"/>
          <w:smallCaps/>
          <w:sz w:val="20"/>
          <w:szCs w:val="20"/>
        </w:rPr>
      </w:pPr>
    </w:p>
    <w:p w:rsidR="00A00EDB" w:rsidRPr="009D01AE" w:rsidRDefault="00A00EDB" w:rsidP="00D759D8">
      <w:pPr>
        <w:rPr>
          <w:rFonts w:ascii="Arial" w:hAnsi="Arial" w:cs="Arial"/>
          <w:smallCaps/>
          <w:sz w:val="20"/>
          <w:szCs w:val="20"/>
        </w:rPr>
      </w:pPr>
    </w:p>
    <w:p w:rsidR="00A00EDB" w:rsidRPr="009D01AE" w:rsidRDefault="00A00EDB" w:rsidP="00D759D8">
      <w:pPr>
        <w:rPr>
          <w:rFonts w:ascii="Arial" w:hAnsi="Arial" w:cs="Arial"/>
          <w:smallCaps/>
          <w:sz w:val="20"/>
          <w:szCs w:val="20"/>
        </w:rPr>
      </w:pPr>
    </w:p>
    <w:p w:rsidR="00B538C0" w:rsidRPr="009D01AE" w:rsidRDefault="00B538C0" w:rsidP="00D759D8">
      <w:pPr>
        <w:jc w:val="center"/>
        <w:rPr>
          <w:rFonts w:ascii="Arial" w:hAnsi="Arial" w:cs="Arial"/>
          <w:smallCaps/>
          <w:sz w:val="20"/>
          <w:szCs w:val="20"/>
        </w:rPr>
      </w:pPr>
    </w:p>
    <w:p w:rsidR="00B538C0" w:rsidRPr="009D01AE" w:rsidRDefault="00B538C0" w:rsidP="00D759D8">
      <w:pPr>
        <w:jc w:val="center"/>
        <w:rPr>
          <w:rFonts w:ascii="Arial" w:hAnsi="Arial" w:cs="Arial"/>
          <w:smallCaps/>
          <w:sz w:val="20"/>
          <w:szCs w:val="20"/>
        </w:rPr>
      </w:pPr>
    </w:p>
    <w:p w:rsidR="00B538C0" w:rsidRPr="009D01AE" w:rsidRDefault="00B538C0" w:rsidP="00D759D8">
      <w:pPr>
        <w:jc w:val="center"/>
        <w:rPr>
          <w:rFonts w:ascii="Arial" w:hAnsi="Arial" w:cs="Arial"/>
          <w:smallCaps/>
          <w:sz w:val="20"/>
          <w:szCs w:val="20"/>
        </w:rPr>
      </w:pPr>
    </w:p>
    <w:p w:rsidR="003712B0" w:rsidRPr="009D01AE" w:rsidRDefault="003712B0" w:rsidP="00D759D8">
      <w:pPr>
        <w:jc w:val="center"/>
        <w:rPr>
          <w:rFonts w:ascii="Arial" w:hAnsi="Arial" w:cs="Arial"/>
          <w:b/>
          <w:caps/>
          <w:sz w:val="48"/>
          <w:szCs w:val="20"/>
          <w:lang w:eastAsia="en-US"/>
        </w:rPr>
      </w:pPr>
    </w:p>
    <w:p w:rsidR="00D73E7D" w:rsidRPr="009D01AE" w:rsidRDefault="00D73E7D" w:rsidP="00D759D8">
      <w:pPr>
        <w:jc w:val="center"/>
        <w:rPr>
          <w:rFonts w:ascii="Arial" w:hAnsi="Arial" w:cs="Arial"/>
          <w:b/>
          <w:caps/>
          <w:sz w:val="48"/>
          <w:szCs w:val="20"/>
          <w:lang w:eastAsia="en-US"/>
        </w:rPr>
      </w:pPr>
    </w:p>
    <w:p w:rsidR="00B538C0" w:rsidRPr="009D01AE" w:rsidRDefault="00B538C0" w:rsidP="00D759D8">
      <w:pPr>
        <w:jc w:val="center"/>
        <w:rPr>
          <w:rFonts w:ascii="Arial" w:hAnsi="Arial" w:cs="Arial"/>
          <w:b/>
          <w:caps/>
          <w:sz w:val="48"/>
          <w:szCs w:val="20"/>
          <w:lang w:eastAsia="en-US"/>
        </w:rPr>
      </w:pPr>
      <w:r w:rsidRPr="009D01AE">
        <w:rPr>
          <w:rFonts w:ascii="Arial" w:hAnsi="Arial" w:cs="Arial"/>
          <w:b/>
          <w:caps/>
          <w:sz w:val="48"/>
          <w:szCs w:val="20"/>
          <w:lang w:eastAsia="en-US"/>
        </w:rPr>
        <w:t>Zväzok 1</w:t>
      </w:r>
    </w:p>
    <w:p w:rsidR="00CE49AD" w:rsidRPr="009D01AE" w:rsidRDefault="00B538C0" w:rsidP="00D759D8">
      <w:pPr>
        <w:jc w:val="center"/>
        <w:rPr>
          <w:rFonts w:ascii="Arial" w:hAnsi="Arial" w:cs="Arial"/>
          <w:b/>
          <w:caps/>
          <w:sz w:val="48"/>
          <w:szCs w:val="20"/>
          <w:lang w:eastAsia="en-US"/>
        </w:rPr>
      </w:pPr>
      <w:r w:rsidRPr="009D01AE">
        <w:rPr>
          <w:rFonts w:ascii="Arial" w:hAnsi="Arial" w:cs="Arial"/>
          <w:b/>
          <w:caps/>
          <w:sz w:val="48"/>
          <w:szCs w:val="20"/>
          <w:lang w:eastAsia="en-US"/>
        </w:rPr>
        <w:t xml:space="preserve">Pokyny pre </w:t>
      </w:r>
    </w:p>
    <w:p w:rsidR="00B538C0" w:rsidRPr="009D01AE" w:rsidRDefault="00C027E6" w:rsidP="00D759D8">
      <w:pPr>
        <w:jc w:val="center"/>
        <w:rPr>
          <w:rFonts w:ascii="Arial" w:hAnsi="Arial" w:cs="Arial"/>
          <w:b/>
          <w:caps/>
          <w:sz w:val="48"/>
          <w:szCs w:val="20"/>
          <w:lang w:eastAsia="en-US"/>
        </w:rPr>
      </w:pPr>
      <w:r w:rsidRPr="009D01AE">
        <w:rPr>
          <w:rFonts w:ascii="Arial" w:hAnsi="Arial" w:cs="Arial"/>
          <w:b/>
          <w:caps/>
          <w:sz w:val="48"/>
          <w:szCs w:val="20"/>
          <w:lang w:eastAsia="en-US"/>
        </w:rPr>
        <w:t>Záujemcov</w:t>
      </w:r>
      <w:r w:rsidR="00CE49AD" w:rsidRPr="009D01AE">
        <w:rPr>
          <w:rFonts w:ascii="Arial" w:hAnsi="Arial" w:cs="Arial"/>
          <w:b/>
          <w:caps/>
          <w:sz w:val="48"/>
          <w:szCs w:val="20"/>
          <w:lang w:eastAsia="en-US"/>
        </w:rPr>
        <w:t xml:space="preserve"> </w:t>
      </w:r>
      <w:r w:rsidRPr="009D01AE">
        <w:rPr>
          <w:rFonts w:ascii="Arial" w:hAnsi="Arial" w:cs="Arial"/>
          <w:b/>
          <w:caps/>
          <w:sz w:val="48"/>
          <w:szCs w:val="20"/>
          <w:lang w:eastAsia="en-US"/>
        </w:rPr>
        <w:t>/</w:t>
      </w:r>
      <w:r w:rsidR="00CE49AD" w:rsidRPr="009D01AE">
        <w:rPr>
          <w:rFonts w:ascii="Arial" w:hAnsi="Arial" w:cs="Arial"/>
          <w:b/>
          <w:caps/>
          <w:sz w:val="48"/>
          <w:szCs w:val="20"/>
          <w:lang w:eastAsia="en-US"/>
        </w:rPr>
        <w:t xml:space="preserve"> </w:t>
      </w:r>
      <w:r w:rsidR="00B538C0" w:rsidRPr="009D01AE">
        <w:rPr>
          <w:rFonts w:ascii="Arial" w:hAnsi="Arial" w:cs="Arial"/>
          <w:b/>
          <w:caps/>
          <w:sz w:val="48"/>
          <w:szCs w:val="20"/>
          <w:lang w:eastAsia="en-US"/>
        </w:rPr>
        <w:t>uchádzačov</w:t>
      </w:r>
    </w:p>
    <w:p w:rsidR="005E46E5" w:rsidRPr="009D01AE" w:rsidRDefault="005E46E5" w:rsidP="00D759D8">
      <w:pPr>
        <w:tabs>
          <w:tab w:val="right" w:leader="underscore" w:pos="9540"/>
        </w:tabs>
        <w:jc w:val="right"/>
        <w:rPr>
          <w:rFonts w:ascii="Arial" w:hAnsi="Arial" w:cs="Arial"/>
          <w:smallCaps/>
          <w:sz w:val="20"/>
          <w:szCs w:val="20"/>
        </w:rPr>
      </w:pPr>
    </w:p>
    <w:p w:rsidR="005E46E5" w:rsidRPr="009D01AE" w:rsidRDefault="005E46E5" w:rsidP="00D759D8">
      <w:pPr>
        <w:tabs>
          <w:tab w:val="right" w:leader="underscore" w:pos="9540"/>
        </w:tabs>
        <w:jc w:val="right"/>
        <w:rPr>
          <w:rFonts w:ascii="Arial" w:hAnsi="Arial" w:cs="Arial"/>
          <w:smallCaps/>
          <w:sz w:val="20"/>
          <w:szCs w:val="20"/>
        </w:rPr>
      </w:pPr>
    </w:p>
    <w:p w:rsidR="005E46E5" w:rsidRPr="009D01AE" w:rsidRDefault="005E46E5" w:rsidP="00D759D8">
      <w:pPr>
        <w:tabs>
          <w:tab w:val="right" w:leader="underscore" w:pos="9540"/>
        </w:tabs>
        <w:jc w:val="right"/>
        <w:rPr>
          <w:rFonts w:ascii="Arial" w:hAnsi="Arial" w:cs="Arial"/>
          <w:smallCaps/>
          <w:sz w:val="20"/>
          <w:szCs w:val="20"/>
        </w:rPr>
      </w:pPr>
    </w:p>
    <w:p w:rsidR="005E46E5" w:rsidRPr="009D01AE" w:rsidRDefault="005E46E5" w:rsidP="00D759D8">
      <w:pPr>
        <w:tabs>
          <w:tab w:val="right" w:leader="underscore" w:pos="9540"/>
        </w:tabs>
        <w:jc w:val="right"/>
        <w:rPr>
          <w:rFonts w:ascii="Arial" w:hAnsi="Arial" w:cs="Arial"/>
          <w:smallCaps/>
          <w:sz w:val="20"/>
          <w:szCs w:val="20"/>
        </w:rPr>
      </w:pPr>
    </w:p>
    <w:p w:rsidR="005E46E5" w:rsidRPr="009D01AE" w:rsidRDefault="005E46E5" w:rsidP="00D759D8">
      <w:pPr>
        <w:tabs>
          <w:tab w:val="right" w:leader="underscore" w:pos="9540"/>
        </w:tabs>
        <w:jc w:val="right"/>
        <w:rPr>
          <w:rFonts w:ascii="Arial" w:hAnsi="Arial" w:cs="Arial"/>
          <w:smallCaps/>
          <w:sz w:val="20"/>
          <w:szCs w:val="20"/>
        </w:rPr>
      </w:pPr>
    </w:p>
    <w:p w:rsidR="005E46E5" w:rsidRPr="009D01AE" w:rsidRDefault="005E46E5" w:rsidP="00D759D8">
      <w:pPr>
        <w:tabs>
          <w:tab w:val="right" w:leader="underscore" w:pos="9540"/>
        </w:tabs>
        <w:jc w:val="right"/>
        <w:rPr>
          <w:rFonts w:ascii="Arial" w:hAnsi="Arial" w:cs="Arial"/>
          <w:smallCaps/>
          <w:sz w:val="20"/>
          <w:szCs w:val="20"/>
        </w:rPr>
      </w:pPr>
    </w:p>
    <w:p w:rsidR="005E46E5" w:rsidRPr="009D01AE" w:rsidRDefault="005E46E5" w:rsidP="00D759D8">
      <w:pPr>
        <w:tabs>
          <w:tab w:val="right" w:leader="underscore" w:pos="9540"/>
        </w:tabs>
        <w:jc w:val="right"/>
        <w:rPr>
          <w:rFonts w:ascii="Arial" w:hAnsi="Arial" w:cs="Arial"/>
          <w:smallCaps/>
          <w:sz w:val="20"/>
          <w:szCs w:val="20"/>
        </w:rPr>
      </w:pPr>
    </w:p>
    <w:p w:rsidR="005E46E5" w:rsidRPr="009D01AE" w:rsidRDefault="005E46E5" w:rsidP="00D759D8">
      <w:pPr>
        <w:tabs>
          <w:tab w:val="right" w:leader="underscore" w:pos="9540"/>
        </w:tabs>
        <w:jc w:val="right"/>
        <w:rPr>
          <w:rFonts w:ascii="Arial" w:hAnsi="Arial" w:cs="Arial"/>
          <w:smallCaps/>
          <w:sz w:val="20"/>
          <w:szCs w:val="20"/>
        </w:rPr>
      </w:pPr>
    </w:p>
    <w:p w:rsidR="005E46E5" w:rsidRPr="009D01AE" w:rsidRDefault="005E46E5" w:rsidP="00D759D8">
      <w:pPr>
        <w:tabs>
          <w:tab w:val="right" w:leader="underscore" w:pos="9540"/>
        </w:tabs>
        <w:jc w:val="right"/>
        <w:rPr>
          <w:rFonts w:ascii="Arial" w:hAnsi="Arial" w:cs="Arial"/>
          <w:smallCaps/>
          <w:sz w:val="20"/>
          <w:szCs w:val="20"/>
        </w:rPr>
      </w:pPr>
    </w:p>
    <w:p w:rsidR="00D87876" w:rsidRPr="009D01AE" w:rsidRDefault="00D87876" w:rsidP="00D759D8">
      <w:pPr>
        <w:pStyle w:val="Nadpis5"/>
        <w:spacing w:line="360" w:lineRule="auto"/>
        <w:jc w:val="both"/>
        <w:rPr>
          <w:rFonts w:ascii="Arial" w:hAnsi="Arial" w:cs="Arial"/>
          <w:sz w:val="24"/>
          <w:szCs w:val="22"/>
        </w:rPr>
      </w:pPr>
      <w:r w:rsidRPr="009D01AE">
        <w:rPr>
          <w:rFonts w:ascii="Arial" w:hAnsi="Arial" w:cs="Arial"/>
          <w:sz w:val="24"/>
          <w:szCs w:val="22"/>
        </w:rPr>
        <w:t xml:space="preserve">OBSAH: </w:t>
      </w:r>
    </w:p>
    <w:p w:rsidR="00D87876" w:rsidRPr="009D01AE" w:rsidRDefault="00D87876" w:rsidP="00D759D8">
      <w:pPr>
        <w:tabs>
          <w:tab w:val="left" w:pos="1260"/>
        </w:tabs>
        <w:spacing w:line="300" w:lineRule="auto"/>
        <w:jc w:val="both"/>
        <w:rPr>
          <w:rFonts w:ascii="Arial" w:eastAsia="Arial Unicode MS" w:hAnsi="Arial" w:cs="Arial"/>
        </w:rPr>
      </w:pPr>
    </w:p>
    <w:p w:rsidR="00D87876" w:rsidRPr="009D01AE" w:rsidRDefault="005D537A" w:rsidP="00D759D8">
      <w:pPr>
        <w:tabs>
          <w:tab w:val="left" w:pos="540"/>
        </w:tabs>
        <w:spacing w:after="120" w:line="300" w:lineRule="auto"/>
        <w:jc w:val="both"/>
        <w:rPr>
          <w:rFonts w:ascii="Arial" w:hAnsi="Arial" w:cs="Arial"/>
          <w:b/>
          <w:bCs/>
          <w:smallCaps/>
          <w:szCs w:val="26"/>
        </w:rPr>
      </w:pPr>
      <w:r w:rsidRPr="009D01AE">
        <w:rPr>
          <w:rFonts w:ascii="Arial" w:hAnsi="Arial" w:cs="Arial"/>
          <w:b/>
          <w:bCs/>
        </w:rPr>
        <w:t xml:space="preserve">ČASŤ </w:t>
      </w:r>
      <w:r w:rsidR="00D87876" w:rsidRPr="009D01AE">
        <w:rPr>
          <w:rFonts w:ascii="Arial" w:hAnsi="Arial" w:cs="Arial"/>
          <w:b/>
          <w:bCs/>
        </w:rPr>
        <w:t>A1</w:t>
      </w:r>
      <w:r w:rsidRPr="009D01AE">
        <w:rPr>
          <w:rFonts w:ascii="Arial" w:hAnsi="Arial" w:cs="Arial"/>
          <w:b/>
          <w:bCs/>
        </w:rPr>
        <w:t xml:space="preserve">  </w:t>
      </w:r>
      <w:r w:rsidR="00D87876" w:rsidRPr="009D01AE">
        <w:rPr>
          <w:rFonts w:ascii="Arial" w:hAnsi="Arial" w:cs="Arial"/>
          <w:b/>
          <w:bCs/>
          <w:smallCaps/>
          <w:szCs w:val="26"/>
        </w:rPr>
        <w:t>Pokyny pre uchádzačov</w:t>
      </w:r>
    </w:p>
    <w:p w:rsidR="00D87876" w:rsidRPr="009D01AE" w:rsidRDefault="00D87876" w:rsidP="00D759D8">
      <w:pPr>
        <w:tabs>
          <w:tab w:val="left" w:pos="2880"/>
        </w:tabs>
        <w:ind w:left="1134" w:hanging="1134"/>
        <w:jc w:val="both"/>
        <w:rPr>
          <w:rFonts w:ascii="Arial" w:hAnsi="Arial" w:cs="Arial"/>
          <w:sz w:val="20"/>
          <w:szCs w:val="20"/>
        </w:rPr>
      </w:pPr>
      <w:r w:rsidRPr="009D01AE">
        <w:rPr>
          <w:rFonts w:ascii="Arial" w:hAnsi="Arial" w:cs="Arial"/>
          <w:sz w:val="20"/>
          <w:szCs w:val="20"/>
        </w:rPr>
        <w:t xml:space="preserve">Časť I. </w:t>
      </w:r>
      <w:r w:rsidRPr="009D01AE">
        <w:rPr>
          <w:rFonts w:ascii="Arial" w:hAnsi="Arial" w:cs="Arial"/>
          <w:sz w:val="20"/>
          <w:szCs w:val="20"/>
        </w:rPr>
        <w:tab/>
        <w:t>Všeobecné informácie</w:t>
      </w:r>
    </w:p>
    <w:p w:rsidR="00D87876" w:rsidRPr="009D01AE" w:rsidRDefault="005D537A" w:rsidP="00D759D8">
      <w:pPr>
        <w:tabs>
          <w:tab w:val="num" w:pos="576"/>
          <w:tab w:val="left" w:pos="2340"/>
          <w:tab w:val="left" w:pos="2880"/>
        </w:tabs>
        <w:spacing w:before="100"/>
        <w:ind w:left="1134" w:hanging="1134"/>
        <w:jc w:val="both"/>
        <w:rPr>
          <w:rFonts w:ascii="Arial" w:hAnsi="Arial" w:cs="Arial"/>
          <w:sz w:val="20"/>
          <w:szCs w:val="20"/>
        </w:rPr>
      </w:pPr>
      <w:r w:rsidRPr="009D01AE">
        <w:rPr>
          <w:rFonts w:ascii="Arial" w:hAnsi="Arial" w:cs="Arial"/>
          <w:sz w:val="20"/>
          <w:szCs w:val="20"/>
        </w:rPr>
        <w:t>Časť II.</w:t>
      </w:r>
      <w:r w:rsidR="00D87876" w:rsidRPr="009D01AE">
        <w:rPr>
          <w:rFonts w:ascii="Arial" w:hAnsi="Arial" w:cs="Arial"/>
          <w:sz w:val="20"/>
          <w:szCs w:val="20"/>
        </w:rPr>
        <w:tab/>
        <w:t>Komunikácia a vysvetľovanie</w:t>
      </w:r>
    </w:p>
    <w:p w:rsidR="00D87876" w:rsidRPr="009D01AE" w:rsidRDefault="005D537A" w:rsidP="00D759D8">
      <w:pPr>
        <w:tabs>
          <w:tab w:val="num" w:pos="576"/>
        </w:tabs>
        <w:spacing w:before="100"/>
        <w:ind w:left="1134" w:hanging="1134"/>
        <w:jc w:val="both"/>
        <w:rPr>
          <w:rFonts w:ascii="Arial" w:hAnsi="Arial" w:cs="Arial"/>
          <w:sz w:val="20"/>
          <w:szCs w:val="20"/>
        </w:rPr>
      </w:pPr>
      <w:r w:rsidRPr="009D01AE">
        <w:rPr>
          <w:rFonts w:ascii="Arial" w:hAnsi="Arial" w:cs="Arial"/>
          <w:sz w:val="20"/>
          <w:szCs w:val="20"/>
        </w:rPr>
        <w:t>Časť III.</w:t>
      </w:r>
      <w:r w:rsidR="00D87876" w:rsidRPr="009D01AE">
        <w:rPr>
          <w:rFonts w:ascii="Arial" w:hAnsi="Arial" w:cs="Arial"/>
          <w:sz w:val="20"/>
          <w:szCs w:val="20"/>
        </w:rPr>
        <w:tab/>
        <w:t>Príprava ponuky</w:t>
      </w:r>
    </w:p>
    <w:p w:rsidR="00D87876" w:rsidRPr="009D01AE" w:rsidRDefault="005D537A" w:rsidP="00D759D8">
      <w:pPr>
        <w:tabs>
          <w:tab w:val="num" w:pos="576"/>
          <w:tab w:val="left" w:pos="2340"/>
          <w:tab w:val="left" w:pos="2880"/>
        </w:tabs>
        <w:spacing w:before="100"/>
        <w:ind w:left="1134" w:hanging="1134"/>
        <w:jc w:val="both"/>
        <w:rPr>
          <w:rFonts w:ascii="Arial" w:hAnsi="Arial" w:cs="Arial"/>
          <w:sz w:val="20"/>
          <w:szCs w:val="20"/>
        </w:rPr>
      </w:pPr>
      <w:r w:rsidRPr="009D01AE">
        <w:rPr>
          <w:rFonts w:ascii="Arial" w:hAnsi="Arial" w:cs="Arial"/>
          <w:sz w:val="20"/>
          <w:szCs w:val="20"/>
        </w:rPr>
        <w:t>Časť IV.</w:t>
      </w:r>
      <w:r w:rsidR="00D87876" w:rsidRPr="009D01AE">
        <w:rPr>
          <w:rFonts w:ascii="Arial" w:hAnsi="Arial" w:cs="Arial"/>
          <w:sz w:val="20"/>
          <w:szCs w:val="20"/>
        </w:rPr>
        <w:tab/>
        <w:t>Predkladanie ponúk</w:t>
      </w:r>
    </w:p>
    <w:p w:rsidR="00D87876" w:rsidRPr="009D01AE" w:rsidRDefault="005D537A" w:rsidP="00D759D8">
      <w:pPr>
        <w:tabs>
          <w:tab w:val="num" w:pos="576"/>
          <w:tab w:val="left" w:pos="2340"/>
          <w:tab w:val="left" w:pos="2880"/>
        </w:tabs>
        <w:spacing w:before="100"/>
        <w:ind w:left="1134" w:hanging="1134"/>
        <w:jc w:val="both"/>
        <w:rPr>
          <w:rFonts w:ascii="Arial" w:hAnsi="Arial" w:cs="Arial"/>
          <w:sz w:val="20"/>
          <w:szCs w:val="20"/>
        </w:rPr>
      </w:pPr>
      <w:r w:rsidRPr="009D01AE">
        <w:rPr>
          <w:rFonts w:ascii="Arial" w:hAnsi="Arial" w:cs="Arial"/>
          <w:sz w:val="20"/>
          <w:szCs w:val="20"/>
        </w:rPr>
        <w:t>Časť V.</w:t>
      </w:r>
      <w:r w:rsidR="00D87876" w:rsidRPr="009D01AE">
        <w:rPr>
          <w:rFonts w:ascii="Arial" w:hAnsi="Arial" w:cs="Arial"/>
          <w:sz w:val="20"/>
          <w:szCs w:val="20"/>
        </w:rPr>
        <w:tab/>
        <w:t>Otváranie a vyhodnotenie ponúk</w:t>
      </w:r>
    </w:p>
    <w:p w:rsidR="00D87876" w:rsidRPr="009D01AE" w:rsidRDefault="00D87876" w:rsidP="00D759D8">
      <w:pPr>
        <w:tabs>
          <w:tab w:val="num" w:pos="576"/>
          <w:tab w:val="left" w:pos="2340"/>
          <w:tab w:val="left" w:pos="2880"/>
          <w:tab w:val="left" w:pos="3420"/>
        </w:tabs>
        <w:spacing w:before="100"/>
        <w:ind w:left="1134" w:hanging="1134"/>
        <w:jc w:val="both"/>
        <w:rPr>
          <w:rFonts w:ascii="Arial" w:hAnsi="Arial" w:cs="Arial"/>
          <w:sz w:val="20"/>
          <w:szCs w:val="20"/>
        </w:rPr>
      </w:pPr>
      <w:r w:rsidRPr="009D01AE">
        <w:rPr>
          <w:rFonts w:ascii="Arial" w:hAnsi="Arial" w:cs="Arial"/>
          <w:sz w:val="20"/>
          <w:szCs w:val="20"/>
        </w:rPr>
        <w:t>Časť VI.</w:t>
      </w:r>
      <w:r w:rsidRPr="009D01AE">
        <w:rPr>
          <w:rFonts w:ascii="Arial" w:hAnsi="Arial" w:cs="Arial"/>
          <w:sz w:val="20"/>
          <w:szCs w:val="20"/>
        </w:rPr>
        <w:tab/>
        <w:t xml:space="preserve">Dôvernosť a etika vo verejnom obstarávaní </w:t>
      </w:r>
    </w:p>
    <w:p w:rsidR="00D87876" w:rsidRPr="009D01AE" w:rsidRDefault="00D87876" w:rsidP="00D759D8">
      <w:pPr>
        <w:tabs>
          <w:tab w:val="num" w:pos="576"/>
          <w:tab w:val="left" w:pos="2340"/>
          <w:tab w:val="left" w:pos="2880"/>
          <w:tab w:val="left" w:pos="3420"/>
        </w:tabs>
        <w:spacing w:before="100"/>
        <w:ind w:left="1134" w:hanging="1134"/>
        <w:jc w:val="both"/>
        <w:rPr>
          <w:rFonts w:ascii="Arial" w:hAnsi="Arial" w:cs="Arial"/>
          <w:sz w:val="20"/>
          <w:szCs w:val="20"/>
        </w:rPr>
      </w:pPr>
      <w:r w:rsidRPr="009D01AE">
        <w:rPr>
          <w:rFonts w:ascii="Arial" w:hAnsi="Arial" w:cs="Arial"/>
          <w:sz w:val="20"/>
          <w:szCs w:val="20"/>
        </w:rPr>
        <w:t>Časť VII.</w:t>
      </w:r>
      <w:r w:rsidRPr="009D01AE">
        <w:rPr>
          <w:rFonts w:ascii="Arial" w:hAnsi="Arial" w:cs="Arial"/>
          <w:sz w:val="20"/>
          <w:szCs w:val="20"/>
        </w:rPr>
        <w:tab/>
        <w:t>Prijatie ponuky a uzatvorenie zmluvy</w:t>
      </w:r>
    </w:p>
    <w:p w:rsidR="00D87876" w:rsidRPr="009D01AE" w:rsidRDefault="00D87876" w:rsidP="00D759D8">
      <w:pPr>
        <w:tabs>
          <w:tab w:val="num" w:pos="576"/>
          <w:tab w:val="left" w:pos="2340"/>
          <w:tab w:val="left" w:pos="2880"/>
          <w:tab w:val="left" w:pos="3420"/>
        </w:tabs>
        <w:spacing w:before="100"/>
        <w:ind w:left="1134" w:hanging="1134"/>
        <w:jc w:val="both"/>
        <w:rPr>
          <w:rFonts w:ascii="Arial" w:hAnsi="Arial" w:cs="Arial"/>
          <w:sz w:val="20"/>
          <w:szCs w:val="20"/>
        </w:rPr>
      </w:pPr>
      <w:r w:rsidRPr="009D01AE">
        <w:rPr>
          <w:rFonts w:ascii="Arial" w:hAnsi="Arial" w:cs="Arial"/>
          <w:sz w:val="20"/>
          <w:szCs w:val="20"/>
        </w:rPr>
        <w:t>Časť VIII.</w:t>
      </w:r>
      <w:r w:rsidRPr="009D01AE">
        <w:rPr>
          <w:rFonts w:ascii="Arial" w:hAnsi="Arial" w:cs="Arial"/>
          <w:sz w:val="20"/>
          <w:szCs w:val="20"/>
        </w:rPr>
        <w:tab/>
        <w:t>Záverečné ustanovenia</w:t>
      </w:r>
    </w:p>
    <w:p w:rsidR="00D87876" w:rsidRPr="009D01AE" w:rsidRDefault="00D87876" w:rsidP="00D759D8">
      <w:pPr>
        <w:tabs>
          <w:tab w:val="num" w:pos="576"/>
          <w:tab w:val="left" w:pos="1260"/>
          <w:tab w:val="left" w:pos="1800"/>
          <w:tab w:val="left" w:pos="2340"/>
          <w:tab w:val="left" w:pos="2880"/>
          <w:tab w:val="left" w:pos="3420"/>
        </w:tabs>
        <w:spacing w:before="100"/>
        <w:ind w:left="1260" w:hanging="720"/>
        <w:jc w:val="both"/>
        <w:rPr>
          <w:rFonts w:ascii="Arial" w:hAnsi="Arial" w:cs="Arial"/>
          <w:szCs w:val="22"/>
        </w:rPr>
      </w:pPr>
    </w:p>
    <w:p w:rsidR="00D87876" w:rsidRPr="009D01AE" w:rsidRDefault="005D537A" w:rsidP="00D759D8">
      <w:pPr>
        <w:tabs>
          <w:tab w:val="left" w:pos="540"/>
        </w:tabs>
        <w:spacing w:line="300" w:lineRule="auto"/>
        <w:jc w:val="both"/>
        <w:rPr>
          <w:rFonts w:ascii="Arial" w:hAnsi="Arial" w:cs="Arial"/>
          <w:b/>
          <w:bCs/>
          <w:smallCaps/>
          <w:szCs w:val="26"/>
        </w:rPr>
      </w:pPr>
      <w:r w:rsidRPr="009D01AE">
        <w:rPr>
          <w:rFonts w:ascii="Arial" w:hAnsi="Arial" w:cs="Arial"/>
          <w:b/>
          <w:bCs/>
          <w:smallCaps/>
          <w:szCs w:val="26"/>
        </w:rPr>
        <w:t xml:space="preserve">ČASŤ </w:t>
      </w:r>
      <w:r w:rsidR="00D87876" w:rsidRPr="009D01AE">
        <w:rPr>
          <w:rFonts w:ascii="Arial" w:hAnsi="Arial" w:cs="Arial"/>
          <w:b/>
          <w:bCs/>
          <w:smallCaps/>
          <w:szCs w:val="26"/>
        </w:rPr>
        <w:t xml:space="preserve">A2 </w:t>
      </w:r>
      <w:r w:rsidRPr="009D01AE">
        <w:rPr>
          <w:rFonts w:ascii="Arial" w:hAnsi="Arial" w:cs="Arial"/>
          <w:b/>
          <w:bCs/>
          <w:smallCaps/>
          <w:szCs w:val="26"/>
        </w:rPr>
        <w:t xml:space="preserve"> </w:t>
      </w:r>
      <w:r w:rsidR="00D87876" w:rsidRPr="009D01AE">
        <w:rPr>
          <w:rFonts w:ascii="Arial" w:hAnsi="Arial" w:cs="Arial"/>
          <w:b/>
          <w:bCs/>
          <w:smallCaps/>
          <w:szCs w:val="26"/>
        </w:rPr>
        <w:t>Kritéri</w:t>
      </w:r>
      <w:r w:rsidR="003317F8" w:rsidRPr="009D01AE">
        <w:rPr>
          <w:rFonts w:ascii="Arial" w:hAnsi="Arial" w:cs="Arial"/>
          <w:b/>
          <w:bCs/>
          <w:smallCaps/>
          <w:szCs w:val="26"/>
        </w:rPr>
        <w:t>á</w:t>
      </w:r>
      <w:r w:rsidR="00D87876" w:rsidRPr="009D01AE">
        <w:rPr>
          <w:rFonts w:ascii="Arial" w:hAnsi="Arial" w:cs="Arial"/>
          <w:b/>
          <w:bCs/>
          <w:smallCaps/>
          <w:szCs w:val="26"/>
        </w:rPr>
        <w:t xml:space="preserve"> na vyhodnotenie ponúk a pravidlá </w:t>
      </w:r>
      <w:r w:rsidR="003317F8" w:rsidRPr="009D01AE">
        <w:rPr>
          <w:rFonts w:ascii="Arial" w:hAnsi="Arial" w:cs="Arial"/>
          <w:b/>
          <w:bCs/>
          <w:smallCaps/>
          <w:szCs w:val="26"/>
        </w:rPr>
        <w:t>ich</w:t>
      </w:r>
      <w:r w:rsidR="00D87876" w:rsidRPr="009D01AE">
        <w:rPr>
          <w:rFonts w:ascii="Arial" w:hAnsi="Arial" w:cs="Arial"/>
          <w:b/>
          <w:bCs/>
          <w:smallCaps/>
          <w:szCs w:val="26"/>
        </w:rPr>
        <w:t xml:space="preserve"> uplatnenia</w:t>
      </w:r>
    </w:p>
    <w:p w:rsidR="005D537A" w:rsidRPr="009D01AE" w:rsidRDefault="005D537A" w:rsidP="00D759D8">
      <w:pPr>
        <w:tabs>
          <w:tab w:val="left" w:pos="540"/>
        </w:tabs>
        <w:spacing w:line="300" w:lineRule="auto"/>
        <w:jc w:val="both"/>
        <w:rPr>
          <w:rFonts w:ascii="Arial" w:hAnsi="Arial" w:cs="Arial"/>
          <w:b/>
          <w:bCs/>
          <w:smallCaps/>
          <w:szCs w:val="26"/>
        </w:rPr>
      </w:pPr>
    </w:p>
    <w:p w:rsidR="00D87876" w:rsidRPr="009D01AE" w:rsidRDefault="005D537A" w:rsidP="00D759D8">
      <w:pPr>
        <w:tabs>
          <w:tab w:val="left" w:pos="540"/>
        </w:tabs>
        <w:spacing w:line="300" w:lineRule="auto"/>
        <w:jc w:val="both"/>
        <w:rPr>
          <w:rFonts w:ascii="Arial" w:hAnsi="Arial" w:cs="Arial"/>
          <w:b/>
          <w:bCs/>
          <w:smallCaps/>
          <w:szCs w:val="26"/>
        </w:rPr>
      </w:pPr>
      <w:r w:rsidRPr="009D01AE">
        <w:rPr>
          <w:rFonts w:ascii="Arial" w:hAnsi="Arial" w:cs="Arial"/>
          <w:b/>
          <w:bCs/>
          <w:smallCaps/>
          <w:szCs w:val="26"/>
        </w:rPr>
        <w:t xml:space="preserve">ČASŤ </w:t>
      </w:r>
      <w:r w:rsidR="00D87876" w:rsidRPr="009D01AE">
        <w:rPr>
          <w:rFonts w:ascii="Arial" w:hAnsi="Arial" w:cs="Arial"/>
          <w:b/>
          <w:bCs/>
          <w:smallCaps/>
          <w:szCs w:val="26"/>
        </w:rPr>
        <w:t>A3  Návrh na plnenie kritéri</w:t>
      </w:r>
      <w:r w:rsidRPr="009D01AE">
        <w:rPr>
          <w:rFonts w:ascii="Arial" w:hAnsi="Arial" w:cs="Arial"/>
          <w:b/>
          <w:bCs/>
          <w:smallCaps/>
          <w:szCs w:val="26"/>
        </w:rPr>
        <w:t>í</w:t>
      </w:r>
    </w:p>
    <w:p w:rsidR="00D73E7D" w:rsidRPr="009D01AE" w:rsidRDefault="00D73E7D" w:rsidP="00D759D8">
      <w:pPr>
        <w:tabs>
          <w:tab w:val="right" w:leader="underscore" w:pos="9540"/>
        </w:tabs>
        <w:jc w:val="center"/>
        <w:rPr>
          <w:rFonts w:ascii="Arial" w:hAnsi="Arial" w:cs="Arial"/>
          <w:smallCaps/>
          <w:noProof/>
          <w:sz w:val="20"/>
          <w:szCs w:val="20"/>
        </w:rPr>
      </w:pPr>
    </w:p>
    <w:p w:rsidR="00D73E7D" w:rsidRPr="009D01AE" w:rsidRDefault="00D73E7D" w:rsidP="00D759D8">
      <w:pPr>
        <w:tabs>
          <w:tab w:val="right" w:leader="underscore" w:pos="9540"/>
        </w:tabs>
        <w:jc w:val="center"/>
        <w:rPr>
          <w:rFonts w:ascii="Arial" w:hAnsi="Arial" w:cs="Arial"/>
          <w:smallCaps/>
          <w:noProof/>
          <w:sz w:val="20"/>
          <w:szCs w:val="20"/>
        </w:rPr>
      </w:pPr>
    </w:p>
    <w:p w:rsidR="00D17885" w:rsidRPr="009D01AE" w:rsidRDefault="00D17885" w:rsidP="00D759D8">
      <w:pPr>
        <w:tabs>
          <w:tab w:val="right" w:leader="underscore" w:pos="9540"/>
        </w:tabs>
        <w:jc w:val="center"/>
        <w:rPr>
          <w:rFonts w:ascii="Arial" w:hAnsi="Arial" w:cs="Arial"/>
          <w:smallCaps/>
          <w:noProof/>
          <w:sz w:val="20"/>
          <w:szCs w:val="20"/>
        </w:rPr>
      </w:pPr>
    </w:p>
    <w:p w:rsidR="00D17885" w:rsidRPr="009D01AE" w:rsidRDefault="00D17885" w:rsidP="00D759D8">
      <w:pPr>
        <w:tabs>
          <w:tab w:val="right" w:leader="underscore" w:pos="9540"/>
        </w:tabs>
        <w:jc w:val="center"/>
        <w:rPr>
          <w:rFonts w:ascii="Arial" w:hAnsi="Arial" w:cs="Arial"/>
          <w:smallCaps/>
          <w:noProof/>
          <w:sz w:val="20"/>
          <w:szCs w:val="20"/>
        </w:rPr>
      </w:pPr>
    </w:p>
    <w:p w:rsidR="00D17885" w:rsidRPr="009D01AE" w:rsidRDefault="00D17885" w:rsidP="00D759D8">
      <w:pPr>
        <w:tabs>
          <w:tab w:val="right" w:leader="underscore" w:pos="9540"/>
        </w:tabs>
        <w:jc w:val="center"/>
        <w:rPr>
          <w:rFonts w:ascii="Arial" w:hAnsi="Arial" w:cs="Arial"/>
          <w:smallCaps/>
          <w:noProof/>
          <w:sz w:val="20"/>
          <w:szCs w:val="20"/>
        </w:rPr>
      </w:pPr>
    </w:p>
    <w:p w:rsidR="00D17885" w:rsidRPr="009D01AE" w:rsidRDefault="00D17885" w:rsidP="00D759D8">
      <w:pPr>
        <w:tabs>
          <w:tab w:val="right" w:leader="underscore" w:pos="9540"/>
        </w:tabs>
        <w:jc w:val="center"/>
        <w:rPr>
          <w:rFonts w:ascii="Arial" w:hAnsi="Arial" w:cs="Arial"/>
          <w:smallCaps/>
          <w:noProof/>
          <w:sz w:val="20"/>
          <w:szCs w:val="20"/>
        </w:rPr>
      </w:pPr>
    </w:p>
    <w:p w:rsidR="00D73E7D" w:rsidRPr="009D01AE" w:rsidRDefault="00D73E7D" w:rsidP="00D759D8">
      <w:pPr>
        <w:tabs>
          <w:tab w:val="right" w:leader="underscore" w:pos="9540"/>
        </w:tabs>
        <w:jc w:val="center"/>
        <w:rPr>
          <w:rFonts w:ascii="Arial" w:hAnsi="Arial" w:cs="Arial"/>
          <w:smallCaps/>
          <w:noProof/>
          <w:sz w:val="20"/>
          <w:szCs w:val="20"/>
        </w:rPr>
      </w:pPr>
    </w:p>
    <w:p w:rsidR="00D73E7D" w:rsidRPr="009D01AE" w:rsidRDefault="00D73E7D" w:rsidP="00D759D8">
      <w:pPr>
        <w:tabs>
          <w:tab w:val="right" w:leader="underscore" w:pos="9540"/>
        </w:tabs>
        <w:jc w:val="center"/>
        <w:rPr>
          <w:rFonts w:ascii="Arial" w:hAnsi="Arial" w:cs="Arial"/>
          <w:smallCaps/>
          <w:noProof/>
          <w:sz w:val="20"/>
          <w:szCs w:val="20"/>
        </w:rPr>
      </w:pPr>
    </w:p>
    <w:p w:rsidR="00D73E7D" w:rsidRPr="009D01AE" w:rsidRDefault="00D73E7D" w:rsidP="00D759D8">
      <w:pPr>
        <w:tabs>
          <w:tab w:val="right" w:leader="underscore" w:pos="9540"/>
        </w:tabs>
        <w:jc w:val="center"/>
        <w:rPr>
          <w:rFonts w:ascii="Arial" w:hAnsi="Arial" w:cs="Arial"/>
          <w:smallCaps/>
          <w:noProof/>
          <w:sz w:val="20"/>
          <w:szCs w:val="20"/>
        </w:rPr>
      </w:pPr>
    </w:p>
    <w:p w:rsidR="00D73E7D" w:rsidRPr="009D01AE" w:rsidRDefault="00D73E7D" w:rsidP="00D759D8">
      <w:pPr>
        <w:tabs>
          <w:tab w:val="right" w:leader="underscore" w:pos="9540"/>
        </w:tabs>
        <w:jc w:val="center"/>
        <w:rPr>
          <w:rFonts w:ascii="Arial" w:hAnsi="Arial" w:cs="Arial"/>
          <w:smallCaps/>
          <w:noProof/>
          <w:sz w:val="20"/>
          <w:szCs w:val="20"/>
        </w:rPr>
      </w:pPr>
    </w:p>
    <w:p w:rsidR="005E46E5" w:rsidRPr="009D01AE" w:rsidRDefault="00C92E1B" w:rsidP="00D759D8">
      <w:pPr>
        <w:tabs>
          <w:tab w:val="right" w:leader="underscore" w:pos="9540"/>
        </w:tabs>
        <w:jc w:val="center"/>
        <w:rPr>
          <w:rFonts w:ascii="Arial" w:hAnsi="Arial" w:cs="Arial"/>
          <w:smallCaps/>
          <w:sz w:val="20"/>
          <w:szCs w:val="20"/>
        </w:rPr>
      </w:pPr>
      <w:r w:rsidRPr="009D01AE">
        <w:rPr>
          <w:rFonts w:ascii="Arial" w:hAnsi="Arial" w:cs="Arial"/>
          <w:smallCaps/>
          <w:noProof/>
          <w:sz w:val="20"/>
          <w:szCs w:val="20"/>
        </w:rPr>
        <w:t xml:space="preserve">Bratislava, </w:t>
      </w:r>
      <w:r w:rsidR="00BA4837">
        <w:rPr>
          <w:rFonts w:ascii="Arial" w:hAnsi="Arial" w:cs="Arial"/>
          <w:smallCaps/>
          <w:noProof/>
          <w:sz w:val="20"/>
          <w:szCs w:val="20"/>
        </w:rPr>
        <w:t>11</w:t>
      </w:r>
      <w:r w:rsidR="003D491A" w:rsidRPr="009D01AE">
        <w:rPr>
          <w:rFonts w:ascii="Arial" w:hAnsi="Arial" w:cs="Arial"/>
          <w:smallCaps/>
          <w:noProof/>
          <w:sz w:val="20"/>
          <w:szCs w:val="20"/>
        </w:rPr>
        <w:t>/2018</w:t>
      </w:r>
    </w:p>
    <w:p w:rsidR="00F024DF" w:rsidRPr="009D01AE" w:rsidRDefault="00B538C0" w:rsidP="00D759D8">
      <w:pPr>
        <w:tabs>
          <w:tab w:val="right" w:leader="underscore" w:pos="9540"/>
        </w:tabs>
        <w:jc w:val="center"/>
        <w:rPr>
          <w:rFonts w:ascii="Arial" w:hAnsi="Arial" w:cs="Arial"/>
          <w:b/>
          <w:caps/>
          <w:color w:val="000000"/>
        </w:rPr>
      </w:pPr>
      <w:r w:rsidRPr="009D01AE">
        <w:rPr>
          <w:rFonts w:ascii="Arial" w:hAnsi="Arial" w:cs="Arial"/>
          <w:smallCaps/>
          <w:sz w:val="20"/>
          <w:szCs w:val="20"/>
        </w:rPr>
        <w:br w:type="page"/>
      </w:r>
      <w:r w:rsidR="00F024DF" w:rsidRPr="009D01AE">
        <w:rPr>
          <w:rFonts w:ascii="Arial" w:hAnsi="Arial" w:cs="Arial"/>
          <w:b/>
          <w:caps/>
          <w:color w:val="000000"/>
        </w:rPr>
        <w:lastRenderedPageBreak/>
        <w:t>ČasŤ A1  POKYNY PRE UCHÁDZAČOV</w:t>
      </w:r>
    </w:p>
    <w:p w:rsidR="00F024DF" w:rsidRPr="009D01AE" w:rsidRDefault="00F024DF" w:rsidP="00D759D8">
      <w:pPr>
        <w:rPr>
          <w:rFonts w:ascii="Arial" w:hAnsi="Arial" w:cs="Arial"/>
          <w:sz w:val="20"/>
          <w:szCs w:val="20"/>
        </w:rPr>
      </w:pPr>
    </w:p>
    <w:p w:rsidR="00F024DF" w:rsidRPr="009D01AE" w:rsidRDefault="00F024DF" w:rsidP="00D759D8">
      <w:pPr>
        <w:jc w:val="center"/>
        <w:rPr>
          <w:rFonts w:ascii="Arial" w:hAnsi="Arial" w:cs="Arial"/>
          <w:b/>
          <w:sz w:val="20"/>
          <w:szCs w:val="20"/>
        </w:rPr>
      </w:pPr>
      <w:r w:rsidRPr="009D01AE">
        <w:rPr>
          <w:rFonts w:ascii="Arial" w:hAnsi="Arial" w:cs="Arial"/>
          <w:b/>
          <w:sz w:val="20"/>
          <w:szCs w:val="20"/>
        </w:rPr>
        <w:t>Časť I.</w:t>
      </w:r>
    </w:p>
    <w:p w:rsidR="00F024DF" w:rsidRPr="009D01AE" w:rsidRDefault="00F024DF" w:rsidP="00D759D8">
      <w:pPr>
        <w:spacing w:after="120"/>
        <w:jc w:val="center"/>
        <w:rPr>
          <w:rFonts w:ascii="Arial" w:hAnsi="Arial" w:cs="Arial"/>
          <w:b/>
          <w:sz w:val="20"/>
          <w:szCs w:val="20"/>
        </w:rPr>
      </w:pPr>
      <w:r w:rsidRPr="009D01AE">
        <w:rPr>
          <w:rFonts w:ascii="Arial" w:hAnsi="Arial" w:cs="Arial"/>
          <w:b/>
          <w:sz w:val="20"/>
          <w:szCs w:val="20"/>
        </w:rPr>
        <w:t>Všeobecné informácie</w:t>
      </w:r>
    </w:p>
    <w:p w:rsidR="00F024DF" w:rsidRPr="009D01AE" w:rsidRDefault="00D17885" w:rsidP="00D759D8">
      <w:pPr>
        <w:tabs>
          <w:tab w:val="left" w:pos="567"/>
        </w:tabs>
        <w:rPr>
          <w:rFonts w:ascii="Arial" w:hAnsi="Arial" w:cs="Arial"/>
          <w:sz w:val="20"/>
          <w:szCs w:val="20"/>
        </w:rPr>
      </w:pPr>
      <w:r w:rsidRPr="009D01AE">
        <w:rPr>
          <w:rFonts w:ascii="Arial" w:hAnsi="Arial" w:cs="Arial"/>
          <w:sz w:val="20"/>
          <w:szCs w:val="20"/>
        </w:rPr>
        <w:t>1.</w:t>
      </w:r>
      <w:r w:rsidRPr="009D01AE">
        <w:rPr>
          <w:rFonts w:ascii="Arial" w:hAnsi="Arial" w:cs="Arial"/>
          <w:sz w:val="20"/>
          <w:szCs w:val="20"/>
        </w:rPr>
        <w:tab/>
      </w:r>
      <w:r w:rsidR="00F024DF" w:rsidRPr="009D01AE">
        <w:rPr>
          <w:rFonts w:ascii="Arial" w:hAnsi="Arial" w:cs="Arial"/>
          <w:sz w:val="20"/>
          <w:szCs w:val="20"/>
        </w:rPr>
        <w:t>Identifikácia verejného obstarávateľa</w:t>
      </w:r>
    </w:p>
    <w:p w:rsidR="00F024DF" w:rsidRPr="009D01AE" w:rsidRDefault="00D17885" w:rsidP="00D759D8">
      <w:pPr>
        <w:tabs>
          <w:tab w:val="left" w:pos="567"/>
        </w:tabs>
        <w:rPr>
          <w:rFonts w:ascii="Arial" w:hAnsi="Arial" w:cs="Arial"/>
          <w:sz w:val="20"/>
          <w:szCs w:val="20"/>
        </w:rPr>
      </w:pPr>
      <w:r w:rsidRPr="009D01AE">
        <w:rPr>
          <w:rFonts w:ascii="Arial" w:hAnsi="Arial" w:cs="Arial"/>
          <w:sz w:val="20"/>
          <w:szCs w:val="20"/>
        </w:rPr>
        <w:t>2.</w:t>
      </w:r>
      <w:r w:rsidR="00F024DF" w:rsidRPr="009D01AE">
        <w:rPr>
          <w:rFonts w:ascii="Arial" w:hAnsi="Arial" w:cs="Arial"/>
          <w:sz w:val="20"/>
          <w:szCs w:val="20"/>
        </w:rPr>
        <w:tab/>
        <w:t>Druh zákazky a postup vo verejnom obstarávaní</w:t>
      </w:r>
    </w:p>
    <w:p w:rsidR="00F024DF" w:rsidRPr="009D01AE" w:rsidRDefault="00D17885" w:rsidP="00D759D8">
      <w:pPr>
        <w:tabs>
          <w:tab w:val="left" w:pos="567"/>
        </w:tabs>
        <w:rPr>
          <w:rFonts w:ascii="Arial" w:hAnsi="Arial" w:cs="Arial"/>
          <w:sz w:val="20"/>
          <w:szCs w:val="20"/>
        </w:rPr>
      </w:pPr>
      <w:r w:rsidRPr="009D01AE">
        <w:rPr>
          <w:rFonts w:ascii="Arial" w:hAnsi="Arial" w:cs="Arial"/>
          <w:sz w:val="20"/>
          <w:szCs w:val="20"/>
        </w:rPr>
        <w:t>3.</w:t>
      </w:r>
      <w:r w:rsidR="00F024DF" w:rsidRPr="009D01AE">
        <w:rPr>
          <w:rFonts w:ascii="Arial" w:hAnsi="Arial" w:cs="Arial"/>
          <w:sz w:val="20"/>
          <w:szCs w:val="20"/>
        </w:rPr>
        <w:tab/>
        <w:t>Predmet zákazky</w:t>
      </w:r>
    </w:p>
    <w:p w:rsidR="00F024DF" w:rsidRPr="009D01AE" w:rsidRDefault="00F024DF" w:rsidP="00D759D8">
      <w:pPr>
        <w:tabs>
          <w:tab w:val="left" w:pos="567"/>
        </w:tabs>
        <w:rPr>
          <w:rFonts w:ascii="Arial" w:hAnsi="Arial" w:cs="Arial"/>
          <w:sz w:val="20"/>
          <w:szCs w:val="20"/>
        </w:rPr>
      </w:pPr>
      <w:r w:rsidRPr="009D01AE">
        <w:rPr>
          <w:rFonts w:ascii="Arial" w:hAnsi="Arial" w:cs="Arial"/>
          <w:sz w:val="20"/>
          <w:szCs w:val="20"/>
        </w:rPr>
        <w:t>4.</w:t>
      </w:r>
      <w:r w:rsidRPr="009D01AE">
        <w:rPr>
          <w:rFonts w:ascii="Arial" w:hAnsi="Arial" w:cs="Arial"/>
          <w:sz w:val="20"/>
          <w:szCs w:val="20"/>
        </w:rPr>
        <w:tab/>
        <w:t>Rozdelenie predmetu zákazky</w:t>
      </w:r>
    </w:p>
    <w:p w:rsidR="00F024DF" w:rsidRPr="009D01AE" w:rsidRDefault="00F024DF" w:rsidP="00D759D8">
      <w:pPr>
        <w:tabs>
          <w:tab w:val="left" w:pos="567"/>
        </w:tabs>
        <w:rPr>
          <w:rFonts w:ascii="Arial" w:hAnsi="Arial" w:cs="Arial"/>
          <w:sz w:val="20"/>
          <w:szCs w:val="20"/>
        </w:rPr>
      </w:pPr>
      <w:r w:rsidRPr="009D01AE">
        <w:rPr>
          <w:rFonts w:ascii="Arial" w:hAnsi="Arial" w:cs="Arial"/>
          <w:sz w:val="20"/>
          <w:szCs w:val="20"/>
        </w:rPr>
        <w:t>5.</w:t>
      </w:r>
      <w:r w:rsidRPr="009D01AE">
        <w:rPr>
          <w:rFonts w:ascii="Arial" w:hAnsi="Arial" w:cs="Arial"/>
          <w:sz w:val="20"/>
          <w:szCs w:val="20"/>
        </w:rPr>
        <w:tab/>
        <w:t>Zdroj finančných prostriedkov</w:t>
      </w:r>
    </w:p>
    <w:p w:rsidR="00F024DF" w:rsidRPr="009D01AE" w:rsidRDefault="00F024DF" w:rsidP="00D759D8">
      <w:pPr>
        <w:tabs>
          <w:tab w:val="left" w:pos="567"/>
        </w:tabs>
        <w:rPr>
          <w:rFonts w:ascii="Arial" w:hAnsi="Arial" w:cs="Arial"/>
          <w:sz w:val="20"/>
          <w:szCs w:val="20"/>
        </w:rPr>
      </w:pPr>
      <w:r w:rsidRPr="009D01AE">
        <w:rPr>
          <w:rFonts w:ascii="Arial" w:hAnsi="Arial" w:cs="Arial"/>
          <w:sz w:val="20"/>
          <w:szCs w:val="20"/>
        </w:rPr>
        <w:t>6.</w:t>
      </w:r>
      <w:r w:rsidRPr="009D01AE">
        <w:rPr>
          <w:rFonts w:ascii="Arial" w:hAnsi="Arial" w:cs="Arial"/>
          <w:sz w:val="20"/>
          <w:szCs w:val="20"/>
        </w:rPr>
        <w:tab/>
        <w:t>Typ zmluvy</w:t>
      </w:r>
    </w:p>
    <w:p w:rsidR="00F024DF" w:rsidRPr="009D01AE" w:rsidRDefault="00F024DF" w:rsidP="00D759D8">
      <w:pPr>
        <w:tabs>
          <w:tab w:val="left" w:pos="567"/>
        </w:tabs>
        <w:rPr>
          <w:rFonts w:ascii="Arial" w:hAnsi="Arial" w:cs="Arial"/>
          <w:sz w:val="20"/>
          <w:szCs w:val="20"/>
        </w:rPr>
      </w:pPr>
      <w:r w:rsidRPr="009D01AE">
        <w:rPr>
          <w:rFonts w:ascii="Arial" w:hAnsi="Arial" w:cs="Arial"/>
          <w:sz w:val="20"/>
          <w:szCs w:val="20"/>
        </w:rPr>
        <w:t>7.</w:t>
      </w:r>
      <w:r w:rsidRPr="009D01AE">
        <w:rPr>
          <w:rFonts w:ascii="Arial" w:hAnsi="Arial" w:cs="Arial"/>
          <w:sz w:val="20"/>
          <w:szCs w:val="20"/>
        </w:rPr>
        <w:tab/>
      </w:r>
      <w:r w:rsidR="00F4339F" w:rsidRPr="009D01AE">
        <w:rPr>
          <w:rFonts w:ascii="Arial" w:hAnsi="Arial" w:cs="Arial"/>
          <w:sz w:val="20"/>
          <w:szCs w:val="20"/>
        </w:rPr>
        <w:t>Miesto a </w:t>
      </w:r>
      <w:r w:rsidR="0003161F" w:rsidRPr="009D01AE">
        <w:rPr>
          <w:rFonts w:ascii="Arial" w:hAnsi="Arial" w:cs="Arial"/>
          <w:sz w:val="20"/>
          <w:szCs w:val="20"/>
        </w:rPr>
        <w:t xml:space="preserve">termín </w:t>
      </w:r>
      <w:r w:rsidR="00D87876" w:rsidRPr="009D01AE">
        <w:rPr>
          <w:rFonts w:ascii="Arial" w:hAnsi="Arial" w:cs="Arial"/>
          <w:sz w:val="20"/>
          <w:szCs w:val="20"/>
        </w:rPr>
        <w:t>poskytnutia prác</w:t>
      </w:r>
    </w:p>
    <w:p w:rsidR="00365DC2" w:rsidRPr="009D01AE" w:rsidRDefault="00A95E29" w:rsidP="00D759D8">
      <w:pPr>
        <w:tabs>
          <w:tab w:val="left" w:pos="567"/>
        </w:tabs>
        <w:rPr>
          <w:rFonts w:ascii="Arial" w:hAnsi="Arial" w:cs="Arial"/>
          <w:sz w:val="20"/>
          <w:szCs w:val="20"/>
        </w:rPr>
      </w:pPr>
      <w:r w:rsidRPr="009D01AE">
        <w:rPr>
          <w:rFonts w:ascii="Arial" w:hAnsi="Arial" w:cs="Arial"/>
          <w:sz w:val="20"/>
          <w:szCs w:val="20"/>
        </w:rPr>
        <w:t>8.</w:t>
      </w:r>
      <w:r w:rsidR="00365DC2" w:rsidRPr="009D01AE">
        <w:rPr>
          <w:rFonts w:ascii="Arial" w:hAnsi="Arial" w:cs="Arial"/>
          <w:sz w:val="20"/>
          <w:szCs w:val="20"/>
        </w:rPr>
        <w:tab/>
        <w:t>H</w:t>
      </w:r>
      <w:r w:rsidR="00D17885" w:rsidRPr="009D01AE">
        <w:rPr>
          <w:rFonts w:ascii="Arial" w:hAnsi="Arial" w:cs="Arial"/>
          <w:sz w:val="20"/>
          <w:szCs w:val="20"/>
        </w:rPr>
        <w:t>ospodársky subjekt</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9</w:t>
      </w:r>
      <w:r w:rsidR="00F024DF" w:rsidRPr="009D01AE">
        <w:rPr>
          <w:rFonts w:ascii="Arial" w:hAnsi="Arial" w:cs="Arial"/>
          <w:sz w:val="20"/>
          <w:szCs w:val="20"/>
        </w:rPr>
        <w:t>.</w:t>
      </w:r>
      <w:r w:rsidR="00F024DF" w:rsidRPr="009D01AE">
        <w:rPr>
          <w:rFonts w:ascii="Arial" w:hAnsi="Arial" w:cs="Arial"/>
          <w:sz w:val="20"/>
          <w:szCs w:val="20"/>
        </w:rPr>
        <w:tab/>
        <w:t>Záujemca</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10</w:t>
      </w:r>
      <w:r w:rsidR="00D17885" w:rsidRPr="009D01AE">
        <w:rPr>
          <w:rFonts w:ascii="Arial" w:hAnsi="Arial" w:cs="Arial"/>
          <w:sz w:val="20"/>
          <w:szCs w:val="20"/>
        </w:rPr>
        <w:t>.</w:t>
      </w:r>
      <w:r w:rsidR="00F024DF" w:rsidRPr="009D01AE">
        <w:rPr>
          <w:rFonts w:ascii="Arial" w:hAnsi="Arial" w:cs="Arial"/>
          <w:sz w:val="20"/>
          <w:szCs w:val="20"/>
        </w:rPr>
        <w:tab/>
        <w:t>Uchádzač</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11</w:t>
      </w:r>
      <w:r w:rsidR="00F024DF" w:rsidRPr="009D01AE">
        <w:rPr>
          <w:rFonts w:ascii="Arial" w:hAnsi="Arial" w:cs="Arial"/>
          <w:sz w:val="20"/>
          <w:szCs w:val="20"/>
        </w:rPr>
        <w:t>.</w:t>
      </w:r>
      <w:r w:rsidR="00F024DF" w:rsidRPr="009D01AE">
        <w:rPr>
          <w:rFonts w:ascii="Arial" w:hAnsi="Arial" w:cs="Arial"/>
          <w:sz w:val="20"/>
          <w:szCs w:val="20"/>
        </w:rPr>
        <w:tab/>
        <w:t>Variantné riešenie</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12</w:t>
      </w:r>
      <w:r w:rsidR="00F024DF" w:rsidRPr="009D01AE">
        <w:rPr>
          <w:rFonts w:ascii="Arial" w:hAnsi="Arial" w:cs="Arial"/>
          <w:sz w:val="20"/>
          <w:szCs w:val="20"/>
        </w:rPr>
        <w:t>.</w:t>
      </w:r>
      <w:r w:rsidR="00F024DF" w:rsidRPr="009D01AE">
        <w:rPr>
          <w:rFonts w:ascii="Arial" w:hAnsi="Arial" w:cs="Arial"/>
          <w:sz w:val="20"/>
          <w:szCs w:val="20"/>
        </w:rPr>
        <w:tab/>
        <w:t>Platnosť ponuky</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13</w:t>
      </w:r>
      <w:r w:rsidR="00F024DF" w:rsidRPr="009D01AE">
        <w:rPr>
          <w:rFonts w:ascii="Arial" w:hAnsi="Arial" w:cs="Arial"/>
          <w:sz w:val="20"/>
          <w:szCs w:val="20"/>
        </w:rPr>
        <w:t>.</w:t>
      </w:r>
      <w:r w:rsidR="00F024DF" w:rsidRPr="009D01AE">
        <w:rPr>
          <w:rFonts w:ascii="Arial" w:hAnsi="Arial" w:cs="Arial"/>
          <w:sz w:val="20"/>
          <w:szCs w:val="20"/>
        </w:rPr>
        <w:tab/>
        <w:t>Náklady na ponuku</w:t>
      </w:r>
    </w:p>
    <w:p w:rsidR="00F024DF" w:rsidRPr="009D01AE" w:rsidRDefault="00F024DF" w:rsidP="00D759D8">
      <w:pPr>
        <w:tabs>
          <w:tab w:val="left" w:pos="567"/>
        </w:tabs>
        <w:rPr>
          <w:rFonts w:ascii="Arial" w:hAnsi="Arial" w:cs="Arial"/>
          <w:sz w:val="20"/>
          <w:szCs w:val="20"/>
        </w:rPr>
      </w:pPr>
      <w:r w:rsidRPr="009D01AE">
        <w:rPr>
          <w:rFonts w:ascii="Arial" w:hAnsi="Arial" w:cs="Arial"/>
          <w:sz w:val="20"/>
          <w:szCs w:val="20"/>
        </w:rPr>
        <w:t>1</w:t>
      </w:r>
      <w:r w:rsidR="00A95E29" w:rsidRPr="009D01AE">
        <w:rPr>
          <w:rFonts w:ascii="Arial" w:hAnsi="Arial" w:cs="Arial"/>
          <w:sz w:val="20"/>
          <w:szCs w:val="20"/>
        </w:rPr>
        <w:t>4</w:t>
      </w:r>
      <w:r w:rsidRPr="009D01AE">
        <w:rPr>
          <w:rFonts w:ascii="Arial" w:hAnsi="Arial" w:cs="Arial"/>
          <w:sz w:val="20"/>
          <w:szCs w:val="20"/>
        </w:rPr>
        <w:t>.</w:t>
      </w:r>
      <w:r w:rsidRPr="009D01AE">
        <w:rPr>
          <w:rFonts w:ascii="Arial" w:hAnsi="Arial" w:cs="Arial"/>
          <w:sz w:val="20"/>
          <w:szCs w:val="20"/>
        </w:rPr>
        <w:tab/>
        <w:t>Časový harmonogram</w:t>
      </w:r>
      <w:r w:rsidRPr="009D01AE">
        <w:rPr>
          <w:rFonts w:ascii="Arial" w:hAnsi="Arial" w:cs="Arial"/>
          <w:sz w:val="20"/>
          <w:szCs w:val="20"/>
        </w:rPr>
        <w:tab/>
      </w:r>
    </w:p>
    <w:p w:rsidR="00F024DF" w:rsidRPr="009D01AE" w:rsidRDefault="00F024DF" w:rsidP="00D759D8">
      <w:pPr>
        <w:rPr>
          <w:rFonts w:ascii="Arial" w:hAnsi="Arial" w:cs="Arial"/>
          <w:sz w:val="20"/>
          <w:szCs w:val="20"/>
        </w:rPr>
      </w:pPr>
    </w:p>
    <w:p w:rsidR="00F024DF" w:rsidRPr="009D01AE" w:rsidRDefault="00F024DF" w:rsidP="00D759D8">
      <w:pPr>
        <w:jc w:val="center"/>
        <w:rPr>
          <w:rFonts w:ascii="Arial" w:hAnsi="Arial" w:cs="Arial"/>
          <w:b/>
          <w:sz w:val="20"/>
          <w:szCs w:val="20"/>
        </w:rPr>
      </w:pPr>
      <w:r w:rsidRPr="009D01AE">
        <w:rPr>
          <w:rFonts w:ascii="Arial" w:hAnsi="Arial" w:cs="Arial"/>
          <w:b/>
          <w:sz w:val="20"/>
          <w:szCs w:val="20"/>
        </w:rPr>
        <w:t>Časť II.</w:t>
      </w:r>
    </w:p>
    <w:p w:rsidR="00F024DF" w:rsidRPr="009D01AE" w:rsidRDefault="00F024DF" w:rsidP="00D759D8">
      <w:pPr>
        <w:spacing w:after="120"/>
        <w:jc w:val="center"/>
        <w:rPr>
          <w:rFonts w:ascii="Arial" w:hAnsi="Arial" w:cs="Arial"/>
          <w:b/>
          <w:sz w:val="20"/>
          <w:szCs w:val="20"/>
        </w:rPr>
      </w:pPr>
      <w:r w:rsidRPr="009D01AE">
        <w:rPr>
          <w:rFonts w:ascii="Arial" w:hAnsi="Arial" w:cs="Arial"/>
          <w:b/>
          <w:sz w:val="20"/>
          <w:szCs w:val="20"/>
        </w:rPr>
        <w:t>Komunikácia a vysvetľovanie</w:t>
      </w:r>
    </w:p>
    <w:p w:rsidR="00F024DF" w:rsidRPr="009D01AE" w:rsidRDefault="00F024DF" w:rsidP="00D759D8">
      <w:pPr>
        <w:tabs>
          <w:tab w:val="left" w:pos="567"/>
        </w:tabs>
        <w:rPr>
          <w:rFonts w:ascii="Arial" w:hAnsi="Arial" w:cs="Arial"/>
          <w:sz w:val="20"/>
          <w:szCs w:val="20"/>
        </w:rPr>
      </w:pPr>
      <w:r w:rsidRPr="009D01AE">
        <w:rPr>
          <w:rFonts w:ascii="Arial" w:hAnsi="Arial" w:cs="Arial"/>
          <w:sz w:val="20"/>
          <w:szCs w:val="20"/>
        </w:rPr>
        <w:t>1</w:t>
      </w:r>
      <w:r w:rsidR="00A95E29" w:rsidRPr="009D01AE">
        <w:rPr>
          <w:rFonts w:ascii="Arial" w:hAnsi="Arial" w:cs="Arial"/>
          <w:sz w:val="20"/>
          <w:szCs w:val="20"/>
        </w:rPr>
        <w:t>5</w:t>
      </w:r>
      <w:r w:rsidRPr="009D01AE">
        <w:rPr>
          <w:rFonts w:ascii="Arial" w:hAnsi="Arial" w:cs="Arial"/>
          <w:sz w:val="20"/>
          <w:szCs w:val="20"/>
        </w:rPr>
        <w:t>.</w:t>
      </w:r>
      <w:r w:rsidRPr="009D01AE">
        <w:rPr>
          <w:rFonts w:ascii="Arial" w:hAnsi="Arial" w:cs="Arial"/>
          <w:sz w:val="20"/>
          <w:szCs w:val="20"/>
        </w:rPr>
        <w:tab/>
        <w:t>Komunikácia medzi verejným obstarávateľom a</w:t>
      </w:r>
      <w:r w:rsidR="00361A2C" w:rsidRPr="009D01AE">
        <w:rPr>
          <w:rFonts w:ascii="Arial" w:hAnsi="Arial" w:cs="Arial"/>
          <w:sz w:val="20"/>
          <w:szCs w:val="20"/>
        </w:rPr>
        <w:t> </w:t>
      </w:r>
      <w:r w:rsidRPr="009D01AE">
        <w:rPr>
          <w:rFonts w:ascii="Arial" w:hAnsi="Arial" w:cs="Arial"/>
          <w:sz w:val="20"/>
          <w:szCs w:val="20"/>
        </w:rPr>
        <w:t>záujemcami</w:t>
      </w:r>
      <w:r w:rsidR="00361A2C" w:rsidRPr="009D01AE">
        <w:rPr>
          <w:rFonts w:ascii="Arial" w:hAnsi="Arial" w:cs="Arial"/>
          <w:sz w:val="20"/>
          <w:szCs w:val="20"/>
        </w:rPr>
        <w:t xml:space="preserve"> </w:t>
      </w:r>
      <w:r w:rsidRPr="009D01AE">
        <w:rPr>
          <w:rFonts w:ascii="Arial" w:hAnsi="Arial" w:cs="Arial"/>
          <w:sz w:val="20"/>
          <w:szCs w:val="20"/>
        </w:rPr>
        <w:t>/</w:t>
      </w:r>
      <w:r w:rsidR="00361A2C" w:rsidRPr="009D01AE">
        <w:rPr>
          <w:rFonts w:ascii="Arial" w:hAnsi="Arial" w:cs="Arial"/>
          <w:sz w:val="20"/>
          <w:szCs w:val="20"/>
        </w:rPr>
        <w:t xml:space="preserve"> </w:t>
      </w:r>
      <w:r w:rsidRPr="009D01AE">
        <w:rPr>
          <w:rFonts w:ascii="Arial" w:hAnsi="Arial" w:cs="Arial"/>
          <w:sz w:val="20"/>
          <w:szCs w:val="20"/>
        </w:rPr>
        <w:t>uchádzačmi</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16</w:t>
      </w:r>
      <w:r w:rsidR="00F024DF" w:rsidRPr="009D01AE">
        <w:rPr>
          <w:rFonts w:ascii="Arial" w:hAnsi="Arial" w:cs="Arial"/>
          <w:sz w:val="20"/>
          <w:szCs w:val="20"/>
        </w:rPr>
        <w:t>.</w:t>
      </w:r>
      <w:r w:rsidR="00F024DF" w:rsidRPr="009D01AE">
        <w:rPr>
          <w:rFonts w:ascii="Arial" w:hAnsi="Arial" w:cs="Arial"/>
          <w:sz w:val="20"/>
          <w:szCs w:val="20"/>
        </w:rPr>
        <w:tab/>
      </w:r>
      <w:r w:rsidR="00ED28EC" w:rsidRPr="009D01AE">
        <w:rPr>
          <w:rFonts w:ascii="Arial" w:hAnsi="Arial" w:cs="Arial"/>
          <w:sz w:val="20"/>
          <w:szCs w:val="20"/>
        </w:rPr>
        <w:t>Vysvetlenie informácií</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17</w:t>
      </w:r>
      <w:r w:rsidR="00F024DF" w:rsidRPr="009D01AE">
        <w:rPr>
          <w:rFonts w:ascii="Arial" w:hAnsi="Arial" w:cs="Arial"/>
          <w:sz w:val="20"/>
          <w:szCs w:val="20"/>
        </w:rPr>
        <w:t>.</w:t>
      </w:r>
      <w:r w:rsidR="00F024DF" w:rsidRPr="009D01AE">
        <w:rPr>
          <w:rFonts w:ascii="Arial" w:hAnsi="Arial" w:cs="Arial"/>
          <w:sz w:val="20"/>
          <w:szCs w:val="20"/>
        </w:rPr>
        <w:tab/>
        <w:t xml:space="preserve">Obhliadka miesta plnenia zmluvy </w:t>
      </w:r>
    </w:p>
    <w:p w:rsidR="00F024DF" w:rsidRPr="009D01AE" w:rsidRDefault="00F024DF" w:rsidP="00D759D8">
      <w:pPr>
        <w:rPr>
          <w:rFonts w:ascii="Arial" w:hAnsi="Arial" w:cs="Arial"/>
          <w:sz w:val="20"/>
          <w:szCs w:val="20"/>
        </w:rPr>
      </w:pPr>
    </w:p>
    <w:p w:rsidR="00F024DF" w:rsidRPr="009D01AE" w:rsidRDefault="00F024DF" w:rsidP="00D759D8">
      <w:pPr>
        <w:jc w:val="center"/>
        <w:rPr>
          <w:rFonts w:ascii="Arial" w:hAnsi="Arial" w:cs="Arial"/>
          <w:b/>
          <w:sz w:val="20"/>
          <w:szCs w:val="20"/>
        </w:rPr>
      </w:pPr>
      <w:r w:rsidRPr="009D01AE">
        <w:rPr>
          <w:rFonts w:ascii="Arial" w:hAnsi="Arial" w:cs="Arial"/>
          <w:b/>
          <w:sz w:val="20"/>
          <w:szCs w:val="20"/>
        </w:rPr>
        <w:t>Časť III.</w:t>
      </w:r>
    </w:p>
    <w:p w:rsidR="00F024DF" w:rsidRPr="009D01AE" w:rsidRDefault="00F024DF" w:rsidP="00D759D8">
      <w:pPr>
        <w:spacing w:after="120"/>
        <w:jc w:val="center"/>
        <w:rPr>
          <w:rFonts w:ascii="Arial" w:hAnsi="Arial" w:cs="Arial"/>
          <w:b/>
          <w:sz w:val="20"/>
          <w:szCs w:val="20"/>
        </w:rPr>
      </w:pPr>
      <w:r w:rsidRPr="009D01AE">
        <w:rPr>
          <w:rFonts w:ascii="Arial" w:hAnsi="Arial" w:cs="Arial"/>
          <w:b/>
          <w:sz w:val="20"/>
          <w:szCs w:val="20"/>
        </w:rPr>
        <w:t>Príprava ponuky</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18</w:t>
      </w:r>
      <w:r w:rsidR="00F024DF" w:rsidRPr="009D01AE">
        <w:rPr>
          <w:rFonts w:ascii="Arial" w:hAnsi="Arial" w:cs="Arial"/>
          <w:sz w:val="20"/>
          <w:szCs w:val="20"/>
        </w:rPr>
        <w:t>.</w:t>
      </w:r>
      <w:r w:rsidR="00F024DF" w:rsidRPr="009D01AE">
        <w:rPr>
          <w:rFonts w:ascii="Arial" w:hAnsi="Arial" w:cs="Arial"/>
          <w:sz w:val="20"/>
          <w:szCs w:val="20"/>
        </w:rPr>
        <w:tab/>
        <w:t>Jazyk ponuky</w:t>
      </w:r>
    </w:p>
    <w:p w:rsidR="00F024DF" w:rsidRPr="009D01AE" w:rsidRDefault="00F024DF" w:rsidP="00D759D8">
      <w:pPr>
        <w:tabs>
          <w:tab w:val="left" w:pos="567"/>
        </w:tabs>
        <w:rPr>
          <w:rFonts w:ascii="Arial" w:hAnsi="Arial" w:cs="Arial"/>
          <w:sz w:val="20"/>
          <w:szCs w:val="20"/>
        </w:rPr>
      </w:pPr>
      <w:r w:rsidRPr="009D01AE">
        <w:rPr>
          <w:rFonts w:ascii="Arial" w:hAnsi="Arial" w:cs="Arial"/>
          <w:sz w:val="20"/>
          <w:szCs w:val="20"/>
        </w:rPr>
        <w:t>1</w:t>
      </w:r>
      <w:r w:rsidR="00A95E29" w:rsidRPr="009D01AE">
        <w:rPr>
          <w:rFonts w:ascii="Arial" w:hAnsi="Arial" w:cs="Arial"/>
          <w:sz w:val="20"/>
          <w:szCs w:val="20"/>
        </w:rPr>
        <w:t>9</w:t>
      </w:r>
      <w:r w:rsidRPr="009D01AE">
        <w:rPr>
          <w:rFonts w:ascii="Arial" w:hAnsi="Arial" w:cs="Arial"/>
          <w:sz w:val="20"/>
          <w:szCs w:val="20"/>
        </w:rPr>
        <w:t>.</w:t>
      </w:r>
      <w:r w:rsidRPr="009D01AE">
        <w:rPr>
          <w:rFonts w:ascii="Arial" w:hAnsi="Arial" w:cs="Arial"/>
          <w:sz w:val="20"/>
          <w:szCs w:val="20"/>
        </w:rPr>
        <w:tab/>
        <w:t>Obsah a vyhotovenie ponuky</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20</w:t>
      </w:r>
      <w:r w:rsidR="00F024DF" w:rsidRPr="009D01AE">
        <w:rPr>
          <w:rFonts w:ascii="Arial" w:hAnsi="Arial" w:cs="Arial"/>
          <w:sz w:val="20"/>
          <w:szCs w:val="20"/>
        </w:rPr>
        <w:t>.</w:t>
      </w:r>
      <w:r w:rsidR="00F024DF" w:rsidRPr="009D01AE">
        <w:rPr>
          <w:rFonts w:ascii="Arial" w:hAnsi="Arial" w:cs="Arial"/>
          <w:sz w:val="20"/>
          <w:szCs w:val="20"/>
        </w:rPr>
        <w:tab/>
        <w:t>Zábezpeka</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21</w:t>
      </w:r>
      <w:r w:rsidR="00F024DF" w:rsidRPr="009D01AE">
        <w:rPr>
          <w:rFonts w:ascii="Arial" w:hAnsi="Arial" w:cs="Arial"/>
          <w:sz w:val="20"/>
          <w:szCs w:val="20"/>
        </w:rPr>
        <w:t>.</w:t>
      </w:r>
      <w:r w:rsidR="00F024DF" w:rsidRPr="009D01AE">
        <w:rPr>
          <w:rFonts w:ascii="Arial" w:hAnsi="Arial" w:cs="Arial"/>
          <w:sz w:val="20"/>
          <w:szCs w:val="20"/>
        </w:rPr>
        <w:tab/>
        <w:t>Mena a ceny uvádzané v ponuke</w:t>
      </w:r>
    </w:p>
    <w:p w:rsidR="00F024DF" w:rsidRPr="009D01AE" w:rsidRDefault="00F024DF" w:rsidP="00D759D8">
      <w:pPr>
        <w:rPr>
          <w:rFonts w:ascii="Arial" w:hAnsi="Arial" w:cs="Arial"/>
          <w:sz w:val="20"/>
          <w:szCs w:val="20"/>
        </w:rPr>
      </w:pPr>
    </w:p>
    <w:p w:rsidR="00F024DF" w:rsidRPr="009D01AE" w:rsidRDefault="00F024DF" w:rsidP="00D759D8">
      <w:pPr>
        <w:jc w:val="center"/>
        <w:rPr>
          <w:rFonts w:ascii="Arial" w:hAnsi="Arial" w:cs="Arial"/>
          <w:b/>
          <w:sz w:val="20"/>
          <w:szCs w:val="20"/>
        </w:rPr>
      </w:pPr>
      <w:r w:rsidRPr="009D01AE">
        <w:rPr>
          <w:rFonts w:ascii="Arial" w:hAnsi="Arial" w:cs="Arial"/>
          <w:b/>
          <w:sz w:val="20"/>
          <w:szCs w:val="20"/>
        </w:rPr>
        <w:t>Časť IV.</w:t>
      </w:r>
    </w:p>
    <w:p w:rsidR="00F024DF" w:rsidRPr="009D01AE" w:rsidRDefault="00F024DF" w:rsidP="00D759D8">
      <w:pPr>
        <w:spacing w:after="120"/>
        <w:jc w:val="center"/>
        <w:rPr>
          <w:rFonts w:ascii="Arial" w:hAnsi="Arial" w:cs="Arial"/>
          <w:b/>
          <w:sz w:val="20"/>
          <w:szCs w:val="20"/>
        </w:rPr>
      </w:pPr>
      <w:r w:rsidRPr="009D01AE">
        <w:rPr>
          <w:rFonts w:ascii="Arial" w:hAnsi="Arial" w:cs="Arial"/>
          <w:b/>
          <w:sz w:val="20"/>
          <w:szCs w:val="20"/>
        </w:rPr>
        <w:t>Predkladanie ponúk</w:t>
      </w:r>
    </w:p>
    <w:p w:rsidR="00DF440E" w:rsidRPr="009D01AE" w:rsidRDefault="00A95E29" w:rsidP="00D759D8">
      <w:pPr>
        <w:tabs>
          <w:tab w:val="left" w:pos="567"/>
        </w:tabs>
        <w:rPr>
          <w:rFonts w:ascii="Arial" w:hAnsi="Arial" w:cs="Arial"/>
          <w:sz w:val="20"/>
          <w:szCs w:val="20"/>
        </w:rPr>
      </w:pPr>
      <w:r w:rsidRPr="009D01AE">
        <w:rPr>
          <w:rFonts w:ascii="Arial" w:hAnsi="Arial" w:cs="Arial"/>
          <w:sz w:val="20"/>
          <w:szCs w:val="20"/>
        </w:rPr>
        <w:t>22</w:t>
      </w:r>
      <w:r w:rsidR="00DF440E" w:rsidRPr="009D01AE">
        <w:rPr>
          <w:rFonts w:ascii="Arial" w:hAnsi="Arial" w:cs="Arial"/>
          <w:sz w:val="20"/>
          <w:szCs w:val="20"/>
        </w:rPr>
        <w:t>.</w:t>
      </w:r>
      <w:r w:rsidR="00DF440E" w:rsidRPr="009D01AE">
        <w:rPr>
          <w:rFonts w:ascii="Arial" w:hAnsi="Arial" w:cs="Arial"/>
          <w:sz w:val="20"/>
          <w:szCs w:val="20"/>
        </w:rPr>
        <w:tab/>
        <w:t>Predkladanie pon</w:t>
      </w:r>
      <w:r w:rsidR="00AB55AB" w:rsidRPr="009D01AE">
        <w:rPr>
          <w:rFonts w:ascii="Arial" w:hAnsi="Arial" w:cs="Arial"/>
          <w:sz w:val="20"/>
          <w:szCs w:val="20"/>
        </w:rPr>
        <w:t>úk</w:t>
      </w:r>
    </w:p>
    <w:p w:rsidR="00F024DF" w:rsidRPr="009D01AE" w:rsidRDefault="00F024DF" w:rsidP="00D759D8">
      <w:pPr>
        <w:tabs>
          <w:tab w:val="left" w:pos="567"/>
        </w:tabs>
        <w:rPr>
          <w:rFonts w:ascii="Arial" w:hAnsi="Arial" w:cs="Arial"/>
          <w:sz w:val="20"/>
          <w:szCs w:val="20"/>
        </w:rPr>
      </w:pPr>
      <w:r w:rsidRPr="00056BBF">
        <w:rPr>
          <w:rFonts w:ascii="Arial" w:hAnsi="Arial" w:cs="Arial"/>
          <w:sz w:val="20"/>
          <w:szCs w:val="20"/>
          <w:highlight w:val="yellow"/>
        </w:rPr>
        <w:t>2</w:t>
      </w:r>
      <w:r w:rsidR="00A95E29" w:rsidRPr="00056BBF">
        <w:rPr>
          <w:rFonts w:ascii="Arial" w:hAnsi="Arial" w:cs="Arial"/>
          <w:sz w:val="20"/>
          <w:szCs w:val="20"/>
          <w:highlight w:val="yellow"/>
        </w:rPr>
        <w:t>3</w:t>
      </w:r>
      <w:r w:rsidRPr="00056BBF">
        <w:rPr>
          <w:rFonts w:ascii="Arial" w:hAnsi="Arial" w:cs="Arial"/>
          <w:sz w:val="20"/>
          <w:szCs w:val="20"/>
          <w:highlight w:val="yellow"/>
        </w:rPr>
        <w:t>.</w:t>
      </w:r>
      <w:r w:rsidRPr="00056BBF">
        <w:rPr>
          <w:rFonts w:ascii="Arial" w:hAnsi="Arial" w:cs="Arial"/>
          <w:sz w:val="20"/>
          <w:szCs w:val="20"/>
          <w:highlight w:val="yellow"/>
        </w:rPr>
        <w:tab/>
      </w:r>
      <w:r w:rsidR="00056BBF" w:rsidRPr="00056BBF">
        <w:rPr>
          <w:rFonts w:ascii="Arial" w:hAnsi="Arial" w:cs="Arial"/>
          <w:sz w:val="20"/>
          <w:szCs w:val="20"/>
          <w:highlight w:val="yellow"/>
        </w:rPr>
        <w:t>Registrácia a autentifikácia uchádzača</w:t>
      </w:r>
      <w:r w:rsidR="00056BBF">
        <w:rPr>
          <w:rFonts w:ascii="Arial" w:hAnsi="Arial" w:cs="Arial"/>
          <w:sz w:val="20"/>
          <w:szCs w:val="20"/>
        </w:rPr>
        <w:t xml:space="preserve"> </w:t>
      </w:r>
      <w:del w:id="0" w:author="Záhorec Andrej" w:date="2018-10-29T13:43:00Z">
        <w:r w:rsidR="00056BBF" w:rsidRPr="009D01AE" w:rsidDel="0007253B">
          <w:rPr>
            <w:rFonts w:ascii="Arial" w:hAnsi="Arial" w:cs="Arial"/>
            <w:sz w:val="20"/>
            <w:szCs w:val="20"/>
          </w:rPr>
          <w:delText>Označenie obalu ponuky</w:delText>
        </w:r>
      </w:del>
    </w:p>
    <w:p w:rsidR="00F024DF" w:rsidRPr="009D01AE" w:rsidRDefault="00F024DF" w:rsidP="00D759D8">
      <w:pPr>
        <w:tabs>
          <w:tab w:val="left" w:pos="567"/>
        </w:tabs>
        <w:rPr>
          <w:rFonts w:ascii="Arial" w:hAnsi="Arial" w:cs="Arial"/>
          <w:sz w:val="20"/>
          <w:szCs w:val="20"/>
        </w:rPr>
      </w:pPr>
      <w:r w:rsidRPr="009D01AE">
        <w:rPr>
          <w:rFonts w:ascii="Arial" w:hAnsi="Arial" w:cs="Arial"/>
          <w:sz w:val="20"/>
          <w:szCs w:val="20"/>
        </w:rPr>
        <w:t>2</w:t>
      </w:r>
      <w:r w:rsidR="00A95E29" w:rsidRPr="009D01AE">
        <w:rPr>
          <w:rFonts w:ascii="Arial" w:hAnsi="Arial" w:cs="Arial"/>
          <w:sz w:val="20"/>
          <w:szCs w:val="20"/>
        </w:rPr>
        <w:t>4</w:t>
      </w:r>
      <w:r w:rsidRPr="009D01AE">
        <w:rPr>
          <w:rFonts w:ascii="Arial" w:hAnsi="Arial" w:cs="Arial"/>
          <w:sz w:val="20"/>
          <w:szCs w:val="20"/>
        </w:rPr>
        <w:t>.</w:t>
      </w:r>
      <w:r w:rsidRPr="009D01AE">
        <w:rPr>
          <w:rFonts w:ascii="Arial" w:hAnsi="Arial" w:cs="Arial"/>
          <w:sz w:val="20"/>
          <w:szCs w:val="20"/>
        </w:rPr>
        <w:tab/>
        <w:t>Miesto a lehota na predkladanie ponúk a oprávnení uchádzači</w:t>
      </w:r>
    </w:p>
    <w:p w:rsidR="00F024DF" w:rsidRPr="009D01AE" w:rsidRDefault="00F024DF" w:rsidP="00D759D8">
      <w:pPr>
        <w:tabs>
          <w:tab w:val="left" w:pos="567"/>
        </w:tabs>
        <w:rPr>
          <w:rFonts w:ascii="Arial" w:hAnsi="Arial" w:cs="Arial"/>
          <w:sz w:val="20"/>
          <w:szCs w:val="20"/>
        </w:rPr>
      </w:pPr>
      <w:r w:rsidRPr="009D01AE">
        <w:rPr>
          <w:rFonts w:ascii="Arial" w:hAnsi="Arial" w:cs="Arial"/>
          <w:sz w:val="20"/>
          <w:szCs w:val="20"/>
        </w:rPr>
        <w:t>2</w:t>
      </w:r>
      <w:r w:rsidR="00A95E29" w:rsidRPr="009D01AE">
        <w:rPr>
          <w:rFonts w:ascii="Arial" w:hAnsi="Arial" w:cs="Arial"/>
          <w:sz w:val="20"/>
          <w:szCs w:val="20"/>
        </w:rPr>
        <w:t>5</w:t>
      </w:r>
      <w:r w:rsidRPr="009D01AE">
        <w:rPr>
          <w:rFonts w:ascii="Arial" w:hAnsi="Arial" w:cs="Arial"/>
          <w:sz w:val="20"/>
          <w:szCs w:val="20"/>
        </w:rPr>
        <w:t>.</w:t>
      </w:r>
      <w:r w:rsidRPr="009D01AE">
        <w:rPr>
          <w:rFonts w:ascii="Arial" w:hAnsi="Arial" w:cs="Arial"/>
          <w:sz w:val="20"/>
          <w:szCs w:val="20"/>
        </w:rPr>
        <w:tab/>
        <w:t>Doplnenie, zmena a</w:t>
      </w:r>
      <w:r w:rsidR="00DF440E" w:rsidRPr="009D01AE">
        <w:rPr>
          <w:rFonts w:ascii="Arial" w:hAnsi="Arial" w:cs="Arial"/>
          <w:sz w:val="20"/>
          <w:szCs w:val="20"/>
        </w:rPr>
        <w:t> </w:t>
      </w:r>
      <w:r w:rsidR="00AB55AB" w:rsidRPr="009D01AE">
        <w:rPr>
          <w:rFonts w:ascii="Arial" w:hAnsi="Arial" w:cs="Arial"/>
          <w:sz w:val="20"/>
          <w:szCs w:val="20"/>
        </w:rPr>
        <w:t>odvolanie</w:t>
      </w:r>
      <w:r w:rsidRPr="009D01AE">
        <w:rPr>
          <w:rFonts w:ascii="Arial" w:hAnsi="Arial" w:cs="Arial"/>
          <w:sz w:val="20"/>
          <w:szCs w:val="20"/>
        </w:rPr>
        <w:t xml:space="preserve"> ponuky</w:t>
      </w:r>
      <w:r w:rsidRPr="009D01AE">
        <w:rPr>
          <w:rFonts w:ascii="Arial" w:hAnsi="Arial" w:cs="Arial"/>
          <w:sz w:val="20"/>
          <w:szCs w:val="20"/>
        </w:rPr>
        <w:tab/>
      </w:r>
    </w:p>
    <w:p w:rsidR="00F024DF" w:rsidRPr="009D01AE" w:rsidRDefault="00F024DF" w:rsidP="00D759D8">
      <w:pPr>
        <w:rPr>
          <w:rFonts w:ascii="Arial" w:hAnsi="Arial" w:cs="Arial"/>
          <w:sz w:val="20"/>
          <w:szCs w:val="20"/>
        </w:rPr>
      </w:pPr>
    </w:p>
    <w:p w:rsidR="00F024DF" w:rsidRPr="009D01AE" w:rsidRDefault="00F024DF" w:rsidP="00D759D8">
      <w:pPr>
        <w:jc w:val="center"/>
        <w:rPr>
          <w:rFonts w:ascii="Arial" w:hAnsi="Arial" w:cs="Arial"/>
          <w:b/>
          <w:sz w:val="20"/>
          <w:szCs w:val="20"/>
        </w:rPr>
      </w:pPr>
      <w:r w:rsidRPr="009D01AE">
        <w:rPr>
          <w:rFonts w:ascii="Arial" w:hAnsi="Arial" w:cs="Arial"/>
          <w:b/>
          <w:sz w:val="20"/>
          <w:szCs w:val="20"/>
        </w:rPr>
        <w:t>Časť V.</w:t>
      </w:r>
    </w:p>
    <w:p w:rsidR="00F024DF" w:rsidRPr="009D01AE" w:rsidRDefault="00F024DF" w:rsidP="00D759D8">
      <w:pPr>
        <w:spacing w:after="120"/>
        <w:jc w:val="center"/>
        <w:rPr>
          <w:rFonts w:ascii="Arial" w:hAnsi="Arial" w:cs="Arial"/>
          <w:b/>
          <w:sz w:val="20"/>
          <w:szCs w:val="20"/>
        </w:rPr>
      </w:pPr>
      <w:r w:rsidRPr="009D01AE">
        <w:rPr>
          <w:rFonts w:ascii="Arial" w:hAnsi="Arial" w:cs="Arial"/>
          <w:b/>
          <w:sz w:val="20"/>
          <w:szCs w:val="20"/>
        </w:rPr>
        <w:t>Otváranie a vyhodnotenie ponúk</w:t>
      </w:r>
    </w:p>
    <w:p w:rsidR="00F024DF" w:rsidRPr="009D01AE" w:rsidRDefault="00F024DF" w:rsidP="00D759D8">
      <w:pPr>
        <w:tabs>
          <w:tab w:val="left" w:pos="567"/>
        </w:tabs>
        <w:rPr>
          <w:rFonts w:ascii="Arial" w:hAnsi="Arial" w:cs="Arial"/>
          <w:sz w:val="20"/>
          <w:szCs w:val="20"/>
        </w:rPr>
      </w:pPr>
      <w:r w:rsidRPr="009D01AE">
        <w:rPr>
          <w:rFonts w:ascii="Arial" w:hAnsi="Arial" w:cs="Arial"/>
          <w:sz w:val="20"/>
          <w:szCs w:val="20"/>
        </w:rPr>
        <w:t>2</w:t>
      </w:r>
      <w:r w:rsidR="00A95E29" w:rsidRPr="009D01AE">
        <w:rPr>
          <w:rFonts w:ascii="Arial" w:hAnsi="Arial" w:cs="Arial"/>
          <w:sz w:val="20"/>
          <w:szCs w:val="20"/>
        </w:rPr>
        <w:t>6</w:t>
      </w:r>
      <w:r w:rsidRPr="009D01AE">
        <w:rPr>
          <w:rFonts w:ascii="Arial" w:hAnsi="Arial" w:cs="Arial"/>
          <w:sz w:val="20"/>
          <w:szCs w:val="20"/>
        </w:rPr>
        <w:t>.</w:t>
      </w:r>
      <w:r w:rsidRPr="009D01AE">
        <w:rPr>
          <w:rFonts w:ascii="Arial" w:hAnsi="Arial" w:cs="Arial"/>
          <w:sz w:val="20"/>
          <w:szCs w:val="20"/>
        </w:rPr>
        <w:tab/>
        <w:t>Otváranie ponúk</w:t>
      </w:r>
    </w:p>
    <w:p w:rsidR="003D491A" w:rsidRPr="009D01AE" w:rsidRDefault="003D491A" w:rsidP="00D759D8">
      <w:pPr>
        <w:tabs>
          <w:tab w:val="left" w:pos="567"/>
          <w:tab w:val="left" w:pos="1440"/>
        </w:tabs>
        <w:rPr>
          <w:rFonts w:ascii="Arial" w:hAnsi="Arial" w:cs="Arial"/>
          <w:sz w:val="20"/>
          <w:szCs w:val="20"/>
        </w:rPr>
      </w:pPr>
      <w:r w:rsidRPr="009D01AE">
        <w:rPr>
          <w:rFonts w:ascii="Arial" w:hAnsi="Arial" w:cs="Arial"/>
          <w:sz w:val="20"/>
          <w:szCs w:val="20"/>
        </w:rPr>
        <w:t>27.</w:t>
      </w:r>
      <w:r w:rsidRPr="009D01AE">
        <w:rPr>
          <w:rFonts w:ascii="Arial" w:hAnsi="Arial" w:cs="Arial"/>
          <w:sz w:val="20"/>
          <w:szCs w:val="20"/>
        </w:rPr>
        <w:tab/>
        <w:t>Vyhodnocovanie ponúk</w:t>
      </w:r>
    </w:p>
    <w:p w:rsidR="00387510" w:rsidRPr="009D01AE" w:rsidRDefault="00A95E29" w:rsidP="00D759D8">
      <w:pPr>
        <w:tabs>
          <w:tab w:val="left" w:pos="567"/>
        </w:tabs>
        <w:rPr>
          <w:rFonts w:ascii="Arial" w:hAnsi="Arial" w:cs="Arial"/>
          <w:sz w:val="20"/>
          <w:szCs w:val="20"/>
        </w:rPr>
      </w:pPr>
      <w:r w:rsidRPr="009D01AE">
        <w:rPr>
          <w:rFonts w:ascii="Arial" w:hAnsi="Arial" w:cs="Arial"/>
          <w:sz w:val="20"/>
          <w:szCs w:val="20"/>
        </w:rPr>
        <w:t>2</w:t>
      </w:r>
      <w:r w:rsidR="003D491A" w:rsidRPr="009D01AE">
        <w:rPr>
          <w:rFonts w:ascii="Arial" w:hAnsi="Arial" w:cs="Arial"/>
          <w:sz w:val="20"/>
          <w:szCs w:val="20"/>
        </w:rPr>
        <w:t>8</w:t>
      </w:r>
      <w:r w:rsidR="00387510" w:rsidRPr="009D01AE">
        <w:rPr>
          <w:rFonts w:ascii="Arial" w:hAnsi="Arial" w:cs="Arial"/>
          <w:sz w:val="20"/>
          <w:szCs w:val="20"/>
        </w:rPr>
        <w:t>.</w:t>
      </w:r>
      <w:r w:rsidR="00387510" w:rsidRPr="009D01AE">
        <w:rPr>
          <w:rFonts w:ascii="Arial" w:hAnsi="Arial" w:cs="Arial"/>
          <w:sz w:val="20"/>
          <w:szCs w:val="20"/>
        </w:rPr>
        <w:tab/>
      </w:r>
      <w:r w:rsidR="00BA3F99" w:rsidRPr="009D01AE">
        <w:rPr>
          <w:rFonts w:ascii="Arial" w:hAnsi="Arial" w:cs="Arial"/>
          <w:sz w:val="20"/>
          <w:szCs w:val="20"/>
        </w:rPr>
        <w:t>Vyhodnotenie splnenia podmienok účasti uchádzačov</w:t>
      </w:r>
    </w:p>
    <w:p w:rsidR="00F024DF" w:rsidRPr="009D01AE" w:rsidRDefault="003D491A" w:rsidP="00D759D8">
      <w:pPr>
        <w:tabs>
          <w:tab w:val="left" w:pos="567"/>
        </w:tabs>
        <w:rPr>
          <w:rFonts w:ascii="Arial" w:hAnsi="Arial" w:cs="Arial"/>
          <w:sz w:val="20"/>
          <w:szCs w:val="20"/>
        </w:rPr>
      </w:pPr>
      <w:r w:rsidRPr="009D01AE">
        <w:rPr>
          <w:rFonts w:ascii="Arial" w:hAnsi="Arial" w:cs="Arial"/>
          <w:sz w:val="20"/>
          <w:szCs w:val="20"/>
        </w:rPr>
        <w:t>29</w:t>
      </w:r>
      <w:r w:rsidR="00F024DF" w:rsidRPr="009D01AE">
        <w:rPr>
          <w:rFonts w:ascii="Arial" w:hAnsi="Arial" w:cs="Arial"/>
          <w:sz w:val="20"/>
          <w:szCs w:val="20"/>
        </w:rPr>
        <w:t>.</w:t>
      </w:r>
      <w:r w:rsidR="00F024DF" w:rsidRPr="009D01AE">
        <w:rPr>
          <w:rFonts w:ascii="Arial" w:hAnsi="Arial" w:cs="Arial"/>
          <w:sz w:val="20"/>
          <w:szCs w:val="20"/>
        </w:rPr>
        <w:tab/>
      </w:r>
      <w:r w:rsidR="00A95E29" w:rsidRPr="009D01AE">
        <w:rPr>
          <w:rFonts w:ascii="Arial" w:hAnsi="Arial" w:cs="Arial"/>
          <w:sz w:val="20"/>
          <w:szCs w:val="20"/>
        </w:rPr>
        <w:t>Využitie subdodávateľov</w:t>
      </w:r>
    </w:p>
    <w:p w:rsidR="005864A5" w:rsidRPr="009D01AE" w:rsidRDefault="005864A5" w:rsidP="00D759D8">
      <w:pPr>
        <w:tabs>
          <w:tab w:val="left" w:pos="1440"/>
        </w:tabs>
        <w:rPr>
          <w:rFonts w:ascii="Arial" w:hAnsi="Arial" w:cs="Arial"/>
          <w:sz w:val="20"/>
          <w:szCs w:val="20"/>
        </w:rPr>
      </w:pPr>
    </w:p>
    <w:p w:rsidR="00F024DF" w:rsidRPr="009D01AE" w:rsidRDefault="00F024DF" w:rsidP="00D759D8">
      <w:pPr>
        <w:jc w:val="center"/>
        <w:rPr>
          <w:rFonts w:ascii="Arial" w:hAnsi="Arial" w:cs="Arial"/>
          <w:b/>
          <w:sz w:val="20"/>
          <w:szCs w:val="20"/>
        </w:rPr>
      </w:pPr>
      <w:r w:rsidRPr="009D01AE">
        <w:rPr>
          <w:rFonts w:ascii="Arial" w:hAnsi="Arial" w:cs="Arial"/>
          <w:b/>
          <w:sz w:val="20"/>
          <w:szCs w:val="20"/>
        </w:rPr>
        <w:t>Časť VI.</w:t>
      </w:r>
    </w:p>
    <w:p w:rsidR="00F024DF" w:rsidRPr="009D01AE" w:rsidRDefault="00F024DF" w:rsidP="00D759D8">
      <w:pPr>
        <w:spacing w:after="120"/>
        <w:jc w:val="center"/>
        <w:rPr>
          <w:rFonts w:ascii="Arial" w:hAnsi="Arial" w:cs="Arial"/>
          <w:b/>
          <w:sz w:val="20"/>
          <w:szCs w:val="20"/>
        </w:rPr>
      </w:pPr>
      <w:r w:rsidRPr="009D01AE">
        <w:rPr>
          <w:rFonts w:ascii="Arial" w:hAnsi="Arial" w:cs="Arial"/>
          <w:b/>
          <w:sz w:val="20"/>
          <w:szCs w:val="20"/>
        </w:rPr>
        <w:t>Dôvernosť a etika vo verejnom obstarávaní</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30</w:t>
      </w:r>
      <w:r w:rsidR="00F024DF" w:rsidRPr="009D01AE">
        <w:rPr>
          <w:rFonts w:ascii="Arial" w:hAnsi="Arial" w:cs="Arial"/>
          <w:sz w:val="20"/>
          <w:szCs w:val="20"/>
        </w:rPr>
        <w:t>.</w:t>
      </w:r>
      <w:r w:rsidR="00F024DF" w:rsidRPr="009D01AE">
        <w:rPr>
          <w:rFonts w:ascii="Arial" w:hAnsi="Arial" w:cs="Arial"/>
          <w:sz w:val="20"/>
          <w:szCs w:val="20"/>
        </w:rPr>
        <w:tab/>
        <w:t>Dôvernosť procesu verejného obstarávania</w:t>
      </w:r>
    </w:p>
    <w:p w:rsidR="00F024DF" w:rsidRPr="009D01AE" w:rsidRDefault="00F024DF" w:rsidP="00D759D8">
      <w:pPr>
        <w:rPr>
          <w:rFonts w:ascii="Arial" w:hAnsi="Arial" w:cs="Arial"/>
          <w:sz w:val="20"/>
          <w:szCs w:val="20"/>
        </w:rPr>
      </w:pPr>
    </w:p>
    <w:p w:rsidR="00F024DF" w:rsidRPr="009D01AE" w:rsidRDefault="00F024DF" w:rsidP="00D759D8">
      <w:pPr>
        <w:jc w:val="center"/>
        <w:rPr>
          <w:rFonts w:ascii="Arial" w:hAnsi="Arial" w:cs="Arial"/>
          <w:b/>
          <w:sz w:val="20"/>
          <w:szCs w:val="20"/>
        </w:rPr>
      </w:pPr>
      <w:r w:rsidRPr="009D01AE">
        <w:rPr>
          <w:rFonts w:ascii="Arial" w:hAnsi="Arial" w:cs="Arial"/>
          <w:b/>
          <w:sz w:val="20"/>
          <w:szCs w:val="20"/>
        </w:rPr>
        <w:t>Časť VII.</w:t>
      </w:r>
    </w:p>
    <w:p w:rsidR="00F024DF" w:rsidRPr="009D01AE" w:rsidRDefault="00F024DF" w:rsidP="00D759D8">
      <w:pPr>
        <w:spacing w:after="120"/>
        <w:jc w:val="center"/>
        <w:rPr>
          <w:rFonts w:ascii="Arial" w:hAnsi="Arial" w:cs="Arial"/>
          <w:b/>
          <w:sz w:val="20"/>
          <w:szCs w:val="20"/>
        </w:rPr>
      </w:pPr>
      <w:r w:rsidRPr="009D01AE">
        <w:rPr>
          <w:rFonts w:ascii="Arial" w:hAnsi="Arial" w:cs="Arial"/>
          <w:b/>
          <w:sz w:val="20"/>
          <w:szCs w:val="20"/>
        </w:rPr>
        <w:t>Prijatie ponuky a uzatvorenie zmluvy</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31</w:t>
      </w:r>
      <w:r w:rsidR="00F024DF" w:rsidRPr="009D01AE">
        <w:rPr>
          <w:rFonts w:ascii="Arial" w:hAnsi="Arial" w:cs="Arial"/>
          <w:sz w:val="20"/>
          <w:szCs w:val="20"/>
        </w:rPr>
        <w:t>.</w:t>
      </w:r>
      <w:r w:rsidR="00F024DF" w:rsidRPr="009D01AE">
        <w:rPr>
          <w:rFonts w:ascii="Arial" w:hAnsi="Arial" w:cs="Arial"/>
          <w:sz w:val="20"/>
          <w:szCs w:val="20"/>
        </w:rPr>
        <w:tab/>
        <w:t>Informácia o výsledku vyhodnotenia ponúk</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32</w:t>
      </w:r>
      <w:r w:rsidR="00F024DF" w:rsidRPr="009D01AE">
        <w:rPr>
          <w:rFonts w:ascii="Arial" w:hAnsi="Arial" w:cs="Arial"/>
          <w:sz w:val="20"/>
          <w:szCs w:val="20"/>
        </w:rPr>
        <w:t>.</w:t>
      </w:r>
      <w:r w:rsidR="00F024DF" w:rsidRPr="009D01AE">
        <w:rPr>
          <w:rFonts w:ascii="Arial" w:hAnsi="Arial" w:cs="Arial"/>
          <w:sz w:val="20"/>
          <w:szCs w:val="20"/>
        </w:rPr>
        <w:tab/>
        <w:t xml:space="preserve">Uzatvorenie zmluvy </w:t>
      </w:r>
      <w:r w:rsidR="00F024DF" w:rsidRPr="009D01AE">
        <w:rPr>
          <w:rFonts w:ascii="Arial" w:hAnsi="Arial"/>
          <w:sz w:val="20"/>
        </w:rPr>
        <w:t xml:space="preserve">o </w:t>
      </w:r>
      <w:r w:rsidR="00F024DF" w:rsidRPr="009D01AE">
        <w:rPr>
          <w:rFonts w:ascii="Arial" w:hAnsi="Arial" w:cs="Arial"/>
          <w:sz w:val="20"/>
          <w:szCs w:val="20"/>
        </w:rPr>
        <w:t>dielo</w:t>
      </w:r>
    </w:p>
    <w:p w:rsidR="00F024DF" w:rsidRPr="009D01AE" w:rsidRDefault="00F024DF" w:rsidP="00D759D8">
      <w:pPr>
        <w:rPr>
          <w:rFonts w:ascii="Arial" w:hAnsi="Arial" w:cs="Arial"/>
          <w:sz w:val="20"/>
          <w:szCs w:val="20"/>
        </w:rPr>
      </w:pPr>
    </w:p>
    <w:p w:rsidR="00F024DF" w:rsidRPr="009D01AE" w:rsidRDefault="00F024DF" w:rsidP="00D759D8">
      <w:pPr>
        <w:jc w:val="center"/>
        <w:rPr>
          <w:rFonts w:ascii="Arial" w:hAnsi="Arial" w:cs="Arial"/>
          <w:b/>
          <w:sz w:val="20"/>
          <w:szCs w:val="20"/>
        </w:rPr>
      </w:pPr>
      <w:r w:rsidRPr="009D01AE">
        <w:rPr>
          <w:rFonts w:ascii="Arial" w:hAnsi="Arial" w:cs="Arial"/>
          <w:b/>
          <w:sz w:val="20"/>
          <w:szCs w:val="20"/>
        </w:rPr>
        <w:t>Časť VIII.</w:t>
      </w:r>
    </w:p>
    <w:p w:rsidR="00F024DF" w:rsidRPr="009D01AE" w:rsidRDefault="00F024DF" w:rsidP="00D759D8">
      <w:pPr>
        <w:spacing w:after="120"/>
        <w:jc w:val="center"/>
        <w:rPr>
          <w:rFonts w:ascii="Arial" w:hAnsi="Arial" w:cs="Arial"/>
          <w:b/>
          <w:sz w:val="20"/>
          <w:szCs w:val="20"/>
        </w:rPr>
      </w:pPr>
      <w:r w:rsidRPr="009D01AE">
        <w:rPr>
          <w:rFonts w:ascii="Arial" w:hAnsi="Arial" w:cs="Arial"/>
          <w:b/>
          <w:sz w:val="20"/>
          <w:szCs w:val="20"/>
        </w:rPr>
        <w:t>Záverečné ustanovenia</w:t>
      </w:r>
    </w:p>
    <w:p w:rsidR="00F024DF" w:rsidRPr="009D01AE" w:rsidRDefault="00A95E29" w:rsidP="00D759D8">
      <w:pPr>
        <w:rPr>
          <w:rFonts w:ascii="Arial" w:hAnsi="Arial" w:cs="Arial"/>
          <w:sz w:val="20"/>
          <w:szCs w:val="20"/>
        </w:rPr>
      </w:pPr>
      <w:r w:rsidRPr="009D01AE">
        <w:rPr>
          <w:rFonts w:ascii="Arial" w:hAnsi="Arial" w:cs="Arial"/>
          <w:sz w:val="20"/>
          <w:szCs w:val="20"/>
        </w:rPr>
        <w:t>33</w:t>
      </w:r>
      <w:r w:rsidR="002F0175" w:rsidRPr="009D01AE">
        <w:rPr>
          <w:rFonts w:ascii="Arial" w:hAnsi="Arial" w:cs="Arial"/>
          <w:sz w:val="20"/>
          <w:szCs w:val="20"/>
        </w:rPr>
        <w:t xml:space="preserve">.      </w:t>
      </w:r>
      <w:r w:rsidR="00F024DF" w:rsidRPr="009D01AE">
        <w:rPr>
          <w:rFonts w:ascii="Arial" w:hAnsi="Arial" w:cs="Arial"/>
          <w:sz w:val="20"/>
          <w:szCs w:val="20"/>
        </w:rPr>
        <w:t>Zrušenie postupu zadávania zákazky</w:t>
      </w:r>
    </w:p>
    <w:p w:rsidR="00B538C0" w:rsidRPr="009D01AE" w:rsidRDefault="00B538C0" w:rsidP="00D759D8">
      <w:pPr>
        <w:rPr>
          <w:rFonts w:ascii="Arial" w:hAnsi="Arial" w:cs="Arial"/>
          <w:b/>
        </w:rPr>
      </w:pPr>
      <w:r w:rsidRPr="009D01AE">
        <w:rPr>
          <w:rFonts w:ascii="Arial" w:hAnsi="Arial" w:cs="Arial"/>
          <w:sz w:val="20"/>
          <w:szCs w:val="20"/>
        </w:rPr>
        <w:br w:type="page"/>
      </w:r>
      <w:r w:rsidRPr="009D01AE">
        <w:rPr>
          <w:rFonts w:ascii="Arial" w:hAnsi="Arial" w:cs="Arial"/>
          <w:b/>
        </w:rPr>
        <w:lastRenderedPageBreak/>
        <w:t>Časť I.</w:t>
      </w:r>
    </w:p>
    <w:p w:rsidR="00B538C0" w:rsidRPr="009D01AE" w:rsidRDefault="00B538C0" w:rsidP="00D759D8">
      <w:pPr>
        <w:pStyle w:val="Nadpis5"/>
        <w:spacing w:line="360" w:lineRule="auto"/>
        <w:rPr>
          <w:rFonts w:ascii="Arial" w:hAnsi="Arial" w:cs="Arial"/>
          <w:bCs w:val="0"/>
          <w:sz w:val="24"/>
          <w:szCs w:val="24"/>
        </w:rPr>
      </w:pPr>
      <w:r w:rsidRPr="009D01AE">
        <w:rPr>
          <w:rFonts w:ascii="Arial" w:hAnsi="Arial" w:cs="Arial"/>
          <w:bCs w:val="0"/>
          <w:sz w:val="24"/>
          <w:szCs w:val="24"/>
        </w:rPr>
        <w:t>Všeobecné informácie</w:t>
      </w:r>
    </w:p>
    <w:p w:rsidR="00B538C0" w:rsidRPr="009D01AE" w:rsidRDefault="00B538C0" w:rsidP="00D759D8">
      <w:pPr>
        <w:rPr>
          <w:sz w:val="20"/>
          <w:szCs w:val="20"/>
        </w:rPr>
      </w:pPr>
    </w:p>
    <w:p w:rsidR="009012ED" w:rsidRPr="009D01AE" w:rsidRDefault="009012ED" w:rsidP="00D759D8">
      <w:pPr>
        <w:spacing w:line="300" w:lineRule="auto"/>
        <w:ind w:left="567" w:hanging="567"/>
        <w:jc w:val="both"/>
        <w:rPr>
          <w:rFonts w:ascii="Arial" w:hAnsi="Arial" w:cs="Arial"/>
          <w:b/>
          <w:bCs/>
          <w:sz w:val="20"/>
          <w:szCs w:val="20"/>
        </w:rPr>
      </w:pPr>
      <w:r w:rsidRPr="009D01AE">
        <w:rPr>
          <w:rFonts w:ascii="Arial" w:hAnsi="Arial" w:cs="Arial"/>
          <w:b/>
          <w:bCs/>
          <w:smallCaps/>
          <w:sz w:val="20"/>
          <w:szCs w:val="20"/>
        </w:rPr>
        <w:t>1</w:t>
      </w:r>
      <w:r w:rsidR="006672EC" w:rsidRPr="009D01AE">
        <w:rPr>
          <w:rFonts w:ascii="Arial" w:hAnsi="Arial" w:cs="Arial"/>
          <w:b/>
          <w:bCs/>
          <w:smallCaps/>
          <w:sz w:val="20"/>
          <w:szCs w:val="20"/>
        </w:rPr>
        <w:t>.</w:t>
      </w:r>
      <w:r w:rsidRPr="009D01AE">
        <w:rPr>
          <w:rFonts w:ascii="Arial" w:hAnsi="Arial" w:cs="Arial"/>
          <w:b/>
          <w:bCs/>
          <w:smallCaps/>
          <w:sz w:val="20"/>
          <w:szCs w:val="20"/>
        </w:rPr>
        <w:tab/>
      </w:r>
      <w:r w:rsidRPr="009D01AE">
        <w:rPr>
          <w:rFonts w:ascii="Arial" w:hAnsi="Arial" w:cs="Arial"/>
          <w:b/>
          <w:bCs/>
          <w:sz w:val="20"/>
          <w:szCs w:val="20"/>
        </w:rPr>
        <w:t>Identifikácia verejného obstarávateľa</w:t>
      </w:r>
    </w:p>
    <w:p w:rsidR="009012ED" w:rsidRPr="009D01AE" w:rsidRDefault="009012ED" w:rsidP="00D759D8">
      <w:pPr>
        <w:tabs>
          <w:tab w:val="left" w:pos="3420"/>
        </w:tabs>
        <w:ind w:left="567"/>
        <w:jc w:val="both"/>
        <w:rPr>
          <w:rFonts w:ascii="Arial" w:hAnsi="Arial" w:cs="Arial"/>
          <w:sz w:val="20"/>
          <w:szCs w:val="20"/>
        </w:rPr>
      </w:pPr>
      <w:r w:rsidRPr="009D01AE">
        <w:rPr>
          <w:rFonts w:ascii="Arial" w:hAnsi="Arial" w:cs="Arial"/>
          <w:sz w:val="20"/>
          <w:szCs w:val="20"/>
        </w:rPr>
        <w:t>Názov:</w:t>
      </w:r>
      <w:r w:rsidRPr="009D01AE">
        <w:rPr>
          <w:rFonts w:ascii="Arial" w:hAnsi="Arial" w:cs="Arial"/>
          <w:sz w:val="20"/>
          <w:szCs w:val="20"/>
        </w:rPr>
        <w:tab/>
        <w:t xml:space="preserve">Národná diaľničná spoločnosť, </w:t>
      </w:r>
      <w:proofErr w:type="spellStart"/>
      <w:r w:rsidRPr="009D01AE">
        <w:rPr>
          <w:rFonts w:ascii="Arial" w:hAnsi="Arial" w:cs="Arial"/>
          <w:sz w:val="20"/>
          <w:szCs w:val="20"/>
        </w:rPr>
        <w:t>a.s</w:t>
      </w:r>
      <w:proofErr w:type="spellEnd"/>
      <w:r w:rsidRPr="009D01AE">
        <w:rPr>
          <w:rFonts w:ascii="Arial" w:hAnsi="Arial" w:cs="Arial"/>
          <w:sz w:val="20"/>
          <w:szCs w:val="20"/>
        </w:rPr>
        <w:t>.</w:t>
      </w:r>
    </w:p>
    <w:p w:rsidR="009012ED" w:rsidRPr="009D01AE" w:rsidRDefault="009012ED" w:rsidP="00D759D8">
      <w:pPr>
        <w:tabs>
          <w:tab w:val="left" w:pos="3420"/>
        </w:tabs>
        <w:ind w:left="567"/>
        <w:jc w:val="both"/>
        <w:rPr>
          <w:rFonts w:ascii="Arial" w:hAnsi="Arial" w:cs="Arial"/>
          <w:sz w:val="20"/>
          <w:szCs w:val="20"/>
        </w:rPr>
      </w:pPr>
      <w:r w:rsidRPr="009D01AE">
        <w:rPr>
          <w:rFonts w:ascii="Arial" w:hAnsi="Arial" w:cs="Arial"/>
          <w:sz w:val="20"/>
          <w:szCs w:val="20"/>
        </w:rPr>
        <w:t>Sídlo:</w:t>
      </w:r>
      <w:r w:rsidRPr="009D01AE">
        <w:rPr>
          <w:rFonts w:ascii="Arial" w:hAnsi="Arial" w:cs="Arial"/>
          <w:sz w:val="20"/>
          <w:szCs w:val="20"/>
        </w:rPr>
        <w:tab/>
      </w:r>
      <w:r w:rsidR="00BA56A8" w:rsidRPr="009D01AE">
        <w:rPr>
          <w:rFonts w:ascii="Arial" w:hAnsi="Arial" w:cs="Arial"/>
          <w:sz w:val="20"/>
          <w:szCs w:val="20"/>
        </w:rPr>
        <w:t>Dúbravská cesta 14, 841 04</w:t>
      </w:r>
      <w:r w:rsidRPr="009D01AE">
        <w:rPr>
          <w:rFonts w:ascii="Arial" w:hAnsi="Arial" w:cs="Arial"/>
          <w:sz w:val="20"/>
          <w:szCs w:val="20"/>
        </w:rPr>
        <w:t xml:space="preserve"> Bratislava</w:t>
      </w:r>
    </w:p>
    <w:p w:rsidR="009012ED" w:rsidRPr="009D01AE" w:rsidRDefault="009012ED" w:rsidP="00D759D8">
      <w:pPr>
        <w:tabs>
          <w:tab w:val="left" w:pos="3420"/>
        </w:tabs>
        <w:ind w:left="567"/>
        <w:jc w:val="both"/>
        <w:rPr>
          <w:rFonts w:ascii="Arial" w:hAnsi="Arial" w:cs="Arial"/>
          <w:sz w:val="20"/>
          <w:szCs w:val="20"/>
        </w:rPr>
      </w:pPr>
      <w:r w:rsidRPr="009D01AE">
        <w:rPr>
          <w:rFonts w:ascii="Arial" w:hAnsi="Arial" w:cs="Arial"/>
          <w:sz w:val="20"/>
          <w:szCs w:val="20"/>
        </w:rPr>
        <w:t>Právna forma:</w:t>
      </w:r>
      <w:r w:rsidRPr="009D01AE">
        <w:rPr>
          <w:rFonts w:ascii="Arial" w:hAnsi="Arial" w:cs="Arial"/>
          <w:sz w:val="20"/>
          <w:szCs w:val="20"/>
        </w:rPr>
        <w:tab/>
        <w:t xml:space="preserve">akciová spoločnosť zapísaná v Obchodnom registri </w:t>
      </w:r>
      <w:r w:rsidRPr="009D01AE">
        <w:rPr>
          <w:rFonts w:ascii="Arial" w:hAnsi="Arial" w:cs="Arial"/>
          <w:sz w:val="20"/>
          <w:szCs w:val="20"/>
        </w:rPr>
        <w:tab/>
      </w:r>
      <w:r w:rsidRPr="009D01AE">
        <w:rPr>
          <w:rFonts w:ascii="Arial" w:hAnsi="Arial" w:cs="Arial"/>
          <w:sz w:val="20"/>
          <w:szCs w:val="20"/>
        </w:rPr>
        <w:tab/>
        <w:t xml:space="preserve">Okresného súdu Bratislava I., Oddiel: Sa, vložka č. 3518/B  </w:t>
      </w:r>
    </w:p>
    <w:p w:rsidR="009012ED" w:rsidRPr="009D01AE" w:rsidRDefault="009012ED" w:rsidP="00D759D8">
      <w:pPr>
        <w:tabs>
          <w:tab w:val="left" w:pos="3420"/>
        </w:tabs>
        <w:ind w:left="567"/>
        <w:rPr>
          <w:rFonts w:ascii="Arial" w:hAnsi="Arial" w:cs="Arial"/>
          <w:sz w:val="20"/>
          <w:szCs w:val="20"/>
        </w:rPr>
      </w:pPr>
      <w:r w:rsidRPr="009D01AE">
        <w:rPr>
          <w:rFonts w:ascii="Arial" w:hAnsi="Arial" w:cs="Arial"/>
          <w:sz w:val="20"/>
          <w:szCs w:val="20"/>
        </w:rPr>
        <w:t>Štatutárny orgán:</w:t>
      </w:r>
      <w:r w:rsidRPr="009D01AE">
        <w:rPr>
          <w:rFonts w:ascii="Arial" w:hAnsi="Arial" w:cs="Arial"/>
          <w:sz w:val="20"/>
          <w:szCs w:val="20"/>
        </w:rPr>
        <w:tab/>
        <w:t>predstavenstvo zastúpené:</w:t>
      </w:r>
    </w:p>
    <w:p w:rsidR="009012ED" w:rsidRPr="009D01AE" w:rsidRDefault="009012ED" w:rsidP="00D759D8">
      <w:pPr>
        <w:tabs>
          <w:tab w:val="left" w:pos="3420"/>
        </w:tabs>
        <w:ind w:left="567"/>
        <w:jc w:val="both"/>
        <w:rPr>
          <w:rFonts w:ascii="Arial" w:hAnsi="Arial" w:cs="Arial"/>
          <w:sz w:val="20"/>
          <w:szCs w:val="20"/>
        </w:rPr>
      </w:pPr>
      <w:r w:rsidRPr="009D01AE">
        <w:rPr>
          <w:rFonts w:ascii="Arial" w:hAnsi="Arial" w:cs="Arial"/>
          <w:sz w:val="20"/>
          <w:szCs w:val="20"/>
        </w:rPr>
        <w:t xml:space="preserve">                                  </w:t>
      </w:r>
      <w:r w:rsidRPr="009D01AE">
        <w:rPr>
          <w:rFonts w:ascii="Arial" w:hAnsi="Arial" w:cs="Arial"/>
          <w:sz w:val="20"/>
          <w:szCs w:val="20"/>
        </w:rPr>
        <w:tab/>
      </w:r>
      <w:r w:rsidR="006672EC" w:rsidRPr="009D01AE">
        <w:rPr>
          <w:rFonts w:ascii="Arial" w:hAnsi="Arial" w:cs="Arial"/>
          <w:sz w:val="20"/>
          <w:szCs w:val="20"/>
        </w:rPr>
        <w:t>Ing. J</w:t>
      </w:r>
      <w:r w:rsidR="008F737C" w:rsidRPr="009D01AE">
        <w:rPr>
          <w:rFonts w:ascii="Arial" w:hAnsi="Arial" w:cs="Arial"/>
          <w:sz w:val="20"/>
          <w:szCs w:val="20"/>
        </w:rPr>
        <w:t xml:space="preserve">án </w:t>
      </w:r>
      <w:proofErr w:type="spellStart"/>
      <w:r w:rsidR="008F737C" w:rsidRPr="009D01AE">
        <w:rPr>
          <w:rFonts w:ascii="Arial" w:hAnsi="Arial" w:cs="Arial"/>
          <w:sz w:val="20"/>
          <w:szCs w:val="20"/>
        </w:rPr>
        <w:t>Ďurišin</w:t>
      </w:r>
      <w:proofErr w:type="spellEnd"/>
      <w:r w:rsidRPr="009D01AE">
        <w:rPr>
          <w:rFonts w:ascii="Arial" w:hAnsi="Arial" w:cs="Arial"/>
          <w:sz w:val="20"/>
          <w:szCs w:val="20"/>
        </w:rPr>
        <w:t>, predseda predstavenstva a generálny riaditeľ</w:t>
      </w:r>
    </w:p>
    <w:p w:rsidR="006672EC" w:rsidRPr="009D01AE" w:rsidRDefault="009012ED" w:rsidP="00D759D8">
      <w:pPr>
        <w:tabs>
          <w:tab w:val="left" w:pos="3420"/>
        </w:tabs>
        <w:ind w:left="567"/>
        <w:jc w:val="both"/>
        <w:rPr>
          <w:rFonts w:ascii="Arial" w:hAnsi="Arial" w:cs="Arial"/>
          <w:sz w:val="20"/>
          <w:szCs w:val="20"/>
        </w:rPr>
      </w:pPr>
      <w:r w:rsidRPr="009D01AE">
        <w:rPr>
          <w:rFonts w:ascii="Arial" w:hAnsi="Arial" w:cs="Arial"/>
          <w:sz w:val="20"/>
          <w:szCs w:val="20"/>
        </w:rPr>
        <w:t xml:space="preserve">                                  </w:t>
      </w:r>
      <w:r w:rsidRPr="009D01AE">
        <w:rPr>
          <w:rFonts w:ascii="Arial" w:hAnsi="Arial" w:cs="Arial"/>
          <w:sz w:val="20"/>
          <w:szCs w:val="20"/>
        </w:rPr>
        <w:tab/>
      </w:r>
      <w:r w:rsidR="004B3AC5" w:rsidRPr="009D01AE">
        <w:rPr>
          <w:rFonts w:ascii="Arial" w:hAnsi="Arial" w:cs="Arial"/>
          <w:sz w:val="20"/>
          <w:szCs w:val="20"/>
        </w:rPr>
        <w:t xml:space="preserve">Ing. </w:t>
      </w:r>
      <w:r w:rsidR="006672EC" w:rsidRPr="009D01AE">
        <w:rPr>
          <w:rFonts w:ascii="Arial" w:hAnsi="Arial" w:cs="Arial"/>
          <w:sz w:val="20"/>
          <w:szCs w:val="20"/>
        </w:rPr>
        <w:t>Ladislav Dudáš, PhD.</w:t>
      </w:r>
      <w:r w:rsidR="004B3AC5" w:rsidRPr="009D01AE">
        <w:rPr>
          <w:rFonts w:ascii="Arial" w:hAnsi="Arial" w:cs="Arial"/>
          <w:sz w:val="20"/>
          <w:szCs w:val="20"/>
        </w:rPr>
        <w:t xml:space="preserve"> – podpredseda predstavenstva</w:t>
      </w:r>
    </w:p>
    <w:p w:rsidR="009012ED" w:rsidRPr="009D01AE" w:rsidRDefault="009012ED" w:rsidP="00D759D8">
      <w:pPr>
        <w:tabs>
          <w:tab w:val="left" w:pos="3420"/>
        </w:tabs>
        <w:ind w:left="567"/>
        <w:jc w:val="both"/>
        <w:rPr>
          <w:rFonts w:ascii="Arial" w:hAnsi="Arial" w:cs="Arial"/>
          <w:sz w:val="20"/>
          <w:szCs w:val="20"/>
        </w:rPr>
      </w:pPr>
      <w:r w:rsidRPr="009D01AE">
        <w:rPr>
          <w:rFonts w:ascii="Arial" w:hAnsi="Arial" w:cs="Arial"/>
          <w:sz w:val="20"/>
          <w:szCs w:val="20"/>
        </w:rPr>
        <w:t>IČO:</w:t>
      </w:r>
      <w:r w:rsidRPr="009D01AE">
        <w:rPr>
          <w:rFonts w:ascii="Arial" w:hAnsi="Arial" w:cs="Arial"/>
          <w:sz w:val="20"/>
          <w:szCs w:val="20"/>
        </w:rPr>
        <w:tab/>
        <w:t>35 919 001</w:t>
      </w:r>
    </w:p>
    <w:p w:rsidR="009012ED" w:rsidRPr="009D01AE" w:rsidRDefault="009012ED" w:rsidP="00D759D8">
      <w:pPr>
        <w:tabs>
          <w:tab w:val="left" w:pos="3420"/>
        </w:tabs>
        <w:ind w:left="567"/>
        <w:jc w:val="both"/>
        <w:rPr>
          <w:rFonts w:ascii="Arial" w:hAnsi="Arial" w:cs="Arial"/>
          <w:sz w:val="20"/>
          <w:szCs w:val="20"/>
        </w:rPr>
      </w:pPr>
      <w:r w:rsidRPr="009D01AE">
        <w:rPr>
          <w:rFonts w:ascii="Arial" w:hAnsi="Arial" w:cs="Arial"/>
          <w:sz w:val="20"/>
          <w:szCs w:val="20"/>
        </w:rPr>
        <w:t>DIČ:</w:t>
      </w:r>
      <w:r w:rsidRPr="009D01AE">
        <w:rPr>
          <w:rFonts w:ascii="Arial" w:hAnsi="Arial" w:cs="Arial"/>
          <w:sz w:val="20"/>
          <w:szCs w:val="20"/>
        </w:rPr>
        <w:tab/>
        <w:t>2021937775</w:t>
      </w:r>
    </w:p>
    <w:p w:rsidR="009012ED" w:rsidRPr="009D01AE" w:rsidRDefault="009012ED" w:rsidP="00D759D8">
      <w:pPr>
        <w:tabs>
          <w:tab w:val="left" w:pos="3420"/>
        </w:tabs>
        <w:ind w:left="567"/>
        <w:jc w:val="both"/>
        <w:rPr>
          <w:rFonts w:ascii="Arial" w:hAnsi="Arial" w:cs="Arial"/>
          <w:sz w:val="20"/>
          <w:szCs w:val="20"/>
        </w:rPr>
      </w:pPr>
      <w:r w:rsidRPr="009D01AE">
        <w:rPr>
          <w:rFonts w:ascii="Arial" w:hAnsi="Arial" w:cs="Arial"/>
          <w:sz w:val="20"/>
          <w:szCs w:val="20"/>
        </w:rPr>
        <w:t>IČ DPH:</w:t>
      </w:r>
      <w:r w:rsidRPr="009D01AE">
        <w:rPr>
          <w:rFonts w:ascii="Arial" w:hAnsi="Arial" w:cs="Arial"/>
          <w:sz w:val="20"/>
          <w:szCs w:val="20"/>
        </w:rPr>
        <w:tab/>
        <w:t>SK2021937775</w:t>
      </w:r>
    </w:p>
    <w:p w:rsidR="009012ED" w:rsidRPr="009D01AE" w:rsidRDefault="009012ED" w:rsidP="00D759D8">
      <w:pPr>
        <w:tabs>
          <w:tab w:val="left" w:pos="3420"/>
        </w:tabs>
        <w:ind w:left="3402" w:hanging="2835"/>
        <w:jc w:val="both"/>
        <w:rPr>
          <w:rFonts w:ascii="Arial" w:hAnsi="Arial" w:cs="Arial"/>
          <w:sz w:val="20"/>
          <w:szCs w:val="20"/>
        </w:rPr>
      </w:pPr>
      <w:r w:rsidRPr="009D01AE">
        <w:rPr>
          <w:rFonts w:ascii="Arial" w:hAnsi="Arial" w:cs="Arial"/>
          <w:sz w:val="20"/>
          <w:szCs w:val="20"/>
        </w:rPr>
        <w:t>Bankové spojenie:</w:t>
      </w:r>
      <w:r w:rsidRPr="009D01AE">
        <w:rPr>
          <w:rFonts w:ascii="Arial" w:hAnsi="Arial" w:cs="Arial"/>
          <w:sz w:val="20"/>
          <w:szCs w:val="20"/>
        </w:rPr>
        <w:tab/>
        <w:t>UniCredit Bank</w:t>
      </w:r>
      <w:r w:rsidR="004B3AC5" w:rsidRPr="009D01AE">
        <w:rPr>
          <w:rFonts w:ascii="Arial" w:hAnsi="Arial" w:cs="Arial"/>
          <w:sz w:val="20"/>
          <w:szCs w:val="20"/>
        </w:rPr>
        <w:t xml:space="preserve"> </w:t>
      </w:r>
      <w:proofErr w:type="spellStart"/>
      <w:r w:rsidR="004B3AC5" w:rsidRPr="009D01AE">
        <w:rPr>
          <w:rFonts w:ascii="Arial" w:hAnsi="Arial" w:cs="Arial"/>
          <w:sz w:val="20"/>
          <w:szCs w:val="20"/>
        </w:rPr>
        <w:t>Czech</w:t>
      </w:r>
      <w:proofErr w:type="spellEnd"/>
      <w:r w:rsidR="004B3AC5" w:rsidRPr="009D01AE">
        <w:rPr>
          <w:rFonts w:ascii="Arial" w:hAnsi="Arial" w:cs="Arial"/>
          <w:sz w:val="20"/>
          <w:szCs w:val="20"/>
        </w:rPr>
        <w:t xml:space="preserve"> </w:t>
      </w:r>
      <w:proofErr w:type="spellStart"/>
      <w:r w:rsidR="004B3AC5" w:rsidRPr="009D01AE">
        <w:rPr>
          <w:rFonts w:ascii="Arial" w:hAnsi="Arial" w:cs="Arial"/>
          <w:sz w:val="20"/>
          <w:szCs w:val="20"/>
        </w:rPr>
        <w:t>Republik</w:t>
      </w:r>
      <w:proofErr w:type="spellEnd"/>
      <w:r w:rsidR="004B3AC5" w:rsidRPr="009D01AE">
        <w:rPr>
          <w:rFonts w:ascii="Arial" w:hAnsi="Arial" w:cs="Arial"/>
          <w:sz w:val="20"/>
          <w:szCs w:val="20"/>
        </w:rPr>
        <w:t xml:space="preserve"> and</w:t>
      </w:r>
      <w:r w:rsidRPr="009D01AE">
        <w:rPr>
          <w:rFonts w:ascii="Arial" w:hAnsi="Arial" w:cs="Arial"/>
          <w:sz w:val="20"/>
          <w:szCs w:val="20"/>
        </w:rPr>
        <w:t xml:space="preserve"> Slovakia, </w:t>
      </w:r>
      <w:proofErr w:type="spellStart"/>
      <w:r w:rsidRPr="009D01AE">
        <w:rPr>
          <w:rFonts w:ascii="Arial" w:hAnsi="Arial" w:cs="Arial"/>
          <w:sz w:val="20"/>
          <w:szCs w:val="20"/>
        </w:rPr>
        <w:t>a.s</w:t>
      </w:r>
      <w:proofErr w:type="spellEnd"/>
      <w:r w:rsidRPr="009D01AE">
        <w:rPr>
          <w:rFonts w:ascii="Arial" w:hAnsi="Arial" w:cs="Arial"/>
          <w:sz w:val="20"/>
          <w:szCs w:val="20"/>
        </w:rPr>
        <w:t xml:space="preserve">. </w:t>
      </w:r>
      <w:r w:rsidR="004B3AC5" w:rsidRPr="009D01AE">
        <w:rPr>
          <w:rFonts w:ascii="Arial" w:hAnsi="Arial" w:cs="Arial"/>
          <w:sz w:val="20"/>
          <w:szCs w:val="20"/>
        </w:rPr>
        <w:t>pobočka zahraničnej banky</w:t>
      </w:r>
    </w:p>
    <w:p w:rsidR="009012ED" w:rsidRPr="009D01AE" w:rsidRDefault="009012ED" w:rsidP="00D759D8">
      <w:pPr>
        <w:tabs>
          <w:tab w:val="left" w:pos="3420"/>
        </w:tabs>
        <w:ind w:left="567"/>
        <w:jc w:val="both"/>
        <w:rPr>
          <w:rFonts w:ascii="Arial" w:hAnsi="Arial" w:cs="Arial"/>
          <w:sz w:val="20"/>
          <w:szCs w:val="20"/>
        </w:rPr>
      </w:pPr>
      <w:r w:rsidRPr="009D01AE">
        <w:rPr>
          <w:rFonts w:ascii="Arial" w:hAnsi="Arial" w:cs="Arial"/>
          <w:sz w:val="20"/>
          <w:szCs w:val="20"/>
        </w:rPr>
        <w:t>Číslo účtu:</w:t>
      </w:r>
      <w:r w:rsidRPr="009D01AE">
        <w:rPr>
          <w:rFonts w:ascii="Arial" w:hAnsi="Arial" w:cs="Arial"/>
          <w:sz w:val="20"/>
          <w:szCs w:val="20"/>
        </w:rPr>
        <w:tab/>
        <w:t>SK30 1111 0000 0066 2485 9013, SWIFT kód: UNCRSKBX</w:t>
      </w:r>
    </w:p>
    <w:p w:rsidR="009012ED" w:rsidRPr="009D01AE" w:rsidRDefault="009012ED" w:rsidP="00D759D8">
      <w:pPr>
        <w:tabs>
          <w:tab w:val="left" w:pos="3420"/>
        </w:tabs>
        <w:ind w:left="567"/>
        <w:jc w:val="both"/>
        <w:rPr>
          <w:rFonts w:ascii="Arial" w:hAnsi="Arial" w:cs="Arial"/>
          <w:sz w:val="20"/>
          <w:szCs w:val="20"/>
        </w:rPr>
      </w:pPr>
      <w:r w:rsidRPr="009D01AE">
        <w:rPr>
          <w:rFonts w:ascii="Arial" w:hAnsi="Arial" w:cs="Arial"/>
          <w:sz w:val="20"/>
          <w:szCs w:val="20"/>
        </w:rPr>
        <w:t>Kontaktná osoba:</w:t>
      </w:r>
      <w:r w:rsidRPr="009D01AE">
        <w:rPr>
          <w:rFonts w:ascii="Arial" w:hAnsi="Arial" w:cs="Arial"/>
          <w:sz w:val="20"/>
          <w:szCs w:val="20"/>
        </w:rPr>
        <w:tab/>
      </w:r>
      <w:r w:rsidR="00751153" w:rsidRPr="009D01AE">
        <w:rPr>
          <w:rFonts w:ascii="Arial" w:hAnsi="Arial" w:cs="Arial"/>
          <w:sz w:val="20"/>
          <w:szCs w:val="20"/>
        </w:rPr>
        <w:t xml:space="preserve">JUDr. </w:t>
      </w:r>
      <w:r w:rsidR="005F5CAD" w:rsidRPr="009D01AE">
        <w:rPr>
          <w:rFonts w:ascii="Arial" w:hAnsi="Arial" w:cs="Arial"/>
          <w:sz w:val="20"/>
          <w:szCs w:val="20"/>
        </w:rPr>
        <w:t>Lukáš Vitek</w:t>
      </w:r>
    </w:p>
    <w:p w:rsidR="009012ED" w:rsidRPr="009D01AE" w:rsidRDefault="009012ED" w:rsidP="00D759D8">
      <w:pPr>
        <w:tabs>
          <w:tab w:val="left" w:pos="3420"/>
        </w:tabs>
        <w:ind w:left="567"/>
        <w:jc w:val="both"/>
        <w:rPr>
          <w:rFonts w:ascii="Arial" w:hAnsi="Arial" w:cs="Arial"/>
          <w:sz w:val="20"/>
          <w:szCs w:val="20"/>
        </w:rPr>
      </w:pPr>
      <w:r w:rsidRPr="009D01AE">
        <w:rPr>
          <w:rFonts w:ascii="Arial" w:hAnsi="Arial" w:cs="Arial"/>
          <w:sz w:val="20"/>
          <w:szCs w:val="20"/>
        </w:rPr>
        <w:t>Telefón:</w:t>
      </w:r>
      <w:r w:rsidRPr="009D01AE">
        <w:rPr>
          <w:rFonts w:ascii="Arial" w:hAnsi="Arial" w:cs="Arial"/>
          <w:sz w:val="20"/>
          <w:szCs w:val="20"/>
        </w:rPr>
        <w:tab/>
      </w:r>
      <w:r w:rsidR="005A1BBD" w:rsidRPr="009D01AE">
        <w:rPr>
          <w:rFonts w:ascii="Arial" w:eastAsia="Calibri" w:hAnsi="Arial" w:cs="Arial"/>
          <w:color w:val="000000"/>
          <w:sz w:val="20"/>
          <w:szCs w:val="20"/>
        </w:rPr>
        <w:t>+421 258311</w:t>
      </w:r>
      <w:r w:rsidR="00751153" w:rsidRPr="009D01AE">
        <w:rPr>
          <w:rFonts w:ascii="Arial" w:eastAsia="Calibri" w:hAnsi="Arial" w:cs="Arial"/>
          <w:color w:val="000000"/>
          <w:sz w:val="20"/>
          <w:szCs w:val="20"/>
        </w:rPr>
        <w:t>04</w:t>
      </w:r>
      <w:r w:rsidR="005F5CAD" w:rsidRPr="009D01AE">
        <w:rPr>
          <w:rFonts w:ascii="Arial" w:eastAsia="Calibri" w:hAnsi="Arial" w:cs="Arial"/>
          <w:color w:val="000000"/>
          <w:sz w:val="20"/>
          <w:szCs w:val="20"/>
        </w:rPr>
        <w:t>8</w:t>
      </w:r>
    </w:p>
    <w:p w:rsidR="00E540A8" w:rsidRPr="009D01AE" w:rsidRDefault="00E540A8" w:rsidP="00D759D8">
      <w:pPr>
        <w:tabs>
          <w:tab w:val="left" w:pos="3420"/>
        </w:tabs>
        <w:ind w:left="567"/>
        <w:jc w:val="both"/>
        <w:rPr>
          <w:rFonts w:ascii="Arial" w:hAnsi="Arial" w:cs="Arial"/>
          <w:sz w:val="20"/>
          <w:szCs w:val="20"/>
        </w:rPr>
      </w:pPr>
      <w:r w:rsidRPr="009D01AE">
        <w:rPr>
          <w:rFonts w:ascii="Arial" w:hAnsi="Arial" w:cs="Arial"/>
          <w:sz w:val="20"/>
          <w:szCs w:val="20"/>
        </w:rPr>
        <w:t>E – mail:</w:t>
      </w:r>
      <w:r w:rsidRPr="009D01AE">
        <w:rPr>
          <w:rFonts w:ascii="Arial" w:hAnsi="Arial" w:cs="Arial"/>
          <w:sz w:val="20"/>
          <w:szCs w:val="20"/>
        </w:rPr>
        <w:tab/>
      </w:r>
      <w:hyperlink r:id="rId11" w:history="1">
        <w:r w:rsidR="005F5CAD" w:rsidRPr="009D01AE">
          <w:rPr>
            <w:rStyle w:val="Hypertextovprepojenie"/>
            <w:rFonts w:ascii="Arial" w:hAnsi="Arial" w:cs="Arial"/>
            <w:sz w:val="20"/>
            <w:szCs w:val="20"/>
          </w:rPr>
          <w:t>lukas.vitek@ndsas.sk</w:t>
        </w:r>
      </w:hyperlink>
    </w:p>
    <w:p w:rsidR="00662BAD" w:rsidRPr="009D01AE" w:rsidRDefault="00DF26C2" w:rsidP="00D759D8">
      <w:pPr>
        <w:tabs>
          <w:tab w:val="left" w:pos="3420"/>
        </w:tabs>
        <w:ind w:left="567"/>
        <w:rPr>
          <w:rFonts w:ascii="Arial" w:hAnsi="Arial" w:cs="Arial"/>
          <w:sz w:val="20"/>
          <w:szCs w:val="20"/>
        </w:rPr>
      </w:pPr>
      <w:r w:rsidRPr="009D01AE">
        <w:rPr>
          <w:rFonts w:ascii="Arial" w:hAnsi="Arial" w:cs="Arial"/>
          <w:sz w:val="20"/>
          <w:szCs w:val="20"/>
        </w:rPr>
        <w:t>P</w:t>
      </w:r>
      <w:r w:rsidR="006672EC" w:rsidRPr="009D01AE">
        <w:rPr>
          <w:rFonts w:ascii="Arial" w:hAnsi="Arial" w:cs="Arial"/>
          <w:sz w:val="20"/>
          <w:szCs w:val="20"/>
        </w:rPr>
        <w:t>rofil verejného obstarávateľa:</w:t>
      </w:r>
      <w:r w:rsidR="006672EC" w:rsidRPr="009D01AE">
        <w:rPr>
          <w:rFonts w:ascii="Arial" w:hAnsi="Arial" w:cs="Arial"/>
          <w:sz w:val="20"/>
          <w:szCs w:val="20"/>
        </w:rPr>
        <w:tab/>
      </w:r>
      <w:hyperlink r:id="rId12" w:history="1">
        <w:r w:rsidR="00662BAD" w:rsidRPr="009D01AE">
          <w:rPr>
            <w:rStyle w:val="Hypertextovprepojenie"/>
            <w:rFonts w:ascii="Arial" w:hAnsi="Arial" w:cs="Arial"/>
            <w:sz w:val="20"/>
            <w:szCs w:val="20"/>
          </w:rPr>
          <w:t>https://www.uvo.gov.sk/profily/-/profil/pzakazky/9127</w:t>
        </w:r>
      </w:hyperlink>
    </w:p>
    <w:p w:rsidR="00BD5CA9" w:rsidRPr="009D01AE" w:rsidRDefault="006672EC" w:rsidP="00D759D8">
      <w:pPr>
        <w:tabs>
          <w:tab w:val="left" w:pos="567"/>
        </w:tabs>
        <w:spacing w:before="240" w:line="300" w:lineRule="auto"/>
        <w:jc w:val="both"/>
        <w:rPr>
          <w:rFonts w:ascii="Arial" w:hAnsi="Arial" w:cs="Arial"/>
          <w:b/>
          <w:bCs/>
          <w:smallCaps/>
          <w:sz w:val="20"/>
          <w:szCs w:val="20"/>
        </w:rPr>
      </w:pPr>
      <w:r w:rsidRPr="009D01AE">
        <w:rPr>
          <w:rFonts w:ascii="Arial" w:hAnsi="Arial" w:cs="Arial"/>
          <w:b/>
          <w:bCs/>
          <w:smallCaps/>
          <w:sz w:val="20"/>
          <w:szCs w:val="20"/>
        </w:rPr>
        <w:t>2.</w:t>
      </w:r>
      <w:r w:rsidR="00BD5CA9" w:rsidRPr="009D01AE">
        <w:rPr>
          <w:rFonts w:ascii="Arial" w:hAnsi="Arial" w:cs="Arial"/>
          <w:b/>
          <w:bCs/>
          <w:smallCaps/>
          <w:color w:val="FF0000"/>
          <w:sz w:val="20"/>
          <w:szCs w:val="20"/>
        </w:rPr>
        <w:tab/>
      </w:r>
      <w:r w:rsidR="00BD5CA9" w:rsidRPr="009D01AE">
        <w:rPr>
          <w:rFonts w:ascii="Arial" w:hAnsi="Arial" w:cs="Arial"/>
          <w:b/>
          <w:bCs/>
          <w:sz w:val="20"/>
          <w:szCs w:val="20"/>
        </w:rPr>
        <w:t>Druh zákazky a postup vo verejnom obstarávaní</w:t>
      </w:r>
    </w:p>
    <w:p w:rsidR="00BD5CA9" w:rsidRPr="009D01AE" w:rsidRDefault="00BD5CA9" w:rsidP="00D759D8">
      <w:pPr>
        <w:ind w:left="1134" w:hanging="567"/>
        <w:jc w:val="both"/>
        <w:rPr>
          <w:rFonts w:ascii="Arial" w:hAnsi="Arial" w:cs="Arial"/>
          <w:sz w:val="20"/>
          <w:szCs w:val="20"/>
        </w:rPr>
      </w:pPr>
      <w:r w:rsidRPr="009D01AE">
        <w:rPr>
          <w:rFonts w:ascii="Arial" w:hAnsi="Arial" w:cs="Arial"/>
          <w:sz w:val="20"/>
          <w:szCs w:val="20"/>
        </w:rPr>
        <w:t>2.1</w:t>
      </w:r>
      <w:r w:rsidRPr="009D01AE">
        <w:rPr>
          <w:rFonts w:ascii="Arial" w:hAnsi="Arial" w:cs="Arial"/>
          <w:sz w:val="20"/>
          <w:szCs w:val="20"/>
        </w:rPr>
        <w:tab/>
        <w:t xml:space="preserve">Druh zákazky je v súlade s § 3 ods. </w:t>
      </w:r>
      <w:r w:rsidR="00614FCE" w:rsidRPr="009D01AE">
        <w:rPr>
          <w:rFonts w:ascii="Arial" w:hAnsi="Arial" w:cs="Arial"/>
          <w:sz w:val="20"/>
          <w:szCs w:val="20"/>
        </w:rPr>
        <w:t>3</w:t>
      </w:r>
      <w:r w:rsidR="00F7484A" w:rsidRPr="009D01AE">
        <w:rPr>
          <w:rFonts w:ascii="Arial" w:hAnsi="Arial" w:cs="Arial"/>
          <w:sz w:val="20"/>
          <w:szCs w:val="20"/>
        </w:rPr>
        <w:t xml:space="preserve"> písm. </w:t>
      </w:r>
      <w:r w:rsidR="00D94FDC" w:rsidRPr="009D01AE">
        <w:rPr>
          <w:rFonts w:ascii="Arial" w:hAnsi="Arial" w:cs="Arial"/>
          <w:sz w:val="20"/>
          <w:szCs w:val="20"/>
        </w:rPr>
        <w:t>b</w:t>
      </w:r>
      <w:r w:rsidR="00BA56A8" w:rsidRPr="009D01AE">
        <w:rPr>
          <w:rFonts w:ascii="Arial" w:hAnsi="Arial" w:cs="Arial"/>
          <w:sz w:val="20"/>
          <w:szCs w:val="20"/>
        </w:rPr>
        <w:t>)</w:t>
      </w:r>
      <w:r w:rsidRPr="009D01AE">
        <w:rPr>
          <w:rFonts w:ascii="Arial" w:hAnsi="Arial" w:cs="Arial"/>
          <w:sz w:val="20"/>
          <w:szCs w:val="20"/>
        </w:rPr>
        <w:t xml:space="preserve"> zákona č. </w:t>
      </w:r>
      <w:r w:rsidR="00614FCE" w:rsidRPr="009D01AE">
        <w:rPr>
          <w:rFonts w:ascii="Arial" w:hAnsi="Arial" w:cs="Arial"/>
          <w:sz w:val="20"/>
          <w:szCs w:val="20"/>
        </w:rPr>
        <w:t>343/2015 Z. z.</w:t>
      </w:r>
      <w:r w:rsidRPr="009D01AE">
        <w:rPr>
          <w:rFonts w:ascii="Arial" w:hAnsi="Arial" w:cs="Arial"/>
          <w:sz w:val="20"/>
          <w:szCs w:val="20"/>
        </w:rPr>
        <w:t xml:space="preserve"> o verejnom obstarávaní a o zmene a doplnení niektorých zákonov v znení neskorších predpisov (ďalej len „zákon“ alebo „zákon o verejnom obstarávaní alebo „ZVO</w:t>
      </w:r>
      <w:r w:rsidR="00366A0E" w:rsidRPr="009D01AE">
        <w:rPr>
          <w:rFonts w:ascii="Arial" w:hAnsi="Arial" w:cs="Arial"/>
          <w:sz w:val="20"/>
          <w:szCs w:val="20"/>
        </w:rPr>
        <w:t>“</w:t>
      </w:r>
      <w:r w:rsidRPr="009D01AE">
        <w:rPr>
          <w:rFonts w:ascii="Arial" w:hAnsi="Arial" w:cs="Arial"/>
          <w:sz w:val="20"/>
          <w:szCs w:val="20"/>
        </w:rPr>
        <w:t>) zákazka na uskutočnenie stavebných prác</w:t>
      </w:r>
      <w:r w:rsidRPr="009D01AE">
        <w:rPr>
          <w:rFonts w:ascii="Arial" w:hAnsi="Arial" w:cs="Arial"/>
          <w:sz w:val="22"/>
          <w:szCs w:val="22"/>
        </w:rPr>
        <w:t xml:space="preserve"> </w:t>
      </w:r>
      <w:r w:rsidRPr="009D01AE">
        <w:rPr>
          <w:rFonts w:ascii="Arial" w:hAnsi="Arial" w:cs="Arial"/>
          <w:sz w:val="20"/>
          <w:szCs w:val="20"/>
        </w:rPr>
        <w:t>s predmetom uvedeným v bode 3 (ďalej len „zákazka“).</w:t>
      </w:r>
    </w:p>
    <w:p w:rsidR="003D491A" w:rsidRPr="009D01AE" w:rsidRDefault="00BD5CA9" w:rsidP="00D759D8">
      <w:pPr>
        <w:ind w:left="1134" w:hanging="567"/>
        <w:jc w:val="both"/>
        <w:rPr>
          <w:rFonts w:ascii="Arial" w:hAnsi="Arial" w:cs="Arial"/>
          <w:sz w:val="20"/>
          <w:szCs w:val="20"/>
        </w:rPr>
      </w:pPr>
      <w:r w:rsidRPr="009D01AE">
        <w:rPr>
          <w:rFonts w:ascii="Arial" w:hAnsi="Arial" w:cs="Arial"/>
          <w:sz w:val="20"/>
          <w:szCs w:val="20"/>
        </w:rPr>
        <w:t>2.2</w:t>
      </w:r>
      <w:r w:rsidRPr="009D01AE">
        <w:rPr>
          <w:rFonts w:ascii="Arial" w:hAnsi="Arial" w:cs="Arial"/>
          <w:sz w:val="20"/>
          <w:szCs w:val="20"/>
        </w:rPr>
        <w:tab/>
        <w:t xml:space="preserve">Postup vo verejnom obstarávaní: </w:t>
      </w:r>
      <w:r w:rsidR="004C73D5" w:rsidRPr="009D01AE">
        <w:rPr>
          <w:rFonts w:ascii="Arial" w:hAnsi="Arial" w:cs="Arial"/>
          <w:sz w:val="20"/>
          <w:szCs w:val="20"/>
        </w:rPr>
        <w:t>verejná</w:t>
      </w:r>
      <w:r w:rsidR="00195C0D" w:rsidRPr="009D01AE">
        <w:rPr>
          <w:rFonts w:ascii="Arial" w:hAnsi="Arial"/>
          <w:sz w:val="20"/>
        </w:rPr>
        <w:t xml:space="preserve"> </w:t>
      </w:r>
      <w:r w:rsidRPr="009D01AE">
        <w:rPr>
          <w:rFonts w:ascii="Arial" w:hAnsi="Arial"/>
          <w:sz w:val="20"/>
        </w:rPr>
        <w:t xml:space="preserve">súťaž podľa § </w:t>
      </w:r>
      <w:r w:rsidR="00614FCE" w:rsidRPr="009D01AE">
        <w:rPr>
          <w:rFonts w:ascii="Arial" w:hAnsi="Arial" w:cs="Arial"/>
          <w:sz w:val="20"/>
          <w:szCs w:val="20"/>
        </w:rPr>
        <w:t>66</w:t>
      </w:r>
      <w:r w:rsidR="00195C0D" w:rsidRPr="009D01AE">
        <w:rPr>
          <w:rFonts w:ascii="Arial" w:hAnsi="Arial" w:cs="Arial"/>
          <w:sz w:val="20"/>
          <w:szCs w:val="20"/>
        </w:rPr>
        <w:t xml:space="preserve"> </w:t>
      </w:r>
      <w:r w:rsidRPr="009D01AE">
        <w:rPr>
          <w:rFonts w:ascii="Arial" w:hAnsi="Arial" w:cs="Arial"/>
          <w:sz w:val="20"/>
          <w:szCs w:val="20"/>
        </w:rPr>
        <w:t>ZVO</w:t>
      </w:r>
      <w:r w:rsidR="003D491A" w:rsidRPr="009D01AE">
        <w:rPr>
          <w:rFonts w:ascii="Arial" w:hAnsi="Arial" w:cs="Arial"/>
          <w:sz w:val="20"/>
          <w:szCs w:val="20"/>
        </w:rPr>
        <w:t xml:space="preserve"> ods. 7 ZVO (reverzná verejná súťaž).  </w:t>
      </w:r>
    </w:p>
    <w:p w:rsidR="00BD5CA9" w:rsidRPr="009D01AE" w:rsidRDefault="00BD5CA9" w:rsidP="00D759D8">
      <w:pPr>
        <w:ind w:left="1134" w:hanging="567"/>
        <w:jc w:val="both"/>
        <w:rPr>
          <w:rFonts w:ascii="Arial" w:hAnsi="Arial" w:cs="Arial"/>
          <w:sz w:val="20"/>
          <w:szCs w:val="20"/>
        </w:rPr>
      </w:pPr>
    </w:p>
    <w:p w:rsidR="00A00EDB" w:rsidRPr="009D01AE" w:rsidRDefault="00A00EDB" w:rsidP="00D759D8">
      <w:pPr>
        <w:ind w:left="1134" w:hanging="567"/>
        <w:jc w:val="both"/>
        <w:rPr>
          <w:rFonts w:ascii="Arial" w:hAnsi="Arial" w:cs="Arial"/>
          <w:sz w:val="20"/>
          <w:szCs w:val="20"/>
        </w:rPr>
      </w:pPr>
      <w:r w:rsidRPr="009D01AE">
        <w:rPr>
          <w:rFonts w:ascii="Arial" w:hAnsi="Arial" w:cs="Arial"/>
          <w:sz w:val="20"/>
          <w:szCs w:val="20"/>
        </w:rPr>
        <w:t>2.3</w:t>
      </w:r>
      <w:r w:rsidRPr="009D01AE">
        <w:rPr>
          <w:rFonts w:ascii="Arial" w:hAnsi="Arial" w:cs="Arial"/>
          <w:sz w:val="20"/>
          <w:szCs w:val="20"/>
        </w:rPr>
        <w:tab/>
        <w:t>Predpokladaná hodnota zákazky</w:t>
      </w:r>
      <w:r w:rsidR="00B666D0" w:rsidRPr="009D01AE">
        <w:rPr>
          <w:rFonts w:ascii="Arial" w:hAnsi="Arial" w:cs="Arial"/>
          <w:b/>
          <w:sz w:val="20"/>
          <w:szCs w:val="20"/>
        </w:rPr>
        <w:t>:</w:t>
      </w:r>
      <w:r w:rsidR="00140697" w:rsidRPr="009D01AE">
        <w:rPr>
          <w:rFonts w:ascii="Arial" w:hAnsi="Arial" w:cs="Arial"/>
          <w:b/>
          <w:sz w:val="20"/>
          <w:szCs w:val="20"/>
        </w:rPr>
        <w:t xml:space="preserve"> </w:t>
      </w:r>
      <w:r w:rsidR="00066586" w:rsidRPr="009D01AE">
        <w:rPr>
          <w:rFonts w:ascii="Arial" w:hAnsi="Arial" w:cs="Arial"/>
          <w:b/>
          <w:sz w:val="20"/>
          <w:szCs w:val="20"/>
        </w:rPr>
        <w:t>234 082 2</w:t>
      </w:r>
      <w:r w:rsidR="0043389C">
        <w:rPr>
          <w:rFonts w:ascii="Arial" w:hAnsi="Arial" w:cs="Arial"/>
          <w:b/>
          <w:sz w:val="20"/>
          <w:szCs w:val="20"/>
        </w:rPr>
        <w:t>40</w:t>
      </w:r>
      <w:r w:rsidR="00066586" w:rsidRPr="009D01AE">
        <w:rPr>
          <w:rFonts w:ascii="Arial" w:hAnsi="Arial" w:cs="Arial"/>
          <w:b/>
          <w:sz w:val="20"/>
          <w:szCs w:val="20"/>
        </w:rPr>
        <w:t>,</w:t>
      </w:r>
      <w:r w:rsidR="0043389C">
        <w:rPr>
          <w:rFonts w:ascii="Arial" w:hAnsi="Arial" w:cs="Arial"/>
          <w:b/>
          <w:sz w:val="20"/>
          <w:szCs w:val="20"/>
        </w:rPr>
        <w:t>00</w:t>
      </w:r>
      <w:r w:rsidR="00066586" w:rsidRPr="009D01AE">
        <w:rPr>
          <w:rFonts w:ascii="Arial" w:hAnsi="Arial" w:cs="Arial"/>
          <w:b/>
          <w:sz w:val="20"/>
          <w:szCs w:val="20"/>
        </w:rPr>
        <w:t xml:space="preserve"> </w:t>
      </w:r>
      <w:r w:rsidRPr="009D01AE">
        <w:rPr>
          <w:rFonts w:ascii="Arial" w:hAnsi="Arial" w:cs="Arial"/>
          <w:b/>
          <w:sz w:val="20"/>
          <w:szCs w:val="20"/>
        </w:rPr>
        <w:t>EUR bez DPH</w:t>
      </w:r>
      <w:r w:rsidRPr="009D01AE">
        <w:rPr>
          <w:rFonts w:ascii="Arial" w:hAnsi="Arial" w:cs="Arial"/>
          <w:sz w:val="20"/>
          <w:szCs w:val="20"/>
        </w:rPr>
        <w:t>.</w:t>
      </w:r>
    </w:p>
    <w:p w:rsidR="007576F0" w:rsidRPr="009D01AE" w:rsidRDefault="00B538C0" w:rsidP="00D759D8">
      <w:pPr>
        <w:tabs>
          <w:tab w:val="left" w:pos="567"/>
        </w:tabs>
        <w:spacing w:before="240" w:line="300" w:lineRule="auto"/>
        <w:jc w:val="both"/>
        <w:rPr>
          <w:rFonts w:ascii="Arial" w:hAnsi="Arial" w:cs="Arial"/>
          <w:b/>
          <w:bCs/>
          <w:sz w:val="20"/>
          <w:szCs w:val="20"/>
        </w:rPr>
      </w:pPr>
      <w:r w:rsidRPr="009D01AE">
        <w:rPr>
          <w:rFonts w:ascii="Arial" w:hAnsi="Arial" w:cs="Arial"/>
          <w:b/>
          <w:bCs/>
          <w:smallCaps/>
          <w:sz w:val="20"/>
          <w:szCs w:val="20"/>
        </w:rPr>
        <w:t>3</w:t>
      </w:r>
      <w:r w:rsidR="006672EC" w:rsidRPr="009D01AE">
        <w:rPr>
          <w:rFonts w:ascii="Arial" w:hAnsi="Arial" w:cs="Arial"/>
          <w:b/>
          <w:bCs/>
          <w:smallCaps/>
          <w:sz w:val="20"/>
          <w:szCs w:val="20"/>
        </w:rPr>
        <w:t>.</w:t>
      </w:r>
      <w:r w:rsidRPr="009D01AE">
        <w:rPr>
          <w:rFonts w:ascii="Arial" w:hAnsi="Arial" w:cs="Arial"/>
          <w:b/>
          <w:bCs/>
          <w:smallCaps/>
          <w:color w:val="FF0000"/>
          <w:sz w:val="20"/>
          <w:szCs w:val="20"/>
        </w:rPr>
        <w:tab/>
      </w:r>
      <w:r w:rsidRPr="009D01AE">
        <w:rPr>
          <w:rFonts w:ascii="Arial" w:hAnsi="Arial" w:cs="Arial"/>
          <w:b/>
          <w:bCs/>
          <w:sz w:val="20"/>
          <w:szCs w:val="20"/>
        </w:rPr>
        <w:t>Predmet zákazky</w:t>
      </w:r>
    </w:p>
    <w:p w:rsidR="00720719" w:rsidRPr="009D01AE" w:rsidRDefault="00EB1116" w:rsidP="00D759D8">
      <w:pPr>
        <w:tabs>
          <w:tab w:val="left" w:pos="1134"/>
        </w:tabs>
        <w:ind w:left="1134" w:hanging="567"/>
        <w:jc w:val="both"/>
        <w:rPr>
          <w:rFonts w:ascii="Arial" w:hAnsi="Arial" w:cs="Arial"/>
          <w:b/>
          <w:sz w:val="20"/>
          <w:szCs w:val="20"/>
        </w:rPr>
      </w:pPr>
      <w:r w:rsidRPr="009D01AE">
        <w:rPr>
          <w:rFonts w:ascii="Arial" w:hAnsi="Arial" w:cs="Arial"/>
          <w:sz w:val="20"/>
          <w:szCs w:val="20"/>
        </w:rPr>
        <w:t>3.1</w:t>
      </w:r>
      <w:r w:rsidRPr="009D01AE">
        <w:rPr>
          <w:rFonts w:ascii="Arial" w:hAnsi="Arial" w:cs="Arial"/>
          <w:sz w:val="20"/>
          <w:szCs w:val="20"/>
        </w:rPr>
        <w:tab/>
      </w:r>
      <w:r w:rsidR="00E56FB5" w:rsidRPr="009D01AE">
        <w:rPr>
          <w:rFonts w:ascii="Arial" w:hAnsi="Arial" w:cs="Arial"/>
          <w:sz w:val="20"/>
          <w:szCs w:val="20"/>
        </w:rPr>
        <w:t>Názov predmetu zákazky</w:t>
      </w:r>
      <w:r w:rsidR="001E7366" w:rsidRPr="009D01AE">
        <w:rPr>
          <w:rFonts w:ascii="Arial" w:hAnsi="Arial" w:cs="Arial"/>
          <w:sz w:val="20"/>
          <w:szCs w:val="20"/>
        </w:rPr>
        <w:t>:</w:t>
      </w:r>
      <w:r w:rsidR="009F4910" w:rsidRPr="009D01AE">
        <w:rPr>
          <w:rFonts w:ascii="Arial" w:hAnsi="Arial" w:cs="Arial"/>
          <w:sz w:val="20"/>
          <w:szCs w:val="20"/>
        </w:rPr>
        <w:t xml:space="preserve"> </w:t>
      </w:r>
      <w:r w:rsidR="00720719" w:rsidRPr="009D01AE">
        <w:rPr>
          <w:rFonts w:ascii="Arial" w:hAnsi="Arial" w:cs="Arial"/>
          <w:b/>
          <w:sz w:val="20"/>
          <w:szCs w:val="20"/>
        </w:rPr>
        <w:t xml:space="preserve">Rýchlostná cesta R2 Kriváň - Mýtna </w:t>
      </w:r>
    </w:p>
    <w:p w:rsidR="00720719" w:rsidRPr="009D01AE" w:rsidRDefault="00E35D3C" w:rsidP="00D759D8">
      <w:pPr>
        <w:tabs>
          <w:tab w:val="left" w:pos="1134"/>
        </w:tabs>
        <w:ind w:left="1134" w:hanging="567"/>
        <w:jc w:val="both"/>
        <w:rPr>
          <w:rFonts w:ascii="Arial" w:hAnsi="Arial" w:cs="Arial"/>
          <w:sz w:val="20"/>
          <w:szCs w:val="20"/>
        </w:rPr>
      </w:pPr>
      <w:r w:rsidRPr="009D01AE">
        <w:rPr>
          <w:rFonts w:ascii="Arial" w:hAnsi="Arial" w:cs="Arial"/>
          <w:sz w:val="20"/>
          <w:szCs w:val="20"/>
        </w:rPr>
        <w:t>3.2</w:t>
      </w:r>
      <w:r w:rsidRPr="009D01AE">
        <w:rPr>
          <w:rFonts w:ascii="Arial" w:hAnsi="Arial" w:cs="Arial"/>
          <w:sz w:val="20"/>
          <w:szCs w:val="20"/>
        </w:rPr>
        <w:tab/>
        <w:t>Spoločný slovník obstarávania (CPV):</w:t>
      </w:r>
      <w:r w:rsidR="00BF5F5D" w:rsidRPr="009D01AE">
        <w:rPr>
          <w:rFonts w:ascii="Arial" w:hAnsi="Arial" w:cs="Arial"/>
          <w:sz w:val="20"/>
          <w:szCs w:val="20"/>
        </w:rPr>
        <w:t xml:space="preserve"> </w:t>
      </w:r>
      <w:r w:rsidR="00960629" w:rsidRPr="009D01AE">
        <w:rPr>
          <w:rFonts w:ascii="Arial" w:hAnsi="Arial" w:cs="Arial"/>
          <w:sz w:val="20"/>
          <w:szCs w:val="20"/>
        </w:rPr>
        <w:t>45000000-7,</w:t>
      </w:r>
      <w:r w:rsidR="00720719" w:rsidRPr="009D01AE">
        <w:rPr>
          <w:rFonts w:ascii="Arial" w:hAnsi="Arial" w:cs="Arial"/>
          <w:sz w:val="20"/>
          <w:szCs w:val="20"/>
        </w:rPr>
        <w:t xml:space="preserve"> 45233110-3, 45233125-1, 71320000-7 </w:t>
      </w:r>
    </w:p>
    <w:p w:rsidR="007B78C0" w:rsidRPr="009D01AE" w:rsidRDefault="00E56FB5" w:rsidP="00D759D8">
      <w:pPr>
        <w:tabs>
          <w:tab w:val="left" w:pos="1134"/>
        </w:tabs>
        <w:ind w:left="1134" w:hanging="567"/>
        <w:jc w:val="both"/>
        <w:rPr>
          <w:rFonts w:ascii="Arial" w:hAnsi="Arial" w:cs="Arial"/>
          <w:sz w:val="20"/>
          <w:szCs w:val="20"/>
        </w:rPr>
      </w:pPr>
      <w:r w:rsidRPr="009D01AE">
        <w:rPr>
          <w:rFonts w:ascii="Arial" w:hAnsi="Arial" w:cs="Arial"/>
          <w:sz w:val="20"/>
          <w:szCs w:val="20"/>
        </w:rPr>
        <w:t>3.3</w:t>
      </w:r>
      <w:r w:rsidRPr="009D01AE">
        <w:rPr>
          <w:rFonts w:ascii="Arial" w:hAnsi="Arial" w:cs="Arial"/>
          <w:sz w:val="20"/>
          <w:szCs w:val="20"/>
        </w:rPr>
        <w:tab/>
        <w:t>Podrobné vymedzenie pre</w:t>
      </w:r>
      <w:r w:rsidR="006672EC" w:rsidRPr="009D01AE">
        <w:rPr>
          <w:rFonts w:ascii="Arial" w:hAnsi="Arial" w:cs="Arial"/>
          <w:sz w:val="20"/>
          <w:szCs w:val="20"/>
        </w:rPr>
        <w:t>dmetu zákazky je obsiahnuté vo Z</w:t>
      </w:r>
      <w:r w:rsidRPr="009D01AE">
        <w:rPr>
          <w:rFonts w:ascii="Arial" w:hAnsi="Arial" w:cs="Arial"/>
          <w:sz w:val="20"/>
          <w:szCs w:val="20"/>
        </w:rPr>
        <w:t xml:space="preserve">väzkoch </w:t>
      </w:r>
      <w:r w:rsidR="00BF1DB4" w:rsidRPr="009D01AE">
        <w:rPr>
          <w:rFonts w:ascii="Arial" w:hAnsi="Arial" w:cs="Arial"/>
          <w:sz w:val="20"/>
          <w:szCs w:val="20"/>
        </w:rPr>
        <w:t>2</w:t>
      </w:r>
      <w:r w:rsidR="005B1F97">
        <w:rPr>
          <w:rFonts w:ascii="Arial" w:hAnsi="Arial" w:cs="Arial"/>
          <w:sz w:val="20"/>
          <w:szCs w:val="20"/>
        </w:rPr>
        <w:t>,</w:t>
      </w:r>
      <w:r w:rsidR="00BF1DB4" w:rsidRPr="009D01AE">
        <w:rPr>
          <w:rFonts w:ascii="Arial" w:hAnsi="Arial" w:cs="Arial"/>
          <w:sz w:val="20"/>
          <w:szCs w:val="20"/>
        </w:rPr>
        <w:t xml:space="preserve"> </w:t>
      </w:r>
      <w:r w:rsidRPr="009D01AE">
        <w:rPr>
          <w:rFonts w:ascii="Arial" w:hAnsi="Arial" w:cs="Arial"/>
          <w:sz w:val="20"/>
          <w:szCs w:val="20"/>
        </w:rPr>
        <w:t>3</w:t>
      </w:r>
      <w:r w:rsidR="005B1F97">
        <w:rPr>
          <w:rFonts w:ascii="Arial" w:hAnsi="Arial" w:cs="Arial"/>
          <w:sz w:val="20"/>
          <w:szCs w:val="20"/>
        </w:rPr>
        <w:t xml:space="preserve"> a 5</w:t>
      </w:r>
      <w:r w:rsidRPr="009D01AE">
        <w:rPr>
          <w:rFonts w:ascii="Arial" w:hAnsi="Arial" w:cs="Arial"/>
          <w:sz w:val="20"/>
          <w:szCs w:val="20"/>
        </w:rPr>
        <w:t xml:space="preserve"> týchto súťažných podkladov</w:t>
      </w:r>
      <w:r w:rsidR="00A0542E" w:rsidRPr="009D01AE">
        <w:rPr>
          <w:rFonts w:ascii="Arial" w:hAnsi="Arial" w:cs="Arial"/>
          <w:sz w:val="20"/>
          <w:szCs w:val="20"/>
        </w:rPr>
        <w:t>.</w:t>
      </w:r>
    </w:p>
    <w:p w:rsidR="00024953" w:rsidRPr="009D01AE" w:rsidRDefault="00A00EDB" w:rsidP="00D759D8">
      <w:pPr>
        <w:tabs>
          <w:tab w:val="left" w:pos="1134"/>
        </w:tabs>
        <w:ind w:left="1134" w:hanging="567"/>
        <w:jc w:val="both"/>
        <w:rPr>
          <w:rFonts w:ascii="Arial" w:hAnsi="Arial" w:cs="Arial"/>
          <w:sz w:val="20"/>
          <w:szCs w:val="20"/>
        </w:rPr>
      </w:pPr>
      <w:r w:rsidRPr="009D01AE">
        <w:rPr>
          <w:rFonts w:ascii="Arial" w:hAnsi="Arial" w:cs="Arial"/>
          <w:sz w:val="20"/>
          <w:szCs w:val="20"/>
        </w:rPr>
        <w:t>3.4</w:t>
      </w:r>
      <w:r w:rsidRPr="009D01AE">
        <w:rPr>
          <w:rFonts w:ascii="Arial" w:hAnsi="Arial" w:cs="Arial"/>
          <w:sz w:val="20"/>
          <w:szCs w:val="20"/>
        </w:rPr>
        <w:tab/>
      </w:r>
      <w:r w:rsidR="0097658F" w:rsidRPr="009D01AE">
        <w:rPr>
          <w:rFonts w:ascii="Arial" w:hAnsi="Arial" w:cs="Arial"/>
          <w:sz w:val="20"/>
          <w:szCs w:val="20"/>
        </w:rPr>
        <w:t xml:space="preserve">Predmetom zákazky je </w:t>
      </w:r>
      <w:r w:rsidR="005B1F97">
        <w:rPr>
          <w:rFonts w:ascii="Arial" w:hAnsi="Arial" w:cs="Arial"/>
          <w:sz w:val="20"/>
          <w:szCs w:val="20"/>
        </w:rPr>
        <w:t xml:space="preserve">vyhotovenie projektu a </w:t>
      </w:r>
      <w:r w:rsidR="0097658F" w:rsidRPr="009D01AE">
        <w:rPr>
          <w:rFonts w:ascii="Arial" w:hAnsi="Arial" w:cs="Arial"/>
          <w:sz w:val="20"/>
          <w:szCs w:val="20"/>
        </w:rPr>
        <w:t xml:space="preserve">uskutočnenie stavebných prác pre projekt </w:t>
      </w:r>
      <w:r w:rsidR="00720719" w:rsidRPr="009D01AE">
        <w:rPr>
          <w:rFonts w:ascii="Arial" w:hAnsi="Arial" w:cs="Arial"/>
          <w:sz w:val="20"/>
          <w:szCs w:val="20"/>
        </w:rPr>
        <w:t xml:space="preserve">Rýchlostná cesta R2 Kriváň </w:t>
      </w:r>
      <w:r w:rsidR="00960629" w:rsidRPr="009D01AE">
        <w:rPr>
          <w:rFonts w:ascii="Arial" w:hAnsi="Arial" w:cs="Arial"/>
          <w:sz w:val="20"/>
          <w:szCs w:val="20"/>
        </w:rPr>
        <w:t>–</w:t>
      </w:r>
      <w:r w:rsidR="00720719" w:rsidRPr="009D01AE">
        <w:rPr>
          <w:rFonts w:ascii="Arial" w:hAnsi="Arial" w:cs="Arial"/>
          <w:sz w:val="20"/>
          <w:szCs w:val="20"/>
        </w:rPr>
        <w:t xml:space="preserve"> Mýtna</w:t>
      </w:r>
      <w:r w:rsidR="00960629" w:rsidRPr="009D01AE">
        <w:rPr>
          <w:rFonts w:ascii="Arial" w:hAnsi="Arial" w:cs="Arial"/>
          <w:sz w:val="20"/>
          <w:szCs w:val="20"/>
        </w:rPr>
        <w:t>.</w:t>
      </w:r>
      <w:r w:rsidR="00024953" w:rsidRPr="009D01AE">
        <w:rPr>
          <w:rFonts w:ascii="Arial" w:hAnsi="Arial" w:cs="Arial"/>
          <w:sz w:val="20"/>
          <w:szCs w:val="20"/>
        </w:rPr>
        <w:t xml:space="preserve"> </w:t>
      </w:r>
    </w:p>
    <w:p w:rsidR="00B538C0" w:rsidRPr="009D01AE" w:rsidRDefault="00B538C0" w:rsidP="00D759D8">
      <w:pPr>
        <w:tabs>
          <w:tab w:val="left" w:pos="567"/>
        </w:tabs>
        <w:spacing w:before="240"/>
        <w:jc w:val="both"/>
        <w:rPr>
          <w:rFonts w:ascii="Arial" w:hAnsi="Arial" w:cs="Arial"/>
          <w:b/>
          <w:bCs/>
          <w:smallCaps/>
          <w:sz w:val="20"/>
          <w:szCs w:val="20"/>
        </w:rPr>
      </w:pPr>
      <w:r w:rsidRPr="009D01AE">
        <w:rPr>
          <w:rFonts w:ascii="Arial" w:hAnsi="Arial" w:cs="Arial"/>
          <w:b/>
          <w:bCs/>
          <w:smallCaps/>
          <w:sz w:val="20"/>
          <w:szCs w:val="20"/>
        </w:rPr>
        <w:t>4</w:t>
      </w:r>
      <w:r w:rsidR="009505A3" w:rsidRPr="009D01AE">
        <w:rPr>
          <w:rFonts w:ascii="Arial" w:hAnsi="Arial" w:cs="Arial"/>
          <w:b/>
          <w:bCs/>
          <w:smallCaps/>
          <w:sz w:val="20"/>
          <w:szCs w:val="20"/>
        </w:rPr>
        <w:t>.</w:t>
      </w:r>
      <w:r w:rsidRPr="009D01AE">
        <w:rPr>
          <w:rFonts w:ascii="Arial" w:hAnsi="Arial" w:cs="Arial"/>
          <w:b/>
          <w:bCs/>
          <w:smallCaps/>
          <w:sz w:val="20"/>
          <w:szCs w:val="20"/>
        </w:rPr>
        <w:tab/>
      </w:r>
      <w:r w:rsidRPr="009D01AE">
        <w:rPr>
          <w:rFonts w:ascii="Arial" w:hAnsi="Arial" w:cs="Arial"/>
          <w:b/>
          <w:bCs/>
          <w:sz w:val="20"/>
          <w:szCs w:val="20"/>
        </w:rPr>
        <w:t>Rozdelenie predmetu zákazky</w:t>
      </w:r>
    </w:p>
    <w:p w:rsidR="00B538C0" w:rsidRPr="009D01AE" w:rsidRDefault="00B538C0" w:rsidP="00D759D8">
      <w:pPr>
        <w:ind w:left="1134" w:hanging="567"/>
        <w:jc w:val="both"/>
        <w:rPr>
          <w:rFonts w:ascii="Arial" w:hAnsi="Arial" w:cs="Arial"/>
          <w:sz w:val="20"/>
          <w:szCs w:val="20"/>
        </w:rPr>
      </w:pPr>
      <w:r w:rsidRPr="009D01AE">
        <w:rPr>
          <w:rFonts w:ascii="Arial" w:hAnsi="Arial"/>
          <w:sz w:val="20"/>
        </w:rPr>
        <w:t>4.1</w:t>
      </w:r>
      <w:r w:rsidRPr="009D01AE">
        <w:rPr>
          <w:rFonts w:ascii="Arial" w:hAnsi="Arial"/>
          <w:sz w:val="20"/>
        </w:rPr>
        <w:tab/>
        <w:t>Uchádzač predloží ponuku na celý predmet zákazky.</w:t>
      </w:r>
      <w:r w:rsidRPr="009D01AE">
        <w:rPr>
          <w:rFonts w:ascii="Arial" w:hAnsi="Arial" w:cs="Arial"/>
          <w:sz w:val="20"/>
          <w:szCs w:val="20"/>
        </w:rPr>
        <w:t xml:space="preserve">  </w:t>
      </w:r>
    </w:p>
    <w:p w:rsidR="00B538C0" w:rsidRPr="009D01AE" w:rsidRDefault="009505A3" w:rsidP="00D759D8">
      <w:pPr>
        <w:tabs>
          <w:tab w:val="left" w:pos="567"/>
        </w:tabs>
        <w:spacing w:before="240" w:line="300" w:lineRule="auto"/>
        <w:jc w:val="both"/>
        <w:rPr>
          <w:rFonts w:ascii="Arial" w:hAnsi="Arial" w:cs="Arial"/>
          <w:b/>
          <w:bCs/>
          <w:sz w:val="20"/>
          <w:szCs w:val="20"/>
        </w:rPr>
      </w:pPr>
      <w:r w:rsidRPr="009D01AE">
        <w:rPr>
          <w:rFonts w:ascii="Arial" w:hAnsi="Arial" w:cs="Arial"/>
          <w:b/>
          <w:bCs/>
          <w:smallCaps/>
          <w:sz w:val="20"/>
          <w:szCs w:val="20"/>
        </w:rPr>
        <w:t>5.</w:t>
      </w:r>
      <w:r w:rsidR="00B538C0" w:rsidRPr="009D01AE">
        <w:rPr>
          <w:rFonts w:ascii="Arial" w:hAnsi="Arial" w:cs="Arial"/>
          <w:b/>
          <w:bCs/>
          <w:smallCaps/>
          <w:sz w:val="20"/>
          <w:szCs w:val="20"/>
        </w:rPr>
        <w:tab/>
      </w:r>
      <w:r w:rsidR="00B538C0" w:rsidRPr="009D01AE">
        <w:rPr>
          <w:rFonts w:ascii="Arial" w:hAnsi="Arial" w:cs="Arial"/>
          <w:b/>
          <w:bCs/>
          <w:sz w:val="20"/>
          <w:szCs w:val="20"/>
        </w:rPr>
        <w:t xml:space="preserve">Zdroj finančných prostriedkov </w:t>
      </w:r>
    </w:p>
    <w:p w:rsidR="00B538C0" w:rsidRPr="009D01AE" w:rsidRDefault="00B538C0" w:rsidP="00D759D8">
      <w:pPr>
        <w:ind w:left="1134" w:hanging="567"/>
        <w:jc w:val="both"/>
        <w:rPr>
          <w:rFonts w:ascii="Arial" w:hAnsi="Arial"/>
          <w:sz w:val="20"/>
        </w:rPr>
      </w:pPr>
      <w:r w:rsidRPr="009D01AE">
        <w:rPr>
          <w:rFonts w:ascii="Arial" w:hAnsi="Arial"/>
          <w:sz w:val="20"/>
        </w:rPr>
        <w:t>5</w:t>
      </w:r>
      <w:r w:rsidR="00D46712" w:rsidRPr="009D01AE">
        <w:rPr>
          <w:rFonts w:ascii="Arial" w:hAnsi="Arial"/>
          <w:sz w:val="20"/>
        </w:rPr>
        <w:t>.1</w:t>
      </w:r>
      <w:r w:rsidR="0028001D" w:rsidRPr="009D01AE">
        <w:rPr>
          <w:rFonts w:ascii="Arial" w:hAnsi="Arial"/>
          <w:sz w:val="20"/>
        </w:rPr>
        <w:tab/>
      </w:r>
      <w:r w:rsidRPr="009D01AE">
        <w:rPr>
          <w:rFonts w:ascii="Arial" w:hAnsi="Arial"/>
          <w:sz w:val="20"/>
        </w:rPr>
        <w:t xml:space="preserve">Predmet zákazky bude financovaný </w:t>
      </w:r>
      <w:r w:rsidR="007576F0" w:rsidRPr="009D01AE">
        <w:rPr>
          <w:rFonts w:ascii="Arial" w:hAnsi="Arial"/>
          <w:sz w:val="20"/>
        </w:rPr>
        <w:t xml:space="preserve">zo </w:t>
      </w:r>
      <w:r w:rsidR="00673DF1" w:rsidRPr="009D01AE">
        <w:rPr>
          <w:rFonts w:ascii="Arial" w:hAnsi="Arial"/>
          <w:sz w:val="20"/>
        </w:rPr>
        <w:t>štátneho rozpočtu</w:t>
      </w:r>
      <w:r w:rsidR="007576F0" w:rsidRPr="009D01AE">
        <w:rPr>
          <w:rFonts w:ascii="Arial" w:hAnsi="Arial"/>
          <w:sz w:val="20"/>
        </w:rPr>
        <w:t>.</w:t>
      </w:r>
    </w:p>
    <w:p w:rsidR="00A93B22" w:rsidRPr="009D01AE" w:rsidRDefault="00A93B22" w:rsidP="00D759D8">
      <w:pPr>
        <w:ind w:left="1134" w:hanging="567"/>
        <w:jc w:val="both"/>
        <w:rPr>
          <w:rFonts w:ascii="Arial" w:hAnsi="Arial"/>
          <w:sz w:val="20"/>
        </w:rPr>
      </w:pPr>
    </w:p>
    <w:p w:rsidR="00B538C0" w:rsidRPr="009D01AE" w:rsidRDefault="00B538C0" w:rsidP="00D759D8">
      <w:pPr>
        <w:tabs>
          <w:tab w:val="left" w:pos="567"/>
        </w:tabs>
        <w:spacing w:before="240" w:line="300" w:lineRule="auto"/>
        <w:jc w:val="both"/>
        <w:rPr>
          <w:rFonts w:ascii="Arial" w:hAnsi="Arial" w:cs="Arial"/>
          <w:b/>
          <w:bCs/>
          <w:sz w:val="20"/>
          <w:szCs w:val="20"/>
        </w:rPr>
      </w:pPr>
      <w:r w:rsidRPr="009D01AE">
        <w:rPr>
          <w:rFonts w:ascii="Arial" w:hAnsi="Arial" w:cs="Arial"/>
          <w:b/>
          <w:bCs/>
          <w:smallCaps/>
          <w:sz w:val="20"/>
          <w:szCs w:val="20"/>
        </w:rPr>
        <w:t>6</w:t>
      </w:r>
      <w:r w:rsidR="009505A3" w:rsidRPr="009D01AE">
        <w:rPr>
          <w:rFonts w:ascii="Arial" w:hAnsi="Arial" w:cs="Arial"/>
          <w:b/>
          <w:bCs/>
          <w:smallCaps/>
          <w:sz w:val="20"/>
          <w:szCs w:val="20"/>
        </w:rPr>
        <w:t>.</w:t>
      </w:r>
      <w:r w:rsidRPr="009D01AE">
        <w:rPr>
          <w:rFonts w:ascii="Arial" w:hAnsi="Arial" w:cs="Arial"/>
          <w:b/>
          <w:bCs/>
          <w:smallCaps/>
          <w:sz w:val="20"/>
          <w:szCs w:val="20"/>
        </w:rPr>
        <w:tab/>
      </w:r>
      <w:r w:rsidRPr="009D01AE">
        <w:rPr>
          <w:rFonts w:ascii="Arial" w:hAnsi="Arial" w:cs="Arial"/>
          <w:b/>
          <w:bCs/>
          <w:sz w:val="20"/>
          <w:szCs w:val="20"/>
        </w:rPr>
        <w:t>Typ zmluvy</w:t>
      </w:r>
    </w:p>
    <w:p w:rsidR="00720719" w:rsidRPr="009D01AE" w:rsidRDefault="00B538C0" w:rsidP="00D759D8">
      <w:pPr>
        <w:ind w:left="1134" w:hanging="567"/>
        <w:jc w:val="both"/>
        <w:rPr>
          <w:rFonts w:ascii="Arial" w:hAnsi="Arial" w:cs="Arial"/>
          <w:sz w:val="20"/>
          <w:szCs w:val="20"/>
        </w:rPr>
      </w:pPr>
      <w:r w:rsidRPr="009D01AE">
        <w:rPr>
          <w:rFonts w:ascii="Arial" w:hAnsi="Arial" w:cs="Arial"/>
          <w:sz w:val="20"/>
          <w:szCs w:val="20"/>
        </w:rPr>
        <w:t>6.1</w:t>
      </w:r>
      <w:r w:rsidRPr="009D01AE">
        <w:rPr>
          <w:rFonts w:ascii="Arial" w:hAnsi="Arial" w:cs="Arial"/>
          <w:sz w:val="20"/>
          <w:szCs w:val="20"/>
        </w:rPr>
        <w:tab/>
      </w:r>
      <w:r w:rsidR="00720719" w:rsidRPr="009D01AE">
        <w:rPr>
          <w:rFonts w:ascii="Arial" w:hAnsi="Arial" w:cs="Arial"/>
          <w:sz w:val="20"/>
          <w:szCs w:val="20"/>
        </w:rPr>
        <w:t xml:space="preserve">S úspešným uchádzačom bude uzatvorená Zmluva o Dielo  podľa § 536 zákona č. 513/1991 Zb. Obchodný zákonník v znení neskorších predpisov (ďalej tiež „zmluva“ alebo „Zmluva o Dielo“). Predmetná stavba je realizovaná v zmysle    </w:t>
      </w:r>
      <w:r w:rsidR="00720719" w:rsidRPr="009D01AE">
        <w:rPr>
          <w:rFonts w:ascii="Arial" w:hAnsi="Arial"/>
          <w:sz w:val="20"/>
          <w:szCs w:val="20"/>
        </w:rPr>
        <w:t>Zmluvných podmienok pre technologické zariadenie a projektovanie – realizáciu“ – pre elektrotechnické a strojno-technologické diela a pre stavebné a inžinierske diela projektované Zhotoviteľom, (,,Žltá kniha“), Prvé vydanie 1999, vydané Medzinárodnou federáciou konzultačných inžinierov (FIDIC), slovenský preklad, SACE 2008</w:t>
      </w:r>
      <w:r w:rsidR="00720719" w:rsidRPr="009D01AE">
        <w:rPr>
          <w:rFonts w:ascii="Arial" w:hAnsi="Arial" w:cs="Arial"/>
          <w:sz w:val="20"/>
          <w:szCs w:val="20"/>
        </w:rPr>
        <w:t>.</w:t>
      </w:r>
    </w:p>
    <w:p w:rsidR="00B538C0" w:rsidRDefault="00B538C0" w:rsidP="00D759D8">
      <w:pPr>
        <w:ind w:left="1134" w:hanging="567"/>
        <w:jc w:val="both"/>
        <w:rPr>
          <w:rFonts w:ascii="Arial" w:hAnsi="Arial" w:cs="Arial"/>
          <w:sz w:val="20"/>
          <w:szCs w:val="20"/>
        </w:rPr>
      </w:pPr>
      <w:r w:rsidRPr="009D01AE">
        <w:rPr>
          <w:rFonts w:ascii="Arial" w:hAnsi="Arial" w:cs="Arial"/>
          <w:sz w:val="20"/>
          <w:szCs w:val="20"/>
        </w:rPr>
        <w:t>6.2</w:t>
      </w:r>
      <w:r w:rsidRPr="009D01AE">
        <w:rPr>
          <w:rFonts w:ascii="Arial" w:hAnsi="Arial" w:cs="Arial"/>
          <w:sz w:val="20"/>
          <w:szCs w:val="20"/>
        </w:rPr>
        <w:tab/>
        <w:t xml:space="preserve">Podrobné vymedzenie obchodných podmienok tvorí </w:t>
      </w:r>
      <w:r w:rsidR="009505A3" w:rsidRPr="009D01AE">
        <w:rPr>
          <w:rFonts w:ascii="Arial" w:hAnsi="Arial" w:cs="Arial"/>
          <w:sz w:val="20"/>
          <w:szCs w:val="20"/>
        </w:rPr>
        <w:t>Z</w:t>
      </w:r>
      <w:r w:rsidRPr="009D01AE">
        <w:rPr>
          <w:rFonts w:ascii="Arial" w:hAnsi="Arial" w:cs="Arial"/>
          <w:sz w:val="20"/>
          <w:szCs w:val="20"/>
        </w:rPr>
        <w:t>väzok 2 týchto súťažných podkladov.</w:t>
      </w:r>
    </w:p>
    <w:p w:rsidR="005B1F97" w:rsidRDefault="005B1F97" w:rsidP="00D759D8">
      <w:pPr>
        <w:ind w:left="1134" w:hanging="567"/>
        <w:jc w:val="both"/>
        <w:rPr>
          <w:rFonts w:ascii="Arial" w:hAnsi="Arial" w:cs="Arial"/>
          <w:sz w:val="20"/>
          <w:szCs w:val="20"/>
        </w:rPr>
      </w:pPr>
    </w:p>
    <w:p w:rsidR="005B1F97" w:rsidRDefault="005B1F97" w:rsidP="00D759D8">
      <w:pPr>
        <w:ind w:left="1134" w:hanging="567"/>
        <w:jc w:val="both"/>
        <w:rPr>
          <w:rFonts w:ascii="Arial" w:hAnsi="Arial" w:cs="Arial"/>
          <w:sz w:val="20"/>
          <w:szCs w:val="20"/>
        </w:rPr>
      </w:pPr>
    </w:p>
    <w:p w:rsidR="00127E82" w:rsidRPr="009D01AE" w:rsidRDefault="00127E82" w:rsidP="00D759D8">
      <w:pPr>
        <w:ind w:left="1134" w:hanging="567"/>
        <w:jc w:val="both"/>
        <w:rPr>
          <w:rFonts w:ascii="Arial" w:hAnsi="Arial" w:cs="Arial"/>
          <w:sz w:val="20"/>
          <w:szCs w:val="20"/>
        </w:rPr>
      </w:pPr>
    </w:p>
    <w:p w:rsidR="00764B2E" w:rsidRPr="009D01AE" w:rsidRDefault="00764B2E" w:rsidP="00D759D8">
      <w:pPr>
        <w:tabs>
          <w:tab w:val="left" w:pos="567"/>
        </w:tabs>
        <w:spacing w:before="240" w:line="300" w:lineRule="auto"/>
        <w:jc w:val="both"/>
        <w:rPr>
          <w:rFonts w:ascii="Arial" w:hAnsi="Arial" w:cs="Arial"/>
          <w:b/>
          <w:bCs/>
          <w:sz w:val="20"/>
          <w:szCs w:val="20"/>
        </w:rPr>
      </w:pPr>
      <w:r w:rsidRPr="009D01AE">
        <w:rPr>
          <w:rFonts w:ascii="Arial" w:hAnsi="Arial" w:cs="Arial"/>
          <w:b/>
          <w:bCs/>
          <w:smallCaps/>
          <w:sz w:val="20"/>
          <w:szCs w:val="20"/>
        </w:rPr>
        <w:lastRenderedPageBreak/>
        <w:t>7</w:t>
      </w:r>
      <w:r w:rsidR="009505A3" w:rsidRPr="009D01AE">
        <w:rPr>
          <w:rFonts w:ascii="Arial" w:hAnsi="Arial" w:cs="Arial"/>
          <w:b/>
          <w:bCs/>
          <w:smallCaps/>
          <w:sz w:val="20"/>
          <w:szCs w:val="20"/>
        </w:rPr>
        <w:t>.</w:t>
      </w:r>
      <w:r w:rsidRPr="009D01AE">
        <w:rPr>
          <w:rFonts w:ascii="Arial" w:hAnsi="Arial" w:cs="Arial"/>
          <w:b/>
          <w:bCs/>
          <w:smallCaps/>
          <w:sz w:val="20"/>
          <w:szCs w:val="20"/>
        </w:rPr>
        <w:tab/>
      </w:r>
      <w:r w:rsidR="00F4339F" w:rsidRPr="009D01AE">
        <w:rPr>
          <w:rFonts w:ascii="Arial" w:hAnsi="Arial" w:cs="Arial"/>
          <w:b/>
          <w:bCs/>
          <w:sz w:val="20"/>
          <w:szCs w:val="20"/>
        </w:rPr>
        <w:t>Miesto a </w:t>
      </w:r>
      <w:r w:rsidR="009505A3" w:rsidRPr="009D01AE">
        <w:rPr>
          <w:rFonts w:ascii="Arial" w:hAnsi="Arial" w:cs="Arial"/>
          <w:b/>
          <w:bCs/>
          <w:sz w:val="20"/>
          <w:szCs w:val="20"/>
        </w:rPr>
        <w:t>termín</w:t>
      </w:r>
      <w:r w:rsidR="0003161F" w:rsidRPr="009D01AE">
        <w:rPr>
          <w:rFonts w:ascii="Arial" w:hAnsi="Arial" w:cs="Arial"/>
          <w:b/>
          <w:bCs/>
          <w:sz w:val="20"/>
          <w:szCs w:val="20"/>
        </w:rPr>
        <w:t xml:space="preserve"> </w:t>
      </w:r>
      <w:r w:rsidR="00A95E29" w:rsidRPr="009D01AE">
        <w:rPr>
          <w:rFonts w:ascii="Arial" w:hAnsi="Arial" w:cs="Arial"/>
          <w:b/>
          <w:bCs/>
          <w:sz w:val="20"/>
          <w:szCs w:val="20"/>
        </w:rPr>
        <w:t>poskytnutia prác</w:t>
      </w:r>
    </w:p>
    <w:p w:rsidR="007576F0" w:rsidRPr="009D01AE" w:rsidRDefault="00764B2E" w:rsidP="00D759D8">
      <w:pPr>
        <w:ind w:left="1134" w:hanging="567"/>
        <w:jc w:val="both"/>
        <w:rPr>
          <w:rFonts w:ascii="Arial" w:hAnsi="Arial" w:cs="Arial"/>
          <w:sz w:val="20"/>
          <w:szCs w:val="20"/>
        </w:rPr>
      </w:pPr>
      <w:r w:rsidRPr="009D01AE">
        <w:rPr>
          <w:rFonts w:ascii="Arial" w:hAnsi="Arial" w:cs="Arial"/>
          <w:sz w:val="20"/>
          <w:szCs w:val="20"/>
        </w:rPr>
        <w:t>7.1</w:t>
      </w:r>
      <w:r w:rsidRPr="009D01AE">
        <w:rPr>
          <w:rFonts w:ascii="Arial" w:hAnsi="Arial" w:cs="Arial"/>
          <w:sz w:val="20"/>
          <w:szCs w:val="20"/>
        </w:rPr>
        <w:tab/>
        <w:t>Miesto uskutočnenia stavebných prác: Slovenská republika</w:t>
      </w:r>
    </w:p>
    <w:p w:rsidR="00B313B1" w:rsidRPr="009D01AE" w:rsidRDefault="00720719" w:rsidP="00D759D8">
      <w:pPr>
        <w:tabs>
          <w:tab w:val="left" w:pos="1134"/>
        </w:tabs>
        <w:ind w:left="1134"/>
        <w:jc w:val="both"/>
        <w:rPr>
          <w:rFonts w:ascii="Arial" w:hAnsi="Arial" w:cs="Arial"/>
          <w:b/>
          <w:color w:val="FF0000"/>
          <w:sz w:val="20"/>
          <w:szCs w:val="20"/>
        </w:rPr>
      </w:pPr>
      <w:r w:rsidRPr="009D01AE">
        <w:rPr>
          <w:rFonts w:ascii="Arial" w:hAnsi="Arial" w:cs="Arial"/>
          <w:sz w:val="20"/>
          <w:szCs w:val="20"/>
        </w:rPr>
        <w:t>Predmetná líniová stavba je umiestnená v</w:t>
      </w:r>
      <w:r w:rsidRPr="009D01AE">
        <w:rPr>
          <w:rFonts w:ascii="Arial" w:eastAsia="Calibri" w:hAnsi="Arial" w:cs="Arial"/>
          <w:sz w:val="20"/>
          <w:szCs w:val="20"/>
        </w:rPr>
        <w:t xml:space="preserve"> Banskobystrickom kraji, okres Detva a Lučenec,</w:t>
      </w:r>
      <w:r w:rsidRPr="009D01AE">
        <w:rPr>
          <w:rFonts w:ascii="Arial" w:hAnsi="Arial" w:cs="Arial"/>
          <w:sz w:val="20"/>
          <w:szCs w:val="20"/>
        </w:rPr>
        <w:t xml:space="preserve">  katastrálne územia Kriváň, Podkriváň, Píla, Mýtna</w:t>
      </w:r>
      <w:r w:rsidRPr="009D01AE">
        <w:rPr>
          <w:rFonts w:ascii="Arial" w:eastAsia="Calibri" w:hAnsi="Arial" w:cs="Arial"/>
          <w:sz w:val="20"/>
          <w:szCs w:val="20"/>
        </w:rPr>
        <w:t xml:space="preserve">. </w:t>
      </w:r>
    </w:p>
    <w:p w:rsidR="00B538C0" w:rsidRPr="009D01AE" w:rsidRDefault="00B538C0" w:rsidP="00D759D8">
      <w:pPr>
        <w:ind w:left="1134" w:hanging="567"/>
        <w:jc w:val="both"/>
        <w:rPr>
          <w:rFonts w:ascii="Arial" w:hAnsi="Arial" w:cs="Arial"/>
          <w:sz w:val="20"/>
          <w:szCs w:val="20"/>
        </w:rPr>
      </w:pPr>
      <w:r w:rsidRPr="009D01AE">
        <w:rPr>
          <w:rFonts w:ascii="Arial" w:hAnsi="Arial" w:cs="Arial"/>
          <w:sz w:val="20"/>
          <w:szCs w:val="20"/>
        </w:rPr>
        <w:t>7.2</w:t>
      </w:r>
      <w:r w:rsidRPr="009D01AE">
        <w:rPr>
          <w:rFonts w:ascii="Arial" w:hAnsi="Arial" w:cs="Arial"/>
          <w:sz w:val="20"/>
          <w:szCs w:val="20"/>
        </w:rPr>
        <w:tab/>
        <w:t>Trvanie zmluvy:</w:t>
      </w:r>
    </w:p>
    <w:p w:rsidR="005B1F97" w:rsidRDefault="005B1F97" w:rsidP="00D759D8">
      <w:pPr>
        <w:ind w:left="1134"/>
        <w:jc w:val="both"/>
        <w:rPr>
          <w:rFonts w:ascii="Arial" w:hAnsi="Arial" w:cs="Arial"/>
          <w:sz w:val="20"/>
          <w:szCs w:val="20"/>
        </w:rPr>
      </w:pPr>
      <w:r>
        <w:rPr>
          <w:rFonts w:ascii="Arial" w:hAnsi="Arial" w:cs="Arial"/>
          <w:sz w:val="20"/>
          <w:szCs w:val="20"/>
        </w:rPr>
        <w:t>P</w:t>
      </w:r>
      <w:r w:rsidRPr="009D01AE">
        <w:rPr>
          <w:rFonts w:ascii="Arial" w:hAnsi="Arial" w:cs="Arial"/>
          <w:sz w:val="20"/>
          <w:szCs w:val="20"/>
        </w:rPr>
        <w:t>ríprava podkladov pre stavebné povolenie vrátane stavebného povolenia</w:t>
      </w:r>
      <w:r>
        <w:rPr>
          <w:rFonts w:ascii="Arial" w:hAnsi="Arial" w:cs="Arial"/>
          <w:sz w:val="20"/>
          <w:szCs w:val="20"/>
        </w:rPr>
        <w:t xml:space="preserve"> – 1 rok.</w:t>
      </w:r>
    </w:p>
    <w:p w:rsidR="005B1F97" w:rsidRDefault="00720719" w:rsidP="00D759D8">
      <w:pPr>
        <w:ind w:left="1134"/>
        <w:jc w:val="both"/>
        <w:rPr>
          <w:rFonts w:ascii="Arial" w:hAnsi="Arial" w:cs="Arial"/>
          <w:sz w:val="20"/>
          <w:szCs w:val="20"/>
        </w:rPr>
      </w:pPr>
      <w:r w:rsidRPr="009D01AE">
        <w:rPr>
          <w:rFonts w:ascii="Arial" w:hAnsi="Arial" w:cs="Arial"/>
          <w:sz w:val="20"/>
          <w:szCs w:val="20"/>
        </w:rPr>
        <w:t xml:space="preserve">Lehota výstavby je </w:t>
      </w:r>
      <w:r w:rsidR="00934EA9" w:rsidRPr="009D01AE">
        <w:rPr>
          <w:rFonts w:ascii="Arial" w:hAnsi="Arial" w:cs="Arial"/>
          <w:sz w:val="20"/>
          <w:szCs w:val="20"/>
        </w:rPr>
        <w:t>3</w:t>
      </w:r>
      <w:r w:rsidRPr="009D01AE">
        <w:rPr>
          <w:rFonts w:ascii="Arial" w:hAnsi="Arial" w:cs="Arial"/>
          <w:sz w:val="20"/>
          <w:szCs w:val="20"/>
        </w:rPr>
        <w:t xml:space="preserve"> roky</w:t>
      </w:r>
      <w:r w:rsidR="005B1F97">
        <w:rPr>
          <w:rFonts w:ascii="Arial" w:hAnsi="Arial" w:cs="Arial"/>
          <w:sz w:val="20"/>
          <w:szCs w:val="20"/>
        </w:rPr>
        <w:t>.</w:t>
      </w:r>
    </w:p>
    <w:p w:rsidR="005B1F97" w:rsidRDefault="005B1F97" w:rsidP="00D759D8">
      <w:pPr>
        <w:ind w:left="1134"/>
        <w:jc w:val="both"/>
        <w:rPr>
          <w:rFonts w:ascii="Arial" w:hAnsi="Arial" w:cs="Arial"/>
          <w:sz w:val="20"/>
          <w:szCs w:val="20"/>
        </w:rPr>
      </w:pPr>
      <w:r>
        <w:rPr>
          <w:rFonts w:ascii="Arial" w:hAnsi="Arial" w:cs="Arial"/>
          <w:sz w:val="20"/>
          <w:szCs w:val="20"/>
        </w:rPr>
        <w:t>Spolu - projektovanie a výstavba diela</w:t>
      </w:r>
      <w:r w:rsidR="00720719" w:rsidRPr="009D01AE">
        <w:rPr>
          <w:rFonts w:ascii="Arial" w:hAnsi="Arial" w:cs="Arial"/>
          <w:sz w:val="20"/>
          <w:szCs w:val="20"/>
        </w:rPr>
        <w:t xml:space="preserve"> 4</w:t>
      </w:r>
      <w:r w:rsidR="00934EA9" w:rsidRPr="009D01AE">
        <w:rPr>
          <w:rFonts w:ascii="Arial" w:hAnsi="Arial" w:cs="Arial"/>
          <w:sz w:val="20"/>
          <w:szCs w:val="20"/>
        </w:rPr>
        <w:t>8</w:t>
      </w:r>
      <w:r>
        <w:rPr>
          <w:rFonts w:ascii="Arial" w:hAnsi="Arial" w:cs="Arial"/>
          <w:sz w:val="20"/>
          <w:szCs w:val="20"/>
        </w:rPr>
        <w:t xml:space="preserve"> mesiacov</w:t>
      </w:r>
      <w:r w:rsidR="00A7665F">
        <w:rPr>
          <w:rFonts w:ascii="Arial" w:hAnsi="Arial" w:cs="Arial"/>
          <w:sz w:val="20"/>
          <w:szCs w:val="20"/>
        </w:rPr>
        <w:t xml:space="preserve"> (</w:t>
      </w:r>
      <w:r w:rsidR="00A7665F">
        <w:rPr>
          <w:rFonts w:ascii="Arial" w:hAnsi="Arial" w:cs="Arial"/>
          <w:sz w:val="20"/>
          <w:szCs w:val="20"/>
          <w:highlight w:val="yellow"/>
        </w:rPr>
        <w:t xml:space="preserve">1 460 dní </w:t>
      </w:r>
      <w:r w:rsidR="00A7665F" w:rsidRPr="00A7665F">
        <w:rPr>
          <w:rFonts w:ascii="Arial" w:hAnsi="Arial" w:cs="Arial"/>
          <w:sz w:val="20"/>
          <w:szCs w:val="20"/>
          <w:highlight w:val="yellow"/>
        </w:rPr>
        <w:t>)</w:t>
      </w:r>
    </w:p>
    <w:p w:rsidR="002812ED" w:rsidRPr="009D01AE" w:rsidRDefault="00720719" w:rsidP="00D759D8">
      <w:pPr>
        <w:ind w:left="1134"/>
        <w:jc w:val="both"/>
        <w:rPr>
          <w:rFonts w:ascii="Arial" w:hAnsi="Arial" w:cs="Arial"/>
          <w:sz w:val="20"/>
          <w:szCs w:val="20"/>
        </w:rPr>
      </w:pPr>
      <w:r w:rsidRPr="009D01AE">
        <w:rPr>
          <w:rFonts w:ascii="Arial" w:hAnsi="Arial" w:cs="Arial"/>
          <w:sz w:val="20"/>
          <w:szCs w:val="20"/>
        </w:rPr>
        <w:t xml:space="preserve">Lehota na oznámenie vád je 365 dní. Záručná doba na predmet zákazky začína plynúť dňom odovzdania predmetu zákazky a trvá po dobu 5 rokov. Predpokladaný dátum začatia prác je </w:t>
      </w:r>
      <w:r w:rsidR="00743F2A">
        <w:rPr>
          <w:rFonts w:ascii="Arial" w:hAnsi="Arial" w:cs="Arial"/>
          <w:sz w:val="20"/>
          <w:szCs w:val="20"/>
        </w:rPr>
        <w:t>01.02.2019</w:t>
      </w:r>
      <w:r w:rsidRPr="009D01AE">
        <w:rPr>
          <w:rFonts w:ascii="Arial" w:hAnsi="Arial" w:cs="Arial"/>
          <w:sz w:val="20"/>
          <w:szCs w:val="20"/>
        </w:rPr>
        <w:t xml:space="preserve">. Predpokladaný termín ukončenia predmetu plnenia je podľa </w:t>
      </w:r>
      <w:proofErr w:type="spellStart"/>
      <w:r w:rsidRPr="009D01AE">
        <w:rPr>
          <w:rFonts w:ascii="Arial" w:hAnsi="Arial" w:cs="Arial"/>
          <w:sz w:val="20"/>
          <w:szCs w:val="20"/>
        </w:rPr>
        <w:t>podčl</w:t>
      </w:r>
      <w:proofErr w:type="spellEnd"/>
      <w:r w:rsidRPr="009D01AE">
        <w:rPr>
          <w:rFonts w:ascii="Arial" w:hAnsi="Arial" w:cs="Arial"/>
          <w:sz w:val="20"/>
          <w:szCs w:val="20"/>
        </w:rPr>
        <w:t>. 14.13 Zmluvných podmienok „Vydanie Záverečného platobného potvrdenia“.</w:t>
      </w:r>
    </w:p>
    <w:p w:rsidR="00614FCE" w:rsidRPr="009D01AE" w:rsidRDefault="00614FCE" w:rsidP="00D759D8">
      <w:pPr>
        <w:tabs>
          <w:tab w:val="left" w:pos="567"/>
        </w:tabs>
        <w:spacing w:before="240"/>
        <w:jc w:val="both"/>
        <w:rPr>
          <w:rFonts w:ascii="Arial" w:hAnsi="Arial" w:cs="Arial"/>
          <w:b/>
          <w:sz w:val="20"/>
          <w:szCs w:val="20"/>
        </w:rPr>
      </w:pPr>
      <w:r w:rsidRPr="009D01AE">
        <w:rPr>
          <w:rFonts w:ascii="Arial" w:hAnsi="Arial" w:cs="Arial"/>
          <w:b/>
          <w:sz w:val="20"/>
          <w:szCs w:val="20"/>
        </w:rPr>
        <w:t>8</w:t>
      </w:r>
      <w:r w:rsidR="007A0BE2" w:rsidRPr="009D01AE">
        <w:rPr>
          <w:rFonts w:ascii="Arial" w:hAnsi="Arial" w:cs="Arial"/>
          <w:b/>
          <w:sz w:val="20"/>
          <w:szCs w:val="20"/>
        </w:rPr>
        <w:t>.</w:t>
      </w:r>
      <w:r w:rsidRPr="009D01AE">
        <w:rPr>
          <w:rFonts w:ascii="Arial" w:hAnsi="Arial" w:cs="Arial"/>
          <w:b/>
          <w:sz w:val="20"/>
          <w:szCs w:val="20"/>
        </w:rPr>
        <w:tab/>
      </w:r>
      <w:r w:rsidR="007A0BE2" w:rsidRPr="009D01AE">
        <w:rPr>
          <w:rFonts w:ascii="Arial" w:hAnsi="Arial" w:cs="Arial"/>
          <w:b/>
          <w:sz w:val="20"/>
          <w:szCs w:val="20"/>
        </w:rPr>
        <w:t>H</w:t>
      </w:r>
      <w:r w:rsidR="00A95E29" w:rsidRPr="009D01AE">
        <w:rPr>
          <w:rFonts w:ascii="Arial" w:hAnsi="Arial" w:cs="Arial"/>
          <w:b/>
          <w:sz w:val="20"/>
          <w:szCs w:val="20"/>
        </w:rPr>
        <w:t>ospodársky subjekt</w:t>
      </w:r>
    </w:p>
    <w:p w:rsidR="00921D07" w:rsidRPr="009D01AE" w:rsidRDefault="007A0BE2" w:rsidP="00D759D8">
      <w:pPr>
        <w:ind w:left="1134" w:hanging="567"/>
        <w:jc w:val="both"/>
        <w:rPr>
          <w:rFonts w:ascii="Arial" w:hAnsi="Arial" w:cs="Arial"/>
          <w:sz w:val="20"/>
          <w:szCs w:val="20"/>
        </w:rPr>
      </w:pPr>
      <w:r w:rsidRPr="009D01AE">
        <w:rPr>
          <w:rFonts w:ascii="Arial" w:hAnsi="Arial" w:cs="Arial"/>
          <w:sz w:val="20"/>
          <w:szCs w:val="20"/>
        </w:rPr>
        <w:t>8.1</w:t>
      </w:r>
      <w:r w:rsidRPr="009D01AE">
        <w:rPr>
          <w:rFonts w:ascii="Arial" w:hAnsi="Arial" w:cs="Arial"/>
          <w:sz w:val="20"/>
          <w:szCs w:val="20"/>
        </w:rPr>
        <w:tab/>
      </w:r>
      <w:r w:rsidR="00DB1D7E" w:rsidRPr="009D01AE">
        <w:rPr>
          <w:rFonts w:ascii="Arial" w:hAnsi="Arial" w:cs="Arial"/>
          <w:sz w:val="20"/>
          <w:szCs w:val="20"/>
        </w:rPr>
        <w:t>Za hospodársky subjekt sa považuje fyzická osoba, právnická osoba alebo skupina takýchto osôb, ktorá na trh dodáva tovar, uskutočňuje stavebné práce</w:t>
      </w:r>
      <w:r w:rsidR="00CD56AC" w:rsidRPr="009D01AE">
        <w:rPr>
          <w:rFonts w:ascii="Arial" w:hAnsi="Arial" w:cs="Arial"/>
          <w:sz w:val="20"/>
          <w:szCs w:val="20"/>
        </w:rPr>
        <w:t xml:space="preserve"> alebo poskytuje službu.</w:t>
      </w:r>
    </w:p>
    <w:p w:rsidR="00B538C0" w:rsidRPr="009D01AE" w:rsidRDefault="00CD56AC" w:rsidP="00D759D8">
      <w:pPr>
        <w:tabs>
          <w:tab w:val="left" w:pos="567"/>
          <w:tab w:val="left" w:pos="7275"/>
        </w:tabs>
        <w:spacing w:before="240" w:line="300" w:lineRule="auto"/>
        <w:jc w:val="both"/>
        <w:rPr>
          <w:rFonts w:ascii="Arial" w:hAnsi="Arial" w:cs="Arial"/>
          <w:b/>
          <w:smallCaps/>
          <w:sz w:val="20"/>
          <w:szCs w:val="20"/>
        </w:rPr>
      </w:pPr>
      <w:r w:rsidRPr="009D01AE">
        <w:rPr>
          <w:rFonts w:ascii="Arial" w:hAnsi="Arial" w:cs="Arial"/>
          <w:b/>
          <w:smallCaps/>
          <w:sz w:val="20"/>
          <w:szCs w:val="20"/>
        </w:rPr>
        <w:t>9</w:t>
      </w:r>
      <w:r w:rsidR="007A0BE2" w:rsidRPr="009D01AE">
        <w:rPr>
          <w:rFonts w:ascii="Arial" w:hAnsi="Arial" w:cs="Arial"/>
          <w:b/>
          <w:smallCaps/>
          <w:sz w:val="20"/>
          <w:szCs w:val="20"/>
        </w:rPr>
        <w:t>.</w:t>
      </w:r>
      <w:r w:rsidR="00B538C0" w:rsidRPr="009D01AE">
        <w:rPr>
          <w:rFonts w:ascii="Arial" w:hAnsi="Arial" w:cs="Arial"/>
          <w:b/>
          <w:smallCaps/>
          <w:sz w:val="20"/>
          <w:szCs w:val="20"/>
        </w:rPr>
        <w:tab/>
      </w:r>
      <w:r w:rsidR="007A0BE2" w:rsidRPr="009D01AE">
        <w:rPr>
          <w:rFonts w:ascii="Arial" w:hAnsi="Arial" w:cs="Arial"/>
          <w:b/>
          <w:sz w:val="20"/>
          <w:szCs w:val="20"/>
        </w:rPr>
        <w:t>Z</w:t>
      </w:r>
      <w:r w:rsidR="00B538C0" w:rsidRPr="009D01AE">
        <w:rPr>
          <w:rFonts w:ascii="Arial" w:hAnsi="Arial" w:cs="Arial"/>
          <w:b/>
          <w:sz w:val="20"/>
          <w:szCs w:val="20"/>
        </w:rPr>
        <w:t>áujemca</w:t>
      </w:r>
    </w:p>
    <w:p w:rsidR="00B538C0" w:rsidRPr="009D01AE" w:rsidRDefault="00CD56AC" w:rsidP="00D759D8">
      <w:pPr>
        <w:ind w:left="1134" w:hanging="567"/>
        <w:jc w:val="both"/>
        <w:rPr>
          <w:rFonts w:ascii="Arial" w:hAnsi="Arial" w:cs="Arial"/>
          <w:sz w:val="20"/>
          <w:szCs w:val="20"/>
        </w:rPr>
      </w:pPr>
      <w:r w:rsidRPr="009D01AE">
        <w:rPr>
          <w:rFonts w:ascii="Arial" w:hAnsi="Arial" w:cs="Arial"/>
          <w:sz w:val="20"/>
          <w:szCs w:val="20"/>
        </w:rPr>
        <w:t>9</w:t>
      </w:r>
      <w:r w:rsidR="00B538C0" w:rsidRPr="009D01AE">
        <w:rPr>
          <w:rFonts w:ascii="Arial" w:hAnsi="Arial" w:cs="Arial"/>
          <w:sz w:val="20"/>
          <w:szCs w:val="20"/>
        </w:rPr>
        <w:t>.1</w:t>
      </w:r>
      <w:r w:rsidR="00B538C0" w:rsidRPr="009D01AE">
        <w:rPr>
          <w:rFonts w:ascii="Arial" w:hAnsi="Arial" w:cs="Arial"/>
          <w:sz w:val="20"/>
          <w:szCs w:val="20"/>
        </w:rPr>
        <w:tab/>
        <w:t xml:space="preserve">Za záujemcu sa na účely tejto </w:t>
      </w:r>
      <w:r w:rsidR="004B7250" w:rsidRPr="009D01AE">
        <w:rPr>
          <w:rFonts w:ascii="Arial" w:hAnsi="Arial" w:cs="Arial"/>
          <w:sz w:val="20"/>
          <w:szCs w:val="20"/>
        </w:rPr>
        <w:t xml:space="preserve"> </w:t>
      </w:r>
      <w:r w:rsidR="006933E6" w:rsidRPr="009D01AE">
        <w:rPr>
          <w:rFonts w:ascii="Arial" w:hAnsi="Arial" w:cs="Arial"/>
          <w:sz w:val="20"/>
          <w:szCs w:val="20"/>
        </w:rPr>
        <w:t xml:space="preserve">verejnej </w:t>
      </w:r>
      <w:r w:rsidR="00B538C0" w:rsidRPr="009D01AE">
        <w:rPr>
          <w:rFonts w:ascii="Arial" w:hAnsi="Arial" w:cs="Arial"/>
          <w:sz w:val="20"/>
          <w:szCs w:val="20"/>
        </w:rPr>
        <w:t xml:space="preserve">súťaže považuje </w:t>
      </w:r>
      <w:r w:rsidR="00A312F8" w:rsidRPr="009D01AE">
        <w:rPr>
          <w:rFonts w:ascii="Arial" w:hAnsi="Arial" w:cs="Arial"/>
          <w:sz w:val="20"/>
          <w:szCs w:val="20"/>
        </w:rPr>
        <w:t>hospodársky subjekt, ktorý má záujem o účasť vo verejnom obstarávaní</w:t>
      </w:r>
      <w:r w:rsidR="00C55D91" w:rsidRPr="009D01AE">
        <w:rPr>
          <w:rFonts w:ascii="Arial" w:hAnsi="Arial" w:cs="Arial"/>
          <w:sz w:val="20"/>
          <w:szCs w:val="20"/>
        </w:rPr>
        <w:t>.</w:t>
      </w:r>
      <w:r w:rsidR="00B538C0" w:rsidRPr="009D01AE">
        <w:rPr>
          <w:rFonts w:ascii="Arial" w:hAnsi="Arial" w:cs="Arial"/>
          <w:sz w:val="20"/>
          <w:szCs w:val="20"/>
        </w:rPr>
        <w:t xml:space="preserve"> </w:t>
      </w:r>
    </w:p>
    <w:p w:rsidR="00101DD0" w:rsidRPr="009D01AE" w:rsidRDefault="00A312F8" w:rsidP="00D759D8">
      <w:pPr>
        <w:tabs>
          <w:tab w:val="left" w:pos="567"/>
        </w:tabs>
        <w:spacing w:before="240" w:line="300" w:lineRule="auto"/>
        <w:jc w:val="both"/>
        <w:rPr>
          <w:rFonts w:ascii="Arial" w:hAnsi="Arial" w:cs="Arial"/>
          <w:b/>
          <w:bCs/>
          <w:smallCaps/>
          <w:sz w:val="20"/>
          <w:szCs w:val="20"/>
        </w:rPr>
      </w:pPr>
      <w:r w:rsidRPr="009D01AE">
        <w:rPr>
          <w:rFonts w:ascii="Arial" w:hAnsi="Arial" w:cs="Arial"/>
          <w:b/>
          <w:bCs/>
          <w:smallCaps/>
          <w:sz w:val="20"/>
          <w:szCs w:val="20"/>
        </w:rPr>
        <w:t>10</w:t>
      </w:r>
      <w:r w:rsidR="00B666D0" w:rsidRPr="009D01AE">
        <w:rPr>
          <w:rFonts w:ascii="Arial" w:hAnsi="Arial" w:cs="Arial"/>
          <w:b/>
          <w:bCs/>
          <w:smallCaps/>
          <w:sz w:val="20"/>
          <w:szCs w:val="20"/>
        </w:rPr>
        <w:t>.</w:t>
      </w:r>
      <w:r w:rsidR="00B538C0" w:rsidRPr="009D01AE">
        <w:rPr>
          <w:rFonts w:ascii="Arial" w:hAnsi="Arial" w:cs="Arial"/>
          <w:b/>
          <w:bCs/>
          <w:smallCaps/>
          <w:sz w:val="20"/>
          <w:szCs w:val="20"/>
        </w:rPr>
        <w:tab/>
      </w:r>
      <w:r w:rsidR="00B666D0" w:rsidRPr="009D01AE">
        <w:rPr>
          <w:rFonts w:ascii="Arial" w:hAnsi="Arial" w:cs="Arial"/>
          <w:b/>
          <w:bCs/>
          <w:sz w:val="20"/>
          <w:szCs w:val="20"/>
        </w:rPr>
        <w:t>U</w:t>
      </w:r>
      <w:r w:rsidR="00B538C0" w:rsidRPr="009D01AE">
        <w:rPr>
          <w:rFonts w:ascii="Arial" w:hAnsi="Arial" w:cs="Arial"/>
          <w:b/>
          <w:bCs/>
          <w:sz w:val="20"/>
          <w:szCs w:val="20"/>
        </w:rPr>
        <w:t>chádzač</w:t>
      </w:r>
    </w:p>
    <w:p w:rsidR="00101DD0" w:rsidRPr="009D01AE" w:rsidRDefault="00A312F8" w:rsidP="00D759D8">
      <w:pPr>
        <w:ind w:left="1134" w:hanging="567"/>
        <w:jc w:val="both"/>
        <w:rPr>
          <w:rFonts w:ascii="Arial" w:hAnsi="Arial" w:cs="Arial"/>
          <w:sz w:val="20"/>
          <w:szCs w:val="20"/>
        </w:rPr>
      </w:pPr>
      <w:r w:rsidRPr="009D01AE">
        <w:rPr>
          <w:rFonts w:ascii="Arial" w:hAnsi="Arial" w:cs="Arial"/>
          <w:sz w:val="20"/>
          <w:szCs w:val="20"/>
        </w:rPr>
        <w:t>10</w:t>
      </w:r>
      <w:r w:rsidR="00101DD0" w:rsidRPr="009D01AE">
        <w:rPr>
          <w:rFonts w:ascii="Arial" w:hAnsi="Arial" w:cs="Arial"/>
          <w:sz w:val="20"/>
          <w:szCs w:val="20"/>
        </w:rPr>
        <w:t>.1</w:t>
      </w:r>
      <w:r w:rsidR="00101DD0" w:rsidRPr="009D01AE">
        <w:rPr>
          <w:rFonts w:ascii="Arial" w:hAnsi="Arial" w:cs="Arial"/>
          <w:sz w:val="20"/>
          <w:szCs w:val="20"/>
        </w:rPr>
        <w:tab/>
        <w:t xml:space="preserve">Za uchádzača v tejto </w:t>
      </w:r>
      <w:r w:rsidR="006933E6" w:rsidRPr="009D01AE">
        <w:rPr>
          <w:rFonts w:ascii="Arial" w:hAnsi="Arial" w:cs="Arial"/>
          <w:sz w:val="20"/>
          <w:szCs w:val="20"/>
        </w:rPr>
        <w:t xml:space="preserve">verejnej </w:t>
      </w:r>
      <w:r w:rsidR="00101DD0" w:rsidRPr="009D01AE">
        <w:rPr>
          <w:rFonts w:ascii="Arial" w:hAnsi="Arial" w:cs="Arial"/>
          <w:sz w:val="20"/>
          <w:szCs w:val="20"/>
        </w:rPr>
        <w:t xml:space="preserve">súťaži sa považuje </w:t>
      </w:r>
      <w:r w:rsidRPr="009D01AE">
        <w:rPr>
          <w:rFonts w:ascii="Arial" w:hAnsi="Arial" w:cs="Arial"/>
          <w:sz w:val="20"/>
          <w:szCs w:val="20"/>
        </w:rPr>
        <w:t>hospodársky subjekt, ktorý predložil</w:t>
      </w:r>
      <w:r w:rsidR="00101DD0" w:rsidRPr="009D01AE">
        <w:rPr>
          <w:rFonts w:ascii="Arial" w:hAnsi="Arial" w:cs="Arial"/>
          <w:sz w:val="20"/>
          <w:szCs w:val="20"/>
        </w:rPr>
        <w:t xml:space="preserve"> ponuku. V prípade skupiny dodávateľov sa odporúča za účelom uľahčenia komunikácie s verejným obstarávateľom, aby jej účastníci splnomocnili jedného z nich, ktorý má právnu subjektivitu a spôsobilosť na právne úkony v plnom rozsahu, na uskutočňovanie všetkých právnych úkonov týkajúcich sa ponuky, ktorú táto skupina dodávateľov predloží do </w:t>
      </w:r>
      <w:r w:rsidR="00917A15" w:rsidRPr="009D01AE">
        <w:rPr>
          <w:rFonts w:ascii="Arial" w:hAnsi="Arial" w:cs="Arial"/>
          <w:sz w:val="20"/>
          <w:szCs w:val="20"/>
        </w:rPr>
        <w:t>na</w:t>
      </w:r>
      <w:r w:rsidR="00101DD0" w:rsidRPr="009D01AE">
        <w:rPr>
          <w:rFonts w:ascii="Arial" w:hAnsi="Arial" w:cs="Arial"/>
          <w:sz w:val="20"/>
          <w:szCs w:val="20"/>
        </w:rPr>
        <w:t>dlimitnej zákazky, a účasti tejto skupiny dodávateľov v </w:t>
      </w:r>
      <w:r w:rsidR="00917A15" w:rsidRPr="009D01AE">
        <w:rPr>
          <w:rFonts w:ascii="Arial" w:hAnsi="Arial" w:cs="Arial"/>
          <w:sz w:val="20"/>
          <w:szCs w:val="20"/>
        </w:rPr>
        <w:t>na</w:t>
      </w:r>
      <w:r w:rsidR="00101DD0" w:rsidRPr="009D01AE">
        <w:rPr>
          <w:rFonts w:ascii="Arial" w:hAnsi="Arial" w:cs="Arial"/>
          <w:sz w:val="20"/>
          <w:szCs w:val="20"/>
        </w:rPr>
        <w:t>dlimitnej zákazke.</w:t>
      </w:r>
    </w:p>
    <w:p w:rsidR="00101DD0" w:rsidRPr="009D01AE" w:rsidRDefault="00A312F8" w:rsidP="00D759D8">
      <w:pPr>
        <w:tabs>
          <w:tab w:val="left" w:pos="900"/>
        </w:tabs>
        <w:ind w:left="1134" w:hanging="567"/>
        <w:jc w:val="both"/>
        <w:rPr>
          <w:rFonts w:ascii="Arial" w:hAnsi="Arial" w:cs="Arial"/>
          <w:sz w:val="20"/>
          <w:szCs w:val="20"/>
        </w:rPr>
      </w:pPr>
      <w:r w:rsidRPr="009D01AE">
        <w:rPr>
          <w:rFonts w:ascii="Arial" w:hAnsi="Arial" w:cs="Arial"/>
          <w:sz w:val="20"/>
          <w:szCs w:val="20"/>
        </w:rPr>
        <w:t>10</w:t>
      </w:r>
      <w:r w:rsidR="00101DD0" w:rsidRPr="009D01AE">
        <w:rPr>
          <w:rFonts w:ascii="Arial" w:hAnsi="Arial" w:cs="Arial"/>
          <w:sz w:val="20"/>
          <w:szCs w:val="20"/>
        </w:rPr>
        <w:t>.2</w:t>
      </w:r>
      <w:r w:rsidR="00101DD0" w:rsidRPr="009D01AE">
        <w:rPr>
          <w:rFonts w:ascii="Arial" w:hAnsi="Arial" w:cs="Arial"/>
          <w:sz w:val="20"/>
          <w:szCs w:val="20"/>
        </w:rPr>
        <w:tab/>
        <w:t>Uchádzačom môže byť len fyzická osoba, právnická osoba alebo skupina dodávateľov, ktorá na trhu uskutočňuje stavebné práce.</w:t>
      </w:r>
    </w:p>
    <w:p w:rsidR="00101DD0" w:rsidRPr="009D01AE" w:rsidRDefault="00A312F8" w:rsidP="00D759D8">
      <w:pPr>
        <w:tabs>
          <w:tab w:val="left" w:pos="900"/>
        </w:tabs>
        <w:ind w:left="1134" w:hanging="567"/>
        <w:jc w:val="both"/>
        <w:rPr>
          <w:rFonts w:ascii="Arial" w:hAnsi="Arial" w:cs="Arial"/>
          <w:sz w:val="20"/>
          <w:szCs w:val="20"/>
        </w:rPr>
      </w:pPr>
      <w:r w:rsidRPr="009D01AE">
        <w:rPr>
          <w:rFonts w:ascii="Arial" w:hAnsi="Arial" w:cs="Arial"/>
          <w:sz w:val="20"/>
          <w:szCs w:val="20"/>
        </w:rPr>
        <w:t>10</w:t>
      </w:r>
      <w:r w:rsidR="00101DD0" w:rsidRPr="009D01AE">
        <w:rPr>
          <w:rFonts w:ascii="Arial" w:hAnsi="Arial" w:cs="Arial"/>
          <w:sz w:val="20"/>
          <w:szCs w:val="20"/>
        </w:rPr>
        <w:t>.3</w:t>
      </w:r>
      <w:r w:rsidR="00101DD0" w:rsidRPr="009D01AE">
        <w:rPr>
          <w:rFonts w:ascii="Arial" w:hAnsi="Arial" w:cs="Arial"/>
          <w:sz w:val="20"/>
          <w:szCs w:val="20"/>
        </w:rPr>
        <w:tab/>
      </w:r>
      <w:r w:rsidR="00EE2185" w:rsidRPr="009D01AE">
        <w:rPr>
          <w:rFonts w:ascii="Arial" w:hAnsi="Arial" w:cs="Arial"/>
          <w:sz w:val="20"/>
          <w:szCs w:val="20"/>
        </w:rPr>
        <w:t xml:space="preserve">Ak uchádzačom je skupina dodávateľov, </w:t>
      </w:r>
      <w:r w:rsidR="00EE2185">
        <w:rPr>
          <w:rFonts w:ascii="Arial" w:hAnsi="Arial" w:cs="Arial"/>
          <w:sz w:val="20"/>
          <w:szCs w:val="20"/>
        </w:rPr>
        <w:t>oprávnenie preukazuje člen skupiny len vo vzťahu k tej časti predmetu zákazky ktorú má zabezpečiť.</w:t>
      </w:r>
    </w:p>
    <w:p w:rsidR="00B538C0" w:rsidRPr="009D01AE" w:rsidRDefault="00B538C0" w:rsidP="00D759D8">
      <w:pPr>
        <w:tabs>
          <w:tab w:val="left" w:pos="567"/>
        </w:tabs>
        <w:spacing w:before="240" w:line="300" w:lineRule="auto"/>
        <w:jc w:val="both"/>
        <w:rPr>
          <w:rFonts w:ascii="Arial" w:hAnsi="Arial" w:cs="Arial"/>
          <w:b/>
          <w:bCs/>
          <w:sz w:val="20"/>
          <w:szCs w:val="20"/>
        </w:rPr>
      </w:pPr>
      <w:r w:rsidRPr="009D01AE">
        <w:rPr>
          <w:rFonts w:ascii="Arial" w:hAnsi="Arial" w:cs="Arial"/>
          <w:b/>
          <w:bCs/>
          <w:smallCaps/>
          <w:sz w:val="20"/>
          <w:szCs w:val="20"/>
        </w:rPr>
        <w:t>1</w:t>
      </w:r>
      <w:r w:rsidR="002C4CE1" w:rsidRPr="009D01AE">
        <w:rPr>
          <w:rFonts w:ascii="Arial" w:hAnsi="Arial" w:cs="Arial"/>
          <w:b/>
          <w:bCs/>
          <w:smallCaps/>
          <w:sz w:val="20"/>
          <w:szCs w:val="20"/>
        </w:rPr>
        <w:t>1</w:t>
      </w:r>
      <w:r w:rsidR="00B666D0" w:rsidRPr="009D01AE">
        <w:rPr>
          <w:rFonts w:ascii="Arial" w:hAnsi="Arial" w:cs="Arial"/>
          <w:b/>
          <w:bCs/>
          <w:smallCaps/>
          <w:sz w:val="20"/>
          <w:szCs w:val="20"/>
        </w:rPr>
        <w:t>.</w:t>
      </w:r>
      <w:r w:rsidRPr="009D01AE">
        <w:rPr>
          <w:rFonts w:ascii="Arial" w:hAnsi="Arial" w:cs="Arial"/>
          <w:b/>
          <w:bCs/>
          <w:smallCaps/>
          <w:sz w:val="20"/>
          <w:szCs w:val="20"/>
        </w:rPr>
        <w:tab/>
      </w:r>
      <w:r w:rsidRPr="009D01AE">
        <w:rPr>
          <w:rFonts w:ascii="Arial" w:hAnsi="Arial" w:cs="Arial"/>
          <w:b/>
          <w:bCs/>
          <w:sz w:val="20"/>
          <w:szCs w:val="20"/>
        </w:rPr>
        <w:t>Variantné riešenie</w:t>
      </w:r>
    </w:p>
    <w:p w:rsidR="00B538C0" w:rsidRPr="009D01AE" w:rsidRDefault="00B538C0" w:rsidP="00D759D8">
      <w:pPr>
        <w:ind w:left="1134" w:hanging="567"/>
        <w:jc w:val="both"/>
        <w:rPr>
          <w:rFonts w:ascii="Arial" w:hAnsi="Arial" w:cs="Arial"/>
          <w:sz w:val="20"/>
          <w:szCs w:val="20"/>
        </w:rPr>
      </w:pPr>
      <w:r w:rsidRPr="009D01AE">
        <w:rPr>
          <w:rFonts w:ascii="Arial" w:hAnsi="Arial" w:cs="Arial"/>
          <w:sz w:val="20"/>
          <w:szCs w:val="20"/>
        </w:rPr>
        <w:t>1</w:t>
      </w:r>
      <w:r w:rsidR="002C4CE1" w:rsidRPr="009D01AE">
        <w:rPr>
          <w:rFonts w:ascii="Arial" w:hAnsi="Arial" w:cs="Arial"/>
          <w:sz w:val="20"/>
          <w:szCs w:val="20"/>
        </w:rPr>
        <w:t>1</w:t>
      </w:r>
      <w:r w:rsidRPr="009D01AE">
        <w:rPr>
          <w:rFonts w:ascii="Arial" w:hAnsi="Arial" w:cs="Arial"/>
          <w:sz w:val="20"/>
          <w:szCs w:val="20"/>
        </w:rPr>
        <w:t>.1</w:t>
      </w:r>
      <w:r w:rsidRPr="009D01AE">
        <w:rPr>
          <w:rFonts w:ascii="Arial" w:hAnsi="Arial" w:cs="Arial"/>
          <w:sz w:val="20"/>
          <w:szCs w:val="20"/>
        </w:rPr>
        <w:tab/>
        <w:t>Neumožňuje sa predložiť variantné riešenie.</w:t>
      </w:r>
    </w:p>
    <w:p w:rsidR="00B538C0" w:rsidRPr="009D01AE" w:rsidRDefault="00B538C0" w:rsidP="00D759D8">
      <w:pPr>
        <w:ind w:left="1134" w:hanging="567"/>
        <w:jc w:val="both"/>
        <w:rPr>
          <w:rFonts w:ascii="Arial" w:hAnsi="Arial" w:cs="Arial"/>
          <w:sz w:val="20"/>
          <w:szCs w:val="20"/>
        </w:rPr>
      </w:pPr>
      <w:r w:rsidRPr="009D01AE">
        <w:rPr>
          <w:rFonts w:ascii="Arial" w:hAnsi="Arial" w:cs="Arial"/>
          <w:sz w:val="20"/>
          <w:szCs w:val="20"/>
        </w:rPr>
        <w:t>1</w:t>
      </w:r>
      <w:r w:rsidR="002C4CE1" w:rsidRPr="009D01AE">
        <w:rPr>
          <w:rFonts w:ascii="Arial" w:hAnsi="Arial" w:cs="Arial"/>
          <w:sz w:val="20"/>
          <w:szCs w:val="20"/>
        </w:rPr>
        <w:t>1</w:t>
      </w:r>
      <w:r w:rsidRPr="009D01AE">
        <w:rPr>
          <w:rFonts w:ascii="Arial" w:hAnsi="Arial" w:cs="Arial"/>
          <w:sz w:val="20"/>
          <w:szCs w:val="20"/>
        </w:rPr>
        <w:t>.2</w:t>
      </w:r>
      <w:r w:rsidRPr="009D01AE">
        <w:rPr>
          <w:rFonts w:ascii="Arial" w:hAnsi="Arial" w:cs="Arial"/>
          <w:sz w:val="20"/>
          <w:szCs w:val="20"/>
        </w:rPr>
        <w:tab/>
        <w:t>Ak súčasťou ponuky bude aj variantné riešenie, variantné riešenie nebude zaradené do vyhodnotenia a bude sa naň hľadieť, akoby nebolo predložené.</w:t>
      </w:r>
    </w:p>
    <w:p w:rsidR="00B538C0" w:rsidRPr="009D01AE" w:rsidRDefault="00B538C0" w:rsidP="00D759D8">
      <w:pPr>
        <w:tabs>
          <w:tab w:val="left" w:pos="567"/>
        </w:tabs>
        <w:spacing w:before="240"/>
        <w:rPr>
          <w:rFonts w:ascii="Arial" w:hAnsi="Arial" w:cs="Arial"/>
          <w:b/>
          <w:sz w:val="20"/>
          <w:szCs w:val="20"/>
        </w:rPr>
      </w:pPr>
      <w:r w:rsidRPr="009D01AE">
        <w:rPr>
          <w:rFonts w:ascii="Arial" w:hAnsi="Arial" w:cs="Arial"/>
          <w:b/>
          <w:sz w:val="20"/>
          <w:szCs w:val="20"/>
        </w:rPr>
        <w:t>1</w:t>
      </w:r>
      <w:r w:rsidR="002C4CE1" w:rsidRPr="009D01AE">
        <w:rPr>
          <w:rFonts w:ascii="Arial" w:hAnsi="Arial" w:cs="Arial"/>
          <w:b/>
          <w:sz w:val="20"/>
          <w:szCs w:val="20"/>
        </w:rPr>
        <w:t>2</w:t>
      </w:r>
      <w:r w:rsidR="00B666D0" w:rsidRPr="009D01AE">
        <w:rPr>
          <w:rFonts w:ascii="Arial" w:hAnsi="Arial" w:cs="Arial"/>
          <w:b/>
          <w:sz w:val="20"/>
          <w:szCs w:val="20"/>
        </w:rPr>
        <w:t>.</w:t>
      </w:r>
      <w:r w:rsidRPr="009D01AE">
        <w:rPr>
          <w:rFonts w:ascii="Arial" w:hAnsi="Arial" w:cs="Arial"/>
          <w:b/>
          <w:sz w:val="20"/>
          <w:szCs w:val="20"/>
        </w:rPr>
        <w:tab/>
        <w:t>Platnosť ponuky</w:t>
      </w:r>
    </w:p>
    <w:p w:rsidR="00B538C0" w:rsidRPr="009D01AE" w:rsidRDefault="00B538C0" w:rsidP="00D759D8">
      <w:pPr>
        <w:ind w:left="1134" w:hanging="567"/>
        <w:jc w:val="both"/>
        <w:rPr>
          <w:rFonts w:ascii="Arial" w:hAnsi="Arial" w:cs="Arial"/>
          <w:sz w:val="20"/>
          <w:szCs w:val="20"/>
        </w:rPr>
      </w:pPr>
      <w:r w:rsidRPr="009D01AE">
        <w:rPr>
          <w:rFonts w:ascii="Arial" w:hAnsi="Arial" w:cs="Arial"/>
          <w:sz w:val="20"/>
          <w:szCs w:val="20"/>
        </w:rPr>
        <w:t>1</w:t>
      </w:r>
      <w:r w:rsidR="002C4CE1" w:rsidRPr="009D01AE">
        <w:rPr>
          <w:rFonts w:ascii="Arial" w:hAnsi="Arial" w:cs="Arial"/>
          <w:sz w:val="20"/>
          <w:szCs w:val="20"/>
        </w:rPr>
        <w:t>2</w:t>
      </w:r>
      <w:r w:rsidRPr="009D01AE">
        <w:rPr>
          <w:rFonts w:ascii="Arial" w:hAnsi="Arial" w:cs="Arial"/>
          <w:sz w:val="20"/>
          <w:szCs w:val="20"/>
        </w:rPr>
        <w:t>.1</w:t>
      </w:r>
      <w:r w:rsidRPr="009D01AE">
        <w:rPr>
          <w:rFonts w:ascii="Arial" w:hAnsi="Arial" w:cs="Arial"/>
          <w:sz w:val="20"/>
          <w:szCs w:val="20"/>
        </w:rPr>
        <w:tab/>
        <w:t>Ponuky zostávajú platné počas lehoty viazanosti ponúk stanovenej v bode 1</w:t>
      </w:r>
      <w:r w:rsidR="002C4CE1" w:rsidRPr="009D01AE">
        <w:rPr>
          <w:rFonts w:ascii="Arial" w:hAnsi="Arial" w:cs="Arial"/>
          <w:sz w:val="20"/>
          <w:szCs w:val="20"/>
        </w:rPr>
        <w:t>4</w:t>
      </w:r>
      <w:r w:rsidRPr="009D01AE">
        <w:rPr>
          <w:rFonts w:ascii="Arial" w:hAnsi="Arial" w:cs="Arial"/>
          <w:sz w:val="20"/>
          <w:szCs w:val="20"/>
        </w:rPr>
        <w:t>.</w:t>
      </w:r>
      <w:r w:rsidR="00D54B94">
        <w:rPr>
          <w:rFonts w:ascii="Arial" w:hAnsi="Arial" w:cs="Arial"/>
          <w:sz w:val="20"/>
          <w:szCs w:val="20"/>
        </w:rPr>
        <w:t>6</w:t>
      </w:r>
      <w:r w:rsidRPr="009D01AE">
        <w:rPr>
          <w:rFonts w:ascii="Arial" w:hAnsi="Arial" w:cs="Arial"/>
          <w:bCs/>
          <w:sz w:val="20"/>
          <w:szCs w:val="20"/>
        </w:rPr>
        <w:t>.</w:t>
      </w:r>
    </w:p>
    <w:p w:rsidR="003D491A" w:rsidRPr="009D01AE" w:rsidRDefault="00B538C0" w:rsidP="00D759D8">
      <w:pPr>
        <w:pStyle w:val="ciernatext"/>
        <w:tabs>
          <w:tab w:val="left" w:pos="708"/>
        </w:tabs>
        <w:spacing w:after="120"/>
        <w:ind w:left="1134" w:hanging="567"/>
        <w:rPr>
          <w:rFonts w:ascii="Arial" w:hAnsi="Arial"/>
          <w:sz w:val="20"/>
          <w:szCs w:val="20"/>
        </w:rPr>
      </w:pPr>
      <w:r w:rsidRPr="009D01AE">
        <w:rPr>
          <w:rFonts w:ascii="Arial" w:hAnsi="Arial"/>
          <w:sz w:val="20"/>
          <w:szCs w:val="20"/>
        </w:rPr>
        <w:t>1</w:t>
      </w:r>
      <w:r w:rsidR="002C4CE1" w:rsidRPr="009D01AE">
        <w:rPr>
          <w:rFonts w:ascii="Arial" w:hAnsi="Arial"/>
          <w:sz w:val="20"/>
          <w:szCs w:val="20"/>
        </w:rPr>
        <w:t>2</w:t>
      </w:r>
      <w:r w:rsidRPr="009D01AE">
        <w:rPr>
          <w:rFonts w:ascii="Arial" w:hAnsi="Arial"/>
          <w:sz w:val="20"/>
          <w:szCs w:val="20"/>
        </w:rPr>
        <w:t>.2</w:t>
      </w:r>
      <w:r w:rsidRPr="009D01AE">
        <w:rPr>
          <w:rFonts w:ascii="Arial" w:hAnsi="Arial"/>
          <w:sz w:val="20"/>
          <w:szCs w:val="20"/>
        </w:rPr>
        <w:tab/>
      </w:r>
      <w:r w:rsidR="003D491A" w:rsidRPr="009D01AE">
        <w:rPr>
          <w:rFonts w:ascii="Arial" w:hAnsi="Arial"/>
          <w:sz w:val="20"/>
          <w:szCs w:val="20"/>
        </w:rPr>
        <w:t>V prípade, ak bude podaná námietka proti postupu verejného obstarávateľa a začaté konanie o preskúmaní úkonov kontrolovaného, nebude mať táto skutočnosť podľa ZVO odkladný účinok na konanie verejného obstarávateľa. Ak Úrad pre verejné obstarávanie (ďalej len „úrad“) konanie o preskúmaní úkonov kontrolovaného preruší podľa § 173 ods. 4 alebo ods. 8 ZVO, alebo ak počas lehoty viazanosti ponúk nedôjde k uzatvoreniu zmluvy podľa bodu 32, verejný obstarávateľ oznámi uchádzačom (záujemcom) predĺženie lehoty viazanosti ponúk. Uchádzači sú svojou ponukou viazaní do uplynutia verejným obstarávateľom takto oznámenej, primerane predĺženej lehoty viazanosti ponúk</w:t>
      </w:r>
    </w:p>
    <w:p w:rsidR="00B538C0" w:rsidRPr="009D01AE" w:rsidRDefault="00B538C0" w:rsidP="00D759D8">
      <w:pPr>
        <w:tabs>
          <w:tab w:val="left" w:pos="567"/>
        </w:tabs>
        <w:spacing w:before="240" w:line="300" w:lineRule="auto"/>
        <w:jc w:val="both"/>
        <w:rPr>
          <w:rFonts w:ascii="Arial" w:hAnsi="Arial" w:cs="Arial"/>
          <w:b/>
          <w:bCs/>
          <w:smallCaps/>
          <w:sz w:val="20"/>
          <w:szCs w:val="20"/>
        </w:rPr>
      </w:pPr>
      <w:r w:rsidRPr="009D01AE">
        <w:rPr>
          <w:rFonts w:ascii="Arial" w:hAnsi="Arial" w:cs="Arial"/>
          <w:b/>
          <w:bCs/>
          <w:smallCaps/>
          <w:sz w:val="20"/>
          <w:szCs w:val="20"/>
        </w:rPr>
        <w:t>1</w:t>
      </w:r>
      <w:r w:rsidR="000876B1" w:rsidRPr="009D01AE">
        <w:rPr>
          <w:rFonts w:ascii="Arial" w:hAnsi="Arial" w:cs="Arial"/>
          <w:b/>
          <w:bCs/>
          <w:smallCaps/>
          <w:sz w:val="20"/>
          <w:szCs w:val="20"/>
        </w:rPr>
        <w:t>3</w:t>
      </w:r>
      <w:r w:rsidR="00B666D0" w:rsidRPr="009D01AE">
        <w:rPr>
          <w:rFonts w:ascii="Arial" w:hAnsi="Arial" w:cs="Arial"/>
          <w:b/>
          <w:bCs/>
          <w:smallCaps/>
          <w:sz w:val="20"/>
          <w:szCs w:val="20"/>
        </w:rPr>
        <w:t>.</w:t>
      </w:r>
      <w:r w:rsidRPr="009D01AE">
        <w:rPr>
          <w:rFonts w:ascii="Arial" w:hAnsi="Arial" w:cs="Arial"/>
          <w:b/>
          <w:bCs/>
          <w:smallCaps/>
          <w:sz w:val="20"/>
          <w:szCs w:val="20"/>
        </w:rPr>
        <w:tab/>
      </w:r>
      <w:r w:rsidRPr="009D01AE">
        <w:rPr>
          <w:rFonts w:ascii="Arial" w:hAnsi="Arial" w:cs="Arial"/>
          <w:b/>
          <w:bCs/>
          <w:sz w:val="20"/>
          <w:szCs w:val="20"/>
        </w:rPr>
        <w:t>Náklady na ponuku</w:t>
      </w:r>
    </w:p>
    <w:p w:rsidR="00B538C0" w:rsidRPr="009D01AE" w:rsidRDefault="00B538C0" w:rsidP="00D759D8">
      <w:pPr>
        <w:ind w:left="1134" w:hanging="567"/>
        <w:jc w:val="both"/>
        <w:rPr>
          <w:rFonts w:ascii="Arial" w:hAnsi="Arial" w:cs="Arial"/>
          <w:sz w:val="20"/>
          <w:szCs w:val="20"/>
        </w:rPr>
      </w:pPr>
      <w:r w:rsidRPr="009D01AE">
        <w:rPr>
          <w:rFonts w:ascii="Arial" w:hAnsi="Arial" w:cs="Arial"/>
          <w:sz w:val="20"/>
          <w:szCs w:val="20"/>
        </w:rPr>
        <w:t>1</w:t>
      </w:r>
      <w:r w:rsidR="000876B1" w:rsidRPr="009D01AE">
        <w:rPr>
          <w:rFonts w:ascii="Arial" w:hAnsi="Arial" w:cs="Arial"/>
          <w:sz w:val="20"/>
          <w:szCs w:val="20"/>
        </w:rPr>
        <w:t>3</w:t>
      </w:r>
      <w:r w:rsidRPr="009D01AE">
        <w:rPr>
          <w:rFonts w:ascii="Arial" w:hAnsi="Arial" w:cs="Arial"/>
          <w:sz w:val="20"/>
          <w:szCs w:val="20"/>
        </w:rPr>
        <w:t>.1</w:t>
      </w:r>
      <w:r w:rsidRPr="009D01AE">
        <w:rPr>
          <w:rFonts w:ascii="Arial" w:hAnsi="Arial" w:cs="Arial"/>
          <w:sz w:val="20"/>
          <w:szCs w:val="20"/>
        </w:rPr>
        <w:tab/>
        <w:t>Všetky výdavky spojené s prípravou a predložením ponuky znáša uchádzač bez akéhokoľvek finančného alebo iného nároku voči verejnému obstarávateľovi.</w:t>
      </w:r>
    </w:p>
    <w:p w:rsidR="00B538C0" w:rsidRDefault="00B538C0" w:rsidP="00D759D8">
      <w:pPr>
        <w:ind w:left="1134" w:hanging="567"/>
        <w:jc w:val="both"/>
        <w:rPr>
          <w:rFonts w:ascii="Arial" w:hAnsi="Arial" w:cs="Arial"/>
          <w:sz w:val="20"/>
          <w:szCs w:val="20"/>
        </w:rPr>
      </w:pPr>
      <w:r w:rsidRPr="009D01AE">
        <w:rPr>
          <w:rFonts w:ascii="Arial" w:hAnsi="Arial" w:cs="Arial"/>
          <w:sz w:val="20"/>
          <w:szCs w:val="20"/>
        </w:rPr>
        <w:t>1</w:t>
      </w:r>
      <w:r w:rsidR="000876B1" w:rsidRPr="009D01AE">
        <w:rPr>
          <w:rFonts w:ascii="Arial" w:hAnsi="Arial" w:cs="Arial"/>
          <w:sz w:val="20"/>
          <w:szCs w:val="20"/>
        </w:rPr>
        <w:t>3</w:t>
      </w:r>
      <w:r w:rsidRPr="009D01AE">
        <w:rPr>
          <w:rFonts w:ascii="Arial" w:hAnsi="Arial" w:cs="Arial"/>
          <w:sz w:val="20"/>
          <w:szCs w:val="20"/>
        </w:rPr>
        <w:t>.2</w:t>
      </w:r>
      <w:r w:rsidRPr="009D01AE">
        <w:rPr>
          <w:rFonts w:ascii="Arial" w:hAnsi="Arial" w:cs="Arial"/>
          <w:sz w:val="20"/>
          <w:szCs w:val="20"/>
        </w:rPr>
        <w:tab/>
        <w:t>Ponuky doručené na adresu uvedenú v bode 2</w:t>
      </w:r>
      <w:r w:rsidR="000876B1" w:rsidRPr="009D01AE">
        <w:rPr>
          <w:rFonts w:ascii="Arial" w:hAnsi="Arial" w:cs="Arial"/>
          <w:sz w:val="20"/>
          <w:szCs w:val="20"/>
        </w:rPr>
        <w:t>4</w:t>
      </w:r>
      <w:r w:rsidRPr="009D01AE">
        <w:rPr>
          <w:rFonts w:ascii="Arial" w:hAnsi="Arial" w:cs="Arial"/>
          <w:sz w:val="20"/>
          <w:szCs w:val="20"/>
        </w:rPr>
        <w:t>.1 a predložené v lehote na predkladanie ponúk, sa počas plynutia lehoty viazanosti a po uplynutí lehoty viazanosti ponúk uchádzačom nevracajú. Zostávajú ako súčasť dokumentácie o</w:t>
      </w:r>
      <w:r w:rsidR="008E0B94" w:rsidRPr="009D01AE">
        <w:rPr>
          <w:rFonts w:ascii="Arial" w:hAnsi="Arial" w:cs="Arial"/>
          <w:sz w:val="20"/>
          <w:szCs w:val="20"/>
        </w:rPr>
        <w:t> </w:t>
      </w:r>
      <w:r w:rsidR="006933E6" w:rsidRPr="009D01AE">
        <w:rPr>
          <w:rFonts w:ascii="Arial" w:hAnsi="Arial" w:cs="Arial"/>
          <w:sz w:val="20"/>
          <w:szCs w:val="20"/>
        </w:rPr>
        <w:t xml:space="preserve">verejnej </w:t>
      </w:r>
      <w:r w:rsidR="008E0B94" w:rsidRPr="009D01AE">
        <w:rPr>
          <w:rFonts w:ascii="Arial" w:hAnsi="Arial" w:cs="Arial"/>
          <w:sz w:val="20"/>
          <w:szCs w:val="20"/>
        </w:rPr>
        <w:t>súťaži</w:t>
      </w:r>
      <w:r w:rsidRPr="009D01AE">
        <w:rPr>
          <w:rFonts w:ascii="Arial" w:hAnsi="Arial" w:cs="Arial"/>
          <w:sz w:val="20"/>
          <w:szCs w:val="20"/>
        </w:rPr>
        <w:t>.</w:t>
      </w:r>
    </w:p>
    <w:p w:rsidR="001A6C58" w:rsidRDefault="001A6C58" w:rsidP="00D759D8">
      <w:pPr>
        <w:ind w:left="1134" w:hanging="567"/>
        <w:jc w:val="both"/>
        <w:rPr>
          <w:rFonts w:ascii="Arial" w:hAnsi="Arial" w:cs="Arial"/>
          <w:sz w:val="20"/>
          <w:szCs w:val="20"/>
        </w:rPr>
      </w:pPr>
    </w:p>
    <w:p w:rsidR="001A6C58" w:rsidRDefault="001A6C58" w:rsidP="00D759D8">
      <w:pPr>
        <w:ind w:left="1134" w:hanging="567"/>
        <w:jc w:val="both"/>
        <w:rPr>
          <w:rFonts w:ascii="Arial" w:hAnsi="Arial" w:cs="Arial"/>
          <w:sz w:val="20"/>
          <w:szCs w:val="20"/>
        </w:rPr>
      </w:pPr>
    </w:p>
    <w:p w:rsidR="001A6C58" w:rsidRDefault="001A6C58" w:rsidP="00D759D8">
      <w:pPr>
        <w:ind w:left="1134" w:hanging="567"/>
        <w:jc w:val="both"/>
        <w:rPr>
          <w:rFonts w:ascii="Arial" w:hAnsi="Arial" w:cs="Arial"/>
          <w:sz w:val="20"/>
          <w:szCs w:val="20"/>
        </w:rPr>
      </w:pPr>
    </w:p>
    <w:p w:rsidR="001A6C58" w:rsidRDefault="001A6C58" w:rsidP="00D759D8">
      <w:pPr>
        <w:ind w:left="1134" w:hanging="567"/>
        <w:jc w:val="both"/>
        <w:rPr>
          <w:rFonts w:ascii="Arial" w:hAnsi="Arial" w:cs="Arial"/>
          <w:sz w:val="20"/>
          <w:szCs w:val="20"/>
        </w:rPr>
      </w:pPr>
    </w:p>
    <w:p w:rsidR="00B1126C" w:rsidRDefault="00B1126C" w:rsidP="00D759D8">
      <w:pPr>
        <w:ind w:left="1134" w:hanging="567"/>
        <w:jc w:val="both"/>
        <w:rPr>
          <w:rFonts w:ascii="Arial" w:hAnsi="Arial" w:cs="Arial"/>
          <w:sz w:val="20"/>
          <w:szCs w:val="20"/>
        </w:rPr>
      </w:pPr>
    </w:p>
    <w:p w:rsidR="00B1126C" w:rsidRPr="009D01AE" w:rsidRDefault="00B1126C" w:rsidP="00D759D8">
      <w:pPr>
        <w:ind w:left="1134" w:hanging="567"/>
        <w:jc w:val="both"/>
        <w:rPr>
          <w:rFonts w:ascii="Arial" w:hAnsi="Arial" w:cs="Arial"/>
          <w:sz w:val="20"/>
          <w:szCs w:val="20"/>
        </w:rPr>
      </w:pPr>
    </w:p>
    <w:p w:rsidR="00D73E7D" w:rsidRPr="009D01AE" w:rsidRDefault="00D73E7D" w:rsidP="00D759D8">
      <w:pPr>
        <w:jc w:val="both"/>
        <w:rPr>
          <w:rFonts w:ascii="Arial" w:hAnsi="Arial" w:cs="Arial"/>
          <w:sz w:val="20"/>
          <w:szCs w:val="20"/>
        </w:rPr>
      </w:pPr>
    </w:p>
    <w:p w:rsidR="003A4554" w:rsidRPr="001A6C58" w:rsidRDefault="00B538C0" w:rsidP="00D759D8">
      <w:pPr>
        <w:tabs>
          <w:tab w:val="left" w:pos="567"/>
        </w:tabs>
        <w:spacing w:line="300" w:lineRule="auto"/>
        <w:jc w:val="both"/>
        <w:rPr>
          <w:rFonts w:ascii="Arial" w:hAnsi="Arial" w:cs="Arial"/>
          <w:b/>
          <w:bCs/>
          <w:smallCaps/>
          <w:sz w:val="20"/>
          <w:szCs w:val="20"/>
        </w:rPr>
      </w:pPr>
      <w:r w:rsidRPr="009D01AE">
        <w:rPr>
          <w:rFonts w:ascii="Arial" w:hAnsi="Arial" w:cs="Arial"/>
          <w:b/>
          <w:bCs/>
          <w:smallCaps/>
          <w:sz w:val="20"/>
          <w:szCs w:val="20"/>
        </w:rPr>
        <w:t>1</w:t>
      </w:r>
      <w:r w:rsidR="000876B1" w:rsidRPr="009D01AE">
        <w:rPr>
          <w:rFonts w:ascii="Arial" w:hAnsi="Arial" w:cs="Arial"/>
          <w:b/>
          <w:bCs/>
          <w:smallCaps/>
          <w:sz w:val="20"/>
          <w:szCs w:val="20"/>
        </w:rPr>
        <w:t>4</w:t>
      </w:r>
      <w:r w:rsidR="00B666D0" w:rsidRPr="009D01AE">
        <w:rPr>
          <w:rFonts w:ascii="Arial" w:hAnsi="Arial" w:cs="Arial"/>
          <w:b/>
          <w:bCs/>
          <w:smallCaps/>
          <w:sz w:val="20"/>
          <w:szCs w:val="20"/>
        </w:rPr>
        <w:t>.</w:t>
      </w:r>
      <w:r w:rsidRPr="009D01AE">
        <w:rPr>
          <w:rFonts w:ascii="Arial" w:hAnsi="Arial" w:cs="Arial"/>
          <w:b/>
          <w:bCs/>
          <w:smallCaps/>
          <w:sz w:val="20"/>
          <w:szCs w:val="20"/>
        </w:rPr>
        <w:tab/>
      </w:r>
      <w:r w:rsidRPr="001A6C58">
        <w:rPr>
          <w:rFonts w:ascii="Arial" w:hAnsi="Arial" w:cs="Arial"/>
          <w:b/>
          <w:bCs/>
          <w:sz w:val="20"/>
          <w:szCs w:val="20"/>
        </w:rPr>
        <w:t>Časový harmonogram</w:t>
      </w:r>
      <w:r w:rsidRPr="001A6C58">
        <w:rPr>
          <w:rFonts w:ascii="Arial" w:hAnsi="Arial" w:cs="Arial"/>
          <w:b/>
          <w:bCs/>
          <w:smallCaps/>
          <w:sz w:val="20"/>
          <w:szCs w:val="20"/>
        </w:rPr>
        <w:t xml:space="preserve"> </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6"/>
        <w:gridCol w:w="4678"/>
        <w:gridCol w:w="1701"/>
        <w:gridCol w:w="1525"/>
      </w:tblGrid>
      <w:tr w:rsidR="001A6C58" w:rsidRPr="001A6C58" w:rsidTr="00B666D0">
        <w:tc>
          <w:tcPr>
            <w:tcW w:w="916" w:type="dxa"/>
          </w:tcPr>
          <w:p w:rsidR="00B538C0" w:rsidRPr="001A6C58" w:rsidRDefault="00B538C0" w:rsidP="00D759D8">
            <w:pPr>
              <w:spacing w:before="60" w:after="60"/>
              <w:rPr>
                <w:rFonts w:ascii="Arial" w:hAnsi="Arial" w:cs="Arial"/>
                <w:b/>
                <w:sz w:val="20"/>
                <w:szCs w:val="20"/>
              </w:rPr>
            </w:pPr>
            <w:r w:rsidRPr="001A6C58">
              <w:rPr>
                <w:rFonts w:ascii="Arial" w:hAnsi="Arial" w:cs="Arial"/>
                <w:b/>
                <w:sz w:val="20"/>
                <w:szCs w:val="20"/>
              </w:rPr>
              <w:t>Čl.</w:t>
            </w:r>
          </w:p>
        </w:tc>
        <w:tc>
          <w:tcPr>
            <w:tcW w:w="4678" w:type="dxa"/>
          </w:tcPr>
          <w:p w:rsidR="00B538C0" w:rsidRPr="001A6C58" w:rsidRDefault="00B538C0" w:rsidP="00D759D8">
            <w:pPr>
              <w:spacing w:before="60" w:after="60"/>
              <w:rPr>
                <w:rFonts w:ascii="Arial" w:hAnsi="Arial" w:cs="Arial"/>
                <w:b/>
                <w:sz w:val="20"/>
                <w:szCs w:val="20"/>
              </w:rPr>
            </w:pPr>
            <w:r w:rsidRPr="001A6C58">
              <w:rPr>
                <w:rFonts w:ascii="Arial" w:hAnsi="Arial" w:cs="Arial"/>
                <w:b/>
                <w:sz w:val="20"/>
                <w:szCs w:val="20"/>
              </w:rPr>
              <w:t>Míľnik</w:t>
            </w:r>
          </w:p>
        </w:tc>
        <w:tc>
          <w:tcPr>
            <w:tcW w:w="1701" w:type="dxa"/>
            <w:vAlign w:val="center"/>
          </w:tcPr>
          <w:p w:rsidR="00B538C0" w:rsidRPr="001A6C58" w:rsidRDefault="00B538C0" w:rsidP="00D759D8">
            <w:pPr>
              <w:jc w:val="center"/>
              <w:rPr>
                <w:rFonts w:ascii="Arial" w:hAnsi="Arial" w:cs="Arial"/>
                <w:b/>
                <w:sz w:val="20"/>
                <w:szCs w:val="20"/>
              </w:rPr>
            </w:pPr>
            <w:r w:rsidRPr="001A6C58">
              <w:rPr>
                <w:rFonts w:ascii="Arial" w:hAnsi="Arial" w:cs="Arial"/>
                <w:b/>
                <w:sz w:val="20"/>
                <w:szCs w:val="20"/>
              </w:rPr>
              <w:t>Dátum</w:t>
            </w:r>
          </w:p>
        </w:tc>
        <w:tc>
          <w:tcPr>
            <w:tcW w:w="1525" w:type="dxa"/>
            <w:vAlign w:val="center"/>
          </w:tcPr>
          <w:p w:rsidR="00B538C0" w:rsidRPr="001A6C58" w:rsidRDefault="00B538C0" w:rsidP="00D759D8">
            <w:pPr>
              <w:jc w:val="center"/>
              <w:rPr>
                <w:rFonts w:ascii="Arial" w:hAnsi="Arial" w:cs="Arial"/>
                <w:b/>
                <w:sz w:val="20"/>
                <w:szCs w:val="20"/>
              </w:rPr>
            </w:pPr>
            <w:r w:rsidRPr="001A6C58">
              <w:rPr>
                <w:rFonts w:ascii="Arial" w:hAnsi="Arial" w:cs="Arial"/>
                <w:b/>
                <w:sz w:val="20"/>
                <w:szCs w:val="20"/>
              </w:rPr>
              <w:t>Čas</w:t>
            </w:r>
          </w:p>
        </w:tc>
      </w:tr>
      <w:tr w:rsidR="001A6C58" w:rsidRPr="001A6C58" w:rsidTr="00B666D0">
        <w:tc>
          <w:tcPr>
            <w:tcW w:w="916" w:type="dxa"/>
            <w:vAlign w:val="center"/>
          </w:tcPr>
          <w:p w:rsidR="00FF7128" w:rsidRPr="001A6C58" w:rsidRDefault="00FF7128" w:rsidP="00D759D8">
            <w:pPr>
              <w:pStyle w:val="Hlavika"/>
              <w:tabs>
                <w:tab w:val="left" w:pos="4820"/>
              </w:tabs>
              <w:rPr>
                <w:rFonts w:ascii="Arial" w:hAnsi="Arial" w:cs="Arial"/>
                <w:bCs/>
                <w:sz w:val="20"/>
                <w:szCs w:val="20"/>
              </w:rPr>
            </w:pPr>
            <w:r w:rsidRPr="001A6C58">
              <w:rPr>
                <w:rFonts w:ascii="Arial" w:hAnsi="Arial" w:cs="Arial"/>
                <w:bCs/>
                <w:sz w:val="20"/>
                <w:szCs w:val="20"/>
              </w:rPr>
              <w:t>1</w:t>
            </w:r>
            <w:r w:rsidR="000876B1" w:rsidRPr="001A6C58">
              <w:rPr>
                <w:rFonts w:ascii="Arial" w:hAnsi="Arial" w:cs="Arial"/>
                <w:bCs/>
                <w:sz w:val="20"/>
                <w:szCs w:val="20"/>
              </w:rPr>
              <w:t>4</w:t>
            </w:r>
            <w:r w:rsidRPr="001A6C58">
              <w:rPr>
                <w:rFonts w:ascii="Arial" w:hAnsi="Arial" w:cs="Arial"/>
                <w:bCs/>
                <w:sz w:val="20"/>
                <w:szCs w:val="20"/>
              </w:rPr>
              <w:t>.1</w:t>
            </w:r>
          </w:p>
        </w:tc>
        <w:tc>
          <w:tcPr>
            <w:tcW w:w="4678" w:type="dxa"/>
            <w:vAlign w:val="center"/>
          </w:tcPr>
          <w:p w:rsidR="00FF7128" w:rsidRPr="001A6C58" w:rsidRDefault="00FF7128" w:rsidP="00D759D8">
            <w:pPr>
              <w:pStyle w:val="Hlavika"/>
              <w:tabs>
                <w:tab w:val="left" w:pos="4820"/>
              </w:tabs>
              <w:rPr>
                <w:rFonts w:ascii="Arial" w:hAnsi="Arial" w:cs="Arial"/>
                <w:bCs/>
                <w:sz w:val="20"/>
                <w:szCs w:val="20"/>
              </w:rPr>
            </w:pPr>
            <w:r w:rsidRPr="001A6C58">
              <w:rPr>
                <w:rFonts w:ascii="Arial" w:hAnsi="Arial" w:cs="Arial"/>
                <w:sz w:val="20"/>
                <w:szCs w:val="20"/>
              </w:rPr>
              <w:t xml:space="preserve">Lehota pre záujemcov na doručenie žiadosti o vysvetlenie </w:t>
            </w:r>
            <w:r w:rsidR="00A95E29" w:rsidRPr="001A6C58">
              <w:rPr>
                <w:rFonts w:ascii="Arial" w:hAnsi="Arial" w:cs="Arial"/>
                <w:sz w:val="20"/>
                <w:szCs w:val="20"/>
              </w:rPr>
              <w:t>informácií</w:t>
            </w:r>
          </w:p>
        </w:tc>
        <w:tc>
          <w:tcPr>
            <w:tcW w:w="1701" w:type="dxa"/>
            <w:vAlign w:val="center"/>
          </w:tcPr>
          <w:p w:rsidR="00E70800" w:rsidRPr="001A6C58" w:rsidRDefault="00E70800" w:rsidP="00BA4837">
            <w:pPr>
              <w:jc w:val="center"/>
              <w:rPr>
                <w:rFonts w:ascii="Arial" w:hAnsi="Arial"/>
                <w:sz w:val="20"/>
              </w:rPr>
            </w:pPr>
            <w:r w:rsidRPr="001A6C58">
              <w:rPr>
                <w:rFonts w:ascii="Arial" w:hAnsi="Arial"/>
                <w:sz w:val="20"/>
              </w:rPr>
              <w:t>Záujemca je povinný požiadať o vysvetlenie dostatočne vopred. Verejný obstarávateľ odporúča žiadosť o vysvetlenie doručiť najneskôr 03.</w:t>
            </w:r>
            <w:r w:rsidR="00BA4837">
              <w:rPr>
                <w:rFonts w:ascii="Arial" w:hAnsi="Arial"/>
                <w:sz w:val="20"/>
              </w:rPr>
              <w:t>12</w:t>
            </w:r>
            <w:r w:rsidRPr="001A6C58">
              <w:rPr>
                <w:rFonts w:ascii="Arial" w:hAnsi="Arial"/>
                <w:sz w:val="20"/>
              </w:rPr>
              <w:t>.2018</w:t>
            </w:r>
          </w:p>
        </w:tc>
        <w:tc>
          <w:tcPr>
            <w:tcW w:w="1525" w:type="dxa"/>
            <w:vAlign w:val="center"/>
          </w:tcPr>
          <w:p w:rsidR="00FF7128" w:rsidRPr="001A6C58" w:rsidRDefault="00D108A1" w:rsidP="00D759D8">
            <w:pPr>
              <w:jc w:val="center"/>
              <w:rPr>
                <w:rFonts w:ascii="Arial" w:hAnsi="Arial" w:cs="Arial"/>
                <w:bCs/>
                <w:sz w:val="20"/>
                <w:szCs w:val="20"/>
              </w:rPr>
            </w:pPr>
            <w:r w:rsidRPr="001A6C58">
              <w:rPr>
                <w:rFonts w:ascii="Arial" w:hAnsi="Arial" w:cs="Arial"/>
                <w:bCs/>
                <w:sz w:val="20"/>
                <w:szCs w:val="20"/>
              </w:rPr>
              <w:t>-</w:t>
            </w:r>
          </w:p>
        </w:tc>
      </w:tr>
      <w:tr w:rsidR="001A6C58" w:rsidRPr="001A6C58" w:rsidTr="001E7B2A">
        <w:tc>
          <w:tcPr>
            <w:tcW w:w="916" w:type="dxa"/>
            <w:vAlign w:val="center"/>
          </w:tcPr>
          <w:p w:rsidR="00FF7128" w:rsidRPr="001A6C58" w:rsidRDefault="00FF7128" w:rsidP="00D759D8">
            <w:pPr>
              <w:pStyle w:val="Hlavika"/>
              <w:tabs>
                <w:tab w:val="left" w:pos="4820"/>
              </w:tabs>
              <w:rPr>
                <w:rFonts w:ascii="Arial" w:hAnsi="Arial" w:cs="Arial"/>
                <w:bCs/>
                <w:sz w:val="20"/>
                <w:szCs w:val="20"/>
              </w:rPr>
            </w:pPr>
            <w:r w:rsidRPr="001A6C58">
              <w:rPr>
                <w:rFonts w:ascii="Arial" w:hAnsi="Arial" w:cs="Arial"/>
                <w:bCs/>
                <w:sz w:val="20"/>
                <w:szCs w:val="20"/>
              </w:rPr>
              <w:t>1</w:t>
            </w:r>
            <w:r w:rsidR="000876B1" w:rsidRPr="001A6C58">
              <w:rPr>
                <w:rFonts w:ascii="Arial" w:hAnsi="Arial" w:cs="Arial"/>
                <w:bCs/>
                <w:sz w:val="20"/>
                <w:szCs w:val="20"/>
              </w:rPr>
              <w:t>4</w:t>
            </w:r>
            <w:r w:rsidRPr="001A6C58">
              <w:rPr>
                <w:rFonts w:ascii="Arial" w:hAnsi="Arial" w:cs="Arial"/>
                <w:bCs/>
                <w:sz w:val="20"/>
                <w:szCs w:val="20"/>
              </w:rPr>
              <w:t>.2</w:t>
            </w:r>
          </w:p>
        </w:tc>
        <w:tc>
          <w:tcPr>
            <w:tcW w:w="4678" w:type="dxa"/>
            <w:vAlign w:val="center"/>
          </w:tcPr>
          <w:p w:rsidR="00FF7128" w:rsidRPr="001A6C58" w:rsidRDefault="00FF7128" w:rsidP="00D759D8">
            <w:pPr>
              <w:pStyle w:val="Hlavika"/>
              <w:tabs>
                <w:tab w:val="left" w:pos="4820"/>
              </w:tabs>
              <w:rPr>
                <w:rFonts w:ascii="Arial" w:hAnsi="Arial" w:cs="Arial"/>
                <w:bCs/>
                <w:sz w:val="20"/>
                <w:szCs w:val="20"/>
              </w:rPr>
            </w:pPr>
            <w:r w:rsidRPr="001A6C58">
              <w:rPr>
                <w:rFonts w:ascii="Arial" w:hAnsi="Arial" w:cs="Arial"/>
                <w:bCs/>
                <w:sz w:val="20"/>
                <w:szCs w:val="20"/>
              </w:rPr>
              <w:t>Lehota pre verejného obstarávateľa na doplnenie informácií uvedených v súťažných podkladoch záujemcom</w:t>
            </w:r>
          </w:p>
        </w:tc>
        <w:tc>
          <w:tcPr>
            <w:tcW w:w="1701" w:type="dxa"/>
            <w:vAlign w:val="center"/>
          </w:tcPr>
          <w:p w:rsidR="00FF7128" w:rsidRPr="00B1126C" w:rsidRDefault="00E70800" w:rsidP="00127E82">
            <w:pPr>
              <w:jc w:val="center"/>
              <w:rPr>
                <w:rFonts w:ascii="Arial" w:hAnsi="Arial"/>
                <w:sz w:val="20"/>
                <w:highlight w:val="yellow"/>
              </w:rPr>
            </w:pPr>
            <w:r w:rsidRPr="00B1126C">
              <w:rPr>
                <w:rFonts w:ascii="Arial" w:hAnsi="Arial" w:cs="Arial"/>
                <w:bCs/>
                <w:sz w:val="20"/>
                <w:highlight w:val="yellow"/>
              </w:rPr>
              <w:t>0</w:t>
            </w:r>
            <w:r w:rsidR="00127E82">
              <w:rPr>
                <w:rFonts w:ascii="Arial" w:hAnsi="Arial" w:cs="Arial"/>
                <w:bCs/>
                <w:sz w:val="20"/>
                <w:highlight w:val="yellow"/>
              </w:rPr>
              <w:t>8</w:t>
            </w:r>
            <w:r w:rsidRPr="00B1126C">
              <w:rPr>
                <w:rFonts w:ascii="Arial" w:hAnsi="Arial" w:cs="Arial"/>
                <w:bCs/>
                <w:sz w:val="20"/>
                <w:highlight w:val="yellow"/>
              </w:rPr>
              <w:t>.</w:t>
            </w:r>
            <w:r w:rsidR="00BA4837" w:rsidRPr="00B1126C">
              <w:rPr>
                <w:rFonts w:ascii="Arial" w:hAnsi="Arial" w:cs="Arial"/>
                <w:bCs/>
                <w:sz w:val="20"/>
                <w:highlight w:val="yellow"/>
              </w:rPr>
              <w:t>12</w:t>
            </w:r>
            <w:r w:rsidRPr="00B1126C">
              <w:rPr>
                <w:rFonts w:ascii="Arial" w:hAnsi="Arial" w:cs="Arial"/>
                <w:bCs/>
                <w:sz w:val="20"/>
                <w:highlight w:val="yellow"/>
              </w:rPr>
              <w:t>.2018</w:t>
            </w:r>
          </w:p>
        </w:tc>
        <w:tc>
          <w:tcPr>
            <w:tcW w:w="1525" w:type="dxa"/>
            <w:vAlign w:val="center"/>
          </w:tcPr>
          <w:p w:rsidR="00FF7128" w:rsidRPr="001A6C58" w:rsidRDefault="00FF7128" w:rsidP="00D759D8">
            <w:pPr>
              <w:jc w:val="center"/>
              <w:rPr>
                <w:rFonts w:ascii="Arial" w:hAnsi="Arial" w:cs="Arial"/>
                <w:bCs/>
                <w:sz w:val="20"/>
                <w:szCs w:val="20"/>
              </w:rPr>
            </w:pPr>
            <w:r w:rsidRPr="001A6C58">
              <w:rPr>
                <w:rFonts w:ascii="Arial" w:hAnsi="Arial" w:cs="Arial"/>
                <w:bCs/>
                <w:sz w:val="20"/>
                <w:szCs w:val="20"/>
              </w:rPr>
              <w:t>-</w:t>
            </w:r>
          </w:p>
        </w:tc>
      </w:tr>
      <w:tr w:rsidR="001A6C58" w:rsidRPr="001A6C58" w:rsidTr="001E7B2A">
        <w:tc>
          <w:tcPr>
            <w:tcW w:w="916" w:type="dxa"/>
            <w:vAlign w:val="center"/>
          </w:tcPr>
          <w:p w:rsidR="00FF7128" w:rsidRPr="001A6C58" w:rsidRDefault="00FF7128" w:rsidP="00D759D8">
            <w:pPr>
              <w:pStyle w:val="Hlavika"/>
              <w:tabs>
                <w:tab w:val="left" w:pos="4820"/>
              </w:tabs>
              <w:rPr>
                <w:rFonts w:ascii="Arial" w:hAnsi="Arial" w:cs="Arial"/>
                <w:bCs/>
                <w:sz w:val="20"/>
                <w:szCs w:val="20"/>
              </w:rPr>
            </w:pPr>
            <w:r w:rsidRPr="001A6C58">
              <w:rPr>
                <w:rFonts w:ascii="Arial" w:hAnsi="Arial" w:cs="Arial"/>
                <w:bCs/>
                <w:sz w:val="20"/>
                <w:szCs w:val="20"/>
              </w:rPr>
              <w:t>1</w:t>
            </w:r>
            <w:r w:rsidR="000876B1" w:rsidRPr="001A6C58">
              <w:rPr>
                <w:rFonts w:ascii="Arial" w:hAnsi="Arial" w:cs="Arial"/>
                <w:bCs/>
                <w:sz w:val="20"/>
                <w:szCs w:val="20"/>
              </w:rPr>
              <w:t>4</w:t>
            </w:r>
            <w:r w:rsidRPr="001A6C58">
              <w:rPr>
                <w:rFonts w:ascii="Arial" w:hAnsi="Arial" w:cs="Arial"/>
                <w:bCs/>
                <w:sz w:val="20"/>
                <w:szCs w:val="20"/>
              </w:rPr>
              <w:t>.3</w:t>
            </w:r>
          </w:p>
        </w:tc>
        <w:tc>
          <w:tcPr>
            <w:tcW w:w="4678" w:type="dxa"/>
            <w:vAlign w:val="center"/>
          </w:tcPr>
          <w:p w:rsidR="00FF7128" w:rsidRPr="001A6C58" w:rsidRDefault="00FF7128" w:rsidP="00D759D8">
            <w:pPr>
              <w:pStyle w:val="Hlavika"/>
              <w:tabs>
                <w:tab w:val="left" w:pos="4820"/>
              </w:tabs>
              <w:rPr>
                <w:rFonts w:ascii="Arial" w:hAnsi="Arial" w:cs="Arial"/>
                <w:bCs/>
                <w:sz w:val="20"/>
                <w:szCs w:val="20"/>
              </w:rPr>
            </w:pPr>
            <w:r w:rsidRPr="001A6C58">
              <w:rPr>
                <w:rFonts w:ascii="Arial" w:hAnsi="Arial" w:cs="Arial"/>
                <w:sz w:val="20"/>
                <w:szCs w:val="20"/>
              </w:rPr>
              <w:t xml:space="preserve">Lehota  pre verejného obstarávateľa na oznámenie vysvetlenia </w:t>
            </w:r>
            <w:r w:rsidR="000C00DF" w:rsidRPr="001A6C58">
              <w:rPr>
                <w:rFonts w:ascii="Arial" w:hAnsi="Arial" w:cs="Arial"/>
                <w:sz w:val="20"/>
                <w:szCs w:val="20"/>
              </w:rPr>
              <w:t>informácií</w:t>
            </w:r>
            <w:r w:rsidRPr="001A6C58">
              <w:rPr>
                <w:rFonts w:ascii="Arial" w:hAnsi="Arial" w:cs="Arial"/>
                <w:sz w:val="20"/>
                <w:szCs w:val="20"/>
              </w:rPr>
              <w:t xml:space="preserve"> záujemcom </w:t>
            </w:r>
          </w:p>
        </w:tc>
        <w:tc>
          <w:tcPr>
            <w:tcW w:w="1701" w:type="dxa"/>
            <w:vAlign w:val="center"/>
          </w:tcPr>
          <w:p w:rsidR="00FF7128" w:rsidRPr="00B1126C" w:rsidRDefault="00E70800" w:rsidP="00127E82">
            <w:pPr>
              <w:jc w:val="center"/>
              <w:rPr>
                <w:rFonts w:ascii="Arial" w:hAnsi="Arial"/>
                <w:sz w:val="20"/>
                <w:highlight w:val="yellow"/>
              </w:rPr>
            </w:pPr>
            <w:r w:rsidRPr="00B1126C">
              <w:rPr>
                <w:rFonts w:ascii="Arial" w:hAnsi="Arial" w:cs="Arial"/>
                <w:bCs/>
                <w:sz w:val="20"/>
                <w:highlight w:val="yellow"/>
              </w:rPr>
              <w:t>0</w:t>
            </w:r>
            <w:r w:rsidR="00127E82">
              <w:rPr>
                <w:rFonts w:ascii="Arial" w:hAnsi="Arial" w:cs="Arial"/>
                <w:bCs/>
                <w:sz w:val="20"/>
                <w:highlight w:val="yellow"/>
              </w:rPr>
              <w:t>8</w:t>
            </w:r>
            <w:r w:rsidRPr="00B1126C">
              <w:rPr>
                <w:rFonts w:ascii="Arial" w:hAnsi="Arial" w:cs="Arial"/>
                <w:bCs/>
                <w:sz w:val="20"/>
                <w:highlight w:val="yellow"/>
              </w:rPr>
              <w:t>.</w:t>
            </w:r>
            <w:r w:rsidR="00BA4837" w:rsidRPr="00B1126C">
              <w:rPr>
                <w:rFonts w:ascii="Arial" w:hAnsi="Arial" w:cs="Arial"/>
                <w:bCs/>
                <w:sz w:val="20"/>
                <w:highlight w:val="yellow"/>
              </w:rPr>
              <w:t>12</w:t>
            </w:r>
            <w:r w:rsidRPr="00B1126C">
              <w:rPr>
                <w:rFonts w:ascii="Arial" w:hAnsi="Arial" w:cs="Arial"/>
                <w:bCs/>
                <w:sz w:val="20"/>
                <w:highlight w:val="yellow"/>
              </w:rPr>
              <w:t>.2018</w:t>
            </w:r>
          </w:p>
        </w:tc>
        <w:tc>
          <w:tcPr>
            <w:tcW w:w="1525" w:type="dxa"/>
            <w:vAlign w:val="center"/>
          </w:tcPr>
          <w:p w:rsidR="00FF7128" w:rsidRPr="001A6C58" w:rsidRDefault="00FF7128" w:rsidP="00D759D8">
            <w:pPr>
              <w:jc w:val="center"/>
              <w:rPr>
                <w:rFonts w:ascii="Arial" w:hAnsi="Arial" w:cs="Arial"/>
                <w:bCs/>
                <w:sz w:val="20"/>
                <w:szCs w:val="20"/>
              </w:rPr>
            </w:pPr>
            <w:r w:rsidRPr="001A6C58">
              <w:rPr>
                <w:rFonts w:ascii="Arial" w:hAnsi="Arial" w:cs="Arial"/>
                <w:bCs/>
                <w:sz w:val="20"/>
                <w:szCs w:val="20"/>
              </w:rPr>
              <w:t>-</w:t>
            </w:r>
          </w:p>
        </w:tc>
      </w:tr>
      <w:tr w:rsidR="001A6C58" w:rsidRPr="001A6C58" w:rsidTr="001E7B2A">
        <w:tc>
          <w:tcPr>
            <w:tcW w:w="916" w:type="dxa"/>
            <w:vAlign w:val="center"/>
          </w:tcPr>
          <w:p w:rsidR="00FF7128" w:rsidRPr="001A6C58" w:rsidRDefault="00FF7128" w:rsidP="00D759D8">
            <w:pPr>
              <w:pStyle w:val="Hlavika"/>
              <w:tabs>
                <w:tab w:val="left" w:pos="4820"/>
              </w:tabs>
              <w:rPr>
                <w:rFonts w:ascii="Arial" w:hAnsi="Arial" w:cs="Arial"/>
                <w:b/>
                <w:bCs/>
                <w:sz w:val="20"/>
                <w:szCs w:val="20"/>
              </w:rPr>
            </w:pPr>
            <w:r w:rsidRPr="001A6C58">
              <w:rPr>
                <w:rFonts w:ascii="Arial" w:hAnsi="Arial" w:cs="Arial"/>
                <w:b/>
                <w:bCs/>
                <w:sz w:val="20"/>
                <w:szCs w:val="20"/>
              </w:rPr>
              <w:t>1</w:t>
            </w:r>
            <w:r w:rsidR="000876B1" w:rsidRPr="001A6C58">
              <w:rPr>
                <w:rFonts w:ascii="Arial" w:hAnsi="Arial" w:cs="Arial"/>
                <w:b/>
                <w:bCs/>
                <w:sz w:val="20"/>
                <w:szCs w:val="20"/>
              </w:rPr>
              <w:t>4</w:t>
            </w:r>
            <w:r w:rsidRPr="001A6C58">
              <w:rPr>
                <w:rFonts w:ascii="Arial" w:hAnsi="Arial" w:cs="Arial"/>
                <w:b/>
                <w:bCs/>
                <w:sz w:val="20"/>
                <w:szCs w:val="20"/>
              </w:rPr>
              <w:t>.4</w:t>
            </w:r>
          </w:p>
        </w:tc>
        <w:tc>
          <w:tcPr>
            <w:tcW w:w="4678" w:type="dxa"/>
            <w:vAlign w:val="center"/>
          </w:tcPr>
          <w:p w:rsidR="00FF7128" w:rsidRPr="001A6C58" w:rsidRDefault="00FF7128" w:rsidP="00D759D8">
            <w:pPr>
              <w:pStyle w:val="Hlavika"/>
              <w:tabs>
                <w:tab w:val="left" w:pos="4820"/>
              </w:tabs>
              <w:rPr>
                <w:rFonts w:ascii="Arial" w:hAnsi="Arial" w:cs="Arial"/>
                <w:b/>
                <w:bCs/>
                <w:sz w:val="20"/>
                <w:szCs w:val="20"/>
              </w:rPr>
            </w:pPr>
            <w:r w:rsidRPr="001A6C58">
              <w:rPr>
                <w:rFonts w:ascii="Arial" w:hAnsi="Arial" w:cs="Arial"/>
                <w:b/>
                <w:bCs/>
                <w:sz w:val="20"/>
                <w:szCs w:val="20"/>
              </w:rPr>
              <w:t>Lehota na predkladanie ponúk</w:t>
            </w:r>
          </w:p>
        </w:tc>
        <w:tc>
          <w:tcPr>
            <w:tcW w:w="1701" w:type="dxa"/>
            <w:vAlign w:val="center"/>
          </w:tcPr>
          <w:p w:rsidR="00FF7128" w:rsidRPr="00B1126C" w:rsidRDefault="009F3231" w:rsidP="00BA4837">
            <w:pPr>
              <w:pStyle w:val="Revzia1"/>
              <w:tabs>
                <w:tab w:val="clear" w:pos="1134"/>
              </w:tabs>
              <w:overflowPunct/>
              <w:autoSpaceDE/>
              <w:autoSpaceDN/>
              <w:adjustRightInd/>
              <w:spacing w:before="0"/>
              <w:textAlignment w:val="auto"/>
              <w:rPr>
                <w:rFonts w:ascii="Arial" w:hAnsi="Arial"/>
                <w:sz w:val="20"/>
                <w:highlight w:val="yellow"/>
                <w:lang w:val="sk-SK"/>
              </w:rPr>
            </w:pPr>
            <w:r w:rsidRPr="00B1126C">
              <w:rPr>
                <w:rFonts w:ascii="Arial" w:hAnsi="Arial" w:cs="Arial"/>
                <w:b w:val="0"/>
                <w:bCs/>
                <w:sz w:val="20"/>
                <w:highlight w:val="yellow"/>
              </w:rPr>
              <w:t>14</w:t>
            </w:r>
            <w:r w:rsidR="00AE1A69" w:rsidRPr="00B1126C">
              <w:rPr>
                <w:rFonts w:ascii="Arial" w:hAnsi="Arial" w:cs="Arial"/>
                <w:b w:val="0"/>
                <w:bCs/>
                <w:sz w:val="20"/>
                <w:highlight w:val="yellow"/>
              </w:rPr>
              <w:t>.</w:t>
            </w:r>
            <w:r w:rsidR="00BA4837" w:rsidRPr="00B1126C">
              <w:rPr>
                <w:rFonts w:ascii="Arial" w:hAnsi="Arial" w:cs="Arial"/>
                <w:b w:val="0"/>
                <w:bCs/>
                <w:sz w:val="20"/>
                <w:highlight w:val="yellow"/>
              </w:rPr>
              <w:t>12</w:t>
            </w:r>
            <w:r w:rsidR="00AE1A69" w:rsidRPr="00B1126C">
              <w:rPr>
                <w:rFonts w:ascii="Arial" w:hAnsi="Arial" w:cs="Arial"/>
                <w:b w:val="0"/>
                <w:bCs/>
                <w:sz w:val="20"/>
                <w:highlight w:val="yellow"/>
              </w:rPr>
              <w:t>.2018</w:t>
            </w:r>
          </w:p>
        </w:tc>
        <w:tc>
          <w:tcPr>
            <w:tcW w:w="1525" w:type="dxa"/>
            <w:vAlign w:val="center"/>
          </w:tcPr>
          <w:p w:rsidR="00FF7128" w:rsidRPr="001A6C58" w:rsidRDefault="00AE1A69" w:rsidP="00D759D8">
            <w:pPr>
              <w:jc w:val="center"/>
              <w:rPr>
                <w:rFonts w:ascii="Arial" w:hAnsi="Arial" w:cs="Arial"/>
                <w:b/>
                <w:bCs/>
                <w:sz w:val="20"/>
                <w:szCs w:val="20"/>
              </w:rPr>
            </w:pPr>
            <w:r w:rsidRPr="001A6C58">
              <w:rPr>
                <w:rFonts w:ascii="Arial" w:hAnsi="Arial" w:cs="Arial"/>
                <w:b/>
                <w:bCs/>
                <w:sz w:val="20"/>
                <w:szCs w:val="20"/>
              </w:rPr>
              <w:t>10:00</w:t>
            </w:r>
          </w:p>
        </w:tc>
      </w:tr>
      <w:tr w:rsidR="001A6C58" w:rsidRPr="001A6C58" w:rsidTr="001E7B2A">
        <w:tc>
          <w:tcPr>
            <w:tcW w:w="916" w:type="dxa"/>
            <w:vAlign w:val="center"/>
          </w:tcPr>
          <w:p w:rsidR="00FF7128" w:rsidRPr="001A6C58" w:rsidRDefault="00FF7128" w:rsidP="00D759D8">
            <w:pPr>
              <w:pStyle w:val="Hlavika"/>
              <w:tabs>
                <w:tab w:val="left" w:pos="4820"/>
              </w:tabs>
              <w:rPr>
                <w:rFonts w:ascii="Arial" w:hAnsi="Arial" w:cs="Arial"/>
                <w:bCs/>
                <w:sz w:val="20"/>
                <w:szCs w:val="20"/>
              </w:rPr>
            </w:pPr>
            <w:r w:rsidRPr="001A6C58">
              <w:rPr>
                <w:rFonts w:ascii="Arial" w:hAnsi="Arial" w:cs="Arial"/>
                <w:bCs/>
                <w:sz w:val="20"/>
                <w:szCs w:val="20"/>
              </w:rPr>
              <w:t>1</w:t>
            </w:r>
            <w:r w:rsidR="000876B1" w:rsidRPr="001A6C58">
              <w:rPr>
                <w:rFonts w:ascii="Arial" w:hAnsi="Arial" w:cs="Arial"/>
                <w:bCs/>
                <w:sz w:val="20"/>
                <w:szCs w:val="20"/>
              </w:rPr>
              <w:t>4</w:t>
            </w:r>
            <w:r w:rsidR="003D491A" w:rsidRPr="001A6C58">
              <w:rPr>
                <w:rFonts w:ascii="Arial" w:hAnsi="Arial" w:cs="Arial"/>
                <w:bCs/>
                <w:sz w:val="20"/>
                <w:szCs w:val="20"/>
              </w:rPr>
              <w:t>.5</w:t>
            </w:r>
          </w:p>
        </w:tc>
        <w:tc>
          <w:tcPr>
            <w:tcW w:w="4678" w:type="dxa"/>
            <w:vAlign w:val="center"/>
          </w:tcPr>
          <w:p w:rsidR="00FF7128" w:rsidRPr="001A6C58" w:rsidRDefault="00FF7128" w:rsidP="00D759D8">
            <w:pPr>
              <w:rPr>
                <w:rFonts w:ascii="Arial" w:hAnsi="Arial" w:cs="Arial"/>
                <w:bCs/>
                <w:sz w:val="20"/>
                <w:szCs w:val="20"/>
              </w:rPr>
            </w:pPr>
            <w:r w:rsidRPr="001A6C58">
              <w:rPr>
                <w:rFonts w:ascii="Arial" w:hAnsi="Arial" w:cs="Arial"/>
                <w:bCs/>
                <w:sz w:val="20"/>
                <w:szCs w:val="20"/>
              </w:rPr>
              <w:t xml:space="preserve">Dátum otvárania ponúk </w:t>
            </w:r>
          </w:p>
        </w:tc>
        <w:tc>
          <w:tcPr>
            <w:tcW w:w="1701" w:type="dxa"/>
            <w:vAlign w:val="center"/>
          </w:tcPr>
          <w:p w:rsidR="00FF7128" w:rsidRPr="00B1126C" w:rsidRDefault="009F3231" w:rsidP="00BA4837">
            <w:pPr>
              <w:jc w:val="center"/>
              <w:rPr>
                <w:rFonts w:ascii="Arial" w:hAnsi="Arial"/>
                <w:sz w:val="20"/>
                <w:highlight w:val="yellow"/>
              </w:rPr>
            </w:pPr>
            <w:r w:rsidRPr="00B1126C">
              <w:rPr>
                <w:rFonts w:ascii="Arial" w:hAnsi="Arial" w:cs="Arial"/>
                <w:bCs/>
                <w:sz w:val="20"/>
                <w:szCs w:val="20"/>
                <w:highlight w:val="yellow"/>
              </w:rPr>
              <w:t>14</w:t>
            </w:r>
            <w:r w:rsidR="00AE1A69" w:rsidRPr="00B1126C">
              <w:rPr>
                <w:rFonts w:ascii="Arial" w:hAnsi="Arial" w:cs="Arial"/>
                <w:bCs/>
                <w:sz w:val="20"/>
                <w:szCs w:val="20"/>
                <w:highlight w:val="yellow"/>
              </w:rPr>
              <w:t>.</w:t>
            </w:r>
            <w:r w:rsidR="00BA4837" w:rsidRPr="00B1126C">
              <w:rPr>
                <w:rFonts w:ascii="Arial" w:hAnsi="Arial" w:cs="Arial"/>
                <w:bCs/>
                <w:sz w:val="20"/>
                <w:szCs w:val="20"/>
                <w:highlight w:val="yellow"/>
              </w:rPr>
              <w:t>12</w:t>
            </w:r>
            <w:r w:rsidR="00AE1A69" w:rsidRPr="00B1126C">
              <w:rPr>
                <w:rFonts w:ascii="Arial" w:hAnsi="Arial" w:cs="Arial"/>
                <w:bCs/>
                <w:sz w:val="20"/>
                <w:szCs w:val="20"/>
                <w:highlight w:val="yellow"/>
              </w:rPr>
              <w:t>.2018</w:t>
            </w:r>
          </w:p>
        </w:tc>
        <w:tc>
          <w:tcPr>
            <w:tcW w:w="1525" w:type="dxa"/>
            <w:vAlign w:val="center"/>
          </w:tcPr>
          <w:p w:rsidR="00FF7128" w:rsidRPr="001A6C58" w:rsidRDefault="009F3231" w:rsidP="00D759D8">
            <w:pPr>
              <w:jc w:val="center"/>
              <w:rPr>
                <w:rFonts w:ascii="Arial" w:hAnsi="Arial" w:cs="Arial"/>
                <w:b/>
                <w:bCs/>
                <w:sz w:val="20"/>
                <w:szCs w:val="20"/>
              </w:rPr>
            </w:pPr>
            <w:r w:rsidRPr="001A6C58">
              <w:rPr>
                <w:rFonts w:ascii="Arial" w:hAnsi="Arial" w:cs="Arial"/>
                <w:b/>
                <w:bCs/>
                <w:sz w:val="20"/>
                <w:szCs w:val="20"/>
              </w:rPr>
              <w:t>12:00</w:t>
            </w:r>
          </w:p>
        </w:tc>
      </w:tr>
      <w:tr w:rsidR="003632F6" w:rsidRPr="001A6C58" w:rsidTr="001E7B2A">
        <w:tc>
          <w:tcPr>
            <w:tcW w:w="916" w:type="dxa"/>
            <w:vAlign w:val="center"/>
          </w:tcPr>
          <w:p w:rsidR="00FF7128" w:rsidRPr="001A6C58" w:rsidRDefault="00FF7128" w:rsidP="00D759D8">
            <w:pPr>
              <w:pStyle w:val="Hlavika"/>
              <w:tabs>
                <w:tab w:val="left" w:pos="4820"/>
              </w:tabs>
              <w:rPr>
                <w:rFonts w:ascii="Arial" w:hAnsi="Arial" w:cs="Arial"/>
                <w:bCs/>
                <w:sz w:val="20"/>
                <w:szCs w:val="20"/>
              </w:rPr>
            </w:pPr>
            <w:r w:rsidRPr="001A6C58">
              <w:rPr>
                <w:rFonts w:ascii="Arial" w:hAnsi="Arial" w:cs="Arial"/>
                <w:bCs/>
                <w:sz w:val="20"/>
                <w:szCs w:val="20"/>
              </w:rPr>
              <w:t>1</w:t>
            </w:r>
            <w:r w:rsidR="000876B1" w:rsidRPr="001A6C58">
              <w:rPr>
                <w:rFonts w:ascii="Arial" w:hAnsi="Arial" w:cs="Arial"/>
                <w:bCs/>
                <w:sz w:val="20"/>
                <w:szCs w:val="20"/>
              </w:rPr>
              <w:t>4</w:t>
            </w:r>
            <w:r w:rsidR="003D491A" w:rsidRPr="001A6C58">
              <w:rPr>
                <w:rFonts w:ascii="Arial" w:hAnsi="Arial" w:cs="Arial"/>
                <w:bCs/>
                <w:sz w:val="20"/>
                <w:szCs w:val="20"/>
              </w:rPr>
              <w:t>.6</w:t>
            </w:r>
          </w:p>
        </w:tc>
        <w:tc>
          <w:tcPr>
            <w:tcW w:w="4678" w:type="dxa"/>
            <w:vAlign w:val="center"/>
          </w:tcPr>
          <w:p w:rsidR="00FF7128" w:rsidRPr="001A6C58" w:rsidRDefault="00FF7128" w:rsidP="00D759D8">
            <w:pPr>
              <w:rPr>
                <w:rFonts w:ascii="Arial" w:hAnsi="Arial" w:cs="Arial"/>
                <w:bCs/>
                <w:sz w:val="20"/>
                <w:szCs w:val="20"/>
              </w:rPr>
            </w:pPr>
            <w:r w:rsidRPr="001A6C58">
              <w:rPr>
                <w:rFonts w:ascii="Arial" w:hAnsi="Arial" w:cs="Arial"/>
                <w:bCs/>
                <w:sz w:val="20"/>
                <w:szCs w:val="20"/>
              </w:rPr>
              <w:t>Lehota viazanosti ponúk</w:t>
            </w:r>
          </w:p>
        </w:tc>
        <w:tc>
          <w:tcPr>
            <w:tcW w:w="1701" w:type="dxa"/>
            <w:vAlign w:val="center"/>
          </w:tcPr>
          <w:p w:rsidR="00FF7128" w:rsidRPr="001A6C58" w:rsidRDefault="00AE1A69" w:rsidP="009A0109">
            <w:pPr>
              <w:jc w:val="center"/>
              <w:rPr>
                <w:rFonts w:ascii="Arial" w:hAnsi="Arial" w:cs="Arial"/>
                <w:bCs/>
                <w:sz w:val="20"/>
                <w:szCs w:val="20"/>
              </w:rPr>
            </w:pPr>
            <w:r w:rsidRPr="009A0109">
              <w:rPr>
                <w:rFonts w:ascii="Arial" w:hAnsi="Arial" w:cs="Arial"/>
                <w:bCs/>
                <w:sz w:val="20"/>
                <w:szCs w:val="20"/>
                <w:highlight w:val="yellow"/>
              </w:rPr>
              <w:t>31.</w:t>
            </w:r>
            <w:r w:rsidR="009A0109" w:rsidRPr="009A0109">
              <w:rPr>
                <w:rFonts w:ascii="Arial" w:hAnsi="Arial" w:cs="Arial"/>
                <w:bCs/>
                <w:sz w:val="20"/>
                <w:szCs w:val="20"/>
                <w:highlight w:val="yellow"/>
              </w:rPr>
              <w:t>07.2019</w:t>
            </w:r>
          </w:p>
        </w:tc>
        <w:tc>
          <w:tcPr>
            <w:tcW w:w="1525" w:type="dxa"/>
            <w:vAlign w:val="center"/>
          </w:tcPr>
          <w:p w:rsidR="00FF7128" w:rsidRPr="001A6C58" w:rsidRDefault="00FF7128" w:rsidP="00D759D8">
            <w:pPr>
              <w:jc w:val="center"/>
              <w:rPr>
                <w:rFonts w:ascii="Arial" w:hAnsi="Arial" w:cs="Arial"/>
                <w:bCs/>
                <w:sz w:val="20"/>
                <w:szCs w:val="20"/>
              </w:rPr>
            </w:pPr>
            <w:r w:rsidRPr="001A6C58">
              <w:rPr>
                <w:rFonts w:ascii="Arial" w:hAnsi="Arial" w:cs="Arial"/>
                <w:bCs/>
                <w:sz w:val="20"/>
                <w:szCs w:val="20"/>
              </w:rPr>
              <w:t>-</w:t>
            </w:r>
          </w:p>
        </w:tc>
      </w:tr>
    </w:tbl>
    <w:p w:rsidR="00B538C0" w:rsidRPr="001A6C58" w:rsidRDefault="00B538C0" w:rsidP="00D759D8">
      <w:pPr>
        <w:ind w:left="900" w:hanging="540"/>
        <w:jc w:val="both"/>
        <w:rPr>
          <w:rFonts w:ascii="Arial" w:hAnsi="Arial" w:cs="Arial"/>
          <w:sz w:val="20"/>
          <w:szCs w:val="20"/>
        </w:rPr>
      </w:pPr>
    </w:p>
    <w:p w:rsidR="00B538C0" w:rsidRPr="001A6C58" w:rsidRDefault="00B538C0" w:rsidP="00D759D8">
      <w:pPr>
        <w:ind w:left="900" w:hanging="540"/>
        <w:jc w:val="both"/>
        <w:rPr>
          <w:rFonts w:ascii="Arial" w:hAnsi="Arial" w:cs="Arial"/>
          <w:sz w:val="20"/>
          <w:szCs w:val="20"/>
        </w:rPr>
      </w:pPr>
    </w:p>
    <w:p w:rsidR="00B538C0" w:rsidRPr="009D01AE" w:rsidRDefault="00B538C0" w:rsidP="00D759D8">
      <w:pPr>
        <w:jc w:val="center"/>
        <w:rPr>
          <w:rFonts w:ascii="Arial" w:hAnsi="Arial" w:cs="Arial"/>
          <w:b/>
        </w:rPr>
      </w:pPr>
      <w:r w:rsidRPr="009D01AE">
        <w:rPr>
          <w:rFonts w:ascii="Arial" w:hAnsi="Arial" w:cs="Arial"/>
          <w:b/>
        </w:rPr>
        <w:t>Časť II.</w:t>
      </w:r>
    </w:p>
    <w:p w:rsidR="00B538C0" w:rsidRPr="009D01AE" w:rsidRDefault="00B538C0" w:rsidP="00D759D8">
      <w:pPr>
        <w:pStyle w:val="Nadpis5"/>
        <w:rPr>
          <w:rFonts w:ascii="Arial" w:hAnsi="Arial" w:cs="Arial"/>
          <w:bCs w:val="0"/>
          <w:sz w:val="24"/>
          <w:szCs w:val="24"/>
        </w:rPr>
      </w:pPr>
      <w:r w:rsidRPr="009D01AE">
        <w:rPr>
          <w:rFonts w:ascii="Arial" w:hAnsi="Arial" w:cs="Arial"/>
          <w:bCs w:val="0"/>
          <w:sz w:val="24"/>
          <w:szCs w:val="24"/>
        </w:rPr>
        <w:t>Komunikácia a vysvetľovanie</w:t>
      </w:r>
    </w:p>
    <w:p w:rsidR="00F01F87" w:rsidRPr="00BA4837" w:rsidRDefault="00F01F87" w:rsidP="00D759D8">
      <w:pPr>
        <w:pStyle w:val="Nadpis6"/>
        <w:spacing w:before="240"/>
        <w:ind w:left="567" w:hanging="567"/>
        <w:rPr>
          <w:rFonts w:ascii="Arial" w:hAnsi="Arial" w:cs="Arial"/>
          <w:sz w:val="20"/>
          <w:szCs w:val="20"/>
          <w:highlight w:val="yellow"/>
        </w:rPr>
      </w:pPr>
      <w:r w:rsidRPr="00BA4837">
        <w:rPr>
          <w:rFonts w:ascii="Arial" w:hAnsi="Arial" w:cs="Arial"/>
          <w:smallCaps/>
          <w:sz w:val="20"/>
          <w:szCs w:val="20"/>
          <w:highlight w:val="yellow"/>
        </w:rPr>
        <w:t>1</w:t>
      </w:r>
      <w:r w:rsidR="000876B1" w:rsidRPr="00BA4837">
        <w:rPr>
          <w:rFonts w:ascii="Arial" w:hAnsi="Arial" w:cs="Arial"/>
          <w:smallCaps/>
          <w:sz w:val="20"/>
          <w:szCs w:val="20"/>
          <w:highlight w:val="yellow"/>
        </w:rPr>
        <w:t>5</w:t>
      </w:r>
      <w:r w:rsidR="00361A2C" w:rsidRPr="00BA4837">
        <w:rPr>
          <w:rFonts w:ascii="Arial" w:hAnsi="Arial" w:cs="Arial"/>
          <w:smallCaps/>
          <w:sz w:val="20"/>
          <w:szCs w:val="20"/>
          <w:highlight w:val="yellow"/>
        </w:rPr>
        <w:t>.</w:t>
      </w:r>
      <w:r w:rsidR="00B84262" w:rsidRPr="00BA4837">
        <w:rPr>
          <w:rFonts w:ascii="Arial" w:hAnsi="Arial" w:cs="Arial"/>
          <w:smallCaps/>
          <w:sz w:val="20"/>
          <w:szCs w:val="20"/>
          <w:highlight w:val="yellow"/>
        </w:rPr>
        <w:tab/>
      </w:r>
      <w:r w:rsidRPr="00BA4837">
        <w:rPr>
          <w:rFonts w:ascii="Arial" w:hAnsi="Arial" w:cs="Arial"/>
          <w:sz w:val="20"/>
          <w:szCs w:val="20"/>
          <w:highlight w:val="yellow"/>
        </w:rPr>
        <w:t>Komunikácia medzi verejným obstarávateľom a</w:t>
      </w:r>
      <w:r w:rsidR="00361A2C" w:rsidRPr="00BA4837">
        <w:rPr>
          <w:rFonts w:ascii="Arial" w:hAnsi="Arial" w:cs="Arial"/>
          <w:sz w:val="20"/>
          <w:szCs w:val="20"/>
          <w:highlight w:val="yellow"/>
        </w:rPr>
        <w:t> </w:t>
      </w:r>
      <w:r w:rsidRPr="00BA4837">
        <w:rPr>
          <w:rFonts w:ascii="Arial" w:hAnsi="Arial" w:cs="Arial"/>
          <w:sz w:val="20"/>
          <w:szCs w:val="20"/>
          <w:highlight w:val="yellow"/>
        </w:rPr>
        <w:t>záujemcami</w:t>
      </w:r>
      <w:r w:rsidR="00361A2C" w:rsidRPr="00BA4837">
        <w:rPr>
          <w:rFonts w:ascii="Arial" w:hAnsi="Arial" w:cs="Arial"/>
          <w:sz w:val="20"/>
          <w:szCs w:val="20"/>
          <w:highlight w:val="yellow"/>
        </w:rPr>
        <w:t xml:space="preserve"> </w:t>
      </w:r>
      <w:r w:rsidRPr="00BA4837">
        <w:rPr>
          <w:rFonts w:ascii="Arial" w:hAnsi="Arial" w:cs="Arial"/>
          <w:sz w:val="20"/>
          <w:szCs w:val="20"/>
          <w:highlight w:val="yellow"/>
        </w:rPr>
        <w:t>/</w:t>
      </w:r>
      <w:r w:rsidR="00361A2C" w:rsidRPr="00BA4837">
        <w:rPr>
          <w:rFonts w:ascii="Arial" w:hAnsi="Arial" w:cs="Arial"/>
          <w:sz w:val="20"/>
          <w:szCs w:val="20"/>
          <w:highlight w:val="yellow"/>
        </w:rPr>
        <w:t xml:space="preserve"> </w:t>
      </w:r>
      <w:r w:rsidRPr="00BA4837">
        <w:rPr>
          <w:rFonts w:ascii="Arial" w:hAnsi="Arial" w:cs="Arial"/>
          <w:sz w:val="20"/>
          <w:szCs w:val="20"/>
          <w:highlight w:val="yellow"/>
        </w:rPr>
        <w:t>uchádzačmi</w:t>
      </w:r>
    </w:p>
    <w:p w:rsidR="00BA4837" w:rsidRPr="00BA4837" w:rsidRDefault="00BA4837" w:rsidP="00BA4837">
      <w:pPr>
        <w:ind w:left="1134" w:hanging="567"/>
        <w:jc w:val="both"/>
        <w:rPr>
          <w:rFonts w:ascii="Arial" w:hAnsi="Arial" w:cs="Arial"/>
          <w:sz w:val="20"/>
          <w:szCs w:val="20"/>
          <w:highlight w:val="yellow"/>
        </w:rPr>
      </w:pPr>
      <w:r w:rsidRPr="00BA4837">
        <w:rPr>
          <w:rFonts w:ascii="Arial" w:hAnsi="Arial" w:cs="Arial"/>
          <w:sz w:val="20"/>
          <w:szCs w:val="20"/>
          <w:highlight w:val="yellow"/>
        </w:rPr>
        <w:t>15.1</w:t>
      </w:r>
      <w:r w:rsidRPr="00BA4837">
        <w:rPr>
          <w:rFonts w:ascii="Arial" w:hAnsi="Arial" w:cs="Arial"/>
          <w:sz w:val="20"/>
          <w:szCs w:val="20"/>
          <w:highlight w:val="yellow"/>
        </w:rPr>
        <w:tab/>
        <w:t xml:space="preserve">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rsidR="00BA4837" w:rsidRPr="00BA4837" w:rsidRDefault="00BA4837" w:rsidP="00BA4837">
      <w:pPr>
        <w:ind w:left="1134" w:hanging="567"/>
        <w:jc w:val="both"/>
        <w:rPr>
          <w:rFonts w:ascii="Arial" w:hAnsi="Arial" w:cs="Arial"/>
          <w:sz w:val="20"/>
          <w:szCs w:val="20"/>
          <w:highlight w:val="yellow"/>
        </w:rPr>
      </w:pPr>
      <w:r w:rsidRPr="00BA4837">
        <w:rPr>
          <w:rFonts w:ascii="Arial" w:hAnsi="Arial" w:cs="Arial"/>
          <w:sz w:val="20"/>
          <w:szCs w:val="20"/>
          <w:highlight w:val="yellow"/>
        </w:rPr>
        <w:t>15.2</w:t>
      </w:r>
      <w:r w:rsidRPr="00BA4837">
        <w:rPr>
          <w:rFonts w:ascii="Arial" w:hAnsi="Arial" w:cs="Arial"/>
          <w:sz w:val="20"/>
          <w:szCs w:val="20"/>
          <w:highlight w:val="yellow"/>
        </w:rPr>
        <w:tab/>
        <w:t>Verejný obstarávateľ bude pri komunikácii s uchádzačmi resp. záujemcami postupovať v zmysle § 20 Zákona prostredníctvom komunikačného rozhrania systému JOSEPHINE. Tento spôsob komunikácie sa týka akejkoľvek komunikácie a podaní medzi verejným obstarávateľom a záujemcami, resp. uchádzačmi.</w:t>
      </w:r>
    </w:p>
    <w:p w:rsidR="00BA4837" w:rsidRPr="00BA4837" w:rsidRDefault="00BA4837" w:rsidP="00BA4837">
      <w:pPr>
        <w:ind w:left="1134" w:hanging="567"/>
        <w:jc w:val="both"/>
        <w:rPr>
          <w:rFonts w:ascii="Arial" w:hAnsi="Arial" w:cs="Arial"/>
          <w:sz w:val="20"/>
          <w:szCs w:val="20"/>
          <w:highlight w:val="yellow"/>
        </w:rPr>
      </w:pPr>
      <w:r w:rsidRPr="00BA4837">
        <w:rPr>
          <w:rFonts w:ascii="Arial" w:hAnsi="Arial" w:cs="Arial"/>
          <w:sz w:val="20"/>
          <w:szCs w:val="20"/>
          <w:highlight w:val="yellow"/>
        </w:rPr>
        <w:t>15.3</w:t>
      </w:r>
      <w:r w:rsidRPr="00BA4837">
        <w:rPr>
          <w:rFonts w:ascii="Arial" w:hAnsi="Arial" w:cs="Arial"/>
          <w:sz w:val="20"/>
          <w:szCs w:val="20"/>
          <w:highlight w:val="yellow"/>
        </w:rPr>
        <w:tab/>
        <w:t>JOSEPHINE je na účely tohto verejného obstarávania softvér na elektronizáciu zadávania</w:t>
      </w:r>
    </w:p>
    <w:p w:rsidR="00BA4837" w:rsidRPr="00BA4837" w:rsidRDefault="00BA4837" w:rsidP="00BA4837">
      <w:pPr>
        <w:ind w:left="1134"/>
        <w:jc w:val="both"/>
        <w:rPr>
          <w:rFonts w:ascii="Arial" w:hAnsi="Arial" w:cs="Arial"/>
          <w:color w:val="FF0000"/>
          <w:sz w:val="20"/>
          <w:szCs w:val="20"/>
          <w:highlight w:val="yellow"/>
        </w:rPr>
      </w:pPr>
      <w:r w:rsidRPr="00BA4837">
        <w:rPr>
          <w:rFonts w:ascii="Arial" w:hAnsi="Arial" w:cs="Arial"/>
          <w:sz w:val="20"/>
          <w:szCs w:val="20"/>
          <w:highlight w:val="yellow"/>
        </w:rPr>
        <w:t>verejných zákaziek. JOSEPHINE je webová aplikácia na doméne https://josephine.proebiz.com.</w:t>
      </w:r>
    </w:p>
    <w:p w:rsidR="00BA4837" w:rsidRPr="00BA4837" w:rsidRDefault="00BA4837" w:rsidP="00BA4837">
      <w:pPr>
        <w:ind w:left="1134" w:hanging="567"/>
        <w:jc w:val="both"/>
        <w:rPr>
          <w:rFonts w:ascii="Arial" w:hAnsi="Arial" w:cs="Arial"/>
          <w:sz w:val="20"/>
          <w:szCs w:val="20"/>
          <w:highlight w:val="yellow"/>
        </w:rPr>
      </w:pPr>
      <w:r w:rsidRPr="00BA4837">
        <w:rPr>
          <w:rFonts w:ascii="Arial" w:hAnsi="Arial" w:cs="Arial"/>
          <w:sz w:val="20"/>
          <w:szCs w:val="20"/>
          <w:highlight w:val="yellow"/>
        </w:rPr>
        <w:t>15.4</w:t>
      </w:r>
      <w:r w:rsidRPr="00BA4837">
        <w:rPr>
          <w:rFonts w:ascii="Arial" w:hAnsi="Arial" w:cs="Arial"/>
          <w:sz w:val="20"/>
          <w:szCs w:val="20"/>
          <w:highlight w:val="yellow"/>
        </w:rPr>
        <w:tab/>
        <w:t xml:space="preserve">Na bezproblémové používanie systému JOSEPHINE je nutné používať jeden z podporovaných internetových prehliadačov: </w:t>
      </w:r>
    </w:p>
    <w:p w:rsidR="00BA4837" w:rsidRPr="00BA4837" w:rsidRDefault="00BA4837" w:rsidP="00BA4837">
      <w:pPr>
        <w:ind w:left="1134"/>
        <w:jc w:val="both"/>
        <w:rPr>
          <w:rFonts w:ascii="Arial" w:hAnsi="Arial" w:cs="Arial"/>
          <w:sz w:val="20"/>
          <w:szCs w:val="20"/>
          <w:highlight w:val="yellow"/>
        </w:rPr>
      </w:pPr>
      <w:r w:rsidRPr="00BA4837">
        <w:rPr>
          <w:rFonts w:ascii="Arial" w:hAnsi="Arial" w:cs="Arial"/>
          <w:sz w:val="20"/>
          <w:szCs w:val="20"/>
          <w:highlight w:val="yellow"/>
        </w:rPr>
        <w:t>- Microsoft Internet Explorer verzia 11.0 a vyššia,</w:t>
      </w:r>
    </w:p>
    <w:p w:rsidR="00BA4837" w:rsidRPr="00BA4837" w:rsidRDefault="00BA4837" w:rsidP="00BA4837">
      <w:pPr>
        <w:ind w:left="1134"/>
        <w:jc w:val="both"/>
        <w:rPr>
          <w:rFonts w:ascii="Arial" w:hAnsi="Arial" w:cs="Arial"/>
          <w:sz w:val="20"/>
          <w:szCs w:val="20"/>
          <w:highlight w:val="yellow"/>
        </w:rPr>
      </w:pPr>
      <w:r w:rsidRPr="00BA4837">
        <w:rPr>
          <w:rFonts w:ascii="Arial" w:hAnsi="Arial" w:cs="Arial"/>
          <w:sz w:val="20"/>
          <w:szCs w:val="20"/>
          <w:highlight w:val="yellow"/>
        </w:rPr>
        <w:t xml:space="preserve">- </w:t>
      </w:r>
      <w:proofErr w:type="spellStart"/>
      <w:r w:rsidRPr="00BA4837">
        <w:rPr>
          <w:rFonts w:ascii="Arial" w:hAnsi="Arial" w:cs="Arial"/>
          <w:sz w:val="20"/>
          <w:szCs w:val="20"/>
          <w:highlight w:val="yellow"/>
        </w:rPr>
        <w:t>Mozilla</w:t>
      </w:r>
      <w:proofErr w:type="spellEnd"/>
      <w:r w:rsidRPr="00BA4837">
        <w:rPr>
          <w:rFonts w:ascii="Arial" w:hAnsi="Arial" w:cs="Arial"/>
          <w:sz w:val="20"/>
          <w:szCs w:val="20"/>
          <w:highlight w:val="yellow"/>
        </w:rPr>
        <w:t xml:space="preserve"> Firefox verzia 13.0 a vyššia alebo</w:t>
      </w:r>
    </w:p>
    <w:p w:rsidR="00BA4837" w:rsidRPr="00BA4837" w:rsidRDefault="00BA4837" w:rsidP="00BA4837">
      <w:pPr>
        <w:ind w:left="1134"/>
        <w:jc w:val="both"/>
        <w:rPr>
          <w:rFonts w:ascii="Arial" w:hAnsi="Arial" w:cs="Arial"/>
          <w:b/>
          <w:bCs/>
          <w:sz w:val="20"/>
          <w:szCs w:val="20"/>
          <w:highlight w:val="yellow"/>
        </w:rPr>
      </w:pPr>
      <w:r w:rsidRPr="00BA4837">
        <w:rPr>
          <w:rFonts w:ascii="Arial" w:hAnsi="Arial" w:cs="Arial"/>
          <w:sz w:val="20"/>
          <w:szCs w:val="20"/>
          <w:highlight w:val="yellow"/>
        </w:rPr>
        <w:t>- Google Chrome.</w:t>
      </w:r>
      <w:r w:rsidRPr="00BA4837">
        <w:rPr>
          <w:rFonts w:ascii="Arial" w:hAnsi="Arial" w:cs="Arial"/>
          <w:b/>
          <w:bCs/>
          <w:sz w:val="20"/>
          <w:szCs w:val="20"/>
          <w:highlight w:val="yellow"/>
        </w:rPr>
        <w:t xml:space="preserve"> </w:t>
      </w:r>
    </w:p>
    <w:p w:rsidR="00BA4837" w:rsidRPr="00BA4837" w:rsidRDefault="00BA4837" w:rsidP="00BA4837">
      <w:pPr>
        <w:tabs>
          <w:tab w:val="num" w:pos="284"/>
          <w:tab w:val="left" w:pos="567"/>
        </w:tabs>
        <w:autoSpaceDE w:val="0"/>
        <w:autoSpaceDN w:val="0"/>
        <w:adjustRightInd w:val="0"/>
        <w:spacing w:after="120"/>
        <w:ind w:left="1134" w:hanging="567"/>
        <w:jc w:val="both"/>
        <w:rPr>
          <w:rFonts w:ascii="Arial" w:hAnsi="Arial" w:cs="Arial"/>
          <w:sz w:val="20"/>
          <w:szCs w:val="20"/>
          <w:highlight w:val="yellow"/>
        </w:rPr>
      </w:pPr>
      <w:r w:rsidRPr="00BA4837">
        <w:rPr>
          <w:rFonts w:ascii="Arial" w:hAnsi="Arial" w:cs="Arial"/>
          <w:sz w:val="20"/>
          <w:szCs w:val="20"/>
          <w:highlight w:val="yellow"/>
        </w:rPr>
        <w:t>15.5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rsidR="00BA4837" w:rsidRPr="00BA4837" w:rsidRDefault="00BA4837" w:rsidP="00BA4837">
      <w:pPr>
        <w:autoSpaceDE w:val="0"/>
        <w:autoSpaceDN w:val="0"/>
        <w:adjustRightInd w:val="0"/>
        <w:spacing w:after="120"/>
        <w:ind w:left="1134" w:hanging="567"/>
        <w:jc w:val="both"/>
        <w:rPr>
          <w:rFonts w:ascii="Arial" w:hAnsi="Arial" w:cs="Arial"/>
          <w:sz w:val="20"/>
          <w:szCs w:val="20"/>
          <w:highlight w:val="yellow"/>
        </w:rPr>
      </w:pPr>
      <w:r w:rsidRPr="00BA4837">
        <w:rPr>
          <w:rFonts w:ascii="Arial" w:hAnsi="Arial" w:cs="Arial"/>
          <w:sz w:val="20"/>
          <w:szCs w:val="20"/>
          <w:highlight w:val="yellow"/>
        </w:rPr>
        <w:t>15.6  Obsahom komunikácie prostredníctvom komunikačného rozhrania systému JOSEPHINE bude predkladanie ponúk, vysvetľovanie súťažných podkladov a výzvy na predloženie ponuky, prípadné doplnenie súťažných podkladov, vysvetľovanie predložených ponúk, vysvetľovanie predložených dokladov ako aj komunikácia pri revíznych postupoch medzi verejným obstarávateľom a záujemcami/uchádzačmi a akákoľvek ďalšia, výslovne neuvedená komunikácia v súvislosti s týmto verejným obstarávaním, s výnimkou prípadov, keď to výslovne vylučuje zákon.</w:t>
      </w:r>
      <w:r w:rsidRPr="00BA4837">
        <w:rPr>
          <w:rFonts w:ascii="Arial" w:hAnsi="Arial" w:cs="Arial"/>
          <w:smallCaps/>
          <w:sz w:val="20"/>
          <w:szCs w:val="20"/>
          <w:highlight w:val="yellow"/>
        </w:rPr>
        <w:t xml:space="preserve"> </w:t>
      </w:r>
      <w:r w:rsidRPr="00BA4837">
        <w:rPr>
          <w:rFonts w:ascii="Arial" w:hAnsi="Arial" w:cs="Arial"/>
          <w:sz w:val="20"/>
          <w:szCs w:val="20"/>
          <w:highlight w:val="yellow"/>
        </w:rPr>
        <w:t xml:space="preserve">Pokiaľ sa v súťažných podkladoch vyskytujú požiadavky na predkladanie ponúk, vysvetľovanie súťažných podkladov a výzvy na predloženie ponuky, prípadné doplnenie súťažných podkladov, vysvetľovanie predložených ponúk., ako aj </w:t>
      </w:r>
      <w:r w:rsidRPr="00BA4837">
        <w:rPr>
          <w:rFonts w:ascii="Arial" w:hAnsi="Arial" w:cs="Arial"/>
          <w:sz w:val="20"/>
          <w:szCs w:val="20"/>
          <w:highlight w:val="yellow"/>
        </w:rPr>
        <w:lastRenderedPageBreak/>
        <w:t>komunikácia pri revíznych postupoch medzi verejným obstarávateľom a záujemcami/uchádzačmi alebo akúkoľvek inú komunikáciu medzi verejným obstarávateľom a záujemcami/uchádzačmi, má sa na mysli vždy použitie komunikácie prostredníctvom komunikačného rozhrania systému JOSPHINE. V prípade, že verejný obstarávateľ rozhodne aj o možnosti iného spôsobu komunikácie než prostredníctvom komunikačného rozhrania JOSEPHINE, tak v súťažných podkladoch túto skutočnosť zreteľne uvedie. Táto komunikácia sa týka i prípadov – kedy sa ponuka javí ako mimoriadne nízka vo vzťahu k tovaru, stavebným prácam alebo k službe.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ponuku prijíma. Akákoľvek komunikácia verejného obstarávateľa či záujemcu/uchádzača s treťou osobou v súvislosti s týmto verejným obstarávaním bude prebiehať spôsobom, ktorý stanoví zákon a bude realizovaná mimo komunikačné rozhranie systému JOSEPHINE.</w:t>
      </w:r>
    </w:p>
    <w:p w:rsidR="00BA4837" w:rsidRPr="00BA4837" w:rsidRDefault="00BA4837" w:rsidP="00BA4837">
      <w:pPr>
        <w:tabs>
          <w:tab w:val="num" w:pos="284"/>
          <w:tab w:val="left" w:pos="567"/>
        </w:tabs>
        <w:autoSpaceDE w:val="0"/>
        <w:autoSpaceDN w:val="0"/>
        <w:adjustRightInd w:val="0"/>
        <w:spacing w:after="120"/>
        <w:ind w:left="1134" w:hanging="1134"/>
        <w:jc w:val="both"/>
        <w:rPr>
          <w:rFonts w:ascii="Arial" w:hAnsi="Arial" w:cs="Arial"/>
          <w:sz w:val="20"/>
          <w:szCs w:val="20"/>
          <w:highlight w:val="yellow"/>
        </w:rPr>
      </w:pPr>
      <w:r w:rsidRPr="00BA4837">
        <w:rPr>
          <w:rFonts w:ascii="Arial" w:hAnsi="Arial" w:cs="Arial"/>
          <w:sz w:val="20"/>
          <w:szCs w:val="20"/>
          <w:highlight w:val="yellow"/>
        </w:rPr>
        <w:tab/>
      </w:r>
      <w:r w:rsidRPr="00BA4837">
        <w:rPr>
          <w:rFonts w:ascii="Arial" w:hAnsi="Arial" w:cs="Arial"/>
          <w:sz w:val="20"/>
          <w:szCs w:val="20"/>
          <w:highlight w:val="yellow"/>
        </w:rPr>
        <w:tab/>
        <w:t xml:space="preserve">15.7  </w:t>
      </w:r>
      <w:r w:rsidRPr="00BA4837">
        <w:rPr>
          <w:rFonts w:ascii="Arial" w:hAnsi="Arial" w:cs="Arial"/>
          <w:sz w:val="20"/>
          <w:szCs w:val="20"/>
          <w:highlight w:val="yellow"/>
        </w:rPr>
        <w:tab/>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rsidR="00BA4837" w:rsidRPr="00BA4837" w:rsidRDefault="00BA4837" w:rsidP="00BA4837">
      <w:pPr>
        <w:tabs>
          <w:tab w:val="num" w:pos="284"/>
          <w:tab w:val="left" w:pos="567"/>
        </w:tabs>
        <w:autoSpaceDE w:val="0"/>
        <w:autoSpaceDN w:val="0"/>
        <w:adjustRightInd w:val="0"/>
        <w:spacing w:after="120"/>
        <w:ind w:left="1134" w:hanging="1134"/>
        <w:jc w:val="both"/>
        <w:rPr>
          <w:rFonts w:ascii="Arial" w:hAnsi="Arial" w:cs="Arial"/>
          <w:sz w:val="20"/>
          <w:szCs w:val="20"/>
          <w:highlight w:val="yellow"/>
        </w:rPr>
      </w:pPr>
      <w:r w:rsidRPr="00BA4837">
        <w:rPr>
          <w:rFonts w:ascii="Arial" w:hAnsi="Arial" w:cs="Arial"/>
          <w:sz w:val="20"/>
          <w:szCs w:val="20"/>
          <w:highlight w:val="yellow"/>
        </w:rPr>
        <w:tab/>
      </w:r>
      <w:r w:rsidRPr="00BA4837">
        <w:rPr>
          <w:rFonts w:ascii="Arial" w:hAnsi="Arial" w:cs="Arial"/>
          <w:sz w:val="20"/>
          <w:szCs w:val="20"/>
          <w:highlight w:val="yellow"/>
        </w:rPr>
        <w:tab/>
        <w:t xml:space="preserve">15.8  </w:t>
      </w:r>
      <w:r w:rsidRPr="00BA4837">
        <w:rPr>
          <w:rFonts w:ascii="Arial" w:hAnsi="Arial" w:cs="Arial"/>
          <w:sz w:val="20"/>
          <w:szCs w:val="20"/>
          <w:highlight w:val="yellow"/>
        </w:rPr>
        <w:tab/>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rsidR="00BA4837" w:rsidRPr="00BA4837" w:rsidRDefault="00BA4837" w:rsidP="00BA4837">
      <w:pPr>
        <w:pStyle w:val="Default"/>
        <w:tabs>
          <w:tab w:val="num" w:pos="284"/>
        </w:tabs>
        <w:spacing w:after="120"/>
        <w:ind w:left="1134" w:hanging="1134"/>
        <w:jc w:val="both"/>
        <w:rPr>
          <w:rFonts w:ascii="Arial" w:hAnsi="Arial" w:cs="Arial"/>
          <w:color w:val="auto"/>
          <w:sz w:val="20"/>
          <w:szCs w:val="20"/>
          <w:highlight w:val="yellow"/>
        </w:rPr>
      </w:pPr>
      <w:r w:rsidRPr="00BA4837">
        <w:rPr>
          <w:rFonts w:ascii="Arial" w:hAnsi="Arial" w:cs="Arial"/>
          <w:color w:val="auto"/>
          <w:sz w:val="20"/>
          <w:szCs w:val="20"/>
          <w:highlight w:val="yellow"/>
        </w:rPr>
        <w:tab/>
        <w:t xml:space="preserve">     15.9  </w:t>
      </w:r>
      <w:r w:rsidRPr="00BA4837">
        <w:rPr>
          <w:rFonts w:ascii="Arial" w:hAnsi="Arial" w:cs="Arial"/>
          <w:color w:val="auto"/>
          <w:sz w:val="20"/>
          <w:szCs w:val="20"/>
          <w:highlight w:val="yellow"/>
        </w:rPr>
        <w:tab/>
        <w:t xml:space="preserve">Verejný obstarávateľ odporúča záujemcom, ktorí si vyhľadali obstarávania prostredníctvom webovej stránky verejného obstarávateľa, resp. v systéme JOSEPHINE (https://josephine.proebiz.com), a zároveň ktorí chcú byť informovaní o prípadných aktualizáciách týkajúcich sa konkrétneho obstarávania prostredníctvom notifikačných e-mailov, aby v danom obstarávaní zaklikli tlačidlo </w:t>
      </w:r>
      <w:r w:rsidRPr="00BA4837">
        <w:rPr>
          <w:rFonts w:ascii="Arial" w:hAnsi="Arial" w:cs="Arial"/>
          <w:b/>
          <w:bCs/>
          <w:color w:val="auto"/>
          <w:sz w:val="20"/>
          <w:szCs w:val="20"/>
          <w:highlight w:val="yellow"/>
        </w:rPr>
        <w:t xml:space="preserve">„ZAUJÍMA MA TO“ </w:t>
      </w:r>
      <w:r w:rsidRPr="00BA4837">
        <w:rPr>
          <w:rFonts w:ascii="Arial" w:hAnsi="Arial" w:cs="Arial"/>
          <w:color w:val="auto"/>
          <w:sz w:val="20"/>
          <w:szCs w:val="20"/>
          <w:highlight w:val="yellow"/>
        </w:rPr>
        <w:t xml:space="preserve">(v pravej hornej časti obrazovky). </w:t>
      </w:r>
    </w:p>
    <w:p w:rsidR="00BA4837" w:rsidRPr="005138F3" w:rsidRDefault="00BA4837" w:rsidP="00BA4837">
      <w:pPr>
        <w:tabs>
          <w:tab w:val="num" w:pos="284"/>
          <w:tab w:val="left" w:pos="567"/>
        </w:tabs>
        <w:autoSpaceDE w:val="0"/>
        <w:autoSpaceDN w:val="0"/>
        <w:adjustRightInd w:val="0"/>
        <w:spacing w:after="120"/>
        <w:ind w:left="1134" w:hanging="1134"/>
        <w:jc w:val="both"/>
        <w:rPr>
          <w:rFonts w:ascii="Arial" w:hAnsi="Arial" w:cs="Arial"/>
          <w:sz w:val="20"/>
          <w:szCs w:val="22"/>
        </w:rPr>
      </w:pPr>
      <w:r w:rsidRPr="00BA4837">
        <w:rPr>
          <w:rFonts w:ascii="Arial" w:hAnsi="Arial" w:cs="Arial"/>
          <w:sz w:val="20"/>
          <w:szCs w:val="22"/>
          <w:highlight w:val="yellow"/>
        </w:rPr>
        <w:tab/>
        <w:t xml:space="preserve">    15.10  </w:t>
      </w:r>
      <w:r w:rsidRPr="00BA4837">
        <w:rPr>
          <w:rFonts w:ascii="Arial" w:hAnsi="Arial" w:cs="Arial"/>
          <w:sz w:val="20"/>
          <w:szCs w:val="22"/>
          <w:highlight w:val="yellow"/>
        </w:rPr>
        <w:tab/>
        <w:t xml:space="preserve">Verejný obstarávateľ umožňuje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w:t>
      </w:r>
      <w:r w:rsidRPr="00BA4837">
        <w:rPr>
          <w:rFonts w:ascii="Arial" w:hAnsi="Arial" w:cs="Arial"/>
          <w:sz w:val="20"/>
          <w:highlight w:val="yellow"/>
        </w:rPr>
        <w:t>https://www.uvo.gov.sk/profily/-/profil/</w:t>
      </w:r>
      <w:r w:rsidRPr="00BA4837">
        <w:rPr>
          <w:rFonts w:ascii="Arial" w:hAnsi="Arial" w:cs="Arial"/>
          <w:sz w:val="20"/>
          <w:szCs w:val="20"/>
          <w:highlight w:val="yellow"/>
        </w:rPr>
        <w:t>pzakazky/9127</w:t>
      </w:r>
      <w:r w:rsidRPr="00BA4837">
        <w:rPr>
          <w:rFonts w:ascii="Arial" w:hAnsi="Arial" w:cs="Arial"/>
          <w:sz w:val="20"/>
          <w:szCs w:val="22"/>
          <w:highlight w:val="yellow"/>
        </w:rPr>
        <w:t xml:space="preserve">  formou odkazu na systém JOSEPHINE.</w:t>
      </w:r>
      <w:r w:rsidRPr="005138F3">
        <w:rPr>
          <w:rFonts w:ascii="Arial" w:hAnsi="Arial" w:cs="Arial"/>
          <w:sz w:val="20"/>
          <w:szCs w:val="22"/>
        </w:rPr>
        <w:t xml:space="preserve"> </w:t>
      </w:r>
    </w:p>
    <w:p w:rsidR="00BA4837" w:rsidRPr="00BA4837" w:rsidRDefault="00BA4837" w:rsidP="00BA4837"/>
    <w:p w:rsidR="00F01F87" w:rsidRPr="00BA4837" w:rsidRDefault="00B84262" w:rsidP="00D759D8">
      <w:pPr>
        <w:spacing w:before="240" w:line="300" w:lineRule="auto"/>
        <w:ind w:left="567" w:hanging="567"/>
        <w:jc w:val="both"/>
        <w:rPr>
          <w:rFonts w:ascii="Arial" w:hAnsi="Arial" w:cs="Arial"/>
          <w:b/>
          <w:bCs/>
          <w:smallCaps/>
          <w:sz w:val="18"/>
          <w:szCs w:val="20"/>
          <w:highlight w:val="yellow"/>
        </w:rPr>
      </w:pPr>
      <w:r w:rsidRPr="00BA4837">
        <w:rPr>
          <w:rFonts w:ascii="Arial" w:hAnsi="Arial" w:cs="Arial"/>
          <w:b/>
          <w:bCs/>
          <w:smallCaps/>
          <w:sz w:val="20"/>
          <w:szCs w:val="20"/>
          <w:highlight w:val="yellow"/>
        </w:rPr>
        <w:t>1</w:t>
      </w:r>
      <w:r w:rsidR="00D85A6C" w:rsidRPr="00BA4837">
        <w:rPr>
          <w:rFonts w:ascii="Arial" w:hAnsi="Arial" w:cs="Arial"/>
          <w:b/>
          <w:bCs/>
          <w:smallCaps/>
          <w:sz w:val="20"/>
          <w:szCs w:val="20"/>
          <w:highlight w:val="yellow"/>
        </w:rPr>
        <w:t>6</w:t>
      </w:r>
      <w:r w:rsidR="005718F8" w:rsidRPr="00BA4837">
        <w:rPr>
          <w:rFonts w:ascii="Arial" w:hAnsi="Arial" w:cs="Arial"/>
          <w:b/>
          <w:bCs/>
          <w:smallCaps/>
          <w:sz w:val="20"/>
          <w:szCs w:val="20"/>
          <w:highlight w:val="yellow"/>
        </w:rPr>
        <w:t>.</w:t>
      </w:r>
      <w:r w:rsidRPr="00BA4837">
        <w:rPr>
          <w:rFonts w:ascii="Arial" w:hAnsi="Arial" w:cs="Arial"/>
          <w:b/>
          <w:bCs/>
          <w:smallCaps/>
          <w:sz w:val="20"/>
          <w:szCs w:val="20"/>
          <w:highlight w:val="yellow"/>
        </w:rPr>
        <w:tab/>
      </w:r>
      <w:r w:rsidR="00387510" w:rsidRPr="00BA4837">
        <w:rPr>
          <w:rFonts w:ascii="Arial" w:hAnsi="Arial" w:cs="Arial"/>
          <w:b/>
          <w:bCs/>
          <w:sz w:val="20"/>
          <w:szCs w:val="20"/>
          <w:highlight w:val="yellow"/>
        </w:rPr>
        <w:t>Vysvetlenie</w:t>
      </w:r>
      <w:r w:rsidR="002974BF" w:rsidRPr="00BA4837">
        <w:rPr>
          <w:rFonts w:ascii="Arial" w:hAnsi="Arial" w:cs="Arial"/>
          <w:b/>
          <w:bCs/>
          <w:sz w:val="20"/>
          <w:szCs w:val="20"/>
          <w:highlight w:val="yellow"/>
        </w:rPr>
        <w:t xml:space="preserve"> informácií</w:t>
      </w:r>
    </w:p>
    <w:p w:rsidR="00BA4837" w:rsidRPr="00BA4837" w:rsidRDefault="00BA4837" w:rsidP="00BA4837">
      <w:pPr>
        <w:ind w:left="1134" w:hanging="567"/>
        <w:jc w:val="both"/>
        <w:rPr>
          <w:rFonts w:ascii="Arial" w:hAnsi="Arial" w:cs="Arial"/>
          <w:sz w:val="20"/>
          <w:szCs w:val="20"/>
          <w:highlight w:val="yellow"/>
        </w:rPr>
      </w:pPr>
      <w:r w:rsidRPr="00BA4837">
        <w:rPr>
          <w:rFonts w:ascii="Arial" w:hAnsi="Arial" w:cs="Arial"/>
          <w:sz w:val="20"/>
          <w:szCs w:val="20"/>
          <w:highlight w:val="yellow"/>
        </w:rPr>
        <w:t>16.1</w:t>
      </w:r>
      <w:r w:rsidRPr="00BA4837">
        <w:rPr>
          <w:rFonts w:ascii="Arial" w:hAnsi="Arial" w:cs="Arial"/>
          <w:sz w:val="20"/>
          <w:szCs w:val="20"/>
          <w:highlight w:val="yellow"/>
        </w:rPr>
        <w:tab/>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p>
    <w:p w:rsidR="00BA4837" w:rsidRPr="009D01AE" w:rsidRDefault="00BA4837" w:rsidP="00BA4837">
      <w:pPr>
        <w:ind w:left="1134" w:hanging="567"/>
        <w:jc w:val="both"/>
        <w:rPr>
          <w:rFonts w:ascii="Arial" w:hAnsi="Arial" w:cs="Arial"/>
          <w:sz w:val="20"/>
          <w:szCs w:val="20"/>
        </w:rPr>
      </w:pPr>
      <w:r w:rsidRPr="00BA4837">
        <w:rPr>
          <w:rFonts w:ascii="Arial" w:hAnsi="Arial" w:cs="Arial"/>
          <w:sz w:val="20"/>
          <w:szCs w:val="20"/>
          <w:highlight w:val="yellow"/>
        </w:rPr>
        <w:t>16.2</w:t>
      </w:r>
      <w:r w:rsidRPr="00BA4837">
        <w:rPr>
          <w:rFonts w:ascii="Arial" w:hAnsi="Arial" w:cs="Arial"/>
          <w:sz w:val="20"/>
          <w:szCs w:val="20"/>
          <w:highlight w:val="yellow"/>
        </w:rPr>
        <w:tab/>
        <w:t>Za včas doručenú požiadavku záujemcu o Vysvetlenie sa považuje požiadavka doručená prostredníctvom komunikačného rozhrania systému JOSEPHINE podľa bodu 16.1 najneskôr do termínu podľa bodu 14.1.</w:t>
      </w:r>
    </w:p>
    <w:p w:rsidR="00BA4837" w:rsidRPr="009D01AE" w:rsidRDefault="00BA4837" w:rsidP="00BA4837">
      <w:pPr>
        <w:ind w:left="1134" w:hanging="567"/>
        <w:jc w:val="both"/>
        <w:rPr>
          <w:rFonts w:ascii="Arial" w:hAnsi="Arial" w:cs="Arial"/>
          <w:sz w:val="20"/>
          <w:szCs w:val="20"/>
        </w:rPr>
      </w:pPr>
      <w:r w:rsidRPr="009D01AE">
        <w:rPr>
          <w:rFonts w:ascii="Arial" w:hAnsi="Arial" w:cs="Arial"/>
          <w:sz w:val="20"/>
          <w:szCs w:val="20"/>
        </w:rPr>
        <w:t>16.3</w:t>
      </w:r>
      <w:r w:rsidRPr="009D01AE">
        <w:rPr>
          <w:rFonts w:ascii="Arial" w:hAnsi="Arial" w:cs="Arial"/>
          <w:sz w:val="20"/>
          <w:szCs w:val="20"/>
        </w:rPr>
        <w:tab/>
        <w:t xml:space="preserve">Odpoveď na každú požiadavku o Vysvetlenie, predloženej zo strany ktoréhokoľvek záujemcu v súlade s bodom 16.2 a v lehote podľa bodu 14.1, sa preukázateľne oznámi bezodkladne, s prihliadnutím na primeraný čas na kvalifikované vypracovanie vysvetlenia, </w:t>
      </w:r>
      <w:r w:rsidRPr="009D01AE">
        <w:rPr>
          <w:rFonts w:ascii="Arial" w:hAnsi="Arial" w:cs="Arial"/>
          <w:sz w:val="20"/>
          <w:szCs w:val="20"/>
        </w:rPr>
        <w:lastRenderedPageBreak/>
        <w:t xml:space="preserve">všetkým záujemcom ktorí sú mu známi, najneskôr v posledný deň lehoty uvedenej v bode 14.3. </w:t>
      </w:r>
    </w:p>
    <w:p w:rsidR="00BA4837" w:rsidRPr="009D01AE" w:rsidRDefault="00BA4837" w:rsidP="00BA4837">
      <w:pPr>
        <w:ind w:left="1134" w:hanging="567"/>
        <w:jc w:val="both"/>
        <w:rPr>
          <w:rFonts w:ascii="Arial" w:eastAsia="Calibri" w:hAnsi="Arial" w:cs="Arial"/>
          <w:sz w:val="20"/>
          <w:szCs w:val="20"/>
        </w:rPr>
      </w:pPr>
      <w:r w:rsidRPr="009D01AE">
        <w:rPr>
          <w:rFonts w:ascii="Arial" w:hAnsi="Arial" w:cs="Arial"/>
          <w:sz w:val="20"/>
          <w:szCs w:val="20"/>
        </w:rPr>
        <w:t>16.4</w:t>
      </w:r>
      <w:r w:rsidRPr="009D01AE">
        <w:rPr>
          <w:rFonts w:ascii="Arial" w:hAnsi="Arial" w:cs="Arial"/>
          <w:sz w:val="20"/>
          <w:szCs w:val="20"/>
        </w:rPr>
        <w:tab/>
      </w:r>
      <w:r w:rsidRPr="009D01AE">
        <w:rPr>
          <w:rFonts w:ascii="Arial" w:eastAsia="Calibri" w:hAnsi="Arial" w:cs="Arial"/>
          <w:sz w:val="20"/>
          <w:szCs w:val="20"/>
        </w:rPr>
        <w:t>Verejný obstarávateľ primerane predĺži lehotu na predkladanie ponúk, ak vysvetlenie informácií potrebných na vypracovanie ponuky a na preukázanie splnenia podmienok účasti nie je poskytnuté v lehote podľa bodu 14.1, aj napriek tomu, že bolo vyžiadané dostatočne vopred alebo ak v dokumentoch potrebných na vypracovanie ponuky alebo na preukázanie splnenia podmienok účasti vykoná podstatnú zmenu.</w:t>
      </w:r>
    </w:p>
    <w:p w:rsidR="00BA4837" w:rsidRDefault="00BA4837" w:rsidP="00BA4837">
      <w:pPr>
        <w:ind w:left="1134" w:hanging="567"/>
        <w:jc w:val="both"/>
        <w:rPr>
          <w:rFonts w:ascii="Arial" w:eastAsia="Calibri" w:hAnsi="Arial" w:cs="Arial"/>
          <w:sz w:val="20"/>
          <w:szCs w:val="20"/>
        </w:rPr>
      </w:pPr>
      <w:r w:rsidRPr="009D01AE">
        <w:rPr>
          <w:rFonts w:ascii="Arial" w:hAnsi="Arial" w:cs="Arial"/>
          <w:sz w:val="20"/>
          <w:szCs w:val="20"/>
        </w:rPr>
        <w:t>16.5</w:t>
      </w:r>
      <w:r w:rsidRPr="009D01AE">
        <w:rPr>
          <w:rFonts w:ascii="Arial" w:hAnsi="Arial" w:cs="Arial"/>
          <w:sz w:val="20"/>
          <w:szCs w:val="20"/>
        </w:rPr>
        <w:tab/>
      </w:r>
      <w:r w:rsidRPr="009D01AE">
        <w:rPr>
          <w:rFonts w:ascii="Arial" w:eastAsia="Calibri"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rsidR="005B1F97" w:rsidRPr="009D01AE" w:rsidRDefault="005B1F97" w:rsidP="00D759D8">
      <w:pPr>
        <w:ind w:left="1134" w:hanging="567"/>
        <w:jc w:val="both"/>
        <w:rPr>
          <w:rFonts w:ascii="Arial" w:hAnsi="Arial" w:cs="Arial"/>
          <w:sz w:val="20"/>
          <w:szCs w:val="20"/>
        </w:rPr>
      </w:pPr>
    </w:p>
    <w:p w:rsidR="00B538C0" w:rsidRPr="009D01AE" w:rsidRDefault="00D85A6C" w:rsidP="00D759D8">
      <w:pPr>
        <w:spacing w:before="240" w:line="300" w:lineRule="auto"/>
        <w:ind w:left="567" w:hanging="567"/>
        <w:jc w:val="both"/>
        <w:rPr>
          <w:rFonts w:ascii="Arial" w:hAnsi="Arial" w:cs="Arial"/>
          <w:b/>
          <w:bCs/>
          <w:smallCaps/>
          <w:sz w:val="20"/>
          <w:szCs w:val="20"/>
        </w:rPr>
      </w:pPr>
      <w:r w:rsidRPr="009D01AE">
        <w:rPr>
          <w:rFonts w:ascii="Arial" w:hAnsi="Arial" w:cs="Arial"/>
          <w:b/>
          <w:bCs/>
          <w:smallCaps/>
          <w:sz w:val="20"/>
          <w:szCs w:val="20"/>
        </w:rPr>
        <w:t>17</w:t>
      </w:r>
      <w:r w:rsidR="002974BF" w:rsidRPr="009D01AE">
        <w:rPr>
          <w:rFonts w:ascii="Arial" w:hAnsi="Arial" w:cs="Arial"/>
          <w:b/>
          <w:bCs/>
          <w:smallCaps/>
          <w:sz w:val="20"/>
          <w:szCs w:val="20"/>
        </w:rPr>
        <w:t>.</w:t>
      </w:r>
      <w:r w:rsidR="00B84262" w:rsidRPr="009D01AE">
        <w:rPr>
          <w:rFonts w:ascii="Arial" w:hAnsi="Arial" w:cs="Arial"/>
          <w:b/>
          <w:bCs/>
          <w:smallCaps/>
          <w:sz w:val="20"/>
          <w:szCs w:val="20"/>
        </w:rPr>
        <w:tab/>
      </w:r>
      <w:r w:rsidR="00B538C0" w:rsidRPr="009D01AE">
        <w:rPr>
          <w:rFonts w:ascii="Arial" w:hAnsi="Arial" w:cs="Arial"/>
          <w:b/>
          <w:bCs/>
          <w:sz w:val="20"/>
          <w:szCs w:val="20"/>
        </w:rPr>
        <w:t>Obhliadka miesta plnenia zmluvy</w:t>
      </w:r>
    </w:p>
    <w:p w:rsidR="00B538C0" w:rsidRPr="009D01AE" w:rsidRDefault="00D85A6C" w:rsidP="00D759D8">
      <w:pPr>
        <w:ind w:left="1134" w:hanging="567"/>
        <w:jc w:val="both"/>
        <w:rPr>
          <w:rFonts w:ascii="Arial" w:hAnsi="Arial" w:cs="Arial"/>
          <w:sz w:val="20"/>
          <w:szCs w:val="20"/>
        </w:rPr>
      </w:pPr>
      <w:r w:rsidRPr="009D01AE">
        <w:rPr>
          <w:rFonts w:ascii="Arial" w:hAnsi="Arial" w:cs="Arial"/>
          <w:sz w:val="20"/>
          <w:szCs w:val="20"/>
        </w:rPr>
        <w:t>17</w:t>
      </w:r>
      <w:r w:rsidR="00B538C0" w:rsidRPr="009D01AE">
        <w:rPr>
          <w:rFonts w:ascii="Arial" w:hAnsi="Arial" w:cs="Arial"/>
          <w:sz w:val="20"/>
          <w:szCs w:val="20"/>
        </w:rPr>
        <w:t>.1</w:t>
      </w:r>
      <w:r w:rsidR="00B538C0" w:rsidRPr="009D01AE">
        <w:rPr>
          <w:rFonts w:ascii="Arial" w:hAnsi="Arial" w:cs="Arial"/>
          <w:sz w:val="20"/>
          <w:szCs w:val="20"/>
        </w:rPr>
        <w:tab/>
        <w:t xml:space="preserve">Verejný obstarávateľ neorganizuje obhliadku miesta plnenia zmluvy. </w:t>
      </w:r>
      <w:r w:rsidR="00F837A1" w:rsidRPr="009D01AE">
        <w:rPr>
          <w:rFonts w:ascii="Arial" w:hAnsi="Arial" w:cs="Arial"/>
          <w:sz w:val="20"/>
          <w:szCs w:val="20"/>
        </w:rPr>
        <w:t xml:space="preserve">Predpokladá sa, že uchádzač sa pred podaním ponuky s miestom vykonania diela dokonale oboznámi a do svojej ponuky zahrnie výsledok analýzy možných rizík a neistôt. </w:t>
      </w:r>
      <w:r w:rsidR="00B538C0" w:rsidRPr="009D01AE">
        <w:rPr>
          <w:rFonts w:ascii="Arial" w:hAnsi="Arial" w:cs="Arial"/>
          <w:sz w:val="20"/>
          <w:szCs w:val="20"/>
        </w:rPr>
        <w:t xml:space="preserve">Výdavky spojené s obhliadkou miesta plnenia zmluvy </w:t>
      </w:r>
      <w:r w:rsidR="00F837A1" w:rsidRPr="009D01AE">
        <w:rPr>
          <w:rFonts w:ascii="Arial" w:hAnsi="Arial" w:cs="Arial"/>
          <w:sz w:val="20"/>
          <w:szCs w:val="20"/>
        </w:rPr>
        <w:t>znáša výlučne uchádzač</w:t>
      </w:r>
      <w:r w:rsidR="00B538C0" w:rsidRPr="009D01AE">
        <w:rPr>
          <w:rFonts w:ascii="Arial" w:hAnsi="Arial" w:cs="Arial"/>
          <w:sz w:val="20"/>
          <w:szCs w:val="20"/>
        </w:rPr>
        <w:t xml:space="preserve">. </w:t>
      </w:r>
    </w:p>
    <w:p w:rsidR="00B538C0" w:rsidRPr="009D01AE" w:rsidRDefault="00B538C0" w:rsidP="00D759D8">
      <w:pPr>
        <w:jc w:val="both"/>
        <w:rPr>
          <w:rFonts w:ascii="Arial" w:hAnsi="Arial" w:cs="Arial"/>
          <w:sz w:val="20"/>
          <w:szCs w:val="20"/>
        </w:rPr>
      </w:pPr>
    </w:p>
    <w:p w:rsidR="002974BF" w:rsidRPr="009D01AE" w:rsidRDefault="002974BF" w:rsidP="00D759D8">
      <w:pPr>
        <w:jc w:val="both"/>
        <w:rPr>
          <w:rFonts w:ascii="Arial" w:hAnsi="Arial" w:cs="Arial"/>
          <w:sz w:val="20"/>
          <w:szCs w:val="20"/>
        </w:rPr>
      </w:pPr>
    </w:p>
    <w:p w:rsidR="00B538C0" w:rsidRPr="009D01AE" w:rsidRDefault="00B538C0" w:rsidP="00D759D8">
      <w:pPr>
        <w:jc w:val="center"/>
        <w:rPr>
          <w:rFonts w:ascii="Arial" w:hAnsi="Arial" w:cs="Arial"/>
          <w:b/>
        </w:rPr>
      </w:pPr>
      <w:r w:rsidRPr="009D01AE">
        <w:rPr>
          <w:rFonts w:ascii="Arial" w:hAnsi="Arial" w:cs="Arial"/>
          <w:b/>
        </w:rPr>
        <w:t>Časť III.</w:t>
      </w:r>
    </w:p>
    <w:p w:rsidR="00B538C0" w:rsidRPr="009D01AE" w:rsidRDefault="00B538C0" w:rsidP="00D759D8">
      <w:pPr>
        <w:pStyle w:val="Nadpis5"/>
        <w:rPr>
          <w:sz w:val="24"/>
          <w:szCs w:val="24"/>
        </w:rPr>
      </w:pPr>
      <w:r w:rsidRPr="009D01AE">
        <w:rPr>
          <w:rFonts w:ascii="Arial" w:hAnsi="Arial" w:cs="Arial"/>
          <w:bCs w:val="0"/>
          <w:sz w:val="24"/>
          <w:szCs w:val="24"/>
        </w:rPr>
        <w:t>Príprava ponuky</w:t>
      </w:r>
    </w:p>
    <w:p w:rsidR="00C22CE5" w:rsidRPr="009D01AE" w:rsidRDefault="00B84262" w:rsidP="00D759D8">
      <w:pPr>
        <w:spacing w:before="240"/>
        <w:ind w:left="567" w:hanging="567"/>
        <w:jc w:val="both"/>
        <w:rPr>
          <w:rFonts w:ascii="Arial" w:hAnsi="Arial" w:cs="Arial"/>
          <w:b/>
          <w:bCs/>
          <w:smallCaps/>
          <w:sz w:val="20"/>
          <w:szCs w:val="20"/>
        </w:rPr>
      </w:pPr>
      <w:r w:rsidRPr="009D01AE">
        <w:rPr>
          <w:rFonts w:ascii="Arial" w:hAnsi="Arial" w:cs="Arial"/>
          <w:b/>
          <w:bCs/>
          <w:smallCaps/>
          <w:sz w:val="20"/>
          <w:szCs w:val="20"/>
        </w:rPr>
        <w:t>1</w:t>
      </w:r>
      <w:r w:rsidR="00096075" w:rsidRPr="009D01AE">
        <w:rPr>
          <w:rFonts w:ascii="Arial" w:hAnsi="Arial" w:cs="Arial"/>
          <w:b/>
          <w:bCs/>
          <w:smallCaps/>
          <w:sz w:val="20"/>
          <w:szCs w:val="20"/>
        </w:rPr>
        <w:t>8</w:t>
      </w:r>
      <w:r w:rsidR="002974BF" w:rsidRPr="009D01AE">
        <w:rPr>
          <w:rFonts w:ascii="Arial" w:hAnsi="Arial" w:cs="Arial"/>
          <w:b/>
          <w:bCs/>
          <w:smallCaps/>
          <w:sz w:val="20"/>
          <w:szCs w:val="20"/>
        </w:rPr>
        <w:t>.</w:t>
      </w:r>
      <w:r w:rsidRPr="009D01AE">
        <w:rPr>
          <w:rFonts w:ascii="Arial" w:hAnsi="Arial" w:cs="Arial"/>
          <w:b/>
          <w:bCs/>
          <w:smallCaps/>
          <w:sz w:val="20"/>
          <w:szCs w:val="20"/>
        </w:rPr>
        <w:tab/>
      </w:r>
      <w:r w:rsidR="00C22CE5" w:rsidRPr="009D01AE">
        <w:rPr>
          <w:rFonts w:ascii="Arial" w:hAnsi="Arial" w:cs="Arial"/>
          <w:b/>
          <w:bCs/>
          <w:sz w:val="20"/>
          <w:szCs w:val="20"/>
        </w:rPr>
        <w:t>Jazyk ponuky</w:t>
      </w:r>
    </w:p>
    <w:p w:rsidR="00C22CE5" w:rsidRPr="009D01AE" w:rsidRDefault="00C22CE5" w:rsidP="00D759D8">
      <w:pPr>
        <w:ind w:left="1134" w:hanging="567"/>
        <w:jc w:val="both"/>
        <w:rPr>
          <w:rFonts w:ascii="Arial" w:hAnsi="Arial" w:cs="Arial"/>
          <w:sz w:val="20"/>
          <w:szCs w:val="20"/>
        </w:rPr>
      </w:pPr>
      <w:r w:rsidRPr="009D01AE">
        <w:rPr>
          <w:rFonts w:ascii="Arial" w:hAnsi="Arial" w:cs="Arial"/>
          <w:sz w:val="20"/>
          <w:szCs w:val="20"/>
        </w:rPr>
        <w:t>1</w:t>
      </w:r>
      <w:r w:rsidR="00B61207" w:rsidRPr="009D01AE">
        <w:rPr>
          <w:rFonts w:ascii="Arial" w:hAnsi="Arial" w:cs="Arial"/>
          <w:sz w:val="20"/>
          <w:szCs w:val="20"/>
        </w:rPr>
        <w:t>8</w:t>
      </w:r>
      <w:r w:rsidRPr="009D01AE">
        <w:rPr>
          <w:rFonts w:ascii="Arial" w:hAnsi="Arial" w:cs="Arial"/>
          <w:sz w:val="20"/>
          <w:szCs w:val="20"/>
        </w:rPr>
        <w:t>.1</w:t>
      </w:r>
      <w:r w:rsidRPr="009D01AE">
        <w:rPr>
          <w:rFonts w:ascii="Arial" w:hAnsi="Arial" w:cs="Arial"/>
          <w:sz w:val="20"/>
          <w:szCs w:val="20"/>
        </w:rPr>
        <w:tab/>
        <w:t>Celá ponuka uchádzača vrátane všetkých dokladov, dokumentov a iných písomností v nej obsiahnutých musí byť vyhotovená v štátnom jazyku Slovenskej republiky.</w:t>
      </w:r>
      <w:r w:rsidR="008C3150" w:rsidRPr="009D01AE">
        <w:rPr>
          <w:rFonts w:ascii="Arial" w:hAnsi="Arial" w:cs="Arial"/>
          <w:sz w:val="20"/>
          <w:szCs w:val="20"/>
        </w:rPr>
        <w:t xml:space="preserve"> </w:t>
      </w:r>
      <w:r w:rsidR="008C3150" w:rsidRPr="009D01AE">
        <w:rPr>
          <w:rFonts w:ascii="Arial" w:hAnsi="Arial"/>
          <w:sz w:val="20"/>
        </w:rPr>
        <w:t xml:space="preserve">Ak je doklad alebo dokument vyhotovený v cudzom jazyku, predkladá sa spolu s jeho úradným prekladom do štátneho jazyka; to neplatí pre ponuky, doklady a dokumenty vyhotovené v </w:t>
      </w:r>
      <w:r w:rsidR="008C3150" w:rsidRPr="009D01AE">
        <w:rPr>
          <w:rFonts w:ascii="Arial" w:hAnsi="Arial" w:hint="eastAsia"/>
          <w:sz w:val="20"/>
        </w:rPr>
        <w:t>č</w:t>
      </w:r>
      <w:r w:rsidR="008C3150" w:rsidRPr="009D01AE">
        <w:rPr>
          <w:rFonts w:ascii="Arial" w:hAnsi="Arial"/>
          <w:sz w:val="20"/>
        </w:rPr>
        <w:t xml:space="preserve">eskom jazyku. Ak sa zistí rozdiel v ich obsahu, rozhodujúci je </w:t>
      </w:r>
      <w:r w:rsidR="008C3150" w:rsidRPr="009D01AE">
        <w:rPr>
          <w:rFonts w:ascii="Arial" w:hAnsi="Arial" w:hint="eastAsia"/>
          <w:sz w:val="20"/>
        </w:rPr>
        <w:t>ú</w:t>
      </w:r>
      <w:r w:rsidR="008C3150" w:rsidRPr="009D01AE">
        <w:rPr>
          <w:rFonts w:ascii="Arial" w:hAnsi="Arial"/>
          <w:sz w:val="20"/>
        </w:rPr>
        <w:t xml:space="preserve">radný preklad do </w:t>
      </w:r>
      <w:r w:rsidR="008C3150" w:rsidRPr="009D01AE">
        <w:rPr>
          <w:rFonts w:ascii="Arial" w:hAnsi="Arial" w:hint="eastAsia"/>
          <w:sz w:val="20"/>
        </w:rPr>
        <w:t>š</w:t>
      </w:r>
      <w:r w:rsidR="008C3150" w:rsidRPr="009D01AE">
        <w:rPr>
          <w:rFonts w:ascii="Arial" w:hAnsi="Arial"/>
          <w:sz w:val="20"/>
        </w:rPr>
        <w:t>tátneho jazyka.</w:t>
      </w:r>
    </w:p>
    <w:p w:rsidR="00C22CE5" w:rsidRPr="009D01AE" w:rsidRDefault="00C22CE5" w:rsidP="00D759D8">
      <w:pPr>
        <w:ind w:left="1134" w:hanging="567"/>
        <w:jc w:val="both"/>
        <w:rPr>
          <w:rFonts w:ascii="Arial" w:hAnsi="Arial" w:cs="Arial"/>
          <w:sz w:val="20"/>
          <w:szCs w:val="20"/>
        </w:rPr>
      </w:pPr>
      <w:r w:rsidRPr="009D01AE">
        <w:rPr>
          <w:rFonts w:ascii="Arial" w:hAnsi="Arial" w:cs="Arial"/>
          <w:sz w:val="20"/>
          <w:szCs w:val="20"/>
        </w:rPr>
        <w:t>1</w:t>
      </w:r>
      <w:r w:rsidR="00B61207" w:rsidRPr="009D01AE">
        <w:rPr>
          <w:rFonts w:ascii="Arial" w:hAnsi="Arial" w:cs="Arial"/>
          <w:sz w:val="20"/>
          <w:szCs w:val="20"/>
        </w:rPr>
        <w:t>8</w:t>
      </w:r>
      <w:r w:rsidRPr="009D01AE">
        <w:rPr>
          <w:rFonts w:ascii="Arial" w:hAnsi="Arial" w:cs="Arial"/>
          <w:sz w:val="20"/>
          <w:szCs w:val="20"/>
        </w:rPr>
        <w:t>.2</w:t>
      </w:r>
      <w:r w:rsidRPr="009D01AE">
        <w:rPr>
          <w:rFonts w:ascii="Arial" w:hAnsi="Arial" w:cs="Arial"/>
          <w:sz w:val="20"/>
          <w:szCs w:val="20"/>
        </w:rPr>
        <w:tab/>
        <w:t>Ak ponuku predkladá uchádzač so sídlom mimo územia Slovenskej republiky</w:t>
      </w:r>
      <w:r w:rsidR="00D94FDC" w:rsidRPr="009D01AE">
        <w:rPr>
          <w:rFonts w:ascii="Arial" w:hAnsi="Arial" w:cs="Arial"/>
          <w:sz w:val="20"/>
          <w:szCs w:val="20"/>
        </w:rPr>
        <w:t xml:space="preserve"> a </w:t>
      </w:r>
      <w:r w:rsidR="00D94FDC" w:rsidRPr="009D01AE">
        <w:rPr>
          <w:rFonts w:ascii="Arial" w:hAnsi="Arial" w:cs="Arial"/>
          <w:color w:val="000000"/>
          <w:sz w:val="20"/>
          <w:szCs w:val="20"/>
          <w:shd w:val="clear" w:color="auto" w:fill="FFFFFF"/>
        </w:rPr>
        <w:t>doklad alebo dokument je vyhotovený v cudzom jazyku, predkladá sa spolu s jeho úradným prekladom do štátneho jazyka</w:t>
      </w:r>
      <w:r w:rsidRPr="009D01AE">
        <w:rPr>
          <w:rFonts w:ascii="Arial" w:hAnsi="Arial" w:cs="Arial"/>
          <w:sz w:val="20"/>
          <w:szCs w:val="20"/>
        </w:rPr>
        <w:t>,</w:t>
      </w:r>
      <w:r w:rsidR="002D213A" w:rsidRPr="009D01AE">
        <w:rPr>
          <w:rFonts w:ascii="Arial" w:hAnsi="Arial" w:cs="Arial"/>
          <w:sz w:val="20"/>
          <w:szCs w:val="20"/>
        </w:rPr>
        <w:t xml:space="preserve"> </w:t>
      </w:r>
      <w:r w:rsidR="002D213A" w:rsidRPr="009D01AE">
        <w:rPr>
          <w:rFonts w:ascii="Arial" w:hAnsi="Arial" w:cs="Arial"/>
          <w:color w:val="000000"/>
          <w:sz w:val="20"/>
          <w:szCs w:val="20"/>
          <w:shd w:val="clear" w:color="auto" w:fill="FFFFFF"/>
        </w:rPr>
        <w:t>to neplatí pre ponuky, návrhy, doklady a dokumenty vyhotovené v českom jazyku. Ak sa zistí rozdiel v ich obsahu, rozhodujúci je úradný preklad do štátneho jazyka.</w:t>
      </w:r>
    </w:p>
    <w:p w:rsidR="00FF5F85" w:rsidRPr="009D01AE" w:rsidRDefault="00B84262" w:rsidP="00D759D8">
      <w:pPr>
        <w:pStyle w:val="Nadpis6"/>
        <w:spacing w:before="240" w:line="300" w:lineRule="auto"/>
        <w:ind w:left="567" w:hanging="567"/>
        <w:rPr>
          <w:rFonts w:ascii="Arial" w:hAnsi="Arial" w:cs="Arial"/>
          <w:smallCaps/>
          <w:sz w:val="20"/>
          <w:szCs w:val="20"/>
        </w:rPr>
      </w:pPr>
      <w:r w:rsidRPr="009D01AE">
        <w:rPr>
          <w:rFonts w:ascii="Arial" w:hAnsi="Arial" w:cs="Arial"/>
          <w:smallCaps/>
          <w:sz w:val="20"/>
          <w:szCs w:val="20"/>
        </w:rPr>
        <w:t>1</w:t>
      </w:r>
      <w:r w:rsidR="00B61207" w:rsidRPr="009D01AE">
        <w:rPr>
          <w:rFonts w:ascii="Arial" w:hAnsi="Arial" w:cs="Arial"/>
          <w:smallCaps/>
          <w:sz w:val="20"/>
          <w:szCs w:val="20"/>
        </w:rPr>
        <w:t>9</w:t>
      </w:r>
      <w:r w:rsidR="002974BF" w:rsidRPr="009D01AE">
        <w:rPr>
          <w:rFonts w:ascii="Arial" w:hAnsi="Arial" w:cs="Arial"/>
          <w:smallCaps/>
          <w:sz w:val="20"/>
          <w:szCs w:val="20"/>
        </w:rPr>
        <w:t>.</w:t>
      </w:r>
      <w:r w:rsidRPr="009D01AE">
        <w:rPr>
          <w:rFonts w:ascii="Arial" w:hAnsi="Arial" w:cs="Arial"/>
          <w:smallCaps/>
          <w:sz w:val="20"/>
          <w:szCs w:val="20"/>
        </w:rPr>
        <w:tab/>
      </w:r>
      <w:r w:rsidR="00B32E99" w:rsidRPr="009D01AE">
        <w:rPr>
          <w:rFonts w:ascii="Arial" w:hAnsi="Arial" w:cs="Arial"/>
          <w:sz w:val="20"/>
          <w:szCs w:val="20"/>
        </w:rPr>
        <w:t>Obsah a </w:t>
      </w:r>
      <w:r w:rsidR="00C707B3" w:rsidRPr="009D01AE">
        <w:rPr>
          <w:rFonts w:ascii="Arial" w:hAnsi="Arial" w:cs="Arial"/>
          <w:sz w:val="20"/>
          <w:szCs w:val="20"/>
        </w:rPr>
        <w:t xml:space="preserve">vyhotovenie </w:t>
      </w:r>
      <w:r w:rsidR="00B32E99" w:rsidRPr="009D01AE">
        <w:rPr>
          <w:rFonts w:ascii="Arial" w:hAnsi="Arial" w:cs="Arial"/>
          <w:sz w:val="20"/>
          <w:szCs w:val="20"/>
        </w:rPr>
        <w:t>ponuky</w:t>
      </w:r>
    </w:p>
    <w:p w:rsidR="00137844" w:rsidRPr="009D01AE" w:rsidRDefault="00B32E99" w:rsidP="00D759D8">
      <w:pPr>
        <w:spacing w:before="120"/>
        <w:ind w:left="1134" w:hanging="567"/>
        <w:jc w:val="both"/>
        <w:rPr>
          <w:rFonts w:ascii="Arial" w:hAnsi="Arial" w:cs="Arial"/>
          <w:b/>
          <w:sz w:val="20"/>
          <w:szCs w:val="20"/>
        </w:rPr>
      </w:pPr>
      <w:r w:rsidRPr="009D01AE">
        <w:rPr>
          <w:rFonts w:ascii="Arial" w:hAnsi="Arial" w:cs="Arial"/>
          <w:b/>
          <w:sz w:val="20"/>
          <w:szCs w:val="20"/>
        </w:rPr>
        <w:t>1</w:t>
      </w:r>
      <w:r w:rsidR="00B61207" w:rsidRPr="009D01AE">
        <w:rPr>
          <w:rFonts w:ascii="Arial" w:hAnsi="Arial" w:cs="Arial"/>
          <w:b/>
          <w:sz w:val="20"/>
          <w:szCs w:val="20"/>
        </w:rPr>
        <w:t>9</w:t>
      </w:r>
      <w:r w:rsidRPr="009D01AE">
        <w:rPr>
          <w:rFonts w:ascii="Arial" w:hAnsi="Arial" w:cs="Arial"/>
          <w:b/>
          <w:sz w:val="20"/>
          <w:szCs w:val="20"/>
        </w:rPr>
        <w:t>.1</w:t>
      </w:r>
      <w:r w:rsidRPr="009D01AE">
        <w:rPr>
          <w:rFonts w:ascii="Arial" w:hAnsi="Arial" w:cs="Arial"/>
          <w:b/>
          <w:sz w:val="20"/>
          <w:szCs w:val="20"/>
        </w:rPr>
        <w:tab/>
      </w:r>
      <w:r w:rsidR="00F73F30" w:rsidRPr="00F73F30">
        <w:rPr>
          <w:rFonts w:ascii="Arial" w:hAnsi="Arial" w:cs="Arial"/>
          <w:sz w:val="20"/>
          <w:szCs w:val="20"/>
          <w:highlight w:val="yellow"/>
        </w:rPr>
        <w:t xml:space="preserve">Uchádzač vyhotoví ponuku v súlade s § 66 ods. 7 Zákona </w:t>
      </w:r>
      <w:proofErr w:type="spellStart"/>
      <w:r w:rsidR="00F73F30" w:rsidRPr="00F73F30">
        <w:rPr>
          <w:rFonts w:ascii="Arial" w:hAnsi="Arial" w:cs="Arial"/>
          <w:sz w:val="20"/>
          <w:szCs w:val="20"/>
          <w:highlight w:val="yellow"/>
        </w:rPr>
        <w:t>t.j</w:t>
      </w:r>
      <w:proofErr w:type="spellEnd"/>
      <w:r w:rsidR="00F73F30" w:rsidRPr="00F73F30">
        <w:rPr>
          <w:rFonts w:ascii="Arial" w:hAnsi="Arial" w:cs="Arial"/>
          <w:sz w:val="20"/>
          <w:szCs w:val="20"/>
          <w:highlight w:val="yellow"/>
        </w:rPr>
        <w:t>. vyhodnotenie splnenia podmienok účasti podľa § 40 Zákona sa uskutoční po vyhodnotení ponúk podľa § 53 Zákona. Uchádzač predkladá ponuku v elektronickej podobe v lehote na predkladanie ponúk podľa požiadaviek uvedených v týchto súťažných podkladoch a v Oznámení, prostredníctvom ktorého bolo verejné obstarávanie vyhlásené. Ponuka sa predkladá elektronicky v zmysle § 49 ods. 1 písm. a) Zákona a vložená do systému JOSEPHINE umiestnenom na webovej adrese https://josephine.proebiz.com/ a obsahuje:</w:t>
      </w:r>
    </w:p>
    <w:p w:rsidR="007B1ECB" w:rsidRDefault="00413348" w:rsidP="00D759D8">
      <w:pPr>
        <w:ind w:left="1843" w:hanging="709"/>
        <w:jc w:val="both"/>
        <w:rPr>
          <w:rFonts w:ascii="Arial" w:hAnsi="Arial" w:cs="Arial"/>
          <w:bCs/>
          <w:sz w:val="20"/>
          <w:szCs w:val="20"/>
        </w:rPr>
      </w:pPr>
      <w:r w:rsidRPr="009D01AE">
        <w:rPr>
          <w:rFonts w:ascii="Arial" w:hAnsi="Arial" w:cs="Arial"/>
          <w:sz w:val="20"/>
          <w:szCs w:val="20"/>
        </w:rPr>
        <w:t>19.1.1</w:t>
      </w:r>
      <w:r w:rsidR="002974BF" w:rsidRPr="009D01AE">
        <w:rPr>
          <w:rFonts w:ascii="Arial" w:hAnsi="Arial" w:cs="Arial"/>
          <w:sz w:val="20"/>
          <w:szCs w:val="20"/>
        </w:rPr>
        <w:tab/>
      </w:r>
      <w:r w:rsidR="007B1ECB" w:rsidRPr="009D01AE">
        <w:rPr>
          <w:rFonts w:ascii="Arial" w:hAnsi="Arial" w:cs="Arial"/>
          <w:sz w:val="20"/>
          <w:szCs w:val="20"/>
        </w:rPr>
        <w:t>Dokumenty</w:t>
      </w:r>
      <w:r w:rsidR="00833A6B" w:rsidRPr="009D01AE">
        <w:rPr>
          <w:rFonts w:ascii="Arial" w:hAnsi="Arial" w:cs="Arial"/>
          <w:sz w:val="20"/>
          <w:szCs w:val="20"/>
        </w:rPr>
        <w:t xml:space="preserve"> </w:t>
      </w:r>
      <w:r w:rsidR="007B1ECB" w:rsidRPr="009D01AE">
        <w:rPr>
          <w:rFonts w:ascii="Arial" w:hAnsi="Arial" w:cs="Arial"/>
          <w:sz w:val="20"/>
          <w:szCs w:val="20"/>
        </w:rPr>
        <w:t>/</w:t>
      </w:r>
      <w:r w:rsidR="00833A6B" w:rsidRPr="009D01AE">
        <w:rPr>
          <w:rFonts w:ascii="Arial" w:hAnsi="Arial" w:cs="Arial"/>
          <w:sz w:val="20"/>
          <w:szCs w:val="20"/>
        </w:rPr>
        <w:t xml:space="preserve"> </w:t>
      </w:r>
      <w:r w:rsidR="007B1ECB" w:rsidRPr="009D01AE">
        <w:rPr>
          <w:rFonts w:ascii="Arial" w:hAnsi="Arial" w:cs="Arial"/>
          <w:sz w:val="20"/>
          <w:szCs w:val="20"/>
        </w:rPr>
        <w:t xml:space="preserve">doklady preukazujúce </w:t>
      </w:r>
      <w:r w:rsidR="007B1ECB" w:rsidRPr="009D01AE">
        <w:rPr>
          <w:rFonts w:ascii="Arial" w:hAnsi="Arial" w:cs="Arial"/>
          <w:b/>
          <w:sz w:val="20"/>
          <w:szCs w:val="20"/>
        </w:rPr>
        <w:t xml:space="preserve">splnenie podmienok účasti </w:t>
      </w:r>
      <w:r w:rsidR="007B1ECB" w:rsidRPr="009D01AE">
        <w:rPr>
          <w:rFonts w:ascii="Arial" w:hAnsi="Arial" w:cs="Arial"/>
          <w:sz w:val="20"/>
          <w:szCs w:val="20"/>
        </w:rPr>
        <w:t>týkajúce sa osobného postavenia, finančného a ekonomického  postavenia, technickej alebo odbornej spôsobilosti</w:t>
      </w:r>
      <w:r w:rsidR="007B1ECB" w:rsidRPr="009D01AE">
        <w:rPr>
          <w:rFonts w:ascii="Arial" w:hAnsi="Arial" w:cs="Arial"/>
          <w:b/>
          <w:sz w:val="20"/>
          <w:szCs w:val="20"/>
        </w:rPr>
        <w:t xml:space="preserve"> </w:t>
      </w:r>
      <w:r w:rsidR="0099733A" w:rsidRPr="009D01AE">
        <w:rPr>
          <w:rFonts w:ascii="Arial" w:hAnsi="Arial" w:cs="Arial"/>
          <w:bCs/>
          <w:sz w:val="20"/>
          <w:szCs w:val="20"/>
        </w:rPr>
        <w:t>uvedených v</w:t>
      </w:r>
      <w:r w:rsidR="00137844" w:rsidRPr="009D01AE">
        <w:rPr>
          <w:rFonts w:ascii="Arial" w:hAnsi="Arial" w:cs="Arial"/>
          <w:bCs/>
          <w:sz w:val="20"/>
          <w:szCs w:val="20"/>
        </w:rPr>
        <w:t> </w:t>
      </w:r>
      <w:r w:rsidR="0099733A" w:rsidRPr="009D01AE">
        <w:rPr>
          <w:rFonts w:ascii="Arial" w:hAnsi="Arial" w:cs="Arial"/>
          <w:bCs/>
          <w:sz w:val="20"/>
          <w:szCs w:val="20"/>
        </w:rPr>
        <w:t>Oznámení</w:t>
      </w:r>
      <w:r w:rsidR="00137844" w:rsidRPr="009D01AE">
        <w:rPr>
          <w:rFonts w:ascii="Arial" w:hAnsi="Arial" w:cs="Arial"/>
          <w:bCs/>
          <w:sz w:val="20"/>
          <w:szCs w:val="20"/>
        </w:rPr>
        <w:t xml:space="preserve"> a v týchto SP</w:t>
      </w:r>
      <w:r w:rsidR="0099733A" w:rsidRPr="009D01AE">
        <w:rPr>
          <w:rFonts w:ascii="Arial" w:hAnsi="Arial" w:cs="Arial"/>
          <w:bCs/>
          <w:sz w:val="20"/>
          <w:szCs w:val="20"/>
        </w:rPr>
        <w:t xml:space="preserve">, ktoré môže uchádzač </w:t>
      </w:r>
      <w:r w:rsidR="008C3CFC" w:rsidRPr="009D01AE">
        <w:rPr>
          <w:rFonts w:ascii="Arial" w:hAnsi="Arial" w:cs="Arial"/>
          <w:bCs/>
          <w:sz w:val="20"/>
          <w:szCs w:val="20"/>
        </w:rPr>
        <w:t>predbežne nahradiť</w:t>
      </w:r>
      <w:r w:rsidR="00637E9D" w:rsidRPr="009D01AE">
        <w:rPr>
          <w:rFonts w:ascii="Arial" w:hAnsi="Arial" w:cs="Arial"/>
          <w:bCs/>
          <w:sz w:val="20"/>
          <w:szCs w:val="20"/>
        </w:rPr>
        <w:t xml:space="preserve"> </w:t>
      </w:r>
      <w:r w:rsidR="008C3CFC" w:rsidRPr="009D01AE">
        <w:rPr>
          <w:rFonts w:ascii="Arial" w:hAnsi="Arial" w:cs="Arial"/>
          <w:bCs/>
          <w:sz w:val="20"/>
          <w:szCs w:val="20"/>
        </w:rPr>
        <w:t xml:space="preserve">Jednotným európskym dokumentom (príloha č. </w:t>
      </w:r>
      <w:r w:rsidR="00450A16" w:rsidRPr="009D01AE">
        <w:rPr>
          <w:rFonts w:ascii="Arial" w:hAnsi="Arial" w:cs="Arial"/>
          <w:bCs/>
          <w:sz w:val="20"/>
          <w:szCs w:val="20"/>
        </w:rPr>
        <w:t>B</w:t>
      </w:r>
      <w:r w:rsidR="00137844" w:rsidRPr="009D01AE">
        <w:rPr>
          <w:rFonts w:ascii="Arial" w:hAnsi="Arial" w:cs="Arial"/>
          <w:bCs/>
          <w:sz w:val="20"/>
          <w:szCs w:val="20"/>
        </w:rPr>
        <w:t>6</w:t>
      </w:r>
      <w:r w:rsidR="008C3CFC" w:rsidRPr="009D01AE">
        <w:rPr>
          <w:rFonts w:ascii="Arial" w:hAnsi="Arial" w:cs="Arial"/>
          <w:bCs/>
          <w:sz w:val="20"/>
          <w:szCs w:val="20"/>
        </w:rPr>
        <w:t xml:space="preserve"> týchto SP)</w:t>
      </w:r>
      <w:r w:rsidR="00F73F30">
        <w:rPr>
          <w:rFonts w:ascii="Arial" w:hAnsi="Arial" w:cs="Arial"/>
          <w:bCs/>
          <w:sz w:val="20"/>
          <w:szCs w:val="20"/>
        </w:rPr>
        <w:t>.</w:t>
      </w:r>
    </w:p>
    <w:p w:rsidR="00F73F30" w:rsidRPr="0031746F" w:rsidRDefault="00F73F30" w:rsidP="00F73F30">
      <w:pPr>
        <w:ind w:left="1843" w:hanging="6"/>
        <w:jc w:val="both"/>
        <w:rPr>
          <w:rFonts w:ascii="Arial" w:hAnsi="Arial" w:cs="Arial"/>
          <w:bCs/>
          <w:sz w:val="20"/>
          <w:szCs w:val="20"/>
        </w:rPr>
      </w:pPr>
      <w:r w:rsidRPr="00F73F30">
        <w:rPr>
          <w:rFonts w:ascii="Arial" w:hAnsi="Arial" w:cs="Arial"/>
          <w:bCs/>
          <w:sz w:val="20"/>
          <w:szCs w:val="20"/>
          <w:highlight w:val="yellow"/>
        </w:rPr>
        <w:t>V prípade, že uchádzač využije možnosť predkladania konkrétnych dokladov na preukázanie splnenia podmienok účasti, je povinný originálne doklady alebo ich úradne overené kópie (vrátane úradných prekladov) naskenovať a vložiť ich do systému JOSEPHINE ako súčasť ponuky. Verejný obstarávateľ môže požiadať uchádzača o doručenie všetkých dokladov predložených v ponuke aj v listinnej podobe s cieľom overiť originalitu dokladov.</w:t>
      </w:r>
    </w:p>
    <w:p w:rsidR="007B1ECB" w:rsidRPr="009D01AE" w:rsidRDefault="00413348" w:rsidP="00D759D8">
      <w:pPr>
        <w:ind w:left="2693" w:hanging="856"/>
        <w:jc w:val="both"/>
        <w:rPr>
          <w:rFonts w:ascii="Arial" w:hAnsi="Arial" w:cs="Arial"/>
          <w:bCs/>
          <w:sz w:val="20"/>
          <w:szCs w:val="20"/>
        </w:rPr>
      </w:pPr>
      <w:r w:rsidRPr="009D01AE">
        <w:rPr>
          <w:rFonts w:ascii="Arial" w:hAnsi="Arial" w:cs="Arial"/>
          <w:bCs/>
          <w:sz w:val="20"/>
          <w:szCs w:val="20"/>
        </w:rPr>
        <w:t>19.1.1.1</w:t>
      </w:r>
      <w:r w:rsidR="007B1ECB" w:rsidRPr="009D01AE">
        <w:rPr>
          <w:rFonts w:ascii="Arial" w:hAnsi="Arial" w:cs="Arial"/>
          <w:bCs/>
          <w:sz w:val="20"/>
          <w:szCs w:val="20"/>
        </w:rPr>
        <w:tab/>
        <w:t>Uchádzač môže na preukázanie splnenia podmienok účasti predložiť Jednotný európsky dokument pre verejné obstarávanie.</w:t>
      </w:r>
    </w:p>
    <w:p w:rsidR="007B1ECB" w:rsidRPr="009D01AE" w:rsidRDefault="007B1ECB" w:rsidP="00D759D8">
      <w:pPr>
        <w:ind w:left="2693" w:hanging="856"/>
        <w:jc w:val="both"/>
        <w:rPr>
          <w:rFonts w:ascii="Arial" w:hAnsi="Arial" w:cs="Arial"/>
          <w:bCs/>
          <w:sz w:val="20"/>
          <w:szCs w:val="20"/>
        </w:rPr>
      </w:pPr>
      <w:r w:rsidRPr="009D01AE">
        <w:rPr>
          <w:rFonts w:ascii="Arial" w:hAnsi="Arial" w:cs="Arial"/>
          <w:bCs/>
          <w:sz w:val="20"/>
          <w:szCs w:val="20"/>
        </w:rPr>
        <w:tab/>
        <w:t xml:space="preserve">Jednotný európsky dokument pre verejné obstarávanie (JED) predstavuje na účely zákona č. 343/2015 Z. z. o verejnom obstarávaní a o zmene a doplnení niektorých zákonov v znení zákona č. 438/2015 Z. z. dokument, ktorým hospodársky subjekt môže predbežne nahradiť doklady na </w:t>
      </w:r>
      <w:r w:rsidRPr="009D01AE">
        <w:rPr>
          <w:rFonts w:ascii="Arial" w:hAnsi="Arial" w:cs="Arial"/>
          <w:bCs/>
          <w:sz w:val="20"/>
          <w:szCs w:val="20"/>
        </w:rPr>
        <w:lastRenderedPageBreak/>
        <w:t>preukázanie splnenia podmienok účasti určené verejným obstarávateľom alebo obstarávateľom.</w:t>
      </w: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1"/>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2"/>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3"/>
          <w:numId w:val="32"/>
        </w:numPr>
        <w:autoSpaceDE w:val="0"/>
        <w:autoSpaceDN w:val="0"/>
        <w:jc w:val="both"/>
        <w:rPr>
          <w:rFonts w:ascii="Arial" w:hAnsi="Arial" w:cs="Arial"/>
          <w:vanish/>
          <w:sz w:val="20"/>
          <w:szCs w:val="20"/>
        </w:rPr>
      </w:pPr>
    </w:p>
    <w:p w:rsidR="00137844" w:rsidRPr="009D01AE" w:rsidRDefault="00137844" w:rsidP="00D759D8">
      <w:pPr>
        <w:numPr>
          <w:ilvl w:val="4"/>
          <w:numId w:val="32"/>
        </w:numPr>
        <w:autoSpaceDE w:val="0"/>
        <w:autoSpaceDN w:val="0"/>
        <w:ind w:left="2835" w:hanging="992"/>
        <w:jc w:val="both"/>
        <w:rPr>
          <w:rFonts w:ascii="Arial" w:hAnsi="Arial" w:cs="Arial"/>
          <w:sz w:val="20"/>
          <w:szCs w:val="20"/>
        </w:rPr>
      </w:pPr>
      <w:r w:rsidRPr="009D01AE">
        <w:rPr>
          <w:rFonts w:ascii="Arial" w:hAnsi="Arial" w:cs="Arial"/>
          <w:sz w:val="20"/>
          <w:szCs w:val="20"/>
        </w:rPr>
        <w:t xml:space="preserve">Uchádzač vyplní časti I. až III. JED-u a </w:t>
      </w:r>
      <w:r w:rsidR="00720719" w:rsidRPr="009D01AE">
        <w:rPr>
          <w:rFonts w:ascii="Arial" w:hAnsi="Arial" w:cs="Arial"/>
          <w:b/>
          <w:sz w:val="20"/>
          <w:szCs w:val="20"/>
        </w:rPr>
        <w:t>ne</w:t>
      </w:r>
      <w:r w:rsidRPr="009D01AE">
        <w:rPr>
          <w:rFonts w:ascii="Arial" w:hAnsi="Arial" w:cs="Arial"/>
          <w:b/>
          <w:sz w:val="20"/>
          <w:szCs w:val="20"/>
        </w:rPr>
        <w:t>môže vyplniť len oddiel α: GLOBÁLNY ÚDAJ PRE VŠETKY PODMIENKY ÚČASTI časti IV JED-u</w:t>
      </w:r>
      <w:r w:rsidRPr="009D01AE">
        <w:rPr>
          <w:rFonts w:ascii="Arial" w:hAnsi="Arial" w:cs="Arial"/>
          <w:sz w:val="20"/>
          <w:szCs w:val="20"/>
        </w:rPr>
        <w:t xml:space="preserve"> bez toho, aby musel vyplniť iné oddiely časti IV JED-u.</w:t>
      </w:r>
    </w:p>
    <w:p w:rsidR="00137844" w:rsidRPr="009D01AE" w:rsidRDefault="00137844" w:rsidP="00D759D8">
      <w:pPr>
        <w:numPr>
          <w:ilvl w:val="4"/>
          <w:numId w:val="32"/>
        </w:numPr>
        <w:autoSpaceDE w:val="0"/>
        <w:autoSpaceDN w:val="0"/>
        <w:ind w:left="2977" w:hanging="1134"/>
        <w:jc w:val="both"/>
        <w:rPr>
          <w:rFonts w:ascii="Arial" w:hAnsi="Arial" w:cs="Arial"/>
          <w:bCs/>
          <w:sz w:val="20"/>
          <w:szCs w:val="20"/>
        </w:rPr>
      </w:pPr>
      <w:r w:rsidRPr="009D01AE">
        <w:rPr>
          <w:rFonts w:ascii="Arial" w:hAnsi="Arial" w:cs="Arial"/>
          <w:bCs/>
          <w:sz w:val="20"/>
          <w:szCs w:val="20"/>
        </w:rPr>
        <w:t>Ak uchádzač preukazuje finančné a ekonomické postavenie alebo technickú spôsobilosť alebo odbornú spôsobilosť prostredníctvom inej osoby, uchádzač je povinný predložiť JED aj pre túto osobu.</w:t>
      </w:r>
    </w:p>
    <w:p w:rsidR="00137844" w:rsidRPr="009D01AE" w:rsidRDefault="00137844" w:rsidP="00D759D8">
      <w:pPr>
        <w:numPr>
          <w:ilvl w:val="4"/>
          <w:numId w:val="32"/>
        </w:numPr>
        <w:autoSpaceDE w:val="0"/>
        <w:autoSpaceDN w:val="0"/>
        <w:ind w:left="2977" w:hanging="1134"/>
        <w:jc w:val="both"/>
        <w:rPr>
          <w:rFonts w:ascii="Arial" w:hAnsi="Arial" w:cs="Arial"/>
          <w:bCs/>
          <w:sz w:val="20"/>
          <w:szCs w:val="20"/>
        </w:rPr>
      </w:pPr>
      <w:r w:rsidRPr="009D01AE">
        <w:rPr>
          <w:rFonts w:ascii="Arial" w:hAnsi="Arial" w:cs="Arial"/>
          <w:bCs/>
          <w:sz w:val="20"/>
          <w:szCs w:val="20"/>
        </w:rPr>
        <w:t>Ak uchádzač využíva na plnenie zákazky subdodávateľa, ktorého finančné zdroje alebo technické a odborné kapacity nevyužíva na preukázanie splnenia podmienok účasti, uchádzač je povinný predložiť JED aj pre subdodávateľa spolu s dodatočnými informáciami v časti II.D JED-u.</w:t>
      </w:r>
    </w:p>
    <w:p w:rsidR="00137844" w:rsidRPr="009D01AE" w:rsidRDefault="00137844" w:rsidP="00D759D8">
      <w:pPr>
        <w:numPr>
          <w:ilvl w:val="4"/>
          <w:numId w:val="32"/>
        </w:numPr>
        <w:autoSpaceDE w:val="0"/>
        <w:autoSpaceDN w:val="0"/>
        <w:ind w:left="2977" w:hanging="992"/>
        <w:jc w:val="both"/>
        <w:rPr>
          <w:rFonts w:ascii="Arial" w:hAnsi="Arial" w:cs="Arial"/>
          <w:bCs/>
          <w:sz w:val="20"/>
          <w:szCs w:val="20"/>
        </w:rPr>
      </w:pPr>
      <w:r w:rsidRPr="009D01AE">
        <w:rPr>
          <w:rFonts w:ascii="Arial" w:hAnsi="Arial" w:cs="Arial"/>
          <w:bCs/>
          <w:sz w:val="20"/>
          <w:szCs w:val="20"/>
        </w:rPr>
        <w:t>V prípade, ak ponuku predkladá skupina dodávateľov, je potrebné predložiť JED pre každého člena skupiny osobitne.</w:t>
      </w:r>
    </w:p>
    <w:p w:rsidR="00137844" w:rsidRPr="009D01AE" w:rsidRDefault="00137844" w:rsidP="00D759D8">
      <w:pPr>
        <w:numPr>
          <w:ilvl w:val="4"/>
          <w:numId w:val="32"/>
        </w:numPr>
        <w:autoSpaceDE w:val="0"/>
        <w:autoSpaceDN w:val="0"/>
        <w:ind w:left="2977" w:hanging="992"/>
        <w:jc w:val="both"/>
        <w:rPr>
          <w:rFonts w:ascii="Arial" w:hAnsi="Arial" w:cs="Arial"/>
          <w:bCs/>
          <w:sz w:val="20"/>
          <w:szCs w:val="20"/>
        </w:rPr>
      </w:pPr>
      <w:r w:rsidRPr="009D01AE">
        <w:rPr>
          <w:rFonts w:ascii="Arial" w:hAnsi="Arial" w:cs="Arial"/>
          <w:bCs/>
          <w:sz w:val="20"/>
          <w:szCs w:val="20"/>
        </w:rPr>
        <w:t>JED obsahuje aktualizované vyhlásenie hospodárskeho subjektu, že:</w:t>
      </w:r>
    </w:p>
    <w:p w:rsidR="007B1ECB" w:rsidRPr="009D01AE" w:rsidRDefault="007B1ECB" w:rsidP="00D759D8">
      <w:pPr>
        <w:numPr>
          <w:ilvl w:val="0"/>
          <w:numId w:val="10"/>
        </w:numPr>
        <w:ind w:left="2268" w:hanging="425"/>
        <w:jc w:val="both"/>
        <w:rPr>
          <w:rFonts w:ascii="Arial" w:hAnsi="Arial" w:cs="Arial"/>
          <w:bCs/>
          <w:sz w:val="20"/>
          <w:szCs w:val="20"/>
        </w:rPr>
      </w:pPr>
      <w:r w:rsidRPr="009D01AE">
        <w:rPr>
          <w:rFonts w:ascii="Arial" w:hAnsi="Arial" w:cs="Arial"/>
          <w:bCs/>
          <w:sz w:val="20"/>
          <w:szCs w:val="20"/>
        </w:rPr>
        <w:t>neexistuje dôvod na jeho vylúčenie,</w:t>
      </w:r>
    </w:p>
    <w:p w:rsidR="007B1ECB" w:rsidRPr="009D01AE" w:rsidRDefault="007B1ECB" w:rsidP="00D759D8">
      <w:pPr>
        <w:numPr>
          <w:ilvl w:val="0"/>
          <w:numId w:val="10"/>
        </w:numPr>
        <w:ind w:left="2268" w:hanging="425"/>
        <w:jc w:val="both"/>
        <w:rPr>
          <w:rFonts w:ascii="Arial" w:hAnsi="Arial" w:cs="Arial"/>
          <w:bCs/>
          <w:sz w:val="20"/>
          <w:szCs w:val="20"/>
        </w:rPr>
      </w:pPr>
      <w:r w:rsidRPr="009D01AE">
        <w:rPr>
          <w:rFonts w:ascii="Arial" w:hAnsi="Arial" w:cs="Arial"/>
          <w:bCs/>
          <w:sz w:val="20"/>
          <w:szCs w:val="20"/>
        </w:rPr>
        <w:t>spĺňa objektívne a nediskriminačné pravidlá a kritériá výberu obmedzeného počtu záujemcov, ak verejný obstarávateľ alebo obstarávateľ obmedzil počet záujemcov,</w:t>
      </w:r>
    </w:p>
    <w:p w:rsidR="007B1ECB" w:rsidRPr="009D01AE" w:rsidRDefault="007B1ECB" w:rsidP="00D759D8">
      <w:pPr>
        <w:numPr>
          <w:ilvl w:val="0"/>
          <w:numId w:val="10"/>
        </w:numPr>
        <w:ind w:left="2268" w:hanging="425"/>
        <w:jc w:val="both"/>
        <w:rPr>
          <w:rFonts w:ascii="Arial" w:hAnsi="Arial" w:cs="Arial"/>
          <w:bCs/>
          <w:sz w:val="20"/>
          <w:szCs w:val="20"/>
        </w:rPr>
      </w:pPr>
      <w:r w:rsidRPr="009D01AE">
        <w:rPr>
          <w:rFonts w:ascii="Arial" w:hAnsi="Arial" w:cs="Arial"/>
          <w:bCs/>
          <w:sz w:val="20"/>
          <w:szCs w:val="20"/>
        </w:rPr>
        <w:t>poskytne verejnému obstarávateľovi alebo obstarávateľovi na požiadanie  doklady, ktoré nahradil Jednotným európskym dokumentom</w:t>
      </w:r>
    </w:p>
    <w:p w:rsidR="007B1ECB" w:rsidRPr="009D01AE" w:rsidRDefault="007B1ECB" w:rsidP="00D759D8">
      <w:pPr>
        <w:ind w:left="1843"/>
        <w:jc w:val="both"/>
        <w:rPr>
          <w:rFonts w:ascii="Arial" w:hAnsi="Arial" w:cs="Arial"/>
          <w:bCs/>
          <w:sz w:val="20"/>
          <w:szCs w:val="20"/>
        </w:rPr>
      </w:pPr>
      <w:r w:rsidRPr="009D01AE">
        <w:rPr>
          <w:rFonts w:ascii="Arial" w:hAnsi="Arial" w:cs="Arial"/>
          <w:bCs/>
          <w:sz w:val="20"/>
          <w:szCs w:val="20"/>
        </w:rPr>
        <w:t xml:space="preserve">Bližšie informácie je možné nájsť </w:t>
      </w:r>
      <w:hyperlink r:id="rId13" w:history="1">
        <w:r w:rsidRPr="009D01AE">
          <w:rPr>
            <w:rStyle w:val="Hypertextovprepojenie"/>
            <w:rFonts w:ascii="Arial" w:hAnsi="Arial" w:cs="Arial"/>
            <w:bCs/>
            <w:sz w:val="20"/>
            <w:szCs w:val="20"/>
          </w:rPr>
          <w:t>http://www.uvo.gov.sk/legislativametodika-dohlad/jednotny-europsky-dokument-pre-verejne-obstaravanie-553.html</w:t>
        </w:r>
      </w:hyperlink>
      <w:r w:rsidR="00833A6B" w:rsidRPr="009D01AE">
        <w:rPr>
          <w:rFonts w:ascii="Arial" w:hAnsi="Arial" w:cs="Arial"/>
          <w:bCs/>
          <w:sz w:val="20"/>
          <w:szCs w:val="20"/>
        </w:rPr>
        <w:t>.</w:t>
      </w:r>
    </w:p>
    <w:p w:rsidR="004C441D" w:rsidRPr="00DA55C5" w:rsidRDefault="004C441D" w:rsidP="004C441D">
      <w:pPr>
        <w:ind w:left="1843" w:hanging="709"/>
        <w:jc w:val="both"/>
        <w:rPr>
          <w:rFonts w:ascii="Arial" w:hAnsi="Arial" w:cs="Arial"/>
          <w:sz w:val="20"/>
          <w:szCs w:val="20"/>
        </w:rPr>
      </w:pPr>
      <w:r w:rsidRPr="004C441D">
        <w:rPr>
          <w:rFonts w:ascii="Arial" w:hAnsi="Arial" w:cs="Arial"/>
          <w:sz w:val="20"/>
          <w:szCs w:val="20"/>
          <w:highlight w:val="yellow"/>
        </w:rPr>
        <w:t>19.1.2</w:t>
      </w:r>
      <w:r w:rsidRPr="004C441D">
        <w:rPr>
          <w:rFonts w:ascii="Arial" w:hAnsi="Arial" w:cs="Arial"/>
          <w:sz w:val="20"/>
          <w:szCs w:val="20"/>
          <w:highlight w:val="yellow"/>
        </w:rPr>
        <w:tab/>
        <w:t xml:space="preserve">Elektronická ponuka sa vloží vyplnením ponukového formulára a vložením požadovaných dokladov a dokumentov v systéme JOSEPHINE umiestnenom na webovej adrese </w:t>
      </w:r>
      <w:hyperlink r:id="rId14" w:history="1">
        <w:r w:rsidRPr="004C441D">
          <w:rPr>
            <w:rStyle w:val="Hypertextovprepojenie"/>
            <w:rFonts w:ascii="Arial" w:hAnsi="Arial" w:cs="Arial"/>
            <w:sz w:val="20"/>
            <w:szCs w:val="20"/>
            <w:highlight w:val="yellow"/>
          </w:rPr>
          <w:t>https://josephine.proebiz.com/</w:t>
        </w:r>
      </w:hyperlink>
      <w:r w:rsidRPr="004C441D">
        <w:rPr>
          <w:rFonts w:ascii="Arial" w:hAnsi="Arial" w:cs="Arial"/>
          <w:sz w:val="20"/>
          <w:szCs w:val="20"/>
          <w:highlight w:val="yellow"/>
        </w:rPr>
        <w:t xml:space="preserve">. </w:t>
      </w:r>
      <w:r w:rsidRPr="004C441D">
        <w:rPr>
          <w:rFonts w:ascii="Arial" w:hAnsi="Arial" w:cs="Arial"/>
          <w:sz w:val="20"/>
          <w:highlight w:val="yellow"/>
        </w:rPr>
        <w:t>Po úspešnom nahraní ponuky do systému JOSEPHINE je uchádzačovi odoslaný notifikačný informatívny e-mail (a to na emailovú adresu užívateľa uchádzača, ktorý ponuku nahral)</w:t>
      </w:r>
    </w:p>
    <w:p w:rsidR="00B32E99" w:rsidRPr="009D01AE" w:rsidRDefault="00B32E99" w:rsidP="00D759D8">
      <w:pPr>
        <w:ind w:left="1843" w:hanging="709"/>
        <w:jc w:val="both"/>
        <w:rPr>
          <w:rFonts w:ascii="Arial" w:hAnsi="Arial" w:cs="Arial"/>
          <w:sz w:val="20"/>
          <w:szCs w:val="20"/>
        </w:rPr>
      </w:pPr>
      <w:r w:rsidRPr="009D01AE">
        <w:rPr>
          <w:rFonts w:ascii="Arial" w:hAnsi="Arial" w:cs="Arial"/>
          <w:sz w:val="20"/>
          <w:szCs w:val="20"/>
        </w:rPr>
        <w:t>1</w:t>
      </w:r>
      <w:r w:rsidR="00B61207" w:rsidRPr="009D01AE">
        <w:rPr>
          <w:rFonts w:ascii="Arial" w:hAnsi="Arial" w:cs="Arial"/>
          <w:sz w:val="20"/>
          <w:szCs w:val="20"/>
        </w:rPr>
        <w:t>9</w:t>
      </w:r>
      <w:r w:rsidRPr="009D01AE">
        <w:rPr>
          <w:rFonts w:ascii="Arial" w:hAnsi="Arial" w:cs="Arial"/>
          <w:sz w:val="20"/>
          <w:szCs w:val="20"/>
        </w:rPr>
        <w:t>.1.</w:t>
      </w:r>
      <w:r w:rsidR="00413348" w:rsidRPr="009D01AE">
        <w:rPr>
          <w:rFonts w:ascii="Arial" w:hAnsi="Arial" w:cs="Arial"/>
          <w:sz w:val="20"/>
          <w:szCs w:val="20"/>
        </w:rPr>
        <w:t>3</w:t>
      </w:r>
      <w:r w:rsidRPr="009D01AE">
        <w:rPr>
          <w:rFonts w:ascii="Arial" w:hAnsi="Arial" w:cs="Arial"/>
          <w:sz w:val="20"/>
          <w:szCs w:val="20"/>
        </w:rPr>
        <w:tab/>
      </w:r>
      <w:r w:rsidRPr="009D01AE">
        <w:rPr>
          <w:rFonts w:ascii="Arial" w:hAnsi="Arial" w:cs="Arial"/>
          <w:b/>
          <w:sz w:val="20"/>
          <w:szCs w:val="20"/>
          <w:u w:val="single"/>
        </w:rPr>
        <w:t>Zväzok 2 časť 1 súťažných podkladov: Zmluvné dojednania</w:t>
      </w:r>
      <w:r w:rsidRPr="009D01AE">
        <w:rPr>
          <w:rFonts w:ascii="Arial" w:hAnsi="Arial" w:cs="Arial"/>
          <w:sz w:val="20"/>
          <w:szCs w:val="20"/>
          <w:u w:val="single"/>
        </w:rPr>
        <w:t xml:space="preserve"> a </w:t>
      </w:r>
      <w:r w:rsidRPr="009D01AE">
        <w:rPr>
          <w:rFonts w:ascii="Arial" w:hAnsi="Arial" w:cs="Arial"/>
          <w:b/>
          <w:sz w:val="20"/>
          <w:szCs w:val="20"/>
          <w:u w:val="single"/>
        </w:rPr>
        <w:t>Zväzok 2 časť 3 súťažných podkladov: Príloha k ponuke</w:t>
      </w:r>
      <w:r w:rsidRPr="009D01AE">
        <w:rPr>
          <w:rFonts w:ascii="Arial" w:hAnsi="Arial" w:cs="Arial"/>
          <w:sz w:val="20"/>
          <w:szCs w:val="20"/>
          <w:u w:val="single"/>
        </w:rPr>
        <w:t>,</w:t>
      </w:r>
      <w:r w:rsidRPr="009D01AE">
        <w:rPr>
          <w:rFonts w:ascii="Arial" w:hAnsi="Arial" w:cs="Arial"/>
          <w:sz w:val="20"/>
          <w:szCs w:val="20"/>
        </w:rPr>
        <w:t xml:space="preserve"> v ktorých je povinný zohľadniť požiadavky verejného obstarávateľa na predmet zákazky uvedené vo Zväzku 3 až 5, ktoré nebudú obsahovať žiadne obmedzenia alebo výhrady v rozpore s požiadavkami a podmienkami uvedenými </w:t>
      </w:r>
      <w:r w:rsidRPr="009D01AE">
        <w:rPr>
          <w:rFonts w:ascii="Arial" w:hAnsi="Arial" w:cs="Arial"/>
          <w:bCs/>
          <w:sz w:val="20"/>
          <w:szCs w:val="20"/>
        </w:rPr>
        <w:t>v oznámení o vyhlásení verejného obstarávania</w:t>
      </w:r>
      <w:r w:rsidRPr="009D01AE">
        <w:rPr>
          <w:rFonts w:ascii="Arial" w:hAnsi="Arial" w:cs="Arial"/>
          <w:sz w:val="20"/>
          <w:szCs w:val="20"/>
        </w:rPr>
        <w:t xml:space="preserve"> a v týchto súťažných podkladoch a ani také skutočnosti, ktoré sú v rozpore so všeobecne záväznými právnymi predpismi, inak budú ponuky uchádzačov zo súťaže vylúčené. Uvedené dokumenty musia byť podpísané uchádzačom, jeho štatutárnym orgánom alebo členom štatutárneho orgánu alebo iným zástupcom uchádzača, ktorý je oprávnený konať v mene uchádzača v záväzkových vzťahoch.</w:t>
      </w:r>
    </w:p>
    <w:p w:rsidR="00B32E99" w:rsidRPr="009D01AE" w:rsidRDefault="00B32E99" w:rsidP="00D759D8">
      <w:pPr>
        <w:ind w:left="1843" w:hanging="703"/>
        <w:jc w:val="both"/>
        <w:rPr>
          <w:rFonts w:ascii="Arial" w:hAnsi="Arial" w:cs="Arial"/>
          <w:sz w:val="20"/>
          <w:szCs w:val="20"/>
        </w:rPr>
      </w:pPr>
      <w:r w:rsidRPr="009D01AE">
        <w:rPr>
          <w:rFonts w:ascii="Arial" w:hAnsi="Arial" w:cs="Arial"/>
          <w:sz w:val="20"/>
          <w:szCs w:val="20"/>
        </w:rPr>
        <w:tab/>
        <w:t xml:space="preserve">V prípade, ak ponuku predkladá skupina dodávateľov, tieto dokumenty musia byť podpísané všetkými členmi skupiny alebo osobou/osobami oprávnenými konať v danej veci za člena skupiny. </w:t>
      </w:r>
    </w:p>
    <w:p w:rsidR="00B32E99" w:rsidRPr="009D01AE" w:rsidRDefault="00B32E99" w:rsidP="00D759D8">
      <w:pPr>
        <w:tabs>
          <w:tab w:val="left" w:pos="1134"/>
        </w:tabs>
        <w:ind w:left="1843" w:hanging="709"/>
        <w:jc w:val="both"/>
        <w:rPr>
          <w:rFonts w:ascii="Arial" w:hAnsi="Arial" w:cs="Arial"/>
          <w:sz w:val="20"/>
          <w:szCs w:val="20"/>
        </w:rPr>
      </w:pPr>
      <w:r w:rsidRPr="009D01AE">
        <w:rPr>
          <w:rFonts w:ascii="Arial" w:hAnsi="Arial" w:cs="Arial"/>
          <w:sz w:val="20"/>
          <w:szCs w:val="20"/>
        </w:rPr>
        <w:t>1</w:t>
      </w:r>
      <w:r w:rsidR="00B61207" w:rsidRPr="009D01AE">
        <w:rPr>
          <w:rFonts w:ascii="Arial" w:hAnsi="Arial" w:cs="Arial"/>
          <w:sz w:val="20"/>
          <w:szCs w:val="20"/>
        </w:rPr>
        <w:t>9</w:t>
      </w:r>
      <w:r w:rsidRPr="009D01AE">
        <w:rPr>
          <w:rFonts w:ascii="Arial" w:hAnsi="Arial" w:cs="Arial"/>
          <w:sz w:val="20"/>
          <w:szCs w:val="20"/>
        </w:rPr>
        <w:t>.1.</w:t>
      </w:r>
      <w:r w:rsidR="00413348" w:rsidRPr="009D01AE">
        <w:rPr>
          <w:rFonts w:ascii="Arial" w:hAnsi="Arial" w:cs="Arial"/>
          <w:sz w:val="20"/>
          <w:szCs w:val="20"/>
        </w:rPr>
        <w:t>4</w:t>
      </w:r>
      <w:r w:rsidRPr="009D01AE">
        <w:rPr>
          <w:rFonts w:ascii="Arial" w:hAnsi="Arial" w:cs="Arial"/>
          <w:sz w:val="20"/>
          <w:szCs w:val="20"/>
        </w:rPr>
        <w:tab/>
      </w:r>
      <w:r w:rsidR="00637E9D" w:rsidRPr="009D01AE">
        <w:rPr>
          <w:rFonts w:ascii="Arial" w:hAnsi="Arial" w:cs="Arial"/>
          <w:bCs/>
          <w:sz w:val="20"/>
          <w:szCs w:val="20"/>
        </w:rPr>
        <w:t xml:space="preserve">Zoznam subdodávateľov a podiel subdodávok </w:t>
      </w:r>
      <w:r w:rsidRPr="009D01AE">
        <w:rPr>
          <w:rFonts w:ascii="Arial" w:hAnsi="Arial" w:cs="Arial"/>
          <w:sz w:val="20"/>
          <w:szCs w:val="20"/>
        </w:rPr>
        <w:t xml:space="preserve">vypracovaný v súlade s prílohou </w:t>
      </w:r>
      <w:r w:rsidR="00A32E88" w:rsidRPr="009D01AE">
        <w:rPr>
          <w:rFonts w:ascii="Arial" w:hAnsi="Arial" w:cs="Arial"/>
          <w:sz w:val="20"/>
          <w:szCs w:val="20"/>
        </w:rPr>
        <w:t xml:space="preserve">B2B </w:t>
      </w:r>
      <w:r w:rsidRPr="009D01AE">
        <w:rPr>
          <w:rFonts w:ascii="Arial" w:hAnsi="Arial" w:cs="Arial"/>
          <w:sz w:val="20"/>
          <w:szCs w:val="20"/>
        </w:rPr>
        <w:t>Zväzok 1 súťažných podkladov</w:t>
      </w:r>
      <w:r w:rsidR="00637E9D" w:rsidRPr="009D01AE">
        <w:rPr>
          <w:rFonts w:ascii="Arial" w:hAnsi="Arial" w:cs="Arial"/>
          <w:sz w:val="20"/>
          <w:szCs w:val="20"/>
        </w:rPr>
        <w:t>.</w:t>
      </w:r>
      <w:r w:rsidRPr="009D01AE">
        <w:rPr>
          <w:rFonts w:ascii="Arial" w:hAnsi="Arial" w:cs="Arial"/>
          <w:sz w:val="20"/>
          <w:szCs w:val="20"/>
        </w:rPr>
        <w:t xml:space="preserve"> </w:t>
      </w:r>
    </w:p>
    <w:p w:rsidR="008C3CFC" w:rsidRPr="009D01AE" w:rsidRDefault="008C3CFC" w:rsidP="00D759D8">
      <w:pPr>
        <w:tabs>
          <w:tab w:val="left" w:pos="1134"/>
        </w:tabs>
        <w:ind w:left="1843" w:hanging="709"/>
        <w:jc w:val="both"/>
        <w:rPr>
          <w:rFonts w:ascii="Arial" w:hAnsi="Arial" w:cs="Arial"/>
          <w:sz w:val="20"/>
          <w:szCs w:val="20"/>
        </w:rPr>
      </w:pPr>
      <w:r w:rsidRPr="009D01AE">
        <w:rPr>
          <w:rFonts w:ascii="Arial" w:hAnsi="Arial" w:cs="Arial"/>
          <w:sz w:val="20"/>
          <w:szCs w:val="20"/>
        </w:rPr>
        <w:tab/>
      </w:r>
      <w:r w:rsidRPr="009D01AE">
        <w:rPr>
          <w:rFonts w:ascii="Arial" w:hAnsi="Arial" w:cs="Arial"/>
          <w:b/>
          <w:sz w:val="20"/>
          <w:szCs w:val="20"/>
        </w:rPr>
        <w:t>Dokumenty</w:t>
      </w:r>
      <w:r w:rsidR="00833A6B" w:rsidRPr="009D01AE">
        <w:rPr>
          <w:rFonts w:ascii="Arial" w:hAnsi="Arial" w:cs="Arial"/>
          <w:b/>
          <w:sz w:val="20"/>
          <w:szCs w:val="20"/>
        </w:rPr>
        <w:t xml:space="preserve"> </w:t>
      </w:r>
      <w:r w:rsidRPr="009D01AE">
        <w:rPr>
          <w:rFonts w:ascii="Arial" w:hAnsi="Arial" w:cs="Arial"/>
          <w:b/>
          <w:sz w:val="20"/>
          <w:szCs w:val="20"/>
        </w:rPr>
        <w:t>/</w:t>
      </w:r>
      <w:r w:rsidR="00833A6B" w:rsidRPr="009D01AE">
        <w:rPr>
          <w:rFonts w:ascii="Arial" w:hAnsi="Arial" w:cs="Arial"/>
          <w:b/>
          <w:sz w:val="20"/>
          <w:szCs w:val="20"/>
        </w:rPr>
        <w:t xml:space="preserve"> </w:t>
      </w:r>
      <w:r w:rsidRPr="009D01AE">
        <w:rPr>
          <w:rFonts w:ascii="Arial" w:hAnsi="Arial" w:cs="Arial"/>
          <w:b/>
          <w:sz w:val="20"/>
          <w:szCs w:val="20"/>
        </w:rPr>
        <w:t>doklady požadované v b</w:t>
      </w:r>
      <w:r w:rsidR="00137844" w:rsidRPr="009D01AE">
        <w:rPr>
          <w:rFonts w:ascii="Arial" w:hAnsi="Arial" w:cs="Arial"/>
          <w:b/>
          <w:sz w:val="20"/>
          <w:szCs w:val="20"/>
        </w:rPr>
        <w:t>ode 29</w:t>
      </w:r>
      <w:r w:rsidRPr="009D01AE">
        <w:rPr>
          <w:rFonts w:ascii="Arial" w:hAnsi="Arial" w:cs="Arial"/>
          <w:b/>
          <w:sz w:val="20"/>
          <w:szCs w:val="20"/>
        </w:rPr>
        <w:t xml:space="preserve">. VYUŽITIE SUBDODÁVATEĽOV </w:t>
      </w:r>
      <w:r w:rsidRPr="009D01AE">
        <w:rPr>
          <w:rFonts w:ascii="Arial" w:hAnsi="Arial" w:cs="Arial"/>
          <w:sz w:val="20"/>
          <w:szCs w:val="20"/>
        </w:rPr>
        <w:t>tejto</w:t>
      </w:r>
      <w:r w:rsidRPr="009D01AE">
        <w:rPr>
          <w:rFonts w:ascii="Arial" w:hAnsi="Arial" w:cs="Arial"/>
          <w:b/>
          <w:sz w:val="20"/>
          <w:szCs w:val="20"/>
        </w:rPr>
        <w:t xml:space="preserve"> </w:t>
      </w:r>
      <w:r w:rsidRPr="009D01AE">
        <w:rPr>
          <w:rFonts w:ascii="Arial" w:hAnsi="Arial" w:cs="Arial"/>
          <w:sz w:val="20"/>
          <w:szCs w:val="20"/>
        </w:rPr>
        <w:t>časti týchto SP</w:t>
      </w:r>
    </w:p>
    <w:p w:rsidR="00D52A70" w:rsidRPr="009D01AE" w:rsidRDefault="00B32E99" w:rsidP="00D759D8">
      <w:pPr>
        <w:tabs>
          <w:tab w:val="left" w:pos="1843"/>
        </w:tabs>
        <w:ind w:left="1843" w:hanging="709"/>
        <w:jc w:val="both"/>
        <w:rPr>
          <w:rFonts w:ascii="Arial" w:hAnsi="Arial" w:cs="Arial"/>
          <w:sz w:val="20"/>
          <w:szCs w:val="20"/>
        </w:rPr>
      </w:pPr>
      <w:r w:rsidRPr="009D01AE">
        <w:rPr>
          <w:rFonts w:ascii="Arial" w:hAnsi="Arial" w:cs="Arial"/>
          <w:sz w:val="20"/>
          <w:szCs w:val="20"/>
        </w:rPr>
        <w:t>1</w:t>
      </w:r>
      <w:r w:rsidR="00B61207" w:rsidRPr="009D01AE">
        <w:rPr>
          <w:rFonts w:ascii="Arial" w:hAnsi="Arial" w:cs="Arial"/>
          <w:sz w:val="20"/>
          <w:szCs w:val="20"/>
        </w:rPr>
        <w:t>9</w:t>
      </w:r>
      <w:r w:rsidRPr="009D01AE">
        <w:rPr>
          <w:rFonts w:ascii="Arial" w:hAnsi="Arial" w:cs="Arial"/>
          <w:sz w:val="20"/>
          <w:szCs w:val="20"/>
        </w:rPr>
        <w:t>.1.</w:t>
      </w:r>
      <w:r w:rsidR="00413348" w:rsidRPr="009D01AE">
        <w:rPr>
          <w:rFonts w:ascii="Arial" w:hAnsi="Arial" w:cs="Arial"/>
          <w:sz w:val="20"/>
          <w:szCs w:val="20"/>
        </w:rPr>
        <w:t>5</w:t>
      </w:r>
      <w:r w:rsidRPr="009D01AE">
        <w:rPr>
          <w:rFonts w:ascii="Arial" w:hAnsi="Arial" w:cs="Arial"/>
          <w:sz w:val="20"/>
          <w:szCs w:val="20"/>
        </w:rPr>
        <w:tab/>
      </w:r>
      <w:r w:rsidR="00FE294E" w:rsidRPr="009D01AE">
        <w:rPr>
          <w:rFonts w:ascii="Arial" w:hAnsi="Arial" w:cs="Arial"/>
          <w:bCs/>
          <w:sz w:val="20"/>
          <w:szCs w:val="20"/>
          <w:u w:val="single"/>
        </w:rPr>
        <w:t>Zoznam nasadeného strojového vybavenia/mechanizmov a technologických zariadení</w:t>
      </w:r>
      <w:r w:rsidR="00FE294E" w:rsidRPr="009D01AE">
        <w:rPr>
          <w:rFonts w:ascii="Arial" w:hAnsi="Arial" w:cs="Arial"/>
          <w:bCs/>
          <w:sz w:val="20"/>
          <w:szCs w:val="20"/>
        </w:rPr>
        <w:t xml:space="preserve"> podľa prílohy B2C Zväzok 1 súťažných podkladov v zmysle </w:t>
      </w:r>
      <w:r w:rsidR="00FE294E" w:rsidRPr="009D01AE">
        <w:rPr>
          <w:rFonts w:asciiTheme="minorHAnsi" w:hAnsiTheme="minorHAnsi" w:cs="Arial"/>
        </w:rPr>
        <w:t>§ 34 ods. 1 písm. j) v prípade, že uchádzač</w:t>
      </w:r>
      <w:r w:rsidR="00FE294E" w:rsidRPr="009D01AE">
        <w:rPr>
          <w:rFonts w:ascii="Arial" w:hAnsi="Arial" w:cs="Arial"/>
          <w:bCs/>
          <w:sz w:val="20"/>
          <w:szCs w:val="20"/>
        </w:rPr>
        <w:t xml:space="preserve"> nepreukázal splnenie podmienky  účasti JED</w:t>
      </w:r>
      <w:r w:rsidR="00137844" w:rsidRPr="009D01AE">
        <w:rPr>
          <w:rFonts w:ascii="Arial" w:hAnsi="Arial" w:cs="Arial"/>
          <w:bCs/>
          <w:sz w:val="20"/>
          <w:szCs w:val="20"/>
        </w:rPr>
        <w:t>-</w:t>
      </w:r>
      <w:proofErr w:type="spellStart"/>
      <w:r w:rsidR="00137844" w:rsidRPr="009D01AE">
        <w:rPr>
          <w:rFonts w:ascii="Arial" w:hAnsi="Arial" w:cs="Arial"/>
          <w:bCs/>
          <w:sz w:val="20"/>
          <w:szCs w:val="20"/>
        </w:rPr>
        <w:t>om</w:t>
      </w:r>
      <w:proofErr w:type="spellEnd"/>
      <w:r w:rsidRPr="009D01AE">
        <w:rPr>
          <w:rFonts w:ascii="Arial" w:hAnsi="Arial" w:cs="Arial"/>
          <w:bCs/>
          <w:sz w:val="20"/>
          <w:szCs w:val="20"/>
        </w:rPr>
        <w:t>.</w:t>
      </w:r>
      <w:r w:rsidRPr="009D01AE">
        <w:rPr>
          <w:rFonts w:ascii="Arial" w:hAnsi="Arial" w:cs="Arial"/>
          <w:sz w:val="20"/>
          <w:szCs w:val="20"/>
        </w:rPr>
        <w:t xml:space="preserve"> </w:t>
      </w:r>
    </w:p>
    <w:p w:rsidR="00591843" w:rsidRPr="009D01AE" w:rsidRDefault="00B32E99" w:rsidP="00D759D8">
      <w:pPr>
        <w:tabs>
          <w:tab w:val="left" w:pos="1843"/>
        </w:tabs>
        <w:ind w:left="1843" w:hanging="709"/>
        <w:jc w:val="both"/>
        <w:rPr>
          <w:sz w:val="20"/>
          <w:szCs w:val="20"/>
        </w:rPr>
      </w:pPr>
      <w:r w:rsidRPr="009D01AE">
        <w:rPr>
          <w:rFonts w:ascii="Arial" w:hAnsi="Arial" w:cs="Arial"/>
          <w:sz w:val="20"/>
          <w:szCs w:val="20"/>
        </w:rPr>
        <w:t>1</w:t>
      </w:r>
      <w:r w:rsidR="00B61207" w:rsidRPr="009D01AE">
        <w:rPr>
          <w:rFonts w:ascii="Arial" w:hAnsi="Arial" w:cs="Arial"/>
          <w:sz w:val="20"/>
          <w:szCs w:val="20"/>
        </w:rPr>
        <w:t>9</w:t>
      </w:r>
      <w:r w:rsidRPr="009D01AE">
        <w:rPr>
          <w:rFonts w:ascii="Arial" w:hAnsi="Arial" w:cs="Arial"/>
          <w:sz w:val="20"/>
          <w:szCs w:val="20"/>
        </w:rPr>
        <w:t>.1.</w:t>
      </w:r>
      <w:r w:rsidR="00413348" w:rsidRPr="009D01AE">
        <w:rPr>
          <w:rFonts w:ascii="Arial" w:hAnsi="Arial" w:cs="Arial"/>
          <w:sz w:val="20"/>
          <w:szCs w:val="20"/>
        </w:rPr>
        <w:t>6</w:t>
      </w:r>
      <w:r w:rsidRPr="009D01AE">
        <w:rPr>
          <w:rFonts w:ascii="Arial" w:hAnsi="Arial" w:cs="Arial"/>
          <w:sz w:val="20"/>
          <w:szCs w:val="20"/>
        </w:rPr>
        <w:tab/>
        <w:t>Ďalšie údaje (dokumenty), ktoré uchádzač po</w:t>
      </w:r>
      <w:r w:rsidR="00E978C8" w:rsidRPr="009D01AE">
        <w:rPr>
          <w:rFonts w:ascii="Arial" w:hAnsi="Arial" w:cs="Arial"/>
          <w:sz w:val="20"/>
          <w:szCs w:val="20"/>
        </w:rPr>
        <w:t xml:space="preserve">važuje za potrebné predložiť </w:t>
      </w:r>
      <w:r w:rsidRPr="009D01AE">
        <w:rPr>
          <w:rFonts w:ascii="Arial" w:hAnsi="Arial" w:cs="Arial"/>
          <w:sz w:val="20"/>
          <w:szCs w:val="20"/>
        </w:rPr>
        <w:t>do ponuky.</w:t>
      </w:r>
    </w:p>
    <w:p w:rsidR="00A17192" w:rsidRPr="009D01AE" w:rsidRDefault="00A17192" w:rsidP="00B92737">
      <w:pPr>
        <w:tabs>
          <w:tab w:val="left" w:pos="1843"/>
        </w:tabs>
        <w:ind w:left="1843" w:hanging="709"/>
        <w:jc w:val="both"/>
        <w:rPr>
          <w:rFonts w:ascii="Arial" w:hAnsi="Arial" w:cs="Arial"/>
          <w:sz w:val="20"/>
          <w:szCs w:val="20"/>
        </w:rPr>
      </w:pPr>
      <w:r w:rsidRPr="009D01AE">
        <w:rPr>
          <w:rFonts w:ascii="Arial" w:hAnsi="Arial" w:cs="Arial"/>
          <w:sz w:val="20"/>
          <w:szCs w:val="20"/>
        </w:rPr>
        <w:t>1</w:t>
      </w:r>
      <w:r w:rsidR="00B61207" w:rsidRPr="009D01AE">
        <w:rPr>
          <w:rFonts w:ascii="Arial" w:hAnsi="Arial" w:cs="Arial"/>
          <w:sz w:val="20"/>
          <w:szCs w:val="20"/>
        </w:rPr>
        <w:t>9</w:t>
      </w:r>
      <w:r w:rsidR="00591843" w:rsidRPr="009D01AE">
        <w:rPr>
          <w:rFonts w:ascii="Arial" w:hAnsi="Arial" w:cs="Arial"/>
          <w:sz w:val="20"/>
          <w:szCs w:val="20"/>
        </w:rPr>
        <w:t>.1.</w:t>
      </w:r>
      <w:r w:rsidR="00B95C10" w:rsidRPr="009D01AE">
        <w:rPr>
          <w:rFonts w:ascii="Arial" w:hAnsi="Arial" w:cs="Arial"/>
          <w:sz w:val="20"/>
          <w:szCs w:val="20"/>
        </w:rPr>
        <w:t>7</w:t>
      </w:r>
      <w:r w:rsidRPr="009D01AE">
        <w:rPr>
          <w:rFonts w:ascii="Arial" w:hAnsi="Arial" w:cs="Arial"/>
          <w:sz w:val="20"/>
          <w:szCs w:val="20"/>
        </w:rPr>
        <w:tab/>
      </w:r>
      <w:r w:rsidR="00B92737" w:rsidRPr="009D01AE">
        <w:rPr>
          <w:rFonts w:ascii="Arial" w:hAnsi="Arial" w:cs="Arial"/>
          <w:sz w:val="20"/>
          <w:szCs w:val="20"/>
        </w:rPr>
        <w:t>Platná zábezpeka v</w:t>
      </w:r>
      <w:r w:rsidR="00B92737">
        <w:rPr>
          <w:rFonts w:ascii="Arial" w:hAnsi="Arial" w:cs="Arial"/>
          <w:sz w:val="20"/>
          <w:szCs w:val="20"/>
        </w:rPr>
        <w:t> </w:t>
      </w:r>
      <w:r w:rsidR="00B92737" w:rsidRPr="009D01AE">
        <w:rPr>
          <w:rFonts w:ascii="Arial" w:hAnsi="Arial" w:cs="Arial"/>
          <w:sz w:val="20"/>
          <w:szCs w:val="20"/>
        </w:rPr>
        <w:t>origináli</w:t>
      </w:r>
      <w:r w:rsidR="00B92737">
        <w:rPr>
          <w:rFonts w:ascii="Arial" w:hAnsi="Arial" w:cs="Arial"/>
          <w:sz w:val="20"/>
          <w:szCs w:val="20"/>
        </w:rPr>
        <w:t xml:space="preserve">. V prípade zloženia finančných prostriedkov na účet verejného obstarávateľa, verejný obstarávateľ </w:t>
      </w:r>
      <w:r w:rsidR="00B92737" w:rsidRPr="009D01AE">
        <w:rPr>
          <w:rFonts w:ascii="Arial" w:hAnsi="Arial" w:cs="Arial"/>
          <w:sz w:val="20"/>
          <w:szCs w:val="20"/>
        </w:rPr>
        <w:t xml:space="preserve"> </w:t>
      </w:r>
      <w:r w:rsidR="00B92737" w:rsidRPr="000C6301">
        <w:rPr>
          <w:rFonts w:ascii="Arial" w:hAnsi="Arial" w:cs="Arial"/>
          <w:sz w:val="20"/>
          <w:szCs w:val="20"/>
        </w:rPr>
        <w:t>odporúča</w:t>
      </w:r>
      <w:r w:rsidR="00B92737">
        <w:rPr>
          <w:rFonts w:ascii="Arial" w:hAnsi="Arial" w:cs="Arial"/>
          <w:sz w:val="20"/>
          <w:szCs w:val="20"/>
        </w:rPr>
        <w:t>,</w:t>
      </w:r>
      <w:r w:rsidR="00B92737" w:rsidRPr="000C6301">
        <w:rPr>
          <w:rFonts w:ascii="Arial" w:hAnsi="Arial" w:cs="Arial"/>
          <w:sz w:val="20"/>
          <w:szCs w:val="20"/>
        </w:rPr>
        <w:t xml:space="preserve"> aby uchádzač doložil k svojej ponuke výpis z bankového účtu o vklade požadovanej čiastky na daný účet verejného obstarávateľa.</w:t>
      </w:r>
    </w:p>
    <w:p w:rsidR="007E1200" w:rsidRPr="009D01AE" w:rsidRDefault="007E1200" w:rsidP="00D759D8">
      <w:pPr>
        <w:tabs>
          <w:tab w:val="left" w:pos="1843"/>
        </w:tabs>
        <w:ind w:left="1843" w:hanging="709"/>
        <w:jc w:val="both"/>
        <w:rPr>
          <w:sz w:val="20"/>
          <w:szCs w:val="20"/>
        </w:rPr>
      </w:pPr>
      <w:r w:rsidRPr="009D01AE">
        <w:rPr>
          <w:rFonts w:ascii="Arial" w:hAnsi="Arial" w:cs="Arial"/>
          <w:sz w:val="20"/>
          <w:szCs w:val="20"/>
        </w:rPr>
        <w:t>19.1.8</w:t>
      </w:r>
      <w:r w:rsidRPr="009D01AE">
        <w:rPr>
          <w:rFonts w:ascii="Arial" w:hAnsi="Arial" w:cs="Arial"/>
          <w:sz w:val="20"/>
          <w:szCs w:val="20"/>
        </w:rPr>
        <w:tab/>
        <w:t>Harmonogram prác v súlade s prílohou B2A Zväzku 1 súťažných podkladov.</w:t>
      </w:r>
    </w:p>
    <w:p w:rsidR="003024EE" w:rsidRPr="009D01AE" w:rsidRDefault="003024EE" w:rsidP="00D759D8">
      <w:pPr>
        <w:tabs>
          <w:tab w:val="left" w:pos="-709"/>
          <w:tab w:val="left" w:pos="1080"/>
        </w:tabs>
        <w:ind w:left="1843" w:hanging="709"/>
        <w:jc w:val="both"/>
        <w:rPr>
          <w:rFonts w:ascii="Arial" w:hAnsi="Arial" w:cs="Arial"/>
          <w:sz w:val="20"/>
          <w:szCs w:val="20"/>
        </w:rPr>
      </w:pPr>
      <w:r w:rsidRPr="009D01AE">
        <w:rPr>
          <w:rFonts w:ascii="Arial" w:hAnsi="Arial" w:cs="Arial"/>
          <w:sz w:val="20"/>
          <w:szCs w:val="20"/>
        </w:rPr>
        <w:t>1</w:t>
      </w:r>
      <w:r w:rsidR="00682DAA" w:rsidRPr="009D01AE">
        <w:rPr>
          <w:rFonts w:ascii="Arial" w:hAnsi="Arial" w:cs="Arial"/>
          <w:sz w:val="20"/>
          <w:szCs w:val="20"/>
        </w:rPr>
        <w:t>9</w:t>
      </w:r>
      <w:r w:rsidRPr="009D01AE">
        <w:rPr>
          <w:rFonts w:ascii="Arial" w:hAnsi="Arial" w:cs="Arial"/>
          <w:sz w:val="20"/>
          <w:szCs w:val="20"/>
        </w:rPr>
        <w:t>.</w:t>
      </w:r>
      <w:r w:rsidR="00137844" w:rsidRPr="009D01AE">
        <w:rPr>
          <w:rFonts w:ascii="Arial" w:hAnsi="Arial" w:cs="Arial"/>
          <w:sz w:val="20"/>
          <w:szCs w:val="20"/>
        </w:rPr>
        <w:t>1.9</w:t>
      </w:r>
      <w:r w:rsidRPr="009D01AE">
        <w:rPr>
          <w:rFonts w:ascii="Arial" w:hAnsi="Arial" w:cs="Arial"/>
          <w:sz w:val="20"/>
          <w:szCs w:val="20"/>
        </w:rPr>
        <w:tab/>
        <w:t>Vyplnený formulár „</w:t>
      </w:r>
      <w:r w:rsidRPr="009D01AE">
        <w:rPr>
          <w:rFonts w:ascii="Arial" w:hAnsi="Arial" w:cs="Arial"/>
          <w:sz w:val="20"/>
          <w:szCs w:val="20"/>
          <w:u w:val="single"/>
        </w:rPr>
        <w:t xml:space="preserve">Návrh na plnenie </w:t>
      </w:r>
      <w:r w:rsidR="00A17192" w:rsidRPr="009D01AE">
        <w:rPr>
          <w:rFonts w:ascii="Arial" w:hAnsi="Arial" w:cs="Arial"/>
          <w:sz w:val="20"/>
          <w:szCs w:val="20"/>
          <w:u w:val="single"/>
        </w:rPr>
        <w:t>kritéria</w:t>
      </w:r>
      <w:r w:rsidRPr="009D01AE">
        <w:rPr>
          <w:rFonts w:ascii="Arial" w:hAnsi="Arial" w:cs="Arial"/>
          <w:sz w:val="20"/>
          <w:szCs w:val="20"/>
          <w:u w:val="single"/>
        </w:rPr>
        <w:t>“</w:t>
      </w:r>
      <w:r w:rsidRPr="009D01AE">
        <w:rPr>
          <w:rFonts w:ascii="Arial" w:hAnsi="Arial" w:cs="Arial"/>
          <w:sz w:val="20"/>
          <w:szCs w:val="20"/>
        </w:rPr>
        <w:t xml:space="preserve"> (časť A3 Zväzok 1 súťažných podkladov) </w:t>
      </w:r>
      <w:r w:rsidRPr="009D01AE">
        <w:rPr>
          <w:rFonts w:ascii="Arial" w:hAnsi="Arial" w:cs="Arial"/>
          <w:sz w:val="20"/>
          <w:szCs w:val="20"/>
          <w:u w:val="single"/>
        </w:rPr>
        <w:t>podpísaný uchádzačom</w:t>
      </w:r>
      <w:r w:rsidRPr="009D01AE">
        <w:rPr>
          <w:rFonts w:ascii="Arial" w:hAnsi="Arial" w:cs="Arial"/>
          <w:sz w:val="20"/>
          <w:szCs w:val="20"/>
        </w:rPr>
        <w:t>, a to jeho štatutárnym orgánom alebo členom štatutárneho orgánu alebo iným zástupcom uchádzača, ktorý je oprávnený konať v mene uchádzača v záväzkových vzťahoch.</w:t>
      </w:r>
    </w:p>
    <w:p w:rsidR="003024EE" w:rsidRPr="009D01AE" w:rsidRDefault="003024EE" w:rsidP="00D759D8">
      <w:pPr>
        <w:tabs>
          <w:tab w:val="left" w:pos="-284"/>
          <w:tab w:val="left" w:pos="1080"/>
        </w:tabs>
        <w:ind w:left="1843" w:hanging="709"/>
        <w:jc w:val="both"/>
        <w:rPr>
          <w:rFonts w:ascii="Arial" w:hAnsi="Arial" w:cs="Arial"/>
          <w:sz w:val="20"/>
          <w:szCs w:val="20"/>
        </w:rPr>
      </w:pPr>
      <w:r w:rsidRPr="009D01AE">
        <w:rPr>
          <w:rFonts w:ascii="Arial" w:hAnsi="Arial" w:cs="Arial"/>
          <w:sz w:val="20"/>
          <w:szCs w:val="20"/>
        </w:rPr>
        <w:lastRenderedPageBreak/>
        <w:t>1</w:t>
      </w:r>
      <w:r w:rsidR="00682DAA" w:rsidRPr="009D01AE">
        <w:rPr>
          <w:rFonts w:ascii="Arial" w:hAnsi="Arial" w:cs="Arial"/>
          <w:sz w:val="20"/>
          <w:szCs w:val="20"/>
        </w:rPr>
        <w:t>9</w:t>
      </w:r>
      <w:r w:rsidRPr="009D01AE">
        <w:rPr>
          <w:rFonts w:ascii="Arial" w:hAnsi="Arial" w:cs="Arial"/>
          <w:sz w:val="20"/>
          <w:szCs w:val="20"/>
        </w:rPr>
        <w:t>.</w:t>
      </w:r>
      <w:r w:rsidR="00137844" w:rsidRPr="009D01AE">
        <w:rPr>
          <w:rFonts w:ascii="Arial" w:hAnsi="Arial" w:cs="Arial"/>
          <w:sz w:val="20"/>
          <w:szCs w:val="20"/>
        </w:rPr>
        <w:t>1.10</w:t>
      </w:r>
      <w:r w:rsidRPr="009D01AE">
        <w:rPr>
          <w:rFonts w:ascii="Arial" w:hAnsi="Arial" w:cs="Arial"/>
          <w:sz w:val="20"/>
          <w:szCs w:val="20"/>
        </w:rPr>
        <w:tab/>
        <w:t xml:space="preserve">Ocenená cenová časť, </w:t>
      </w:r>
      <w:proofErr w:type="spellStart"/>
      <w:r w:rsidRPr="009D01AE">
        <w:rPr>
          <w:rFonts w:ascii="Arial" w:hAnsi="Arial" w:cs="Arial"/>
          <w:sz w:val="20"/>
          <w:szCs w:val="20"/>
        </w:rPr>
        <w:t>t.j</w:t>
      </w:r>
      <w:proofErr w:type="spellEnd"/>
      <w:r w:rsidRPr="009D01AE">
        <w:rPr>
          <w:rFonts w:ascii="Arial" w:hAnsi="Arial" w:cs="Arial"/>
          <w:sz w:val="20"/>
          <w:szCs w:val="20"/>
        </w:rPr>
        <w:t xml:space="preserve">. Zväzok 4 súťažných podkladov bude vypracovaná v programe „EXCEL“ </w:t>
      </w:r>
      <w:r w:rsidRPr="00127E82">
        <w:rPr>
          <w:rFonts w:ascii="Arial" w:hAnsi="Arial" w:cs="Arial"/>
          <w:sz w:val="20"/>
          <w:szCs w:val="20"/>
          <w:highlight w:val="yellow"/>
        </w:rPr>
        <w:t>a predložená</w:t>
      </w:r>
      <w:r w:rsidRPr="00F73F30">
        <w:rPr>
          <w:rFonts w:ascii="Arial" w:hAnsi="Arial" w:cs="Arial"/>
          <w:strike/>
          <w:sz w:val="20"/>
          <w:szCs w:val="20"/>
          <w:highlight w:val="yellow"/>
        </w:rPr>
        <w:t xml:space="preserve"> v  tlačenej a  aj </w:t>
      </w:r>
      <w:r w:rsidRPr="00127E82">
        <w:rPr>
          <w:rFonts w:ascii="Arial" w:hAnsi="Arial" w:cs="Arial"/>
          <w:sz w:val="20"/>
          <w:szCs w:val="20"/>
          <w:highlight w:val="yellow"/>
        </w:rPr>
        <w:t>v  elektronickej forme</w:t>
      </w:r>
      <w:r w:rsidR="00127E82">
        <w:rPr>
          <w:rFonts w:ascii="Arial" w:hAnsi="Arial" w:cs="Arial"/>
          <w:sz w:val="20"/>
          <w:szCs w:val="20"/>
          <w:highlight w:val="yellow"/>
        </w:rPr>
        <w:t xml:space="preserve"> </w:t>
      </w:r>
      <w:proofErr w:type="spellStart"/>
      <w:r w:rsidR="00127E82">
        <w:rPr>
          <w:rFonts w:ascii="Arial" w:hAnsi="Arial" w:cs="Arial"/>
          <w:sz w:val="20"/>
          <w:szCs w:val="20"/>
          <w:highlight w:val="yellow"/>
        </w:rPr>
        <w:t>prostrednictvom</w:t>
      </w:r>
      <w:proofErr w:type="spellEnd"/>
      <w:r w:rsidR="00127E82">
        <w:rPr>
          <w:rFonts w:ascii="Arial" w:hAnsi="Arial" w:cs="Arial"/>
          <w:sz w:val="20"/>
          <w:szCs w:val="20"/>
          <w:highlight w:val="yellow"/>
        </w:rPr>
        <w:t xml:space="preserve"> JOZEPHINE</w:t>
      </w:r>
      <w:r w:rsidRPr="00F73F30">
        <w:rPr>
          <w:rFonts w:ascii="Arial" w:hAnsi="Arial" w:cs="Arial"/>
          <w:strike/>
          <w:sz w:val="20"/>
          <w:szCs w:val="20"/>
          <w:highlight w:val="yellow"/>
        </w:rPr>
        <w:t xml:space="preserve"> na CD.</w:t>
      </w:r>
      <w:r w:rsidRPr="009D01AE">
        <w:rPr>
          <w:rFonts w:ascii="Arial" w:hAnsi="Arial" w:cs="Arial"/>
          <w:sz w:val="20"/>
          <w:szCs w:val="20"/>
        </w:rPr>
        <w:t xml:space="preserve"> Verejný obstarávateľ požaduje oceniť všetky položky uvedené v Dokumentácii a v Súpise prác. </w:t>
      </w:r>
    </w:p>
    <w:p w:rsidR="003024EE" w:rsidRPr="009D01AE" w:rsidRDefault="003024EE" w:rsidP="00D759D8">
      <w:pPr>
        <w:tabs>
          <w:tab w:val="num" w:pos="540"/>
        </w:tabs>
        <w:spacing w:before="120"/>
        <w:ind w:left="1134" w:hanging="1134"/>
        <w:jc w:val="both"/>
        <w:rPr>
          <w:rFonts w:ascii="Arial" w:hAnsi="Arial" w:cs="Arial"/>
          <w:b/>
          <w:bCs/>
          <w:sz w:val="20"/>
          <w:szCs w:val="20"/>
        </w:rPr>
      </w:pPr>
      <w:r w:rsidRPr="009D01AE">
        <w:rPr>
          <w:rFonts w:ascii="Arial" w:hAnsi="Arial" w:cs="Arial"/>
          <w:b/>
          <w:bCs/>
        </w:rPr>
        <w:tab/>
      </w:r>
      <w:r w:rsidRPr="009D01AE">
        <w:rPr>
          <w:rFonts w:ascii="Arial" w:hAnsi="Arial" w:cs="Arial"/>
          <w:b/>
          <w:bCs/>
          <w:sz w:val="20"/>
          <w:szCs w:val="20"/>
        </w:rPr>
        <w:t>1</w:t>
      </w:r>
      <w:r w:rsidR="00682DAA" w:rsidRPr="009D01AE">
        <w:rPr>
          <w:rFonts w:ascii="Arial" w:hAnsi="Arial" w:cs="Arial"/>
          <w:b/>
          <w:bCs/>
          <w:sz w:val="20"/>
          <w:szCs w:val="20"/>
        </w:rPr>
        <w:t>9</w:t>
      </w:r>
      <w:r w:rsidR="00137844" w:rsidRPr="009D01AE">
        <w:rPr>
          <w:rFonts w:ascii="Arial" w:hAnsi="Arial" w:cs="Arial"/>
          <w:b/>
          <w:bCs/>
          <w:sz w:val="20"/>
          <w:szCs w:val="20"/>
        </w:rPr>
        <w:t>.2</w:t>
      </w:r>
      <w:r w:rsidRPr="009D01AE">
        <w:rPr>
          <w:rFonts w:ascii="Arial" w:hAnsi="Arial" w:cs="Arial"/>
          <w:b/>
          <w:bCs/>
          <w:sz w:val="20"/>
          <w:szCs w:val="20"/>
        </w:rPr>
        <w:tab/>
      </w:r>
      <w:r w:rsidR="005D1C67" w:rsidRPr="009D01AE">
        <w:rPr>
          <w:rFonts w:ascii="Arial" w:hAnsi="Arial" w:cs="Arial"/>
          <w:b/>
          <w:bCs/>
          <w:sz w:val="20"/>
          <w:szCs w:val="20"/>
        </w:rPr>
        <w:t>F</w:t>
      </w:r>
      <w:r w:rsidRPr="009D01AE">
        <w:rPr>
          <w:rFonts w:ascii="Arial" w:hAnsi="Arial" w:cs="Arial"/>
          <w:b/>
          <w:bCs/>
          <w:sz w:val="20"/>
          <w:szCs w:val="20"/>
        </w:rPr>
        <w:t>orma spracovania ponuky</w:t>
      </w:r>
    </w:p>
    <w:p w:rsidR="003024EE" w:rsidRPr="009D01AE" w:rsidRDefault="003024EE" w:rsidP="00D759D8">
      <w:pPr>
        <w:ind w:left="1134"/>
        <w:jc w:val="both"/>
        <w:rPr>
          <w:rFonts w:ascii="Arial" w:hAnsi="Arial" w:cs="Arial"/>
          <w:sz w:val="20"/>
          <w:szCs w:val="20"/>
        </w:rPr>
      </w:pPr>
      <w:r w:rsidRPr="009D01AE">
        <w:rPr>
          <w:rFonts w:ascii="Arial" w:hAnsi="Arial" w:cs="Arial"/>
          <w:sz w:val="20"/>
          <w:szCs w:val="20"/>
        </w:rPr>
        <w:t>Uchádzač predloží ponuku</w:t>
      </w:r>
      <w:r w:rsidR="00D608C3" w:rsidRPr="009D01AE">
        <w:rPr>
          <w:rFonts w:ascii="Arial" w:hAnsi="Arial" w:cs="Arial"/>
          <w:sz w:val="20"/>
          <w:szCs w:val="20"/>
        </w:rPr>
        <w:t xml:space="preserve"> vo vyhotovení</w:t>
      </w:r>
      <w:r w:rsidRPr="009D01AE">
        <w:rPr>
          <w:rFonts w:ascii="Arial" w:hAnsi="Arial" w:cs="Arial"/>
          <w:sz w:val="20"/>
          <w:szCs w:val="20"/>
        </w:rPr>
        <w:t xml:space="preserve"> </w:t>
      </w:r>
      <w:r w:rsidR="00D608C3" w:rsidRPr="009D01AE">
        <w:rPr>
          <w:rFonts w:ascii="Arial" w:hAnsi="Arial" w:cs="Arial"/>
          <w:sz w:val="20"/>
          <w:szCs w:val="20"/>
        </w:rPr>
        <w:t xml:space="preserve">označenom </w:t>
      </w:r>
      <w:r w:rsidRPr="009D01AE">
        <w:rPr>
          <w:rFonts w:ascii="Arial" w:hAnsi="Arial" w:cs="Arial"/>
          <w:sz w:val="20"/>
          <w:szCs w:val="20"/>
        </w:rPr>
        <w:t xml:space="preserve"> ako </w:t>
      </w:r>
      <w:r w:rsidRPr="009D01AE">
        <w:rPr>
          <w:rFonts w:ascii="Arial" w:hAnsi="Arial" w:cs="Arial"/>
          <w:b/>
          <w:bCs/>
          <w:sz w:val="20"/>
          <w:szCs w:val="20"/>
        </w:rPr>
        <w:t>„originál“</w:t>
      </w:r>
      <w:r w:rsidRPr="009D01AE">
        <w:rPr>
          <w:rFonts w:ascii="Arial" w:hAnsi="Arial" w:cs="Arial"/>
          <w:sz w:val="20"/>
          <w:szCs w:val="20"/>
        </w:rPr>
        <w:t xml:space="preserve"> </w:t>
      </w:r>
      <w:r w:rsidRPr="009D01AE">
        <w:rPr>
          <w:rFonts w:ascii="Arial" w:hAnsi="Arial" w:cs="Arial"/>
          <w:b/>
          <w:bCs/>
          <w:sz w:val="20"/>
          <w:szCs w:val="20"/>
        </w:rPr>
        <w:t>(</w:t>
      </w:r>
      <w:r w:rsidR="00F73F30" w:rsidRPr="00E770F5">
        <w:rPr>
          <w:rFonts w:ascii="Arial" w:hAnsi="Arial" w:cs="Arial"/>
          <w:b/>
          <w:bCs/>
          <w:sz w:val="20"/>
          <w:szCs w:val="20"/>
          <w:highlight w:val="yellow"/>
        </w:rPr>
        <w:t>elektronická</w:t>
      </w:r>
      <w:r w:rsidRPr="009D01AE">
        <w:rPr>
          <w:rFonts w:ascii="Arial" w:hAnsi="Arial" w:cs="Arial"/>
          <w:b/>
          <w:bCs/>
          <w:sz w:val="20"/>
          <w:szCs w:val="20"/>
        </w:rPr>
        <w:t xml:space="preserve"> </w:t>
      </w:r>
      <w:r w:rsidR="00137844" w:rsidRPr="009D01AE">
        <w:rPr>
          <w:rFonts w:ascii="Arial" w:hAnsi="Arial" w:cs="Arial"/>
          <w:b/>
          <w:bCs/>
          <w:sz w:val="20"/>
          <w:szCs w:val="20"/>
        </w:rPr>
        <w:t xml:space="preserve">listinná </w:t>
      </w:r>
      <w:r w:rsidRPr="009D01AE">
        <w:rPr>
          <w:rFonts w:ascii="Arial" w:hAnsi="Arial" w:cs="Arial"/>
          <w:b/>
          <w:bCs/>
          <w:sz w:val="20"/>
          <w:szCs w:val="20"/>
        </w:rPr>
        <w:t>forma)</w:t>
      </w:r>
      <w:r w:rsidRPr="009D01AE">
        <w:rPr>
          <w:rFonts w:ascii="Arial" w:hAnsi="Arial" w:cs="Arial"/>
          <w:sz w:val="20"/>
          <w:szCs w:val="20"/>
        </w:rPr>
        <w:t xml:space="preserve">. Uchádzač berie na vedomie, že </w:t>
      </w:r>
      <w:r w:rsidR="00D608C3" w:rsidRPr="009D01AE">
        <w:rPr>
          <w:rFonts w:ascii="Arial" w:hAnsi="Arial" w:cs="Arial"/>
          <w:sz w:val="20"/>
          <w:szCs w:val="20"/>
        </w:rPr>
        <w:t xml:space="preserve">ponuka </w:t>
      </w:r>
      <w:r w:rsidRPr="009D01AE">
        <w:rPr>
          <w:rFonts w:ascii="Arial" w:hAnsi="Arial" w:cs="Arial"/>
          <w:sz w:val="20"/>
          <w:szCs w:val="20"/>
        </w:rPr>
        <w:t xml:space="preserve">bude verejným obstarávateľom bezodkladne po uzavretí zmluvy s úspešným uchádzačom alebo zrušení postupu zadávania zákazky (ak to prichádza do úvahy) odoslaná na Úrad pre verejné obstarávanie v zmysle § </w:t>
      </w:r>
      <w:r w:rsidR="00F66FBB" w:rsidRPr="009D01AE">
        <w:rPr>
          <w:rFonts w:ascii="Arial" w:hAnsi="Arial" w:cs="Arial"/>
          <w:sz w:val="20"/>
          <w:szCs w:val="20"/>
        </w:rPr>
        <w:t>64</w:t>
      </w:r>
      <w:r w:rsidRPr="009D01AE">
        <w:rPr>
          <w:rFonts w:ascii="Arial" w:hAnsi="Arial" w:cs="Arial"/>
          <w:sz w:val="20"/>
          <w:szCs w:val="20"/>
        </w:rPr>
        <w:t xml:space="preserve"> ods. </w:t>
      </w:r>
      <w:r w:rsidR="00F66FBB" w:rsidRPr="009D01AE">
        <w:rPr>
          <w:rFonts w:ascii="Arial" w:hAnsi="Arial" w:cs="Arial"/>
          <w:sz w:val="20"/>
          <w:szCs w:val="20"/>
        </w:rPr>
        <w:t>1</w:t>
      </w:r>
      <w:r w:rsidRPr="009D01AE">
        <w:rPr>
          <w:rFonts w:ascii="Arial" w:hAnsi="Arial" w:cs="Arial"/>
          <w:sz w:val="20"/>
          <w:szCs w:val="20"/>
        </w:rPr>
        <w:t xml:space="preserve"> písm. b) zákona. </w:t>
      </w:r>
      <w:r w:rsidR="008F01C2" w:rsidRPr="009D01AE">
        <w:rPr>
          <w:rFonts w:ascii="Arial" w:hAnsi="Arial" w:cs="Arial"/>
          <w:sz w:val="20"/>
          <w:szCs w:val="20"/>
        </w:rPr>
        <w:t xml:space="preserve">V prípade, ak ponuka bude obsahovať informácie, ktoré uchádzač považuje za dôverné, je potrebné zo strany uchádzača tieto skutočnosti označiť v súlade s bodom 30.2 tejto časti týchto SP. </w:t>
      </w:r>
    </w:p>
    <w:p w:rsidR="003024EE" w:rsidRPr="009D01AE" w:rsidRDefault="003024EE" w:rsidP="00D759D8">
      <w:pPr>
        <w:ind w:left="1985" w:hanging="851"/>
        <w:jc w:val="both"/>
        <w:rPr>
          <w:rFonts w:ascii="Arial" w:hAnsi="Arial" w:cs="Arial"/>
          <w:sz w:val="20"/>
          <w:szCs w:val="20"/>
        </w:rPr>
      </w:pPr>
      <w:r w:rsidRPr="009D01AE">
        <w:rPr>
          <w:rFonts w:ascii="Arial" w:hAnsi="Arial" w:cs="Arial"/>
          <w:sz w:val="20"/>
          <w:szCs w:val="20"/>
        </w:rPr>
        <w:t xml:space="preserve">Uchádzač predloží ponuku </w:t>
      </w:r>
      <w:r w:rsidRPr="009D01AE">
        <w:rPr>
          <w:rFonts w:ascii="Arial" w:hAnsi="Arial" w:cs="Arial"/>
          <w:bCs/>
          <w:sz w:val="20"/>
          <w:szCs w:val="20"/>
        </w:rPr>
        <w:t>v</w:t>
      </w:r>
      <w:r w:rsidRPr="009D01AE">
        <w:rPr>
          <w:rFonts w:ascii="Arial" w:hAnsi="Arial" w:cs="Arial"/>
          <w:b/>
          <w:bCs/>
          <w:sz w:val="20"/>
          <w:szCs w:val="20"/>
        </w:rPr>
        <w:t> </w:t>
      </w:r>
      <w:r w:rsidR="005D1C67" w:rsidRPr="009D01AE">
        <w:rPr>
          <w:rFonts w:ascii="Arial" w:hAnsi="Arial" w:cs="Arial"/>
          <w:sz w:val="20"/>
          <w:szCs w:val="20"/>
        </w:rPr>
        <w:t>nasledovnej forme:</w:t>
      </w:r>
    </w:p>
    <w:p w:rsidR="003024EE" w:rsidRPr="009D01AE" w:rsidRDefault="003024EE" w:rsidP="00D759D8">
      <w:pPr>
        <w:ind w:left="1843" w:hanging="709"/>
        <w:jc w:val="both"/>
        <w:rPr>
          <w:rFonts w:ascii="Arial" w:hAnsi="Arial" w:cs="Arial"/>
          <w:sz w:val="20"/>
          <w:szCs w:val="20"/>
        </w:rPr>
      </w:pPr>
      <w:r w:rsidRPr="009D01AE">
        <w:rPr>
          <w:rFonts w:ascii="Arial" w:hAnsi="Arial" w:cs="Arial"/>
          <w:sz w:val="20"/>
          <w:szCs w:val="20"/>
        </w:rPr>
        <w:t>1</w:t>
      </w:r>
      <w:r w:rsidR="0071349C" w:rsidRPr="009D01AE">
        <w:rPr>
          <w:rFonts w:ascii="Arial" w:hAnsi="Arial" w:cs="Arial"/>
          <w:sz w:val="20"/>
          <w:szCs w:val="20"/>
        </w:rPr>
        <w:t>9</w:t>
      </w:r>
      <w:r w:rsidRPr="009D01AE">
        <w:rPr>
          <w:rFonts w:ascii="Arial" w:hAnsi="Arial" w:cs="Arial"/>
          <w:sz w:val="20"/>
          <w:szCs w:val="20"/>
        </w:rPr>
        <w:t>.</w:t>
      </w:r>
      <w:r w:rsidR="00137844" w:rsidRPr="009D01AE">
        <w:rPr>
          <w:rFonts w:ascii="Arial" w:hAnsi="Arial" w:cs="Arial"/>
          <w:sz w:val="20"/>
          <w:szCs w:val="20"/>
        </w:rPr>
        <w:t>2</w:t>
      </w:r>
      <w:r w:rsidRPr="009D01AE">
        <w:rPr>
          <w:rFonts w:ascii="Arial" w:hAnsi="Arial" w:cs="Arial"/>
          <w:sz w:val="20"/>
          <w:szCs w:val="20"/>
        </w:rPr>
        <w:t>.1</w:t>
      </w:r>
      <w:r w:rsidRPr="009D01AE">
        <w:rPr>
          <w:rFonts w:ascii="Arial" w:hAnsi="Arial" w:cs="Arial"/>
          <w:sz w:val="20"/>
          <w:szCs w:val="20"/>
        </w:rPr>
        <w:tab/>
        <w:t>Ponuka musí byť vyhotovená v</w:t>
      </w:r>
      <w:r w:rsidR="00A01104" w:rsidRPr="009D01AE">
        <w:rPr>
          <w:rFonts w:ascii="Arial" w:hAnsi="Arial" w:cs="Arial"/>
          <w:sz w:val="20"/>
          <w:szCs w:val="20"/>
        </w:rPr>
        <w:t> </w:t>
      </w:r>
      <w:r w:rsidRPr="009D01AE">
        <w:rPr>
          <w:rFonts w:ascii="Arial" w:hAnsi="Arial" w:cs="Arial"/>
          <w:sz w:val="20"/>
          <w:szCs w:val="20"/>
        </w:rPr>
        <w:t>písomnej</w:t>
      </w:r>
      <w:r w:rsidR="00A01104" w:rsidRPr="009D01AE">
        <w:rPr>
          <w:rFonts w:ascii="Arial" w:hAnsi="Arial" w:cs="Arial"/>
          <w:sz w:val="20"/>
          <w:szCs w:val="20"/>
        </w:rPr>
        <w:t xml:space="preserve"> listinnej</w:t>
      </w:r>
      <w:r w:rsidRPr="009D01AE">
        <w:rPr>
          <w:rFonts w:ascii="Arial" w:hAnsi="Arial" w:cs="Arial"/>
          <w:sz w:val="20"/>
          <w:szCs w:val="20"/>
        </w:rPr>
        <w:t xml:space="preserve"> forme, a to buď na písacom stroji alebo ako výstup z tlačiarne počítača alebo perom s nezmazateľným atramentom a pod.</w:t>
      </w:r>
      <w:r w:rsidR="00F73F30">
        <w:rPr>
          <w:rFonts w:ascii="Arial" w:hAnsi="Arial" w:cs="Arial"/>
          <w:sz w:val="20"/>
          <w:szCs w:val="20"/>
        </w:rPr>
        <w:t xml:space="preserve">, </w:t>
      </w:r>
      <w:r w:rsidR="00F73F30" w:rsidRPr="00F73F30">
        <w:rPr>
          <w:rFonts w:ascii="Arial" w:hAnsi="Arial" w:cs="Arial"/>
          <w:sz w:val="20"/>
          <w:szCs w:val="20"/>
          <w:highlight w:val="yellow"/>
        </w:rPr>
        <w:t>ktorú následne uchádzač naskenuje do .</w:t>
      </w:r>
      <w:proofErr w:type="spellStart"/>
      <w:r w:rsidR="00F73F30" w:rsidRPr="00F73F30">
        <w:rPr>
          <w:rFonts w:ascii="Arial" w:hAnsi="Arial" w:cs="Arial"/>
          <w:sz w:val="20"/>
          <w:szCs w:val="20"/>
          <w:highlight w:val="yellow"/>
        </w:rPr>
        <w:t>pdf</w:t>
      </w:r>
      <w:proofErr w:type="spellEnd"/>
      <w:r w:rsidR="00F73F30" w:rsidRPr="00F73F30">
        <w:rPr>
          <w:rFonts w:ascii="Arial" w:hAnsi="Arial" w:cs="Arial"/>
          <w:sz w:val="20"/>
          <w:szCs w:val="20"/>
          <w:highlight w:val="yellow"/>
        </w:rPr>
        <w:t xml:space="preserve"> verzie</w:t>
      </w:r>
      <w:r w:rsidR="00F152D3">
        <w:rPr>
          <w:rFonts w:ascii="Arial" w:hAnsi="Arial" w:cs="Arial"/>
          <w:sz w:val="20"/>
          <w:szCs w:val="20"/>
          <w:highlight w:val="yellow"/>
        </w:rPr>
        <w:t>,</w:t>
      </w:r>
      <w:r w:rsidR="00F152D3" w:rsidRPr="00F152D3">
        <w:rPr>
          <w:rFonts w:ascii="Arial" w:hAnsi="Arial" w:cs="Arial"/>
          <w:sz w:val="20"/>
          <w:szCs w:val="20"/>
          <w:highlight w:val="yellow"/>
        </w:rPr>
        <w:t xml:space="preserve"> </w:t>
      </w:r>
      <w:r w:rsidR="00F152D3" w:rsidRPr="00911A5E">
        <w:rPr>
          <w:rFonts w:ascii="Arial" w:hAnsi="Arial" w:cs="Arial"/>
          <w:sz w:val="20"/>
          <w:szCs w:val="20"/>
          <w:highlight w:val="yellow"/>
        </w:rPr>
        <w:t>ktorá bude podaná cez elektronický systém JOZEPHINE.</w:t>
      </w:r>
      <w:r w:rsidRPr="009D01AE">
        <w:rPr>
          <w:rFonts w:ascii="Arial" w:hAnsi="Arial" w:cs="Arial"/>
          <w:sz w:val="20"/>
          <w:szCs w:val="20"/>
        </w:rPr>
        <w:t xml:space="preserve"> </w:t>
      </w:r>
    </w:p>
    <w:p w:rsidR="003024EE" w:rsidRPr="009D01AE" w:rsidRDefault="003024EE" w:rsidP="00D759D8">
      <w:pPr>
        <w:ind w:left="1843" w:hanging="709"/>
        <w:jc w:val="both"/>
        <w:rPr>
          <w:rFonts w:ascii="Arial" w:hAnsi="Arial" w:cs="Arial"/>
          <w:sz w:val="20"/>
          <w:szCs w:val="20"/>
        </w:rPr>
      </w:pPr>
      <w:r w:rsidRPr="009D01AE">
        <w:rPr>
          <w:rFonts w:ascii="Arial" w:hAnsi="Arial" w:cs="Arial"/>
          <w:sz w:val="20"/>
          <w:szCs w:val="20"/>
        </w:rPr>
        <w:t>1</w:t>
      </w:r>
      <w:r w:rsidR="0071349C" w:rsidRPr="009D01AE">
        <w:rPr>
          <w:rFonts w:ascii="Arial" w:hAnsi="Arial" w:cs="Arial"/>
          <w:sz w:val="20"/>
          <w:szCs w:val="20"/>
        </w:rPr>
        <w:t>9</w:t>
      </w:r>
      <w:r w:rsidR="00137844" w:rsidRPr="009D01AE">
        <w:rPr>
          <w:rFonts w:ascii="Arial" w:hAnsi="Arial" w:cs="Arial"/>
          <w:sz w:val="20"/>
          <w:szCs w:val="20"/>
        </w:rPr>
        <w:t>.2</w:t>
      </w:r>
      <w:r w:rsidRPr="009D01AE">
        <w:rPr>
          <w:rFonts w:ascii="Arial" w:hAnsi="Arial" w:cs="Arial"/>
          <w:sz w:val="20"/>
          <w:szCs w:val="20"/>
        </w:rPr>
        <w:t>.2</w:t>
      </w:r>
      <w:r w:rsidRPr="009D01AE">
        <w:rPr>
          <w:rFonts w:ascii="Arial" w:hAnsi="Arial" w:cs="Arial"/>
          <w:sz w:val="20"/>
          <w:szCs w:val="20"/>
        </w:rPr>
        <w:tab/>
        <w:t>Požadované doklady, dokumenty, iné písomnosti alebo  informácie podľa bodu 1</w:t>
      </w:r>
      <w:r w:rsidR="0071349C" w:rsidRPr="009D01AE">
        <w:rPr>
          <w:rFonts w:ascii="Arial" w:hAnsi="Arial" w:cs="Arial"/>
          <w:sz w:val="20"/>
          <w:szCs w:val="20"/>
        </w:rPr>
        <w:t>9</w:t>
      </w:r>
      <w:r w:rsidRPr="009D01AE">
        <w:rPr>
          <w:rFonts w:ascii="Arial" w:hAnsi="Arial" w:cs="Arial"/>
          <w:sz w:val="20"/>
          <w:szCs w:val="20"/>
        </w:rPr>
        <w:t xml:space="preserve"> časti A1 Zväzku 1 súťažných podkladov </w:t>
      </w:r>
      <w:r w:rsidR="00DC2233" w:rsidRPr="009D01AE">
        <w:rPr>
          <w:rFonts w:ascii="Arial" w:hAnsi="Arial" w:cs="Arial"/>
          <w:sz w:val="20"/>
          <w:szCs w:val="20"/>
        </w:rPr>
        <w:t xml:space="preserve">musia byť </w:t>
      </w:r>
      <w:r w:rsidRPr="009D01AE">
        <w:rPr>
          <w:rFonts w:ascii="Arial" w:hAnsi="Arial" w:cs="Arial"/>
          <w:sz w:val="20"/>
          <w:szCs w:val="20"/>
        </w:rPr>
        <w:t xml:space="preserve">uvedené </w:t>
      </w:r>
      <w:r w:rsidRPr="009D01AE">
        <w:rPr>
          <w:rFonts w:ascii="Arial" w:hAnsi="Arial" w:cs="Arial"/>
          <w:sz w:val="20"/>
          <w:szCs w:val="20"/>
          <w:u w:val="single"/>
        </w:rPr>
        <w:t>v obsahu ponuky.</w:t>
      </w:r>
      <w:r w:rsidRPr="009D01AE">
        <w:rPr>
          <w:rFonts w:ascii="Arial" w:hAnsi="Arial" w:cs="Arial"/>
          <w:sz w:val="20"/>
          <w:szCs w:val="20"/>
        </w:rPr>
        <w:t xml:space="preserve"> Ponuka </w:t>
      </w:r>
      <w:r w:rsidR="006A779D">
        <w:rPr>
          <w:rFonts w:ascii="Arial" w:hAnsi="Arial" w:cs="Arial"/>
          <w:sz w:val="20"/>
          <w:szCs w:val="20"/>
        </w:rPr>
        <w:t>môže</w:t>
      </w:r>
      <w:r w:rsidRPr="009D01AE">
        <w:rPr>
          <w:rFonts w:ascii="Arial" w:hAnsi="Arial" w:cs="Arial"/>
          <w:sz w:val="20"/>
          <w:szCs w:val="20"/>
        </w:rPr>
        <w:t xml:space="preserve"> byť </w:t>
      </w:r>
      <w:r w:rsidRPr="00F152D3">
        <w:rPr>
          <w:rFonts w:ascii="Arial" w:hAnsi="Arial" w:cs="Arial"/>
          <w:strike/>
          <w:sz w:val="20"/>
          <w:szCs w:val="20"/>
          <w:highlight w:val="yellow"/>
        </w:rPr>
        <w:t xml:space="preserve">zviazaná a jej všetky strany </w:t>
      </w:r>
      <w:r w:rsidR="006A779D" w:rsidRPr="00F152D3">
        <w:rPr>
          <w:rFonts w:ascii="Arial" w:hAnsi="Arial" w:cs="Arial"/>
          <w:strike/>
          <w:sz w:val="20"/>
          <w:szCs w:val="20"/>
          <w:highlight w:val="yellow"/>
        </w:rPr>
        <w:t>môžu</w:t>
      </w:r>
      <w:r w:rsidRPr="00F152D3">
        <w:rPr>
          <w:rFonts w:ascii="Arial" w:hAnsi="Arial" w:cs="Arial"/>
          <w:strike/>
          <w:sz w:val="20"/>
          <w:szCs w:val="20"/>
          <w:highlight w:val="yellow"/>
        </w:rPr>
        <w:t xml:space="preserve"> byť</w:t>
      </w:r>
      <w:r w:rsidRPr="009D01AE">
        <w:rPr>
          <w:rFonts w:ascii="Arial" w:hAnsi="Arial" w:cs="Arial"/>
          <w:sz w:val="20"/>
          <w:szCs w:val="20"/>
        </w:rPr>
        <w:t xml:space="preserve"> očíslovan</w:t>
      </w:r>
      <w:r w:rsidR="00F152D3">
        <w:rPr>
          <w:rFonts w:ascii="Arial" w:hAnsi="Arial" w:cs="Arial"/>
          <w:sz w:val="20"/>
          <w:szCs w:val="20"/>
        </w:rPr>
        <w:t>á</w:t>
      </w:r>
      <w:r w:rsidRPr="009D01AE">
        <w:rPr>
          <w:rFonts w:ascii="Arial" w:hAnsi="Arial" w:cs="Arial"/>
          <w:sz w:val="20"/>
          <w:szCs w:val="20"/>
        </w:rPr>
        <w:t xml:space="preserve"> vo vzostupnom poradí. </w:t>
      </w:r>
      <w:r w:rsidRPr="00F152D3">
        <w:rPr>
          <w:rFonts w:ascii="Arial" w:hAnsi="Arial" w:cs="Arial"/>
          <w:strike/>
          <w:sz w:val="20"/>
          <w:szCs w:val="20"/>
          <w:highlight w:val="yellow"/>
        </w:rPr>
        <w:t>To platí pre rovnopis ponuky s platnosťou originálu.</w:t>
      </w:r>
    </w:p>
    <w:p w:rsidR="003024EE" w:rsidRPr="009D01AE" w:rsidRDefault="003024EE" w:rsidP="00D759D8">
      <w:pPr>
        <w:ind w:left="1843" w:hanging="709"/>
        <w:jc w:val="both"/>
        <w:rPr>
          <w:rFonts w:ascii="Arial" w:hAnsi="Arial" w:cs="Arial"/>
          <w:sz w:val="20"/>
          <w:szCs w:val="20"/>
        </w:rPr>
      </w:pPr>
      <w:r w:rsidRPr="009D01AE">
        <w:rPr>
          <w:rFonts w:ascii="Arial" w:hAnsi="Arial" w:cs="Arial"/>
          <w:sz w:val="20"/>
          <w:szCs w:val="20"/>
        </w:rPr>
        <w:t>1</w:t>
      </w:r>
      <w:r w:rsidR="0071349C" w:rsidRPr="009D01AE">
        <w:rPr>
          <w:rFonts w:ascii="Arial" w:hAnsi="Arial" w:cs="Arial"/>
          <w:sz w:val="20"/>
          <w:szCs w:val="20"/>
        </w:rPr>
        <w:t>9</w:t>
      </w:r>
      <w:r w:rsidR="00137844" w:rsidRPr="009D01AE">
        <w:rPr>
          <w:rFonts w:ascii="Arial" w:hAnsi="Arial" w:cs="Arial"/>
          <w:sz w:val="20"/>
          <w:szCs w:val="20"/>
        </w:rPr>
        <w:t>.2</w:t>
      </w:r>
      <w:r w:rsidRPr="009D01AE">
        <w:rPr>
          <w:rFonts w:ascii="Arial" w:hAnsi="Arial" w:cs="Arial"/>
          <w:sz w:val="20"/>
          <w:szCs w:val="20"/>
        </w:rPr>
        <w:t>.3</w:t>
      </w:r>
      <w:r w:rsidRPr="009D01AE">
        <w:rPr>
          <w:rFonts w:ascii="Arial" w:hAnsi="Arial" w:cs="Arial"/>
          <w:sz w:val="20"/>
          <w:szCs w:val="20"/>
        </w:rPr>
        <w:tab/>
        <w:t xml:space="preserve">Doklady, dokumenty a iné písomnosti tvoriace obsah ponuky a požadované </w:t>
      </w:r>
      <w:r w:rsidR="00B52787" w:rsidRPr="009D01AE">
        <w:rPr>
          <w:rFonts w:ascii="Arial" w:hAnsi="Arial" w:cs="Arial"/>
          <w:bCs/>
          <w:sz w:val="20"/>
          <w:szCs w:val="20"/>
        </w:rPr>
        <w:t>v oznámení o vyhlásení verejného obstarávania,</w:t>
      </w:r>
      <w:r w:rsidRPr="009D01AE">
        <w:rPr>
          <w:rFonts w:ascii="Arial" w:hAnsi="Arial" w:cs="Arial"/>
          <w:sz w:val="20"/>
          <w:szCs w:val="20"/>
        </w:rPr>
        <w:t xml:space="preserve"> a v týchto súťažných podkladoch musia byť v originály alebo ich úradne osvedčené fotokópie, pokiaľ nie je určené inak.</w:t>
      </w:r>
      <w:r w:rsidR="00B1126C">
        <w:rPr>
          <w:rFonts w:ascii="Arial" w:hAnsi="Arial" w:cs="Arial"/>
          <w:sz w:val="20"/>
          <w:szCs w:val="20"/>
        </w:rPr>
        <w:t xml:space="preserve"> </w:t>
      </w:r>
      <w:r w:rsidR="00B1126C" w:rsidRPr="00F73F30">
        <w:rPr>
          <w:rFonts w:ascii="Arial" w:hAnsi="Arial" w:cs="Arial"/>
          <w:bCs/>
          <w:sz w:val="20"/>
          <w:szCs w:val="20"/>
          <w:highlight w:val="yellow"/>
        </w:rPr>
        <w:t>Verejný obstarávateľ môže požiadať uchádzača o doručenie všetkých dokladov predložených v ponuke aj v listinnej podobe s cieľom overiť originalitu dokladov.</w:t>
      </w:r>
    </w:p>
    <w:p w:rsidR="003024EE" w:rsidRPr="009D01AE" w:rsidRDefault="003024EE" w:rsidP="00D759D8">
      <w:pPr>
        <w:ind w:left="1843" w:hanging="709"/>
        <w:jc w:val="both"/>
        <w:rPr>
          <w:rFonts w:ascii="Arial" w:hAnsi="Arial" w:cs="Arial"/>
          <w:sz w:val="20"/>
          <w:szCs w:val="20"/>
        </w:rPr>
      </w:pPr>
      <w:r w:rsidRPr="009D01AE">
        <w:rPr>
          <w:rFonts w:ascii="Arial" w:hAnsi="Arial" w:cs="Arial"/>
          <w:sz w:val="20"/>
          <w:szCs w:val="20"/>
        </w:rPr>
        <w:t>1</w:t>
      </w:r>
      <w:r w:rsidR="0071349C" w:rsidRPr="009D01AE">
        <w:rPr>
          <w:rFonts w:ascii="Arial" w:hAnsi="Arial" w:cs="Arial"/>
          <w:sz w:val="20"/>
          <w:szCs w:val="20"/>
        </w:rPr>
        <w:t>9</w:t>
      </w:r>
      <w:r w:rsidR="00137844" w:rsidRPr="009D01AE">
        <w:rPr>
          <w:rFonts w:ascii="Arial" w:hAnsi="Arial" w:cs="Arial"/>
          <w:sz w:val="20"/>
          <w:szCs w:val="20"/>
        </w:rPr>
        <w:t>.2</w:t>
      </w:r>
      <w:r w:rsidRPr="009D01AE">
        <w:rPr>
          <w:rFonts w:ascii="Arial" w:hAnsi="Arial" w:cs="Arial"/>
          <w:sz w:val="20"/>
          <w:szCs w:val="20"/>
        </w:rPr>
        <w:t>.4</w:t>
      </w:r>
      <w:r w:rsidRPr="009D01AE">
        <w:rPr>
          <w:rFonts w:ascii="Arial" w:hAnsi="Arial" w:cs="Arial"/>
          <w:sz w:val="20"/>
          <w:szCs w:val="20"/>
        </w:rPr>
        <w:tab/>
        <w:t xml:space="preserve">Každá dodatočná zmena v ponuke uchádzača, ktorú uchádzač uskutočnil pred  predložením svojej ponuky verejnému obstarávateľovi podľa bodu </w:t>
      </w:r>
      <w:r w:rsidR="00D54B94">
        <w:rPr>
          <w:rFonts w:ascii="Arial" w:hAnsi="Arial" w:cs="Arial"/>
          <w:sz w:val="20"/>
          <w:szCs w:val="20"/>
        </w:rPr>
        <w:t>25</w:t>
      </w:r>
      <w:r w:rsidRPr="009D01AE">
        <w:rPr>
          <w:rFonts w:ascii="Arial" w:hAnsi="Arial" w:cs="Arial"/>
          <w:sz w:val="20"/>
          <w:szCs w:val="20"/>
        </w:rPr>
        <w:t xml:space="preserve"> časti A1 Zväzku 1 súťažných podkladov, musí byť podpísaná oprávnenou osobou uchádzača a musí byť pri nej uvedený dátum jej vykonania. </w:t>
      </w:r>
    </w:p>
    <w:p w:rsidR="003024EE" w:rsidRPr="009D01AE" w:rsidRDefault="003024EE" w:rsidP="00D759D8">
      <w:pPr>
        <w:ind w:left="1843" w:hanging="709"/>
        <w:jc w:val="both"/>
        <w:rPr>
          <w:rFonts w:ascii="Arial" w:hAnsi="Arial" w:cs="Arial"/>
          <w:sz w:val="20"/>
          <w:szCs w:val="20"/>
        </w:rPr>
      </w:pPr>
      <w:r w:rsidRPr="009D01AE">
        <w:rPr>
          <w:rFonts w:ascii="Arial" w:hAnsi="Arial" w:cs="Arial"/>
          <w:sz w:val="20"/>
          <w:szCs w:val="20"/>
        </w:rPr>
        <w:t>1</w:t>
      </w:r>
      <w:r w:rsidR="0071349C" w:rsidRPr="009D01AE">
        <w:rPr>
          <w:rFonts w:ascii="Arial" w:hAnsi="Arial" w:cs="Arial"/>
          <w:sz w:val="20"/>
          <w:szCs w:val="20"/>
        </w:rPr>
        <w:t>9</w:t>
      </w:r>
      <w:r w:rsidR="00137844" w:rsidRPr="009D01AE">
        <w:rPr>
          <w:rFonts w:ascii="Arial" w:hAnsi="Arial" w:cs="Arial"/>
          <w:sz w:val="20"/>
          <w:szCs w:val="20"/>
        </w:rPr>
        <w:t>.2</w:t>
      </w:r>
      <w:r w:rsidRPr="009D01AE">
        <w:rPr>
          <w:rFonts w:ascii="Arial" w:hAnsi="Arial" w:cs="Arial"/>
          <w:sz w:val="20"/>
          <w:szCs w:val="20"/>
        </w:rPr>
        <w:t>.5</w:t>
      </w:r>
      <w:r w:rsidRPr="009D01AE">
        <w:rPr>
          <w:rFonts w:ascii="Arial" w:hAnsi="Arial" w:cs="Arial"/>
          <w:sz w:val="20"/>
          <w:szCs w:val="20"/>
        </w:rPr>
        <w:tab/>
        <w:t xml:space="preserve">Ponuka sa predkladá </w:t>
      </w:r>
      <w:r w:rsidR="00137844" w:rsidRPr="009D01AE">
        <w:rPr>
          <w:rFonts w:ascii="Arial" w:hAnsi="Arial" w:cs="Arial"/>
          <w:sz w:val="20"/>
          <w:szCs w:val="20"/>
        </w:rPr>
        <w:t xml:space="preserve">v jednom </w:t>
      </w:r>
      <w:r w:rsidR="00137844" w:rsidRPr="00F152D3">
        <w:rPr>
          <w:rFonts w:ascii="Arial" w:hAnsi="Arial" w:cs="Arial"/>
          <w:strike/>
          <w:sz w:val="20"/>
          <w:szCs w:val="20"/>
        </w:rPr>
        <w:t>obale</w:t>
      </w:r>
      <w:r w:rsidR="00137844" w:rsidRPr="009D01AE">
        <w:rPr>
          <w:rFonts w:ascii="Arial" w:hAnsi="Arial" w:cs="Arial"/>
          <w:sz w:val="20"/>
          <w:szCs w:val="20"/>
        </w:rPr>
        <w:t xml:space="preserve"> </w:t>
      </w:r>
      <w:r w:rsidR="00F152D3" w:rsidRPr="00F152D3">
        <w:rPr>
          <w:rFonts w:ascii="Arial" w:hAnsi="Arial" w:cs="Arial"/>
          <w:sz w:val="20"/>
          <w:szCs w:val="20"/>
          <w:highlight w:val="yellow"/>
        </w:rPr>
        <w:t>.</w:t>
      </w:r>
      <w:proofErr w:type="spellStart"/>
      <w:r w:rsidR="00F152D3" w:rsidRPr="00F152D3">
        <w:rPr>
          <w:rFonts w:ascii="Arial" w:hAnsi="Arial" w:cs="Arial"/>
          <w:sz w:val="20"/>
          <w:szCs w:val="20"/>
          <w:highlight w:val="yellow"/>
        </w:rPr>
        <w:t>pdf</w:t>
      </w:r>
      <w:proofErr w:type="spellEnd"/>
      <w:r w:rsidR="00F152D3" w:rsidRPr="00F152D3">
        <w:rPr>
          <w:rFonts w:ascii="Arial" w:hAnsi="Arial" w:cs="Arial"/>
          <w:sz w:val="20"/>
          <w:szCs w:val="20"/>
          <w:highlight w:val="yellow"/>
        </w:rPr>
        <w:t xml:space="preserve"> dokumente</w:t>
      </w:r>
      <w:r w:rsidR="00F152D3">
        <w:rPr>
          <w:rFonts w:ascii="Arial" w:hAnsi="Arial" w:cs="Arial"/>
          <w:sz w:val="20"/>
          <w:szCs w:val="20"/>
        </w:rPr>
        <w:t xml:space="preserve"> </w:t>
      </w:r>
      <w:r w:rsidRPr="009D01AE">
        <w:rPr>
          <w:rFonts w:ascii="Arial" w:hAnsi="Arial" w:cs="Arial"/>
          <w:sz w:val="20"/>
          <w:szCs w:val="20"/>
        </w:rPr>
        <w:t>tak, aby obsahovala doklady podľa bodu 1</w:t>
      </w:r>
      <w:r w:rsidR="007878B5" w:rsidRPr="009D01AE">
        <w:rPr>
          <w:rFonts w:ascii="Arial" w:hAnsi="Arial" w:cs="Arial"/>
          <w:sz w:val="20"/>
          <w:szCs w:val="20"/>
        </w:rPr>
        <w:t>9</w:t>
      </w:r>
      <w:r w:rsidR="00137844" w:rsidRPr="009D01AE">
        <w:rPr>
          <w:rFonts w:ascii="Arial" w:hAnsi="Arial" w:cs="Arial"/>
          <w:sz w:val="20"/>
          <w:szCs w:val="20"/>
        </w:rPr>
        <w:t>.1</w:t>
      </w:r>
      <w:r w:rsidRPr="009D01AE">
        <w:rPr>
          <w:rFonts w:ascii="Arial" w:hAnsi="Arial" w:cs="Arial"/>
          <w:sz w:val="20"/>
          <w:szCs w:val="20"/>
        </w:rPr>
        <w:t xml:space="preserve"> časti A1 Zväzku 1 súťažných podkladov</w:t>
      </w:r>
      <w:r w:rsidR="00137844" w:rsidRPr="009D01AE">
        <w:rPr>
          <w:rFonts w:ascii="Arial" w:hAnsi="Arial" w:cs="Arial"/>
          <w:sz w:val="20"/>
          <w:szCs w:val="20"/>
        </w:rPr>
        <w:t>.</w:t>
      </w:r>
    </w:p>
    <w:p w:rsidR="003024EE" w:rsidRPr="009D01AE" w:rsidRDefault="003024EE" w:rsidP="00D759D8">
      <w:pPr>
        <w:ind w:left="1843" w:hanging="709"/>
        <w:jc w:val="both"/>
        <w:rPr>
          <w:rFonts w:ascii="Arial" w:hAnsi="Arial" w:cs="Arial"/>
          <w:b/>
          <w:sz w:val="20"/>
          <w:szCs w:val="20"/>
        </w:rPr>
      </w:pPr>
      <w:r w:rsidRPr="009D01AE">
        <w:rPr>
          <w:rFonts w:ascii="Arial" w:hAnsi="Arial" w:cs="Arial"/>
          <w:sz w:val="20"/>
          <w:szCs w:val="20"/>
        </w:rPr>
        <w:t>1</w:t>
      </w:r>
      <w:r w:rsidR="0071349C" w:rsidRPr="009D01AE">
        <w:rPr>
          <w:rFonts w:ascii="Arial" w:hAnsi="Arial" w:cs="Arial"/>
          <w:sz w:val="20"/>
          <w:szCs w:val="20"/>
        </w:rPr>
        <w:t>9</w:t>
      </w:r>
      <w:r w:rsidR="00137844" w:rsidRPr="009D01AE">
        <w:rPr>
          <w:rFonts w:ascii="Arial" w:hAnsi="Arial" w:cs="Arial"/>
          <w:sz w:val="20"/>
          <w:szCs w:val="20"/>
        </w:rPr>
        <w:t>.2</w:t>
      </w:r>
      <w:r w:rsidRPr="009D01AE">
        <w:rPr>
          <w:rFonts w:ascii="Arial" w:hAnsi="Arial" w:cs="Arial"/>
          <w:sz w:val="20"/>
          <w:szCs w:val="20"/>
        </w:rPr>
        <w:t>.6</w:t>
      </w:r>
      <w:r w:rsidRPr="009D01AE">
        <w:rPr>
          <w:rFonts w:ascii="Arial" w:hAnsi="Arial" w:cs="Arial"/>
          <w:sz w:val="20"/>
          <w:szCs w:val="20"/>
        </w:rPr>
        <w:tab/>
      </w:r>
      <w:r w:rsidR="00366A0E" w:rsidRPr="009D01AE">
        <w:rPr>
          <w:rFonts w:ascii="Arial" w:hAnsi="Arial" w:cs="Arial"/>
          <w:sz w:val="20"/>
          <w:szCs w:val="20"/>
        </w:rPr>
        <w:t>U</w:t>
      </w:r>
      <w:r w:rsidR="00366A0E" w:rsidRPr="009D01AE">
        <w:rPr>
          <w:rFonts w:ascii="Arial" w:hAnsi="Arial" w:cs="Arial"/>
          <w:bCs/>
          <w:sz w:val="20"/>
          <w:szCs w:val="20"/>
        </w:rPr>
        <w:t>chádzač je povinný predložiť Ponukový rozpočet aj vo formáte .</w:t>
      </w:r>
      <w:proofErr w:type="spellStart"/>
      <w:r w:rsidR="00366A0E" w:rsidRPr="009D01AE">
        <w:rPr>
          <w:rFonts w:ascii="Arial" w:hAnsi="Arial" w:cs="Arial"/>
          <w:bCs/>
          <w:sz w:val="20"/>
          <w:szCs w:val="20"/>
        </w:rPr>
        <w:t>xml</w:t>
      </w:r>
      <w:proofErr w:type="spellEnd"/>
      <w:r w:rsidR="00366A0E" w:rsidRPr="009D01AE">
        <w:rPr>
          <w:rFonts w:ascii="Arial" w:hAnsi="Arial" w:cs="Arial"/>
          <w:bCs/>
          <w:sz w:val="20"/>
          <w:szCs w:val="20"/>
        </w:rPr>
        <w:t xml:space="preserve"> podľa dátového predpisu NDS uvedeného na stránke verejného obstarávateľa (NDS)  „PZ – Ponuka zhotoviteľa“ v elektronickej forme</w:t>
      </w:r>
      <w:r w:rsidR="00127E82">
        <w:rPr>
          <w:rFonts w:ascii="Arial" w:hAnsi="Arial" w:cs="Arial"/>
          <w:bCs/>
          <w:sz w:val="20"/>
          <w:szCs w:val="20"/>
        </w:rPr>
        <w:t xml:space="preserve"> cez systém JOZEPHINE</w:t>
      </w:r>
      <w:r w:rsidR="00366A0E" w:rsidRPr="009D01AE">
        <w:rPr>
          <w:rFonts w:ascii="Arial" w:hAnsi="Arial" w:cs="Arial"/>
          <w:bCs/>
          <w:sz w:val="20"/>
          <w:szCs w:val="20"/>
        </w:rPr>
        <w:t xml:space="preserve"> </w:t>
      </w:r>
      <w:r w:rsidR="00366A0E" w:rsidRPr="00F152D3">
        <w:rPr>
          <w:rFonts w:ascii="Arial" w:hAnsi="Arial" w:cs="Arial"/>
          <w:bCs/>
          <w:strike/>
          <w:sz w:val="20"/>
          <w:szCs w:val="20"/>
          <w:highlight w:val="yellow"/>
        </w:rPr>
        <w:t>na CD</w:t>
      </w:r>
      <w:r w:rsidR="008F01C2" w:rsidRPr="00F152D3">
        <w:rPr>
          <w:rFonts w:ascii="Arial" w:hAnsi="Arial" w:cs="Arial"/>
          <w:bCs/>
          <w:strike/>
          <w:sz w:val="20"/>
          <w:szCs w:val="20"/>
          <w:highlight w:val="yellow"/>
        </w:rPr>
        <w:t>/DVD</w:t>
      </w:r>
      <w:r w:rsidR="001F3E89" w:rsidRPr="00F152D3">
        <w:rPr>
          <w:rFonts w:ascii="Arial" w:hAnsi="Arial" w:cs="Arial"/>
          <w:bCs/>
          <w:strike/>
          <w:sz w:val="20"/>
          <w:szCs w:val="20"/>
          <w:highlight w:val="yellow"/>
        </w:rPr>
        <w:t>“</w:t>
      </w:r>
      <w:r w:rsidR="00366A0E" w:rsidRPr="009D01AE">
        <w:rPr>
          <w:rFonts w:ascii="Arial" w:hAnsi="Arial" w:cs="Arial"/>
          <w:bCs/>
          <w:sz w:val="20"/>
          <w:szCs w:val="20"/>
        </w:rPr>
        <w:t>.</w:t>
      </w:r>
    </w:p>
    <w:p w:rsidR="003024EE" w:rsidRPr="009D01AE" w:rsidRDefault="003024EE" w:rsidP="00B92737">
      <w:pPr>
        <w:ind w:left="1843" w:hanging="709"/>
        <w:jc w:val="both"/>
        <w:rPr>
          <w:rFonts w:ascii="Arial" w:hAnsi="Arial" w:cs="Arial"/>
          <w:b/>
          <w:sz w:val="20"/>
          <w:szCs w:val="20"/>
        </w:rPr>
      </w:pPr>
      <w:r w:rsidRPr="009D01AE">
        <w:rPr>
          <w:rFonts w:ascii="Arial" w:hAnsi="Arial" w:cs="Arial"/>
          <w:b/>
          <w:sz w:val="20"/>
          <w:szCs w:val="20"/>
        </w:rPr>
        <w:t>1</w:t>
      </w:r>
      <w:r w:rsidR="0071349C" w:rsidRPr="009D01AE">
        <w:rPr>
          <w:rFonts w:ascii="Arial" w:hAnsi="Arial" w:cs="Arial"/>
          <w:b/>
          <w:sz w:val="20"/>
          <w:szCs w:val="20"/>
        </w:rPr>
        <w:t>9</w:t>
      </w:r>
      <w:r w:rsidR="00137844" w:rsidRPr="009D01AE">
        <w:rPr>
          <w:rFonts w:ascii="Arial" w:hAnsi="Arial" w:cs="Arial"/>
          <w:b/>
          <w:sz w:val="20"/>
          <w:szCs w:val="20"/>
        </w:rPr>
        <w:t>.2</w:t>
      </w:r>
      <w:r w:rsidRPr="009D01AE">
        <w:rPr>
          <w:rFonts w:ascii="Arial" w:hAnsi="Arial" w:cs="Arial"/>
          <w:b/>
          <w:sz w:val="20"/>
          <w:szCs w:val="20"/>
        </w:rPr>
        <w:t>.</w:t>
      </w:r>
      <w:r w:rsidR="00D608C3" w:rsidRPr="009D01AE">
        <w:rPr>
          <w:rFonts w:ascii="Arial" w:hAnsi="Arial" w:cs="Arial"/>
          <w:b/>
          <w:sz w:val="20"/>
          <w:szCs w:val="20"/>
        </w:rPr>
        <w:t>7</w:t>
      </w:r>
      <w:r w:rsidRPr="009D01AE">
        <w:rPr>
          <w:rFonts w:ascii="Arial" w:hAnsi="Arial" w:cs="Arial"/>
          <w:b/>
          <w:sz w:val="20"/>
          <w:szCs w:val="20"/>
        </w:rPr>
        <w:tab/>
        <w:t>Zábezpeku na vykonanie prác (</w:t>
      </w:r>
      <w:r w:rsidR="0028367F" w:rsidRPr="009D01AE">
        <w:rPr>
          <w:rFonts w:ascii="Arial" w:hAnsi="Arial" w:cs="Arial"/>
          <w:b/>
          <w:sz w:val="20"/>
          <w:szCs w:val="20"/>
        </w:rPr>
        <w:t xml:space="preserve">priloženú </w:t>
      </w:r>
      <w:r w:rsidRPr="009D01AE">
        <w:rPr>
          <w:rFonts w:ascii="Arial" w:hAnsi="Arial" w:cs="Arial"/>
          <w:b/>
          <w:sz w:val="20"/>
          <w:szCs w:val="20"/>
        </w:rPr>
        <w:t>v bode 1. písm. (</w:t>
      </w:r>
      <w:r w:rsidR="0028367F" w:rsidRPr="009D01AE">
        <w:rPr>
          <w:rFonts w:ascii="Arial" w:hAnsi="Arial" w:cs="Arial"/>
          <w:b/>
          <w:sz w:val="20"/>
          <w:szCs w:val="20"/>
        </w:rPr>
        <w:t>j</w:t>
      </w:r>
      <w:r w:rsidRPr="009D01AE">
        <w:rPr>
          <w:rFonts w:ascii="Arial" w:hAnsi="Arial" w:cs="Arial"/>
          <w:b/>
          <w:sz w:val="20"/>
          <w:szCs w:val="20"/>
        </w:rPr>
        <w:t>) Zmluvných dojednaní</w:t>
      </w:r>
      <w:r w:rsidR="0028367F" w:rsidRPr="009D01AE">
        <w:rPr>
          <w:rFonts w:ascii="Arial" w:hAnsi="Arial" w:cs="Arial"/>
          <w:b/>
          <w:sz w:val="20"/>
          <w:szCs w:val="20"/>
        </w:rPr>
        <w:t xml:space="preserve"> ako vzorový formulár</w:t>
      </w:r>
      <w:r w:rsidRPr="009D01AE">
        <w:rPr>
          <w:rFonts w:ascii="Arial" w:hAnsi="Arial" w:cs="Arial"/>
          <w:b/>
          <w:sz w:val="20"/>
          <w:szCs w:val="20"/>
        </w:rPr>
        <w:t xml:space="preserve">) predloží len úspešný uchádzač </w:t>
      </w:r>
      <w:r w:rsidR="00FE294E" w:rsidRPr="009D01AE">
        <w:rPr>
          <w:rFonts w:ascii="Arial" w:hAnsi="Arial" w:cs="Arial"/>
          <w:b/>
          <w:sz w:val="20"/>
          <w:szCs w:val="20"/>
        </w:rPr>
        <w:t>po podpise zmluvy.</w:t>
      </w:r>
    </w:p>
    <w:p w:rsidR="003024EE" w:rsidRPr="009D01AE" w:rsidRDefault="003024EE" w:rsidP="00D759D8">
      <w:pPr>
        <w:ind w:left="2694" w:hanging="851"/>
        <w:jc w:val="both"/>
        <w:rPr>
          <w:rFonts w:ascii="Arial" w:hAnsi="Arial" w:cs="Arial"/>
          <w:sz w:val="20"/>
          <w:szCs w:val="20"/>
        </w:rPr>
      </w:pPr>
      <w:r w:rsidRPr="009D01AE">
        <w:rPr>
          <w:rFonts w:ascii="Arial" w:hAnsi="Arial" w:cs="Arial"/>
          <w:b/>
          <w:sz w:val="20"/>
          <w:szCs w:val="20"/>
        </w:rPr>
        <w:t>1</w:t>
      </w:r>
      <w:r w:rsidR="0071349C" w:rsidRPr="009D01AE">
        <w:rPr>
          <w:rFonts w:ascii="Arial" w:hAnsi="Arial" w:cs="Arial"/>
          <w:b/>
          <w:sz w:val="20"/>
          <w:szCs w:val="20"/>
        </w:rPr>
        <w:t>9</w:t>
      </w:r>
      <w:r w:rsidR="00137844" w:rsidRPr="009D01AE">
        <w:rPr>
          <w:rFonts w:ascii="Arial" w:hAnsi="Arial" w:cs="Arial"/>
          <w:b/>
          <w:sz w:val="20"/>
          <w:szCs w:val="20"/>
        </w:rPr>
        <w:t>.2</w:t>
      </w:r>
      <w:r w:rsidRPr="009D01AE">
        <w:rPr>
          <w:rFonts w:ascii="Arial" w:hAnsi="Arial" w:cs="Arial"/>
          <w:b/>
          <w:sz w:val="20"/>
          <w:szCs w:val="20"/>
        </w:rPr>
        <w:t>.</w:t>
      </w:r>
      <w:r w:rsidR="00D608C3" w:rsidRPr="009D01AE">
        <w:rPr>
          <w:rFonts w:ascii="Arial" w:hAnsi="Arial" w:cs="Arial"/>
          <w:b/>
          <w:sz w:val="20"/>
          <w:szCs w:val="20"/>
        </w:rPr>
        <w:t>7</w:t>
      </w:r>
      <w:r w:rsidR="00B92737">
        <w:rPr>
          <w:rFonts w:ascii="Arial" w:hAnsi="Arial" w:cs="Arial"/>
          <w:b/>
          <w:sz w:val="20"/>
          <w:szCs w:val="20"/>
        </w:rPr>
        <w:t>.1</w:t>
      </w:r>
      <w:r w:rsidR="001F3E89" w:rsidRPr="009D01AE">
        <w:rPr>
          <w:rFonts w:ascii="Arial" w:hAnsi="Arial" w:cs="Arial"/>
          <w:b/>
          <w:sz w:val="20"/>
          <w:szCs w:val="20"/>
        </w:rPr>
        <w:tab/>
      </w:r>
      <w:r w:rsidRPr="009D01AE">
        <w:rPr>
          <w:rFonts w:ascii="Arial" w:hAnsi="Arial" w:cs="Arial"/>
          <w:b/>
          <w:sz w:val="20"/>
          <w:szCs w:val="20"/>
        </w:rPr>
        <w:t>Osobitné zmluvné podmienky (uvedené v bode 1. písm. (</w:t>
      </w:r>
      <w:r w:rsidR="008312F1" w:rsidRPr="009D01AE">
        <w:rPr>
          <w:rFonts w:ascii="Arial" w:hAnsi="Arial" w:cs="Arial"/>
          <w:b/>
          <w:sz w:val="20"/>
          <w:szCs w:val="20"/>
        </w:rPr>
        <w:t>d</w:t>
      </w:r>
      <w:r w:rsidRPr="009D01AE">
        <w:rPr>
          <w:rFonts w:ascii="Arial" w:hAnsi="Arial" w:cs="Arial"/>
          <w:b/>
          <w:sz w:val="20"/>
          <w:szCs w:val="20"/>
        </w:rPr>
        <w:t>) Zmluvných dojednaní) a Vzorové tlačivá (uvedené v bode 1. písm. (</w:t>
      </w:r>
      <w:r w:rsidR="008312F1" w:rsidRPr="009D01AE">
        <w:rPr>
          <w:rFonts w:ascii="Arial" w:hAnsi="Arial" w:cs="Arial"/>
          <w:b/>
          <w:sz w:val="20"/>
          <w:szCs w:val="20"/>
        </w:rPr>
        <w:t>j</w:t>
      </w:r>
      <w:r w:rsidRPr="009D01AE">
        <w:rPr>
          <w:rFonts w:ascii="Arial" w:hAnsi="Arial" w:cs="Arial"/>
          <w:b/>
          <w:sz w:val="20"/>
          <w:szCs w:val="20"/>
        </w:rPr>
        <w:t xml:space="preserve">) Zmluvných dojednaní) tvoriace zmluvu uchádzač do ponuky neprikladá, budú predložené len úspešným uchádzačom ku zmluve. </w:t>
      </w:r>
    </w:p>
    <w:p w:rsidR="003024EE" w:rsidRPr="009D01AE" w:rsidRDefault="003024EE" w:rsidP="00D759D8">
      <w:pPr>
        <w:pStyle w:val="Odsekzoznamu1"/>
        <w:ind w:left="1843" w:hanging="709"/>
        <w:jc w:val="both"/>
        <w:rPr>
          <w:sz w:val="20"/>
          <w:szCs w:val="20"/>
        </w:rPr>
      </w:pPr>
      <w:r w:rsidRPr="009D01AE">
        <w:rPr>
          <w:noProof w:val="0"/>
          <w:sz w:val="20"/>
          <w:szCs w:val="20"/>
        </w:rPr>
        <w:t>1</w:t>
      </w:r>
      <w:r w:rsidR="0071349C" w:rsidRPr="009D01AE">
        <w:rPr>
          <w:noProof w:val="0"/>
          <w:sz w:val="20"/>
          <w:szCs w:val="20"/>
        </w:rPr>
        <w:t>9</w:t>
      </w:r>
      <w:r w:rsidR="00137844" w:rsidRPr="009D01AE">
        <w:rPr>
          <w:noProof w:val="0"/>
          <w:sz w:val="20"/>
          <w:szCs w:val="20"/>
        </w:rPr>
        <w:t>.2</w:t>
      </w:r>
      <w:r w:rsidRPr="009D01AE">
        <w:rPr>
          <w:noProof w:val="0"/>
          <w:sz w:val="20"/>
          <w:szCs w:val="20"/>
        </w:rPr>
        <w:t>.</w:t>
      </w:r>
      <w:r w:rsidR="00D608C3" w:rsidRPr="009D01AE">
        <w:rPr>
          <w:noProof w:val="0"/>
          <w:sz w:val="20"/>
          <w:szCs w:val="20"/>
        </w:rPr>
        <w:t>8</w:t>
      </w:r>
      <w:r w:rsidRPr="009D01AE">
        <w:rPr>
          <w:noProof w:val="0"/>
          <w:sz w:val="20"/>
          <w:szCs w:val="20"/>
        </w:rPr>
        <w:tab/>
        <w:t>Dokumenty uvedené v bode 1</w:t>
      </w:r>
      <w:r w:rsidR="0071349C" w:rsidRPr="009D01AE">
        <w:rPr>
          <w:noProof w:val="0"/>
          <w:sz w:val="20"/>
          <w:szCs w:val="20"/>
        </w:rPr>
        <w:t>9</w:t>
      </w:r>
      <w:r w:rsidRPr="009D01AE">
        <w:rPr>
          <w:noProof w:val="0"/>
          <w:sz w:val="20"/>
          <w:szCs w:val="20"/>
        </w:rPr>
        <w:t>.1 až 1</w:t>
      </w:r>
      <w:r w:rsidR="0071349C" w:rsidRPr="009D01AE">
        <w:rPr>
          <w:noProof w:val="0"/>
          <w:sz w:val="20"/>
          <w:szCs w:val="20"/>
        </w:rPr>
        <w:t>9</w:t>
      </w:r>
      <w:r w:rsidRPr="009D01AE">
        <w:rPr>
          <w:noProof w:val="0"/>
          <w:sz w:val="20"/>
          <w:szCs w:val="20"/>
        </w:rPr>
        <w:t xml:space="preserve">.2 </w:t>
      </w:r>
      <w:r w:rsidRPr="009D01AE">
        <w:rPr>
          <w:sz w:val="20"/>
          <w:szCs w:val="20"/>
        </w:rPr>
        <w:t>časti A1 Zväzku 1 súťažných podkladov</w:t>
      </w:r>
      <w:r w:rsidRPr="009D01AE">
        <w:rPr>
          <w:noProof w:val="0"/>
          <w:sz w:val="20"/>
          <w:szCs w:val="20"/>
        </w:rPr>
        <w:t xml:space="preserve"> musia byť </w:t>
      </w:r>
      <w:r w:rsidRPr="009D01AE">
        <w:rPr>
          <w:noProof w:val="0"/>
          <w:sz w:val="20"/>
          <w:szCs w:val="20"/>
          <w:u w:val="single"/>
        </w:rPr>
        <w:t>podpísané</w:t>
      </w:r>
      <w:r w:rsidRPr="009D01AE">
        <w:rPr>
          <w:noProof w:val="0"/>
          <w:sz w:val="20"/>
          <w:szCs w:val="20"/>
        </w:rPr>
        <w:t xml:space="preserve"> uchádzačom, </w:t>
      </w:r>
      <w:r w:rsidRPr="009D01AE">
        <w:rPr>
          <w:sz w:val="20"/>
          <w:szCs w:val="20"/>
        </w:rPr>
        <w:t>jeho štatutárnym org</w:t>
      </w:r>
      <w:r w:rsidR="00DC2233" w:rsidRPr="009D01AE">
        <w:rPr>
          <w:sz w:val="20"/>
          <w:szCs w:val="20"/>
        </w:rPr>
        <w:t xml:space="preserve">ánom alebo členom štatutárneho </w:t>
      </w:r>
      <w:r w:rsidRPr="009D01AE">
        <w:rPr>
          <w:sz w:val="20"/>
          <w:szCs w:val="20"/>
        </w:rPr>
        <w:t>orgánu a</w:t>
      </w:r>
      <w:r w:rsidR="00DC2233" w:rsidRPr="009D01AE">
        <w:rPr>
          <w:sz w:val="20"/>
          <w:szCs w:val="20"/>
        </w:rPr>
        <w:t xml:space="preserve">lebo iným zástupcom uchádzača, </w:t>
      </w:r>
      <w:r w:rsidRPr="009D01AE">
        <w:rPr>
          <w:sz w:val="20"/>
          <w:szCs w:val="20"/>
        </w:rPr>
        <w:t>ktorý je oprávnený konať v mene uchádzača v záväzkových vzťahoch:</w:t>
      </w:r>
    </w:p>
    <w:p w:rsidR="003024EE" w:rsidRPr="009D01AE" w:rsidRDefault="003024EE" w:rsidP="00D759D8">
      <w:pPr>
        <w:ind w:left="2268" w:hanging="425"/>
        <w:jc w:val="both"/>
        <w:rPr>
          <w:rFonts w:ascii="Arial" w:hAnsi="Arial" w:cs="Arial"/>
          <w:sz w:val="20"/>
          <w:szCs w:val="20"/>
        </w:rPr>
      </w:pPr>
      <w:r w:rsidRPr="009D01AE">
        <w:rPr>
          <w:rFonts w:ascii="Arial" w:hAnsi="Arial" w:cs="Arial"/>
          <w:sz w:val="20"/>
          <w:szCs w:val="20"/>
        </w:rPr>
        <w:t>a</w:t>
      </w:r>
      <w:r w:rsidR="001F3E89" w:rsidRPr="009D01AE">
        <w:rPr>
          <w:rFonts w:ascii="Arial" w:hAnsi="Arial" w:cs="Arial"/>
          <w:sz w:val="20"/>
          <w:szCs w:val="20"/>
        </w:rPr>
        <w:t>)</w:t>
      </w:r>
      <w:r w:rsidRPr="009D01AE">
        <w:rPr>
          <w:rFonts w:ascii="Arial" w:hAnsi="Arial" w:cs="Arial"/>
          <w:sz w:val="20"/>
          <w:szCs w:val="20"/>
        </w:rPr>
        <w:tab/>
        <w:t>Všetky formuláre a čestné vyhlásenia predložené v rámci ponuky uchádzača</w:t>
      </w:r>
      <w:r w:rsidR="00612F69" w:rsidRPr="009D01AE">
        <w:rPr>
          <w:rFonts w:ascii="Arial" w:hAnsi="Arial" w:cs="Arial"/>
          <w:sz w:val="20"/>
          <w:szCs w:val="20"/>
        </w:rPr>
        <w:t xml:space="preserve"> </w:t>
      </w:r>
      <w:r w:rsidRPr="009D01AE">
        <w:rPr>
          <w:rFonts w:ascii="Arial" w:hAnsi="Arial" w:cs="Arial"/>
          <w:sz w:val="20"/>
          <w:szCs w:val="20"/>
        </w:rPr>
        <w:t>musia byť podpísané uchádzačom s uvedením dňa a miesta podpisu a v súlade so spôsobom podpisovania za uchádzača, ktorý je určený v obchodnom registri. Uchádzač nemôže text formulárov žiadnym spôsobom meniť, v prípade potreby však môže priložiť ďalšie hárky. V prípade, ak sa niektorý údaj požadovaný v niektorom z formulárov na uchádzača nevzťahuje, uchádzač pri ňom uvedie výraz „nevzťahuje sa“ a stručné zdôvodnenie, alebo</w:t>
      </w:r>
    </w:p>
    <w:p w:rsidR="003024EE" w:rsidRPr="009D01AE" w:rsidRDefault="001F3E89" w:rsidP="00D759D8">
      <w:pPr>
        <w:ind w:left="2268" w:hanging="425"/>
        <w:jc w:val="both"/>
        <w:rPr>
          <w:rFonts w:ascii="Arial" w:hAnsi="Arial" w:cs="Arial"/>
          <w:sz w:val="20"/>
          <w:szCs w:val="20"/>
        </w:rPr>
      </w:pPr>
      <w:r w:rsidRPr="009D01AE">
        <w:rPr>
          <w:rFonts w:ascii="Arial" w:hAnsi="Arial" w:cs="Arial"/>
          <w:sz w:val="20"/>
          <w:szCs w:val="20"/>
        </w:rPr>
        <w:t>b)</w:t>
      </w:r>
      <w:r w:rsidR="003024EE" w:rsidRPr="009D01AE">
        <w:rPr>
          <w:rFonts w:ascii="Arial" w:hAnsi="Arial" w:cs="Arial"/>
          <w:sz w:val="20"/>
          <w:szCs w:val="20"/>
        </w:rPr>
        <w:tab/>
        <w:t xml:space="preserve">Všetky dokumenty vrátane formulárov – príloh podľa časti B, čestných vyhlásení a návrhu na plnenie </w:t>
      </w:r>
      <w:r w:rsidR="00A17192" w:rsidRPr="009D01AE">
        <w:rPr>
          <w:rFonts w:ascii="Arial" w:hAnsi="Arial" w:cs="Arial"/>
          <w:sz w:val="20"/>
          <w:szCs w:val="20"/>
        </w:rPr>
        <w:t xml:space="preserve">kritéria </w:t>
      </w:r>
      <w:r w:rsidR="003024EE" w:rsidRPr="009D01AE">
        <w:rPr>
          <w:rFonts w:ascii="Arial" w:hAnsi="Arial" w:cs="Arial"/>
          <w:sz w:val="20"/>
          <w:szCs w:val="20"/>
        </w:rPr>
        <w:t>predložených v ponuke môžu byť podpísané osobou oprávnenou (splnomocnenou) podpisovať v mene uchádzača. Zároveň je potrebné doložiť splnomocnenie pre dané úkony.</w:t>
      </w:r>
    </w:p>
    <w:p w:rsidR="003024EE" w:rsidRPr="009D01AE" w:rsidRDefault="003024EE" w:rsidP="00D759D8">
      <w:pPr>
        <w:pStyle w:val="Odsekzoznamu1"/>
        <w:ind w:left="1843" w:hanging="709"/>
        <w:jc w:val="both"/>
        <w:rPr>
          <w:sz w:val="20"/>
          <w:szCs w:val="20"/>
        </w:rPr>
      </w:pPr>
      <w:r w:rsidRPr="009D01AE">
        <w:rPr>
          <w:noProof w:val="0"/>
          <w:sz w:val="20"/>
          <w:szCs w:val="20"/>
        </w:rPr>
        <w:t>1</w:t>
      </w:r>
      <w:r w:rsidR="0071349C" w:rsidRPr="009D01AE">
        <w:rPr>
          <w:noProof w:val="0"/>
          <w:sz w:val="20"/>
          <w:szCs w:val="20"/>
        </w:rPr>
        <w:t>9</w:t>
      </w:r>
      <w:r w:rsidR="00137844" w:rsidRPr="009D01AE">
        <w:rPr>
          <w:noProof w:val="0"/>
          <w:sz w:val="20"/>
          <w:szCs w:val="20"/>
        </w:rPr>
        <w:t>.2</w:t>
      </w:r>
      <w:r w:rsidRPr="009D01AE">
        <w:rPr>
          <w:noProof w:val="0"/>
          <w:sz w:val="20"/>
          <w:szCs w:val="20"/>
        </w:rPr>
        <w:t>.</w:t>
      </w:r>
      <w:r w:rsidR="00D608C3" w:rsidRPr="009D01AE">
        <w:rPr>
          <w:noProof w:val="0"/>
          <w:sz w:val="20"/>
          <w:szCs w:val="20"/>
        </w:rPr>
        <w:t>9</w:t>
      </w:r>
      <w:r w:rsidRPr="009D01AE">
        <w:rPr>
          <w:noProof w:val="0"/>
          <w:sz w:val="20"/>
          <w:szCs w:val="20"/>
        </w:rPr>
        <w:tab/>
        <w:t xml:space="preserve">V prípade dokladov, ktoré sú vyjadrené v inej mene ako euro, je potrebné na prepočítanie tejto meny na euro použiť kurz Európskej centrálnej banky (ECB), aktuálny v posledný deň v príslušnom kalendárnom roku, v ktorom došlo ku skutočnosti, rozhodujúcej pre preukázanie splnenia predmetnej podmienky účasti. </w:t>
      </w:r>
      <w:r w:rsidR="00100F68" w:rsidRPr="009D01AE">
        <w:rPr>
          <w:sz w:val="20"/>
          <w:szCs w:val="20"/>
        </w:rPr>
        <w:lastRenderedPageBreak/>
        <w:t xml:space="preserve">V prípade, ak ku skutočnosti, rozhodujúcej pre preukázanie splnenia predmetnej podmienky účasti </w:t>
      </w:r>
      <w:r w:rsidR="00A5296D" w:rsidRPr="009D01AE">
        <w:rPr>
          <w:sz w:val="20"/>
          <w:szCs w:val="20"/>
        </w:rPr>
        <w:t>došlo v r. 2018</w:t>
      </w:r>
      <w:r w:rsidR="00100F68" w:rsidRPr="009D01AE">
        <w:rPr>
          <w:sz w:val="20"/>
          <w:szCs w:val="20"/>
        </w:rPr>
        <w:t xml:space="preserve">, uchádzači použijú na prepočítanie inej meny na Euro kurz Európskej centrálnej banky, platný v deň odoslania Oznámenia </w:t>
      </w:r>
      <w:r w:rsidR="00D875E3" w:rsidRPr="009D01AE">
        <w:rPr>
          <w:sz w:val="20"/>
          <w:szCs w:val="20"/>
        </w:rPr>
        <w:t xml:space="preserve">o vyhlásení verejného obstarávania </w:t>
      </w:r>
      <w:r w:rsidR="00100F68" w:rsidRPr="009D01AE">
        <w:rPr>
          <w:sz w:val="20"/>
          <w:szCs w:val="20"/>
        </w:rPr>
        <w:t xml:space="preserve">na uverejnenie v Úradnom vestníku EÚ, tj. dňa </w:t>
      </w:r>
      <w:r w:rsidR="007A0765">
        <w:rPr>
          <w:sz w:val="20"/>
          <w:szCs w:val="20"/>
        </w:rPr>
        <w:t>02.07</w:t>
      </w:r>
      <w:r w:rsidR="006160C1" w:rsidRPr="009D01AE">
        <w:rPr>
          <w:sz w:val="20"/>
          <w:szCs w:val="20"/>
        </w:rPr>
        <w:t>.201</w:t>
      </w:r>
      <w:r w:rsidR="008C1E96" w:rsidRPr="009D01AE">
        <w:rPr>
          <w:sz w:val="20"/>
          <w:szCs w:val="20"/>
        </w:rPr>
        <w:t>8</w:t>
      </w:r>
      <w:r w:rsidR="006160C1" w:rsidRPr="009D01AE">
        <w:rPr>
          <w:color w:val="FF0000"/>
          <w:sz w:val="20"/>
          <w:szCs w:val="20"/>
        </w:rPr>
        <w:t>.</w:t>
      </w:r>
      <w:r w:rsidR="003E2812" w:rsidRPr="009D01AE">
        <w:rPr>
          <w:color w:val="FF0000"/>
          <w:sz w:val="20"/>
          <w:szCs w:val="20"/>
        </w:rPr>
        <w:t xml:space="preserve"> </w:t>
      </w:r>
      <w:r w:rsidRPr="009D01AE">
        <w:rPr>
          <w:noProof w:val="0"/>
          <w:sz w:val="20"/>
          <w:szCs w:val="20"/>
        </w:rPr>
        <w:t>Doklady, ktorými uchádzač preukazuje splnenie podmienok účasti, ktoré sú vyjadrené v inej mene ako euro, uchádzač predloží v pôvodnej mene a v mene euro.</w:t>
      </w:r>
    </w:p>
    <w:p w:rsidR="00B538C0" w:rsidRPr="009D01AE" w:rsidRDefault="00A31EEE" w:rsidP="00D759D8">
      <w:pPr>
        <w:pStyle w:val="Nadpis6"/>
        <w:spacing w:before="240"/>
        <w:ind w:left="567" w:hanging="567"/>
        <w:rPr>
          <w:rFonts w:ascii="Arial" w:hAnsi="Arial"/>
          <w:smallCaps/>
          <w:sz w:val="20"/>
        </w:rPr>
      </w:pPr>
      <w:r w:rsidRPr="009D01AE">
        <w:rPr>
          <w:rFonts w:ascii="Arial" w:hAnsi="Arial"/>
          <w:smallCaps/>
          <w:sz w:val="20"/>
        </w:rPr>
        <w:t>20</w:t>
      </w:r>
      <w:r w:rsidR="004612CB" w:rsidRPr="009D01AE">
        <w:rPr>
          <w:rFonts w:ascii="Arial" w:hAnsi="Arial"/>
          <w:smallCaps/>
          <w:sz w:val="20"/>
        </w:rPr>
        <w:t>.</w:t>
      </w:r>
      <w:r w:rsidR="00B84262" w:rsidRPr="009D01AE">
        <w:rPr>
          <w:rFonts w:ascii="Arial" w:hAnsi="Arial"/>
          <w:smallCaps/>
          <w:sz w:val="20"/>
        </w:rPr>
        <w:tab/>
      </w:r>
      <w:r w:rsidR="00B538C0" w:rsidRPr="009D01AE">
        <w:rPr>
          <w:rFonts w:ascii="Arial" w:hAnsi="Arial"/>
          <w:sz w:val="20"/>
        </w:rPr>
        <w:t>Zábezpeka</w:t>
      </w:r>
    </w:p>
    <w:p w:rsidR="00B538C0" w:rsidRPr="009D01AE" w:rsidRDefault="00A31EEE" w:rsidP="00D759D8">
      <w:pPr>
        <w:ind w:left="1134" w:hanging="567"/>
        <w:jc w:val="both"/>
        <w:rPr>
          <w:rFonts w:ascii="Arial" w:hAnsi="Arial" w:cs="Arial"/>
          <w:sz w:val="20"/>
          <w:szCs w:val="20"/>
        </w:rPr>
      </w:pPr>
      <w:r w:rsidRPr="009D01AE">
        <w:rPr>
          <w:rFonts w:ascii="Arial" w:hAnsi="Arial" w:cs="Arial"/>
          <w:sz w:val="20"/>
          <w:szCs w:val="20"/>
        </w:rPr>
        <w:t>20</w:t>
      </w:r>
      <w:r w:rsidR="00B538C0" w:rsidRPr="009D01AE">
        <w:rPr>
          <w:rFonts w:ascii="Arial" w:hAnsi="Arial" w:cs="Arial"/>
          <w:sz w:val="20"/>
          <w:szCs w:val="20"/>
        </w:rPr>
        <w:t>.1</w:t>
      </w:r>
      <w:r w:rsidR="00B538C0" w:rsidRPr="009D01AE">
        <w:rPr>
          <w:rFonts w:ascii="Arial" w:hAnsi="Arial" w:cs="Arial"/>
          <w:sz w:val="20"/>
          <w:szCs w:val="20"/>
        </w:rPr>
        <w:tab/>
        <w:t>Zábezpeka na zabezpečenie viazanosti ponúk sa vyžaduje.</w:t>
      </w:r>
    </w:p>
    <w:p w:rsidR="00B538C0" w:rsidRPr="009D01AE" w:rsidRDefault="00A31EEE" w:rsidP="00D759D8">
      <w:pPr>
        <w:ind w:left="1134" w:hanging="567"/>
        <w:jc w:val="both"/>
        <w:rPr>
          <w:rFonts w:ascii="Arial" w:hAnsi="Arial" w:cs="Arial"/>
          <w:sz w:val="20"/>
          <w:szCs w:val="20"/>
        </w:rPr>
      </w:pPr>
      <w:r w:rsidRPr="009D01AE">
        <w:rPr>
          <w:rFonts w:ascii="Arial" w:hAnsi="Arial" w:cs="Arial"/>
          <w:sz w:val="20"/>
          <w:szCs w:val="20"/>
        </w:rPr>
        <w:t>20</w:t>
      </w:r>
      <w:r w:rsidR="00B538C0" w:rsidRPr="009D01AE">
        <w:rPr>
          <w:rFonts w:ascii="Arial" w:hAnsi="Arial" w:cs="Arial"/>
          <w:sz w:val="20"/>
          <w:szCs w:val="20"/>
        </w:rPr>
        <w:t>.2</w:t>
      </w:r>
      <w:r w:rsidR="00B538C0" w:rsidRPr="009D01AE">
        <w:rPr>
          <w:rFonts w:ascii="Arial" w:hAnsi="Arial" w:cs="Arial"/>
          <w:sz w:val="20"/>
          <w:szCs w:val="20"/>
        </w:rPr>
        <w:tab/>
        <w:t>Zábezpeka je stanovená vo výške</w:t>
      </w:r>
      <w:r w:rsidR="002812ED" w:rsidRPr="009D01AE">
        <w:rPr>
          <w:rFonts w:ascii="Arial" w:hAnsi="Arial" w:cs="Arial"/>
          <w:sz w:val="20"/>
          <w:szCs w:val="20"/>
        </w:rPr>
        <w:t xml:space="preserve"> </w:t>
      </w:r>
      <w:r w:rsidR="00F744FC" w:rsidRPr="00E70800">
        <w:rPr>
          <w:rFonts w:ascii="Arial" w:hAnsi="Arial" w:cs="Arial"/>
          <w:sz w:val="20"/>
          <w:szCs w:val="20"/>
        </w:rPr>
        <w:t>500 000,- eur</w:t>
      </w:r>
      <w:r w:rsidR="00FC6BB2" w:rsidRPr="009D01AE">
        <w:rPr>
          <w:rFonts w:ascii="Arial" w:hAnsi="Arial" w:cs="Arial"/>
          <w:sz w:val="20"/>
          <w:szCs w:val="20"/>
        </w:rPr>
        <w:t xml:space="preserve"> (slovom </w:t>
      </w:r>
      <w:r w:rsidR="0045486A" w:rsidRPr="009D01AE">
        <w:rPr>
          <w:rFonts w:ascii="Arial" w:hAnsi="Arial" w:cs="Arial"/>
          <w:sz w:val="20"/>
          <w:szCs w:val="20"/>
        </w:rPr>
        <w:t>päťstotisíc</w:t>
      </w:r>
      <w:r w:rsidR="00246021" w:rsidRPr="009D01AE">
        <w:rPr>
          <w:rFonts w:ascii="Arial" w:hAnsi="Arial" w:cs="Arial"/>
          <w:sz w:val="20"/>
          <w:szCs w:val="20"/>
        </w:rPr>
        <w:t xml:space="preserve"> </w:t>
      </w:r>
      <w:r w:rsidR="00FC6BB2" w:rsidRPr="009D01AE">
        <w:rPr>
          <w:rFonts w:ascii="Arial" w:hAnsi="Arial" w:cs="Arial"/>
          <w:sz w:val="20"/>
          <w:szCs w:val="20"/>
        </w:rPr>
        <w:t>eur).</w:t>
      </w:r>
    </w:p>
    <w:p w:rsidR="00B538C0" w:rsidRPr="009D01AE" w:rsidRDefault="00A31EEE" w:rsidP="00D759D8">
      <w:pPr>
        <w:ind w:left="1134" w:hanging="567"/>
        <w:jc w:val="both"/>
        <w:rPr>
          <w:rFonts w:ascii="Arial" w:hAnsi="Arial" w:cs="Arial"/>
          <w:sz w:val="20"/>
          <w:szCs w:val="20"/>
        </w:rPr>
      </w:pPr>
      <w:r w:rsidRPr="009D01AE">
        <w:rPr>
          <w:rFonts w:ascii="Arial" w:hAnsi="Arial" w:cs="Arial"/>
          <w:sz w:val="20"/>
          <w:szCs w:val="20"/>
        </w:rPr>
        <w:t>20</w:t>
      </w:r>
      <w:r w:rsidR="00B538C0" w:rsidRPr="009D01AE">
        <w:rPr>
          <w:rFonts w:ascii="Arial" w:hAnsi="Arial" w:cs="Arial"/>
          <w:sz w:val="20"/>
          <w:szCs w:val="20"/>
        </w:rPr>
        <w:t>.3</w:t>
      </w:r>
      <w:r w:rsidR="00B538C0" w:rsidRPr="009D01AE">
        <w:rPr>
          <w:rFonts w:ascii="Arial" w:hAnsi="Arial" w:cs="Arial"/>
          <w:sz w:val="20"/>
          <w:szCs w:val="20"/>
        </w:rPr>
        <w:tab/>
        <w:t>Spôsoby zloženia zábezpeky:</w:t>
      </w:r>
    </w:p>
    <w:p w:rsidR="00B538C0" w:rsidRPr="009D01AE" w:rsidRDefault="00D608C3" w:rsidP="00D759D8">
      <w:pPr>
        <w:tabs>
          <w:tab w:val="left" w:pos="1843"/>
        </w:tabs>
        <w:ind w:left="1843" w:hanging="709"/>
        <w:jc w:val="both"/>
        <w:rPr>
          <w:rFonts w:ascii="Arial" w:hAnsi="Arial" w:cs="Arial"/>
          <w:sz w:val="20"/>
          <w:szCs w:val="20"/>
        </w:rPr>
      </w:pPr>
      <w:r w:rsidRPr="009D01AE">
        <w:rPr>
          <w:rFonts w:ascii="Arial" w:hAnsi="Arial" w:cs="Arial"/>
          <w:sz w:val="20"/>
          <w:szCs w:val="20"/>
        </w:rPr>
        <w:t>20</w:t>
      </w:r>
      <w:r w:rsidR="00B538C0" w:rsidRPr="009D01AE">
        <w:rPr>
          <w:rFonts w:ascii="Arial" w:hAnsi="Arial" w:cs="Arial"/>
          <w:sz w:val="20"/>
          <w:szCs w:val="20"/>
        </w:rPr>
        <w:t>.3.1</w:t>
      </w:r>
      <w:r w:rsidR="00B538C0" w:rsidRPr="009D01AE">
        <w:rPr>
          <w:rFonts w:ascii="Arial" w:hAnsi="Arial" w:cs="Arial"/>
          <w:sz w:val="20"/>
          <w:szCs w:val="20"/>
        </w:rPr>
        <w:tab/>
        <w:t>zložením finančných prostriedkov na bankový účet verejného obstarávateľa, alebo</w:t>
      </w:r>
    </w:p>
    <w:p w:rsidR="00B538C0" w:rsidRPr="009D01AE" w:rsidRDefault="00D608C3" w:rsidP="00D759D8">
      <w:pPr>
        <w:ind w:left="1843" w:hanging="709"/>
        <w:jc w:val="both"/>
        <w:rPr>
          <w:rFonts w:ascii="Arial" w:hAnsi="Arial" w:cs="Arial"/>
          <w:sz w:val="20"/>
          <w:szCs w:val="20"/>
        </w:rPr>
      </w:pPr>
      <w:r w:rsidRPr="009D01AE">
        <w:rPr>
          <w:rFonts w:ascii="Arial" w:hAnsi="Arial" w:cs="Arial"/>
          <w:sz w:val="20"/>
          <w:szCs w:val="20"/>
        </w:rPr>
        <w:t>20</w:t>
      </w:r>
      <w:r w:rsidR="00B538C0" w:rsidRPr="009D01AE">
        <w:rPr>
          <w:rFonts w:ascii="Arial" w:hAnsi="Arial" w:cs="Arial"/>
          <w:sz w:val="20"/>
          <w:szCs w:val="20"/>
        </w:rPr>
        <w:t>.3.2</w:t>
      </w:r>
      <w:r w:rsidR="00B538C0" w:rsidRPr="009D01AE">
        <w:rPr>
          <w:rFonts w:ascii="Arial" w:hAnsi="Arial" w:cs="Arial"/>
          <w:sz w:val="20"/>
          <w:szCs w:val="20"/>
        </w:rPr>
        <w:tab/>
        <w:t>poskytnutím bankovej záruky za uchádzača.</w:t>
      </w:r>
    </w:p>
    <w:p w:rsidR="00B538C0" w:rsidRPr="009D01AE" w:rsidRDefault="00A31EEE" w:rsidP="00D759D8">
      <w:pPr>
        <w:ind w:left="1134" w:hanging="567"/>
        <w:jc w:val="both"/>
        <w:rPr>
          <w:rFonts w:ascii="Arial" w:hAnsi="Arial" w:cs="Arial"/>
          <w:sz w:val="20"/>
          <w:szCs w:val="20"/>
        </w:rPr>
      </w:pPr>
      <w:r w:rsidRPr="009D01AE">
        <w:rPr>
          <w:rFonts w:ascii="Arial" w:hAnsi="Arial" w:cs="Arial"/>
          <w:sz w:val="20"/>
          <w:szCs w:val="20"/>
        </w:rPr>
        <w:t>20</w:t>
      </w:r>
      <w:r w:rsidR="00B538C0" w:rsidRPr="009D01AE">
        <w:rPr>
          <w:rFonts w:ascii="Arial" w:hAnsi="Arial" w:cs="Arial"/>
          <w:sz w:val="20"/>
          <w:szCs w:val="20"/>
        </w:rPr>
        <w:t>.4</w:t>
      </w:r>
      <w:r w:rsidR="00B538C0" w:rsidRPr="009D01AE">
        <w:rPr>
          <w:rFonts w:ascii="Arial" w:hAnsi="Arial" w:cs="Arial"/>
          <w:sz w:val="20"/>
          <w:szCs w:val="20"/>
        </w:rPr>
        <w:tab/>
        <w:t>Podmienky zloženia zábezpeky</w:t>
      </w:r>
    </w:p>
    <w:p w:rsidR="00B538C0" w:rsidRPr="009D01AE" w:rsidRDefault="00A31EEE" w:rsidP="00D759D8">
      <w:pPr>
        <w:ind w:left="1843" w:hanging="709"/>
        <w:jc w:val="both"/>
        <w:rPr>
          <w:rFonts w:ascii="Arial" w:hAnsi="Arial" w:cs="Arial"/>
          <w:sz w:val="20"/>
          <w:szCs w:val="20"/>
        </w:rPr>
      </w:pPr>
      <w:r w:rsidRPr="009D01AE">
        <w:rPr>
          <w:rFonts w:ascii="Arial" w:hAnsi="Arial" w:cs="Arial"/>
          <w:sz w:val="20"/>
          <w:szCs w:val="20"/>
        </w:rPr>
        <w:t>20</w:t>
      </w:r>
      <w:r w:rsidR="00B538C0" w:rsidRPr="009D01AE">
        <w:rPr>
          <w:rFonts w:ascii="Arial" w:hAnsi="Arial" w:cs="Arial"/>
          <w:sz w:val="20"/>
          <w:szCs w:val="20"/>
        </w:rPr>
        <w:t>.4.1</w:t>
      </w:r>
      <w:r w:rsidR="00B538C0" w:rsidRPr="009D01AE">
        <w:rPr>
          <w:rFonts w:ascii="Arial" w:hAnsi="Arial" w:cs="Arial"/>
          <w:sz w:val="20"/>
          <w:szCs w:val="20"/>
        </w:rPr>
        <w:tab/>
        <w:t>Zloženie finančných prostriedkov na bankový účet verejného obstarávateľa</w:t>
      </w:r>
    </w:p>
    <w:p w:rsidR="00B538C0" w:rsidRPr="009D01AE" w:rsidRDefault="00A31EEE" w:rsidP="00D759D8">
      <w:pPr>
        <w:pStyle w:val="Zkladntext2"/>
        <w:tabs>
          <w:tab w:val="clear" w:pos="1080"/>
          <w:tab w:val="left" w:pos="-540"/>
          <w:tab w:val="left" w:pos="-360"/>
        </w:tabs>
        <w:ind w:left="2694" w:hanging="851"/>
        <w:jc w:val="both"/>
        <w:rPr>
          <w:szCs w:val="20"/>
        </w:rPr>
      </w:pPr>
      <w:r w:rsidRPr="009D01AE">
        <w:rPr>
          <w:szCs w:val="20"/>
        </w:rPr>
        <w:t>20</w:t>
      </w:r>
      <w:r w:rsidR="00B538C0" w:rsidRPr="009D01AE">
        <w:rPr>
          <w:szCs w:val="20"/>
        </w:rPr>
        <w:t>.4.1.1</w:t>
      </w:r>
      <w:r w:rsidR="00B538C0" w:rsidRPr="009D01AE">
        <w:rPr>
          <w:szCs w:val="20"/>
        </w:rPr>
        <w:tab/>
        <w:t xml:space="preserve">Finančné prostriedky musia byť zložené na účet verejného obstarávateľa vedený vo Všeobecnej úverovej banke, </w:t>
      </w:r>
      <w:proofErr w:type="spellStart"/>
      <w:r w:rsidR="00B538C0" w:rsidRPr="009D01AE">
        <w:rPr>
          <w:szCs w:val="20"/>
        </w:rPr>
        <w:t>a.s</w:t>
      </w:r>
      <w:proofErr w:type="spellEnd"/>
      <w:r w:rsidR="00B538C0" w:rsidRPr="009D01AE">
        <w:rPr>
          <w:szCs w:val="20"/>
        </w:rPr>
        <w:t xml:space="preserve">. Bratislava, na číslo účtu </w:t>
      </w:r>
      <w:r w:rsidR="007538EA" w:rsidRPr="009D01AE">
        <w:rPr>
          <w:szCs w:val="20"/>
        </w:rPr>
        <w:t>SK71 0200 0000 0019 7794 5651</w:t>
      </w:r>
      <w:r w:rsidR="00B538C0" w:rsidRPr="009D01AE">
        <w:rPr>
          <w:szCs w:val="20"/>
        </w:rPr>
        <w:t xml:space="preserve">, </w:t>
      </w:r>
      <w:r w:rsidR="007D145F" w:rsidRPr="009D01AE">
        <w:rPr>
          <w:szCs w:val="20"/>
        </w:rPr>
        <w:t xml:space="preserve">SWIFT kód: SUBASKBX, </w:t>
      </w:r>
      <w:r w:rsidR="00B538C0" w:rsidRPr="009D01AE">
        <w:rPr>
          <w:szCs w:val="20"/>
        </w:rPr>
        <w:t>variabilný symbol</w:t>
      </w:r>
      <w:r w:rsidR="002D2F05" w:rsidRPr="009D01AE">
        <w:rPr>
          <w:szCs w:val="20"/>
        </w:rPr>
        <w:t xml:space="preserve">: </w:t>
      </w:r>
      <w:r w:rsidR="00CD6CAB" w:rsidRPr="009D01AE">
        <w:rPr>
          <w:szCs w:val="20"/>
        </w:rPr>
        <w:t>6589</w:t>
      </w:r>
    </w:p>
    <w:p w:rsidR="00B538C0" w:rsidRPr="009D01AE" w:rsidRDefault="00A31EEE" w:rsidP="00D759D8">
      <w:pPr>
        <w:pStyle w:val="Zkladntext2"/>
        <w:tabs>
          <w:tab w:val="clear" w:pos="1080"/>
          <w:tab w:val="left" w:pos="-540"/>
          <w:tab w:val="left" w:pos="-360"/>
        </w:tabs>
        <w:ind w:left="2694" w:hanging="851"/>
        <w:jc w:val="both"/>
        <w:rPr>
          <w:szCs w:val="20"/>
        </w:rPr>
      </w:pPr>
      <w:r w:rsidRPr="009D01AE">
        <w:rPr>
          <w:szCs w:val="20"/>
        </w:rPr>
        <w:t>20</w:t>
      </w:r>
      <w:r w:rsidR="00B538C0" w:rsidRPr="009D01AE">
        <w:rPr>
          <w:szCs w:val="20"/>
        </w:rPr>
        <w:t>.4.1.2</w:t>
      </w:r>
      <w:r w:rsidR="00B538C0" w:rsidRPr="009D01AE">
        <w:rPr>
          <w:szCs w:val="20"/>
        </w:rPr>
        <w:tab/>
        <w:t>Finančné prostriedky musia byť pripísané na účte verejného obstarávateľa najneskôr v deň uplynutia lehoty na predkladanie ponúk. Doba platnosti zábezpeky formou zloženia finančných prostriedkov na účet verejného obstarávateľa trvá až do uplynutia lehoty viazanosti ponúk podľa bodu 1</w:t>
      </w:r>
      <w:r w:rsidR="00B22659" w:rsidRPr="009D01AE">
        <w:rPr>
          <w:szCs w:val="20"/>
        </w:rPr>
        <w:t>4</w:t>
      </w:r>
      <w:r w:rsidR="00B538C0" w:rsidRPr="009D01AE">
        <w:rPr>
          <w:szCs w:val="20"/>
        </w:rPr>
        <w:t>.</w:t>
      </w:r>
      <w:r w:rsidR="00137844" w:rsidRPr="009D01AE">
        <w:rPr>
          <w:szCs w:val="20"/>
        </w:rPr>
        <w:t>6</w:t>
      </w:r>
      <w:r w:rsidR="00B538C0" w:rsidRPr="009D01AE">
        <w:rPr>
          <w:szCs w:val="20"/>
        </w:rPr>
        <w:t xml:space="preserve"> týchto súťažných podkladov.</w:t>
      </w:r>
    </w:p>
    <w:p w:rsidR="00B538C0" w:rsidRPr="009D01AE" w:rsidRDefault="00A31EEE" w:rsidP="00D54B94">
      <w:pPr>
        <w:pStyle w:val="Zkladntext2"/>
        <w:tabs>
          <w:tab w:val="clear" w:pos="1080"/>
          <w:tab w:val="left" w:pos="-540"/>
          <w:tab w:val="left" w:pos="-360"/>
        </w:tabs>
        <w:ind w:left="2694" w:hanging="851"/>
        <w:jc w:val="both"/>
        <w:rPr>
          <w:szCs w:val="20"/>
        </w:rPr>
      </w:pPr>
      <w:r w:rsidRPr="009D01AE">
        <w:rPr>
          <w:szCs w:val="20"/>
        </w:rPr>
        <w:t>20</w:t>
      </w:r>
      <w:r w:rsidR="00B538C0" w:rsidRPr="009D01AE">
        <w:rPr>
          <w:szCs w:val="20"/>
        </w:rPr>
        <w:t>.4.1.3</w:t>
      </w:r>
      <w:r w:rsidR="00B538C0" w:rsidRPr="009D01AE">
        <w:rPr>
          <w:szCs w:val="20"/>
        </w:rPr>
        <w:tab/>
        <w:t xml:space="preserve">Ak finančné prostriedky nebudú zložené na účte verejného obstarávateľa podľa bodov </w:t>
      </w:r>
      <w:r w:rsidRPr="009D01AE">
        <w:rPr>
          <w:szCs w:val="20"/>
        </w:rPr>
        <w:t>20</w:t>
      </w:r>
      <w:r w:rsidR="00B538C0" w:rsidRPr="009D01AE">
        <w:rPr>
          <w:szCs w:val="20"/>
        </w:rPr>
        <w:t>.4.1.1 a </w:t>
      </w:r>
      <w:r w:rsidRPr="009D01AE">
        <w:rPr>
          <w:szCs w:val="20"/>
        </w:rPr>
        <w:t>20</w:t>
      </w:r>
      <w:r w:rsidR="00B538C0" w:rsidRPr="009D01AE">
        <w:rPr>
          <w:szCs w:val="20"/>
        </w:rPr>
        <w:t xml:space="preserve">.4.1.2, bude uchádzač </w:t>
      </w:r>
      <w:r w:rsidR="003D231B" w:rsidRPr="009D01AE">
        <w:rPr>
          <w:szCs w:val="20"/>
        </w:rPr>
        <w:t xml:space="preserve">z </w:t>
      </w:r>
      <w:r w:rsidR="006933E6" w:rsidRPr="009D01AE">
        <w:rPr>
          <w:szCs w:val="20"/>
        </w:rPr>
        <w:t xml:space="preserve">verejnej </w:t>
      </w:r>
      <w:r w:rsidR="00B538C0" w:rsidRPr="009D01AE">
        <w:rPr>
          <w:szCs w:val="20"/>
        </w:rPr>
        <w:t xml:space="preserve">súťaže vylúčený. </w:t>
      </w:r>
      <w:r w:rsidR="00D54B94">
        <w:rPr>
          <w:szCs w:val="20"/>
        </w:rPr>
        <w:t>Verejný obstarávateľ odporúča aby uchádzač doložil</w:t>
      </w:r>
      <w:r w:rsidR="00D54B94" w:rsidRPr="009D01AE">
        <w:rPr>
          <w:szCs w:val="20"/>
        </w:rPr>
        <w:t xml:space="preserve"> k svojej ponuke výpis z bankového účtu o vklade požadovanej čiastky na dan</w:t>
      </w:r>
      <w:r w:rsidR="00D54B94">
        <w:rPr>
          <w:szCs w:val="20"/>
        </w:rPr>
        <w:t>ý účet verejného obstarávateľa.</w:t>
      </w:r>
    </w:p>
    <w:p w:rsidR="00B538C0" w:rsidRDefault="00B56508" w:rsidP="00D759D8">
      <w:pPr>
        <w:tabs>
          <w:tab w:val="left" w:pos="1701"/>
        </w:tabs>
        <w:ind w:left="1702" w:hanging="851"/>
        <w:jc w:val="both"/>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A31EEE" w:rsidRPr="009D01AE">
        <w:rPr>
          <w:rFonts w:ascii="Arial" w:hAnsi="Arial" w:cs="Arial"/>
          <w:sz w:val="20"/>
          <w:szCs w:val="20"/>
        </w:rPr>
        <w:t>20</w:t>
      </w:r>
      <w:r w:rsidR="0035471C">
        <w:rPr>
          <w:rFonts w:ascii="Arial" w:hAnsi="Arial" w:cs="Arial"/>
          <w:sz w:val="20"/>
          <w:szCs w:val="20"/>
        </w:rPr>
        <w:t xml:space="preserve">.4.2     </w:t>
      </w:r>
      <w:r w:rsidR="00B538C0" w:rsidRPr="009D01AE">
        <w:rPr>
          <w:rFonts w:ascii="Arial" w:hAnsi="Arial" w:cs="Arial"/>
          <w:sz w:val="20"/>
          <w:szCs w:val="20"/>
        </w:rPr>
        <w:t>Poskytnutie bankovej záruky za uchádzača</w:t>
      </w:r>
    </w:p>
    <w:p w:rsidR="00E770F5" w:rsidRPr="00E770F5" w:rsidRDefault="00E770F5" w:rsidP="00E770F5">
      <w:pPr>
        <w:ind w:left="2694" w:hanging="851"/>
        <w:jc w:val="both"/>
        <w:rPr>
          <w:rFonts w:ascii="Arial" w:hAnsi="Arial" w:cs="Arial"/>
          <w:sz w:val="20"/>
          <w:szCs w:val="20"/>
          <w:highlight w:val="yellow"/>
        </w:rPr>
      </w:pPr>
      <w:r w:rsidRPr="00E770F5">
        <w:rPr>
          <w:rFonts w:ascii="Arial" w:hAnsi="Arial" w:cs="Arial"/>
          <w:sz w:val="20"/>
          <w:szCs w:val="20"/>
          <w:highlight w:val="yellow"/>
        </w:rPr>
        <w:t>20.4.2.1  V prípade, že záujemca/uchádzač použije možnosť poskytnutia bankovej záruky podľa bodu 20.3.2 časti A.1 Pokyny pre uchádzačov týchto SP je povinný predložiť v ponuke predloženej prostredníctvom systému JOSEPHINE kópiu (</w:t>
      </w:r>
      <w:proofErr w:type="spellStart"/>
      <w:r w:rsidRPr="00E770F5">
        <w:rPr>
          <w:rFonts w:ascii="Arial" w:hAnsi="Arial" w:cs="Arial"/>
          <w:sz w:val="20"/>
          <w:szCs w:val="20"/>
          <w:highlight w:val="yellow"/>
        </w:rPr>
        <w:t>scan</w:t>
      </w:r>
      <w:proofErr w:type="spellEnd"/>
      <w:r w:rsidRPr="00E770F5">
        <w:rPr>
          <w:rFonts w:ascii="Arial" w:hAnsi="Arial" w:cs="Arial"/>
          <w:sz w:val="20"/>
          <w:szCs w:val="20"/>
          <w:highlight w:val="yellow"/>
        </w:rPr>
        <w:t xml:space="preserve"> originálu) bankovej záruky.</w:t>
      </w:r>
    </w:p>
    <w:p w:rsidR="00E770F5" w:rsidRPr="00E770F5" w:rsidRDefault="00E770F5" w:rsidP="00E770F5">
      <w:pPr>
        <w:ind w:left="2694" w:hanging="851"/>
        <w:jc w:val="both"/>
        <w:rPr>
          <w:rFonts w:ascii="Arial" w:hAnsi="Arial" w:cs="Arial"/>
          <w:sz w:val="20"/>
          <w:szCs w:val="20"/>
          <w:highlight w:val="yellow"/>
        </w:rPr>
      </w:pPr>
      <w:r w:rsidRPr="00E770F5">
        <w:rPr>
          <w:rFonts w:ascii="Arial" w:hAnsi="Arial" w:cs="Arial"/>
          <w:sz w:val="20"/>
          <w:szCs w:val="20"/>
          <w:highlight w:val="yellow"/>
        </w:rPr>
        <w:tab/>
        <w:t>20.4.2.1.1 Originál bankovej záruky vystavený bankou musí uchádzač doručiť verejnému obstarávateľovi v uzatvorenej obálke v lehote na predkladanie ponúk osobne alebo poštou na adresu verejného obstarávateľa:</w:t>
      </w:r>
    </w:p>
    <w:p w:rsidR="00E770F5" w:rsidRPr="00E770F5" w:rsidRDefault="00E770F5" w:rsidP="00E770F5">
      <w:pPr>
        <w:ind w:left="2694" w:hanging="851"/>
        <w:jc w:val="both"/>
        <w:rPr>
          <w:rFonts w:ascii="Arial" w:hAnsi="Arial" w:cs="Arial"/>
          <w:sz w:val="20"/>
          <w:szCs w:val="20"/>
          <w:highlight w:val="yellow"/>
        </w:rPr>
      </w:pPr>
      <w:r w:rsidRPr="00E770F5">
        <w:rPr>
          <w:rFonts w:ascii="Arial" w:hAnsi="Arial" w:cs="Arial"/>
          <w:sz w:val="20"/>
          <w:szCs w:val="20"/>
          <w:highlight w:val="yellow"/>
        </w:rPr>
        <w:tab/>
        <w:t xml:space="preserve">Národná diaľničná spoločnosť, </w:t>
      </w:r>
      <w:proofErr w:type="spellStart"/>
      <w:r w:rsidRPr="00E770F5">
        <w:rPr>
          <w:rFonts w:ascii="Arial" w:hAnsi="Arial" w:cs="Arial"/>
          <w:sz w:val="20"/>
          <w:szCs w:val="20"/>
          <w:highlight w:val="yellow"/>
        </w:rPr>
        <w:t>a.s</w:t>
      </w:r>
      <w:proofErr w:type="spellEnd"/>
      <w:r w:rsidRPr="00E770F5">
        <w:rPr>
          <w:rFonts w:ascii="Arial" w:hAnsi="Arial" w:cs="Arial"/>
          <w:sz w:val="20"/>
          <w:szCs w:val="20"/>
          <w:highlight w:val="yellow"/>
        </w:rPr>
        <w:t>.</w:t>
      </w:r>
    </w:p>
    <w:p w:rsidR="00E770F5" w:rsidRPr="00E770F5" w:rsidRDefault="00E770F5" w:rsidP="00E770F5">
      <w:pPr>
        <w:ind w:left="2694" w:hanging="851"/>
        <w:jc w:val="both"/>
        <w:rPr>
          <w:rFonts w:ascii="Arial" w:hAnsi="Arial" w:cs="Arial"/>
          <w:sz w:val="20"/>
          <w:szCs w:val="20"/>
          <w:highlight w:val="yellow"/>
        </w:rPr>
      </w:pPr>
      <w:r w:rsidRPr="00E770F5">
        <w:rPr>
          <w:rFonts w:ascii="Arial" w:hAnsi="Arial" w:cs="Arial"/>
          <w:sz w:val="20"/>
          <w:szCs w:val="20"/>
          <w:highlight w:val="yellow"/>
        </w:rPr>
        <w:tab/>
        <w:t>Dúbravská cesta 14</w:t>
      </w:r>
    </w:p>
    <w:p w:rsidR="00E770F5" w:rsidRPr="00E770F5" w:rsidRDefault="00E770F5" w:rsidP="00E770F5">
      <w:pPr>
        <w:ind w:left="2694" w:hanging="851"/>
        <w:jc w:val="both"/>
        <w:rPr>
          <w:rFonts w:ascii="Arial" w:hAnsi="Arial" w:cs="Arial"/>
          <w:sz w:val="20"/>
          <w:szCs w:val="20"/>
          <w:highlight w:val="yellow"/>
        </w:rPr>
      </w:pPr>
      <w:r w:rsidRPr="00E770F5">
        <w:rPr>
          <w:rFonts w:ascii="Arial" w:hAnsi="Arial" w:cs="Arial"/>
          <w:sz w:val="20"/>
          <w:szCs w:val="20"/>
          <w:highlight w:val="yellow"/>
        </w:rPr>
        <w:tab/>
        <w:t>841 04 Bratislava.</w:t>
      </w:r>
    </w:p>
    <w:p w:rsidR="00E770F5" w:rsidRPr="00E770F5" w:rsidRDefault="00E770F5" w:rsidP="00E770F5">
      <w:pPr>
        <w:ind w:left="2694" w:hanging="851"/>
        <w:jc w:val="both"/>
        <w:rPr>
          <w:rFonts w:ascii="Arial" w:hAnsi="Arial" w:cs="Arial"/>
          <w:sz w:val="20"/>
          <w:szCs w:val="20"/>
          <w:highlight w:val="yellow"/>
        </w:rPr>
      </w:pPr>
      <w:r w:rsidRPr="00E770F5">
        <w:rPr>
          <w:rFonts w:ascii="Arial" w:hAnsi="Arial" w:cs="Arial"/>
          <w:sz w:val="20"/>
          <w:szCs w:val="20"/>
          <w:highlight w:val="yellow"/>
        </w:rPr>
        <w:tab/>
        <w:t>Kontaktné miesto: prízemie - podateľňa v čase: pondelok až piatok 8:00 – 16:00 hod.</w:t>
      </w:r>
    </w:p>
    <w:p w:rsidR="00E770F5" w:rsidRPr="009D01AE" w:rsidRDefault="00E770F5" w:rsidP="00E770F5">
      <w:pPr>
        <w:ind w:left="2694" w:hanging="851"/>
        <w:jc w:val="both"/>
        <w:rPr>
          <w:rFonts w:ascii="Arial" w:hAnsi="Arial" w:cs="Arial"/>
          <w:sz w:val="20"/>
          <w:szCs w:val="20"/>
        </w:rPr>
      </w:pPr>
      <w:r w:rsidRPr="00E770F5">
        <w:rPr>
          <w:rFonts w:ascii="Arial" w:hAnsi="Arial" w:cs="Arial"/>
          <w:sz w:val="20"/>
          <w:szCs w:val="20"/>
          <w:highlight w:val="yellow"/>
        </w:rPr>
        <w:tab/>
        <w:t>20.4.2.1.2 Obálku s originálom bankovej záruky uchádzač označí „verejná súťaž – neotvárať“</w:t>
      </w:r>
      <w:r>
        <w:rPr>
          <w:rFonts w:ascii="Arial" w:hAnsi="Arial" w:cs="Arial"/>
          <w:sz w:val="20"/>
          <w:szCs w:val="20"/>
          <w:highlight w:val="yellow"/>
        </w:rPr>
        <w:t xml:space="preserve"> </w:t>
      </w:r>
      <w:r w:rsidRPr="00E770F5">
        <w:rPr>
          <w:rFonts w:ascii="Arial" w:hAnsi="Arial" w:cs="Arial"/>
          <w:sz w:val="20"/>
          <w:szCs w:val="20"/>
          <w:highlight w:val="yellow"/>
        </w:rPr>
        <w:t xml:space="preserve">a doplní heslom: „Banková záruka – pre Projekt </w:t>
      </w:r>
      <w:r w:rsidRPr="0035471C">
        <w:rPr>
          <w:rFonts w:ascii="Arial" w:hAnsi="Arial" w:cs="Arial"/>
          <w:sz w:val="20"/>
          <w:szCs w:val="20"/>
          <w:highlight w:val="yellow"/>
        </w:rPr>
        <w:t>Rýchlostná cesta R2 Kriváň - Mýtna“</w:t>
      </w:r>
    </w:p>
    <w:p w:rsidR="00B538C0" w:rsidRPr="009D01AE" w:rsidRDefault="00A31EEE" w:rsidP="00D759D8">
      <w:pPr>
        <w:pStyle w:val="Zkladntext2"/>
        <w:tabs>
          <w:tab w:val="clear" w:pos="1080"/>
          <w:tab w:val="left" w:pos="-540"/>
          <w:tab w:val="left" w:pos="-360"/>
        </w:tabs>
        <w:ind w:left="2694" w:hanging="851"/>
        <w:jc w:val="both"/>
        <w:rPr>
          <w:szCs w:val="20"/>
        </w:rPr>
      </w:pPr>
      <w:r w:rsidRPr="009D01AE">
        <w:rPr>
          <w:szCs w:val="20"/>
        </w:rPr>
        <w:t>20</w:t>
      </w:r>
      <w:r w:rsidR="00B538C0" w:rsidRPr="009D01AE">
        <w:rPr>
          <w:szCs w:val="20"/>
        </w:rPr>
        <w:t>.4.2.2</w:t>
      </w:r>
      <w:r w:rsidR="00B538C0" w:rsidRPr="009D01AE">
        <w:rPr>
          <w:szCs w:val="20"/>
        </w:rPr>
        <w:tab/>
        <w:t xml:space="preserve">Ak záručná listina nebude súčasťou ponuky podľa bodu </w:t>
      </w:r>
      <w:r w:rsidRPr="009D01AE">
        <w:rPr>
          <w:szCs w:val="20"/>
        </w:rPr>
        <w:t>20</w:t>
      </w:r>
      <w:r w:rsidR="00B538C0" w:rsidRPr="009D01AE">
        <w:rPr>
          <w:szCs w:val="20"/>
        </w:rPr>
        <w:t>.4.2.1, bude uchádzač z</w:t>
      </w:r>
      <w:r w:rsidR="004B7250" w:rsidRPr="009D01AE">
        <w:rPr>
          <w:szCs w:val="20"/>
        </w:rPr>
        <w:t> </w:t>
      </w:r>
      <w:r w:rsidR="006933E6" w:rsidRPr="009D01AE">
        <w:rPr>
          <w:szCs w:val="20"/>
        </w:rPr>
        <w:t xml:space="preserve">verejnej </w:t>
      </w:r>
      <w:r w:rsidR="00B538C0" w:rsidRPr="009D01AE">
        <w:rPr>
          <w:szCs w:val="20"/>
        </w:rPr>
        <w:t xml:space="preserve">súťaže vylúčený. </w:t>
      </w:r>
    </w:p>
    <w:p w:rsidR="00B538C0" w:rsidRPr="00E770F5" w:rsidRDefault="00A31EEE" w:rsidP="00D759D8">
      <w:pPr>
        <w:pStyle w:val="Zkladntext2"/>
        <w:tabs>
          <w:tab w:val="clear" w:pos="1080"/>
          <w:tab w:val="left" w:pos="-540"/>
          <w:tab w:val="left" w:pos="-360"/>
        </w:tabs>
        <w:ind w:left="2694" w:hanging="851"/>
        <w:jc w:val="both"/>
        <w:rPr>
          <w:strike/>
          <w:szCs w:val="20"/>
        </w:rPr>
      </w:pPr>
      <w:r w:rsidRPr="00E770F5">
        <w:rPr>
          <w:strike/>
          <w:szCs w:val="20"/>
          <w:highlight w:val="yellow"/>
        </w:rPr>
        <w:t>20</w:t>
      </w:r>
      <w:r w:rsidR="00B538C0" w:rsidRPr="00E770F5">
        <w:rPr>
          <w:strike/>
          <w:szCs w:val="20"/>
          <w:highlight w:val="yellow"/>
        </w:rPr>
        <w:t>.4.2.3</w:t>
      </w:r>
      <w:r w:rsidR="00B538C0" w:rsidRPr="00E770F5">
        <w:rPr>
          <w:strike/>
          <w:szCs w:val="20"/>
          <w:highlight w:val="yellow"/>
        </w:rPr>
        <w:tab/>
        <w:t>Ak bude uchádzač vyžadovať vrátenie originálu záručnej listiny banky, v ponuke predloží originál záručnej listiny banky (voľný, nezviazaný s ponukou) a v origináli ponuky jej overenú kópiu zviazanú s ponukou</w:t>
      </w:r>
      <w:r w:rsidR="00B538C0" w:rsidRPr="00E770F5">
        <w:rPr>
          <w:strike/>
          <w:szCs w:val="20"/>
        </w:rPr>
        <w:t xml:space="preserve">. </w:t>
      </w:r>
    </w:p>
    <w:p w:rsidR="00B538C0" w:rsidRPr="009D01AE" w:rsidRDefault="00A31EEE" w:rsidP="00D759D8">
      <w:pPr>
        <w:ind w:left="1134" w:hanging="567"/>
        <w:jc w:val="both"/>
        <w:rPr>
          <w:rFonts w:ascii="Arial" w:hAnsi="Arial" w:cs="Arial"/>
          <w:sz w:val="20"/>
          <w:szCs w:val="20"/>
        </w:rPr>
      </w:pPr>
      <w:r w:rsidRPr="009D01AE">
        <w:rPr>
          <w:rFonts w:ascii="Arial" w:hAnsi="Arial" w:cs="Arial"/>
          <w:sz w:val="20"/>
          <w:szCs w:val="20"/>
        </w:rPr>
        <w:t>20</w:t>
      </w:r>
      <w:r w:rsidR="00B538C0" w:rsidRPr="009D01AE">
        <w:rPr>
          <w:rFonts w:ascii="Arial" w:hAnsi="Arial" w:cs="Arial"/>
          <w:sz w:val="20"/>
          <w:szCs w:val="20"/>
        </w:rPr>
        <w:t>.5</w:t>
      </w:r>
      <w:r w:rsidR="00B538C0" w:rsidRPr="009D01AE">
        <w:rPr>
          <w:rFonts w:ascii="Arial" w:hAnsi="Arial" w:cs="Arial"/>
          <w:sz w:val="20"/>
          <w:szCs w:val="20"/>
        </w:rPr>
        <w:tab/>
      </w:r>
      <w:r w:rsidR="00EB77C0" w:rsidRPr="009D01AE">
        <w:rPr>
          <w:rFonts w:ascii="Arial" w:hAnsi="Arial" w:cs="Arial"/>
          <w:sz w:val="20"/>
          <w:szCs w:val="20"/>
        </w:rPr>
        <w:t>Podmienky uvoľnenia alebo vrátenia zábezpeky ponuky</w:t>
      </w:r>
    </w:p>
    <w:p w:rsidR="00B538C0" w:rsidRPr="009D01AE" w:rsidRDefault="00A31EEE" w:rsidP="00D759D8">
      <w:pPr>
        <w:ind w:left="1843" w:hanging="709"/>
        <w:jc w:val="both"/>
        <w:rPr>
          <w:rFonts w:ascii="Arial" w:hAnsi="Arial" w:cs="Arial"/>
          <w:sz w:val="20"/>
          <w:szCs w:val="20"/>
        </w:rPr>
      </w:pPr>
      <w:r w:rsidRPr="009D01AE">
        <w:rPr>
          <w:rFonts w:ascii="Arial" w:hAnsi="Arial" w:cs="Arial"/>
          <w:sz w:val="20"/>
          <w:szCs w:val="20"/>
        </w:rPr>
        <w:t>20</w:t>
      </w:r>
      <w:r w:rsidR="00B538C0" w:rsidRPr="009D01AE">
        <w:rPr>
          <w:rFonts w:ascii="Arial" w:hAnsi="Arial" w:cs="Arial"/>
          <w:sz w:val="20"/>
          <w:szCs w:val="20"/>
        </w:rPr>
        <w:t>.5.1</w:t>
      </w:r>
      <w:r w:rsidR="00B538C0" w:rsidRPr="009D01AE">
        <w:rPr>
          <w:rFonts w:ascii="Arial" w:hAnsi="Arial" w:cs="Arial"/>
          <w:sz w:val="20"/>
          <w:szCs w:val="20"/>
        </w:rPr>
        <w:tab/>
      </w:r>
      <w:r w:rsidR="00EB77C0" w:rsidRPr="009D01AE">
        <w:rPr>
          <w:rFonts w:ascii="Arial" w:hAnsi="Arial" w:cs="Arial"/>
          <w:sz w:val="20"/>
          <w:szCs w:val="20"/>
        </w:rPr>
        <w:t>Verejný obstarávateľ uvoľní alebo vráti uchádzačovi zábezpeku do siedmich dní odo dňa</w:t>
      </w:r>
      <w:r w:rsidR="00B538C0" w:rsidRPr="009D01AE">
        <w:rPr>
          <w:rFonts w:ascii="Arial" w:hAnsi="Arial" w:cs="Arial"/>
          <w:sz w:val="20"/>
          <w:szCs w:val="20"/>
        </w:rPr>
        <w:t xml:space="preserve"> </w:t>
      </w:r>
    </w:p>
    <w:p w:rsidR="00B538C0" w:rsidRPr="009D01AE" w:rsidRDefault="00A31EEE" w:rsidP="00D759D8">
      <w:pPr>
        <w:pStyle w:val="Zkladntext2"/>
        <w:tabs>
          <w:tab w:val="clear" w:pos="1080"/>
          <w:tab w:val="left" w:pos="-540"/>
          <w:tab w:val="left" w:pos="-360"/>
        </w:tabs>
        <w:ind w:left="2694" w:hanging="851"/>
        <w:jc w:val="both"/>
        <w:rPr>
          <w:szCs w:val="20"/>
        </w:rPr>
      </w:pPr>
      <w:r w:rsidRPr="009D01AE">
        <w:rPr>
          <w:szCs w:val="20"/>
        </w:rPr>
        <w:t>20</w:t>
      </w:r>
      <w:r w:rsidR="00B538C0" w:rsidRPr="009D01AE">
        <w:rPr>
          <w:szCs w:val="20"/>
        </w:rPr>
        <w:t>.5.1.1</w:t>
      </w:r>
      <w:r w:rsidR="00B538C0" w:rsidRPr="009D01AE">
        <w:rPr>
          <w:szCs w:val="20"/>
        </w:rPr>
        <w:tab/>
      </w:r>
      <w:r w:rsidR="00EB77C0" w:rsidRPr="009D01AE">
        <w:rPr>
          <w:rFonts w:cs="Arial"/>
          <w:noProof/>
          <w:szCs w:val="20"/>
        </w:rPr>
        <w:t>márneho uplynutia lehoty na doručenie námietky, ak ho verejný obstarávateľ vylúčil z verejného obstarávania, alebo ak verejný obstarávateľ zruší použitý postup zadávania zákazky,</w:t>
      </w:r>
    </w:p>
    <w:p w:rsidR="00B538C0" w:rsidRPr="009D01AE" w:rsidRDefault="00A31EEE" w:rsidP="00D759D8">
      <w:pPr>
        <w:pStyle w:val="Zkladntext2"/>
        <w:tabs>
          <w:tab w:val="clear" w:pos="1080"/>
          <w:tab w:val="left" w:pos="-540"/>
          <w:tab w:val="left" w:pos="-360"/>
        </w:tabs>
        <w:ind w:left="2694" w:hanging="851"/>
        <w:jc w:val="both"/>
        <w:rPr>
          <w:szCs w:val="20"/>
        </w:rPr>
      </w:pPr>
      <w:r w:rsidRPr="009D01AE">
        <w:rPr>
          <w:szCs w:val="20"/>
        </w:rPr>
        <w:t>20</w:t>
      </w:r>
      <w:r w:rsidR="00B538C0" w:rsidRPr="009D01AE">
        <w:rPr>
          <w:szCs w:val="20"/>
        </w:rPr>
        <w:t>.5.1.2</w:t>
      </w:r>
      <w:r w:rsidR="00B538C0" w:rsidRPr="009D01AE">
        <w:rPr>
          <w:szCs w:val="20"/>
        </w:rPr>
        <w:tab/>
      </w:r>
      <w:r w:rsidR="00EB77C0" w:rsidRPr="009D01AE">
        <w:rPr>
          <w:rFonts w:cs="Arial"/>
          <w:szCs w:val="20"/>
        </w:rPr>
        <w:t>uzavretia zmluvy</w:t>
      </w:r>
      <w:r w:rsidR="00B538C0" w:rsidRPr="009D01AE">
        <w:rPr>
          <w:szCs w:val="20"/>
        </w:rPr>
        <w:t xml:space="preserve">. </w:t>
      </w:r>
    </w:p>
    <w:p w:rsidR="00696B4E" w:rsidRPr="009D01AE" w:rsidRDefault="00E17B8B" w:rsidP="00D759D8">
      <w:pPr>
        <w:ind w:left="1134" w:hanging="567"/>
        <w:jc w:val="both"/>
        <w:rPr>
          <w:rFonts w:ascii="Arial" w:hAnsi="Arial" w:cs="Arial"/>
          <w:bCs/>
          <w:sz w:val="20"/>
          <w:szCs w:val="20"/>
          <w:lang w:eastAsia="cs-CZ"/>
        </w:rPr>
      </w:pPr>
      <w:r w:rsidRPr="009D01AE">
        <w:rPr>
          <w:rFonts w:ascii="Arial" w:hAnsi="Arial" w:cs="Arial"/>
          <w:sz w:val="20"/>
          <w:szCs w:val="20"/>
        </w:rPr>
        <w:t>20</w:t>
      </w:r>
      <w:r w:rsidR="00DC2233" w:rsidRPr="009D01AE">
        <w:rPr>
          <w:rFonts w:ascii="Arial" w:hAnsi="Arial" w:cs="Arial"/>
          <w:sz w:val="20"/>
          <w:szCs w:val="20"/>
        </w:rPr>
        <w:t>.6</w:t>
      </w:r>
      <w:r w:rsidR="00DC2233" w:rsidRPr="009D01AE">
        <w:rPr>
          <w:rFonts w:ascii="Arial" w:hAnsi="Arial" w:cs="Arial"/>
          <w:sz w:val="20"/>
          <w:szCs w:val="20"/>
        </w:rPr>
        <w:tab/>
      </w:r>
      <w:r w:rsidR="00EB77C0" w:rsidRPr="009D01AE">
        <w:rPr>
          <w:rFonts w:ascii="Arial" w:hAnsi="Arial" w:cs="Arial"/>
          <w:sz w:val="20"/>
          <w:szCs w:val="20"/>
        </w:rPr>
        <w:t xml:space="preserve">Zábezpeka prepadne v prospech verejného obstarávateľa, ak </w:t>
      </w:r>
      <w:r w:rsidR="00EB77C0" w:rsidRPr="009D01AE">
        <w:rPr>
          <w:rFonts w:ascii="Arial" w:hAnsi="Arial" w:cs="Arial"/>
          <w:b/>
          <w:bCs/>
          <w:sz w:val="20"/>
          <w:szCs w:val="20"/>
        </w:rPr>
        <w:t>uchádzač odstúpi od svojej ponuky</w:t>
      </w:r>
      <w:r w:rsidR="00EB77C0" w:rsidRPr="009D01AE">
        <w:rPr>
          <w:rFonts w:ascii="Arial" w:hAnsi="Arial" w:cs="Arial"/>
          <w:sz w:val="20"/>
          <w:szCs w:val="20"/>
        </w:rPr>
        <w:t xml:space="preserve"> v lehote viazanosti ponúk, alebo ak neposkytne súčinnosť alebo odmietne uzavrieť zmluvu podľa § 56 ods. </w:t>
      </w:r>
      <w:r w:rsidR="00B92AD5" w:rsidRPr="009D01AE">
        <w:rPr>
          <w:rFonts w:ascii="Arial" w:hAnsi="Arial" w:cs="Arial"/>
          <w:sz w:val="20"/>
          <w:szCs w:val="20"/>
        </w:rPr>
        <w:t xml:space="preserve">8 </w:t>
      </w:r>
      <w:r w:rsidR="00EB77C0" w:rsidRPr="009D01AE">
        <w:rPr>
          <w:rFonts w:ascii="Arial" w:hAnsi="Arial" w:cs="Arial"/>
          <w:sz w:val="20"/>
          <w:szCs w:val="20"/>
        </w:rPr>
        <w:t xml:space="preserve">až </w:t>
      </w:r>
      <w:r w:rsidR="00B92AD5" w:rsidRPr="009D01AE">
        <w:rPr>
          <w:rFonts w:ascii="Arial" w:hAnsi="Arial" w:cs="Arial"/>
          <w:sz w:val="20"/>
          <w:szCs w:val="20"/>
        </w:rPr>
        <w:t xml:space="preserve">12 </w:t>
      </w:r>
      <w:r w:rsidR="00EB77C0" w:rsidRPr="009D01AE">
        <w:rPr>
          <w:rFonts w:ascii="Arial" w:hAnsi="Arial" w:cs="Arial"/>
          <w:sz w:val="20"/>
          <w:szCs w:val="20"/>
        </w:rPr>
        <w:t>Zákona.</w:t>
      </w:r>
    </w:p>
    <w:p w:rsidR="00101E7C" w:rsidRPr="009D01AE" w:rsidRDefault="00E17B8B" w:rsidP="00D759D8">
      <w:pPr>
        <w:ind w:left="1134" w:hanging="567"/>
        <w:jc w:val="both"/>
        <w:rPr>
          <w:rFonts w:ascii="Arial" w:hAnsi="Arial" w:cs="Arial"/>
          <w:sz w:val="20"/>
          <w:szCs w:val="20"/>
        </w:rPr>
      </w:pPr>
      <w:r w:rsidRPr="009D01AE">
        <w:rPr>
          <w:rFonts w:ascii="Arial" w:hAnsi="Arial" w:cs="Arial"/>
          <w:sz w:val="20"/>
          <w:szCs w:val="20"/>
        </w:rPr>
        <w:lastRenderedPageBreak/>
        <w:t>20</w:t>
      </w:r>
      <w:r w:rsidR="00B56B6D" w:rsidRPr="009D01AE">
        <w:rPr>
          <w:rFonts w:ascii="Arial" w:hAnsi="Arial" w:cs="Arial"/>
          <w:sz w:val="20"/>
          <w:szCs w:val="20"/>
        </w:rPr>
        <w:t>.7</w:t>
      </w:r>
      <w:r w:rsidR="00B56B6D" w:rsidRPr="009D01AE">
        <w:rPr>
          <w:rFonts w:ascii="Arial" w:hAnsi="Arial" w:cs="Arial"/>
          <w:sz w:val="20"/>
          <w:szCs w:val="20"/>
        </w:rPr>
        <w:tab/>
      </w:r>
      <w:r w:rsidR="00EB77C0" w:rsidRPr="009D01AE">
        <w:rPr>
          <w:rFonts w:ascii="Arial" w:hAnsi="Arial" w:cs="Arial"/>
          <w:sz w:val="20"/>
          <w:szCs w:val="20"/>
        </w:rPr>
        <w:t>Verejný obstarávateľ požaduje predložiť doklad o zložení zábezpeky formou bankovej záruky ako originál (napr. v </w:t>
      </w:r>
      <w:r w:rsidR="00E770F5">
        <w:rPr>
          <w:rFonts w:ascii="Arial" w:hAnsi="Arial" w:cs="Arial"/>
          <w:sz w:val="20"/>
          <w:szCs w:val="20"/>
        </w:rPr>
        <w:t xml:space="preserve">euroobale) mimo </w:t>
      </w:r>
      <w:r w:rsidR="00E770F5" w:rsidRPr="00E770F5">
        <w:rPr>
          <w:rFonts w:ascii="Arial" w:hAnsi="Arial" w:cs="Arial"/>
          <w:strike/>
          <w:sz w:val="20"/>
          <w:szCs w:val="20"/>
        </w:rPr>
        <w:t>zviazanú</w:t>
      </w:r>
      <w:r w:rsidR="00E770F5">
        <w:rPr>
          <w:rFonts w:ascii="Arial" w:hAnsi="Arial" w:cs="Arial"/>
          <w:sz w:val="20"/>
          <w:szCs w:val="20"/>
        </w:rPr>
        <w:t xml:space="preserve"> </w:t>
      </w:r>
      <w:r w:rsidR="00E770F5" w:rsidRPr="00E770F5">
        <w:rPr>
          <w:rFonts w:ascii="Arial" w:hAnsi="Arial" w:cs="Arial"/>
          <w:sz w:val="20"/>
          <w:szCs w:val="20"/>
          <w:highlight w:val="yellow"/>
        </w:rPr>
        <w:t xml:space="preserve">elektronicky podanú ponuku a doručiť ju verejnému obstarávateľovi v zmysle </w:t>
      </w:r>
      <w:proofErr w:type="spellStart"/>
      <w:r w:rsidR="00E770F5" w:rsidRPr="00E770F5">
        <w:rPr>
          <w:rFonts w:ascii="Arial" w:hAnsi="Arial" w:cs="Arial"/>
          <w:sz w:val="20"/>
          <w:szCs w:val="20"/>
          <w:highlight w:val="yellow"/>
        </w:rPr>
        <w:t>podčlánku</w:t>
      </w:r>
      <w:proofErr w:type="spellEnd"/>
      <w:r w:rsidR="00E770F5" w:rsidRPr="00E770F5">
        <w:rPr>
          <w:rFonts w:ascii="Arial" w:hAnsi="Arial" w:cs="Arial"/>
          <w:sz w:val="20"/>
          <w:szCs w:val="20"/>
          <w:highlight w:val="yellow"/>
        </w:rPr>
        <w:t xml:space="preserve"> 20.4.2.1</w:t>
      </w:r>
      <w:r w:rsidR="00B56B6D" w:rsidRPr="009D01AE">
        <w:rPr>
          <w:rFonts w:ascii="Arial" w:hAnsi="Arial" w:cs="Arial"/>
          <w:sz w:val="20"/>
          <w:szCs w:val="20"/>
        </w:rPr>
        <w:tab/>
      </w:r>
    </w:p>
    <w:p w:rsidR="00B56B6D" w:rsidRPr="009D01AE" w:rsidRDefault="00E17B8B" w:rsidP="00D759D8">
      <w:pPr>
        <w:ind w:left="1134" w:hanging="567"/>
        <w:jc w:val="both"/>
        <w:rPr>
          <w:rFonts w:ascii="Arial" w:hAnsi="Arial" w:cs="Arial"/>
          <w:sz w:val="20"/>
          <w:szCs w:val="20"/>
        </w:rPr>
      </w:pPr>
      <w:r w:rsidRPr="009D01AE">
        <w:rPr>
          <w:rFonts w:ascii="Arial" w:hAnsi="Arial" w:cs="Arial"/>
          <w:sz w:val="20"/>
          <w:szCs w:val="20"/>
        </w:rPr>
        <w:t>20</w:t>
      </w:r>
      <w:r w:rsidR="00B56B6D" w:rsidRPr="009D01AE">
        <w:rPr>
          <w:rFonts w:ascii="Arial" w:hAnsi="Arial" w:cs="Arial"/>
          <w:sz w:val="20"/>
          <w:szCs w:val="20"/>
        </w:rPr>
        <w:t>.8</w:t>
      </w:r>
      <w:r w:rsidR="00B56B6D" w:rsidRPr="009D01AE">
        <w:rPr>
          <w:rFonts w:ascii="Arial" w:hAnsi="Arial" w:cs="Arial"/>
          <w:sz w:val="20"/>
          <w:szCs w:val="20"/>
        </w:rPr>
        <w:tab/>
      </w:r>
      <w:r w:rsidR="00EB77C0" w:rsidRPr="009D01AE">
        <w:rPr>
          <w:rFonts w:ascii="Arial" w:hAnsi="Arial" w:cs="Arial"/>
          <w:sz w:val="20"/>
          <w:szCs w:val="20"/>
        </w:rPr>
        <w:t xml:space="preserve">Odstúpenie od svojej ponuky uchádzač bezodkladne oznámi </w:t>
      </w:r>
      <w:r w:rsidR="00EB77C0" w:rsidRPr="00E770F5">
        <w:rPr>
          <w:rFonts w:ascii="Arial" w:hAnsi="Arial" w:cs="Arial"/>
          <w:strike/>
          <w:sz w:val="20"/>
          <w:szCs w:val="20"/>
          <w:highlight w:val="yellow"/>
        </w:rPr>
        <w:t>písomne</w:t>
      </w:r>
      <w:r w:rsidR="00EB77C0" w:rsidRPr="009D01AE">
        <w:rPr>
          <w:rFonts w:ascii="Arial" w:hAnsi="Arial" w:cs="Arial"/>
          <w:sz w:val="20"/>
          <w:szCs w:val="20"/>
        </w:rPr>
        <w:t xml:space="preserve"> </w:t>
      </w:r>
      <w:r w:rsidR="00EB77C0" w:rsidRPr="00E770F5">
        <w:rPr>
          <w:rFonts w:ascii="Arial" w:hAnsi="Arial" w:cs="Arial"/>
          <w:strike/>
          <w:sz w:val="20"/>
          <w:szCs w:val="20"/>
          <w:highlight w:val="yellow"/>
        </w:rPr>
        <w:t>poštou</w:t>
      </w:r>
      <w:r w:rsidR="00EB77C0" w:rsidRPr="009D01AE">
        <w:rPr>
          <w:rFonts w:ascii="Arial" w:hAnsi="Arial" w:cs="Arial"/>
          <w:sz w:val="20"/>
          <w:szCs w:val="20"/>
        </w:rPr>
        <w:t xml:space="preserve"> verejnému obstarávateľovi</w:t>
      </w:r>
      <w:r w:rsidR="00E770F5">
        <w:rPr>
          <w:rFonts w:ascii="Arial" w:hAnsi="Arial" w:cs="Arial"/>
          <w:sz w:val="20"/>
          <w:szCs w:val="20"/>
        </w:rPr>
        <w:t xml:space="preserve"> </w:t>
      </w:r>
      <w:r w:rsidR="00E770F5" w:rsidRPr="00BB18C5">
        <w:rPr>
          <w:rFonts w:ascii="Arial" w:hAnsi="Arial" w:cs="Arial"/>
          <w:sz w:val="20"/>
          <w:szCs w:val="20"/>
          <w:highlight w:val="yellow"/>
        </w:rPr>
        <w:t>cez systém JOZEPHINE.</w:t>
      </w:r>
    </w:p>
    <w:p w:rsidR="00990E6D" w:rsidRPr="009D01AE" w:rsidRDefault="00990E6D" w:rsidP="00D759D8">
      <w:pPr>
        <w:ind w:left="900" w:hanging="616"/>
        <w:jc w:val="both"/>
        <w:rPr>
          <w:rFonts w:ascii="Arial" w:hAnsi="Arial" w:cs="Arial"/>
          <w:sz w:val="20"/>
          <w:szCs w:val="20"/>
        </w:rPr>
      </w:pPr>
      <w:r w:rsidRPr="009D01AE">
        <w:rPr>
          <w:rFonts w:ascii="Arial" w:hAnsi="Arial" w:cs="Arial"/>
          <w:sz w:val="20"/>
          <w:szCs w:val="20"/>
        </w:rPr>
        <w:t>20.9</w:t>
      </w:r>
      <w:r w:rsidRPr="009D01AE">
        <w:rPr>
          <w:rFonts w:ascii="Arial" w:hAnsi="Arial" w:cs="Arial"/>
          <w:sz w:val="20"/>
          <w:szCs w:val="20"/>
        </w:rPr>
        <w:tab/>
        <w:t xml:space="preserve">V prípade predĺženia lehoty viazanosti ponúk uchádzačov verejný obstarávateľ </w:t>
      </w:r>
      <w:r w:rsidR="005A1678" w:rsidRPr="00BB18C5">
        <w:rPr>
          <w:rFonts w:ascii="Arial" w:hAnsi="Arial" w:cs="Arial"/>
          <w:sz w:val="20"/>
          <w:szCs w:val="20"/>
          <w:highlight w:val="yellow"/>
        </w:rPr>
        <w:t>cez systém JOZEPHINE</w:t>
      </w:r>
      <w:r w:rsidR="005A1678" w:rsidRPr="009D01AE">
        <w:rPr>
          <w:rFonts w:ascii="Arial" w:hAnsi="Arial" w:cs="Arial"/>
          <w:sz w:val="20"/>
          <w:szCs w:val="20"/>
        </w:rPr>
        <w:t xml:space="preserve"> </w:t>
      </w:r>
      <w:r w:rsidRPr="009D01AE">
        <w:rPr>
          <w:rFonts w:ascii="Arial" w:hAnsi="Arial" w:cs="Arial"/>
          <w:sz w:val="20"/>
          <w:szCs w:val="20"/>
        </w:rPr>
        <w:t xml:space="preserve">oznámi uchádzačom novú lehotu viazanosti ponúk. </w:t>
      </w:r>
    </w:p>
    <w:p w:rsidR="00990E6D" w:rsidRPr="009D01AE" w:rsidRDefault="00990E6D" w:rsidP="00D759D8">
      <w:pPr>
        <w:tabs>
          <w:tab w:val="left" w:pos="1701"/>
        </w:tabs>
        <w:ind w:left="1701" w:hanging="850"/>
        <w:jc w:val="both"/>
        <w:rPr>
          <w:rFonts w:ascii="Arial" w:hAnsi="Arial" w:cs="Arial"/>
          <w:sz w:val="20"/>
          <w:szCs w:val="20"/>
        </w:rPr>
      </w:pPr>
      <w:r w:rsidRPr="009D01AE">
        <w:rPr>
          <w:rFonts w:ascii="Arial" w:hAnsi="Arial" w:cs="Arial"/>
          <w:sz w:val="20"/>
          <w:szCs w:val="20"/>
        </w:rPr>
        <w:t xml:space="preserve">20.9.1 </w:t>
      </w:r>
      <w:r w:rsidRPr="009D01AE">
        <w:rPr>
          <w:rFonts w:ascii="Arial" w:hAnsi="Arial" w:cs="Arial"/>
          <w:sz w:val="20"/>
          <w:szCs w:val="20"/>
        </w:rPr>
        <w:tab/>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rsidR="00990E6D" w:rsidRPr="009D01AE" w:rsidRDefault="00990E6D" w:rsidP="00D759D8">
      <w:pPr>
        <w:tabs>
          <w:tab w:val="left" w:pos="1701"/>
        </w:tabs>
        <w:ind w:left="1701" w:hanging="850"/>
        <w:jc w:val="both"/>
        <w:rPr>
          <w:rFonts w:ascii="Arial" w:hAnsi="Arial" w:cs="Arial"/>
          <w:sz w:val="20"/>
          <w:szCs w:val="20"/>
        </w:rPr>
      </w:pPr>
      <w:r w:rsidRPr="009D01AE">
        <w:rPr>
          <w:rFonts w:ascii="Arial" w:hAnsi="Arial" w:cs="Arial"/>
          <w:sz w:val="20"/>
          <w:szCs w:val="20"/>
        </w:rPr>
        <w:t>20.9.2</w:t>
      </w:r>
      <w:r w:rsidRPr="009D01AE">
        <w:rPr>
          <w:rFonts w:ascii="Arial" w:hAnsi="Arial" w:cs="Arial"/>
          <w:sz w:val="20"/>
          <w:szCs w:val="20"/>
        </w:rPr>
        <w:tab/>
        <w:t>Zábezpeku vo forme bankovej záruky v prípade predĺženia lehoty viazanosti ponúk je uchádzač povinný predĺžiť a doručiť originál do 10 pracovných dní odo dňa doručenia predmetného oznámenia predĺženia bankovej záruky na ponuku alebo uchádzač môže nahradiť bankovú záruku zložením finančných prostriedkov na bankový účet verejného obstarávateľa v požadovanej výške v tejto lehote. V prípade jej nedoručenia bude verejný obstarávateľ postupovať v zmysle § 53  ods. 1 ZVO.</w:t>
      </w:r>
      <w:r w:rsidRPr="009D01AE" w:rsidDel="00EF7E44">
        <w:rPr>
          <w:rFonts w:ascii="Arial" w:hAnsi="Arial" w:cs="Arial"/>
          <w:sz w:val="20"/>
          <w:szCs w:val="20"/>
        </w:rPr>
        <w:t xml:space="preserve"> </w:t>
      </w:r>
    </w:p>
    <w:p w:rsidR="00990E6D" w:rsidRPr="009D01AE" w:rsidRDefault="00990E6D" w:rsidP="00D759D8">
      <w:pPr>
        <w:ind w:left="1134" w:hanging="567"/>
        <w:jc w:val="both"/>
        <w:rPr>
          <w:rFonts w:ascii="Arial" w:hAnsi="Arial" w:cs="Arial"/>
          <w:sz w:val="20"/>
          <w:szCs w:val="20"/>
        </w:rPr>
      </w:pPr>
    </w:p>
    <w:p w:rsidR="00A17192" w:rsidRPr="009D01AE" w:rsidRDefault="00E17B8B" w:rsidP="00D759D8">
      <w:pPr>
        <w:pStyle w:val="Nadpis6"/>
        <w:spacing w:before="240"/>
        <w:ind w:left="567" w:hanging="567"/>
        <w:rPr>
          <w:rFonts w:ascii="Arial" w:hAnsi="Arial"/>
          <w:sz w:val="20"/>
        </w:rPr>
      </w:pPr>
      <w:r w:rsidRPr="009D01AE">
        <w:rPr>
          <w:rFonts w:ascii="Arial" w:hAnsi="Arial"/>
          <w:smallCaps/>
          <w:sz w:val="20"/>
        </w:rPr>
        <w:t>21</w:t>
      </w:r>
      <w:r w:rsidR="003574C4" w:rsidRPr="009D01AE">
        <w:rPr>
          <w:rFonts w:ascii="Arial" w:hAnsi="Arial"/>
          <w:smallCaps/>
          <w:sz w:val="20"/>
        </w:rPr>
        <w:t>.</w:t>
      </w:r>
      <w:r w:rsidR="00A17192" w:rsidRPr="009D01AE">
        <w:rPr>
          <w:rFonts w:ascii="Arial" w:hAnsi="Arial"/>
          <w:smallCaps/>
          <w:sz w:val="20"/>
        </w:rPr>
        <w:tab/>
      </w:r>
      <w:r w:rsidR="00A17192" w:rsidRPr="009D01AE">
        <w:rPr>
          <w:rFonts w:ascii="Arial" w:hAnsi="Arial"/>
          <w:sz w:val="20"/>
        </w:rPr>
        <w:t>Mena a ceny uvádzané v ponuke</w:t>
      </w:r>
    </w:p>
    <w:p w:rsidR="00A17192" w:rsidRPr="009D01AE" w:rsidRDefault="00E17B8B" w:rsidP="00D759D8">
      <w:pPr>
        <w:ind w:left="1134" w:hanging="567"/>
        <w:jc w:val="both"/>
        <w:rPr>
          <w:rFonts w:ascii="Arial" w:hAnsi="Arial" w:cs="Arial"/>
          <w:sz w:val="20"/>
          <w:szCs w:val="20"/>
        </w:rPr>
      </w:pPr>
      <w:r w:rsidRPr="009D01AE">
        <w:rPr>
          <w:rFonts w:ascii="Arial" w:hAnsi="Arial" w:cs="Arial"/>
          <w:color w:val="000000"/>
          <w:sz w:val="20"/>
          <w:szCs w:val="20"/>
        </w:rPr>
        <w:t>21</w:t>
      </w:r>
      <w:r w:rsidR="00A17192" w:rsidRPr="009D01AE">
        <w:rPr>
          <w:rFonts w:ascii="Arial" w:hAnsi="Arial" w:cs="Arial"/>
          <w:color w:val="000000"/>
          <w:sz w:val="20"/>
          <w:szCs w:val="20"/>
        </w:rPr>
        <w:t>.1</w:t>
      </w:r>
      <w:r w:rsidR="00A17192" w:rsidRPr="009D01AE">
        <w:rPr>
          <w:rFonts w:ascii="Arial" w:hAnsi="Arial" w:cs="Arial"/>
          <w:color w:val="000000"/>
          <w:sz w:val="20"/>
          <w:szCs w:val="20"/>
        </w:rPr>
        <w:tab/>
        <w:t>Výhradnou povinnosťou uchádzača je dôsledne preskúmať celý obsah súťažných podkladov a na základe ich obsahu oceniť cenovú časť a stanoviť navrhovanú cenu za vykonanie diela. Uchádzačom navrhovaná zmluvná cena za vykonanie diela musí pokryť všetky náklady na vykonanie diela. Uchádzačom navrhovaná zmluvná cena za vykonanie diela musí byť stanovená v súlade s ocenenou cenovou časťou a musí byť vyjadrená v eurách</w:t>
      </w:r>
      <w:r w:rsidR="00A17192" w:rsidRPr="009D01AE">
        <w:rPr>
          <w:rFonts w:ascii="Arial" w:hAnsi="Arial" w:cs="Arial"/>
          <w:sz w:val="20"/>
          <w:szCs w:val="20"/>
        </w:rPr>
        <w:t>, zaokrúhlená maximálne na dve desatinné miesta.</w:t>
      </w:r>
    </w:p>
    <w:p w:rsidR="00A17192" w:rsidRPr="009D01AE" w:rsidRDefault="00A17192" w:rsidP="00D759D8">
      <w:pPr>
        <w:ind w:left="1134" w:hanging="567"/>
        <w:jc w:val="both"/>
        <w:rPr>
          <w:rFonts w:ascii="Arial" w:hAnsi="Arial" w:cs="Arial"/>
          <w:color w:val="000000"/>
          <w:sz w:val="20"/>
          <w:szCs w:val="20"/>
        </w:rPr>
      </w:pPr>
      <w:r w:rsidRPr="009D01AE">
        <w:rPr>
          <w:rFonts w:ascii="Arial" w:hAnsi="Arial" w:cs="Arial"/>
          <w:color w:val="000000"/>
          <w:sz w:val="20"/>
          <w:szCs w:val="20"/>
        </w:rPr>
        <w:t>2</w:t>
      </w:r>
      <w:r w:rsidR="00E17B8B" w:rsidRPr="009D01AE">
        <w:rPr>
          <w:rFonts w:ascii="Arial" w:hAnsi="Arial" w:cs="Arial"/>
          <w:color w:val="000000"/>
          <w:sz w:val="20"/>
          <w:szCs w:val="20"/>
        </w:rPr>
        <w:t>1</w:t>
      </w:r>
      <w:r w:rsidRPr="009D01AE">
        <w:rPr>
          <w:rFonts w:ascii="Arial" w:hAnsi="Arial" w:cs="Arial"/>
          <w:color w:val="000000"/>
          <w:sz w:val="20"/>
          <w:szCs w:val="20"/>
        </w:rPr>
        <w:t>.2</w:t>
      </w:r>
      <w:r w:rsidRPr="009D01AE">
        <w:rPr>
          <w:rFonts w:ascii="Arial" w:hAnsi="Arial" w:cs="Arial"/>
          <w:color w:val="000000"/>
          <w:sz w:val="20"/>
          <w:szCs w:val="20"/>
        </w:rPr>
        <w:tab/>
        <w:t>Uchádzač je povinný oceniť cenovú časť a vyjadriť všetky peňažné sumy, ktorých uvedenie sa vyžaduje v ponuke uchádzača podľa súťažných podkladov, v eurách.</w:t>
      </w:r>
    </w:p>
    <w:p w:rsidR="00A17192" w:rsidRPr="009D01AE" w:rsidRDefault="00A17192" w:rsidP="00D759D8">
      <w:pPr>
        <w:ind w:left="1134" w:hanging="567"/>
        <w:jc w:val="both"/>
        <w:rPr>
          <w:rFonts w:ascii="Arial" w:hAnsi="Arial" w:cs="Arial"/>
          <w:sz w:val="20"/>
          <w:szCs w:val="20"/>
        </w:rPr>
      </w:pPr>
      <w:r w:rsidRPr="009D01AE">
        <w:rPr>
          <w:rFonts w:ascii="Arial" w:hAnsi="Arial" w:cs="Arial"/>
          <w:sz w:val="20"/>
          <w:szCs w:val="20"/>
        </w:rPr>
        <w:t>2</w:t>
      </w:r>
      <w:r w:rsidR="00E17B8B" w:rsidRPr="009D01AE">
        <w:rPr>
          <w:rFonts w:ascii="Arial" w:hAnsi="Arial" w:cs="Arial"/>
          <w:sz w:val="20"/>
          <w:szCs w:val="20"/>
        </w:rPr>
        <w:t>1</w:t>
      </w:r>
      <w:r w:rsidRPr="009D01AE">
        <w:rPr>
          <w:rFonts w:ascii="Arial" w:hAnsi="Arial" w:cs="Arial"/>
          <w:sz w:val="20"/>
          <w:szCs w:val="20"/>
        </w:rPr>
        <w:t>.3</w:t>
      </w:r>
      <w:r w:rsidRPr="009D01AE">
        <w:rPr>
          <w:rFonts w:ascii="Arial" w:hAnsi="Arial" w:cs="Arial"/>
          <w:sz w:val="20"/>
          <w:szCs w:val="20"/>
        </w:rPr>
        <w:tab/>
        <w:t xml:space="preserve">Navrhovaná zmluvná cena za vykonanie diela musí byť stanovená v súlade so zákonom č.18/1996 </w:t>
      </w:r>
      <w:proofErr w:type="spellStart"/>
      <w:r w:rsidRPr="009D01AE">
        <w:rPr>
          <w:rFonts w:ascii="Arial" w:hAnsi="Arial" w:cs="Arial"/>
          <w:sz w:val="20"/>
          <w:szCs w:val="20"/>
        </w:rPr>
        <w:t>Z.z</w:t>
      </w:r>
      <w:proofErr w:type="spellEnd"/>
      <w:r w:rsidRPr="009D01AE">
        <w:rPr>
          <w:rFonts w:ascii="Arial" w:hAnsi="Arial" w:cs="Arial"/>
          <w:sz w:val="20"/>
          <w:szCs w:val="20"/>
        </w:rPr>
        <w:t xml:space="preserve">. o cenách v znení neskorších predpisov a vyhláškou </w:t>
      </w:r>
      <w:r w:rsidRPr="009D01AE">
        <w:rPr>
          <w:rFonts w:ascii="Arial" w:hAnsi="Arial" w:cs="Arial"/>
          <w:sz w:val="20"/>
        </w:rPr>
        <w:t xml:space="preserve">Ministerstva financií Slovenskej republiky č. 87/1996 </w:t>
      </w:r>
      <w:proofErr w:type="spellStart"/>
      <w:r w:rsidRPr="009D01AE">
        <w:rPr>
          <w:rFonts w:ascii="Arial" w:hAnsi="Arial" w:cs="Arial"/>
          <w:sz w:val="20"/>
        </w:rPr>
        <w:t>Z.z</w:t>
      </w:r>
      <w:proofErr w:type="spellEnd"/>
      <w:r w:rsidRPr="009D01AE">
        <w:rPr>
          <w:rFonts w:ascii="Arial" w:hAnsi="Arial" w:cs="Arial"/>
          <w:sz w:val="20"/>
        </w:rPr>
        <w:t xml:space="preserve">., ktorou sa vykonáva zákon Národnej rady Slovenskej republiky č. 18/1996 </w:t>
      </w:r>
      <w:proofErr w:type="spellStart"/>
      <w:r w:rsidRPr="009D01AE">
        <w:rPr>
          <w:rFonts w:ascii="Arial" w:hAnsi="Arial" w:cs="Arial"/>
          <w:sz w:val="20"/>
        </w:rPr>
        <w:t>Z.z</w:t>
      </w:r>
      <w:proofErr w:type="spellEnd"/>
      <w:r w:rsidRPr="009D01AE">
        <w:rPr>
          <w:rFonts w:ascii="Arial" w:hAnsi="Arial" w:cs="Arial"/>
          <w:sz w:val="20"/>
        </w:rPr>
        <w:t>. o cenách v znení neskorších predpisov</w:t>
      </w:r>
      <w:r w:rsidRPr="009D01AE">
        <w:rPr>
          <w:rFonts w:ascii="Arial" w:hAnsi="Arial" w:cs="Arial"/>
          <w:sz w:val="20"/>
          <w:szCs w:val="20"/>
        </w:rPr>
        <w:t>.</w:t>
      </w:r>
    </w:p>
    <w:p w:rsidR="00A17192" w:rsidRPr="009D01AE" w:rsidRDefault="00A17192" w:rsidP="00D759D8">
      <w:pPr>
        <w:ind w:left="1134" w:hanging="567"/>
        <w:jc w:val="both"/>
        <w:rPr>
          <w:rFonts w:ascii="Arial" w:hAnsi="Arial" w:cs="Arial"/>
          <w:color w:val="000000"/>
          <w:sz w:val="20"/>
          <w:szCs w:val="20"/>
        </w:rPr>
      </w:pPr>
      <w:r w:rsidRPr="009D01AE">
        <w:rPr>
          <w:rFonts w:ascii="Arial" w:hAnsi="Arial" w:cs="Arial"/>
          <w:color w:val="000000"/>
          <w:sz w:val="20"/>
          <w:szCs w:val="20"/>
        </w:rPr>
        <w:t>2</w:t>
      </w:r>
      <w:r w:rsidR="00E17B8B" w:rsidRPr="009D01AE">
        <w:rPr>
          <w:rFonts w:ascii="Arial" w:hAnsi="Arial" w:cs="Arial"/>
          <w:color w:val="000000"/>
          <w:sz w:val="20"/>
          <w:szCs w:val="20"/>
        </w:rPr>
        <w:t>1</w:t>
      </w:r>
      <w:r w:rsidRPr="009D01AE">
        <w:rPr>
          <w:rFonts w:ascii="Arial" w:hAnsi="Arial" w:cs="Arial"/>
          <w:color w:val="000000"/>
          <w:sz w:val="20"/>
          <w:szCs w:val="20"/>
        </w:rPr>
        <w:t>.4</w:t>
      </w:r>
      <w:r w:rsidRPr="009D01AE">
        <w:rPr>
          <w:rFonts w:ascii="Arial" w:hAnsi="Arial" w:cs="Arial"/>
          <w:color w:val="000000"/>
          <w:sz w:val="20"/>
          <w:szCs w:val="20"/>
        </w:rPr>
        <w:tab/>
        <w:t>Pri navrhovaní zmluvnej ceny za vykonanie diela musí uchádzač zohľadniť skutočnosť, že v súlade s uzneseniami vlády Slovenskej republiky č. 203/2005 a č. 704/2007 budú všetky jednotkové sadzby pevné a úprava navrhnutej ceny za vykonanie diela v dôsledku zmien nákladov vykonania diela nebude prípustná.</w:t>
      </w:r>
    </w:p>
    <w:p w:rsidR="00A17192" w:rsidRPr="009D01AE" w:rsidRDefault="00A17192" w:rsidP="00D759D8">
      <w:pPr>
        <w:ind w:left="1134" w:hanging="567"/>
        <w:jc w:val="both"/>
        <w:rPr>
          <w:rFonts w:ascii="Arial" w:hAnsi="Arial" w:cs="Arial"/>
          <w:color w:val="000000"/>
          <w:sz w:val="20"/>
          <w:szCs w:val="20"/>
        </w:rPr>
      </w:pPr>
      <w:r w:rsidRPr="009D01AE">
        <w:rPr>
          <w:rFonts w:ascii="Arial" w:hAnsi="Arial" w:cs="Arial"/>
          <w:color w:val="000000"/>
          <w:sz w:val="20"/>
          <w:szCs w:val="20"/>
        </w:rPr>
        <w:t>2</w:t>
      </w:r>
      <w:r w:rsidR="00E17B8B" w:rsidRPr="009D01AE">
        <w:rPr>
          <w:rFonts w:ascii="Arial" w:hAnsi="Arial" w:cs="Arial"/>
          <w:color w:val="000000"/>
          <w:sz w:val="20"/>
          <w:szCs w:val="20"/>
        </w:rPr>
        <w:t>1</w:t>
      </w:r>
      <w:r w:rsidRPr="009D01AE">
        <w:rPr>
          <w:rFonts w:ascii="Arial" w:hAnsi="Arial" w:cs="Arial"/>
          <w:color w:val="000000"/>
          <w:sz w:val="20"/>
          <w:szCs w:val="20"/>
        </w:rPr>
        <w:t>.5</w:t>
      </w:r>
      <w:r w:rsidRPr="009D01AE">
        <w:rPr>
          <w:rFonts w:ascii="Arial" w:hAnsi="Arial" w:cs="Arial"/>
          <w:color w:val="000000"/>
          <w:sz w:val="20"/>
          <w:szCs w:val="20"/>
        </w:rPr>
        <w:tab/>
        <w:t>Zľavy z navrhovanej zmluvnej ceny za vykonanie diela nie sú prípustné.</w:t>
      </w:r>
    </w:p>
    <w:p w:rsidR="00A17192" w:rsidRPr="009D01AE" w:rsidRDefault="00A17192" w:rsidP="00D759D8">
      <w:pPr>
        <w:tabs>
          <w:tab w:val="left" w:pos="851"/>
        </w:tabs>
        <w:ind w:left="1134" w:hanging="567"/>
        <w:jc w:val="both"/>
        <w:rPr>
          <w:rFonts w:ascii="Arial" w:hAnsi="Arial" w:cs="Arial"/>
          <w:color w:val="000000"/>
          <w:sz w:val="20"/>
          <w:szCs w:val="20"/>
        </w:rPr>
      </w:pPr>
      <w:r w:rsidRPr="009D01AE">
        <w:rPr>
          <w:rFonts w:ascii="Arial" w:hAnsi="Arial" w:cs="Arial"/>
          <w:color w:val="000000"/>
          <w:sz w:val="20"/>
          <w:szCs w:val="20"/>
        </w:rPr>
        <w:t>2</w:t>
      </w:r>
      <w:r w:rsidR="00E17B8B" w:rsidRPr="009D01AE">
        <w:rPr>
          <w:rFonts w:ascii="Arial" w:hAnsi="Arial" w:cs="Arial"/>
          <w:color w:val="000000"/>
          <w:sz w:val="20"/>
          <w:szCs w:val="20"/>
        </w:rPr>
        <w:t>1</w:t>
      </w:r>
      <w:r w:rsidR="003574C4" w:rsidRPr="009D01AE">
        <w:rPr>
          <w:rFonts w:ascii="Arial" w:hAnsi="Arial" w:cs="Arial"/>
          <w:color w:val="000000"/>
          <w:sz w:val="20"/>
          <w:szCs w:val="20"/>
        </w:rPr>
        <w:t>.6</w:t>
      </w:r>
      <w:r w:rsidR="003574C4" w:rsidRPr="009D01AE">
        <w:rPr>
          <w:rFonts w:ascii="Arial" w:hAnsi="Arial" w:cs="Arial"/>
          <w:color w:val="000000"/>
          <w:sz w:val="20"/>
          <w:szCs w:val="20"/>
        </w:rPr>
        <w:tab/>
      </w:r>
      <w:r w:rsidRPr="009D01AE">
        <w:rPr>
          <w:rFonts w:ascii="Arial" w:hAnsi="Arial" w:cs="Arial"/>
          <w:color w:val="000000"/>
          <w:sz w:val="20"/>
          <w:szCs w:val="20"/>
        </w:rPr>
        <w:t>Ak je uchádzač platcom dane z pridanej hodnoty (ďalej len „DPH“), navrhovanú zmluvnú  cenu uvedie v zložení:</w:t>
      </w:r>
    </w:p>
    <w:p w:rsidR="00A17192" w:rsidRPr="009D01AE" w:rsidRDefault="00A17192" w:rsidP="00D759D8">
      <w:pPr>
        <w:tabs>
          <w:tab w:val="left" w:pos="3600"/>
          <w:tab w:val="left" w:pos="6660"/>
        </w:tabs>
        <w:ind w:left="1843" w:hanging="709"/>
        <w:rPr>
          <w:rFonts w:ascii="Arial" w:hAnsi="Arial" w:cs="Arial"/>
          <w:color w:val="000000"/>
          <w:sz w:val="20"/>
          <w:szCs w:val="20"/>
        </w:rPr>
      </w:pPr>
      <w:r w:rsidRPr="009D01AE">
        <w:rPr>
          <w:rFonts w:ascii="Arial" w:hAnsi="Arial" w:cs="Arial"/>
          <w:color w:val="000000"/>
          <w:sz w:val="20"/>
          <w:szCs w:val="20"/>
        </w:rPr>
        <w:t>2</w:t>
      </w:r>
      <w:r w:rsidR="00E17B8B" w:rsidRPr="009D01AE">
        <w:rPr>
          <w:rFonts w:ascii="Arial" w:hAnsi="Arial" w:cs="Arial"/>
          <w:color w:val="000000"/>
          <w:sz w:val="20"/>
          <w:szCs w:val="20"/>
        </w:rPr>
        <w:t>1</w:t>
      </w:r>
      <w:r w:rsidRPr="009D01AE">
        <w:rPr>
          <w:rFonts w:ascii="Arial" w:hAnsi="Arial" w:cs="Arial"/>
          <w:color w:val="000000"/>
          <w:sz w:val="20"/>
          <w:szCs w:val="20"/>
        </w:rPr>
        <w:t>.6.1</w:t>
      </w:r>
      <w:r w:rsidRPr="009D01AE">
        <w:rPr>
          <w:rFonts w:ascii="Arial" w:hAnsi="Arial" w:cs="Arial"/>
          <w:color w:val="000000"/>
          <w:sz w:val="20"/>
          <w:szCs w:val="20"/>
        </w:rPr>
        <w:tab/>
        <w:t xml:space="preserve">navrhovaná zmluvná cena </w:t>
      </w:r>
      <w:r w:rsidR="00060379" w:rsidRPr="009D01AE">
        <w:rPr>
          <w:rFonts w:ascii="Arial" w:hAnsi="Arial" w:cs="Arial"/>
          <w:color w:val="000000"/>
          <w:sz w:val="20"/>
          <w:szCs w:val="20"/>
        </w:rPr>
        <w:t xml:space="preserve">v </w:t>
      </w:r>
      <w:r w:rsidR="00060379" w:rsidRPr="009D01AE">
        <w:rPr>
          <w:rFonts w:ascii="Arial" w:hAnsi="Arial" w:cs="Arial"/>
          <w:bCs/>
          <w:color w:val="000000"/>
          <w:sz w:val="20"/>
          <w:szCs w:val="20"/>
        </w:rPr>
        <w:t>EUR,</w:t>
      </w:r>
      <w:r w:rsidR="003574C4" w:rsidRPr="009D01AE">
        <w:rPr>
          <w:rFonts w:ascii="Arial" w:hAnsi="Arial" w:cs="Arial"/>
          <w:bCs/>
          <w:color w:val="000000"/>
          <w:sz w:val="20"/>
          <w:szCs w:val="20"/>
        </w:rPr>
        <w:t xml:space="preserve"> </w:t>
      </w:r>
      <w:r w:rsidRPr="009D01AE">
        <w:rPr>
          <w:rFonts w:ascii="Arial" w:hAnsi="Arial" w:cs="Arial"/>
          <w:color w:val="000000"/>
          <w:sz w:val="20"/>
          <w:szCs w:val="20"/>
        </w:rPr>
        <w:t xml:space="preserve">bez DPH </w:t>
      </w:r>
    </w:p>
    <w:p w:rsidR="00A17192" w:rsidRPr="009D01AE" w:rsidRDefault="00A17192" w:rsidP="00D759D8">
      <w:pPr>
        <w:ind w:left="1843" w:hanging="709"/>
        <w:jc w:val="both"/>
        <w:rPr>
          <w:rFonts w:ascii="Arial" w:hAnsi="Arial" w:cs="Arial"/>
          <w:color w:val="000000"/>
          <w:sz w:val="20"/>
          <w:szCs w:val="20"/>
        </w:rPr>
      </w:pPr>
      <w:r w:rsidRPr="009D01AE">
        <w:rPr>
          <w:rFonts w:ascii="Arial" w:hAnsi="Arial" w:cs="Arial"/>
          <w:color w:val="000000"/>
          <w:sz w:val="20"/>
          <w:szCs w:val="20"/>
        </w:rPr>
        <w:t>2</w:t>
      </w:r>
      <w:r w:rsidR="00E17B8B" w:rsidRPr="009D01AE">
        <w:rPr>
          <w:rFonts w:ascii="Arial" w:hAnsi="Arial" w:cs="Arial"/>
          <w:color w:val="000000"/>
          <w:sz w:val="20"/>
          <w:szCs w:val="20"/>
        </w:rPr>
        <w:t>1</w:t>
      </w:r>
      <w:r w:rsidRPr="009D01AE">
        <w:rPr>
          <w:rFonts w:ascii="Arial" w:hAnsi="Arial" w:cs="Arial"/>
          <w:color w:val="000000"/>
          <w:sz w:val="20"/>
          <w:szCs w:val="20"/>
        </w:rPr>
        <w:t>.6.2</w:t>
      </w:r>
      <w:r w:rsidRPr="009D01AE">
        <w:rPr>
          <w:rFonts w:ascii="Arial" w:hAnsi="Arial" w:cs="Arial"/>
          <w:color w:val="000000"/>
          <w:sz w:val="20"/>
          <w:szCs w:val="20"/>
        </w:rPr>
        <w:tab/>
        <w:t>sadzba DPH v percentách a výška DPH v </w:t>
      </w:r>
      <w:r w:rsidRPr="009D01AE">
        <w:rPr>
          <w:rFonts w:ascii="Arial" w:hAnsi="Arial" w:cs="Arial"/>
          <w:bCs/>
          <w:color w:val="000000"/>
          <w:sz w:val="20"/>
          <w:szCs w:val="20"/>
        </w:rPr>
        <w:t>EUR</w:t>
      </w:r>
      <w:r w:rsidRPr="009D01AE">
        <w:rPr>
          <w:rFonts w:ascii="Arial" w:hAnsi="Arial" w:cs="Arial"/>
          <w:color w:val="000000"/>
          <w:sz w:val="20"/>
          <w:szCs w:val="20"/>
        </w:rPr>
        <w:t>,</w:t>
      </w:r>
    </w:p>
    <w:p w:rsidR="00A17192" w:rsidRPr="009D01AE" w:rsidRDefault="00A17192" w:rsidP="00D759D8">
      <w:pPr>
        <w:ind w:left="1843" w:hanging="709"/>
        <w:jc w:val="both"/>
        <w:rPr>
          <w:rFonts w:ascii="Arial" w:hAnsi="Arial" w:cs="Arial"/>
          <w:color w:val="000000"/>
          <w:sz w:val="20"/>
          <w:szCs w:val="20"/>
        </w:rPr>
      </w:pPr>
      <w:r w:rsidRPr="009D01AE">
        <w:rPr>
          <w:rFonts w:ascii="Arial" w:hAnsi="Arial" w:cs="Arial"/>
          <w:color w:val="000000"/>
          <w:sz w:val="20"/>
          <w:szCs w:val="20"/>
        </w:rPr>
        <w:t>2</w:t>
      </w:r>
      <w:r w:rsidR="00E17B8B" w:rsidRPr="009D01AE">
        <w:rPr>
          <w:rFonts w:ascii="Arial" w:hAnsi="Arial" w:cs="Arial"/>
          <w:color w:val="000000"/>
          <w:sz w:val="20"/>
          <w:szCs w:val="20"/>
        </w:rPr>
        <w:t>1</w:t>
      </w:r>
      <w:r w:rsidRPr="009D01AE">
        <w:rPr>
          <w:rFonts w:ascii="Arial" w:hAnsi="Arial" w:cs="Arial"/>
          <w:color w:val="000000"/>
          <w:sz w:val="20"/>
          <w:szCs w:val="20"/>
        </w:rPr>
        <w:t>.6.3</w:t>
      </w:r>
      <w:r w:rsidRPr="009D01AE">
        <w:rPr>
          <w:rFonts w:ascii="Arial" w:hAnsi="Arial" w:cs="Arial"/>
          <w:color w:val="000000"/>
          <w:sz w:val="20"/>
          <w:szCs w:val="20"/>
        </w:rPr>
        <w:tab/>
        <w:t xml:space="preserve">navrhovaná zmluvná cena vrátane DPH celkom v </w:t>
      </w:r>
      <w:r w:rsidRPr="009D01AE">
        <w:rPr>
          <w:rFonts w:ascii="Arial" w:hAnsi="Arial" w:cs="Arial"/>
          <w:bCs/>
          <w:color w:val="000000"/>
          <w:sz w:val="20"/>
          <w:szCs w:val="20"/>
        </w:rPr>
        <w:t>EUR</w:t>
      </w:r>
      <w:r w:rsidRPr="009D01AE">
        <w:rPr>
          <w:rFonts w:ascii="Arial" w:hAnsi="Arial" w:cs="Arial"/>
          <w:color w:val="000000"/>
          <w:sz w:val="20"/>
          <w:szCs w:val="20"/>
        </w:rPr>
        <w:t>.</w:t>
      </w:r>
    </w:p>
    <w:p w:rsidR="00A17192" w:rsidRPr="009D01AE" w:rsidRDefault="00A17192" w:rsidP="00D759D8">
      <w:pPr>
        <w:ind w:left="1134" w:hanging="567"/>
        <w:jc w:val="both"/>
        <w:rPr>
          <w:rFonts w:ascii="Arial" w:hAnsi="Arial" w:cs="Arial"/>
          <w:color w:val="000000"/>
          <w:sz w:val="20"/>
          <w:szCs w:val="20"/>
        </w:rPr>
      </w:pPr>
      <w:r w:rsidRPr="009D01AE">
        <w:rPr>
          <w:rFonts w:ascii="Arial" w:hAnsi="Arial" w:cs="Arial"/>
          <w:color w:val="000000"/>
          <w:sz w:val="20"/>
          <w:szCs w:val="20"/>
        </w:rPr>
        <w:t>2</w:t>
      </w:r>
      <w:r w:rsidR="00E17B8B" w:rsidRPr="009D01AE">
        <w:rPr>
          <w:rFonts w:ascii="Arial" w:hAnsi="Arial" w:cs="Arial"/>
          <w:color w:val="000000"/>
          <w:sz w:val="20"/>
          <w:szCs w:val="20"/>
        </w:rPr>
        <w:t>1</w:t>
      </w:r>
      <w:r w:rsidR="003574C4" w:rsidRPr="009D01AE">
        <w:rPr>
          <w:rFonts w:ascii="Arial" w:hAnsi="Arial" w:cs="Arial"/>
          <w:color w:val="000000"/>
          <w:sz w:val="20"/>
          <w:szCs w:val="20"/>
        </w:rPr>
        <w:t>.7</w:t>
      </w:r>
      <w:r w:rsidR="003574C4" w:rsidRPr="009D01AE">
        <w:rPr>
          <w:rFonts w:ascii="Arial" w:hAnsi="Arial" w:cs="Arial"/>
          <w:color w:val="000000"/>
          <w:sz w:val="20"/>
          <w:szCs w:val="20"/>
        </w:rPr>
        <w:tab/>
      </w:r>
      <w:r w:rsidRPr="009D01AE">
        <w:rPr>
          <w:rFonts w:ascii="Arial" w:hAnsi="Arial" w:cs="Arial"/>
          <w:color w:val="000000"/>
          <w:sz w:val="20"/>
          <w:szCs w:val="20"/>
        </w:rPr>
        <w:t xml:space="preserve">Ak uchádzač nie je platcom DPH, uvedie navrhovanú zmluvnú cenu celkom. Na skutočnosť, že nie je platcom DPH, upozorní v návrhu na plnenie kritériá. </w:t>
      </w:r>
    </w:p>
    <w:p w:rsidR="00D25EF7" w:rsidRPr="009D01AE" w:rsidRDefault="00D25EF7" w:rsidP="00D759D8">
      <w:pPr>
        <w:jc w:val="both"/>
        <w:rPr>
          <w:rFonts w:ascii="Arial" w:hAnsi="Arial" w:cs="Arial"/>
          <w:sz w:val="20"/>
          <w:szCs w:val="20"/>
        </w:rPr>
      </w:pPr>
    </w:p>
    <w:p w:rsidR="003574C4" w:rsidRPr="009D01AE" w:rsidRDefault="003574C4" w:rsidP="00D759D8">
      <w:pPr>
        <w:jc w:val="both"/>
        <w:rPr>
          <w:rFonts w:ascii="Arial" w:hAnsi="Arial" w:cs="Arial"/>
          <w:sz w:val="20"/>
          <w:szCs w:val="20"/>
        </w:rPr>
      </w:pPr>
    </w:p>
    <w:p w:rsidR="00B538C0" w:rsidRPr="009D01AE" w:rsidRDefault="00C2303E" w:rsidP="00D759D8">
      <w:pPr>
        <w:jc w:val="center"/>
        <w:rPr>
          <w:rFonts w:ascii="Arial" w:hAnsi="Arial" w:cs="Arial"/>
          <w:b/>
        </w:rPr>
      </w:pPr>
      <w:r w:rsidRPr="009D01AE">
        <w:rPr>
          <w:rFonts w:ascii="Arial" w:hAnsi="Arial" w:cs="Arial"/>
          <w:b/>
        </w:rPr>
        <w:t>Č</w:t>
      </w:r>
      <w:r w:rsidR="00B538C0" w:rsidRPr="009D01AE">
        <w:rPr>
          <w:rFonts w:ascii="Arial" w:hAnsi="Arial" w:cs="Arial"/>
          <w:b/>
        </w:rPr>
        <w:t>asť IV.</w:t>
      </w:r>
    </w:p>
    <w:p w:rsidR="00A762C7" w:rsidRPr="009D01AE" w:rsidRDefault="00B538C0" w:rsidP="00D759D8">
      <w:pPr>
        <w:pStyle w:val="Nadpis5"/>
        <w:rPr>
          <w:rFonts w:ascii="Arial" w:hAnsi="Arial" w:cs="Arial"/>
          <w:b w:val="0"/>
          <w:bCs w:val="0"/>
          <w:sz w:val="24"/>
          <w:szCs w:val="24"/>
        </w:rPr>
      </w:pPr>
      <w:r w:rsidRPr="009D01AE">
        <w:rPr>
          <w:rFonts w:ascii="Arial" w:hAnsi="Arial" w:cs="Arial"/>
          <w:sz w:val="24"/>
          <w:szCs w:val="24"/>
        </w:rPr>
        <w:t>Predkladanie ponúk</w:t>
      </w:r>
    </w:p>
    <w:p w:rsidR="00A762C7" w:rsidRPr="009D01AE" w:rsidRDefault="00A762C7" w:rsidP="00D759D8">
      <w:pPr>
        <w:spacing w:before="240"/>
        <w:ind w:left="567" w:hanging="567"/>
        <w:rPr>
          <w:rFonts w:ascii="Arial" w:hAnsi="Arial" w:cs="Arial"/>
          <w:bCs/>
          <w:smallCaps/>
          <w:color w:val="000000"/>
          <w:sz w:val="20"/>
          <w:szCs w:val="20"/>
        </w:rPr>
      </w:pPr>
      <w:r w:rsidRPr="009D01AE">
        <w:rPr>
          <w:rFonts w:ascii="Arial" w:hAnsi="Arial" w:cs="Arial"/>
          <w:b/>
          <w:bCs/>
          <w:smallCaps/>
          <w:sz w:val="20"/>
        </w:rPr>
        <w:t>2</w:t>
      </w:r>
      <w:r w:rsidR="00E17B8B" w:rsidRPr="009D01AE">
        <w:rPr>
          <w:rFonts w:ascii="Arial" w:hAnsi="Arial" w:cs="Arial"/>
          <w:b/>
          <w:bCs/>
          <w:smallCaps/>
          <w:sz w:val="20"/>
        </w:rPr>
        <w:t>2</w:t>
      </w:r>
      <w:r w:rsidR="003574C4" w:rsidRPr="009D01AE">
        <w:rPr>
          <w:rFonts w:ascii="Arial" w:hAnsi="Arial" w:cs="Arial"/>
          <w:b/>
          <w:bCs/>
          <w:smallCaps/>
          <w:sz w:val="20"/>
        </w:rPr>
        <w:t>.</w:t>
      </w:r>
      <w:r w:rsidRPr="009D01AE">
        <w:rPr>
          <w:rFonts w:ascii="Arial" w:hAnsi="Arial" w:cs="Arial"/>
          <w:b/>
          <w:bCs/>
          <w:smallCaps/>
          <w:sz w:val="20"/>
        </w:rPr>
        <w:tab/>
      </w:r>
      <w:r w:rsidRPr="009D01AE">
        <w:rPr>
          <w:rFonts w:ascii="Arial" w:hAnsi="Arial" w:cs="Arial"/>
          <w:b/>
          <w:bCs/>
          <w:sz w:val="20"/>
        </w:rPr>
        <w:t>Predkladanie ponúk</w:t>
      </w:r>
    </w:p>
    <w:p w:rsidR="005A1678" w:rsidRDefault="00A762C7" w:rsidP="00D759D8">
      <w:pPr>
        <w:ind w:left="1134" w:hanging="567"/>
        <w:jc w:val="both"/>
      </w:pPr>
      <w:r w:rsidRPr="005A1678">
        <w:rPr>
          <w:rFonts w:ascii="Arial" w:hAnsi="Arial" w:cs="Arial"/>
          <w:bCs/>
          <w:smallCaps/>
          <w:color w:val="000000"/>
          <w:sz w:val="20"/>
          <w:szCs w:val="20"/>
          <w:highlight w:val="yellow"/>
        </w:rPr>
        <w:t>2</w:t>
      </w:r>
      <w:r w:rsidR="00E17B8B" w:rsidRPr="005A1678">
        <w:rPr>
          <w:rFonts w:ascii="Arial" w:hAnsi="Arial" w:cs="Arial"/>
          <w:bCs/>
          <w:smallCaps/>
          <w:color w:val="000000"/>
          <w:sz w:val="20"/>
          <w:szCs w:val="20"/>
          <w:highlight w:val="yellow"/>
        </w:rPr>
        <w:t>2</w:t>
      </w:r>
      <w:r w:rsidRPr="005A1678">
        <w:rPr>
          <w:rFonts w:ascii="Arial" w:hAnsi="Arial" w:cs="Arial"/>
          <w:bCs/>
          <w:smallCaps/>
          <w:color w:val="000000"/>
          <w:sz w:val="20"/>
          <w:szCs w:val="20"/>
          <w:highlight w:val="yellow"/>
        </w:rPr>
        <w:t>.1</w:t>
      </w:r>
      <w:r w:rsidRPr="005A1678">
        <w:rPr>
          <w:rFonts w:ascii="Arial" w:hAnsi="Arial" w:cs="Arial"/>
          <w:b/>
          <w:bCs/>
          <w:smallCaps/>
          <w:color w:val="000000"/>
          <w:sz w:val="20"/>
          <w:szCs w:val="20"/>
          <w:highlight w:val="yellow"/>
        </w:rPr>
        <w:tab/>
      </w:r>
      <w:r w:rsidR="005A1678" w:rsidRPr="005A1678">
        <w:rPr>
          <w:rFonts w:ascii="Arial" w:hAnsi="Arial" w:cs="Arial"/>
          <w:sz w:val="20"/>
          <w:szCs w:val="20"/>
          <w:highlight w:val="yellow"/>
        </w:rPr>
        <w:t xml:space="preserve">Uchádzač predloží svoju ponuku v elektronickej podobe do systému JOSEPHINE, umiestnenom na webovej adrese: https://josephine.proebiz.com podľa bodu 12 časti A.1 </w:t>
      </w:r>
      <w:r w:rsidR="00CE7CBE">
        <w:rPr>
          <w:rFonts w:ascii="Arial" w:hAnsi="Arial" w:cs="Arial"/>
          <w:sz w:val="20"/>
          <w:szCs w:val="20"/>
          <w:highlight w:val="yellow"/>
        </w:rPr>
        <w:t xml:space="preserve">v termíne podľa bodu </w:t>
      </w:r>
      <w:r w:rsidR="00CE7CBE" w:rsidRPr="00CE7CBE">
        <w:rPr>
          <w:rFonts w:ascii="Arial" w:hAnsi="Arial" w:cs="Arial"/>
          <w:sz w:val="20"/>
          <w:szCs w:val="20"/>
          <w:highlight w:val="yellow"/>
        </w:rPr>
        <w:t xml:space="preserve">14.4 </w:t>
      </w:r>
      <w:r w:rsidR="005A1678" w:rsidRPr="005A1678">
        <w:rPr>
          <w:rFonts w:ascii="Arial" w:hAnsi="Arial" w:cs="Arial"/>
          <w:sz w:val="20"/>
          <w:szCs w:val="20"/>
          <w:highlight w:val="yellow"/>
        </w:rPr>
        <w:t>týchto SP. Doručenie ponuky je zaznamenávané s presnosťou na sekundy. Systém JOSEPHINE považuje za čas vloženia ponuky okamih uloženia posledného súboru (dát) – nie čas začatia nahrávania ponuky, preto je potrebné predložiť ponuku (začať s nahrávaním) v dostatočnom časovom predstihu (začať s nahrávaním) najmä s ohľadom na veľkosť ukladaných dát</w:t>
      </w:r>
      <w:r w:rsidR="005A1678" w:rsidRPr="005A1678">
        <w:rPr>
          <w:highlight w:val="yellow"/>
        </w:rPr>
        <w:t>.</w:t>
      </w:r>
    </w:p>
    <w:p w:rsidR="00A762C7" w:rsidRPr="009D01AE" w:rsidRDefault="005A1678" w:rsidP="00D759D8">
      <w:pPr>
        <w:ind w:left="1134" w:hanging="567"/>
        <w:jc w:val="both"/>
        <w:rPr>
          <w:rFonts w:ascii="Arial" w:hAnsi="Arial" w:cs="Arial"/>
          <w:color w:val="000000"/>
          <w:sz w:val="20"/>
          <w:szCs w:val="20"/>
        </w:rPr>
      </w:pPr>
      <w:r>
        <w:rPr>
          <w:rFonts w:ascii="Arial" w:hAnsi="Arial" w:cs="Arial"/>
          <w:bCs/>
          <w:smallCaps/>
          <w:color w:val="000000"/>
          <w:sz w:val="20"/>
          <w:szCs w:val="20"/>
        </w:rPr>
        <w:t xml:space="preserve">             </w:t>
      </w:r>
      <w:r w:rsidR="00A762C7" w:rsidRPr="009D01AE">
        <w:rPr>
          <w:rFonts w:ascii="Arial" w:hAnsi="Arial" w:cs="Arial"/>
          <w:color w:val="000000"/>
          <w:sz w:val="20"/>
          <w:szCs w:val="20"/>
        </w:rPr>
        <w:t xml:space="preserve">Uchádzač môže predložiť iba jednu ponuku. Uchádzač nemôže byť v tejto </w:t>
      </w:r>
      <w:r w:rsidR="00613025" w:rsidRPr="009D01AE">
        <w:rPr>
          <w:rFonts w:ascii="Arial" w:hAnsi="Arial" w:cs="Arial"/>
          <w:color w:val="000000"/>
          <w:sz w:val="20"/>
          <w:szCs w:val="20"/>
        </w:rPr>
        <w:t>verejnej</w:t>
      </w:r>
      <w:r w:rsidR="00A17192" w:rsidRPr="009D01AE">
        <w:rPr>
          <w:rFonts w:ascii="Arial" w:hAnsi="Arial" w:cs="Arial"/>
          <w:color w:val="000000"/>
          <w:sz w:val="20"/>
          <w:szCs w:val="20"/>
        </w:rPr>
        <w:t xml:space="preserve"> </w:t>
      </w:r>
      <w:r w:rsidR="00A762C7" w:rsidRPr="009D01AE">
        <w:rPr>
          <w:rFonts w:ascii="Arial" w:hAnsi="Arial" w:cs="Arial"/>
          <w:color w:val="000000"/>
          <w:sz w:val="20"/>
          <w:szCs w:val="20"/>
        </w:rPr>
        <w:t xml:space="preserve">súťaži členom skupiny dodávateľov, ktorá predkladá ponuku. Verejný obstarávateľ vylúči uchádzača, ktorý je súčasne členom skupiny dodávateľov. </w:t>
      </w:r>
    </w:p>
    <w:p w:rsidR="00A762C7" w:rsidRPr="009D01AE" w:rsidRDefault="00A762C7" w:rsidP="00D759D8">
      <w:pPr>
        <w:pStyle w:val="Zkladntext"/>
        <w:ind w:left="1134" w:hanging="567"/>
        <w:rPr>
          <w:rFonts w:ascii="Arial" w:hAnsi="Arial" w:cs="Arial"/>
          <w:b w:val="0"/>
          <w:bCs w:val="0"/>
          <w:sz w:val="20"/>
          <w:szCs w:val="20"/>
        </w:rPr>
      </w:pPr>
      <w:r w:rsidRPr="009D01AE">
        <w:rPr>
          <w:rFonts w:ascii="Arial" w:hAnsi="Arial" w:cs="Arial"/>
          <w:b w:val="0"/>
          <w:bCs w:val="0"/>
          <w:sz w:val="20"/>
          <w:szCs w:val="20"/>
        </w:rPr>
        <w:t>2</w:t>
      </w:r>
      <w:r w:rsidR="00E17B8B" w:rsidRPr="009D01AE">
        <w:rPr>
          <w:rFonts w:ascii="Arial" w:hAnsi="Arial" w:cs="Arial"/>
          <w:b w:val="0"/>
          <w:bCs w:val="0"/>
          <w:sz w:val="20"/>
          <w:szCs w:val="20"/>
        </w:rPr>
        <w:t>2</w:t>
      </w:r>
      <w:r w:rsidRPr="009D01AE">
        <w:rPr>
          <w:rFonts w:ascii="Arial" w:hAnsi="Arial" w:cs="Arial"/>
          <w:b w:val="0"/>
          <w:bCs w:val="0"/>
          <w:sz w:val="20"/>
          <w:szCs w:val="20"/>
        </w:rPr>
        <w:t>.2</w:t>
      </w:r>
      <w:r w:rsidRPr="009D01AE">
        <w:rPr>
          <w:rFonts w:ascii="Arial" w:hAnsi="Arial" w:cs="Arial"/>
          <w:b w:val="0"/>
          <w:bCs w:val="0"/>
          <w:sz w:val="20"/>
          <w:szCs w:val="20"/>
        </w:rPr>
        <w:tab/>
        <w:t xml:space="preserve">Ak sa tejto </w:t>
      </w:r>
      <w:r w:rsidR="006933E6" w:rsidRPr="009D01AE">
        <w:rPr>
          <w:rFonts w:ascii="Arial" w:hAnsi="Arial" w:cs="Arial"/>
          <w:b w:val="0"/>
          <w:bCs w:val="0"/>
          <w:sz w:val="20"/>
          <w:szCs w:val="20"/>
        </w:rPr>
        <w:t xml:space="preserve">verejnej </w:t>
      </w:r>
      <w:r w:rsidRPr="009D01AE">
        <w:rPr>
          <w:rFonts w:ascii="Arial" w:hAnsi="Arial" w:cs="Arial"/>
          <w:b w:val="0"/>
          <w:bCs w:val="0"/>
          <w:sz w:val="20"/>
          <w:szCs w:val="20"/>
        </w:rPr>
        <w:t>súťaže zúčastní skupina dodávateľov:</w:t>
      </w:r>
    </w:p>
    <w:p w:rsidR="00A762C7" w:rsidRPr="009D01AE" w:rsidRDefault="00A762C7" w:rsidP="00D759D8">
      <w:pPr>
        <w:pStyle w:val="Zkladntext"/>
        <w:tabs>
          <w:tab w:val="left" w:pos="-180"/>
          <w:tab w:val="left" w:pos="851"/>
        </w:tabs>
        <w:ind w:left="1843" w:hanging="709"/>
        <w:rPr>
          <w:rFonts w:ascii="Arial" w:hAnsi="Arial" w:cs="Arial"/>
          <w:b w:val="0"/>
          <w:bCs w:val="0"/>
          <w:sz w:val="20"/>
          <w:szCs w:val="20"/>
        </w:rPr>
      </w:pPr>
      <w:r w:rsidRPr="009D01AE">
        <w:rPr>
          <w:rFonts w:ascii="Arial" w:hAnsi="Arial" w:cs="Arial"/>
          <w:b w:val="0"/>
          <w:bCs w:val="0"/>
          <w:sz w:val="20"/>
          <w:szCs w:val="20"/>
        </w:rPr>
        <w:lastRenderedPageBreak/>
        <w:t>2</w:t>
      </w:r>
      <w:r w:rsidR="00E17B8B" w:rsidRPr="009D01AE">
        <w:rPr>
          <w:rFonts w:ascii="Arial" w:hAnsi="Arial" w:cs="Arial"/>
          <w:b w:val="0"/>
          <w:bCs w:val="0"/>
          <w:sz w:val="20"/>
          <w:szCs w:val="20"/>
        </w:rPr>
        <w:t>2</w:t>
      </w:r>
      <w:r w:rsidRPr="009D01AE">
        <w:rPr>
          <w:rFonts w:ascii="Arial" w:hAnsi="Arial" w:cs="Arial"/>
          <w:b w:val="0"/>
          <w:bCs w:val="0"/>
          <w:sz w:val="20"/>
          <w:szCs w:val="20"/>
        </w:rPr>
        <w:t>.2.1</w:t>
      </w:r>
      <w:r w:rsidRPr="009D01AE">
        <w:rPr>
          <w:rFonts w:ascii="Arial" w:hAnsi="Arial" w:cs="Arial"/>
          <w:b w:val="0"/>
          <w:bCs w:val="0"/>
          <w:sz w:val="20"/>
          <w:szCs w:val="20"/>
        </w:rPr>
        <w:tab/>
        <w:t xml:space="preserve">v jej ponuke musí byť uvedený záväzok, že táto skupina dodávateľov v prípade </w:t>
      </w:r>
      <w:r w:rsidR="00525B0A" w:rsidRPr="009D01AE">
        <w:rPr>
          <w:rFonts w:ascii="Arial" w:hAnsi="Arial" w:cs="Arial"/>
          <w:b w:val="0"/>
          <w:bCs w:val="0"/>
          <w:sz w:val="20"/>
          <w:szCs w:val="20"/>
        </w:rPr>
        <w:t>prijatia</w:t>
      </w:r>
      <w:r w:rsidRPr="009D01AE">
        <w:rPr>
          <w:rFonts w:ascii="Arial" w:hAnsi="Arial" w:cs="Arial"/>
          <w:b w:val="0"/>
          <w:bCs w:val="0"/>
          <w:sz w:val="20"/>
          <w:szCs w:val="20"/>
        </w:rPr>
        <w:t xml:space="preserve"> jej ponuky verejným obstarávateľom za účelom riadneho plnenia zmluvy vytvorí niektorú z právnych foriem uvedených v  bode 2</w:t>
      </w:r>
      <w:r w:rsidR="00E17B8B" w:rsidRPr="009D01AE">
        <w:rPr>
          <w:rFonts w:ascii="Arial" w:hAnsi="Arial" w:cs="Arial"/>
          <w:b w:val="0"/>
          <w:bCs w:val="0"/>
          <w:sz w:val="20"/>
          <w:szCs w:val="20"/>
        </w:rPr>
        <w:t>2</w:t>
      </w:r>
      <w:r w:rsidRPr="009D01AE">
        <w:rPr>
          <w:rFonts w:ascii="Arial" w:hAnsi="Arial" w:cs="Arial"/>
          <w:b w:val="0"/>
          <w:bCs w:val="0"/>
          <w:sz w:val="20"/>
          <w:szCs w:val="20"/>
        </w:rPr>
        <w:t xml:space="preserve">.3 </w:t>
      </w:r>
      <w:r w:rsidRPr="009D01AE">
        <w:rPr>
          <w:rFonts w:ascii="Arial" w:hAnsi="Arial" w:cs="Arial"/>
          <w:b w:val="0"/>
          <w:sz w:val="20"/>
          <w:szCs w:val="20"/>
        </w:rPr>
        <w:t>časti A1</w:t>
      </w:r>
      <w:r w:rsidRPr="009D01AE">
        <w:rPr>
          <w:rFonts w:ascii="Arial" w:hAnsi="Arial" w:cs="Arial"/>
          <w:sz w:val="20"/>
          <w:szCs w:val="20"/>
        </w:rPr>
        <w:t xml:space="preserve"> </w:t>
      </w:r>
      <w:r w:rsidRPr="009D01AE">
        <w:rPr>
          <w:rFonts w:ascii="Arial" w:hAnsi="Arial" w:cs="Arial"/>
          <w:b w:val="0"/>
          <w:sz w:val="20"/>
          <w:szCs w:val="20"/>
        </w:rPr>
        <w:t>Zväzku 1 súťažných podkladov</w:t>
      </w:r>
      <w:r w:rsidR="00525B0A" w:rsidRPr="009D01AE">
        <w:rPr>
          <w:rFonts w:ascii="Arial" w:hAnsi="Arial" w:cs="Arial"/>
          <w:b w:val="0"/>
          <w:bCs w:val="0"/>
          <w:sz w:val="20"/>
          <w:szCs w:val="20"/>
        </w:rPr>
        <w:t xml:space="preserve">, pričom sa odporúča, aby </w:t>
      </w:r>
      <w:r w:rsidRPr="009D01AE">
        <w:rPr>
          <w:rFonts w:ascii="Arial" w:hAnsi="Arial" w:cs="Arial"/>
          <w:b w:val="0"/>
          <w:bCs w:val="0"/>
          <w:sz w:val="20"/>
          <w:szCs w:val="20"/>
        </w:rPr>
        <w:t>obsahom jej ponuky bola aspoň zmluva o budúcej zmluve o vytvorení príslušnej právnej formy;</w:t>
      </w:r>
    </w:p>
    <w:p w:rsidR="00A762C7" w:rsidRPr="009D01AE" w:rsidRDefault="00A762C7" w:rsidP="00D759D8">
      <w:pPr>
        <w:pStyle w:val="Zkladntext"/>
        <w:tabs>
          <w:tab w:val="left" w:pos="-426"/>
          <w:tab w:val="left" w:pos="2127"/>
        </w:tabs>
        <w:ind w:left="1843" w:hanging="709"/>
        <w:rPr>
          <w:rFonts w:ascii="Arial" w:hAnsi="Arial" w:cs="Arial"/>
          <w:b w:val="0"/>
          <w:bCs w:val="0"/>
          <w:sz w:val="20"/>
          <w:szCs w:val="20"/>
        </w:rPr>
      </w:pPr>
      <w:r w:rsidRPr="009D01AE">
        <w:rPr>
          <w:rFonts w:ascii="Arial" w:hAnsi="Arial" w:cs="Arial"/>
          <w:b w:val="0"/>
          <w:bCs w:val="0"/>
          <w:sz w:val="20"/>
          <w:szCs w:val="20"/>
        </w:rPr>
        <w:t>2</w:t>
      </w:r>
      <w:r w:rsidR="00E17B8B" w:rsidRPr="009D01AE">
        <w:rPr>
          <w:rFonts w:ascii="Arial" w:hAnsi="Arial" w:cs="Arial"/>
          <w:b w:val="0"/>
          <w:bCs w:val="0"/>
          <w:sz w:val="20"/>
          <w:szCs w:val="20"/>
        </w:rPr>
        <w:t>2</w:t>
      </w:r>
      <w:r w:rsidRPr="009D01AE">
        <w:rPr>
          <w:rFonts w:ascii="Arial" w:hAnsi="Arial" w:cs="Arial"/>
          <w:b w:val="0"/>
          <w:bCs w:val="0"/>
          <w:sz w:val="20"/>
          <w:szCs w:val="20"/>
        </w:rPr>
        <w:t>.2.2</w:t>
      </w:r>
      <w:r w:rsidRPr="009D01AE">
        <w:rPr>
          <w:rFonts w:ascii="Arial" w:hAnsi="Arial" w:cs="Arial"/>
          <w:b w:val="0"/>
          <w:bCs w:val="0"/>
          <w:sz w:val="20"/>
          <w:szCs w:val="20"/>
        </w:rPr>
        <w:tab/>
        <w:t>ponuka musí byť podpísaná všetkými členmi skupiny dodávateľov spôsobom, ktorý ich právne zaväzuje.</w:t>
      </w:r>
    </w:p>
    <w:p w:rsidR="00A762C7" w:rsidRPr="009D01AE" w:rsidRDefault="00A762C7" w:rsidP="00D759D8">
      <w:pPr>
        <w:pStyle w:val="Zkladntext"/>
        <w:tabs>
          <w:tab w:val="left" w:pos="-284"/>
        </w:tabs>
        <w:ind w:left="1134" w:hanging="567"/>
        <w:rPr>
          <w:rFonts w:ascii="Arial" w:hAnsi="Arial" w:cs="Arial"/>
          <w:b w:val="0"/>
          <w:sz w:val="20"/>
          <w:szCs w:val="20"/>
        </w:rPr>
      </w:pPr>
      <w:r w:rsidRPr="009D01AE">
        <w:rPr>
          <w:rFonts w:ascii="Arial" w:hAnsi="Arial" w:cs="Arial"/>
          <w:b w:val="0"/>
          <w:bCs w:val="0"/>
          <w:sz w:val="20"/>
          <w:szCs w:val="20"/>
        </w:rPr>
        <w:t>2</w:t>
      </w:r>
      <w:r w:rsidR="00E17B8B" w:rsidRPr="009D01AE">
        <w:rPr>
          <w:rFonts w:ascii="Arial" w:hAnsi="Arial" w:cs="Arial"/>
          <w:b w:val="0"/>
          <w:bCs w:val="0"/>
          <w:sz w:val="20"/>
          <w:szCs w:val="20"/>
        </w:rPr>
        <w:t>2</w:t>
      </w:r>
      <w:r w:rsidRPr="009D01AE">
        <w:rPr>
          <w:rFonts w:ascii="Arial" w:hAnsi="Arial" w:cs="Arial"/>
          <w:b w:val="0"/>
          <w:bCs w:val="0"/>
          <w:sz w:val="20"/>
          <w:szCs w:val="20"/>
        </w:rPr>
        <w:t>.3</w:t>
      </w:r>
      <w:r w:rsidRPr="009D01AE">
        <w:rPr>
          <w:rFonts w:ascii="Arial" w:hAnsi="Arial" w:cs="Arial"/>
          <w:b w:val="0"/>
          <w:bCs w:val="0"/>
          <w:sz w:val="20"/>
          <w:szCs w:val="20"/>
        </w:rPr>
        <w:tab/>
        <w:t xml:space="preserve">Za účelom riadneho plnenia zmluvy môže skupina dodávateľov </w:t>
      </w:r>
      <w:r w:rsidRPr="009D01AE">
        <w:rPr>
          <w:rFonts w:ascii="Arial" w:hAnsi="Arial" w:cs="Arial"/>
          <w:sz w:val="20"/>
          <w:szCs w:val="20"/>
          <w:u w:val="single"/>
        </w:rPr>
        <w:t>v prípade prijatia jej ponuky</w:t>
      </w:r>
      <w:r w:rsidRPr="009D01AE">
        <w:rPr>
          <w:rFonts w:ascii="Arial" w:hAnsi="Arial" w:cs="Arial"/>
          <w:b w:val="0"/>
          <w:bCs w:val="0"/>
          <w:sz w:val="20"/>
          <w:szCs w:val="20"/>
        </w:rPr>
        <w:t xml:space="preserve"> vytvoriť </w:t>
      </w:r>
      <w:r w:rsidRPr="009D01AE">
        <w:rPr>
          <w:rFonts w:ascii="Arial" w:hAnsi="Arial" w:cs="Arial"/>
          <w:b w:val="0"/>
          <w:sz w:val="20"/>
          <w:szCs w:val="20"/>
        </w:rPr>
        <w:t xml:space="preserve">zoskupenie bez právnej subjektivity </w:t>
      </w:r>
      <w:r w:rsidRPr="009D01AE">
        <w:rPr>
          <w:rFonts w:ascii="Arial" w:hAnsi="Arial" w:cs="Arial"/>
          <w:b w:val="0"/>
          <w:bCs w:val="0"/>
          <w:sz w:val="20"/>
          <w:szCs w:val="20"/>
        </w:rPr>
        <w:t xml:space="preserve">napr. </w:t>
      </w:r>
      <w:r w:rsidR="00525B0A" w:rsidRPr="009D01AE">
        <w:rPr>
          <w:rFonts w:ascii="Arial" w:hAnsi="Arial" w:cs="Arial"/>
          <w:b w:val="0"/>
          <w:sz w:val="20"/>
          <w:szCs w:val="20"/>
        </w:rPr>
        <w:t>združenie bez</w:t>
      </w:r>
      <w:r w:rsidRPr="009D01AE">
        <w:rPr>
          <w:rFonts w:ascii="Arial" w:hAnsi="Arial" w:cs="Arial"/>
          <w:b w:val="0"/>
          <w:sz w:val="20"/>
          <w:szCs w:val="20"/>
        </w:rPr>
        <w:t xml:space="preserve"> práv</w:t>
      </w:r>
      <w:r w:rsidR="001A74C0" w:rsidRPr="009D01AE">
        <w:rPr>
          <w:rFonts w:ascii="Arial" w:hAnsi="Arial" w:cs="Arial"/>
          <w:b w:val="0"/>
          <w:sz w:val="20"/>
          <w:szCs w:val="20"/>
        </w:rPr>
        <w:t xml:space="preserve">nej subjektivity podľa § 829 Občianskeho </w:t>
      </w:r>
      <w:r w:rsidRPr="009D01AE">
        <w:rPr>
          <w:rFonts w:ascii="Arial" w:hAnsi="Arial" w:cs="Arial"/>
          <w:b w:val="0"/>
          <w:sz w:val="20"/>
          <w:szCs w:val="20"/>
        </w:rPr>
        <w:t xml:space="preserve">zákonníka (ďalej len „konzorcium“) alebo niektorú z obchodných spoločností podľa Obchodného zákonníka alebo inú právnu formu vhodnú na riadne plnenie </w:t>
      </w:r>
      <w:r w:rsidR="003574C4" w:rsidRPr="009D01AE">
        <w:rPr>
          <w:rFonts w:ascii="Arial" w:hAnsi="Arial" w:cs="Arial"/>
          <w:b w:val="0"/>
          <w:sz w:val="20"/>
          <w:szCs w:val="20"/>
        </w:rPr>
        <w:t>zmluvy.</w:t>
      </w:r>
    </w:p>
    <w:p w:rsidR="00A762C7" w:rsidRPr="009D01AE" w:rsidRDefault="00A762C7" w:rsidP="00D759D8">
      <w:pPr>
        <w:pStyle w:val="Zkladntext"/>
        <w:tabs>
          <w:tab w:val="left" w:pos="-567"/>
        </w:tabs>
        <w:ind w:left="1134" w:hanging="567"/>
        <w:rPr>
          <w:rFonts w:ascii="Arial" w:hAnsi="Arial" w:cs="Arial"/>
          <w:b w:val="0"/>
          <w:bCs w:val="0"/>
          <w:sz w:val="20"/>
          <w:szCs w:val="20"/>
        </w:rPr>
      </w:pPr>
      <w:r w:rsidRPr="009D01AE">
        <w:rPr>
          <w:rFonts w:ascii="Arial" w:hAnsi="Arial" w:cs="Arial"/>
          <w:b w:val="0"/>
          <w:sz w:val="20"/>
          <w:szCs w:val="20"/>
        </w:rPr>
        <w:t>2</w:t>
      </w:r>
      <w:r w:rsidR="00E17B8B" w:rsidRPr="009D01AE">
        <w:rPr>
          <w:rFonts w:ascii="Arial" w:hAnsi="Arial" w:cs="Arial"/>
          <w:b w:val="0"/>
          <w:sz w:val="20"/>
          <w:szCs w:val="20"/>
        </w:rPr>
        <w:t>2</w:t>
      </w:r>
      <w:r w:rsidRPr="009D01AE">
        <w:rPr>
          <w:rFonts w:ascii="Arial" w:hAnsi="Arial" w:cs="Arial"/>
          <w:b w:val="0"/>
          <w:sz w:val="20"/>
          <w:szCs w:val="20"/>
        </w:rPr>
        <w:t>.4</w:t>
      </w:r>
      <w:r w:rsidRPr="009D01AE">
        <w:rPr>
          <w:rFonts w:ascii="Arial" w:hAnsi="Arial" w:cs="Arial"/>
          <w:b w:val="0"/>
          <w:sz w:val="20"/>
          <w:szCs w:val="20"/>
        </w:rPr>
        <w:tab/>
        <w:t>Ak skupina dodávateľov vytvorí v súlade s bodom 2</w:t>
      </w:r>
      <w:r w:rsidR="00E17B8B" w:rsidRPr="009D01AE">
        <w:rPr>
          <w:rFonts w:ascii="Arial" w:hAnsi="Arial" w:cs="Arial"/>
          <w:b w:val="0"/>
          <w:sz w:val="20"/>
          <w:szCs w:val="20"/>
        </w:rPr>
        <w:t>2</w:t>
      </w:r>
      <w:r w:rsidRPr="009D01AE">
        <w:rPr>
          <w:rFonts w:ascii="Arial" w:hAnsi="Arial" w:cs="Arial"/>
          <w:b w:val="0"/>
          <w:sz w:val="20"/>
          <w:szCs w:val="20"/>
        </w:rPr>
        <w:t>.3 časti A1</w:t>
      </w:r>
      <w:r w:rsidRPr="009D01AE">
        <w:rPr>
          <w:rFonts w:ascii="Arial" w:hAnsi="Arial" w:cs="Arial"/>
          <w:sz w:val="20"/>
          <w:szCs w:val="20"/>
        </w:rPr>
        <w:t xml:space="preserve"> </w:t>
      </w:r>
      <w:r w:rsidRPr="009D01AE">
        <w:rPr>
          <w:rFonts w:ascii="Arial" w:hAnsi="Arial" w:cs="Arial"/>
          <w:b w:val="0"/>
          <w:sz w:val="20"/>
          <w:szCs w:val="20"/>
        </w:rPr>
        <w:t>Zväzku 1 súťažných podkladov niektorú z právnych foriem tam uvedených, pred uzatvorením zmluvy bude povinná preukázať, že táto právna forma má spôsobilosť mať práva a povinnosti a spôsobilosť na právne úkony, ak príslušná právna forma môže byť nositeľom takejto spôsobilosti</w:t>
      </w:r>
      <w:r w:rsidRPr="009D01AE">
        <w:rPr>
          <w:rFonts w:ascii="Arial" w:hAnsi="Arial" w:cs="Arial"/>
          <w:b w:val="0"/>
          <w:bCs w:val="0"/>
          <w:sz w:val="20"/>
          <w:szCs w:val="20"/>
        </w:rPr>
        <w:t xml:space="preserve">. Úspešný uchádzač preukazuje vyššie uvedené skutočnosti napr. v prípade </w:t>
      </w:r>
      <w:r w:rsidRPr="009D01AE">
        <w:rPr>
          <w:rFonts w:ascii="Arial" w:hAnsi="Arial" w:cs="Arial"/>
          <w:b w:val="0"/>
          <w:sz w:val="20"/>
          <w:szCs w:val="20"/>
        </w:rPr>
        <w:t xml:space="preserve">zoskupenia bez právnej subjektivity uzatvorením zmluvy o vytvorení zoskupenia bez právnej subjektivity (napr. zmluvy o združení podľa § 829 Občianskeho zákonníka), </w:t>
      </w:r>
      <w:r w:rsidRPr="009D01AE">
        <w:rPr>
          <w:rFonts w:ascii="Arial" w:hAnsi="Arial" w:cs="Arial"/>
          <w:b w:val="0"/>
          <w:bCs w:val="0"/>
          <w:sz w:val="20"/>
          <w:szCs w:val="20"/>
        </w:rPr>
        <w:t>v prípade obchodných spoločností podľa Obchodného zákonníka výp</w:t>
      </w:r>
      <w:r w:rsidR="000A1B74" w:rsidRPr="009D01AE">
        <w:rPr>
          <w:rFonts w:ascii="Arial" w:hAnsi="Arial" w:cs="Arial"/>
          <w:b w:val="0"/>
          <w:bCs w:val="0"/>
          <w:sz w:val="20"/>
          <w:szCs w:val="20"/>
        </w:rPr>
        <w:t xml:space="preserve">isom z Obchodného registra </w:t>
      </w:r>
      <w:proofErr w:type="spellStart"/>
      <w:r w:rsidR="000A1B74" w:rsidRPr="009D01AE">
        <w:rPr>
          <w:rFonts w:ascii="Arial" w:hAnsi="Arial" w:cs="Arial"/>
          <w:b w:val="0"/>
          <w:bCs w:val="0"/>
          <w:sz w:val="20"/>
          <w:szCs w:val="20"/>
        </w:rPr>
        <w:t>atď</w:t>
      </w:r>
      <w:proofErr w:type="spellEnd"/>
      <w:r w:rsidR="005A1678">
        <w:rPr>
          <w:rFonts w:ascii="Arial" w:hAnsi="Arial" w:cs="Arial"/>
          <w:b w:val="0"/>
          <w:bCs w:val="0"/>
          <w:sz w:val="20"/>
          <w:szCs w:val="20"/>
        </w:rPr>
        <w:t xml:space="preserve"> </w:t>
      </w:r>
      <w:r w:rsidR="005A1678" w:rsidRPr="005A1678">
        <w:rPr>
          <w:rFonts w:ascii="Arial" w:hAnsi="Arial" w:cs="Arial"/>
          <w:b w:val="0"/>
          <w:bCs w:val="0"/>
          <w:sz w:val="20"/>
          <w:szCs w:val="20"/>
          <w:highlight w:val="yellow"/>
        </w:rPr>
        <w:t>ktorá je súčasťou elektronickej ponuky uchádzača.</w:t>
      </w:r>
    </w:p>
    <w:p w:rsidR="00A762C7" w:rsidRPr="009D01AE" w:rsidRDefault="00A762C7" w:rsidP="00D759D8">
      <w:pPr>
        <w:pStyle w:val="Zkladntext"/>
        <w:tabs>
          <w:tab w:val="left" w:pos="-284"/>
        </w:tabs>
        <w:ind w:left="1134" w:hanging="567"/>
        <w:rPr>
          <w:rFonts w:ascii="Arial" w:hAnsi="Arial" w:cs="Arial"/>
          <w:b w:val="0"/>
          <w:sz w:val="20"/>
          <w:szCs w:val="20"/>
        </w:rPr>
      </w:pPr>
      <w:r w:rsidRPr="009D01AE">
        <w:rPr>
          <w:rFonts w:ascii="Arial" w:hAnsi="Arial" w:cs="Arial"/>
          <w:b w:val="0"/>
          <w:sz w:val="20"/>
          <w:szCs w:val="20"/>
        </w:rPr>
        <w:t>2</w:t>
      </w:r>
      <w:r w:rsidR="00E17B8B" w:rsidRPr="009D01AE">
        <w:rPr>
          <w:rFonts w:ascii="Arial" w:hAnsi="Arial" w:cs="Arial"/>
          <w:b w:val="0"/>
          <w:sz w:val="20"/>
          <w:szCs w:val="20"/>
        </w:rPr>
        <w:t>2</w:t>
      </w:r>
      <w:r w:rsidR="000A1B74" w:rsidRPr="009D01AE">
        <w:rPr>
          <w:rFonts w:ascii="Arial" w:hAnsi="Arial" w:cs="Arial"/>
          <w:b w:val="0"/>
          <w:sz w:val="20"/>
          <w:szCs w:val="20"/>
        </w:rPr>
        <w:t>.5</w:t>
      </w:r>
      <w:r w:rsidR="001A74C0" w:rsidRPr="009D01AE">
        <w:rPr>
          <w:rFonts w:ascii="Arial" w:hAnsi="Arial" w:cs="Arial"/>
          <w:b w:val="0"/>
          <w:sz w:val="20"/>
          <w:szCs w:val="20"/>
        </w:rPr>
        <w:tab/>
      </w:r>
      <w:r w:rsidRPr="009D01AE">
        <w:rPr>
          <w:rFonts w:ascii="Arial" w:hAnsi="Arial" w:cs="Arial"/>
          <w:b w:val="0"/>
          <w:sz w:val="20"/>
          <w:szCs w:val="20"/>
        </w:rPr>
        <w:t>V  prípade zoskupenia bez právnej subjektivity zmluva o vytvorení tohto zoskupenia</w:t>
      </w:r>
      <w:r w:rsidR="00525B0A" w:rsidRPr="009D01AE">
        <w:rPr>
          <w:rFonts w:ascii="Arial" w:hAnsi="Arial" w:cs="Arial"/>
          <w:b w:val="0"/>
          <w:sz w:val="20"/>
          <w:szCs w:val="20"/>
        </w:rPr>
        <w:t xml:space="preserve"> musí byť </w:t>
      </w:r>
      <w:r w:rsidRPr="009D01AE">
        <w:rPr>
          <w:rFonts w:ascii="Arial" w:hAnsi="Arial" w:cs="Arial"/>
          <w:b w:val="0"/>
          <w:sz w:val="20"/>
          <w:szCs w:val="20"/>
        </w:rPr>
        <w:t>písomná a musí obsahovať:</w:t>
      </w:r>
    </w:p>
    <w:p w:rsidR="00A762C7" w:rsidRPr="009D01AE" w:rsidRDefault="00A762C7" w:rsidP="00D759D8">
      <w:pPr>
        <w:pStyle w:val="Zkladntext"/>
        <w:tabs>
          <w:tab w:val="left" w:pos="851"/>
        </w:tabs>
        <w:ind w:left="1843" w:hanging="709"/>
        <w:rPr>
          <w:rFonts w:ascii="Arial" w:hAnsi="Arial" w:cs="Arial"/>
          <w:b w:val="0"/>
          <w:sz w:val="20"/>
          <w:szCs w:val="20"/>
        </w:rPr>
      </w:pPr>
      <w:r w:rsidRPr="009D01AE">
        <w:rPr>
          <w:rFonts w:ascii="Arial" w:hAnsi="Arial" w:cs="Arial"/>
          <w:b w:val="0"/>
          <w:sz w:val="20"/>
          <w:szCs w:val="20"/>
        </w:rPr>
        <w:t>2</w:t>
      </w:r>
      <w:r w:rsidR="00E17B8B" w:rsidRPr="009D01AE">
        <w:rPr>
          <w:rFonts w:ascii="Arial" w:hAnsi="Arial" w:cs="Arial"/>
          <w:b w:val="0"/>
          <w:sz w:val="20"/>
          <w:szCs w:val="20"/>
        </w:rPr>
        <w:t>2</w:t>
      </w:r>
      <w:r w:rsidRPr="009D01AE">
        <w:rPr>
          <w:rFonts w:ascii="Arial" w:hAnsi="Arial" w:cs="Arial"/>
          <w:b w:val="0"/>
          <w:sz w:val="20"/>
          <w:szCs w:val="20"/>
        </w:rPr>
        <w:t>.5.1</w:t>
      </w:r>
      <w:r w:rsidRPr="009D01AE">
        <w:rPr>
          <w:rFonts w:ascii="Arial" w:hAnsi="Arial" w:cs="Arial"/>
          <w:b w:val="0"/>
          <w:sz w:val="20"/>
          <w:szCs w:val="20"/>
        </w:rPr>
        <w:tab/>
        <w:t xml:space="preserve">plnú moc jedného z účastníkov zoskupenia, ktorý bude mať postavenie hlavného účastníka zoskupenia, udelenú ostatnými účastníkmi zoskupenia na všetky právne úkony, ktoré sa budú uskutočňovať v mene všetkých účastníkov zoskupenia v súvislosti s plnením zmluvy voči verejnému obstarávateľovi, vrátane </w:t>
      </w:r>
      <w:r w:rsidR="001A3D7B" w:rsidRPr="009D01AE">
        <w:rPr>
          <w:rFonts w:ascii="Arial" w:hAnsi="Arial" w:cs="Arial"/>
          <w:b w:val="0"/>
          <w:sz w:val="20"/>
          <w:szCs w:val="20"/>
        </w:rPr>
        <w:t xml:space="preserve">podpisu zmluvy a jej dodatkov, </w:t>
      </w:r>
      <w:r w:rsidRPr="009D01AE">
        <w:rPr>
          <w:rFonts w:ascii="Arial" w:hAnsi="Arial" w:cs="Arial"/>
          <w:b w:val="0"/>
          <w:sz w:val="20"/>
          <w:szCs w:val="20"/>
        </w:rPr>
        <w:t>prijímania pokynov pre ostatných účastníkov zoskupenia  a realizácie platieb medzi zoskupením a verejným obstarávateľom, pričom táto plná moc musí byť neoddeliteľnou súčasťou tejto zmluvy;</w:t>
      </w:r>
    </w:p>
    <w:p w:rsidR="00A762C7" w:rsidRPr="009D01AE" w:rsidRDefault="00A762C7" w:rsidP="00D759D8">
      <w:pPr>
        <w:pStyle w:val="Zkladntext"/>
        <w:tabs>
          <w:tab w:val="left" w:pos="-284"/>
          <w:tab w:val="left" w:pos="851"/>
        </w:tabs>
        <w:ind w:left="1843" w:hanging="709"/>
        <w:rPr>
          <w:rFonts w:ascii="Arial" w:hAnsi="Arial" w:cs="Arial"/>
          <w:b w:val="0"/>
          <w:sz w:val="20"/>
          <w:szCs w:val="20"/>
        </w:rPr>
      </w:pPr>
      <w:r w:rsidRPr="009D01AE">
        <w:rPr>
          <w:rFonts w:ascii="Arial" w:hAnsi="Arial" w:cs="Arial"/>
          <w:b w:val="0"/>
          <w:sz w:val="20"/>
          <w:szCs w:val="20"/>
        </w:rPr>
        <w:t>2</w:t>
      </w:r>
      <w:r w:rsidR="00E17B8B" w:rsidRPr="009D01AE">
        <w:rPr>
          <w:rFonts w:ascii="Arial" w:hAnsi="Arial" w:cs="Arial"/>
          <w:b w:val="0"/>
          <w:sz w:val="20"/>
          <w:szCs w:val="20"/>
        </w:rPr>
        <w:t>2</w:t>
      </w:r>
      <w:r w:rsidRPr="009D01AE">
        <w:rPr>
          <w:rFonts w:ascii="Arial" w:hAnsi="Arial" w:cs="Arial"/>
          <w:b w:val="0"/>
          <w:sz w:val="20"/>
          <w:szCs w:val="20"/>
        </w:rPr>
        <w:t>.5.2</w:t>
      </w:r>
      <w:r w:rsidRPr="009D01AE">
        <w:rPr>
          <w:rFonts w:ascii="Arial" w:hAnsi="Arial" w:cs="Arial"/>
          <w:b w:val="0"/>
          <w:sz w:val="20"/>
          <w:szCs w:val="20"/>
        </w:rPr>
        <w:tab/>
        <w:t xml:space="preserve">percentuálny podiel z celkového  množstva z prác, ktoré uskutočnia jednotliví účastníci zoskupenia, a uvedenie druhu týchto prác, </w:t>
      </w:r>
    </w:p>
    <w:p w:rsidR="00A762C7" w:rsidRPr="009D01AE" w:rsidRDefault="00A762C7" w:rsidP="00D759D8">
      <w:pPr>
        <w:pStyle w:val="Zkladntext"/>
        <w:tabs>
          <w:tab w:val="left" w:pos="-284"/>
          <w:tab w:val="left" w:pos="851"/>
        </w:tabs>
        <w:ind w:left="1843" w:hanging="709"/>
        <w:rPr>
          <w:rFonts w:ascii="Arial" w:hAnsi="Arial" w:cs="Arial"/>
          <w:b w:val="0"/>
          <w:sz w:val="20"/>
          <w:szCs w:val="20"/>
        </w:rPr>
      </w:pPr>
      <w:r w:rsidRPr="009D01AE">
        <w:rPr>
          <w:rFonts w:ascii="Arial" w:hAnsi="Arial" w:cs="Arial"/>
          <w:b w:val="0"/>
          <w:sz w:val="20"/>
          <w:szCs w:val="20"/>
        </w:rPr>
        <w:t>2</w:t>
      </w:r>
      <w:r w:rsidR="00E17B8B" w:rsidRPr="009D01AE">
        <w:rPr>
          <w:rFonts w:ascii="Arial" w:hAnsi="Arial" w:cs="Arial"/>
          <w:b w:val="0"/>
          <w:sz w:val="20"/>
          <w:szCs w:val="20"/>
        </w:rPr>
        <w:t>2</w:t>
      </w:r>
      <w:r w:rsidRPr="009D01AE">
        <w:rPr>
          <w:rFonts w:ascii="Arial" w:hAnsi="Arial" w:cs="Arial"/>
          <w:b w:val="0"/>
          <w:sz w:val="20"/>
          <w:szCs w:val="20"/>
        </w:rPr>
        <w:t>.5.3</w:t>
      </w:r>
      <w:r w:rsidR="00525B0A" w:rsidRPr="009D01AE">
        <w:rPr>
          <w:rFonts w:ascii="Arial" w:hAnsi="Arial" w:cs="Arial"/>
          <w:b w:val="0"/>
          <w:sz w:val="20"/>
          <w:szCs w:val="20"/>
        </w:rPr>
        <w:tab/>
      </w:r>
      <w:r w:rsidRPr="009D01AE">
        <w:rPr>
          <w:rFonts w:ascii="Arial" w:hAnsi="Arial" w:cs="Arial"/>
          <w:b w:val="0"/>
          <w:sz w:val="20"/>
          <w:szCs w:val="20"/>
        </w:rPr>
        <w:t xml:space="preserve">záväzok všetkých účastníkov zoskupenia, že počas celého obdobia platnosti zmluvy zo zoskupenia nevystúpia alebo nerozhodnú o vylúčení niektorého z účastníkov zoskupenia. </w:t>
      </w:r>
    </w:p>
    <w:p w:rsidR="00A17192" w:rsidRPr="009D01AE" w:rsidRDefault="00A17192" w:rsidP="00D759D8">
      <w:pPr>
        <w:pStyle w:val="Nadpis9"/>
        <w:spacing w:before="240" w:line="300" w:lineRule="auto"/>
        <w:ind w:left="567" w:hanging="567"/>
        <w:rPr>
          <w:rFonts w:ascii="Arial" w:hAnsi="Arial" w:cs="Arial"/>
          <w:sz w:val="20"/>
          <w:szCs w:val="20"/>
          <w:u w:val="none"/>
        </w:rPr>
      </w:pPr>
      <w:r w:rsidRPr="005A1678">
        <w:rPr>
          <w:rFonts w:ascii="Arial" w:hAnsi="Arial" w:cs="Arial"/>
          <w:smallCaps/>
          <w:sz w:val="20"/>
          <w:szCs w:val="20"/>
          <w:highlight w:val="yellow"/>
          <w:u w:val="none"/>
        </w:rPr>
        <w:t>2</w:t>
      </w:r>
      <w:r w:rsidR="00E17B8B" w:rsidRPr="005A1678">
        <w:rPr>
          <w:rFonts w:ascii="Arial" w:hAnsi="Arial" w:cs="Arial"/>
          <w:smallCaps/>
          <w:sz w:val="20"/>
          <w:szCs w:val="20"/>
          <w:highlight w:val="yellow"/>
          <w:u w:val="none"/>
        </w:rPr>
        <w:t>3</w:t>
      </w:r>
      <w:r w:rsidR="000A1B74" w:rsidRPr="005A1678">
        <w:rPr>
          <w:rFonts w:ascii="Arial" w:hAnsi="Arial" w:cs="Arial"/>
          <w:smallCaps/>
          <w:sz w:val="20"/>
          <w:szCs w:val="20"/>
          <w:highlight w:val="yellow"/>
          <w:u w:val="none"/>
        </w:rPr>
        <w:t>.</w:t>
      </w:r>
      <w:r w:rsidRPr="005A1678">
        <w:rPr>
          <w:rFonts w:ascii="Arial" w:hAnsi="Arial" w:cs="Arial"/>
          <w:smallCaps/>
          <w:sz w:val="20"/>
          <w:szCs w:val="20"/>
          <w:highlight w:val="yellow"/>
          <w:u w:val="none"/>
        </w:rPr>
        <w:tab/>
      </w:r>
      <w:r w:rsidR="005A1678" w:rsidRPr="005A1678">
        <w:rPr>
          <w:rFonts w:ascii="Arial" w:hAnsi="Arial" w:cs="Arial"/>
          <w:sz w:val="20"/>
          <w:szCs w:val="20"/>
          <w:highlight w:val="yellow"/>
          <w:u w:val="none"/>
        </w:rPr>
        <w:t>Registrácia a autentifikácia uchádzača</w:t>
      </w:r>
      <w:r w:rsidR="005A1678">
        <w:rPr>
          <w:rFonts w:ascii="Arial" w:hAnsi="Arial" w:cs="Arial"/>
          <w:sz w:val="20"/>
          <w:szCs w:val="20"/>
          <w:u w:val="none"/>
        </w:rPr>
        <w:t xml:space="preserve"> </w:t>
      </w:r>
      <w:r w:rsidRPr="005A1678">
        <w:rPr>
          <w:rFonts w:ascii="Arial" w:hAnsi="Arial" w:cs="Arial"/>
          <w:strike/>
          <w:sz w:val="20"/>
          <w:szCs w:val="20"/>
          <w:u w:val="none"/>
        </w:rPr>
        <w:t>Označenie obalu ponuky</w:t>
      </w:r>
    </w:p>
    <w:p w:rsidR="005A1678" w:rsidRPr="005A1678" w:rsidRDefault="005A1678" w:rsidP="005A1678">
      <w:pPr>
        <w:pStyle w:val="Odsekzoznamu"/>
        <w:ind w:left="1134" w:hanging="567"/>
        <w:contextualSpacing/>
        <w:jc w:val="both"/>
        <w:rPr>
          <w:rFonts w:ascii="Arial" w:hAnsi="Arial" w:cs="Arial"/>
          <w:sz w:val="20"/>
          <w:szCs w:val="20"/>
          <w:highlight w:val="yellow"/>
        </w:rPr>
      </w:pPr>
      <w:r w:rsidRPr="005A1678">
        <w:rPr>
          <w:rFonts w:ascii="Arial" w:hAnsi="Arial" w:cs="Arial"/>
          <w:sz w:val="20"/>
          <w:szCs w:val="20"/>
          <w:highlight w:val="yellow"/>
        </w:rPr>
        <w:t>23.1</w:t>
      </w:r>
      <w:r w:rsidRPr="005A1678">
        <w:rPr>
          <w:rFonts w:ascii="Arial" w:hAnsi="Arial" w:cs="Arial"/>
          <w:sz w:val="20"/>
          <w:szCs w:val="20"/>
          <w:highlight w:val="yellow"/>
        </w:rPr>
        <w:tab/>
        <w:t>Uchádzač má možnosť sa registrovať do systému JOSEPHINE pomocou hesla alebo aj pomocou občianskeho preukazu s elektronickým čipom a bezpečnostným osobnostným kódom (</w:t>
      </w:r>
      <w:proofErr w:type="spellStart"/>
      <w:r w:rsidRPr="005A1678">
        <w:rPr>
          <w:rFonts w:ascii="Arial" w:hAnsi="Arial" w:cs="Arial"/>
          <w:sz w:val="20"/>
          <w:szCs w:val="20"/>
          <w:highlight w:val="yellow"/>
        </w:rPr>
        <w:t>eID</w:t>
      </w:r>
      <w:proofErr w:type="spellEnd"/>
      <w:r w:rsidRPr="005A1678">
        <w:rPr>
          <w:rFonts w:ascii="Arial" w:hAnsi="Arial" w:cs="Arial"/>
          <w:sz w:val="20"/>
          <w:szCs w:val="20"/>
          <w:highlight w:val="yellow"/>
        </w:rPr>
        <w:t>).</w:t>
      </w:r>
    </w:p>
    <w:p w:rsidR="005A1678" w:rsidRPr="005A1678" w:rsidRDefault="005A1678" w:rsidP="005A1678">
      <w:pPr>
        <w:pStyle w:val="Odsekzoznamu"/>
        <w:ind w:left="1134" w:hanging="567"/>
        <w:contextualSpacing/>
        <w:jc w:val="both"/>
        <w:rPr>
          <w:rFonts w:ascii="Arial" w:hAnsi="Arial" w:cs="Arial"/>
          <w:sz w:val="20"/>
          <w:szCs w:val="20"/>
          <w:highlight w:val="yellow"/>
        </w:rPr>
      </w:pPr>
      <w:r>
        <w:rPr>
          <w:rFonts w:ascii="Arial" w:hAnsi="Arial" w:cs="Arial"/>
          <w:sz w:val="20"/>
          <w:szCs w:val="20"/>
          <w:highlight w:val="yellow"/>
        </w:rPr>
        <w:t xml:space="preserve">23.2  </w:t>
      </w:r>
      <w:r w:rsidRPr="005A1678">
        <w:rPr>
          <w:rFonts w:ascii="Arial" w:hAnsi="Arial" w:cs="Arial"/>
          <w:sz w:val="20"/>
          <w:szCs w:val="20"/>
          <w:highlight w:val="yellow"/>
        </w:rPr>
        <w:t>Predkladanie ponúk je umožnené iba autentifikovaným uchádzačom. Autentifikáciu je možné urobiť dvoma spôsobmi</w:t>
      </w:r>
    </w:p>
    <w:p w:rsidR="005A1678" w:rsidRPr="005A1678" w:rsidRDefault="005A1678" w:rsidP="005A1678">
      <w:pPr>
        <w:pStyle w:val="Odsekzoznamu"/>
        <w:ind w:left="1134" w:hanging="567"/>
        <w:contextualSpacing/>
        <w:jc w:val="both"/>
        <w:rPr>
          <w:rFonts w:ascii="Arial" w:hAnsi="Arial" w:cs="Arial"/>
          <w:sz w:val="20"/>
          <w:szCs w:val="20"/>
          <w:highlight w:val="yellow"/>
        </w:rPr>
      </w:pPr>
      <w:r w:rsidRPr="005A1678">
        <w:rPr>
          <w:rFonts w:ascii="Arial" w:hAnsi="Arial" w:cs="Arial"/>
          <w:sz w:val="20"/>
          <w:szCs w:val="20"/>
          <w:highlight w:val="yellow"/>
        </w:rPr>
        <w:tab/>
        <w:t>a) v systéme JOSEPHINE registráciou a prihlásením pomocou občianskeho preukazu s elektronickým čipom a bezpečnostným osobnostným kódom (</w:t>
      </w:r>
      <w:proofErr w:type="spellStart"/>
      <w:r w:rsidRPr="005A1678">
        <w:rPr>
          <w:rFonts w:ascii="Arial" w:hAnsi="Arial" w:cs="Arial"/>
          <w:sz w:val="20"/>
          <w:szCs w:val="20"/>
          <w:highlight w:val="yellow"/>
        </w:rPr>
        <w:t>eID</w:t>
      </w:r>
      <w:proofErr w:type="spellEnd"/>
      <w:r w:rsidRPr="005A1678">
        <w:rPr>
          <w:rFonts w:ascii="Arial" w:hAnsi="Arial" w:cs="Arial"/>
          <w:sz w:val="20"/>
          <w:szCs w:val="20"/>
          <w:highlight w:val="yellow"/>
        </w:rPr>
        <w:t xml:space="preserve">). V systéme je autentifikovaná spoločnosť, ktorú pomocou </w:t>
      </w:r>
      <w:proofErr w:type="spellStart"/>
      <w:r w:rsidRPr="005A1678">
        <w:rPr>
          <w:rFonts w:ascii="Arial" w:hAnsi="Arial" w:cs="Arial"/>
          <w:sz w:val="20"/>
          <w:szCs w:val="20"/>
          <w:highlight w:val="yellow"/>
        </w:rPr>
        <w:t>eID</w:t>
      </w:r>
      <w:proofErr w:type="spellEnd"/>
      <w:r w:rsidRPr="005A1678">
        <w:rPr>
          <w:rFonts w:ascii="Arial" w:hAnsi="Arial" w:cs="Arial"/>
          <w:sz w:val="20"/>
          <w:szCs w:val="20"/>
          <w:highlight w:val="yellow"/>
        </w:rPr>
        <w:t xml:space="preserve"> registruje štatutár danej spoločnosti. Autentifikáciu vykonáva poskytovateľ systému JOSEPHINE a to v pracovných dňoch v čase 8.00 – 16.00 hod., alebo</w:t>
      </w:r>
    </w:p>
    <w:p w:rsidR="005A1678" w:rsidRPr="005A1678" w:rsidRDefault="005A1678" w:rsidP="005A1678">
      <w:pPr>
        <w:pStyle w:val="Odsekzoznamu"/>
        <w:ind w:left="1134" w:hanging="567"/>
        <w:contextualSpacing/>
        <w:jc w:val="both"/>
        <w:rPr>
          <w:rFonts w:ascii="Arial" w:hAnsi="Arial" w:cs="Arial"/>
          <w:sz w:val="20"/>
          <w:szCs w:val="20"/>
          <w:highlight w:val="yellow"/>
        </w:rPr>
      </w:pPr>
      <w:r w:rsidRPr="005A1678">
        <w:rPr>
          <w:rFonts w:ascii="Arial" w:hAnsi="Arial" w:cs="Arial"/>
          <w:sz w:val="20"/>
          <w:szCs w:val="20"/>
          <w:highlight w:val="yellow"/>
        </w:rPr>
        <w:tab/>
        <w:t>b) počkaním na autorizačný kód, ktorý bude poslaný na adresu sídla firmy uchádzača v listovej podobe formou doporučenej pošty. Lehota na tento úkon sú 3 pracovné dni a je potrebné s touto lehotou počítať pri vkladaní ponuky.</w:t>
      </w:r>
    </w:p>
    <w:p w:rsidR="005A1678" w:rsidRPr="005A1678" w:rsidRDefault="005A1678" w:rsidP="005A1678">
      <w:pPr>
        <w:pStyle w:val="Odsekzoznamu"/>
        <w:ind w:left="1134" w:hanging="567"/>
        <w:contextualSpacing/>
        <w:jc w:val="both"/>
        <w:rPr>
          <w:rFonts w:ascii="Arial" w:hAnsi="Arial" w:cs="Arial"/>
          <w:sz w:val="20"/>
          <w:szCs w:val="20"/>
          <w:highlight w:val="yellow"/>
        </w:rPr>
      </w:pPr>
    </w:p>
    <w:p w:rsidR="005A1678" w:rsidRPr="005A1678" w:rsidRDefault="005A1678" w:rsidP="005A1678">
      <w:pPr>
        <w:pStyle w:val="Odsekzoznamu"/>
        <w:ind w:left="1134" w:hanging="567"/>
        <w:contextualSpacing/>
        <w:jc w:val="both"/>
        <w:rPr>
          <w:rFonts w:ascii="Arial" w:hAnsi="Arial" w:cs="Arial"/>
          <w:sz w:val="20"/>
          <w:szCs w:val="20"/>
          <w:highlight w:val="yellow"/>
        </w:rPr>
      </w:pPr>
      <w:r w:rsidRPr="005A1678">
        <w:rPr>
          <w:rFonts w:ascii="Arial" w:hAnsi="Arial" w:cs="Arial"/>
          <w:sz w:val="20"/>
          <w:szCs w:val="20"/>
          <w:highlight w:val="yellow"/>
        </w:rPr>
        <w:t>23.3</w:t>
      </w:r>
      <w:r w:rsidRPr="005A1678">
        <w:rPr>
          <w:rFonts w:ascii="Arial" w:hAnsi="Arial" w:cs="Arial"/>
          <w:sz w:val="20"/>
          <w:szCs w:val="20"/>
          <w:highlight w:val="yellow"/>
        </w:rPr>
        <w:tab/>
        <w:t>Autentifikovaný uchádzač si po prihlásení do systému JOSEPHINE v prehľade - zozname obstarávaní vyberie predmetné obstarávanie a vloží svoju ponuku do určeného formulára na príjem ponúk, ktorý nájde v záložke „Ponuky a žiadosti“.</w:t>
      </w:r>
    </w:p>
    <w:p w:rsidR="005A1678" w:rsidRPr="009D01AE" w:rsidRDefault="005A1678" w:rsidP="005A1678">
      <w:pPr>
        <w:pStyle w:val="Odsekzoznamu"/>
        <w:ind w:left="1134" w:hanging="567"/>
        <w:contextualSpacing/>
        <w:jc w:val="both"/>
        <w:rPr>
          <w:rFonts w:ascii="Arial" w:hAnsi="Arial" w:cs="Arial"/>
          <w:sz w:val="20"/>
          <w:szCs w:val="20"/>
        </w:rPr>
      </w:pPr>
      <w:r>
        <w:rPr>
          <w:rFonts w:ascii="Arial" w:hAnsi="Arial" w:cs="Arial"/>
          <w:sz w:val="20"/>
          <w:szCs w:val="20"/>
          <w:highlight w:val="yellow"/>
        </w:rPr>
        <w:t xml:space="preserve">23.4  </w:t>
      </w:r>
      <w:r w:rsidRPr="005A1678">
        <w:rPr>
          <w:rFonts w:ascii="Arial" w:hAnsi="Arial" w:cs="Arial"/>
          <w:sz w:val="20"/>
          <w:szCs w:val="20"/>
          <w:highlight w:val="yellow"/>
        </w:rPr>
        <w:t xml:space="preserve">Uchádzač svoju ponuku identifikuje uvedením obchodného mena alebo názvu, sídla, miesta podnikania alebo obvyklého pobytu uchádzača a heslom súťaže </w:t>
      </w:r>
      <w:r w:rsidRPr="005A1678">
        <w:rPr>
          <w:rFonts w:ascii="Arial" w:hAnsi="Arial" w:cs="Arial"/>
          <w:b/>
          <w:bCs/>
          <w:sz w:val="20"/>
          <w:szCs w:val="20"/>
          <w:highlight w:val="yellow"/>
        </w:rPr>
        <w:t>Rýchlostná cesta R2 Kriváň - Mýtna</w:t>
      </w:r>
    </w:p>
    <w:p w:rsidR="00075B31" w:rsidRPr="00E153E2" w:rsidRDefault="00075B31" w:rsidP="00D759D8">
      <w:pPr>
        <w:spacing w:before="240"/>
        <w:ind w:left="567" w:hanging="567"/>
        <w:rPr>
          <w:rFonts w:ascii="Arial" w:hAnsi="Arial" w:cs="Arial"/>
          <w:b/>
          <w:bCs/>
          <w:sz w:val="20"/>
          <w:szCs w:val="20"/>
          <w:highlight w:val="yellow"/>
        </w:rPr>
      </w:pPr>
      <w:r w:rsidRPr="00E153E2">
        <w:rPr>
          <w:rFonts w:ascii="Arial" w:hAnsi="Arial" w:cs="Arial"/>
          <w:b/>
          <w:bCs/>
          <w:smallCaps/>
          <w:sz w:val="20"/>
          <w:szCs w:val="20"/>
          <w:highlight w:val="yellow"/>
        </w:rPr>
        <w:t>2</w:t>
      </w:r>
      <w:r w:rsidR="00E17B8B" w:rsidRPr="00E153E2">
        <w:rPr>
          <w:rFonts w:ascii="Arial" w:hAnsi="Arial" w:cs="Arial"/>
          <w:b/>
          <w:bCs/>
          <w:smallCaps/>
          <w:sz w:val="20"/>
          <w:szCs w:val="20"/>
          <w:highlight w:val="yellow"/>
        </w:rPr>
        <w:t>4</w:t>
      </w:r>
      <w:r w:rsidR="004D582F" w:rsidRPr="00E153E2">
        <w:rPr>
          <w:rFonts w:ascii="Arial" w:hAnsi="Arial" w:cs="Arial"/>
          <w:b/>
          <w:bCs/>
          <w:smallCaps/>
          <w:sz w:val="20"/>
          <w:szCs w:val="20"/>
          <w:highlight w:val="yellow"/>
        </w:rPr>
        <w:t>.</w:t>
      </w:r>
      <w:r w:rsidRPr="00E153E2">
        <w:rPr>
          <w:rFonts w:ascii="Arial" w:hAnsi="Arial" w:cs="Arial"/>
          <w:b/>
          <w:bCs/>
          <w:smallCaps/>
          <w:sz w:val="20"/>
          <w:szCs w:val="20"/>
          <w:highlight w:val="yellow"/>
        </w:rPr>
        <w:tab/>
      </w:r>
      <w:r w:rsidRPr="00E153E2">
        <w:rPr>
          <w:rFonts w:ascii="Arial" w:hAnsi="Arial" w:cs="Arial"/>
          <w:b/>
          <w:bCs/>
          <w:sz w:val="20"/>
          <w:szCs w:val="20"/>
          <w:highlight w:val="yellow"/>
        </w:rPr>
        <w:t>Miesto a lehota na predkladanie ponúk a oprávnení</w:t>
      </w:r>
      <w:r w:rsidRPr="00E153E2">
        <w:rPr>
          <w:rFonts w:ascii="Arial" w:hAnsi="Arial" w:cs="Arial"/>
          <w:sz w:val="20"/>
          <w:szCs w:val="20"/>
          <w:highlight w:val="yellow"/>
        </w:rPr>
        <w:t xml:space="preserve"> </w:t>
      </w:r>
      <w:r w:rsidRPr="00E153E2">
        <w:rPr>
          <w:rFonts w:ascii="Arial" w:hAnsi="Arial" w:cs="Arial"/>
          <w:b/>
          <w:bCs/>
          <w:sz w:val="20"/>
          <w:szCs w:val="20"/>
          <w:highlight w:val="yellow"/>
        </w:rPr>
        <w:t>uchádzači</w:t>
      </w:r>
    </w:p>
    <w:p w:rsidR="00075B31" w:rsidRPr="009D01AE" w:rsidRDefault="00075B31" w:rsidP="00E153E2">
      <w:pPr>
        <w:ind w:left="1134" w:hanging="567"/>
        <w:jc w:val="both"/>
        <w:rPr>
          <w:rFonts w:ascii="Arial" w:hAnsi="Arial" w:cs="Arial"/>
          <w:sz w:val="20"/>
          <w:szCs w:val="20"/>
        </w:rPr>
      </w:pPr>
      <w:r w:rsidRPr="00E153E2">
        <w:rPr>
          <w:rFonts w:ascii="Arial" w:hAnsi="Arial" w:cs="Arial"/>
          <w:sz w:val="20"/>
          <w:szCs w:val="20"/>
          <w:highlight w:val="yellow"/>
        </w:rPr>
        <w:t>2</w:t>
      </w:r>
      <w:r w:rsidR="00E17B8B" w:rsidRPr="00E153E2">
        <w:rPr>
          <w:rFonts w:ascii="Arial" w:hAnsi="Arial" w:cs="Arial"/>
          <w:sz w:val="20"/>
          <w:szCs w:val="20"/>
          <w:highlight w:val="yellow"/>
        </w:rPr>
        <w:t>4</w:t>
      </w:r>
      <w:r w:rsidRPr="00E153E2">
        <w:rPr>
          <w:rFonts w:ascii="Arial" w:hAnsi="Arial" w:cs="Arial"/>
          <w:sz w:val="20"/>
          <w:szCs w:val="20"/>
          <w:highlight w:val="yellow"/>
        </w:rPr>
        <w:t>.1</w:t>
      </w:r>
      <w:r w:rsidRPr="00E153E2">
        <w:rPr>
          <w:rFonts w:ascii="Arial" w:hAnsi="Arial" w:cs="Arial"/>
          <w:sz w:val="20"/>
          <w:szCs w:val="20"/>
          <w:highlight w:val="yellow"/>
        </w:rPr>
        <w:tab/>
        <w:t>Ponuk</w:t>
      </w:r>
      <w:r w:rsidR="00137844" w:rsidRPr="00E153E2">
        <w:rPr>
          <w:rFonts w:ascii="Arial" w:hAnsi="Arial" w:cs="Arial"/>
          <w:sz w:val="20"/>
          <w:szCs w:val="20"/>
          <w:highlight w:val="yellow"/>
        </w:rPr>
        <w:t>u</w:t>
      </w:r>
      <w:r w:rsidRPr="00E153E2">
        <w:rPr>
          <w:rFonts w:ascii="Arial" w:hAnsi="Arial" w:cs="Arial"/>
          <w:sz w:val="20"/>
          <w:szCs w:val="20"/>
          <w:highlight w:val="yellow"/>
        </w:rPr>
        <w:t xml:space="preserve"> je potrebné doručiť </w:t>
      </w:r>
      <w:r w:rsidR="00E153E2" w:rsidRPr="00E153E2">
        <w:rPr>
          <w:rFonts w:ascii="Arial" w:hAnsi="Arial" w:cs="Arial"/>
          <w:sz w:val="20"/>
          <w:szCs w:val="20"/>
          <w:highlight w:val="yellow"/>
        </w:rPr>
        <w:t xml:space="preserve">elektronicky cez systém JOZEPHINE umiestnenom na webovej adrese: https://josephine.proebiz.com v lehote na predkladanie ponúk. Doručenie ponuky je zaznamenávané s presnosťou na sekundy. Systém JOSEPHINE považuje za čas vloženia </w:t>
      </w:r>
      <w:r w:rsidR="00E153E2" w:rsidRPr="00E153E2">
        <w:rPr>
          <w:rFonts w:ascii="Arial" w:hAnsi="Arial" w:cs="Arial"/>
          <w:sz w:val="20"/>
          <w:szCs w:val="20"/>
          <w:highlight w:val="yellow"/>
        </w:rPr>
        <w:lastRenderedPageBreak/>
        <w:t>ponuky okamih uloženia posledného súboru (dát) – nie čas začatia nahrávania ponuky, preto je potrebné predložiť ponuku (začať s nahrávaním) v dostatočnom časovom predstihu (začať s nahrávaním) najmä s ohľadom na veľkosť ukladaných dát</w:t>
      </w:r>
      <w:r w:rsidR="00E153E2" w:rsidRPr="00E153E2">
        <w:rPr>
          <w:highlight w:val="yellow"/>
        </w:rPr>
        <w:t>.</w:t>
      </w:r>
      <w:r w:rsidR="00E153E2">
        <w:rPr>
          <w:rFonts w:ascii="Arial" w:hAnsi="Arial" w:cs="Arial"/>
          <w:bCs/>
          <w:smallCaps/>
          <w:color w:val="000000"/>
          <w:sz w:val="20"/>
          <w:szCs w:val="20"/>
        </w:rPr>
        <w:t xml:space="preserve">            </w:t>
      </w:r>
    </w:p>
    <w:p w:rsidR="00075B31" w:rsidRPr="009D01AE" w:rsidRDefault="00075B31" w:rsidP="00D759D8">
      <w:pPr>
        <w:ind w:left="1134" w:hanging="567"/>
        <w:jc w:val="both"/>
        <w:rPr>
          <w:rFonts w:ascii="Arial" w:hAnsi="Arial" w:cs="Arial"/>
          <w:sz w:val="20"/>
          <w:szCs w:val="20"/>
        </w:rPr>
      </w:pPr>
      <w:r w:rsidRPr="009D01AE">
        <w:rPr>
          <w:rFonts w:ascii="Arial" w:hAnsi="Arial" w:cs="Arial"/>
          <w:sz w:val="20"/>
          <w:szCs w:val="20"/>
        </w:rPr>
        <w:t>2</w:t>
      </w:r>
      <w:r w:rsidR="00E17B8B" w:rsidRPr="009D01AE">
        <w:rPr>
          <w:rFonts w:ascii="Arial" w:hAnsi="Arial" w:cs="Arial"/>
          <w:sz w:val="20"/>
          <w:szCs w:val="20"/>
        </w:rPr>
        <w:t>4</w:t>
      </w:r>
      <w:r w:rsidRPr="009D01AE">
        <w:rPr>
          <w:rFonts w:ascii="Arial" w:hAnsi="Arial" w:cs="Arial"/>
          <w:sz w:val="20"/>
          <w:szCs w:val="20"/>
        </w:rPr>
        <w:t>.2</w:t>
      </w:r>
      <w:r w:rsidRPr="009D01AE">
        <w:rPr>
          <w:rFonts w:ascii="Arial" w:hAnsi="Arial" w:cs="Arial"/>
          <w:sz w:val="20"/>
          <w:szCs w:val="20"/>
        </w:rPr>
        <w:tab/>
        <w:t>Lehota na predkladanie ponúk je uvedená v bode 1</w:t>
      </w:r>
      <w:r w:rsidR="00E17B8B" w:rsidRPr="009D01AE">
        <w:rPr>
          <w:rFonts w:ascii="Arial" w:hAnsi="Arial" w:cs="Arial"/>
          <w:sz w:val="20"/>
          <w:szCs w:val="20"/>
        </w:rPr>
        <w:t>4</w:t>
      </w:r>
      <w:r w:rsidRPr="009D01AE">
        <w:rPr>
          <w:rFonts w:ascii="Arial" w:hAnsi="Arial" w:cs="Arial"/>
          <w:sz w:val="20"/>
          <w:szCs w:val="20"/>
        </w:rPr>
        <w:t>.4</w:t>
      </w:r>
      <w:r w:rsidR="00137844" w:rsidRPr="009D01AE">
        <w:rPr>
          <w:rFonts w:ascii="Arial" w:hAnsi="Arial" w:cs="Arial"/>
          <w:sz w:val="20"/>
          <w:szCs w:val="20"/>
        </w:rPr>
        <w:t xml:space="preserve"> časti A1 Zväzku 1 súťažných podkladov. </w:t>
      </w:r>
      <w:r w:rsidRPr="009D01AE">
        <w:rPr>
          <w:rFonts w:ascii="Arial" w:hAnsi="Arial" w:cs="Arial"/>
          <w:sz w:val="20"/>
          <w:szCs w:val="20"/>
        </w:rPr>
        <w:t xml:space="preserve"> </w:t>
      </w:r>
    </w:p>
    <w:p w:rsidR="00075B31" w:rsidRPr="009D01AE" w:rsidRDefault="00075B31" w:rsidP="00D759D8">
      <w:pPr>
        <w:ind w:left="1134" w:hanging="567"/>
        <w:jc w:val="both"/>
        <w:rPr>
          <w:rFonts w:ascii="Arial" w:hAnsi="Arial" w:cs="Arial"/>
          <w:sz w:val="20"/>
          <w:szCs w:val="20"/>
        </w:rPr>
      </w:pPr>
      <w:r w:rsidRPr="009D01AE">
        <w:rPr>
          <w:rFonts w:ascii="Arial" w:hAnsi="Arial" w:cs="Arial"/>
          <w:sz w:val="20"/>
          <w:szCs w:val="20"/>
        </w:rPr>
        <w:t>2</w:t>
      </w:r>
      <w:r w:rsidR="00E17B8B" w:rsidRPr="009D01AE">
        <w:rPr>
          <w:rFonts w:ascii="Arial" w:hAnsi="Arial" w:cs="Arial"/>
          <w:sz w:val="20"/>
          <w:szCs w:val="20"/>
        </w:rPr>
        <w:t>4</w:t>
      </w:r>
      <w:r w:rsidRPr="009D01AE">
        <w:rPr>
          <w:rFonts w:ascii="Arial" w:hAnsi="Arial" w:cs="Arial"/>
          <w:sz w:val="20"/>
          <w:szCs w:val="20"/>
        </w:rPr>
        <w:t>.3</w:t>
      </w:r>
      <w:r w:rsidRPr="009D01AE">
        <w:rPr>
          <w:rFonts w:ascii="Arial" w:hAnsi="Arial" w:cs="Arial"/>
          <w:sz w:val="20"/>
          <w:szCs w:val="20"/>
        </w:rPr>
        <w:tab/>
        <w:t xml:space="preserve">Ponuka predložená po uplynutí lehoty na predkladanie ponúk </w:t>
      </w:r>
      <w:r w:rsidR="00E153E2" w:rsidRPr="00E153E2">
        <w:rPr>
          <w:rFonts w:ascii="Arial" w:hAnsi="Arial" w:cs="Arial"/>
          <w:sz w:val="20"/>
          <w:szCs w:val="20"/>
          <w:highlight w:val="yellow"/>
        </w:rPr>
        <w:t>nebude akceptovaná.</w:t>
      </w:r>
    </w:p>
    <w:p w:rsidR="00075B31" w:rsidRPr="009D01AE" w:rsidRDefault="00075B31" w:rsidP="00D759D8">
      <w:pPr>
        <w:spacing w:before="240"/>
        <w:ind w:left="567" w:hanging="567"/>
        <w:jc w:val="both"/>
        <w:rPr>
          <w:rFonts w:ascii="Arial" w:hAnsi="Arial" w:cs="Arial"/>
          <w:b/>
          <w:bCs/>
          <w:smallCaps/>
          <w:sz w:val="20"/>
          <w:szCs w:val="20"/>
        </w:rPr>
      </w:pPr>
      <w:r w:rsidRPr="009D01AE">
        <w:rPr>
          <w:rFonts w:ascii="Arial" w:hAnsi="Arial" w:cs="Arial"/>
          <w:b/>
          <w:bCs/>
          <w:smallCaps/>
          <w:sz w:val="20"/>
          <w:szCs w:val="20"/>
        </w:rPr>
        <w:t>2</w:t>
      </w:r>
      <w:r w:rsidR="00E17B8B" w:rsidRPr="009D01AE">
        <w:rPr>
          <w:rFonts w:ascii="Arial" w:hAnsi="Arial" w:cs="Arial"/>
          <w:b/>
          <w:bCs/>
          <w:smallCaps/>
          <w:sz w:val="20"/>
          <w:szCs w:val="20"/>
        </w:rPr>
        <w:t>5</w:t>
      </w:r>
      <w:r w:rsidR="00616BA6" w:rsidRPr="009D01AE">
        <w:rPr>
          <w:rFonts w:ascii="Arial" w:hAnsi="Arial" w:cs="Arial"/>
          <w:b/>
          <w:bCs/>
          <w:smallCaps/>
          <w:sz w:val="20"/>
          <w:szCs w:val="20"/>
        </w:rPr>
        <w:t>.</w:t>
      </w:r>
      <w:r w:rsidRPr="009D01AE">
        <w:rPr>
          <w:rFonts w:ascii="Arial" w:hAnsi="Arial" w:cs="Arial"/>
          <w:b/>
          <w:bCs/>
          <w:smallCaps/>
          <w:sz w:val="20"/>
          <w:szCs w:val="20"/>
        </w:rPr>
        <w:tab/>
      </w:r>
      <w:r w:rsidRPr="009D01AE">
        <w:rPr>
          <w:rFonts w:ascii="Arial" w:hAnsi="Arial" w:cs="Arial"/>
          <w:b/>
          <w:bCs/>
          <w:sz w:val="20"/>
          <w:szCs w:val="20"/>
        </w:rPr>
        <w:t>Doplnenie, zmena a </w:t>
      </w:r>
      <w:r w:rsidR="00C707B3" w:rsidRPr="009D01AE">
        <w:rPr>
          <w:rFonts w:ascii="Arial" w:hAnsi="Arial" w:cs="Arial"/>
          <w:b/>
          <w:bCs/>
          <w:sz w:val="20"/>
          <w:szCs w:val="20"/>
        </w:rPr>
        <w:t xml:space="preserve">odstúpenie </w:t>
      </w:r>
      <w:r w:rsidRPr="009D01AE">
        <w:rPr>
          <w:rFonts w:ascii="Arial" w:hAnsi="Arial" w:cs="Arial"/>
          <w:b/>
          <w:bCs/>
          <w:sz w:val="20"/>
          <w:szCs w:val="20"/>
        </w:rPr>
        <w:t>ponuky</w:t>
      </w:r>
    </w:p>
    <w:p w:rsidR="00E153E2" w:rsidRPr="00E153E2" w:rsidRDefault="00E153E2" w:rsidP="00E153E2">
      <w:pPr>
        <w:ind w:left="1134" w:hanging="567"/>
        <w:jc w:val="both"/>
        <w:rPr>
          <w:rFonts w:ascii="Arial" w:hAnsi="Arial" w:cs="Arial"/>
          <w:sz w:val="20"/>
          <w:szCs w:val="20"/>
          <w:highlight w:val="yellow"/>
        </w:rPr>
      </w:pPr>
      <w:r w:rsidRPr="00E153E2">
        <w:rPr>
          <w:rFonts w:ascii="Arial" w:hAnsi="Arial" w:cs="Arial"/>
          <w:sz w:val="20"/>
          <w:szCs w:val="20"/>
          <w:highlight w:val="yellow"/>
        </w:rPr>
        <w:t>25.1</w:t>
      </w:r>
      <w:r w:rsidRPr="00E153E2">
        <w:rPr>
          <w:rFonts w:ascii="Arial" w:hAnsi="Arial" w:cs="Arial"/>
          <w:sz w:val="20"/>
          <w:szCs w:val="20"/>
          <w:highlight w:val="yellow"/>
        </w:rPr>
        <w:tab/>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rsidR="00E153E2" w:rsidRPr="009D01AE" w:rsidRDefault="00E153E2" w:rsidP="00E153E2">
      <w:pPr>
        <w:ind w:left="1134" w:hanging="567"/>
        <w:jc w:val="both"/>
        <w:rPr>
          <w:rFonts w:ascii="Arial" w:hAnsi="Arial" w:cs="Arial"/>
          <w:sz w:val="20"/>
          <w:szCs w:val="20"/>
        </w:rPr>
      </w:pPr>
      <w:r w:rsidRPr="00E153E2">
        <w:rPr>
          <w:rFonts w:ascii="Arial" w:hAnsi="Arial" w:cs="Arial"/>
          <w:sz w:val="20"/>
          <w:szCs w:val="20"/>
          <w:highlight w:val="yellow"/>
        </w:rPr>
        <w:t>25.2</w:t>
      </w:r>
      <w:r w:rsidRPr="00E153E2">
        <w:rPr>
          <w:rFonts w:ascii="Arial" w:hAnsi="Arial" w:cs="Arial"/>
          <w:sz w:val="20"/>
          <w:szCs w:val="20"/>
          <w:highlight w:val="yellow"/>
        </w:rPr>
        <w:tab/>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rsidR="0028001D" w:rsidRPr="009D01AE" w:rsidRDefault="0028001D" w:rsidP="00D759D8">
      <w:pPr>
        <w:tabs>
          <w:tab w:val="left" w:pos="851"/>
        </w:tabs>
        <w:ind w:left="851" w:hanging="567"/>
        <w:jc w:val="both"/>
        <w:rPr>
          <w:rFonts w:ascii="Arial" w:hAnsi="Arial" w:cs="Arial"/>
          <w:sz w:val="20"/>
          <w:szCs w:val="20"/>
        </w:rPr>
      </w:pPr>
    </w:p>
    <w:p w:rsidR="0028001D" w:rsidRPr="009D01AE" w:rsidRDefault="0028001D" w:rsidP="00D759D8">
      <w:pPr>
        <w:tabs>
          <w:tab w:val="left" w:pos="851"/>
        </w:tabs>
        <w:ind w:left="851" w:hanging="567"/>
        <w:jc w:val="both"/>
        <w:rPr>
          <w:rFonts w:ascii="Arial" w:hAnsi="Arial" w:cs="Arial"/>
          <w:sz w:val="20"/>
          <w:szCs w:val="20"/>
        </w:rPr>
      </w:pPr>
    </w:p>
    <w:p w:rsidR="00BE7A69" w:rsidRPr="009D01AE" w:rsidRDefault="00BE7A69" w:rsidP="00D759D8">
      <w:pPr>
        <w:jc w:val="center"/>
        <w:rPr>
          <w:rFonts w:ascii="Arial" w:hAnsi="Arial" w:cs="Arial"/>
          <w:b/>
        </w:rPr>
      </w:pPr>
      <w:r w:rsidRPr="009D01AE">
        <w:rPr>
          <w:rFonts w:ascii="Arial" w:hAnsi="Arial" w:cs="Arial"/>
          <w:b/>
        </w:rPr>
        <w:t>Časť V.</w:t>
      </w:r>
    </w:p>
    <w:p w:rsidR="00BE7A69" w:rsidRPr="009D01AE" w:rsidRDefault="00BE7A69" w:rsidP="00D759D8">
      <w:pPr>
        <w:pStyle w:val="Nadpis5"/>
        <w:rPr>
          <w:rFonts w:ascii="Arial" w:hAnsi="Arial" w:cs="Arial"/>
          <w:bCs w:val="0"/>
          <w:sz w:val="24"/>
          <w:szCs w:val="24"/>
        </w:rPr>
      </w:pPr>
      <w:r w:rsidRPr="009D01AE">
        <w:rPr>
          <w:rFonts w:ascii="Arial" w:hAnsi="Arial" w:cs="Arial"/>
          <w:bCs w:val="0"/>
          <w:sz w:val="24"/>
          <w:szCs w:val="24"/>
        </w:rPr>
        <w:t>Otváranie a vyhodnotenie ponúk</w:t>
      </w:r>
    </w:p>
    <w:p w:rsidR="00BE7A69" w:rsidRPr="009D01AE" w:rsidRDefault="00BE7A69" w:rsidP="00D759D8">
      <w:pPr>
        <w:pStyle w:val="Nadpis7"/>
        <w:spacing w:before="240" w:line="240" w:lineRule="auto"/>
        <w:ind w:left="567" w:hanging="567"/>
        <w:rPr>
          <w:rFonts w:ascii="Arial" w:hAnsi="Arial" w:cs="Arial"/>
          <w:sz w:val="20"/>
          <w:szCs w:val="20"/>
          <w:u w:val="none"/>
        </w:rPr>
      </w:pPr>
      <w:r w:rsidRPr="009D01AE">
        <w:rPr>
          <w:rFonts w:ascii="Arial" w:hAnsi="Arial" w:cs="Arial"/>
          <w:smallCaps/>
          <w:sz w:val="20"/>
          <w:szCs w:val="20"/>
          <w:u w:val="none"/>
        </w:rPr>
        <w:t>2</w:t>
      </w:r>
      <w:r w:rsidR="003423E0" w:rsidRPr="009D01AE">
        <w:rPr>
          <w:rFonts w:ascii="Arial" w:hAnsi="Arial" w:cs="Arial"/>
          <w:smallCaps/>
          <w:sz w:val="20"/>
          <w:szCs w:val="20"/>
          <w:u w:val="none"/>
        </w:rPr>
        <w:t>6</w:t>
      </w:r>
      <w:r w:rsidR="00616BA6" w:rsidRPr="009D01AE">
        <w:rPr>
          <w:rFonts w:ascii="Arial" w:hAnsi="Arial" w:cs="Arial"/>
          <w:smallCaps/>
          <w:sz w:val="20"/>
          <w:szCs w:val="20"/>
          <w:u w:val="none"/>
        </w:rPr>
        <w:t>.</w:t>
      </w:r>
      <w:r w:rsidR="00B84262" w:rsidRPr="009D01AE">
        <w:rPr>
          <w:rFonts w:ascii="Arial" w:hAnsi="Arial" w:cs="Arial"/>
          <w:smallCaps/>
          <w:sz w:val="20"/>
          <w:szCs w:val="20"/>
          <w:u w:val="none"/>
        </w:rPr>
        <w:tab/>
      </w:r>
      <w:r w:rsidRPr="009D01AE">
        <w:rPr>
          <w:rFonts w:ascii="Arial" w:hAnsi="Arial" w:cs="Arial"/>
          <w:sz w:val="20"/>
          <w:szCs w:val="20"/>
          <w:u w:val="none"/>
        </w:rPr>
        <w:t>Otváranie ponúk</w:t>
      </w:r>
    </w:p>
    <w:p w:rsidR="00BE7A69" w:rsidRPr="009D01AE" w:rsidRDefault="00BE7A69" w:rsidP="002F3D6E">
      <w:pPr>
        <w:ind w:left="1134" w:hanging="567"/>
        <w:jc w:val="both"/>
        <w:rPr>
          <w:rFonts w:ascii="Arial" w:hAnsi="Arial" w:cs="Arial"/>
          <w:sz w:val="20"/>
          <w:szCs w:val="20"/>
        </w:rPr>
      </w:pPr>
      <w:r w:rsidRPr="009D01AE">
        <w:rPr>
          <w:rFonts w:ascii="Arial" w:hAnsi="Arial" w:cs="Arial"/>
          <w:sz w:val="20"/>
          <w:szCs w:val="20"/>
        </w:rPr>
        <w:t>2</w:t>
      </w:r>
      <w:r w:rsidR="003423E0" w:rsidRPr="009D01AE">
        <w:rPr>
          <w:rFonts w:ascii="Arial" w:hAnsi="Arial" w:cs="Arial"/>
          <w:sz w:val="20"/>
          <w:szCs w:val="20"/>
        </w:rPr>
        <w:t>6</w:t>
      </w:r>
      <w:r w:rsidRPr="009D01AE">
        <w:rPr>
          <w:rFonts w:ascii="Arial" w:hAnsi="Arial" w:cs="Arial"/>
          <w:sz w:val="20"/>
          <w:szCs w:val="20"/>
        </w:rPr>
        <w:t>.1</w:t>
      </w:r>
      <w:r w:rsidRPr="009D01AE">
        <w:rPr>
          <w:rFonts w:ascii="Arial" w:hAnsi="Arial" w:cs="Arial"/>
          <w:sz w:val="20"/>
          <w:szCs w:val="20"/>
        </w:rPr>
        <w:tab/>
      </w:r>
      <w:r w:rsidR="001646B7" w:rsidRPr="009D01AE">
        <w:rPr>
          <w:rFonts w:ascii="Arial" w:hAnsi="Arial" w:cs="Arial"/>
          <w:sz w:val="20"/>
          <w:szCs w:val="20"/>
        </w:rPr>
        <w:t xml:space="preserve">Otváranie ponúk sa </w:t>
      </w:r>
      <w:r w:rsidR="002F3D6E">
        <w:rPr>
          <w:rFonts w:ascii="Arial" w:hAnsi="Arial" w:cs="Arial"/>
          <w:sz w:val="20"/>
          <w:szCs w:val="20"/>
        </w:rPr>
        <w:t xml:space="preserve">uskutoční v termíne podľa bodu </w:t>
      </w:r>
      <w:r w:rsidR="002F3D6E" w:rsidRPr="009D01AE">
        <w:rPr>
          <w:rFonts w:ascii="Arial" w:hAnsi="Arial" w:cs="Arial"/>
          <w:sz w:val="20"/>
          <w:szCs w:val="20"/>
        </w:rPr>
        <w:t>14</w:t>
      </w:r>
      <w:r w:rsidR="002F3D6E">
        <w:rPr>
          <w:rFonts w:ascii="Arial" w:hAnsi="Arial" w:cs="Arial"/>
          <w:sz w:val="20"/>
          <w:szCs w:val="20"/>
        </w:rPr>
        <w:t>.5</w:t>
      </w:r>
      <w:r w:rsidR="002F3D6E" w:rsidRPr="009D01AE">
        <w:rPr>
          <w:rFonts w:ascii="Arial" w:hAnsi="Arial" w:cs="Arial"/>
          <w:sz w:val="20"/>
          <w:szCs w:val="20"/>
        </w:rPr>
        <w:t xml:space="preserve"> časti A</w:t>
      </w:r>
      <w:r w:rsidR="002F3D6E">
        <w:rPr>
          <w:rFonts w:ascii="Arial" w:hAnsi="Arial" w:cs="Arial"/>
          <w:sz w:val="20"/>
          <w:szCs w:val="20"/>
        </w:rPr>
        <w:t xml:space="preserve">1 Zväzku 1 súťažných podkladov </w:t>
      </w:r>
      <w:r w:rsidR="00D27DE6" w:rsidRPr="00D27DE6">
        <w:rPr>
          <w:rFonts w:ascii="Arial" w:hAnsi="Arial" w:cs="Arial"/>
          <w:sz w:val="20"/>
          <w:szCs w:val="20"/>
          <w:highlight w:val="yellow"/>
        </w:rPr>
        <w:t xml:space="preserve">elektronickou formou na adrese: Národná diaľničná spoločnosť, </w:t>
      </w:r>
      <w:proofErr w:type="spellStart"/>
      <w:r w:rsidR="00D27DE6" w:rsidRPr="00D27DE6">
        <w:rPr>
          <w:rFonts w:ascii="Arial" w:hAnsi="Arial" w:cs="Arial"/>
          <w:sz w:val="20"/>
          <w:szCs w:val="20"/>
          <w:highlight w:val="yellow"/>
        </w:rPr>
        <w:t>a.s</w:t>
      </w:r>
      <w:proofErr w:type="spellEnd"/>
      <w:r w:rsidR="00D27DE6" w:rsidRPr="00D27DE6">
        <w:rPr>
          <w:rFonts w:ascii="Arial" w:hAnsi="Arial" w:cs="Arial"/>
          <w:sz w:val="20"/>
          <w:szCs w:val="20"/>
          <w:highlight w:val="yellow"/>
        </w:rPr>
        <w:t>., Dúbravská cesta 14, 841 04 Bratislava v zasadačke na I. poschodí</w:t>
      </w:r>
      <w:r w:rsidR="00D27DE6">
        <w:rPr>
          <w:rFonts w:ascii="Arial" w:hAnsi="Arial" w:cs="Arial"/>
          <w:sz w:val="20"/>
          <w:szCs w:val="20"/>
        </w:rPr>
        <w:t>.</w:t>
      </w:r>
    </w:p>
    <w:p w:rsidR="00BE7A69" w:rsidRPr="009D01AE" w:rsidRDefault="001646B7" w:rsidP="00D759D8">
      <w:pPr>
        <w:ind w:left="1134" w:hanging="567"/>
        <w:jc w:val="both"/>
        <w:rPr>
          <w:rFonts w:ascii="Arial" w:hAnsi="Arial" w:cs="Arial"/>
          <w:sz w:val="20"/>
          <w:szCs w:val="20"/>
        </w:rPr>
      </w:pPr>
      <w:r w:rsidRPr="009D01AE">
        <w:rPr>
          <w:rFonts w:ascii="Arial" w:hAnsi="Arial" w:cs="Arial"/>
          <w:sz w:val="20"/>
          <w:szCs w:val="20"/>
        </w:rPr>
        <w:t xml:space="preserve">26.2   </w:t>
      </w:r>
      <w:r w:rsidR="00BE7A69" w:rsidRPr="009D01AE">
        <w:rPr>
          <w:rFonts w:ascii="Arial" w:hAnsi="Arial" w:cs="Arial"/>
          <w:sz w:val="20"/>
          <w:szCs w:val="20"/>
        </w:rPr>
        <w:t xml:space="preserve">Verejný obstarávateľ je povinný umožniť účasť na otváraní ponúk všetkým uchádzačom, ktorí predložili ponuku v lehote na predkladanie ponúk. </w:t>
      </w:r>
      <w:r w:rsidRPr="00D27DE6">
        <w:rPr>
          <w:rFonts w:ascii="Arial" w:hAnsi="Arial" w:cs="Arial"/>
          <w:strike/>
          <w:sz w:val="20"/>
          <w:szCs w:val="20"/>
        </w:rPr>
        <w:t>Pred otvorením ponúk sa overí neporušenosť ponúk a</w:t>
      </w:r>
      <w:r w:rsidR="00D27DE6">
        <w:rPr>
          <w:rFonts w:ascii="Arial" w:hAnsi="Arial" w:cs="Arial"/>
          <w:sz w:val="20"/>
          <w:szCs w:val="20"/>
        </w:rPr>
        <w:t> </w:t>
      </w:r>
      <w:r w:rsidR="00D27DE6" w:rsidRPr="00D27DE6">
        <w:rPr>
          <w:rFonts w:ascii="Arial" w:hAnsi="Arial" w:cs="Arial"/>
          <w:sz w:val="20"/>
          <w:szCs w:val="20"/>
          <w:highlight w:val="yellow"/>
        </w:rPr>
        <w:t>Pri elektronickom otváraní</w:t>
      </w:r>
      <w:r w:rsidR="00D27DE6">
        <w:rPr>
          <w:rFonts w:ascii="Arial" w:hAnsi="Arial" w:cs="Arial"/>
          <w:sz w:val="20"/>
          <w:szCs w:val="20"/>
        </w:rPr>
        <w:t xml:space="preserve"> sa </w:t>
      </w:r>
      <w:r w:rsidRPr="009D01AE">
        <w:rPr>
          <w:rFonts w:ascii="Arial" w:hAnsi="Arial" w:cs="Arial"/>
          <w:sz w:val="20"/>
          <w:szCs w:val="20"/>
        </w:rPr>
        <w:t xml:space="preserve">zverejnia </w:t>
      </w:r>
      <w:r w:rsidR="00BE7A69" w:rsidRPr="009D01AE">
        <w:rPr>
          <w:rFonts w:ascii="Arial" w:hAnsi="Arial" w:cs="Arial"/>
          <w:sz w:val="20"/>
          <w:szCs w:val="20"/>
        </w:rPr>
        <w:t>obchodné mená</w:t>
      </w:r>
      <w:r w:rsidR="00582DC8" w:rsidRPr="009D01AE">
        <w:rPr>
          <w:rFonts w:ascii="Arial" w:hAnsi="Arial" w:cs="Arial"/>
          <w:sz w:val="20"/>
          <w:szCs w:val="20"/>
        </w:rPr>
        <w:t xml:space="preserve"> alebo názvy</w:t>
      </w:r>
      <w:r w:rsidR="00BE7A69" w:rsidRPr="009D01AE">
        <w:rPr>
          <w:rFonts w:ascii="Arial" w:hAnsi="Arial" w:cs="Arial"/>
          <w:sz w:val="20"/>
          <w:szCs w:val="20"/>
        </w:rPr>
        <w:t>, sídla</w:t>
      </w:r>
      <w:r w:rsidR="00582DC8" w:rsidRPr="009D01AE">
        <w:rPr>
          <w:rFonts w:ascii="Arial" w:hAnsi="Arial" w:cs="Arial"/>
          <w:sz w:val="20"/>
          <w:szCs w:val="20"/>
        </w:rPr>
        <w:t xml:space="preserve">, </w:t>
      </w:r>
      <w:r w:rsidR="00BE7A69" w:rsidRPr="009D01AE">
        <w:rPr>
          <w:rFonts w:ascii="Arial" w:hAnsi="Arial" w:cs="Arial"/>
          <w:sz w:val="20"/>
          <w:szCs w:val="20"/>
        </w:rPr>
        <w:t>miesta</w:t>
      </w:r>
      <w:r w:rsidR="00582DC8" w:rsidRPr="009D01AE">
        <w:rPr>
          <w:rFonts w:ascii="Arial" w:hAnsi="Arial" w:cs="Arial"/>
          <w:sz w:val="20"/>
          <w:szCs w:val="20"/>
        </w:rPr>
        <w:t xml:space="preserve"> </w:t>
      </w:r>
      <w:r w:rsidR="000E1577" w:rsidRPr="009D01AE">
        <w:rPr>
          <w:rFonts w:ascii="Arial" w:hAnsi="Arial" w:cs="Arial"/>
          <w:sz w:val="20"/>
          <w:szCs w:val="20"/>
        </w:rPr>
        <w:t xml:space="preserve">podnikania </w:t>
      </w:r>
      <w:r w:rsidR="00582DC8" w:rsidRPr="009D01AE">
        <w:rPr>
          <w:rFonts w:ascii="Arial" w:hAnsi="Arial" w:cs="Arial"/>
          <w:sz w:val="20"/>
          <w:szCs w:val="20"/>
        </w:rPr>
        <w:t>alebo adresy pobytov</w:t>
      </w:r>
      <w:r w:rsidR="00BE7A69" w:rsidRPr="009D01AE">
        <w:rPr>
          <w:rFonts w:ascii="Arial" w:hAnsi="Arial" w:cs="Arial"/>
          <w:sz w:val="20"/>
          <w:szCs w:val="20"/>
        </w:rPr>
        <w:t xml:space="preserve"> všetkých uchádzačov a ich návrhy na plnenie kritérií, ktoré sa dajú vyjadriť čísl</w:t>
      </w:r>
      <w:r w:rsidRPr="009D01AE">
        <w:rPr>
          <w:rFonts w:ascii="Arial" w:hAnsi="Arial" w:cs="Arial"/>
          <w:sz w:val="20"/>
          <w:szCs w:val="20"/>
        </w:rPr>
        <w:t>icou</w:t>
      </w:r>
      <w:r w:rsidR="00BE7A69" w:rsidRPr="009D01AE">
        <w:rPr>
          <w:rFonts w:ascii="Arial" w:hAnsi="Arial" w:cs="Arial"/>
          <w:sz w:val="20"/>
          <w:szCs w:val="20"/>
        </w:rPr>
        <w:t xml:space="preserve"> určen</w:t>
      </w:r>
      <w:r w:rsidRPr="009D01AE">
        <w:rPr>
          <w:rFonts w:ascii="Arial" w:hAnsi="Arial" w:cs="Arial"/>
          <w:sz w:val="20"/>
          <w:szCs w:val="20"/>
        </w:rPr>
        <w:t>ou</w:t>
      </w:r>
      <w:r w:rsidR="00BE7A69" w:rsidRPr="009D01AE">
        <w:rPr>
          <w:rFonts w:ascii="Arial" w:hAnsi="Arial" w:cs="Arial"/>
          <w:sz w:val="20"/>
          <w:szCs w:val="20"/>
        </w:rPr>
        <w:t xml:space="preserve"> verejným obstarávateľom na vyhodnotenie ponúk. Ostat</w:t>
      </w:r>
      <w:r w:rsidR="00F47FA7" w:rsidRPr="009D01AE">
        <w:rPr>
          <w:rFonts w:ascii="Arial" w:hAnsi="Arial" w:cs="Arial"/>
          <w:sz w:val="20"/>
          <w:szCs w:val="20"/>
        </w:rPr>
        <w:t xml:space="preserve">né údaje uvedené v </w:t>
      </w:r>
      <w:r w:rsidRPr="009D01AE">
        <w:rPr>
          <w:rFonts w:ascii="Arial" w:hAnsi="Arial" w:cs="Arial"/>
          <w:sz w:val="20"/>
          <w:szCs w:val="20"/>
        </w:rPr>
        <w:t>ponuke</w:t>
      </w:r>
      <w:r w:rsidR="00BE7A69" w:rsidRPr="009D01AE">
        <w:rPr>
          <w:rFonts w:ascii="Arial" w:hAnsi="Arial" w:cs="Arial"/>
          <w:sz w:val="20"/>
          <w:szCs w:val="20"/>
        </w:rPr>
        <w:t xml:space="preserve"> sa nezverejňujú. </w:t>
      </w:r>
    </w:p>
    <w:p w:rsidR="00BE7A69" w:rsidRPr="009D01AE" w:rsidRDefault="00BE7A69" w:rsidP="00D759D8">
      <w:pPr>
        <w:ind w:left="1134" w:hanging="567"/>
        <w:jc w:val="both"/>
        <w:rPr>
          <w:rFonts w:ascii="Arial" w:hAnsi="Arial" w:cs="Arial"/>
          <w:sz w:val="20"/>
          <w:szCs w:val="20"/>
        </w:rPr>
      </w:pPr>
      <w:r w:rsidRPr="009D01AE">
        <w:rPr>
          <w:rFonts w:ascii="Arial" w:hAnsi="Arial" w:cs="Arial"/>
          <w:sz w:val="20"/>
          <w:szCs w:val="20"/>
        </w:rPr>
        <w:t>2</w:t>
      </w:r>
      <w:r w:rsidR="003423E0" w:rsidRPr="009D01AE">
        <w:rPr>
          <w:rFonts w:ascii="Arial" w:hAnsi="Arial" w:cs="Arial"/>
          <w:sz w:val="20"/>
          <w:szCs w:val="20"/>
        </w:rPr>
        <w:t>6</w:t>
      </w:r>
      <w:r w:rsidR="001646B7" w:rsidRPr="009D01AE">
        <w:rPr>
          <w:rFonts w:ascii="Arial" w:hAnsi="Arial" w:cs="Arial"/>
          <w:sz w:val="20"/>
          <w:szCs w:val="20"/>
        </w:rPr>
        <w:t>.3</w:t>
      </w:r>
      <w:r w:rsidRPr="009D01AE">
        <w:rPr>
          <w:rFonts w:ascii="Arial" w:hAnsi="Arial" w:cs="Arial"/>
          <w:sz w:val="20"/>
          <w:szCs w:val="20"/>
        </w:rPr>
        <w:tab/>
        <w:t xml:space="preserve">Na otváraní </w:t>
      </w:r>
      <w:r w:rsidR="001646B7" w:rsidRPr="009D01AE">
        <w:rPr>
          <w:rFonts w:ascii="Arial" w:eastAsia="Calibri" w:hAnsi="Arial" w:cs="Arial"/>
          <w:sz w:val="20"/>
          <w:szCs w:val="20"/>
        </w:rPr>
        <w:t xml:space="preserve">ponúk </w:t>
      </w:r>
      <w:r w:rsidRPr="009D01AE">
        <w:rPr>
          <w:rFonts w:ascii="Arial" w:hAnsi="Arial" w:cs="Arial"/>
          <w:sz w:val="20"/>
          <w:szCs w:val="20"/>
        </w:rPr>
        <w:t>môže byť uchádzač zastúpený štatutárnym orgánom alebo členom štatutárneho orgánu uchádzača alebo osobou splnomocnenou na jeho zastupovanie.</w:t>
      </w:r>
    </w:p>
    <w:p w:rsidR="00BE7A69" w:rsidRPr="009D01AE" w:rsidRDefault="00BE7A69" w:rsidP="00D759D8">
      <w:pPr>
        <w:tabs>
          <w:tab w:val="num" w:pos="540"/>
        </w:tabs>
        <w:ind w:left="1134" w:hanging="616"/>
        <w:jc w:val="both"/>
        <w:rPr>
          <w:rFonts w:ascii="Arial" w:hAnsi="Arial" w:cs="Arial"/>
          <w:sz w:val="20"/>
          <w:szCs w:val="20"/>
        </w:rPr>
      </w:pPr>
      <w:r w:rsidRPr="009D01AE">
        <w:rPr>
          <w:rFonts w:ascii="Arial" w:hAnsi="Arial" w:cs="Arial"/>
          <w:sz w:val="20"/>
          <w:szCs w:val="20"/>
        </w:rPr>
        <w:t>2</w:t>
      </w:r>
      <w:r w:rsidR="003423E0" w:rsidRPr="009D01AE">
        <w:rPr>
          <w:rFonts w:ascii="Arial" w:hAnsi="Arial" w:cs="Arial"/>
          <w:sz w:val="20"/>
          <w:szCs w:val="20"/>
        </w:rPr>
        <w:t>6</w:t>
      </w:r>
      <w:r w:rsidR="001646B7" w:rsidRPr="009D01AE">
        <w:rPr>
          <w:rFonts w:ascii="Arial" w:hAnsi="Arial" w:cs="Arial"/>
          <w:sz w:val="20"/>
          <w:szCs w:val="20"/>
        </w:rPr>
        <w:t>.4</w:t>
      </w:r>
      <w:r w:rsidRPr="009D01AE">
        <w:rPr>
          <w:rFonts w:ascii="Arial" w:hAnsi="Arial" w:cs="Arial"/>
          <w:sz w:val="20"/>
          <w:szCs w:val="20"/>
        </w:rPr>
        <w:tab/>
        <w:t>Uchádzač (fyzická osoba), štatutárny orgán alebo člen štatutárneho orgánu uchádzača (právnická osoba) sa preukáže na otváraní</w:t>
      </w:r>
      <w:r w:rsidRPr="009D01AE">
        <w:rPr>
          <w:rFonts w:ascii="Arial" w:eastAsia="Calibri" w:hAnsi="Arial" w:cs="Arial"/>
          <w:sz w:val="20"/>
          <w:szCs w:val="20"/>
        </w:rPr>
        <w:t xml:space="preserve"> ponúk </w:t>
      </w:r>
      <w:r w:rsidRPr="009D01AE">
        <w:rPr>
          <w:rFonts w:ascii="Arial" w:hAnsi="Arial" w:cs="Arial"/>
          <w:sz w:val="20"/>
          <w:szCs w:val="20"/>
        </w:rPr>
        <w:t>preukazom totožnosti, originálom alebo úradne overenou kópiou živnostenského oprávnenia alebo výpisu zo živnostenského registra (fyzická osoba – podnikateľ), resp. výpisu z obchodného registra (právnická osoba – podnikateľ, fyzická osoba – podnikateľ zapísaný v obchodnom registri). Poverený zástupca uchádzača alebo zástupca skupiny uchádzačov sa preukáže preukazom totožnosti, originálom alebo úradne overenou kópiou živnostenského oprávnenia alebo výpisu zo živnostenského registra, resp. výpisu z obchodného registra a originálom plnej  moci uchádzača (alebo jej úradne overenou kópiou) na zastupovanie. Ak uchádzač nemá sídlo v Slovenskej republike, nahradí vyššie uvedené doklady ak ich krajina jeho pôvodu nevydáva ekvivalentom.</w:t>
      </w:r>
    </w:p>
    <w:p w:rsidR="00BE7A69" w:rsidRPr="009D01AE" w:rsidRDefault="00BE7A69" w:rsidP="00D759D8">
      <w:pPr>
        <w:ind w:left="1134" w:hanging="567"/>
        <w:jc w:val="both"/>
        <w:rPr>
          <w:rFonts w:ascii="Arial" w:hAnsi="Arial" w:cs="Arial"/>
          <w:sz w:val="20"/>
          <w:szCs w:val="20"/>
        </w:rPr>
      </w:pPr>
      <w:r w:rsidRPr="009D01AE">
        <w:rPr>
          <w:rFonts w:ascii="Arial" w:hAnsi="Arial" w:cs="Arial"/>
          <w:sz w:val="20"/>
          <w:szCs w:val="20"/>
        </w:rPr>
        <w:t>2</w:t>
      </w:r>
      <w:r w:rsidR="003423E0" w:rsidRPr="009D01AE">
        <w:rPr>
          <w:rFonts w:ascii="Arial" w:hAnsi="Arial" w:cs="Arial"/>
          <w:sz w:val="20"/>
          <w:szCs w:val="20"/>
        </w:rPr>
        <w:t>6</w:t>
      </w:r>
      <w:r w:rsidR="001646B7" w:rsidRPr="009D01AE">
        <w:rPr>
          <w:rFonts w:ascii="Arial" w:hAnsi="Arial" w:cs="Arial"/>
          <w:sz w:val="20"/>
          <w:szCs w:val="20"/>
        </w:rPr>
        <w:t>.5</w:t>
      </w:r>
      <w:r w:rsidRPr="009D01AE">
        <w:rPr>
          <w:rFonts w:ascii="Arial" w:hAnsi="Arial" w:cs="Arial"/>
          <w:sz w:val="20"/>
          <w:szCs w:val="20"/>
        </w:rPr>
        <w:tab/>
      </w:r>
      <w:r w:rsidRPr="009D01AE">
        <w:rPr>
          <w:rFonts w:ascii="Arial" w:eastAsia="Calibri" w:hAnsi="Arial" w:cs="Arial"/>
          <w:sz w:val="20"/>
          <w:szCs w:val="20"/>
        </w:rPr>
        <w:t>Verejný obstarávateľ najneskôr do piatich dní odo dňa otvárania ponúk pošle všetkým uchádzačom, ktorí predložili ponuky v lehote na predkladanie ponúk zápisnicu z otvárania ponúk</w:t>
      </w:r>
      <w:r w:rsidR="001646B7" w:rsidRPr="009D01AE">
        <w:rPr>
          <w:rFonts w:ascii="Arial" w:eastAsia="Calibri" w:hAnsi="Arial" w:cs="Arial"/>
          <w:sz w:val="20"/>
          <w:szCs w:val="20"/>
        </w:rPr>
        <w:t>, ktorá obsahuje</w:t>
      </w:r>
      <w:r w:rsidRPr="009D01AE">
        <w:rPr>
          <w:rFonts w:ascii="Arial" w:eastAsia="Calibri" w:hAnsi="Arial" w:cs="Arial"/>
          <w:sz w:val="20"/>
          <w:szCs w:val="20"/>
        </w:rPr>
        <w:t xml:space="preserve"> údaje zverejnené </w:t>
      </w:r>
      <w:r w:rsidR="001646B7" w:rsidRPr="009D01AE">
        <w:rPr>
          <w:rFonts w:ascii="Arial" w:eastAsia="Calibri" w:hAnsi="Arial" w:cs="Arial"/>
          <w:sz w:val="20"/>
          <w:szCs w:val="20"/>
        </w:rPr>
        <w:t>na otváraní ponúk.</w:t>
      </w:r>
    </w:p>
    <w:p w:rsidR="00BE7A69" w:rsidRPr="009D01AE" w:rsidRDefault="00075B31" w:rsidP="00D759D8">
      <w:pPr>
        <w:spacing w:before="240" w:line="300" w:lineRule="auto"/>
        <w:ind w:left="567" w:hanging="567"/>
        <w:jc w:val="both"/>
        <w:rPr>
          <w:rFonts w:ascii="Arial" w:hAnsi="Arial" w:cs="Arial"/>
          <w:b/>
          <w:bCs/>
          <w:sz w:val="20"/>
          <w:szCs w:val="20"/>
        </w:rPr>
      </w:pPr>
      <w:r w:rsidRPr="009D01AE">
        <w:rPr>
          <w:rFonts w:ascii="Arial" w:hAnsi="Arial" w:cs="Arial"/>
          <w:b/>
          <w:bCs/>
          <w:smallCaps/>
          <w:sz w:val="20"/>
          <w:szCs w:val="20"/>
        </w:rPr>
        <w:t>2</w:t>
      </w:r>
      <w:r w:rsidR="001646B7" w:rsidRPr="009D01AE">
        <w:rPr>
          <w:rFonts w:ascii="Arial" w:hAnsi="Arial" w:cs="Arial"/>
          <w:b/>
          <w:bCs/>
          <w:smallCaps/>
          <w:sz w:val="20"/>
          <w:szCs w:val="20"/>
        </w:rPr>
        <w:t>7</w:t>
      </w:r>
      <w:r w:rsidR="00EF360A" w:rsidRPr="009D01AE">
        <w:rPr>
          <w:rFonts w:ascii="Arial" w:hAnsi="Arial" w:cs="Arial"/>
          <w:b/>
          <w:bCs/>
          <w:smallCaps/>
          <w:sz w:val="20"/>
          <w:szCs w:val="20"/>
        </w:rPr>
        <w:t>.</w:t>
      </w:r>
      <w:r w:rsidR="00BE7A69" w:rsidRPr="009D01AE">
        <w:rPr>
          <w:rFonts w:ascii="Arial" w:hAnsi="Arial" w:cs="Arial"/>
          <w:b/>
          <w:bCs/>
          <w:smallCaps/>
          <w:sz w:val="20"/>
          <w:szCs w:val="20"/>
        </w:rPr>
        <w:tab/>
      </w:r>
      <w:r w:rsidR="00EF360A" w:rsidRPr="009D01AE">
        <w:rPr>
          <w:rFonts w:ascii="Arial" w:hAnsi="Arial" w:cs="Arial"/>
          <w:b/>
          <w:bCs/>
          <w:sz w:val="20"/>
          <w:szCs w:val="20"/>
        </w:rPr>
        <w:t>V</w:t>
      </w:r>
      <w:r w:rsidR="00BE7A69" w:rsidRPr="009D01AE">
        <w:rPr>
          <w:rFonts w:ascii="Arial" w:hAnsi="Arial" w:cs="Arial"/>
          <w:b/>
          <w:bCs/>
          <w:sz w:val="20"/>
          <w:szCs w:val="20"/>
        </w:rPr>
        <w:t>yhodnocovanie ponúk</w:t>
      </w:r>
    </w:p>
    <w:p w:rsidR="00BE7A69" w:rsidRPr="009D01AE" w:rsidRDefault="00BE7A69" w:rsidP="00D759D8">
      <w:pPr>
        <w:ind w:left="1134" w:hanging="567"/>
        <w:jc w:val="both"/>
        <w:rPr>
          <w:rFonts w:ascii="Arial" w:hAnsi="Arial" w:cs="Arial"/>
          <w:color w:val="000000"/>
          <w:sz w:val="20"/>
          <w:szCs w:val="20"/>
        </w:rPr>
      </w:pPr>
      <w:r w:rsidRPr="009D01AE">
        <w:rPr>
          <w:rFonts w:ascii="Arial" w:hAnsi="Arial" w:cs="Arial"/>
          <w:sz w:val="20"/>
          <w:szCs w:val="20"/>
        </w:rPr>
        <w:t>2</w:t>
      </w:r>
      <w:r w:rsidR="001646B7" w:rsidRPr="009D01AE">
        <w:rPr>
          <w:rFonts w:ascii="Arial" w:hAnsi="Arial" w:cs="Arial"/>
          <w:sz w:val="20"/>
          <w:szCs w:val="20"/>
        </w:rPr>
        <w:t>7</w:t>
      </w:r>
      <w:r w:rsidRPr="009D01AE">
        <w:rPr>
          <w:rFonts w:ascii="Arial" w:hAnsi="Arial" w:cs="Arial"/>
          <w:sz w:val="20"/>
          <w:szCs w:val="20"/>
        </w:rPr>
        <w:t>.1</w:t>
      </w:r>
      <w:r w:rsidRPr="009D01AE">
        <w:rPr>
          <w:rFonts w:ascii="Arial" w:hAnsi="Arial" w:cs="Arial"/>
          <w:sz w:val="20"/>
          <w:szCs w:val="20"/>
        </w:rPr>
        <w:tab/>
      </w:r>
      <w:r w:rsidRPr="009D01AE">
        <w:rPr>
          <w:rFonts w:ascii="Arial" w:hAnsi="Arial" w:cs="Arial"/>
          <w:color w:val="000000"/>
          <w:sz w:val="20"/>
          <w:szCs w:val="20"/>
        </w:rPr>
        <w:t>Komisia vyhodnotí ponuky z hľadiska splnenia požiadaviek verejného obstarávateľa na predmet zákazky</w:t>
      </w:r>
      <w:r w:rsidR="009936B6" w:rsidRPr="009D01AE">
        <w:rPr>
          <w:rFonts w:ascii="Arial" w:hAnsi="Arial" w:cs="Arial"/>
          <w:color w:val="000000"/>
          <w:sz w:val="20"/>
          <w:szCs w:val="20"/>
        </w:rPr>
        <w:t xml:space="preserve"> a</w:t>
      </w:r>
      <w:r w:rsidRPr="009D01AE">
        <w:rPr>
          <w:rFonts w:ascii="Arial" w:hAnsi="Arial" w:cs="Arial"/>
          <w:color w:val="000000"/>
          <w:sz w:val="20"/>
          <w:szCs w:val="20"/>
        </w:rPr>
        <w:t xml:space="preserve"> </w:t>
      </w:r>
      <w:r w:rsidR="009936B6" w:rsidRPr="009D01AE">
        <w:rPr>
          <w:rFonts w:ascii="Arial" w:hAnsi="Arial" w:cs="Arial"/>
          <w:color w:val="000000"/>
          <w:sz w:val="20"/>
          <w:szCs w:val="20"/>
          <w:shd w:val="clear" w:color="auto" w:fill="FFFFFF"/>
        </w:rPr>
        <w:t>v prípade pochybností overí správnosť informácií a dôkazov, ktoré poskytli uchádzači</w:t>
      </w:r>
      <w:r w:rsidR="009936B6" w:rsidRPr="009D01AE">
        <w:rPr>
          <w:rFonts w:ascii="Arial" w:hAnsi="Arial" w:cs="Arial"/>
          <w:color w:val="000000"/>
          <w:sz w:val="20"/>
          <w:szCs w:val="20"/>
        </w:rPr>
        <w:t>.</w:t>
      </w:r>
    </w:p>
    <w:p w:rsidR="00BE7A69" w:rsidRPr="009D01AE" w:rsidRDefault="00BE7A69" w:rsidP="00D759D8">
      <w:pPr>
        <w:ind w:left="1134" w:hanging="567"/>
        <w:jc w:val="both"/>
        <w:rPr>
          <w:rFonts w:ascii="Arial" w:hAnsi="Arial" w:cs="Arial"/>
          <w:color w:val="000000"/>
          <w:sz w:val="20"/>
          <w:szCs w:val="20"/>
        </w:rPr>
      </w:pPr>
      <w:r w:rsidRPr="009D01AE">
        <w:rPr>
          <w:rFonts w:ascii="Arial" w:hAnsi="Arial" w:cs="Arial"/>
          <w:color w:val="000000"/>
          <w:sz w:val="20"/>
          <w:szCs w:val="20"/>
        </w:rPr>
        <w:t>2</w:t>
      </w:r>
      <w:r w:rsidR="001646B7" w:rsidRPr="009D01AE">
        <w:rPr>
          <w:rFonts w:ascii="Arial" w:hAnsi="Arial" w:cs="Arial"/>
          <w:color w:val="000000"/>
          <w:sz w:val="20"/>
          <w:szCs w:val="20"/>
        </w:rPr>
        <w:t>7</w:t>
      </w:r>
      <w:r w:rsidRPr="009D01AE">
        <w:rPr>
          <w:rFonts w:ascii="Arial" w:hAnsi="Arial" w:cs="Arial"/>
          <w:color w:val="000000"/>
          <w:sz w:val="20"/>
          <w:szCs w:val="20"/>
        </w:rPr>
        <w:t>.2</w:t>
      </w:r>
      <w:r w:rsidRPr="009D01AE">
        <w:rPr>
          <w:rFonts w:ascii="Arial" w:hAnsi="Arial" w:cs="Arial"/>
          <w:color w:val="000000"/>
          <w:sz w:val="20"/>
          <w:szCs w:val="20"/>
        </w:rPr>
        <w:tab/>
        <w:t xml:space="preserve">Komisia posúdi zloženie zábezpeky podľa bodu </w:t>
      </w:r>
      <w:r w:rsidR="003423E0" w:rsidRPr="009D01AE">
        <w:rPr>
          <w:rFonts w:ascii="Arial" w:hAnsi="Arial" w:cs="Arial"/>
          <w:color w:val="000000"/>
          <w:sz w:val="20"/>
          <w:szCs w:val="20"/>
        </w:rPr>
        <w:t>20</w:t>
      </w:r>
      <w:r w:rsidR="008312F1" w:rsidRPr="009D01AE">
        <w:rPr>
          <w:rFonts w:ascii="Arial" w:hAnsi="Arial" w:cs="Arial"/>
          <w:color w:val="000000"/>
          <w:sz w:val="20"/>
          <w:szCs w:val="20"/>
        </w:rPr>
        <w:t>.</w:t>
      </w:r>
      <w:r w:rsidRPr="009D01AE">
        <w:rPr>
          <w:rFonts w:ascii="Arial" w:hAnsi="Arial" w:cs="Arial"/>
          <w:color w:val="000000"/>
          <w:sz w:val="20"/>
          <w:szCs w:val="20"/>
        </w:rPr>
        <w:t xml:space="preserve"> a vylúči ponuku uchádzača, ktorý nezložil zábezpeku podľa určených podmienok.</w:t>
      </w:r>
    </w:p>
    <w:p w:rsidR="00BE7A69" w:rsidRPr="009D01AE" w:rsidRDefault="00BE7A69" w:rsidP="00D759D8">
      <w:pPr>
        <w:ind w:left="1134" w:hanging="567"/>
        <w:jc w:val="both"/>
        <w:rPr>
          <w:rFonts w:ascii="Arial" w:hAnsi="Arial" w:cs="Arial"/>
          <w:color w:val="000000"/>
          <w:sz w:val="20"/>
          <w:szCs w:val="20"/>
        </w:rPr>
      </w:pPr>
      <w:r w:rsidRPr="009D01AE">
        <w:rPr>
          <w:rFonts w:ascii="Arial" w:hAnsi="Arial" w:cs="Arial"/>
          <w:color w:val="000000"/>
          <w:sz w:val="20"/>
          <w:szCs w:val="20"/>
        </w:rPr>
        <w:t>2</w:t>
      </w:r>
      <w:r w:rsidR="001646B7" w:rsidRPr="009D01AE">
        <w:rPr>
          <w:rFonts w:ascii="Arial" w:hAnsi="Arial" w:cs="Arial"/>
          <w:color w:val="000000"/>
          <w:sz w:val="20"/>
          <w:szCs w:val="20"/>
        </w:rPr>
        <w:t>7</w:t>
      </w:r>
      <w:r w:rsidRPr="009D01AE">
        <w:rPr>
          <w:rFonts w:ascii="Arial" w:hAnsi="Arial" w:cs="Arial"/>
          <w:color w:val="000000"/>
          <w:sz w:val="20"/>
          <w:szCs w:val="20"/>
        </w:rPr>
        <w:t>.3</w:t>
      </w:r>
      <w:r w:rsidRPr="009D01AE">
        <w:rPr>
          <w:rFonts w:ascii="Arial" w:hAnsi="Arial" w:cs="Arial"/>
          <w:color w:val="000000"/>
          <w:sz w:val="20"/>
          <w:szCs w:val="20"/>
        </w:rPr>
        <w:tab/>
        <w:t xml:space="preserve">Uchádzač </w:t>
      </w:r>
      <w:r w:rsidR="00B1492B">
        <w:rPr>
          <w:rFonts w:ascii="Arial" w:hAnsi="Arial" w:cs="Arial"/>
          <w:color w:val="000000"/>
          <w:sz w:val="20"/>
          <w:szCs w:val="20"/>
        </w:rPr>
        <w:t>bude</w:t>
      </w:r>
      <w:r w:rsidRPr="009D01AE">
        <w:rPr>
          <w:rFonts w:ascii="Arial" w:hAnsi="Arial" w:cs="Arial"/>
          <w:color w:val="000000"/>
          <w:sz w:val="20"/>
          <w:szCs w:val="20"/>
        </w:rPr>
        <w:t xml:space="preserve"> komisiou na vyhodnotenie ponúk požiadaný o </w:t>
      </w:r>
      <w:r w:rsidRPr="00127E82">
        <w:rPr>
          <w:rFonts w:ascii="Arial" w:hAnsi="Arial" w:cs="Arial"/>
          <w:color w:val="000000"/>
          <w:sz w:val="20"/>
          <w:szCs w:val="20"/>
        </w:rPr>
        <w:t>písomné</w:t>
      </w:r>
      <w:r w:rsidRPr="009D01AE">
        <w:rPr>
          <w:rFonts w:ascii="Arial" w:hAnsi="Arial" w:cs="Arial"/>
          <w:color w:val="000000"/>
          <w:sz w:val="20"/>
          <w:szCs w:val="20"/>
        </w:rPr>
        <w:t xml:space="preserve"> vysvetlenie svojej ponuky</w:t>
      </w:r>
      <w:r w:rsidR="008275D6" w:rsidRPr="009D01AE">
        <w:rPr>
          <w:rFonts w:ascii="Arial" w:hAnsi="Arial" w:cs="Arial"/>
          <w:color w:val="000000"/>
          <w:sz w:val="20"/>
          <w:szCs w:val="20"/>
        </w:rPr>
        <w:t xml:space="preserve"> v prípade ak komisia identifikuje nezrovnalosti alebo nejasnosti v informáciách alebo dokladoch, ktoré poskytol uchádzač a ak je to potrebné aj o predloženie dôkazov. Vysvetlením ponuky nemôže dôjsť k jej zmene. Za zmenu ponuky sa nepovažuje odstránenie zrejmých chýb v písaní a počítaní.</w:t>
      </w:r>
    </w:p>
    <w:p w:rsidR="00BE7A69" w:rsidRPr="009D01AE" w:rsidRDefault="00BE7A69" w:rsidP="00D759D8">
      <w:pPr>
        <w:ind w:left="1134" w:hanging="567"/>
        <w:jc w:val="both"/>
        <w:rPr>
          <w:rFonts w:ascii="Arial" w:hAnsi="Arial" w:cs="Arial"/>
          <w:color w:val="000000"/>
          <w:sz w:val="20"/>
          <w:szCs w:val="20"/>
        </w:rPr>
      </w:pPr>
      <w:r w:rsidRPr="009D01AE">
        <w:rPr>
          <w:rFonts w:ascii="Arial" w:hAnsi="Arial" w:cs="Arial"/>
          <w:color w:val="000000"/>
          <w:sz w:val="20"/>
          <w:szCs w:val="20"/>
        </w:rPr>
        <w:lastRenderedPageBreak/>
        <w:t>2</w:t>
      </w:r>
      <w:r w:rsidR="001646B7" w:rsidRPr="009D01AE">
        <w:rPr>
          <w:rFonts w:ascii="Arial" w:hAnsi="Arial" w:cs="Arial"/>
          <w:color w:val="000000"/>
          <w:sz w:val="20"/>
          <w:szCs w:val="20"/>
        </w:rPr>
        <w:t>7</w:t>
      </w:r>
      <w:r w:rsidRPr="009D01AE">
        <w:rPr>
          <w:rFonts w:ascii="Arial" w:hAnsi="Arial" w:cs="Arial"/>
          <w:color w:val="000000"/>
          <w:sz w:val="20"/>
          <w:szCs w:val="20"/>
        </w:rPr>
        <w:t>.4</w:t>
      </w:r>
      <w:r w:rsidRPr="009D01AE">
        <w:rPr>
          <w:rFonts w:ascii="Arial" w:hAnsi="Arial" w:cs="Arial"/>
          <w:color w:val="000000"/>
          <w:sz w:val="20"/>
          <w:szCs w:val="20"/>
        </w:rPr>
        <w:tab/>
        <w:t xml:space="preserve">Ak sa pri určitej zákazke objaví podľa </w:t>
      </w:r>
      <w:r w:rsidR="008275D6" w:rsidRPr="009D01AE">
        <w:rPr>
          <w:rFonts w:ascii="Arial" w:hAnsi="Arial" w:cs="Arial"/>
          <w:color w:val="000000"/>
          <w:sz w:val="20"/>
          <w:szCs w:val="20"/>
        </w:rPr>
        <w:t>§ 53 ods. 2 ZVO</w:t>
      </w:r>
      <w:r w:rsidRPr="009D01AE" w:rsidDel="00347D39">
        <w:rPr>
          <w:rFonts w:ascii="Arial" w:hAnsi="Arial" w:cs="Arial"/>
          <w:color w:val="000000"/>
          <w:sz w:val="20"/>
          <w:szCs w:val="20"/>
        </w:rPr>
        <w:t xml:space="preserve"> </w:t>
      </w:r>
      <w:r w:rsidRPr="009D01AE">
        <w:rPr>
          <w:rFonts w:ascii="Arial" w:hAnsi="Arial" w:cs="Arial"/>
          <w:color w:val="000000"/>
          <w:sz w:val="20"/>
          <w:szCs w:val="20"/>
        </w:rPr>
        <w:t xml:space="preserve">mimoriadne nízka ponuka vo vzťahu k prácam, komisia </w:t>
      </w:r>
      <w:r w:rsidR="00B1492B">
        <w:rPr>
          <w:rFonts w:ascii="Arial" w:hAnsi="Arial" w:cs="Arial"/>
          <w:color w:val="000000"/>
          <w:sz w:val="20"/>
          <w:szCs w:val="20"/>
        </w:rPr>
        <w:t>požiada</w:t>
      </w:r>
      <w:r w:rsidRPr="009D01AE">
        <w:rPr>
          <w:rFonts w:ascii="Arial" w:hAnsi="Arial" w:cs="Arial"/>
          <w:color w:val="000000"/>
          <w:sz w:val="20"/>
          <w:szCs w:val="20"/>
        </w:rPr>
        <w:t xml:space="preserve"> uchádzača o podrobnosti týkajúce sa tej časti ponuky, ktoré sú pre jej cenu podstatné. Uchádzač doruč</w:t>
      </w:r>
      <w:r w:rsidR="001C64C1" w:rsidRPr="009D01AE">
        <w:rPr>
          <w:rFonts w:ascii="Arial" w:hAnsi="Arial" w:cs="Arial"/>
          <w:color w:val="000000"/>
          <w:sz w:val="20"/>
          <w:szCs w:val="20"/>
        </w:rPr>
        <w:t>í</w:t>
      </w:r>
      <w:r w:rsidRPr="009D01AE">
        <w:rPr>
          <w:rFonts w:ascii="Arial" w:hAnsi="Arial" w:cs="Arial"/>
          <w:color w:val="000000"/>
          <w:sz w:val="20"/>
          <w:szCs w:val="20"/>
        </w:rPr>
        <w:t xml:space="preserve"> odôvodnenie </w:t>
      </w:r>
      <w:r w:rsidR="001C64C1" w:rsidRPr="009D01AE">
        <w:rPr>
          <w:rFonts w:ascii="Arial" w:hAnsi="Arial" w:cs="Arial"/>
          <w:color w:val="000000"/>
          <w:sz w:val="20"/>
          <w:szCs w:val="20"/>
        </w:rPr>
        <w:t xml:space="preserve">mimoriadne </w:t>
      </w:r>
      <w:r w:rsidRPr="009D01AE">
        <w:rPr>
          <w:rFonts w:ascii="Arial" w:hAnsi="Arial" w:cs="Arial"/>
          <w:color w:val="000000"/>
          <w:sz w:val="20"/>
          <w:szCs w:val="20"/>
        </w:rPr>
        <w:t>nízkej ponuky do piatich pracovných dní odo dňa doručenia žiadosti, pokiaľ komisia neurčila dlhšiu lehotu.</w:t>
      </w:r>
      <w:r w:rsidRPr="009D01AE">
        <w:rPr>
          <w:rFonts w:ascii="MS Sans Serif" w:hAnsi="MS Sans Serif"/>
          <w:color w:val="0000FF"/>
          <w:sz w:val="20"/>
          <w:szCs w:val="20"/>
        </w:rPr>
        <w:t xml:space="preserve"> </w:t>
      </w:r>
      <w:r w:rsidRPr="009D01AE">
        <w:rPr>
          <w:rFonts w:ascii="Arial" w:hAnsi="Arial" w:cs="Arial"/>
          <w:color w:val="000000"/>
          <w:sz w:val="20"/>
          <w:szCs w:val="20"/>
        </w:rPr>
        <w:t>Ak boli predložené najmenej tri ponuky od uchádzačov, ktorí spĺňajú podmienky účasti, ktoré spĺňajú požiadavky verejného obstarávateľa na predmet zákazky, mimoriadne nízkou ponukou je vždy aj ponuka, ktorá obsahuje cenu plnenia, najmenej o</w:t>
      </w:r>
    </w:p>
    <w:p w:rsidR="003F0DAE" w:rsidRPr="009D01AE" w:rsidRDefault="00F9230C" w:rsidP="00D759D8">
      <w:pPr>
        <w:ind w:left="1560" w:hanging="426"/>
        <w:rPr>
          <w:rFonts w:ascii="Arial" w:hAnsi="Arial" w:cs="Arial"/>
          <w:color w:val="000000"/>
          <w:sz w:val="20"/>
          <w:szCs w:val="20"/>
        </w:rPr>
      </w:pPr>
      <w:r w:rsidRPr="009D01AE">
        <w:rPr>
          <w:rFonts w:ascii="Arial" w:hAnsi="Arial" w:cs="Arial"/>
          <w:color w:val="000000"/>
          <w:sz w:val="20"/>
          <w:szCs w:val="20"/>
        </w:rPr>
        <w:t>a)</w:t>
      </w:r>
      <w:r w:rsidR="003F0DAE" w:rsidRPr="009D01AE">
        <w:rPr>
          <w:rFonts w:ascii="Arial" w:hAnsi="Arial" w:cs="Arial"/>
          <w:color w:val="000000"/>
          <w:sz w:val="20"/>
          <w:szCs w:val="20"/>
          <w:shd w:val="clear" w:color="auto" w:fill="FFFFFF"/>
        </w:rPr>
        <w:tab/>
      </w:r>
      <w:r w:rsidRPr="009D01AE">
        <w:rPr>
          <w:rFonts w:ascii="Arial" w:hAnsi="Arial" w:cs="Arial"/>
          <w:color w:val="000000"/>
          <w:sz w:val="20"/>
          <w:szCs w:val="20"/>
          <w:shd w:val="clear" w:color="auto" w:fill="FFFFFF"/>
        </w:rPr>
        <w:t>15% nižšiu, ako priemer cien plnenia podľa ostatných ponúk okrem ponuky s najnižšou cenou alebo</w:t>
      </w:r>
      <w:r w:rsidR="003F0DAE" w:rsidRPr="009D01AE">
        <w:rPr>
          <w:rFonts w:ascii="Arial" w:hAnsi="Arial" w:cs="Arial"/>
          <w:color w:val="000000"/>
          <w:sz w:val="20"/>
          <w:szCs w:val="20"/>
        </w:rPr>
        <w:t xml:space="preserve"> </w:t>
      </w:r>
    </w:p>
    <w:p w:rsidR="00BE7A69" w:rsidRPr="009D01AE" w:rsidRDefault="003F0DAE" w:rsidP="00D759D8">
      <w:pPr>
        <w:ind w:left="1560" w:hanging="426"/>
        <w:rPr>
          <w:rFonts w:ascii="Arial" w:hAnsi="Arial" w:cs="Arial"/>
          <w:color w:val="000000"/>
          <w:sz w:val="20"/>
          <w:szCs w:val="20"/>
        </w:rPr>
      </w:pPr>
      <w:r w:rsidRPr="009D01AE">
        <w:rPr>
          <w:rFonts w:ascii="Arial" w:hAnsi="Arial" w:cs="Arial"/>
          <w:color w:val="000000"/>
          <w:sz w:val="20"/>
          <w:szCs w:val="20"/>
        </w:rPr>
        <w:t>b)</w:t>
      </w:r>
      <w:r w:rsidRPr="009D01AE">
        <w:rPr>
          <w:rFonts w:ascii="Arial" w:hAnsi="Arial" w:cs="Arial"/>
          <w:color w:val="000000"/>
          <w:sz w:val="20"/>
          <w:szCs w:val="20"/>
        </w:rPr>
        <w:tab/>
      </w:r>
      <w:r w:rsidR="00F9230C" w:rsidRPr="009D01AE">
        <w:rPr>
          <w:rFonts w:ascii="Arial" w:hAnsi="Arial" w:cs="Arial"/>
          <w:color w:val="000000"/>
          <w:sz w:val="20"/>
          <w:szCs w:val="20"/>
          <w:shd w:val="clear" w:color="auto" w:fill="FFFFFF"/>
        </w:rPr>
        <w:t>10% nižšiu, ako je cena plnenia podľa ponuky s druhou najnižšou cenou plnenia.</w:t>
      </w:r>
    </w:p>
    <w:p w:rsidR="00D65ECD" w:rsidRPr="009D01AE" w:rsidRDefault="00BE7A69" w:rsidP="00D759D8">
      <w:pPr>
        <w:ind w:left="1134" w:hanging="567"/>
        <w:jc w:val="both"/>
        <w:rPr>
          <w:rFonts w:ascii="Arial" w:eastAsia="Calibri" w:hAnsi="Arial"/>
          <w:color w:val="000000"/>
          <w:sz w:val="20"/>
        </w:rPr>
      </w:pPr>
      <w:r w:rsidRPr="009D01AE">
        <w:rPr>
          <w:rFonts w:ascii="Arial" w:hAnsi="Arial" w:cs="Arial"/>
          <w:color w:val="000000"/>
          <w:sz w:val="20"/>
          <w:szCs w:val="20"/>
        </w:rPr>
        <w:t>2</w:t>
      </w:r>
      <w:r w:rsidR="001646B7" w:rsidRPr="009D01AE">
        <w:rPr>
          <w:rFonts w:ascii="Arial" w:hAnsi="Arial" w:cs="Arial"/>
          <w:color w:val="000000"/>
          <w:sz w:val="20"/>
          <w:szCs w:val="20"/>
        </w:rPr>
        <w:t>7</w:t>
      </w:r>
      <w:r w:rsidRPr="009D01AE">
        <w:rPr>
          <w:rFonts w:ascii="Arial" w:hAnsi="Arial" w:cs="Arial"/>
          <w:color w:val="000000"/>
          <w:sz w:val="20"/>
          <w:szCs w:val="20"/>
        </w:rPr>
        <w:t>.5</w:t>
      </w:r>
      <w:r w:rsidRPr="009D01AE">
        <w:rPr>
          <w:rFonts w:ascii="Arial" w:hAnsi="Arial"/>
          <w:color w:val="000000"/>
          <w:sz w:val="20"/>
        </w:rPr>
        <w:tab/>
      </w:r>
      <w:r w:rsidRPr="009D01AE">
        <w:rPr>
          <w:rFonts w:ascii="Arial" w:hAnsi="Arial" w:cs="Arial"/>
          <w:color w:val="000000"/>
          <w:sz w:val="20"/>
          <w:szCs w:val="20"/>
        </w:rPr>
        <w:t xml:space="preserve">Komisia zohľadní vysvetlenie ponuky uchádzačom v súlade s požiadavkou podľa </w:t>
      </w:r>
      <w:r w:rsidR="00137BA3" w:rsidRPr="009D01AE">
        <w:rPr>
          <w:rFonts w:ascii="Arial" w:hAnsi="Arial" w:cs="Arial"/>
          <w:color w:val="000000"/>
          <w:sz w:val="20"/>
          <w:szCs w:val="20"/>
        </w:rPr>
        <w:t xml:space="preserve">§ </w:t>
      </w:r>
      <w:r w:rsidR="00F9230C" w:rsidRPr="009D01AE">
        <w:rPr>
          <w:rFonts w:ascii="Arial" w:hAnsi="Arial" w:cs="Arial"/>
          <w:color w:val="000000"/>
          <w:sz w:val="20"/>
          <w:szCs w:val="20"/>
          <w:shd w:val="clear" w:color="auto" w:fill="FFFFFF"/>
        </w:rPr>
        <w:t>53 ods. 1</w:t>
      </w:r>
      <w:r w:rsidRPr="009D01AE">
        <w:rPr>
          <w:rFonts w:ascii="Arial" w:hAnsi="Arial" w:cs="Arial"/>
          <w:color w:val="000000"/>
          <w:sz w:val="20"/>
          <w:szCs w:val="20"/>
        </w:rPr>
        <w:t xml:space="preserve"> ZVO alebo odôvodnenie mimoriadne nízkej ponuky uchádzačom, ktoré </w:t>
      </w:r>
      <w:r w:rsidR="00C16707" w:rsidRPr="009D01AE">
        <w:rPr>
          <w:rFonts w:ascii="Arial" w:hAnsi="Arial" w:cs="Arial"/>
          <w:color w:val="000000"/>
          <w:sz w:val="20"/>
          <w:szCs w:val="20"/>
          <w:shd w:val="clear" w:color="auto" w:fill="FFFFFF"/>
        </w:rPr>
        <w:t>vychádza z predložených dôkazov</w:t>
      </w:r>
      <w:r w:rsidR="00C16707" w:rsidRPr="009D01AE">
        <w:rPr>
          <w:rFonts w:ascii="Arial" w:hAnsi="Arial"/>
          <w:color w:val="000000"/>
          <w:sz w:val="20"/>
        </w:rPr>
        <w:t>.</w:t>
      </w:r>
      <w:r w:rsidR="00C16707" w:rsidRPr="009D01AE">
        <w:rPr>
          <w:rFonts w:ascii="Arial" w:eastAsia="Calibri" w:hAnsi="Arial"/>
          <w:color w:val="000000"/>
          <w:sz w:val="20"/>
        </w:rPr>
        <w:t xml:space="preserve"> </w:t>
      </w:r>
    </w:p>
    <w:p w:rsidR="00C16707" w:rsidRPr="009D01AE" w:rsidRDefault="00C16707" w:rsidP="00D759D8">
      <w:pPr>
        <w:ind w:left="1134"/>
        <w:jc w:val="both"/>
        <w:rPr>
          <w:rFonts w:ascii="Arial" w:eastAsia="Calibri" w:hAnsi="Arial"/>
          <w:color w:val="000000"/>
          <w:sz w:val="20"/>
        </w:rPr>
      </w:pPr>
      <w:r w:rsidRPr="009D01AE">
        <w:rPr>
          <w:rFonts w:ascii="Arial" w:eastAsia="Calibri" w:hAnsi="Arial" w:cs="Arial"/>
          <w:color w:val="000000"/>
          <w:sz w:val="20"/>
          <w:szCs w:val="20"/>
        </w:rPr>
        <w:t>Verejný obstarávateľ</w:t>
      </w:r>
      <w:r w:rsidRPr="009D01AE">
        <w:rPr>
          <w:rFonts w:ascii="Arial" w:eastAsia="Calibri" w:hAnsi="Arial"/>
          <w:color w:val="000000"/>
          <w:sz w:val="20"/>
        </w:rPr>
        <w:t xml:space="preserve"> vylúči ponuku, ak </w:t>
      </w:r>
    </w:p>
    <w:p w:rsidR="00C16707" w:rsidRPr="009D01AE" w:rsidRDefault="00C16707" w:rsidP="00D759D8">
      <w:pPr>
        <w:ind w:left="1560" w:hanging="426"/>
        <w:jc w:val="both"/>
        <w:rPr>
          <w:rFonts w:ascii="Arial" w:hAnsi="Arial"/>
          <w:color w:val="000000"/>
          <w:sz w:val="20"/>
        </w:rPr>
      </w:pPr>
      <w:r w:rsidRPr="009D01AE">
        <w:rPr>
          <w:rFonts w:ascii="Arial" w:hAnsi="Arial"/>
          <w:color w:val="000000"/>
          <w:sz w:val="20"/>
        </w:rPr>
        <w:t>a)</w:t>
      </w:r>
      <w:r w:rsidR="003F0DAE" w:rsidRPr="009D01AE">
        <w:rPr>
          <w:rFonts w:ascii="Arial" w:hAnsi="Arial"/>
          <w:color w:val="000000"/>
          <w:sz w:val="20"/>
        </w:rPr>
        <w:tab/>
      </w:r>
      <w:r w:rsidRPr="009D01AE">
        <w:rPr>
          <w:rFonts w:ascii="Arial" w:hAnsi="Arial"/>
          <w:color w:val="000000"/>
          <w:sz w:val="20"/>
        </w:rPr>
        <w:t>uchádzač nezložil zábezpeku podľa určených podmienok,</w:t>
      </w:r>
    </w:p>
    <w:p w:rsidR="00C16707" w:rsidRPr="009D01AE" w:rsidRDefault="00C16707" w:rsidP="00D759D8">
      <w:pPr>
        <w:ind w:left="1560" w:hanging="426"/>
        <w:jc w:val="both"/>
        <w:rPr>
          <w:rFonts w:ascii="Arial" w:hAnsi="Arial"/>
          <w:color w:val="000000"/>
          <w:sz w:val="20"/>
        </w:rPr>
      </w:pPr>
      <w:r w:rsidRPr="009D01AE">
        <w:rPr>
          <w:rFonts w:ascii="Arial" w:hAnsi="Arial"/>
          <w:color w:val="000000"/>
          <w:sz w:val="20"/>
        </w:rPr>
        <w:t>b)</w:t>
      </w:r>
      <w:r w:rsidR="003F0DAE" w:rsidRPr="009D01AE">
        <w:rPr>
          <w:rFonts w:ascii="Arial" w:hAnsi="Arial"/>
          <w:color w:val="000000"/>
          <w:sz w:val="20"/>
        </w:rPr>
        <w:tab/>
      </w:r>
      <w:r w:rsidRPr="009D01AE">
        <w:rPr>
          <w:rFonts w:ascii="Arial" w:hAnsi="Arial"/>
          <w:color w:val="000000"/>
          <w:sz w:val="20"/>
        </w:rPr>
        <w:t>ponuka nespĺňa požiadavky na predmet zákazky alebo koncesie uvedené v dokumentoch potrebných na vypracovanie ponuky,</w:t>
      </w:r>
    </w:p>
    <w:p w:rsidR="00C16707" w:rsidRPr="009D01AE" w:rsidRDefault="003F0DAE" w:rsidP="00D759D8">
      <w:pPr>
        <w:ind w:left="1560" w:hanging="426"/>
        <w:jc w:val="both"/>
        <w:rPr>
          <w:rFonts w:ascii="Arial" w:hAnsi="Arial"/>
          <w:color w:val="000000"/>
          <w:sz w:val="20"/>
        </w:rPr>
      </w:pPr>
      <w:r w:rsidRPr="009D01AE">
        <w:rPr>
          <w:rFonts w:ascii="Arial" w:hAnsi="Arial"/>
          <w:color w:val="000000"/>
          <w:sz w:val="20"/>
        </w:rPr>
        <w:t>c)</w:t>
      </w:r>
      <w:r w:rsidRPr="009D01AE">
        <w:rPr>
          <w:rFonts w:ascii="Arial" w:hAnsi="Arial"/>
          <w:color w:val="000000"/>
          <w:sz w:val="20"/>
        </w:rPr>
        <w:tab/>
      </w:r>
      <w:r w:rsidR="00C16707" w:rsidRPr="009D01AE">
        <w:rPr>
          <w:rFonts w:ascii="Arial" w:hAnsi="Arial"/>
          <w:color w:val="000000"/>
          <w:sz w:val="20"/>
        </w:rPr>
        <w:t xml:space="preserve">uchádzač nedoručí </w:t>
      </w:r>
      <w:r w:rsidR="009B49C9" w:rsidRPr="00127E82">
        <w:rPr>
          <w:rFonts w:ascii="Arial" w:hAnsi="Arial"/>
          <w:color w:val="000000"/>
          <w:sz w:val="20"/>
        </w:rPr>
        <w:t xml:space="preserve">písomné </w:t>
      </w:r>
      <w:r w:rsidR="00C16707" w:rsidRPr="009D01AE">
        <w:rPr>
          <w:rFonts w:ascii="Arial" w:hAnsi="Arial"/>
          <w:color w:val="000000"/>
          <w:sz w:val="20"/>
        </w:rPr>
        <w:t xml:space="preserve">vysvetlenie ponuky na základe požiadavky podľa </w:t>
      </w:r>
      <w:r w:rsidR="00D65ECD" w:rsidRPr="009D01AE">
        <w:rPr>
          <w:rFonts w:ascii="Arial" w:hAnsi="Arial"/>
          <w:color w:val="000000"/>
          <w:sz w:val="20"/>
        </w:rPr>
        <w:t xml:space="preserve">§ 53 ods. </w:t>
      </w:r>
      <w:r w:rsidR="00C16707" w:rsidRPr="009D01AE">
        <w:rPr>
          <w:rFonts w:ascii="Arial" w:hAnsi="Arial"/>
          <w:color w:val="000000"/>
          <w:sz w:val="20"/>
        </w:rPr>
        <w:t xml:space="preserve">1 </w:t>
      </w:r>
      <w:r w:rsidR="001646B7" w:rsidRPr="009D01AE">
        <w:rPr>
          <w:rFonts w:ascii="Arial" w:hAnsi="Arial"/>
          <w:color w:val="000000"/>
          <w:sz w:val="20"/>
        </w:rPr>
        <w:t xml:space="preserve">ZVO </w:t>
      </w:r>
      <w:r w:rsidR="00C16707" w:rsidRPr="009D01AE">
        <w:rPr>
          <w:rFonts w:ascii="Arial" w:hAnsi="Arial"/>
          <w:color w:val="000000"/>
          <w:sz w:val="20"/>
        </w:rPr>
        <w:t>do</w:t>
      </w:r>
    </w:p>
    <w:p w:rsidR="00C16707" w:rsidRPr="009D01AE" w:rsidRDefault="00C16707" w:rsidP="00D759D8">
      <w:pPr>
        <w:ind w:left="1985" w:hanging="425"/>
        <w:jc w:val="both"/>
        <w:rPr>
          <w:rFonts w:ascii="Arial" w:hAnsi="Arial"/>
          <w:color w:val="000000"/>
          <w:sz w:val="20"/>
        </w:rPr>
      </w:pPr>
      <w:r w:rsidRPr="009D01AE">
        <w:rPr>
          <w:rFonts w:ascii="Arial" w:hAnsi="Arial"/>
          <w:color w:val="000000"/>
          <w:sz w:val="20"/>
        </w:rPr>
        <w:t>1.</w:t>
      </w:r>
      <w:r w:rsidR="003F0DAE" w:rsidRPr="009D01AE">
        <w:rPr>
          <w:rFonts w:ascii="Arial" w:hAnsi="Arial"/>
          <w:color w:val="000000"/>
          <w:sz w:val="20"/>
        </w:rPr>
        <w:tab/>
      </w:r>
      <w:r w:rsidRPr="009D01AE">
        <w:rPr>
          <w:rFonts w:ascii="Arial" w:hAnsi="Arial"/>
          <w:color w:val="000000"/>
          <w:sz w:val="20"/>
        </w:rPr>
        <w:t>dvoch pracovných dní odo dňa odoslania žiadosti o vysvetlenie, ak komisia neurčila dlhšiu lehotu a komunikácia sa uskutočňuje prostredníctvom elektronických prostriedkov,</w:t>
      </w:r>
    </w:p>
    <w:p w:rsidR="00C16707" w:rsidRPr="009D01AE" w:rsidRDefault="003F0DAE" w:rsidP="00D759D8">
      <w:pPr>
        <w:ind w:left="1985" w:hanging="425"/>
        <w:jc w:val="both"/>
        <w:rPr>
          <w:rFonts w:ascii="Arial" w:hAnsi="Arial"/>
          <w:color w:val="000000"/>
          <w:sz w:val="20"/>
        </w:rPr>
      </w:pPr>
      <w:r w:rsidRPr="009D01AE">
        <w:rPr>
          <w:rFonts w:ascii="Arial" w:hAnsi="Arial"/>
          <w:color w:val="000000"/>
          <w:sz w:val="20"/>
        </w:rPr>
        <w:t>2.</w:t>
      </w:r>
      <w:r w:rsidRPr="009D01AE">
        <w:rPr>
          <w:rFonts w:ascii="Arial" w:hAnsi="Arial"/>
          <w:color w:val="000000"/>
          <w:sz w:val="20"/>
        </w:rPr>
        <w:tab/>
      </w:r>
      <w:r w:rsidR="00C16707" w:rsidRPr="009D01AE">
        <w:rPr>
          <w:rFonts w:ascii="Arial" w:hAnsi="Arial"/>
          <w:color w:val="000000"/>
          <w:sz w:val="20"/>
        </w:rPr>
        <w:t>piatich pracovných dní odo dňa doručenia žiadosti o vysvetlenie, ak komisia neurčila  dlhšiu lehotu a komunikácia sa uskutočňuje inak ako podľa prvého bodu,</w:t>
      </w:r>
    </w:p>
    <w:p w:rsidR="00C16707" w:rsidRPr="009D01AE" w:rsidRDefault="00C16707" w:rsidP="00D759D8">
      <w:pPr>
        <w:ind w:left="1560" w:hanging="426"/>
        <w:jc w:val="both"/>
        <w:rPr>
          <w:rFonts w:ascii="Arial" w:hAnsi="Arial"/>
          <w:color w:val="000000"/>
          <w:sz w:val="20"/>
        </w:rPr>
      </w:pPr>
      <w:r w:rsidRPr="009D01AE">
        <w:rPr>
          <w:rFonts w:ascii="Arial" w:hAnsi="Arial"/>
          <w:color w:val="000000"/>
          <w:sz w:val="20"/>
        </w:rPr>
        <w:t>d)</w:t>
      </w:r>
      <w:r w:rsidR="003F0DAE" w:rsidRPr="009D01AE">
        <w:rPr>
          <w:rFonts w:ascii="Arial" w:hAnsi="Arial"/>
          <w:color w:val="000000"/>
          <w:sz w:val="20"/>
        </w:rPr>
        <w:tab/>
      </w:r>
      <w:r w:rsidRPr="009D01AE">
        <w:rPr>
          <w:rFonts w:ascii="Arial" w:hAnsi="Arial"/>
          <w:color w:val="000000"/>
          <w:sz w:val="20"/>
        </w:rPr>
        <w:t xml:space="preserve">uchádzačom predložené vysvetlenie ponuky nie je svojim obsahom v súlade s požiadavkou </w:t>
      </w:r>
      <w:r w:rsidR="00D65ECD" w:rsidRPr="009D01AE">
        <w:rPr>
          <w:rFonts w:ascii="Arial" w:hAnsi="Arial"/>
          <w:color w:val="000000"/>
          <w:sz w:val="20"/>
        </w:rPr>
        <w:t>podľa § 53 ods. 1</w:t>
      </w:r>
      <w:r w:rsidR="001646B7" w:rsidRPr="009D01AE">
        <w:rPr>
          <w:rFonts w:ascii="Arial" w:hAnsi="Arial"/>
          <w:color w:val="000000"/>
          <w:sz w:val="20"/>
        </w:rPr>
        <w:t xml:space="preserve"> ZVO</w:t>
      </w:r>
      <w:r w:rsidRPr="009D01AE">
        <w:rPr>
          <w:rFonts w:ascii="Arial" w:hAnsi="Arial"/>
          <w:color w:val="000000"/>
          <w:sz w:val="20"/>
        </w:rPr>
        <w:t>,</w:t>
      </w:r>
    </w:p>
    <w:p w:rsidR="00C16707" w:rsidRPr="009D01AE" w:rsidRDefault="003F0DAE" w:rsidP="00D759D8">
      <w:pPr>
        <w:ind w:left="1560" w:hanging="426"/>
        <w:jc w:val="both"/>
        <w:rPr>
          <w:rFonts w:ascii="Arial" w:hAnsi="Arial"/>
          <w:color w:val="000000"/>
          <w:sz w:val="20"/>
        </w:rPr>
      </w:pPr>
      <w:r w:rsidRPr="009D01AE">
        <w:rPr>
          <w:rFonts w:ascii="Arial" w:hAnsi="Arial"/>
          <w:color w:val="000000"/>
          <w:sz w:val="20"/>
        </w:rPr>
        <w:t>e)</w:t>
      </w:r>
      <w:r w:rsidRPr="009D01AE">
        <w:rPr>
          <w:rFonts w:ascii="Arial" w:hAnsi="Arial"/>
          <w:color w:val="000000"/>
          <w:sz w:val="20"/>
        </w:rPr>
        <w:tab/>
      </w:r>
      <w:r w:rsidR="00C16707" w:rsidRPr="009D01AE">
        <w:rPr>
          <w:rFonts w:ascii="Arial" w:hAnsi="Arial"/>
          <w:color w:val="000000"/>
          <w:sz w:val="20"/>
        </w:rPr>
        <w:t>uchádzač nedoručí písomné odôvodnenie mimoriadne nízkej ponuky do piatich pracovných dní odo dňa doručenia žiadosti, ak komisia neurčila dlhšiu lehotu,</w:t>
      </w:r>
    </w:p>
    <w:p w:rsidR="00C16707" w:rsidRPr="009D01AE" w:rsidRDefault="00C16707" w:rsidP="00D759D8">
      <w:pPr>
        <w:ind w:left="1560" w:hanging="426"/>
        <w:jc w:val="both"/>
        <w:rPr>
          <w:rFonts w:ascii="Arial" w:hAnsi="Arial"/>
          <w:color w:val="000000"/>
          <w:sz w:val="20"/>
        </w:rPr>
      </w:pPr>
      <w:r w:rsidRPr="009D01AE">
        <w:rPr>
          <w:rFonts w:ascii="Arial" w:hAnsi="Arial"/>
          <w:color w:val="000000"/>
          <w:sz w:val="20"/>
        </w:rPr>
        <w:t>f)</w:t>
      </w:r>
      <w:r w:rsidR="003F0DAE" w:rsidRPr="009D01AE">
        <w:rPr>
          <w:rFonts w:ascii="Arial" w:hAnsi="Arial"/>
          <w:color w:val="000000"/>
          <w:sz w:val="20"/>
        </w:rPr>
        <w:tab/>
      </w:r>
      <w:r w:rsidRPr="009D01AE">
        <w:rPr>
          <w:rFonts w:ascii="Arial" w:hAnsi="Arial"/>
          <w:color w:val="000000"/>
          <w:sz w:val="20"/>
        </w:rPr>
        <w:t xml:space="preserve">uchádzačom predložené vysvetlenie mimoriadne nízkej ponuky a dôkazy dostatočne neodôvodňujú nízku úroveň cien alebo nákladov najmä s ohľadom na skutočnosti </w:t>
      </w:r>
      <w:r w:rsidR="00D65ECD" w:rsidRPr="009D01AE">
        <w:rPr>
          <w:rFonts w:ascii="Arial" w:hAnsi="Arial"/>
          <w:color w:val="000000"/>
          <w:sz w:val="20"/>
        </w:rPr>
        <w:t xml:space="preserve">podľa § 53 ods. </w:t>
      </w:r>
      <w:r w:rsidRPr="009D01AE">
        <w:rPr>
          <w:rFonts w:ascii="Arial" w:hAnsi="Arial"/>
          <w:color w:val="000000"/>
          <w:sz w:val="20"/>
        </w:rPr>
        <w:t>2</w:t>
      </w:r>
      <w:r w:rsidR="001646B7" w:rsidRPr="009D01AE">
        <w:rPr>
          <w:rFonts w:ascii="Arial" w:hAnsi="Arial"/>
          <w:color w:val="000000"/>
          <w:sz w:val="20"/>
        </w:rPr>
        <w:t xml:space="preserve"> ZVO</w:t>
      </w:r>
      <w:r w:rsidRPr="009D01AE">
        <w:rPr>
          <w:rFonts w:ascii="Arial" w:hAnsi="Arial"/>
          <w:color w:val="000000"/>
          <w:sz w:val="20"/>
        </w:rPr>
        <w:t>,</w:t>
      </w:r>
    </w:p>
    <w:p w:rsidR="00C16707" w:rsidRPr="009D01AE" w:rsidRDefault="00C16707" w:rsidP="00D759D8">
      <w:pPr>
        <w:ind w:left="1560" w:hanging="426"/>
        <w:jc w:val="both"/>
        <w:rPr>
          <w:rFonts w:ascii="Arial" w:hAnsi="Arial"/>
          <w:color w:val="000000"/>
          <w:sz w:val="20"/>
        </w:rPr>
      </w:pPr>
      <w:r w:rsidRPr="009D01AE">
        <w:rPr>
          <w:rFonts w:ascii="Arial" w:hAnsi="Arial"/>
          <w:color w:val="000000"/>
          <w:sz w:val="20"/>
        </w:rPr>
        <w:t>g)</w:t>
      </w:r>
      <w:r w:rsidR="003F0DAE" w:rsidRPr="009D01AE">
        <w:rPr>
          <w:rFonts w:ascii="Arial" w:hAnsi="Arial"/>
          <w:color w:val="000000"/>
          <w:sz w:val="20"/>
        </w:rPr>
        <w:tab/>
      </w:r>
      <w:r w:rsidRPr="009D01AE">
        <w:rPr>
          <w:rFonts w:ascii="Arial" w:hAnsi="Arial"/>
          <w:color w:val="000000"/>
          <w:sz w:val="20"/>
        </w:rPr>
        <w:t>uchádzač poskytol nepravdivé informácie alebo skreslené informácie s podstatným vplyvom na vyhodnotenie ponúk,</w:t>
      </w:r>
    </w:p>
    <w:p w:rsidR="00BE7A69" w:rsidRPr="009D01AE" w:rsidRDefault="00C16707" w:rsidP="00D759D8">
      <w:pPr>
        <w:ind w:left="1560" w:hanging="426"/>
        <w:jc w:val="both"/>
        <w:rPr>
          <w:rFonts w:ascii="Arial" w:eastAsia="Calibri" w:hAnsi="Arial"/>
          <w:color w:val="000000"/>
          <w:sz w:val="20"/>
        </w:rPr>
      </w:pPr>
      <w:r w:rsidRPr="009D01AE">
        <w:rPr>
          <w:rFonts w:ascii="Arial" w:hAnsi="Arial"/>
          <w:color w:val="000000"/>
          <w:sz w:val="20"/>
        </w:rPr>
        <w:t>h)</w:t>
      </w:r>
      <w:r w:rsidR="003F0DAE" w:rsidRPr="009D01AE">
        <w:rPr>
          <w:rFonts w:ascii="Arial" w:hAnsi="Arial"/>
          <w:color w:val="000000"/>
          <w:sz w:val="20"/>
        </w:rPr>
        <w:tab/>
      </w:r>
      <w:r w:rsidRPr="009D01AE">
        <w:rPr>
          <w:rFonts w:ascii="Arial" w:hAnsi="Arial"/>
          <w:color w:val="000000"/>
          <w:sz w:val="20"/>
        </w:rPr>
        <w:t>uchádzač sa pokúsil neoprávnene ovplyvniť postup verejného obstarávania.</w:t>
      </w:r>
    </w:p>
    <w:p w:rsidR="00BE7A69" w:rsidRPr="009D01AE" w:rsidRDefault="00BE7A69" w:rsidP="00D759D8">
      <w:pPr>
        <w:ind w:left="1134" w:hanging="567"/>
        <w:jc w:val="both"/>
        <w:rPr>
          <w:rFonts w:ascii="Arial" w:hAnsi="Arial"/>
          <w:color w:val="000000"/>
          <w:sz w:val="20"/>
        </w:rPr>
      </w:pPr>
      <w:r w:rsidRPr="009D01AE">
        <w:rPr>
          <w:rFonts w:ascii="Arial" w:hAnsi="Arial" w:cs="Arial"/>
          <w:color w:val="000000"/>
          <w:sz w:val="20"/>
          <w:szCs w:val="20"/>
        </w:rPr>
        <w:t>2</w:t>
      </w:r>
      <w:r w:rsidR="001646B7" w:rsidRPr="009D01AE">
        <w:rPr>
          <w:rFonts w:ascii="Arial" w:hAnsi="Arial" w:cs="Arial"/>
          <w:color w:val="000000"/>
          <w:sz w:val="20"/>
          <w:szCs w:val="20"/>
        </w:rPr>
        <w:t>7</w:t>
      </w:r>
      <w:r w:rsidRPr="009D01AE">
        <w:rPr>
          <w:rFonts w:ascii="Arial" w:hAnsi="Arial"/>
          <w:color w:val="000000"/>
          <w:sz w:val="20"/>
        </w:rPr>
        <w:t>.6</w:t>
      </w:r>
      <w:r w:rsidRPr="009D01AE">
        <w:rPr>
          <w:rFonts w:ascii="Arial" w:hAnsi="Arial" w:cs="Arial"/>
          <w:color w:val="000000"/>
          <w:sz w:val="20"/>
          <w:szCs w:val="20"/>
        </w:rPr>
        <w:tab/>
      </w:r>
      <w:r w:rsidRPr="009D01AE">
        <w:rPr>
          <w:rFonts w:ascii="Arial" w:hAnsi="Arial"/>
          <w:color w:val="000000"/>
          <w:sz w:val="20"/>
        </w:rPr>
        <w:t xml:space="preserve">Ak uchádzač odôvodňuje mimoriadne nízku ponuku získaním štátnej pomoci, musí byť schopný v primeranej lehote určenej komisiou preukázať, že mu štátna pomoc bola poskytnutá </w:t>
      </w:r>
      <w:r w:rsidR="00C16707" w:rsidRPr="009D01AE">
        <w:rPr>
          <w:rFonts w:ascii="Arial" w:hAnsi="Arial" w:cs="Arial"/>
          <w:color w:val="000000"/>
          <w:sz w:val="20"/>
          <w:szCs w:val="20"/>
          <w:shd w:val="clear" w:color="auto" w:fill="FFFFFF"/>
        </w:rPr>
        <w:t>v súlade s pravidlami vnútorného trhu Európskej únie, inak verejný obstarávateľ alebo obstarávateľ vylúči ponuku.</w:t>
      </w:r>
    </w:p>
    <w:p w:rsidR="00BE7A69" w:rsidRPr="009D01AE" w:rsidRDefault="00075B31" w:rsidP="00D759D8">
      <w:pPr>
        <w:ind w:left="1134" w:hanging="567"/>
        <w:jc w:val="both"/>
        <w:rPr>
          <w:rFonts w:ascii="Arial" w:hAnsi="Arial"/>
          <w:color w:val="000000"/>
          <w:sz w:val="20"/>
        </w:rPr>
      </w:pPr>
      <w:r w:rsidRPr="009D01AE">
        <w:rPr>
          <w:rFonts w:ascii="Arial" w:hAnsi="Arial" w:cs="Arial"/>
          <w:color w:val="000000"/>
          <w:sz w:val="20"/>
          <w:szCs w:val="20"/>
        </w:rPr>
        <w:t>2</w:t>
      </w:r>
      <w:r w:rsidR="001646B7" w:rsidRPr="009D01AE">
        <w:rPr>
          <w:rFonts w:ascii="Arial" w:hAnsi="Arial" w:cs="Arial"/>
          <w:color w:val="000000"/>
          <w:sz w:val="20"/>
          <w:szCs w:val="20"/>
        </w:rPr>
        <w:t>7</w:t>
      </w:r>
      <w:r w:rsidR="00BE7A69" w:rsidRPr="009D01AE">
        <w:rPr>
          <w:rFonts w:ascii="Arial" w:hAnsi="Arial"/>
          <w:color w:val="000000"/>
          <w:sz w:val="20"/>
        </w:rPr>
        <w:t>.7</w:t>
      </w:r>
      <w:r w:rsidR="00BE7A69" w:rsidRPr="009D01AE">
        <w:rPr>
          <w:rFonts w:ascii="Arial" w:hAnsi="Arial"/>
          <w:color w:val="000000"/>
          <w:sz w:val="20"/>
        </w:rPr>
        <w:tab/>
        <w:t xml:space="preserve">Verejný obstarávateľ </w:t>
      </w:r>
      <w:r w:rsidR="009B49C9" w:rsidRPr="006B78B5">
        <w:rPr>
          <w:rFonts w:ascii="Arial" w:hAnsi="Arial"/>
          <w:color w:val="000000"/>
          <w:sz w:val="20"/>
        </w:rPr>
        <w:t>písomné</w:t>
      </w:r>
      <w:r w:rsidR="009B49C9" w:rsidRPr="009D01AE">
        <w:rPr>
          <w:rFonts w:ascii="Arial" w:hAnsi="Arial"/>
          <w:color w:val="000000"/>
          <w:sz w:val="20"/>
        </w:rPr>
        <w:t xml:space="preserve"> </w:t>
      </w:r>
      <w:r w:rsidR="00BE7A69" w:rsidRPr="009D01AE">
        <w:rPr>
          <w:rFonts w:ascii="Arial" w:hAnsi="Arial"/>
          <w:color w:val="000000"/>
          <w:sz w:val="20"/>
        </w:rPr>
        <w:t>oznámi uchádzačovi jeho vylúčenie s</w:t>
      </w:r>
      <w:r w:rsidR="00BE7A69" w:rsidRPr="009D01AE">
        <w:rPr>
          <w:rFonts w:ascii="Arial" w:hAnsi="Arial" w:cs="Arial"/>
          <w:color w:val="000000"/>
          <w:sz w:val="20"/>
          <w:szCs w:val="20"/>
        </w:rPr>
        <w:t> </w:t>
      </w:r>
      <w:r w:rsidR="00BE7A69" w:rsidRPr="009D01AE">
        <w:rPr>
          <w:rFonts w:ascii="Arial" w:hAnsi="Arial"/>
          <w:color w:val="000000"/>
          <w:sz w:val="20"/>
        </w:rPr>
        <w:t>uvedením</w:t>
      </w:r>
      <w:r w:rsidR="00BE7A69" w:rsidRPr="009D01AE">
        <w:rPr>
          <w:rFonts w:ascii="Arial" w:hAnsi="Arial" w:cs="Arial"/>
          <w:color w:val="000000"/>
          <w:sz w:val="20"/>
          <w:szCs w:val="20"/>
        </w:rPr>
        <w:t xml:space="preserve"> dôvodu vylúčenia </w:t>
      </w:r>
      <w:r w:rsidR="00BE7A69" w:rsidRPr="009D01AE">
        <w:rPr>
          <w:rFonts w:ascii="Arial" w:hAnsi="Arial"/>
          <w:color w:val="000000"/>
          <w:sz w:val="20"/>
        </w:rPr>
        <w:t>a</w:t>
      </w:r>
      <w:r w:rsidR="00BE7A69" w:rsidRPr="009D01AE">
        <w:rPr>
          <w:rFonts w:ascii="Arial" w:hAnsi="Arial" w:cs="Arial"/>
          <w:color w:val="000000"/>
          <w:sz w:val="20"/>
          <w:szCs w:val="20"/>
        </w:rPr>
        <w:t> </w:t>
      </w:r>
      <w:r w:rsidR="00BE7A69" w:rsidRPr="009D01AE">
        <w:rPr>
          <w:rFonts w:ascii="Arial" w:hAnsi="Arial"/>
          <w:color w:val="000000"/>
          <w:sz w:val="20"/>
        </w:rPr>
        <w:t>lehoty, v</w:t>
      </w:r>
      <w:r w:rsidR="00BE7A69" w:rsidRPr="009D01AE">
        <w:rPr>
          <w:rFonts w:ascii="Arial" w:hAnsi="Arial" w:cs="Arial"/>
          <w:color w:val="000000"/>
          <w:sz w:val="20"/>
          <w:szCs w:val="20"/>
        </w:rPr>
        <w:t> </w:t>
      </w:r>
      <w:r w:rsidR="00BE7A69" w:rsidRPr="009D01AE">
        <w:rPr>
          <w:rFonts w:ascii="Arial" w:hAnsi="Arial"/>
          <w:color w:val="000000"/>
          <w:sz w:val="20"/>
        </w:rPr>
        <w:t xml:space="preserve">ktorej môže byť podaná </w:t>
      </w:r>
      <w:r w:rsidR="00BE7A69" w:rsidRPr="009D01AE">
        <w:rPr>
          <w:rFonts w:ascii="Arial" w:hAnsi="Arial" w:cs="Arial"/>
          <w:sz w:val="20"/>
          <w:szCs w:val="20"/>
        </w:rPr>
        <w:t xml:space="preserve">námietka podľa </w:t>
      </w:r>
      <w:r w:rsidR="00F30C00" w:rsidRPr="009D01AE">
        <w:rPr>
          <w:rFonts w:ascii="Arial" w:hAnsi="Arial" w:cs="Arial"/>
          <w:sz w:val="20"/>
          <w:szCs w:val="20"/>
        </w:rPr>
        <w:t xml:space="preserve">§ 170 ods. 4 písm. d) </w:t>
      </w:r>
      <w:r w:rsidR="00F30C00" w:rsidRPr="009D01AE">
        <w:rPr>
          <w:rFonts w:ascii="Arial" w:hAnsi="Arial" w:cs="Arial"/>
          <w:color w:val="000000"/>
          <w:sz w:val="20"/>
          <w:szCs w:val="20"/>
        </w:rPr>
        <w:t>ZVO</w:t>
      </w:r>
      <w:r w:rsidR="00BE7A69" w:rsidRPr="009D01AE">
        <w:rPr>
          <w:rFonts w:ascii="Arial" w:hAnsi="Arial" w:cs="Arial"/>
          <w:color w:val="000000"/>
          <w:sz w:val="20"/>
          <w:szCs w:val="20"/>
        </w:rPr>
        <w:t>.</w:t>
      </w:r>
    </w:p>
    <w:p w:rsidR="00BE7A69" w:rsidRPr="009D01AE" w:rsidRDefault="00075B31" w:rsidP="00D759D8">
      <w:pPr>
        <w:ind w:left="1134" w:hanging="567"/>
        <w:jc w:val="both"/>
        <w:rPr>
          <w:rFonts w:ascii="Arial" w:hAnsi="Arial" w:cs="Arial"/>
          <w:color w:val="000000"/>
          <w:sz w:val="20"/>
          <w:szCs w:val="20"/>
        </w:rPr>
      </w:pPr>
      <w:r w:rsidRPr="009D01AE">
        <w:rPr>
          <w:rFonts w:ascii="Arial" w:hAnsi="Arial" w:cs="Arial"/>
          <w:color w:val="000000"/>
          <w:sz w:val="20"/>
          <w:szCs w:val="20"/>
        </w:rPr>
        <w:t>2</w:t>
      </w:r>
      <w:r w:rsidR="001646B7" w:rsidRPr="009D01AE">
        <w:rPr>
          <w:rFonts w:ascii="Arial" w:hAnsi="Arial" w:cs="Arial"/>
          <w:color w:val="000000"/>
          <w:sz w:val="20"/>
          <w:szCs w:val="20"/>
        </w:rPr>
        <w:t>7</w:t>
      </w:r>
      <w:r w:rsidR="00BE7A69" w:rsidRPr="009D01AE">
        <w:rPr>
          <w:rFonts w:ascii="Arial" w:hAnsi="Arial"/>
          <w:color w:val="000000"/>
          <w:sz w:val="20"/>
        </w:rPr>
        <w:t>.8</w:t>
      </w:r>
      <w:r w:rsidR="00BE7A69" w:rsidRPr="009D01AE">
        <w:rPr>
          <w:rFonts w:ascii="Arial" w:hAnsi="Arial"/>
          <w:color w:val="000000"/>
          <w:sz w:val="20"/>
        </w:rPr>
        <w:tab/>
        <w:t>Platnou ponukou je ponuka, ktorá zároveň neobsahuje žiadne obmedzenia alebo výhrady, ktoré sú v rozpore s požiadavkami a podmienkami uvedenými verejným obstarávateľom</w:t>
      </w:r>
      <w:r w:rsidR="00BE7A69" w:rsidRPr="009D01AE">
        <w:rPr>
          <w:rFonts w:ascii="Arial" w:hAnsi="Arial" w:cs="Arial"/>
          <w:color w:val="000000"/>
          <w:sz w:val="20"/>
          <w:szCs w:val="20"/>
        </w:rPr>
        <w:t xml:space="preserve"> v oznámení o vyhlásení verejného obstarávania a v týchto súťažných podkladoch. </w:t>
      </w:r>
    </w:p>
    <w:p w:rsidR="001646B7" w:rsidRPr="009D01AE" w:rsidRDefault="00075B31" w:rsidP="00D759D8">
      <w:pPr>
        <w:ind w:left="1134" w:hanging="567"/>
        <w:jc w:val="both"/>
        <w:rPr>
          <w:rFonts w:ascii="Arial" w:hAnsi="Arial" w:cs="Arial"/>
          <w:color w:val="000000"/>
          <w:sz w:val="20"/>
          <w:szCs w:val="20"/>
        </w:rPr>
      </w:pPr>
      <w:r w:rsidRPr="009D01AE">
        <w:rPr>
          <w:rFonts w:ascii="Arial" w:hAnsi="Arial" w:cs="Arial"/>
          <w:color w:val="000000"/>
          <w:sz w:val="20"/>
          <w:szCs w:val="20"/>
        </w:rPr>
        <w:t>2</w:t>
      </w:r>
      <w:r w:rsidR="001646B7" w:rsidRPr="009D01AE">
        <w:rPr>
          <w:rFonts w:ascii="Arial" w:hAnsi="Arial" w:cs="Arial"/>
          <w:color w:val="000000"/>
          <w:sz w:val="20"/>
          <w:szCs w:val="20"/>
        </w:rPr>
        <w:t>7</w:t>
      </w:r>
      <w:r w:rsidR="00BE7A69" w:rsidRPr="009D01AE">
        <w:rPr>
          <w:rFonts w:ascii="Arial" w:hAnsi="Arial" w:cs="Arial"/>
          <w:color w:val="000000"/>
          <w:sz w:val="20"/>
          <w:szCs w:val="20"/>
        </w:rPr>
        <w:t>.9</w:t>
      </w:r>
      <w:r w:rsidR="00BE7A69" w:rsidRPr="009D01AE">
        <w:rPr>
          <w:rFonts w:ascii="Arial" w:hAnsi="Arial" w:cs="Arial"/>
          <w:color w:val="000000"/>
          <w:sz w:val="20"/>
          <w:szCs w:val="20"/>
        </w:rPr>
        <w:tab/>
        <w:t>Komisia vyhodnocuje</w:t>
      </w:r>
      <w:r w:rsidR="00BA3F3D" w:rsidRPr="009D01AE">
        <w:rPr>
          <w:rFonts w:ascii="Arial" w:hAnsi="Arial" w:cs="Arial"/>
          <w:color w:val="000000"/>
          <w:sz w:val="20"/>
          <w:szCs w:val="20"/>
        </w:rPr>
        <w:t xml:space="preserve"> ponuky, ktoré neboli vylúčené </w:t>
      </w:r>
      <w:r w:rsidR="00F30C00" w:rsidRPr="009D01AE">
        <w:rPr>
          <w:rFonts w:ascii="Arial" w:hAnsi="Arial" w:cs="Arial"/>
          <w:color w:val="000000"/>
          <w:sz w:val="20"/>
          <w:szCs w:val="20"/>
        </w:rPr>
        <w:t>podľa kritérií určených v oznámení o vyhlásení verejného obstarávania, v týchto súťažných podkladoch</w:t>
      </w:r>
      <w:r w:rsidR="00D65ECD" w:rsidRPr="009D01AE">
        <w:rPr>
          <w:rFonts w:ascii="Arial" w:hAnsi="Arial" w:cs="Arial"/>
          <w:color w:val="000000"/>
          <w:sz w:val="20"/>
          <w:szCs w:val="20"/>
        </w:rPr>
        <w:t>,</w:t>
      </w:r>
      <w:r w:rsidR="00F30C00" w:rsidRPr="009D01AE">
        <w:rPr>
          <w:rFonts w:ascii="Arial" w:hAnsi="Arial" w:cs="Arial"/>
          <w:color w:val="000000"/>
          <w:sz w:val="20"/>
          <w:szCs w:val="20"/>
        </w:rPr>
        <w:t xml:space="preserve"> </w:t>
      </w:r>
      <w:r w:rsidR="00D65ECD" w:rsidRPr="009D01AE">
        <w:rPr>
          <w:rFonts w:ascii="Arial" w:hAnsi="Arial" w:cs="Arial"/>
          <w:color w:val="000000"/>
          <w:sz w:val="20"/>
          <w:szCs w:val="20"/>
        </w:rPr>
        <w:t xml:space="preserve">ktoré sú nediskriminačné a podporujú hospodársku súťaž </w:t>
      </w:r>
      <w:r w:rsidR="00F30C00" w:rsidRPr="009D01AE">
        <w:rPr>
          <w:rFonts w:ascii="Arial" w:hAnsi="Arial" w:cs="Arial"/>
          <w:color w:val="000000"/>
          <w:sz w:val="20"/>
          <w:szCs w:val="20"/>
        </w:rPr>
        <w:t xml:space="preserve">a spôsobom určeným v časti </w:t>
      </w:r>
      <w:r w:rsidR="00F30C00" w:rsidRPr="009D01AE">
        <w:rPr>
          <w:rFonts w:ascii="Arial" w:hAnsi="Arial" w:cs="Arial"/>
          <w:i/>
          <w:iCs/>
          <w:color w:val="000000"/>
          <w:sz w:val="20"/>
          <w:szCs w:val="20"/>
        </w:rPr>
        <w:t>A2 Kritéri</w:t>
      </w:r>
      <w:r w:rsidR="001646B7" w:rsidRPr="009D01AE">
        <w:rPr>
          <w:rFonts w:ascii="Arial" w:hAnsi="Arial" w:cs="Arial"/>
          <w:i/>
          <w:iCs/>
          <w:color w:val="000000"/>
          <w:sz w:val="20"/>
          <w:szCs w:val="20"/>
        </w:rPr>
        <w:t>á</w:t>
      </w:r>
      <w:r w:rsidR="00F30C00" w:rsidRPr="009D01AE">
        <w:rPr>
          <w:rFonts w:ascii="Arial" w:hAnsi="Arial" w:cs="Arial"/>
          <w:i/>
          <w:iCs/>
          <w:color w:val="000000"/>
          <w:sz w:val="20"/>
          <w:szCs w:val="20"/>
        </w:rPr>
        <w:t xml:space="preserve"> na vyhodnotenie ponúk a  pravidlá ich uplatnenia</w:t>
      </w:r>
      <w:r w:rsidR="001646B7" w:rsidRPr="009D01AE">
        <w:rPr>
          <w:rFonts w:ascii="Arial" w:hAnsi="Arial" w:cs="Arial"/>
          <w:i/>
          <w:iCs/>
          <w:color w:val="000000"/>
          <w:sz w:val="20"/>
          <w:szCs w:val="20"/>
        </w:rPr>
        <w:t xml:space="preserve"> </w:t>
      </w:r>
      <w:r w:rsidR="001646B7" w:rsidRPr="009D01AE">
        <w:rPr>
          <w:rFonts w:ascii="Arial" w:hAnsi="Arial" w:cs="Arial"/>
          <w:color w:val="000000"/>
          <w:sz w:val="20"/>
          <w:szCs w:val="20"/>
        </w:rPr>
        <w:t>Zväzku 1 súťažných podkladov.</w:t>
      </w:r>
    </w:p>
    <w:p w:rsidR="001646B7" w:rsidRPr="009D01AE" w:rsidRDefault="001646B7" w:rsidP="00D759D8">
      <w:pPr>
        <w:ind w:left="1134" w:hanging="567"/>
        <w:jc w:val="both"/>
        <w:rPr>
          <w:rFonts w:ascii="Arial" w:hAnsi="Arial" w:cs="Arial"/>
          <w:color w:val="000000"/>
          <w:sz w:val="20"/>
          <w:szCs w:val="20"/>
        </w:rPr>
      </w:pPr>
    </w:p>
    <w:p w:rsidR="001646B7" w:rsidRPr="009D01AE" w:rsidRDefault="001646B7" w:rsidP="00D759D8">
      <w:pPr>
        <w:tabs>
          <w:tab w:val="left" w:pos="2472"/>
        </w:tabs>
        <w:spacing w:before="240"/>
        <w:ind w:left="567" w:hanging="567"/>
        <w:rPr>
          <w:rFonts w:ascii="Arial" w:hAnsi="Arial" w:cs="Arial"/>
          <w:sz w:val="20"/>
          <w:szCs w:val="20"/>
        </w:rPr>
      </w:pPr>
      <w:r w:rsidRPr="009D01AE">
        <w:rPr>
          <w:rFonts w:ascii="Arial" w:hAnsi="Arial" w:cs="Arial"/>
          <w:b/>
          <w:sz w:val="20"/>
          <w:szCs w:val="20"/>
        </w:rPr>
        <w:t>28.</w:t>
      </w:r>
      <w:r w:rsidRPr="009D01AE">
        <w:rPr>
          <w:rFonts w:ascii="Arial" w:hAnsi="Arial" w:cs="Arial"/>
          <w:b/>
          <w:sz w:val="20"/>
          <w:szCs w:val="20"/>
        </w:rPr>
        <w:tab/>
        <w:t>Vyhodnotenie splnenia podmienok účasti uchádzačov</w:t>
      </w:r>
    </w:p>
    <w:p w:rsidR="001646B7" w:rsidRPr="009D01AE" w:rsidRDefault="001646B7" w:rsidP="00D759D8">
      <w:pPr>
        <w:tabs>
          <w:tab w:val="left" w:pos="2472"/>
        </w:tabs>
        <w:ind w:left="1134" w:hanging="567"/>
        <w:jc w:val="both"/>
        <w:rPr>
          <w:rFonts w:ascii="Arial" w:hAnsi="Arial" w:cs="Arial"/>
          <w:sz w:val="20"/>
          <w:szCs w:val="20"/>
        </w:rPr>
      </w:pPr>
      <w:r w:rsidRPr="009D01AE">
        <w:rPr>
          <w:rFonts w:ascii="Arial" w:hAnsi="Arial" w:cs="Arial"/>
          <w:sz w:val="20"/>
          <w:szCs w:val="20"/>
        </w:rPr>
        <w:t>28.1</w:t>
      </w:r>
      <w:r w:rsidRPr="009D01AE">
        <w:rPr>
          <w:rFonts w:ascii="Arial" w:hAnsi="Arial" w:cs="Arial"/>
          <w:sz w:val="20"/>
          <w:szCs w:val="20"/>
        </w:rPr>
        <w:tab/>
        <w:t>Vyhodnotenie splnenia podmienok účasti uchádzačov bude založené na posúdení splnenia podmienok účasti týkajúcich sa:</w:t>
      </w:r>
    </w:p>
    <w:p w:rsidR="001646B7" w:rsidRPr="009D01AE" w:rsidRDefault="001646B7" w:rsidP="00D759D8">
      <w:pPr>
        <w:ind w:left="1843" w:hanging="709"/>
        <w:jc w:val="both"/>
        <w:rPr>
          <w:rFonts w:ascii="Arial" w:hAnsi="Arial" w:cs="Arial"/>
          <w:sz w:val="20"/>
          <w:szCs w:val="20"/>
        </w:rPr>
      </w:pPr>
      <w:r w:rsidRPr="009D01AE">
        <w:rPr>
          <w:rFonts w:ascii="Arial" w:hAnsi="Arial" w:cs="Arial"/>
          <w:sz w:val="20"/>
          <w:szCs w:val="20"/>
        </w:rPr>
        <w:t>28.1.1</w:t>
      </w:r>
      <w:r w:rsidRPr="009D01AE">
        <w:rPr>
          <w:rFonts w:ascii="Arial" w:hAnsi="Arial" w:cs="Arial"/>
          <w:sz w:val="20"/>
          <w:szCs w:val="20"/>
        </w:rPr>
        <w:tab/>
        <w:t>osobného postavenia a dokladov na ich preukázanie podľa § 32 Zákona,</w:t>
      </w:r>
    </w:p>
    <w:p w:rsidR="001646B7" w:rsidRPr="009D01AE" w:rsidRDefault="001646B7" w:rsidP="00D759D8">
      <w:pPr>
        <w:ind w:left="1843" w:hanging="709"/>
        <w:jc w:val="both"/>
        <w:rPr>
          <w:rFonts w:ascii="Arial" w:hAnsi="Arial" w:cs="Arial"/>
          <w:sz w:val="20"/>
          <w:szCs w:val="20"/>
        </w:rPr>
      </w:pPr>
      <w:r w:rsidRPr="009D01AE">
        <w:rPr>
          <w:rFonts w:ascii="Arial" w:hAnsi="Arial" w:cs="Arial"/>
          <w:sz w:val="20"/>
          <w:szCs w:val="20"/>
        </w:rPr>
        <w:t>28.1.2</w:t>
      </w:r>
      <w:r w:rsidRPr="009D01AE">
        <w:rPr>
          <w:rFonts w:ascii="Arial" w:hAnsi="Arial" w:cs="Arial"/>
          <w:sz w:val="20"/>
          <w:szCs w:val="20"/>
        </w:rPr>
        <w:tab/>
        <w:t>finančného a ekonomického postavenia a dokladov na ich preukázanie podľa § 33 Zákona,</w:t>
      </w:r>
    </w:p>
    <w:p w:rsidR="001646B7" w:rsidRPr="009D01AE" w:rsidRDefault="001646B7" w:rsidP="00D759D8">
      <w:pPr>
        <w:ind w:left="1843" w:hanging="709"/>
        <w:jc w:val="both"/>
        <w:rPr>
          <w:rFonts w:ascii="Arial" w:hAnsi="Arial" w:cs="Arial"/>
          <w:sz w:val="20"/>
          <w:szCs w:val="20"/>
        </w:rPr>
      </w:pPr>
      <w:r w:rsidRPr="009D01AE">
        <w:rPr>
          <w:rFonts w:ascii="Arial" w:hAnsi="Arial" w:cs="Arial"/>
          <w:sz w:val="20"/>
          <w:szCs w:val="20"/>
        </w:rPr>
        <w:t>28.1.3</w:t>
      </w:r>
      <w:r w:rsidRPr="009D01AE">
        <w:rPr>
          <w:rFonts w:ascii="Arial" w:hAnsi="Arial" w:cs="Arial"/>
          <w:sz w:val="20"/>
          <w:szCs w:val="20"/>
        </w:rPr>
        <w:tab/>
        <w:t>technickej spôsobilosti alebo odbornej spôsobilosti a dokladov na ich preukázanie podľa § 34 Zákona.</w:t>
      </w:r>
    </w:p>
    <w:p w:rsidR="001646B7" w:rsidRPr="009D01AE" w:rsidRDefault="001646B7" w:rsidP="00D759D8">
      <w:pPr>
        <w:ind w:left="1134" w:hanging="567"/>
        <w:jc w:val="both"/>
        <w:rPr>
          <w:rFonts w:ascii="Arial" w:hAnsi="Arial" w:cs="Arial"/>
          <w:sz w:val="20"/>
          <w:szCs w:val="20"/>
        </w:rPr>
      </w:pPr>
      <w:r w:rsidRPr="009D01AE">
        <w:rPr>
          <w:rFonts w:ascii="Arial" w:hAnsi="Arial" w:cs="Arial"/>
          <w:sz w:val="20"/>
          <w:szCs w:val="20"/>
        </w:rPr>
        <w:t>28.2</w:t>
      </w:r>
      <w:r w:rsidRPr="009D01AE">
        <w:rPr>
          <w:rFonts w:ascii="Arial" w:hAnsi="Arial" w:cs="Arial"/>
          <w:sz w:val="20"/>
          <w:szCs w:val="20"/>
        </w:rPr>
        <w:tab/>
        <w:t>Uchádzač, ktorého tvorí skupina dodávateľov zúčastnená vo verejnej súťaži, preukazuje splnenie podmienok účasti:</w:t>
      </w:r>
    </w:p>
    <w:p w:rsidR="001646B7" w:rsidRPr="009D01AE" w:rsidRDefault="001646B7" w:rsidP="00D759D8">
      <w:pPr>
        <w:ind w:left="1843" w:hanging="709"/>
        <w:jc w:val="both"/>
        <w:rPr>
          <w:rFonts w:ascii="Arial" w:hAnsi="Arial" w:cs="Arial"/>
          <w:sz w:val="20"/>
          <w:szCs w:val="20"/>
        </w:rPr>
      </w:pPr>
      <w:r w:rsidRPr="009D01AE">
        <w:rPr>
          <w:rFonts w:ascii="Arial" w:hAnsi="Arial" w:cs="Arial"/>
          <w:sz w:val="20"/>
          <w:szCs w:val="20"/>
        </w:rPr>
        <w:t>28.2.1</w:t>
      </w:r>
      <w:r w:rsidRPr="009D01AE">
        <w:rPr>
          <w:rFonts w:ascii="Arial" w:hAnsi="Arial" w:cs="Arial"/>
          <w:sz w:val="20"/>
          <w:szCs w:val="20"/>
        </w:rPr>
        <w:tab/>
        <w:t>týkajúcich sa osobného postavenia za každého člena skupiny osobitne;</w:t>
      </w:r>
    </w:p>
    <w:p w:rsidR="001646B7" w:rsidRPr="009D01AE" w:rsidRDefault="001646B7" w:rsidP="00D759D8">
      <w:pPr>
        <w:ind w:left="1843" w:hanging="709"/>
        <w:jc w:val="both"/>
        <w:rPr>
          <w:rFonts w:ascii="Arial" w:hAnsi="Arial" w:cs="Arial"/>
          <w:sz w:val="20"/>
          <w:szCs w:val="20"/>
        </w:rPr>
      </w:pPr>
      <w:r w:rsidRPr="009D01AE">
        <w:rPr>
          <w:rFonts w:ascii="Arial" w:hAnsi="Arial" w:cs="Arial"/>
          <w:sz w:val="20"/>
          <w:szCs w:val="20"/>
        </w:rPr>
        <w:t>28.2.2</w:t>
      </w:r>
      <w:r w:rsidRPr="009D01AE">
        <w:rPr>
          <w:rFonts w:ascii="Arial" w:hAnsi="Arial" w:cs="Arial"/>
          <w:sz w:val="20"/>
          <w:szCs w:val="20"/>
        </w:rPr>
        <w:tab/>
        <w:t>týkajú sa finančného a ekonomického postavenia a technickej alebo odbornej spôsobilosti za všetkých členov skupiny spoločne;</w:t>
      </w:r>
    </w:p>
    <w:p w:rsidR="001646B7" w:rsidRPr="009D01AE" w:rsidRDefault="001646B7" w:rsidP="00D759D8">
      <w:pPr>
        <w:ind w:left="1843" w:hanging="709"/>
        <w:jc w:val="both"/>
        <w:rPr>
          <w:rFonts w:ascii="Arial" w:hAnsi="Arial" w:cs="Arial"/>
          <w:sz w:val="20"/>
          <w:szCs w:val="20"/>
        </w:rPr>
      </w:pPr>
      <w:r w:rsidRPr="009D01AE">
        <w:rPr>
          <w:rFonts w:ascii="Arial" w:hAnsi="Arial" w:cs="Arial"/>
          <w:sz w:val="20"/>
          <w:szCs w:val="20"/>
        </w:rPr>
        <w:lastRenderedPageBreak/>
        <w:t>28.2.3</w:t>
      </w:r>
      <w:r w:rsidRPr="009D01AE">
        <w:rPr>
          <w:rFonts w:ascii="Arial" w:hAnsi="Arial" w:cs="Arial"/>
          <w:sz w:val="20"/>
          <w:szCs w:val="20"/>
        </w:rPr>
        <w:tab/>
        <w:t>podľa § 32 ods. 1 písm. e) Zákona preukazuje člen skupiny len vo vzťahu k tej časti predmetu zákazky, ktorú má zabezpečiť.</w:t>
      </w:r>
    </w:p>
    <w:p w:rsidR="001646B7" w:rsidRPr="009D01AE" w:rsidRDefault="001646B7" w:rsidP="00D759D8">
      <w:pPr>
        <w:ind w:left="1843" w:hanging="709"/>
        <w:jc w:val="both"/>
        <w:rPr>
          <w:rFonts w:ascii="Arial" w:hAnsi="Arial" w:cs="Arial"/>
          <w:sz w:val="20"/>
          <w:szCs w:val="20"/>
        </w:rPr>
      </w:pPr>
      <w:r w:rsidRPr="009D01AE">
        <w:rPr>
          <w:rFonts w:ascii="Arial" w:hAnsi="Arial" w:cs="Arial"/>
          <w:sz w:val="20"/>
          <w:szCs w:val="20"/>
        </w:rPr>
        <w:t>28.2.4</w:t>
      </w:r>
      <w:r w:rsidRPr="009D01AE">
        <w:rPr>
          <w:rFonts w:ascii="Arial" w:hAnsi="Arial" w:cs="Arial"/>
          <w:sz w:val="20"/>
          <w:szCs w:val="20"/>
        </w:rPr>
        <w:tab/>
      </w:r>
      <w:r w:rsidRPr="009D01AE">
        <w:rPr>
          <w:rFonts w:ascii="Arial" w:hAnsi="Arial" w:cs="Arial"/>
          <w:color w:val="000000"/>
          <w:sz w:val="20"/>
          <w:szCs w:val="20"/>
          <w:shd w:val="clear" w:color="auto" w:fill="FFFFFF"/>
        </w:rPr>
        <w:t>Skupina dodávateľov môže využiť zdroje účastníkov skupiny dodávateľov alebo iných osôb podľa § 33 ods. 2 zákona, kapacity účastníkov skupiny dodávateľov alebo iných osôb podľa § 34 ods. 3 zákona.</w:t>
      </w:r>
    </w:p>
    <w:p w:rsidR="001646B7" w:rsidRPr="009D01AE" w:rsidRDefault="001646B7" w:rsidP="00D759D8">
      <w:pPr>
        <w:tabs>
          <w:tab w:val="left" w:pos="2472"/>
        </w:tabs>
        <w:ind w:left="1134" w:hanging="567"/>
        <w:jc w:val="both"/>
        <w:rPr>
          <w:rFonts w:ascii="Arial" w:hAnsi="Arial" w:cs="Arial"/>
          <w:sz w:val="20"/>
          <w:szCs w:val="20"/>
        </w:rPr>
      </w:pPr>
      <w:r w:rsidRPr="009D01AE">
        <w:rPr>
          <w:rFonts w:ascii="Arial" w:hAnsi="Arial" w:cs="Arial"/>
          <w:sz w:val="20"/>
          <w:szCs w:val="20"/>
        </w:rPr>
        <w:t>28.3</w:t>
      </w:r>
      <w:r w:rsidRPr="009D01AE">
        <w:rPr>
          <w:rFonts w:ascii="Arial" w:hAnsi="Arial" w:cs="Arial"/>
          <w:sz w:val="20"/>
          <w:szCs w:val="20"/>
        </w:rPr>
        <w:tab/>
        <w:t>Splnenie podmienok účasti uchádzačov vo verejnej súťaži sa bude posudzovať z dokladov predložených podľa požiadaviek uvedených v Oznámení a v súťažných podkladoch po vyhodnocovaní ponúk podľa § 53 zákona.</w:t>
      </w:r>
    </w:p>
    <w:p w:rsidR="001646B7" w:rsidRPr="009D01AE" w:rsidRDefault="001646B7" w:rsidP="00D759D8">
      <w:pPr>
        <w:tabs>
          <w:tab w:val="left" w:pos="2472"/>
        </w:tabs>
        <w:ind w:left="1134" w:hanging="567"/>
        <w:jc w:val="both"/>
        <w:rPr>
          <w:rFonts w:ascii="Arial" w:hAnsi="Arial" w:cs="Arial"/>
          <w:sz w:val="20"/>
          <w:szCs w:val="20"/>
        </w:rPr>
      </w:pPr>
      <w:r w:rsidRPr="009D01AE">
        <w:rPr>
          <w:rFonts w:ascii="Arial" w:hAnsi="Arial" w:cs="Arial"/>
          <w:sz w:val="20"/>
          <w:szCs w:val="20"/>
        </w:rPr>
        <w:t>28.4</w:t>
      </w:r>
      <w:r w:rsidRPr="009D01AE">
        <w:rPr>
          <w:rFonts w:ascii="Arial" w:hAnsi="Arial" w:cs="Arial"/>
          <w:sz w:val="20"/>
          <w:szCs w:val="20"/>
        </w:rPr>
        <w:tab/>
        <w:t>Doklady preukazujúce splnenie podmienok účasti možno predbežne nahradiť jednotným európskym dokumentom. Ak uchádzač použije jednotný európsky dokument, verejný obstarávateľ môže na zabezpečenie riadneho priebehu verejného obstarávania kedykoľvek v jeho priebehu uchádzača písomne požiadať o predloženie dokladu alebo dokladov nahradených jednotným európskym dokumentom. Uchádzač doručí doklady verejnému obstarávateľovi do piatich pracovných dní odo dňa doručenia žiadosti, ak verejný obstarávateľ neurčil dlhšiu lehotu.</w:t>
      </w:r>
    </w:p>
    <w:p w:rsidR="001646B7" w:rsidRPr="009D01AE" w:rsidRDefault="001646B7" w:rsidP="00D759D8">
      <w:pPr>
        <w:tabs>
          <w:tab w:val="left" w:pos="2472"/>
        </w:tabs>
        <w:ind w:left="1134" w:hanging="567"/>
        <w:jc w:val="both"/>
        <w:rPr>
          <w:rFonts w:ascii="Arial" w:hAnsi="Arial" w:cs="Arial"/>
          <w:sz w:val="20"/>
          <w:szCs w:val="20"/>
        </w:rPr>
      </w:pPr>
      <w:r w:rsidRPr="009D01AE">
        <w:rPr>
          <w:rFonts w:ascii="Arial" w:hAnsi="Arial" w:cs="Arial"/>
          <w:sz w:val="20"/>
          <w:szCs w:val="20"/>
        </w:rPr>
        <w:t>28.5</w:t>
      </w:r>
      <w:r w:rsidRPr="009D01AE">
        <w:rPr>
          <w:rFonts w:ascii="Arial" w:hAnsi="Arial" w:cs="Arial"/>
          <w:sz w:val="20"/>
          <w:szCs w:val="20"/>
        </w:rPr>
        <w:tab/>
        <w:t xml:space="preserve">Verejný obstarávateľ písomne požiada uchádzača o vysvetlenie alebo doplnenie predložených dokladov, ak z predložených dokladov nie je možné posúdiť ich platnosť alebo splnenie podmienky účasti. Ak verejný obstarávateľ neurčí dlhšiu lehotu, uchádzač doručí vysvetlenie alebo doplnenie predložených dokladov do </w:t>
      </w:r>
    </w:p>
    <w:p w:rsidR="001646B7" w:rsidRPr="009D01AE" w:rsidRDefault="001646B7" w:rsidP="00D759D8">
      <w:pPr>
        <w:ind w:left="1843" w:hanging="709"/>
        <w:rPr>
          <w:rFonts w:ascii="Arial" w:hAnsi="Arial" w:cs="Arial"/>
          <w:sz w:val="20"/>
          <w:szCs w:val="20"/>
        </w:rPr>
      </w:pPr>
      <w:r w:rsidRPr="009D01AE">
        <w:rPr>
          <w:rFonts w:ascii="Arial" w:hAnsi="Arial" w:cs="Arial"/>
          <w:sz w:val="20"/>
          <w:szCs w:val="20"/>
        </w:rPr>
        <w:t>28.5.1</w:t>
      </w:r>
      <w:r w:rsidRPr="009D01AE">
        <w:rPr>
          <w:rFonts w:ascii="Arial" w:hAnsi="Arial" w:cs="Arial"/>
          <w:sz w:val="20"/>
          <w:szCs w:val="20"/>
        </w:rPr>
        <w:tab/>
        <w:t>dvoch pracovných dní odo dňa odoslania žiadosti, ak sa komunikácia uskutočňuje prostredníctvom elektronických prostriedkov,</w:t>
      </w:r>
    </w:p>
    <w:p w:rsidR="001646B7" w:rsidRPr="009D01AE" w:rsidRDefault="001646B7" w:rsidP="00D759D8">
      <w:pPr>
        <w:ind w:left="1843" w:hanging="709"/>
        <w:rPr>
          <w:rFonts w:ascii="Arial" w:hAnsi="Arial" w:cs="Arial"/>
          <w:sz w:val="20"/>
          <w:szCs w:val="20"/>
        </w:rPr>
      </w:pPr>
      <w:r w:rsidRPr="009D01AE">
        <w:rPr>
          <w:rFonts w:ascii="Arial" w:hAnsi="Arial" w:cs="Arial"/>
          <w:sz w:val="20"/>
          <w:szCs w:val="20"/>
        </w:rPr>
        <w:t>28.5.2</w:t>
      </w:r>
      <w:r w:rsidRPr="009D01AE">
        <w:rPr>
          <w:rFonts w:ascii="Arial" w:hAnsi="Arial" w:cs="Arial"/>
          <w:sz w:val="20"/>
          <w:szCs w:val="20"/>
        </w:rPr>
        <w:tab/>
        <w:t>piatich pracovných dní odo dňa doručenia žiadosti, ak sa komunikácia uskutočňuje inak, ako podľa bodu 28.5.1.</w:t>
      </w:r>
    </w:p>
    <w:p w:rsidR="001646B7" w:rsidRPr="009D01AE" w:rsidRDefault="001646B7" w:rsidP="00D759D8">
      <w:pPr>
        <w:tabs>
          <w:tab w:val="left" w:pos="2472"/>
        </w:tabs>
        <w:ind w:left="1134" w:hanging="567"/>
        <w:jc w:val="both"/>
        <w:rPr>
          <w:rFonts w:ascii="Arial" w:hAnsi="Arial" w:cs="Arial"/>
          <w:sz w:val="20"/>
          <w:szCs w:val="20"/>
        </w:rPr>
      </w:pPr>
      <w:r w:rsidRPr="009D01AE">
        <w:rPr>
          <w:rFonts w:ascii="Arial" w:hAnsi="Arial" w:cs="Arial"/>
          <w:sz w:val="20"/>
          <w:szCs w:val="20"/>
        </w:rPr>
        <w:t>28.6</w:t>
      </w:r>
      <w:r w:rsidRPr="009D01AE">
        <w:rPr>
          <w:rFonts w:ascii="Arial" w:hAnsi="Arial" w:cs="Arial"/>
          <w:sz w:val="20"/>
          <w:szCs w:val="20"/>
        </w:rPr>
        <w:tab/>
        <w:t>Verejný obstarávateľ písomne požiada uchádzača o nahradenie inej osoby, prostredníctvom ktorej preukazuje finančné a ekonomické postavenie alebo technickú spôsobilosť alebo odbornú spôsobilosť, ak existujú dôvody na vylúčenie. Ak verejný obstarávateľ neurčí dlhšiu lehotu, uchádzač je tak povinný urobiť do piatich pracovných dní odo dňa doručenia žiadosti.</w:t>
      </w:r>
    </w:p>
    <w:p w:rsidR="001646B7" w:rsidRPr="009D01AE" w:rsidRDefault="001646B7" w:rsidP="00D759D8">
      <w:pPr>
        <w:tabs>
          <w:tab w:val="left" w:pos="2472"/>
        </w:tabs>
        <w:ind w:left="1134" w:hanging="567"/>
        <w:rPr>
          <w:rFonts w:ascii="Arial" w:hAnsi="Arial" w:cs="Arial"/>
          <w:sz w:val="20"/>
          <w:szCs w:val="20"/>
        </w:rPr>
      </w:pPr>
      <w:r w:rsidRPr="009D01AE">
        <w:rPr>
          <w:rFonts w:ascii="Arial" w:hAnsi="Arial" w:cs="Arial"/>
          <w:sz w:val="20"/>
          <w:szCs w:val="20"/>
        </w:rPr>
        <w:t>28.7</w:t>
      </w:r>
      <w:r w:rsidRPr="009D01AE">
        <w:rPr>
          <w:rFonts w:ascii="Arial" w:hAnsi="Arial" w:cs="Arial"/>
          <w:sz w:val="20"/>
          <w:szCs w:val="20"/>
        </w:rPr>
        <w:tab/>
        <w:t>Verejný obstarávateľ vylúči z verejného obstarávania uchádzača z dôvodov uvedených v § 40 ods. 6 a 7 zákona.</w:t>
      </w:r>
    </w:p>
    <w:p w:rsidR="001646B7" w:rsidRPr="009D01AE" w:rsidRDefault="001646B7" w:rsidP="00D759D8">
      <w:pPr>
        <w:tabs>
          <w:tab w:val="left" w:pos="2472"/>
        </w:tabs>
        <w:ind w:left="1134" w:hanging="567"/>
        <w:rPr>
          <w:rFonts w:ascii="Arial" w:hAnsi="Arial" w:cs="Arial"/>
          <w:sz w:val="20"/>
          <w:szCs w:val="20"/>
        </w:rPr>
      </w:pPr>
      <w:r w:rsidRPr="009D01AE">
        <w:rPr>
          <w:rFonts w:ascii="Arial" w:hAnsi="Arial" w:cs="Arial"/>
          <w:sz w:val="20"/>
          <w:szCs w:val="20"/>
        </w:rPr>
        <w:t>28.8</w:t>
      </w:r>
      <w:r w:rsidRPr="009D01AE">
        <w:rPr>
          <w:rFonts w:ascii="Arial" w:hAnsi="Arial" w:cs="Arial"/>
          <w:sz w:val="20"/>
          <w:szCs w:val="20"/>
        </w:rPr>
        <w:tab/>
        <w:t>Verejný obstarávateľ písomne upovedomí uchádzača, že bol vylúčený s uvedením dôvodu a  lehoty, v ktorej môže byť doručená námietka podľa § 170 ods. 3 písm. d) zákona.</w:t>
      </w:r>
    </w:p>
    <w:p w:rsidR="001646B7" w:rsidRPr="009D01AE" w:rsidRDefault="001646B7" w:rsidP="00D759D8">
      <w:pPr>
        <w:spacing w:before="240"/>
        <w:ind w:left="567" w:hanging="567"/>
        <w:rPr>
          <w:rFonts w:ascii="Arial" w:hAnsi="Arial" w:cs="Arial"/>
          <w:b/>
          <w:sz w:val="20"/>
          <w:szCs w:val="20"/>
        </w:rPr>
      </w:pPr>
      <w:r w:rsidRPr="009D01AE">
        <w:rPr>
          <w:rFonts w:ascii="Arial" w:hAnsi="Arial" w:cs="Arial"/>
          <w:b/>
          <w:sz w:val="20"/>
          <w:szCs w:val="20"/>
        </w:rPr>
        <w:t>29.</w:t>
      </w:r>
      <w:r w:rsidRPr="009D01AE">
        <w:rPr>
          <w:rFonts w:ascii="Arial" w:hAnsi="Arial" w:cs="Arial"/>
          <w:b/>
          <w:sz w:val="20"/>
          <w:szCs w:val="20"/>
        </w:rPr>
        <w:tab/>
        <w:t>Využitie subdodávateľov</w:t>
      </w:r>
    </w:p>
    <w:p w:rsidR="001646B7" w:rsidRPr="009D01AE" w:rsidRDefault="001646B7" w:rsidP="00D759D8">
      <w:pPr>
        <w:ind w:left="1134" w:hanging="567"/>
        <w:rPr>
          <w:rFonts w:ascii="Arial" w:hAnsi="Arial" w:cs="Arial"/>
          <w:sz w:val="20"/>
          <w:szCs w:val="20"/>
        </w:rPr>
      </w:pPr>
      <w:r w:rsidRPr="009D01AE">
        <w:rPr>
          <w:rFonts w:ascii="Arial" w:hAnsi="Arial" w:cs="Arial"/>
          <w:sz w:val="20"/>
          <w:szCs w:val="20"/>
        </w:rPr>
        <w:t>29.1</w:t>
      </w:r>
      <w:r w:rsidRPr="009D01AE">
        <w:rPr>
          <w:rFonts w:ascii="Arial" w:hAnsi="Arial" w:cs="Arial"/>
          <w:sz w:val="20"/>
          <w:szCs w:val="20"/>
        </w:rPr>
        <w:tab/>
        <w:t xml:space="preserve">Verejný obstarávateľ v súlade s § 41 ods. 1 zákona požaduje, aby </w:t>
      </w:r>
    </w:p>
    <w:p w:rsidR="001646B7" w:rsidRPr="009D01AE" w:rsidRDefault="001646B7" w:rsidP="00D759D8">
      <w:pPr>
        <w:tabs>
          <w:tab w:val="left" w:pos="2472"/>
        </w:tabs>
        <w:ind w:left="1843" w:hanging="709"/>
        <w:jc w:val="both"/>
        <w:rPr>
          <w:rFonts w:ascii="Arial" w:hAnsi="Arial" w:cs="Arial"/>
          <w:sz w:val="20"/>
          <w:szCs w:val="20"/>
        </w:rPr>
      </w:pPr>
      <w:r w:rsidRPr="009D01AE">
        <w:rPr>
          <w:rFonts w:ascii="Arial" w:hAnsi="Arial" w:cs="Arial"/>
          <w:sz w:val="20"/>
          <w:szCs w:val="20"/>
        </w:rPr>
        <w:t>29.1.1</w:t>
      </w:r>
      <w:r w:rsidRPr="009D01AE">
        <w:rPr>
          <w:rFonts w:ascii="Arial" w:hAnsi="Arial" w:cs="Arial"/>
          <w:sz w:val="20"/>
          <w:szCs w:val="20"/>
        </w:rPr>
        <w:tab/>
        <w:t>uchádzač v ponuke uviedol podiel zákazky, ktorý má v úmysle zadať subdodávateľom, navrhovaných subdodávateľov a predmety subdodávok; za týmto účelom uchádzač predloží v ponuke vyplnenú Prílohu č. B2B (údaje o osobe oprávnenej konať za subdodávateľa v rozsahu meno a priezvisko, adresa pobytu, dátum narodenia budú doplnené úspešným uchádzačom v rámci poskytnutia riadnej súčinnosti v súlade s bodom 32.4 písm. d) časti Zväzku 1 A.1 Pokyny pre uchádzačov súťažných podkladov!)</w:t>
      </w:r>
    </w:p>
    <w:p w:rsidR="001646B7" w:rsidRPr="009D01AE" w:rsidRDefault="001646B7" w:rsidP="00D759D8">
      <w:pPr>
        <w:ind w:left="1843" w:hanging="709"/>
        <w:jc w:val="both"/>
        <w:rPr>
          <w:rFonts w:ascii="Arial" w:hAnsi="Arial" w:cs="Arial"/>
          <w:sz w:val="20"/>
          <w:szCs w:val="20"/>
        </w:rPr>
      </w:pPr>
      <w:r w:rsidRPr="009D01AE">
        <w:rPr>
          <w:rFonts w:ascii="Arial" w:hAnsi="Arial" w:cs="Arial"/>
          <w:sz w:val="20"/>
          <w:szCs w:val="20"/>
        </w:rPr>
        <w:t>29.1.2</w:t>
      </w:r>
      <w:r w:rsidRPr="009D01AE">
        <w:rPr>
          <w:rFonts w:ascii="Arial" w:hAnsi="Arial" w:cs="Arial"/>
          <w:sz w:val="20"/>
          <w:szCs w:val="20"/>
        </w:rPr>
        <w:tab/>
        <w:t xml:space="preserve">navrhovaný subdodávateľ spĺňal podmienky účasti týkajúce sa osobného postavenia a neexistovali u neho dôvody na vylúčenie podľa bodov 28.7 tejto časti týchto SP; </w:t>
      </w:r>
    </w:p>
    <w:p w:rsidR="001646B7" w:rsidRPr="009D01AE" w:rsidRDefault="001646B7" w:rsidP="00D759D8">
      <w:pPr>
        <w:ind w:left="1843" w:hanging="709"/>
        <w:jc w:val="both"/>
        <w:rPr>
          <w:rFonts w:ascii="Arial" w:hAnsi="Arial" w:cs="Arial"/>
          <w:sz w:val="20"/>
          <w:szCs w:val="20"/>
        </w:rPr>
      </w:pPr>
      <w:r w:rsidRPr="009D01AE">
        <w:rPr>
          <w:rFonts w:ascii="Arial" w:hAnsi="Arial" w:cs="Arial"/>
          <w:sz w:val="20"/>
          <w:szCs w:val="20"/>
        </w:rPr>
        <w:t>29.1.3</w:t>
      </w:r>
      <w:r w:rsidRPr="009D01AE">
        <w:rPr>
          <w:rFonts w:ascii="Arial" w:hAnsi="Arial" w:cs="Arial"/>
          <w:sz w:val="20"/>
          <w:szCs w:val="20"/>
        </w:rPr>
        <w:tab/>
        <w:t>navrhovaný subdodávateľ preukázal oprávnenie poskytovať/vykonávať práce/službu vo vzťahu k tej časti predmetu zákazky, ktorý má subdodávateľ plniť.</w:t>
      </w:r>
    </w:p>
    <w:p w:rsidR="001646B7" w:rsidRPr="009D01AE" w:rsidRDefault="001646B7" w:rsidP="00D759D8">
      <w:pPr>
        <w:ind w:left="1134"/>
        <w:jc w:val="both"/>
        <w:rPr>
          <w:rFonts w:ascii="Arial" w:hAnsi="Arial" w:cs="Arial"/>
          <w:sz w:val="20"/>
          <w:szCs w:val="20"/>
        </w:rPr>
      </w:pPr>
      <w:r w:rsidRPr="009D01AE">
        <w:rPr>
          <w:rFonts w:ascii="Arial" w:hAnsi="Arial" w:cs="Arial"/>
          <w:sz w:val="20"/>
          <w:szCs w:val="20"/>
        </w:rPr>
        <w:t>Uvedeným ustanovením nie je dotknutá zodpovednosť úspešného uchádzača za plnenie zmluvy.</w:t>
      </w:r>
    </w:p>
    <w:p w:rsidR="001646B7" w:rsidRPr="009D01AE" w:rsidRDefault="001646B7" w:rsidP="00D759D8">
      <w:pPr>
        <w:ind w:left="1134" w:hanging="567"/>
        <w:jc w:val="both"/>
        <w:rPr>
          <w:rFonts w:ascii="Arial" w:hAnsi="Arial" w:cs="Arial"/>
          <w:sz w:val="20"/>
          <w:szCs w:val="20"/>
        </w:rPr>
      </w:pPr>
      <w:r w:rsidRPr="009D01AE">
        <w:rPr>
          <w:rFonts w:ascii="Arial" w:hAnsi="Arial" w:cs="Arial"/>
          <w:sz w:val="20"/>
          <w:szCs w:val="20"/>
        </w:rPr>
        <w:t>29.2</w:t>
      </w:r>
      <w:r w:rsidRPr="009D01AE">
        <w:rPr>
          <w:rFonts w:ascii="Arial" w:hAnsi="Arial" w:cs="Arial"/>
          <w:sz w:val="20"/>
          <w:szCs w:val="20"/>
        </w:rPr>
        <w:tab/>
        <w:t xml:space="preserve">Ak navrhovaný subdodávateľ nespĺňa podmienky účasti podľa bodu 29.1.2, verejný obstarávateľ </w:t>
      </w:r>
      <w:r w:rsidRPr="006B78B5">
        <w:rPr>
          <w:rFonts w:ascii="Arial" w:hAnsi="Arial" w:cs="Arial"/>
          <w:sz w:val="20"/>
          <w:szCs w:val="20"/>
        </w:rPr>
        <w:t>písomne</w:t>
      </w:r>
      <w:r w:rsidRPr="009D01AE">
        <w:rPr>
          <w:rFonts w:ascii="Arial" w:hAnsi="Arial" w:cs="Arial"/>
          <w:sz w:val="20"/>
          <w:szCs w:val="20"/>
        </w:rPr>
        <w:t xml:space="preserve"> požiada uchádzača o jeho nahradenie. Uchádzač doručí návrh nového subdodávateľa do piatich pracovných dní odo dňa doručenia žiadosti podľa prvej vety, ak verejný obstarávateľ neurčil dlhšiu lehotu.</w:t>
      </w:r>
    </w:p>
    <w:p w:rsidR="001646B7" w:rsidRPr="009D01AE" w:rsidRDefault="001646B7" w:rsidP="00D759D8">
      <w:pPr>
        <w:ind w:left="1134" w:hanging="567"/>
        <w:jc w:val="both"/>
        <w:rPr>
          <w:rFonts w:ascii="Arial" w:hAnsi="Arial"/>
          <w:sz w:val="20"/>
        </w:rPr>
      </w:pPr>
    </w:p>
    <w:p w:rsidR="00BE7A69" w:rsidRDefault="00BE7A69" w:rsidP="00D759D8">
      <w:pPr>
        <w:ind w:left="1134" w:hanging="567"/>
        <w:jc w:val="both"/>
        <w:rPr>
          <w:rFonts w:ascii="Arial" w:hAnsi="Arial"/>
          <w:sz w:val="20"/>
        </w:rPr>
      </w:pPr>
    </w:p>
    <w:p w:rsidR="00BA3F3D" w:rsidRDefault="00BA3F3D" w:rsidP="00D759D8">
      <w:pPr>
        <w:jc w:val="both"/>
        <w:rPr>
          <w:rFonts w:ascii="Arial" w:hAnsi="Arial" w:cs="Arial"/>
          <w:sz w:val="20"/>
          <w:szCs w:val="20"/>
        </w:rPr>
      </w:pPr>
    </w:p>
    <w:p w:rsidR="006B78B5" w:rsidRDefault="006B78B5" w:rsidP="00D759D8">
      <w:pPr>
        <w:jc w:val="both"/>
        <w:rPr>
          <w:rFonts w:ascii="Arial" w:hAnsi="Arial" w:cs="Arial"/>
          <w:sz w:val="20"/>
          <w:szCs w:val="20"/>
        </w:rPr>
      </w:pPr>
    </w:p>
    <w:p w:rsidR="006B78B5" w:rsidRDefault="006B78B5" w:rsidP="00D759D8">
      <w:pPr>
        <w:jc w:val="both"/>
        <w:rPr>
          <w:rFonts w:ascii="Arial" w:hAnsi="Arial" w:cs="Arial"/>
          <w:sz w:val="20"/>
          <w:szCs w:val="20"/>
        </w:rPr>
      </w:pPr>
    </w:p>
    <w:p w:rsidR="006B78B5" w:rsidRDefault="006B78B5" w:rsidP="00D759D8">
      <w:pPr>
        <w:jc w:val="both"/>
        <w:rPr>
          <w:rFonts w:ascii="Arial" w:hAnsi="Arial" w:cs="Arial"/>
          <w:sz w:val="20"/>
          <w:szCs w:val="20"/>
        </w:rPr>
      </w:pPr>
    </w:p>
    <w:p w:rsidR="006B78B5" w:rsidRDefault="006B78B5" w:rsidP="00D759D8">
      <w:pPr>
        <w:jc w:val="both"/>
        <w:rPr>
          <w:rFonts w:ascii="Arial" w:hAnsi="Arial" w:cs="Arial"/>
          <w:sz w:val="20"/>
          <w:szCs w:val="20"/>
        </w:rPr>
      </w:pPr>
    </w:p>
    <w:p w:rsidR="006B78B5" w:rsidRDefault="006B78B5" w:rsidP="00D759D8">
      <w:pPr>
        <w:jc w:val="both"/>
        <w:rPr>
          <w:rFonts w:ascii="Arial" w:hAnsi="Arial" w:cs="Arial"/>
          <w:sz w:val="20"/>
          <w:szCs w:val="20"/>
        </w:rPr>
      </w:pPr>
    </w:p>
    <w:p w:rsidR="006B78B5" w:rsidRDefault="006B78B5" w:rsidP="00D759D8">
      <w:pPr>
        <w:jc w:val="both"/>
        <w:rPr>
          <w:rFonts w:ascii="Arial" w:hAnsi="Arial" w:cs="Arial"/>
          <w:sz w:val="20"/>
          <w:szCs w:val="20"/>
        </w:rPr>
      </w:pPr>
    </w:p>
    <w:p w:rsidR="006B78B5" w:rsidRPr="009D01AE" w:rsidRDefault="006B78B5" w:rsidP="00D759D8">
      <w:pPr>
        <w:jc w:val="both"/>
        <w:rPr>
          <w:rFonts w:ascii="Arial" w:hAnsi="Arial" w:cs="Arial"/>
          <w:sz w:val="20"/>
          <w:szCs w:val="20"/>
        </w:rPr>
      </w:pPr>
    </w:p>
    <w:p w:rsidR="00BE7A69" w:rsidRPr="009D01AE" w:rsidRDefault="00BE7A69" w:rsidP="00D759D8">
      <w:pPr>
        <w:jc w:val="center"/>
        <w:rPr>
          <w:rFonts w:ascii="Arial" w:hAnsi="Arial" w:cs="Arial"/>
          <w:b/>
        </w:rPr>
      </w:pPr>
      <w:r w:rsidRPr="009D01AE">
        <w:rPr>
          <w:rFonts w:ascii="Arial" w:hAnsi="Arial" w:cs="Arial"/>
          <w:b/>
        </w:rPr>
        <w:lastRenderedPageBreak/>
        <w:t>Časť VI.</w:t>
      </w:r>
    </w:p>
    <w:p w:rsidR="00BE7A69" w:rsidRPr="009D01AE" w:rsidRDefault="00BE7A69" w:rsidP="00D759D8">
      <w:pPr>
        <w:jc w:val="center"/>
        <w:rPr>
          <w:rFonts w:ascii="Arial" w:hAnsi="Arial" w:cs="Arial"/>
          <w:b/>
        </w:rPr>
      </w:pPr>
      <w:r w:rsidRPr="009D01AE">
        <w:rPr>
          <w:rFonts w:ascii="Arial" w:hAnsi="Arial" w:cs="Arial"/>
          <w:b/>
        </w:rPr>
        <w:t>Dôvernosť a  etika vo verejnom obstarávaní</w:t>
      </w:r>
    </w:p>
    <w:p w:rsidR="00BE7A69" w:rsidRPr="009D01AE" w:rsidRDefault="003B1F90" w:rsidP="00D759D8">
      <w:pPr>
        <w:spacing w:before="240" w:line="300" w:lineRule="auto"/>
        <w:ind w:left="567" w:hanging="567"/>
        <w:jc w:val="both"/>
        <w:rPr>
          <w:rFonts w:ascii="Arial" w:hAnsi="Arial" w:cs="Arial"/>
          <w:b/>
          <w:bCs/>
          <w:sz w:val="20"/>
          <w:szCs w:val="20"/>
        </w:rPr>
      </w:pPr>
      <w:r w:rsidRPr="009D01AE">
        <w:rPr>
          <w:rFonts w:ascii="Arial" w:hAnsi="Arial" w:cs="Arial"/>
          <w:b/>
          <w:bCs/>
          <w:smallCaps/>
          <w:sz w:val="20"/>
          <w:szCs w:val="20"/>
        </w:rPr>
        <w:t>30</w:t>
      </w:r>
      <w:r w:rsidR="00BA3F3D" w:rsidRPr="009D01AE">
        <w:rPr>
          <w:rFonts w:ascii="Arial" w:hAnsi="Arial" w:cs="Arial"/>
          <w:b/>
          <w:bCs/>
          <w:smallCaps/>
          <w:sz w:val="20"/>
          <w:szCs w:val="20"/>
        </w:rPr>
        <w:t>.</w:t>
      </w:r>
      <w:r w:rsidR="00BE7A69" w:rsidRPr="009D01AE">
        <w:rPr>
          <w:rFonts w:ascii="Arial" w:hAnsi="Arial" w:cs="Arial"/>
          <w:b/>
          <w:bCs/>
          <w:smallCaps/>
          <w:sz w:val="20"/>
          <w:szCs w:val="20"/>
        </w:rPr>
        <w:tab/>
      </w:r>
      <w:r w:rsidR="00BE7A69" w:rsidRPr="009D01AE">
        <w:rPr>
          <w:rFonts w:ascii="Arial" w:hAnsi="Arial" w:cs="Arial"/>
          <w:b/>
          <w:bCs/>
          <w:sz w:val="20"/>
          <w:szCs w:val="20"/>
        </w:rPr>
        <w:t>Dôvernosť procesu verejného obstarávania</w:t>
      </w:r>
    </w:p>
    <w:p w:rsidR="00262222" w:rsidRPr="009D01AE" w:rsidRDefault="003B1F90" w:rsidP="00D759D8">
      <w:pPr>
        <w:ind w:left="1134" w:hanging="567"/>
        <w:jc w:val="both"/>
        <w:rPr>
          <w:rFonts w:ascii="Arial" w:hAnsi="Arial" w:cs="Arial"/>
          <w:sz w:val="20"/>
          <w:szCs w:val="20"/>
        </w:rPr>
      </w:pPr>
      <w:r w:rsidRPr="009D01AE">
        <w:rPr>
          <w:rFonts w:ascii="Arial" w:hAnsi="Arial" w:cs="Arial"/>
          <w:sz w:val="20"/>
          <w:szCs w:val="20"/>
        </w:rPr>
        <w:t>30</w:t>
      </w:r>
      <w:r w:rsidR="00BE7A69" w:rsidRPr="009D01AE">
        <w:rPr>
          <w:rFonts w:ascii="Arial" w:hAnsi="Arial" w:cs="Arial"/>
          <w:sz w:val="20"/>
          <w:szCs w:val="20"/>
        </w:rPr>
        <w:t>.1</w:t>
      </w:r>
      <w:r w:rsidR="00BE7A69" w:rsidRPr="009D01AE">
        <w:rPr>
          <w:rFonts w:ascii="Arial" w:hAnsi="Arial" w:cs="Arial"/>
          <w:sz w:val="20"/>
          <w:szCs w:val="20"/>
        </w:rPr>
        <w:tab/>
      </w:r>
      <w:r w:rsidR="00262222" w:rsidRPr="009D01AE">
        <w:rPr>
          <w:rFonts w:ascii="Arial" w:hAnsi="Arial" w:cs="Arial"/>
          <w:sz w:val="20"/>
          <w:szCs w:val="20"/>
        </w:rPr>
        <w:t>Členovia komisie, ktorí vyhodnocujú ponuky, nesmú poskytovať počas vyhodnocovania ponúk informácie o obsahu ponúk. Na členov komisie, ktorí vyhodnocujú ponuky, sa vzťahujú ustanovenia podľa § 22 Zákona.</w:t>
      </w:r>
    </w:p>
    <w:p w:rsidR="00262222" w:rsidRPr="009D01AE" w:rsidRDefault="003B1F90" w:rsidP="00D759D8">
      <w:pPr>
        <w:ind w:left="1134" w:hanging="567"/>
        <w:jc w:val="both"/>
        <w:rPr>
          <w:rFonts w:ascii="Arial" w:hAnsi="Arial" w:cs="Arial"/>
          <w:sz w:val="20"/>
          <w:szCs w:val="20"/>
        </w:rPr>
      </w:pPr>
      <w:r w:rsidRPr="009D01AE">
        <w:rPr>
          <w:rFonts w:ascii="Arial" w:hAnsi="Arial" w:cs="Arial"/>
          <w:sz w:val="20"/>
          <w:szCs w:val="20"/>
        </w:rPr>
        <w:t>30</w:t>
      </w:r>
      <w:r w:rsidR="00BE7A69" w:rsidRPr="009D01AE">
        <w:rPr>
          <w:rFonts w:ascii="Arial" w:hAnsi="Arial" w:cs="Arial"/>
          <w:sz w:val="20"/>
          <w:szCs w:val="20"/>
        </w:rPr>
        <w:t>.2</w:t>
      </w:r>
      <w:r w:rsidR="00BE7A69" w:rsidRPr="009D01AE">
        <w:rPr>
          <w:rFonts w:ascii="Arial" w:hAnsi="Arial" w:cs="Arial"/>
          <w:sz w:val="20"/>
          <w:szCs w:val="20"/>
        </w:rPr>
        <w:tab/>
      </w:r>
      <w:r w:rsidR="00262222" w:rsidRPr="009D01AE">
        <w:rPr>
          <w:rFonts w:ascii="Arial" w:hAnsi="Arial" w:cs="Arial"/>
          <w:sz w:val="20"/>
          <w:szCs w:val="20"/>
        </w:rPr>
        <w:t>Verejný obstarávateľ a obstarávateľ sú povinní zachovávať mlčanlivosť o informáciách označených ako dôverné, ktoré im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ukladajúce povinnosť verejného obstarávateľa oznamovať či zasielať úradu dokumenty a iné oznámenia, ako ani ustanovenia ukladajúce verejnému obstarávateľovi a úradu zverejňovať dokumenty a iné oznámenia podľa Zákona a tiež povinnosti zverejňovania zmlúv podľa osobitného predpisu.</w:t>
      </w:r>
    </w:p>
    <w:p w:rsidR="00BE7A69" w:rsidRPr="009D01AE" w:rsidRDefault="003B1F90" w:rsidP="00D759D8">
      <w:pPr>
        <w:ind w:left="1134" w:hanging="567"/>
        <w:jc w:val="both"/>
        <w:rPr>
          <w:rFonts w:ascii="Arial" w:hAnsi="Arial" w:cs="Arial"/>
          <w:sz w:val="20"/>
          <w:szCs w:val="20"/>
        </w:rPr>
      </w:pPr>
      <w:r w:rsidRPr="009D01AE">
        <w:rPr>
          <w:rFonts w:ascii="Arial" w:hAnsi="Arial" w:cs="Arial"/>
          <w:sz w:val="20"/>
          <w:szCs w:val="20"/>
        </w:rPr>
        <w:t>30</w:t>
      </w:r>
      <w:r w:rsidR="0098095E" w:rsidRPr="009D01AE">
        <w:rPr>
          <w:rFonts w:ascii="Arial" w:hAnsi="Arial" w:cs="Arial"/>
          <w:sz w:val="20"/>
          <w:szCs w:val="20"/>
        </w:rPr>
        <w:t>.3</w:t>
      </w:r>
      <w:r w:rsidR="003F636A" w:rsidRPr="009D01AE">
        <w:rPr>
          <w:rFonts w:ascii="Arial" w:hAnsi="Arial" w:cs="Arial"/>
          <w:sz w:val="20"/>
          <w:szCs w:val="20"/>
        </w:rPr>
        <w:tab/>
      </w:r>
      <w:r w:rsidR="00BE7A69" w:rsidRPr="009D01AE">
        <w:rPr>
          <w:rFonts w:ascii="Arial" w:hAnsi="Arial" w:cs="Arial"/>
          <w:sz w:val="20"/>
          <w:szCs w:val="20"/>
        </w:rPr>
        <w:t xml:space="preserve">Ponuky uchádzačov, ani ich jednotlivé časti, nebude možné použiť bez predchádzajúceho súhlasu uchádzačov, s výnimkou uvedenou v </w:t>
      </w:r>
      <w:r w:rsidR="00137BA3" w:rsidRPr="009D01AE">
        <w:rPr>
          <w:rFonts w:ascii="Arial" w:hAnsi="Arial" w:cs="Arial"/>
          <w:sz w:val="20"/>
          <w:szCs w:val="20"/>
        </w:rPr>
        <w:t xml:space="preserve">§ </w:t>
      </w:r>
      <w:r w:rsidR="00262222" w:rsidRPr="009D01AE">
        <w:rPr>
          <w:rFonts w:ascii="Arial" w:hAnsi="Arial" w:cs="Arial"/>
          <w:sz w:val="20"/>
          <w:szCs w:val="20"/>
        </w:rPr>
        <w:t xml:space="preserve">64 ods. 1 písm. b) </w:t>
      </w:r>
      <w:r w:rsidR="00BE7A69" w:rsidRPr="009D01AE">
        <w:rPr>
          <w:rFonts w:ascii="Arial" w:hAnsi="Arial" w:cs="Arial"/>
          <w:color w:val="000000"/>
          <w:sz w:val="20"/>
          <w:szCs w:val="20"/>
        </w:rPr>
        <w:t>ZVO</w:t>
      </w:r>
      <w:r w:rsidR="00BE7A69" w:rsidRPr="009D01AE">
        <w:rPr>
          <w:rFonts w:ascii="Arial" w:hAnsi="Arial" w:cs="Arial"/>
          <w:sz w:val="20"/>
          <w:szCs w:val="20"/>
        </w:rPr>
        <w:t>.</w:t>
      </w:r>
    </w:p>
    <w:p w:rsidR="00BE7A69" w:rsidRPr="009D01AE" w:rsidRDefault="003B1F90" w:rsidP="00D759D8">
      <w:pPr>
        <w:ind w:left="1134" w:hanging="567"/>
        <w:jc w:val="both"/>
        <w:rPr>
          <w:rFonts w:ascii="Arial" w:hAnsi="Arial" w:cs="Arial"/>
          <w:sz w:val="20"/>
          <w:szCs w:val="20"/>
        </w:rPr>
      </w:pPr>
      <w:r w:rsidRPr="009D01AE">
        <w:rPr>
          <w:rFonts w:ascii="Arial" w:hAnsi="Arial" w:cs="Arial"/>
          <w:sz w:val="20"/>
          <w:szCs w:val="20"/>
        </w:rPr>
        <w:t>30</w:t>
      </w:r>
      <w:r w:rsidR="0098095E" w:rsidRPr="009D01AE">
        <w:rPr>
          <w:rFonts w:ascii="Arial" w:hAnsi="Arial" w:cs="Arial"/>
          <w:sz w:val="20"/>
          <w:szCs w:val="20"/>
        </w:rPr>
        <w:t>.4</w:t>
      </w:r>
      <w:r w:rsidR="003F636A" w:rsidRPr="009D01AE">
        <w:rPr>
          <w:rFonts w:ascii="Arial" w:hAnsi="Arial" w:cs="Arial"/>
          <w:sz w:val="20"/>
          <w:szCs w:val="20"/>
        </w:rPr>
        <w:tab/>
      </w:r>
      <w:r w:rsidR="00BE7A69" w:rsidRPr="009D01AE">
        <w:rPr>
          <w:rFonts w:ascii="Arial" w:hAnsi="Arial" w:cs="Arial"/>
          <w:sz w:val="20"/>
          <w:szCs w:val="20"/>
        </w:rPr>
        <w:t>Uchádzač, záujemca alebo osoba, ktorej práva alebo právom chránené záujmy boli alebo mohli byť dotknuté postupom verejného obstarávateľa, môže pod</w:t>
      </w:r>
      <w:r w:rsidR="00F30C00" w:rsidRPr="009D01AE">
        <w:rPr>
          <w:rFonts w:ascii="Arial" w:hAnsi="Arial" w:cs="Arial"/>
          <w:sz w:val="20"/>
          <w:szCs w:val="20"/>
        </w:rPr>
        <w:t>ať žiadosť o nápravu podľa § 164</w:t>
      </w:r>
      <w:r w:rsidR="00BE7A69" w:rsidRPr="009D01AE">
        <w:rPr>
          <w:rFonts w:ascii="Arial" w:hAnsi="Arial" w:cs="Arial"/>
          <w:sz w:val="20"/>
          <w:szCs w:val="20"/>
        </w:rPr>
        <w:t xml:space="preserve"> </w:t>
      </w:r>
      <w:r w:rsidR="00BE7A69" w:rsidRPr="009D01AE">
        <w:rPr>
          <w:rFonts w:ascii="Arial" w:hAnsi="Arial" w:cs="Arial"/>
          <w:color w:val="000000"/>
          <w:sz w:val="20"/>
          <w:szCs w:val="20"/>
        </w:rPr>
        <w:t>ZVO</w:t>
      </w:r>
      <w:r w:rsidR="00BE7A69" w:rsidRPr="009D01AE">
        <w:rPr>
          <w:rFonts w:ascii="Arial" w:hAnsi="Arial" w:cs="Arial"/>
          <w:sz w:val="20"/>
          <w:szCs w:val="20"/>
        </w:rPr>
        <w:t>.</w:t>
      </w:r>
    </w:p>
    <w:p w:rsidR="004B5A26" w:rsidRPr="009D01AE" w:rsidRDefault="004B5A26" w:rsidP="00D759D8">
      <w:pPr>
        <w:ind w:left="1134" w:hanging="567"/>
        <w:jc w:val="both"/>
        <w:rPr>
          <w:rFonts w:ascii="Arial" w:hAnsi="Arial" w:cs="Arial"/>
          <w:sz w:val="20"/>
          <w:szCs w:val="20"/>
        </w:rPr>
      </w:pPr>
      <w:r w:rsidRPr="009D01AE">
        <w:rPr>
          <w:rFonts w:ascii="Arial" w:hAnsi="Arial" w:cs="Arial"/>
          <w:sz w:val="20"/>
          <w:szCs w:val="20"/>
        </w:rPr>
        <w:t xml:space="preserve">30.5 </w:t>
      </w:r>
      <w:r w:rsidRPr="009D01AE">
        <w:rPr>
          <w:rFonts w:ascii="Arial" w:hAnsi="Arial" w:cs="Arial"/>
          <w:sz w:val="20"/>
          <w:szCs w:val="20"/>
        </w:rPr>
        <w:tab/>
        <w:t>Verejný obstarávateľ má za to, že predložením ponuky uchádzač zabezpečil aj súhlasy všetkých ostatných dotknutých osôb (subdodávateľov, osôb poskytujúcich prísľub tretej osoby) so spracovaním osobných údajov uvedených v predloženej ponuke podľa zákona č. 122/2013 Z. z. o ochrane osobných údajov a o zmene a doplnení niektorých zákonov. Uvedené platí aj pre prípad, keď ponuku predkladá skupina dodávateľov.</w:t>
      </w:r>
    </w:p>
    <w:p w:rsidR="00BE7A69" w:rsidRPr="009D01AE" w:rsidRDefault="003B1F90" w:rsidP="00D759D8">
      <w:pPr>
        <w:ind w:left="1134" w:hanging="567"/>
        <w:jc w:val="both"/>
        <w:rPr>
          <w:rFonts w:ascii="Arial" w:hAnsi="Arial" w:cs="Arial"/>
          <w:sz w:val="20"/>
          <w:szCs w:val="20"/>
        </w:rPr>
      </w:pPr>
      <w:r w:rsidRPr="009D01AE">
        <w:rPr>
          <w:rFonts w:ascii="Arial" w:hAnsi="Arial" w:cs="Arial"/>
          <w:sz w:val="20"/>
          <w:szCs w:val="20"/>
        </w:rPr>
        <w:t>30</w:t>
      </w:r>
      <w:r w:rsidR="004B5A26" w:rsidRPr="009D01AE">
        <w:rPr>
          <w:rFonts w:ascii="Arial" w:hAnsi="Arial" w:cs="Arial"/>
          <w:sz w:val="20"/>
          <w:szCs w:val="20"/>
        </w:rPr>
        <w:t>.6</w:t>
      </w:r>
      <w:r w:rsidR="003F636A" w:rsidRPr="009D01AE">
        <w:rPr>
          <w:rFonts w:ascii="Arial" w:hAnsi="Arial" w:cs="Arial"/>
          <w:sz w:val="20"/>
          <w:szCs w:val="20"/>
        </w:rPr>
        <w:tab/>
      </w:r>
      <w:r w:rsidR="00BE7A69" w:rsidRPr="009D01AE">
        <w:rPr>
          <w:rFonts w:ascii="Arial" w:hAnsi="Arial" w:cs="Arial"/>
          <w:sz w:val="20"/>
          <w:szCs w:val="20"/>
        </w:rPr>
        <w:t xml:space="preserve">Uchádzač, záujemca alebo osoba, ktorej práva alebo právom chránené záujmy boli alebo mohli byť dotknuté postupom kontrolovaného, môže pred uzavretím zmluvy podať námietky podľa </w:t>
      </w:r>
      <w:r w:rsidR="00F30C00" w:rsidRPr="009D01AE">
        <w:rPr>
          <w:rFonts w:ascii="Arial" w:hAnsi="Arial" w:cs="Arial"/>
          <w:sz w:val="20"/>
          <w:szCs w:val="20"/>
        </w:rPr>
        <w:t>§ 170</w:t>
      </w:r>
      <w:r w:rsidR="00BE7A69" w:rsidRPr="009D01AE">
        <w:rPr>
          <w:rFonts w:ascii="Arial" w:hAnsi="Arial" w:cs="Arial"/>
          <w:sz w:val="20"/>
          <w:szCs w:val="20"/>
        </w:rPr>
        <w:t xml:space="preserve"> </w:t>
      </w:r>
      <w:r w:rsidR="00BE7A69" w:rsidRPr="009D01AE">
        <w:rPr>
          <w:rFonts w:ascii="Arial" w:hAnsi="Arial" w:cs="Arial"/>
          <w:color w:val="000000"/>
          <w:sz w:val="20"/>
          <w:szCs w:val="20"/>
        </w:rPr>
        <w:t>ZVO</w:t>
      </w:r>
      <w:r w:rsidR="00BE7A69" w:rsidRPr="009D01AE">
        <w:rPr>
          <w:rFonts w:ascii="Arial" w:hAnsi="Arial" w:cs="Arial"/>
          <w:sz w:val="20"/>
          <w:szCs w:val="20"/>
        </w:rPr>
        <w:t xml:space="preserve">. Podaniu námietok musí predchádzať doručenie žiadosti o nápravu verejnému obstarávateľovi. Táto povinnosť sa nevzťahuje na podanie námietok podľa </w:t>
      </w:r>
      <w:r w:rsidR="004B5A26" w:rsidRPr="009D01AE">
        <w:rPr>
          <w:rFonts w:ascii="Arial" w:hAnsi="Arial" w:cs="Arial"/>
          <w:sz w:val="20"/>
          <w:szCs w:val="20"/>
        </w:rPr>
        <w:t xml:space="preserve">§ 170 ods. </w:t>
      </w:r>
      <w:r w:rsidR="00F30C00" w:rsidRPr="009D01AE">
        <w:rPr>
          <w:rFonts w:ascii="Arial" w:hAnsi="Arial" w:cs="Arial"/>
          <w:sz w:val="20"/>
          <w:szCs w:val="20"/>
        </w:rPr>
        <w:t xml:space="preserve">3 písm. g) </w:t>
      </w:r>
      <w:r w:rsidR="00F30C00" w:rsidRPr="009D01AE">
        <w:rPr>
          <w:rFonts w:ascii="Arial" w:hAnsi="Arial" w:cs="Arial"/>
          <w:color w:val="000000"/>
          <w:sz w:val="20"/>
          <w:szCs w:val="20"/>
        </w:rPr>
        <w:t>ZVO</w:t>
      </w:r>
      <w:r w:rsidR="00BE7A69" w:rsidRPr="009D01AE">
        <w:rPr>
          <w:rFonts w:ascii="Arial" w:hAnsi="Arial" w:cs="Arial"/>
          <w:sz w:val="20"/>
          <w:szCs w:val="20"/>
        </w:rPr>
        <w:t>.</w:t>
      </w:r>
    </w:p>
    <w:p w:rsidR="00BE7A69" w:rsidRPr="009D01AE" w:rsidRDefault="00BE7A69" w:rsidP="00D759D8">
      <w:pPr>
        <w:rPr>
          <w:rFonts w:ascii="Arial" w:hAnsi="Arial" w:cs="Arial"/>
          <w:b/>
          <w:sz w:val="22"/>
          <w:szCs w:val="22"/>
        </w:rPr>
      </w:pPr>
    </w:p>
    <w:p w:rsidR="00BA3F3D" w:rsidRPr="009D01AE" w:rsidRDefault="00BA3F3D" w:rsidP="00D759D8">
      <w:pPr>
        <w:rPr>
          <w:rFonts w:ascii="Arial" w:hAnsi="Arial" w:cs="Arial"/>
          <w:b/>
          <w:sz w:val="22"/>
          <w:szCs w:val="22"/>
        </w:rPr>
      </w:pPr>
    </w:p>
    <w:p w:rsidR="00BE7A69" w:rsidRPr="009D01AE" w:rsidRDefault="00BE7A69" w:rsidP="00D759D8">
      <w:pPr>
        <w:jc w:val="center"/>
        <w:rPr>
          <w:rFonts w:ascii="Arial" w:hAnsi="Arial" w:cs="Arial"/>
          <w:b/>
        </w:rPr>
      </w:pPr>
      <w:r w:rsidRPr="009D01AE">
        <w:rPr>
          <w:rFonts w:ascii="Arial" w:hAnsi="Arial" w:cs="Arial"/>
          <w:b/>
        </w:rPr>
        <w:t>Časť VII.</w:t>
      </w:r>
    </w:p>
    <w:p w:rsidR="00BE7A69" w:rsidRPr="009D01AE" w:rsidRDefault="00BE7A69" w:rsidP="00D759D8">
      <w:pPr>
        <w:jc w:val="center"/>
        <w:rPr>
          <w:rFonts w:ascii="Arial" w:hAnsi="Arial" w:cs="Arial"/>
          <w:b/>
        </w:rPr>
      </w:pPr>
      <w:r w:rsidRPr="009D01AE">
        <w:rPr>
          <w:rFonts w:ascii="Arial" w:hAnsi="Arial" w:cs="Arial"/>
          <w:b/>
        </w:rPr>
        <w:t>Prijatie ponuky a uzatvorenie zmluvy</w:t>
      </w:r>
    </w:p>
    <w:p w:rsidR="00BE7A69" w:rsidRPr="009D01AE" w:rsidRDefault="003B1F90" w:rsidP="00D759D8">
      <w:pPr>
        <w:spacing w:before="240" w:line="300" w:lineRule="auto"/>
        <w:ind w:left="567" w:hanging="567"/>
        <w:jc w:val="both"/>
        <w:rPr>
          <w:rFonts w:ascii="Arial" w:hAnsi="Arial" w:cs="Arial"/>
          <w:b/>
          <w:bCs/>
          <w:sz w:val="20"/>
          <w:szCs w:val="20"/>
        </w:rPr>
      </w:pPr>
      <w:r w:rsidRPr="009D01AE">
        <w:rPr>
          <w:rFonts w:ascii="Arial" w:hAnsi="Arial" w:cs="Arial"/>
          <w:b/>
          <w:bCs/>
          <w:smallCaps/>
          <w:sz w:val="20"/>
          <w:szCs w:val="20"/>
        </w:rPr>
        <w:t>31</w:t>
      </w:r>
      <w:r w:rsidR="00BA3F3D" w:rsidRPr="009D01AE">
        <w:rPr>
          <w:rFonts w:ascii="Arial" w:hAnsi="Arial" w:cs="Arial"/>
          <w:b/>
          <w:bCs/>
          <w:smallCaps/>
          <w:sz w:val="20"/>
          <w:szCs w:val="20"/>
        </w:rPr>
        <w:t>.</w:t>
      </w:r>
      <w:r w:rsidR="00BE7A69" w:rsidRPr="009D01AE">
        <w:rPr>
          <w:rFonts w:ascii="Arial" w:hAnsi="Arial" w:cs="Arial"/>
          <w:b/>
          <w:bCs/>
          <w:smallCaps/>
          <w:sz w:val="20"/>
          <w:szCs w:val="20"/>
        </w:rPr>
        <w:tab/>
      </w:r>
      <w:r w:rsidR="00BE7A69" w:rsidRPr="009D01AE">
        <w:rPr>
          <w:rFonts w:ascii="Arial" w:hAnsi="Arial" w:cs="Arial"/>
          <w:b/>
          <w:bCs/>
          <w:sz w:val="20"/>
          <w:szCs w:val="20"/>
        </w:rPr>
        <w:t>Informácia o výsledku vyhodnotenia ponúk</w:t>
      </w:r>
    </w:p>
    <w:p w:rsidR="00075B31" w:rsidRPr="009D01AE" w:rsidRDefault="003B1F90" w:rsidP="00D759D8">
      <w:pPr>
        <w:ind w:left="1134" w:hanging="567"/>
        <w:jc w:val="both"/>
        <w:rPr>
          <w:rFonts w:ascii="Arial" w:eastAsia="Calibri" w:hAnsi="Arial"/>
          <w:sz w:val="20"/>
        </w:rPr>
      </w:pPr>
      <w:r w:rsidRPr="009D01AE">
        <w:rPr>
          <w:rFonts w:ascii="Arial" w:hAnsi="Arial" w:cs="Arial"/>
          <w:sz w:val="20"/>
          <w:szCs w:val="20"/>
        </w:rPr>
        <w:t>31</w:t>
      </w:r>
      <w:r w:rsidR="00BE7A69" w:rsidRPr="009D01AE">
        <w:rPr>
          <w:rFonts w:ascii="Arial" w:hAnsi="Arial" w:cs="Arial"/>
          <w:sz w:val="20"/>
          <w:szCs w:val="20"/>
        </w:rPr>
        <w:t>.1</w:t>
      </w:r>
      <w:r w:rsidR="00BE7A69" w:rsidRPr="009D01AE">
        <w:rPr>
          <w:rFonts w:ascii="Arial" w:hAnsi="Arial" w:cs="Arial"/>
          <w:sz w:val="20"/>
          <w:szCs w:val="20"/>
        </w:rPr>
        <w:tab/>
      </w:r>
      <w:r w:rsidR="002421DD" w:rsidRPr="009D01AE">
        <w:rPr>
          <w:rFonts w:ascii="Arial" w:eastAsia="Calibri" w:hAnsi="Arial" w:cs="Arial"/>
          <w:sz w:val="20"/>
          <w:szCs w:val="20"/>
        </w:rPr>
        <w:t xml:space="preserve">Ak nedošlo k predloženiu dokladov preukazujúcich splnenie podmienok účasti skôr, verejný obstarávateľ a obstarávateľ sú povinní po vyhodnotení ponúk vyhodnotiť splnenie podmienok účasti uchádzačmi, ktorí sa umiestnili na prvom až treťom mieste v poradí, alebo vyhodnotiť splnenie podmienok účasti uchádzačom, ktorý sa umiestnil na prvom mieste v poradí. Ak dôjde k vylúčeniu uchádzača alebo uchádzačov, vyhodnotí sa následne splnenie podmienok účasti ďalšieho uchádzača alebo uchádzačov v poradí tak, aby uchádzači umiestnení na prvom až treťom mieste v novo zostavenom poradí spĺňali podmienky účasti za predpokladu, že existuje dostatočný počet uchádzačov, alebo tak, aby uchádzač umiestnený na prvom mieste v novo zostavenom poradí spĺňal podmienky účasti. Verejný obstarávateľ a obstarávateľ </w:t>
      </w:r>
      <w:r w:rsidR="009B49C9" w:rsidRPr="006B78B5">
        <w:rPr>
          <w:rFonts w:ascii="Arial" w:hAnsi="Arial" w:cs="Arial"/>
          <w:sz w:val="20"/>
          <w:szCs w:val="20"/>
        </w:rPr>
        <w:t>písomne</w:t>
      </w:r>
      <w:r w:rsidR="009B49C9" w:rsidRPr="009D01AE">
        <w:rPr>
          <w:rFonts w:ascii="Arial" w:hAnsi="Arial" w:cs="Arial"/>
          <w:sz w:val="20"/>
          <w:szCs w:val="20"/>
        </w:rPr>
        <w:t xml:space="preserve"> </w:t>
      </w:r>
      <w:r w:rsidR="002421DD" w:rsidRPr="009D01AE">
        <w:rPr>
          <w:rFonts w:ascii="Arial" w:eastAsia="Calibri" w:hAnsi="Arial" w:cs="Arial"/>
          <w:sz w:val="20"/>
          <w:szCs w:val="20"/>
        </w:rPr>
        <w:t>požiadajú uchádzača alebo uchádzačov o predloženie dokladov preukazujúcich splnenie podmienok účasti v lehote nie kratšej ako päť pracovných dní odo dňa doručenia žiadosti a vyhodnotia ich podľa § 40.</w:t>
      </w:r>
    </w:p>
    <w:p w:rsidR="00075B31" w:rsidRPr="009D01AE" w:rsidRDefault="003B1F90" w:rsidP="00D759D8">
      <w:pPr>
        <w:ind w:left="1134" w:hanging="567"/>
        <w:jc w:val="both"/>
        <w:rPr>
          <w:rFonts w:ascii="Arial" w:hAnsi="Arial"/>
          <w:sz w:val="20"/>
        </w:rPr>
      </w:pPr>
      <w:r w:rsidRPr="009D01AE">
        <w:rPr>
          <w:rFonts w:ascii="Arial" w:hAnsi="Arial" w:cs="Arial"/>
          <w:sz w:val="20"/>
          <w:szCs w:val="20"/>
        </w:rPr>
        <w:t>31</w:t>
      </w:r>
      <w:r w:rsidR="00075B31" w:rsidRPr="009D01AE">
        <w:rPr>
          <w:rFonts w:ascii="Arial" w:hAnsi="Arial" w:cs="Arial"/>
          <w:sz w:val="20"/>
          <w:szCs w:val="20"/>
        </w:rPr>
        <w:t>.2</w:t>
      </w:r>
      <w:r w:rsidR="00075B31" w:rsidRPr="009D01AE">
        <w:rPr>
          <w:rFonts w:ascii="Arial" w:hAnsi="Arial" w:cs="Arial"/>
          <w:sz w:val="20"/>
          <w:szCs w:val="20"/>
        </w:rPr>
        <w:tab/>
      </w:r>
      <w:r w:rsidR="00075B31" w:rsidRPr="009D01AE">
        <w:rPr>
          <w:rFonts w:ascii="Arial" w:eastAsia="Calibri" w:hAnsi="Arial" w:cs="Arial"/>
          <w:sz w:val="20"/>
          <w:szCs w:val="20"/>
        </w:rPr>
        <w:t>Verejný obstarávateľ je povinný po vyhodnotení ponúk, po skončení postupu</w:t>
      </w:r>
      <w:r w:rsidR="00075B31" w:rsidRPr="009D01AE">
        <w:rPr>
          <w:rFonts w:ascii="Arial" w:hAnsi="Arial" w:cs="Arial"/>
          <w:sz w:val="20"/>
          <w:szCs w:val="20"/>
        </w:rPr>
        <w:t xml:space="preserve"> </w:t>
      </w:r>
      <w:r w:rsidR="00075B31" w:rsidRPr="009D01AE">
        <w:rPr>
          <w:rFonts w:ascii="Arial" w:eastAsia="Calibri" w:hAnsi="Arial" w:cs="Arial"/>
          <w:sz w:val="20"/>
          <w:szCs w:val="20"/>
        </w:rPr>
        <w:t xml:space="preserve">podľa bodu </w:t>
      </w:r>
      <w:r w:rsidRPr="009D01AE">
        <w:rPr>
          <w:rFonts w:ascii="Arial" w:eastAsia="Calibri" w:hAnsi="Arial" w:cs="Arial"/>
          <w:sz w:val="20"/>
          <w:szCs w:val="20"/>
        </w:rPr>
        <w:t>31</w:t>
      </w:r>
      <w:r w:rsidR="00075B31" w:rsidRPr="009D01AE">
        <w:rPr>
          <w:rFonts w:ascii="Arial" w:eastAsia="Calibri" w:hAnsi="Arial" w:cs="Arial"/>
          <w:sz w:val="20"/>
          <w:szCs w:val="20"/>
        </w:rPr>
        <w:t xml:space="preserve">.1 </w:t>
      </w:r>
      <w:r w:rsidR="004B5A26" w:rsidRPr="009D01AE">
        <w:rPr>
          <w:rFonts w:ascii="Arial" w:hAnsi="Arial" w:cs="Arial"/>
          <w:sz w:val="20"/>
          <w:szCs w:val="20"/>
        </w:rPr>
        <w:t>časti A1 Zväzku 1 súťažných podkladov</w:t>
      </w:r>
      <w:r w:rsidR="004B5A26" w:rsidRPr="009D01AE">
        <w:rPr>
          <w:rFonts w:ascii="Arial" w:eastAsia="Calibri" w:hAnsi="Arial" w:cs="Arial"/>
          <w:sz w:val="20"/>
          <w:szCs w:val="20"/>
        </w:rPr>
        <w:t xml:space="preserve"> </w:t>
      </w:r>
      <w:r w:rsidR="00075B31" w:rsidRPr="009D01AE">
        <w:rPr>
          <w:rFonts w:ascii="Arial" w:eastAsia="Calibri" w:hAnsi="Arial" w:cs="Arial"/>
          <w:sz w:val="20"/>
          <w:szCs w:val="20"/>
        </w:rPr>
        <w:t xml:space="preserve">a po odoslaní všetkých oznámení o vylúčení uchádzača, záujemcu bezodkladne </w:t>
      </w:r>
      <w:r w:rsidR="009B49C9" w:rsidRPr="006B78B5">
        <w:rPr>
          <w:rFonts w:ascii="Arial" w:hAnsi="Arial" w:cs="Arial"/>
          <w:sz w:val="20"/>
          <w:szCs w:val="20"/>
        </w:rPr>
        <w:t>písomne</w:t>
      </w:r>
      <w:r w:rsidR="009B49C9" w:rsidRPr="009D01AE">
        <w:rPr>
          <w:rFonts w:ascii="Arial" w:hAnsi="Arial" w:cs="Arial"/>
          <w:sz w:val="20"/>
          <w:szCs w:val="20"/>
        </w:rPr>
        <w:t xml:space="preserve"> </w:t>
      </w:r>
      <w:r w:rsidR="00075B31" w:rsidRPr="009D01AE">
        <w:rPr>
          <w:rFonts w:ascii="Arial" w:eastAsia="Calibri" w:hAnsi="Arial" w:cs="Arial"/>
          <w:sz w:val="20"/>
          <w:szCs w:val="20"/>
        </w:rPr>
        <w:t xml:space="preserve">oznámiť všetkým uchádzačom, ktorých ponuky sa vyhodnocovali, výsledok vyhodnotenia ponúk, vrátane poradia uchádzačov a </w:t>
      </w:r>
      <w:r w:rsidR="00075B31" w:rsidRPr="009B49C9">
        <w:rPr>
          <w:rFonts w:ascii="Arial" w:eastAsia="Calibri" w:hAnsi="Arial" w:cs="Arial"/>
          <w:sz w:val="20"/>
          <w:szCs w:val="20"/>
          <w:highlight w:val="yellow"/>
        </w:rPr>
        <w:t>súčasne zverejniť informáciu o</w:t>
      </w:r>
      <w:r w:rsidR="00075B31" w:rsidRPr="009B49C9">
        <w:rPr>
          <w:rFonts w:ascii="Arial" w:hAnsi="Arial" w:cs="Arial"/>
          <w:sz w:val="20"/>
          <w:szCs w:val="20"/>
          <w:highlight w:val="yellow"/>
        </w:rPr>
        <w:t xml:space="preserve"> </w:t>
      </w:r>
      <w:r w:rsidR="00075B31" w:rsidRPr="009B49C9">
        <w:rPr>
          <w:rFonts w:ascii="Arial" w:eastAsia="Calibri" w:hAnsi="Arial" w:cs="Arial"/>
          <w:sz w:val="20"/>
          <w:szCs w:val="20"/>
          <w:highlight w:val="yellow"/>
        </w:rPr>
        <w:t>výsledku vyhodnotenia ponúk a poradie uchádzačov v profile.</w:t>
      </w:r>
      <w:r w:rsidR="00075B31" w:rsidRPr="009D01AE">
        <w:rPr>
          <w:rFonts w:ascii="Arial" w:eastAsia="Calibri" w:hAnsi="Arial" w:cs="Arial"/>
          <w:sz w:val="20"/>
          <w:szCs w:val="20"/>
        </w:rPr>
        <w:t xml:space="preserve"> Úspešnému uchádzačovi alebo</w:t>
      </w:r>
      <w:r w:rsidR="00075B31" w:rsidRPr="009D01AE">
        <w:rPr>
          <w:rFonts w:ascii="Arial" w:hAnsi="Arial" w:cs="Arial"/>
          <w:sz w:val="20"/>
          <w:szCs w:val="20"/>
        </w:rPr>
        <w:t xml:space="preserve"> </w:t>
      </w:r>
      <w:r w:rsidR="00075B31" w:rsidRPr="009D01AE">
        <w:rPr>
          <w:rFonts w:ascii="Arial" w:eastAsia="Calibri" w:hAnsi="Arial" w:cs="Arial"/>
          <w:sz w:val="20"/>
          <w:szCs w:val="20"/>
        </w:rPr>
        <w:t xml:space="preserve">uchádzačom oznámi, že jeho ponuku alebo ponuky prijíma. Neúspešnému uchádzačovi oznámi, že neuspel a dôvody neprijatia jeho ponuky. </w:t>
      </w:r>
      <w:r w:rsidR="00FC62B2" w:rsidRPr="009D01AE">
        <w:rPr>
          <w:rFonts w:ascii="Arial" w:eastAsia="Calibri" w:hAnsi="Arial" w:cs="Arial"/>
          <w:sz w:val="20"/>
          <w:szCs w:val="20"/>
        </w:rPr>
        <w:t xml:space="preserve">Neúspešnému uchádzačovi v informácii o výsledku vyhodnotenia ponúk uvedie identifikáciu úspešného uchádzača, informáciu o charakteristikách a výhodách prijatej ponuky a lehotu, </w:t>
      </w:r>
      <w:r w:rsidR="00FC62B2" w:rsidRPr="009D01AE">
        <w:rPr>
          <w:rFonts w:ascii="Arial" w:eastAsia="Calibri" w:hAnsi="Arial" w:cs="Arial"/>
          <w:sz w:val="20"/>
          <w:szCs w:val="20"/>
        </w:rPr>
        <w:lastRenderedPageBreak/>
        <w:t>v ktorej môže byť doručená námietka podľa § 170 ods. 3 písm. f) Zákona.</w:t>
      </w:r>
      <w:r w:rsidR="00075B31" w:rsidRPr="009D01AE">
        <w:rPr>
          <w:rFonts w:ascii="Arial" w:eastAsia="Calibri" w:hAnsi="Arial" w:cs="Arial"/>
          <w:sz w:val="20"/>
          <w:szCs w:val="20"/>
        </w:rPr>
        <w:t xml:space="preserve"> Dátum odoslania</w:t>
      </w:r>
      <w:r w:rsidR="00075B31" w:rsidRPr="009D01AE">
        <w:rPr>
          <w:rFonts w:ascii="Arial" w:hAnsi="Arial" w:cs="Arial"/>
          <w:sz w:val="20"/>
          <w:szCs w:val="20"/>
        </w:rPr>
        <w:t xml:space="preserve"> </w:t>
      </w:r>
      <w:r w:rsidR="00FC62B2" w:rsidRPr="009D01AE">
        <w:rPr>
          <w:rFonts w:ascii="Arial" w:eastAsia="Calibri" w:hAnsi="Arial" w:cs="Arial"/>
          <w:sz w:val="20"/>
          <w:szCs w:val="20"/>
        </w:rPr>
        <w:t xml:space="preserve">informácie </w:t>
      </w:r>
      <w:r w:rsidR="00075B31" w:rsidRPr="009D01AE">
        <w:rPr>
          <w:rFonts w:ascii="Arial" w:eastAsia="Calibri" w:hAnsi="Arial" w:cs="Arial"/>
          <w:sz w:val="20"/>
          <w:szCs w:val="20"/>
        </w:rPr>
        <w:t>o výsledku vyhodnotenia ponúk preukazuje verejný obstarávateľ.</w:t>
      </w:r>
    </w:p>
    <w:p w:rsidR="00BE7A69" w:rsidRPr="009D01AE" w:rsidRDefault="003B1F90" w:rsidP="00D759D8">
      <w:pPr>
        <w:spacing w:before="240" w:line="300" w:lineRule="auto"/>
        <w:ind w:left="567" w:hanging="567"/>
        <w:jc w:val="both"/>
        <w:rPr>
          <w:rFonts w:ascii="Arial" w:hAnsi="Arial" w:cs="Arial"/>
          <w:b/>
          <w:bCs/>
          <w:sz w:val="20"/>
          <w:szCs w:val="20"/>
        </w:rPr>
      </w:pPr>
      <w:r w:rsidRPr="009D01AE">
        <w:rPr>
          <w:rFonts w:ascii="Arial" w:hAnsi="Arial" w:cs="Arial"/>
          <w:b/>
          <w:bCs/>
          <w:smallCaps/>
          <w:sz w:val="20"/>
          <w:szCs w:val="20"/>
        </w:rPr>
        <w:t>32</w:t>
      </w:r>
      <w:r w:rsidR="00AC0734" w:rsidRPr="009D01AE">
        <w:rPr>
          <w:rFonts w:ascii="Arial" w:hAnsi="Arial" w:cs="Arial"/>
          <w:b/>
          <w:bCs/>
          <w:smallCaps/>
          <w:sz w:val="20"/>
          <w:szCs w:val="20"/>
        </w:rPr>
        <w:t>.</w:t>
      </w:r>
      <w:r w:rsidR="00BE7A69" w:rsidRPr="009D01AE">
        <w:rPr>
          <w:rFonts w:ascii="Arial" w:hAnsi="Arial" w:cs="Arial"/>
          <w:b/>
          <w:bCs/>
          <w:smallCaps/>
          <w:sz w:val="20"/>
          <w:szCs w:val="20"/>
        </w:rPr>
        <w:tab/>
      </w:r>
      <w:r w:rsidR="00BE7A69" w:rsidRPr="009D01AE">
        <w:rPr>
          <w:rFonts w:ascii="Arial" w:hAnsi="Arial" w:cs="Arial"/>
          <w:b/>
          <w:bCs/>
          <w:sz w:val="20"/>
          <w:szCs w:val="20"/>
        </w:rPr>
        <w:t>Uzatvorenie zmluvy o dielo </w:t>
      </w:r>
    </w:p>
    <w:p w:rsidR="00BE7A69" w:rsidRPr="009D01AE" w:rsidRDefault="003B1F90" w:rsidP="00D759D8">
      <w:pPr>
        <w:ind w:left="1134" w:hanging="567"/>
        <w:jc w:val="both"/>
        <w:rPr>
          <w:rFonts w:ascii="Arial" w:hAnsi="Arial" w:cs="Arial"/>
          <w:sz w:val="20"/>
          <w:szCs w:val="20"/>
        </w:rPr>
      </w:pPr>
      <w:r w:rsidRPr="009D01AE">
        <w:rPr>
          <w:rFonts w:ascii="Arial" w:hAnsi="Arial" w:cs="Arial"/>
          <w:sz w:val="20"/>
          <w:szCs w:val="20"/>
        </w:rPr>
        <w:t>32</w:t>
      </w:r>
      <w:r w:rsidR="00BE7A69" w:rsidRPr="009D01AE">
        <w:rPr>
          <w:rFonts w:ascii="Arial" w:hAnsi="Arial" w:cs="Arial"/>
          <w:sz w:val="20"/>
          <w:szCs w:val="20"/>
        </w:rPr>
        <w:t>.1</w:t>
      </w:r>
      <w:r w:rsidR="00BE7A69" w:rsidRPr="009D01AE">
        <w:rPr>
          <w:rFonts w:ascii="Arial" w:hAnsi="Arial" w:cs="Arial"/>
          <w:sz w:val="20"/>
          <w:szCs w:val="20"/>
        </w:rPr>
        <w:tab/>
      </w:r>
      <w:r w:rsidR="000703C7" w:rsidRPr="009D01AE">
        <w:rPr>
          <w:rFonts w:ascii="Arial" w:hAnsi="Arial" w:cs="Arial"/>
          <w:sz w:val="20"/>
          <w:szCs w:val="20"/>
        </w:rPr>
        <w:t>Uzavretá zmluva nesmie byť v rozpore so súťažnými podkladmi a ponukou predloženou úspešným uchádzačom.</w:t>
      </w:r>
      <w:r w:rsidR="009F6F34" w:rsidRPr="009D01AE">
        <w:rPr>
          <w:rFonts w:ascii="Arial" w:hAnsi="Arial" w:cs="Arial"/>
          <w:sz w:val="20"/>
          <w:szCs w:val="20"/>
        </w:rPr>
        <w:t xml:space="preserve"> </w:t>
      </w:r>
    </w:p>
    <w:p w:rsidR="00BE7A69" w:rsidRPr="009D01AE" w:rsidRDefault="003B1F90" w:rsidP="00D759D8">
      <w:pPr>
        <w:ind w:left="1134" w:hanging="567"/>
        <w:jc w:val="both"/>
        <w:rPr>
          <w:rStyle w:val="Hypertextovprepojenie"/>
          <w:rFonts w:ascii="Arial" w:hAnsi="Arial" w:cs="Arial"/>
          <w:bCs/>
          <w:color w:val="auto"/>
          <w:sz w:val="20"/>
          <w:szCs w:val="20"/>
          <w:u w:val="none"/>
          <w:shd w:val="clear" w:color="auto" w:fill="FFFFFF"/>
          <w:vertAlign w:val="superscript"/>
        </w:rPr>
      </w:pPr>
      <w:r w:rsidRPr="009D01AE">
        <w:rPr>
          <w:rFonts w:ascii="Arial" w:hAnsi="Arial" w:cs="Arial"/>
          <w:sz w:val="20"/>
          <w:szCs w:val="20"/>
        </w:rPr>
        <w:t>32</w:t>
      </w:r>
      <w:r w:rsidR="00BE7A69" w:rsidRPr="009D01AE">
        <w:rPr>
          <w:rFonts w:ascii="Arial" w:hAnsi="Arial" w:cs="Arial"/>
          <w:sz w:val="20"/>
          <w:szCs w:val="20"/>
        </w:rPr>
        <w:t>.2</w:t>
      </w:r>
      <w:r w:rsidR="00BE7A69" w:rsidRPr="009D01AE">
        <w:rPr>
          <w:rFonts w:ascii="Arial" w:hAnsi="Arial" w:cs="Arial"/>
          <w:sz w:val="20"/>
          <w:szCs w:val="20"/>
        </w:rPr>
        <w:tab/>
      </w:r>
      <w:r w:rsidR="00AE7D72" w:rsidRPr="009D01AE">
        <w:rPr>
          <w:rFonts w:ascii="Arial" w:hAnsi="Arial" w:cs="Arial"/>
          <w:color w:val="000000"/>
          <w:sz w:val="20"/>
          <w:szCs w:val="20"/>
          <w:shd w:val="clear" w:color="auto" w:fill="FFFFFF"/>
        </w:rPr>
        <w:t>Verejný obstarávateľ nesmie uzavrieť zmluvu s uchádzačom alebo uchádzačmi, ktorí majú povinnosť zapisovať sa do registra partnerov verejného sektora</w:t>
      </w:r>
      <w:r w:rsidR="00C50A83" w:rsidRPr="009D01AE">
        <w:rPr>
          <w:rStyle w:val="Odkaznapoznmkupodiarou"/>
          <w:rFonts w:ascii="Arial" w:hAnsi="Arial"/>
          <w:color w:val="000000"/>
          <w:sz w:val="20"/>
          <w:szCs w:val="20"/>
          <w:shd w:val="clear" w:color="auto" w:fill="FFFFFF"/>
        </w:rPr>
        <w:footnoteReference w:id="1"/>
      </w:r>
      <w:r w:rsidR="00AE7D72" w:rsidRPr="009D01AE">
        <w:rPr>
          <w:rStyle w:val="apple-converted-space"/>
          <w:rFonts w:ascii="Arial" w:hAnsi="Arial" w:cs="Arial"/>
          <w:color w:val="000000"/>
          <w:sz w:val="20"/>
          <w:szCs w:val="20"/>
          <w:shd w:val="clear" w:color="auto" w:fill="FFFFFF"/>
        </w:rPr>
        <w:t> </w:t>
      </w:r>
      <w:r w:rsidR="00AE7D72" w:rsidRPr="009D01AE">
        <w:rPr>
          <w:rFonts w:ascii="Arial" w:hAnsi="Arial" w:cs="Arial"/>
          <w:color w:val="000000"/>
          <w:sz w:val="20"/>
          <w:szCs w:val="20"/>
          <w:shd w:val="clear" w:color="auto" w:fill="FFFFFF"/>
        </w:rPr>
        <w:t>a nie sú zapísaní v registri partnerov verejného sektora</w:t>
      </w:r>
      <w:r w:rsidR="00C50A83" w:rsidRPr="009D01AE">
        <w:rPr>
          <w:rStyle w:val="Odkaznapoznmkupodiarou"/>
          <w:rFonts w:ascii="Arial" w:hAnsi="Arial" w:cs="Arial"/>
          <w:sz w:val="20"/>
          <w:szCs w:val="20"/>
        </w:rPr>
        <w:footnoteReference w:id="2"/>
      </w:r>
      <w:r w:rsidR="00AE7D72" w:rsidRPr="009D01AE">
        <w:rPr>
          <w:rStyle w:val="apple-converted-space"/>
          <w:rFonts w:ascii="Arial" w:hAnsi="Arial" w:cs="Arial"/>
          <w:color w:val="000000"/>
          <w:sz w:val="20"/>
          <w:szCs w:val="20"/>
          <w:shd w:val="clear" w:color="auto" w:fill="FFFFFF"/>
        </w:rPr>
        <w:t> </w:t>
      </w:r>
      <w:r w:rsidR="00AE7D72" w:rsidRPr="009D01AE">
        <w:rPr>
          <w:rFonts w:ascii="Arial" w:hAnsi="Arial" w:cs="Arial"/>
          <w:color w:val="000000"/>
          <w:sz w:val="20"/>
          <w:szCs w:val="20"/>
          <w:shd w:val="clear" w:color="auto" w:fill="FFFFFF"/>
        </w:rPr>
        <w:t>alebo ktorých subdodávatelia alebo subdodávatelia podľa osobitného predpisu,</w:t>
      </w:r>
      <w:hyperlink r:id="rId15" w:anchor="f4439932" w:history="1">
        <w:r w:rsidR="00C50A83" w:rsidRPr="009D01AE">
          <w:rPr>
            <w:rStyle w:val="Hypertextovprepojenie"/>
            <w:rFonts w:ascii="Arial" w:hAnsi="Arial" w:cs="Arial"/>
            <w:bCs/>
            <w:color w:val="auto"/>
            <w:sz w:val="20"/>
            <w:szCs w:val="20"/>
            <w:u w:val="none"/>
            <w:shd w:val="clear" w:color="auto" w:fill="FFFFFF"/>
            <w:vertAlign w:val="superscript"/>
          </w:rPr>
          <w:t>1</w:t>
        </w:r>
      </w:hyperlink>
      <w:r w:rsidR="00AE7D72" w:rsidRPr="009D01AE">
        <w:rPr>
          <w:rStyle w:val="apple-converted-space"/>
          <w:rFonts w:ascii="Arial" w:hAnsi="Arial" w:cs="Arial"/>
          <w:color w:val="000000"/>
          <w:sz w:val="20"/>
          <w:szCs w:val="20"/>
          <w:shd w:val="clear" w:color="auto" w:fill="FFFFFF"/>
        </w:rPr>
        <w:t> </w:t>
      </w:r>
      <w:r w:rsidR="00AE7D72" w:rsidRPr="009D01AE">
        <w:rPr>
          <w:rFonts w:ascii="Arial" w:hAnsi="Arial" w:cs="Arial"/>
          <w:color w:val="000000"/>
          <w:sz w:val="20"/>
          <w:szCs w:val="20"/>
          <w:shd w:val="clear" w:color="auto" w:fill="FFFFFF"/>
        </w:rPr>
        <w:t>ktorí majú povinnosť zapisovať sa do registra partnerov verejného sektora</w:t>
      </w:r>
      <w:hyperlink r:id="rId16" w:anchor="f4439932" w:history="1">
        <w:r w:rsidR="001E6AF9" w:rsidRPr="009D01AE">
          <w:rPr>
            <w:rStyle w:val="Hypertextovprepojenie"/>
            <w:rFonts w:ascii="Arial" w:hAnsi="Arial" w:cs="Arial"/>
            <w:bCs/>
            <w:color w:val="auto"/>
            <w:sz w:val="20"/>
            <w:szCs w:val="20"/>
            <w:u w:val="none"/>
            <w:shd w:val="clear" w:color="auto" w:fill="FFFFFF"/>
            <w:vertAlign w:val="superscript"/>
          </w:rPr>
          <w:t>1</w:t>
        </w:r>
      </w:hyperlink>
      <w:r w:rsidR="00AE7D72" w:rsidRPr="009D01AE">
        <w:rPr>
          <w:rStyle w:val="apple-converted-space"/>
          <w:rFonts w:ascii="Arial" w:hAnsi="Arial" w:cs="Arial"/>
          <w:color w:val="000000"/>
          <w:sz w:val="20"/>
          <w:szCs w:val="20"/>
          <w:shd w:val="clear" w:color="auto" w:fill="FFFFFF"/>
        </w:rPr>
        <w:t> </w:t>
      </w:r>
      <w:r w:rsidR="00AE7D72" w:rsidRPr="009D01AE">
        <w:rPr>
          <w:rFonts w:ascii="Arial" w:hAnsi="Arial" w:cs="Arial"/>
          <w:color w:val="000000"/>
          <w:sz w:val="20"/>
          <w:szCs w:val="20"/>
          <w:shd w:val="clear" w:color="auto" w:fill="FFFFFF"/>
        </w:rPr>
        <w:t>a nie sú zapísaní v registri partnerov verejného sektora.</w:t>
      </w:r>
      <w:hyperlink r:id="rId17" w:anchor="f4439933" w:history="1">
        <w:r w:rsidR="00C50A83" w:rsidRPr="009D01AE">
          <w:rPr>
            <w:rStyle w:val="Hypertextovprepojenie"/>
            <w:rFonts w:ascii="Arial" w:hAnsi="Arial" w:cs="Arial"/>
            <w:bCs/>
            <w:color w:val="auto"/>
            <w:sz w:val="20"/>
            <w:szCs w:val="20"/>
            <w:u w:val="none"/>
            <w:shd w:val="clear" w:color="auto" w:fill="FFFFFF"/>
            <w:vertAlign w:val="superscript"/>
          </w:rPr>
          <w:t>2</w:t>
        </w:r>
      </w:hyperlink>
      <w:r w:rsidR="004B5A26" w:rsidRPr="009D01AE">
        <w:rPr>
          <w:rStyle w:val="Hypertextovprepojenie"/>
          <w:rFonts w:ascii="Arial" w:hAnsi="Arial" w:cs="Arial"/>
          <w:bCs/>
          <w:color w:val="auto"/>
          <w:sz w:val="20"/>
          <w:szCs w:val="20"/>
          <w:u w:val="none"/>
          <w:shd w:val="clear" w:color="auto" w:fill="FFFFFF"/>
          <w:vertAlign w:val="superscript"/>
        </w:rPr>
        <w:t xml:space="preserve"> </w:t>
      </w:r>
    </w:p>
    <w:p w:rsidR="004B5A26" w:rsidRPr="009D01AE" w:rsidRDefault="004B5A26" w:rsidP="00D759D8">
      <w:pPr>
        <w:ind w:left="1134"/>
        <w:jc w:val="both"/>
        <w:rPr>
          <w:rFonts w:ascii="Arial" w:hAnsi="Arial" w:cs="Arial"/>
          <w:color w:val="000000"/>
          <w:sz w:val="20"/>
          <w:szCs w:val="20"/>
          <w:shd w:val="clear" w:color="auto" w:fill="FFFFFF"/>
        </w:rPr>
      </w:pPr>
      <w:r w:rsidRPr="009D01AE">
        <w:rPr>
          <w:rFonts w:ascii="Arial" w:hAnsi="Arial" w:cs="Arial"/>
          <w:sz w:val="20"/>
          <w:szCs w:val="20"/>
        </w:rPr>
        <w:t>Ak bol uchádzač, jeho subdodávateľ, resp. subdodávateľ podľa osobitného predpisu zapísaný v registri konečných užívateľov výhod vedenom Úradom pre verejné obstarávanie (do 31. januára 2017), považuje sa taktiež za osobu zapísanú v registri partnerov verejného sektora. Uchádzač a/alebo subdodávateľ je však povinný vykonať overenie identifikácie konečného užívateľa výhod a podať návrh na zápis na účely zosúladenia zapísaných údajov v súlade so zákonom o registri partnerov verejného sektora, a to do 31. júla 2017.</w:t>
      </w:r>
    </w:p>
    <w:p w:rsidR="00A836E4" w:rsidRPr="009D01AE" w:rsidRDefault="003B1F90" w:rsidP="00D759D8">
      <w:pPr>
        <w:ind w:left="1134" w:hanging="567"/>
        <w:jc w:val="both"/>
        <w:rPr>
          <w:rFonts w:ascii="Arial" w:hAnsi="Arial" w:cs="Arial"/>
          <w:sz w:val="20"/>
          <w:szCs w:val="20"/>
        </w:rPr>
      </w:pPr>
      <w:r w:rsidRPr="009D01AE">
        <w:rPr>
          <w:rFonts w:ascii="Arial" w:hAnsi="Arial" w:cs="Arial"/>
          <w:sz w:val="20"/>
          <w:szCs w:val="20"/>
        </w:rPr>
        <w:t>32</w:t>
      </w:r>
      <w:r w:rsidR="00A836E4" w:rsidRPr="009D01AE">
        <w:rPr>
          <w:rFonts w:ascii="Arial" w:hAnsi="Arial" w:cs="Arial"/>
          <w:sz w:val="20"/>
          <w:szCs w:val="20"/>
        </w:rPr>
        <w:t>.3</w:t>
      </w:r>
      <w:r w:rsidR="00A836E4" w:rsidRPr="009D01AE">
        <w:rPr>
          <w:rFonts w:ascii="Arial" w:hAnsi="Arial" w:cs="Arial"/>
          <w:sz w:val="20"/>
          <w:szCs w:val="20"/>
        </w:rPr>
        <w:tab/>
      </w:r>
      <w:r w:rsidR="00A836E4" w:rsidRPr="009D01AE">
        <w:rPr>
          <w:rFonts w:ascii="Arial" w:hAnsi="Arial" w:cs="Arial"/>
          <w:color w:val="000000"/>
          <w:sz w:val="20"/>
          <w:szCs w:val="20"/>
          <w:shd w:val="clear" w:color="auto" w:fill="FFFFFF"/>
        </w:rPr>
        <w:t>Verejný obstarávateľ a obstarávateľ môžu uzavrieť zmluvu s úspešným uchádzačom alebo uchádzačmi najskôr šestnásty deň odo dňa odoslania informácie o výsledku vyhodnotenia ponúk podľa § 55 ZVO, ak nebola doručená žiadosť o nápravu, ak žiadosť o nápravu bola doručená po uplynutí lehoty podľa § 164 ods. 3 ZVO alebo ak neboli doručené námietky podľa § 170 ZVO</w:t>
      </w:r>
    </w:p>
    <w:p w:rsidR="00A836E4" w:rsidRPr="009D01AE" w:rsidRDefault="00A836E4" w:rsidP="00D759D8">
      <w:pPr>
        <w:ind w:left="1134"/>
        <w:jc w:val="both"/>
        <w:rPr>
          <w:rFonts w:ascii="Arial" w:hAnsi="Arial" w:cs="Arial"/>
          <w:sz w:val="20"/>
          <w:szCs w:val="20"/>
        </w:rPr>
      </w:pPr>
      <w:r w:rsidRPr="009D01AE">
        <w:rPr>
          <w:rFonts w:ascii="Arial" w:hAnsi="Arial" w:cs="Arial"/>
          <w:sz w:val="20"/>
          <w:szCs w:val="20"/>
        </w:rPr>
        <w:t xml:space="preserve">V ostatných prípadoch bude verejný obstarávateľ pri uzatváraní zmluvy postupovať podľa § 56 ods. </w:t>
      </w:r>
      <w:r w:rsidR="00AE7D72" w:rsidRPr="009D01AE">
        <w:rPr>
          <w:rFonts w:ascii="Arial" w:hAnsi="Arial" w:cs="Arial"/>
          <w:sz w:val="20"/>
          <w:szCs w:val="20"/>
        </w:rPr>
        <w:t>3</w:t>
      </w:r>
      <w:r w:rsidRPr="009D01AE">
        <w:rPr>
          <w:rFonts w:ascii="Arial" w:hAnsi="Arial" w:cs="Arial"/>
          <w:sz w:val="20"/>
          <w:szCs w:val="20"/>
        </w:rPr>
        <w:t>) až 1</w:t>
      </w:r>
      <w:r w:rsidR="00AE7D72" w:rsidRPr="009D01AE">
        <w:rPr>
          <w:rFonts w:ascii="Arial" w:hAnsi="Arial" w:cs="Arial"/>
          <w:sz w:val="20"/>
          <w:szCs w:val="20"/>
        </w:rPr>
        <w:t>2</w:t>
      </w:r>
      <w:r w:rsidRPr="009D01AE">
        <w:rPr>
          <w:rFonts w:ascii="Arial" w:hAnsi="Arial" w:cs="Arial"/>
          <w:sz w:val="20"/>
          <w:szCs w:val="20"/>
        </w:rPr>
        <w:t>) zákona.</w:t>
      </w:r>
    </w:p>
    <w:p w:rsidR="00C2303E" w:rsidRPr="009D01AE" w:rsidRDefault="003B1F90" w:rsidP="00D759D8">
      <w:pPr>
        <w:ind w:left="1134" w:hanging="567"/>
        <w:jc w:val="both"/>
        <w:rPr>
          <w:rFonts w:ascii="Arial" w:hAnsi="Arial" w:cs="Arial"/>
          <w:b/>
          <w:sz w:val="20"/>
          <w:szCs w:val="20"/>
        </w:rPr>
      </w:pPr>
      <w:r w:rsidRPr="009D01AE">
        <w:rPr>
          <w:rFonts w:ascii="Arial" w:hAnsi="Arial" w:cs="Arial"/>
          <w:sz w:val="20"/>
          <w:szCs w:val="20"/>
        </w:rPr>
        <w:t>32</w:t>
      </w:r>
      <w:r w:rsidR="00D675F6" w:rsidRPr="009D01AE">
        <w:rPr>
          <w:rFonts w:ascii="Arial" w:hAnsi="Arial" w:cs="Arial"/>
          <w:sz w:val="20"/>
          <w:szCs w:val="20"/>
        </w:rPr>
        <w:t>.</w:t>
      </w:r>
      <w:r w:rsidR="00A836E4" w:rsidRPr="009D01AE">
        <w:rPr>
          <w:rFonts w:ascii="Arial" w:hAnsi="Arial" w:cs="Arial"/>
          <w:sz w:val="20"/>
          <w:szCs w:val="20"/>
        </w:rPr>
        <w:t>4</w:t>
      </w:r>
      <w:r w:rsidR="00D675F6" w:rsidRPr="009D01AE">
        <w:rPr>
          <w:rFonts w:ascii="Arial" w:hAnsi="Arial" w:cs="Arial"/>
          <w:sz w:val="20"/>
          <w:szCs w:val="20"/>
        </w:rPr>
        <w:t xml:space="preserve"> </w:t>
      </w:r>
      <w:r w:rsidR="00D675F6" w:rsidRPr="009D01AE">
        <w:rPr>
          <w:rFonts w:ascii="Arial" w:hAnsi="Arial" w:cs="Arial"/>
          <w:sz w:val="20"/>
          <w:szCs w:val="20"/>
        </w:rPr>
        <w:tab/>
      </w:r>
      <w:r w:rsidR="00C2303E" w:rsidRPr="009D01AE">
        <w:rPr>
          <w:rFonts w:ascii="Arial" w:hAnsi="Arial" w:cs="Arial"/>
          <w:sz w:val="20"/>
          <w:szCs w:val="20"/>
        </w:rPr>
        <w:t xml:space="preserve">Úspešný uchádzač je povinný poskytnúť verejnému obstarávateľovi riadnu súčinnosť, potrebnú na uzavretie zmluvy s úspešným uchádzačom tak, aby mohla byť </w:t>
      </w:r>
      <w:r w:rsidR="001849CD" w:rsidRPr="009D01AE">
        <w:rPr>
          <w:rFonts w:ascii="Arial" w:hAnsi="Arial" w:cs="Arial"/>
          <w:sz w:val="20"/>
          <w:szCs w:val="20"/>
        </w:rPr>
        <w:t xml:space="preserve">uzavretá </w:t>
      </w:r>
      <w:r w:rsidR="00A836E4" w:rsidRPr="009D01AE">
        <w:rPr>
          <w:rFonts w:ascii="Arial" w:hAnsi="Arial" w:cs="Arial"/>
          <w:sz w:val="20"/>
          <w:szCs w:val="20"/>
        </w:rPr>
        <w:t xml:space="preserve">do 10 </w:t>
      </w:r>
      <w:r w:rsidR="00AE7D72" w:rsidRPr="009D01AE">
        <w:rPr>
          <w:rFonts w:ascii="Arial" w:hAnsi="Arial" w:cs="Arial"/>
          <w:sz w:val="20"/>
          <w:szCs w:val="20"/>
        </w:rPr>
        <w:t xml:space="preserve">pracovných </w:t>
      </w:r>
      <w:r w:rsidR="00A836E4" w:rsidRPr="009D01AE">
        <w:rPr>
          <w:rFonts w:ascii="Arial" w:hAnsi="Arial" w:cs="Arial"/>
          <w:sz w:val="20"/>
          <w:szCs w:val="20"/>
        </w:rPr>
        <w:t xml:space="preserve">dní odo dňa uplynutia lehoty podľa § 56 odsekov </w:t>
      </w:r>
      <w:r w:rsidR="00AE7D72" w:rsidRPr="009D01AE">
        <w:rPr>
          <w:rFonts w:ascii="Arial" w:hAnsi="Arial" w:cs="Arial"/>
          <w:sz w:val="20"/>
          <w:szCs w:val="20"/>
        </w:rPr>
        <w:t xml:space="preserve">2 </w:t>
      </w:r>
      <w:r w:rsidR="00A836E4" w:rsidRPr="009D01AE">
        <w:rPr>
          <w:rFonts w:ascii="Arial" w:hAnsi="Arial" w:cs="Arial"/>
          <w:sz w:val="20"/>
          <w:szCs w:val="20"/>
        </w:rPr>
        <w:t xml:space="preserve">až </w:t>
      </w:r>
      <w:r w:rsidR="00AE7D72" w:rsidRPr="009D01AE">
        <w:rPr>
          <w:rFonts w:ascii="Arial" w:hAnsi="Arial" w:cs="Arial"/>
          <w:sz w:val="20"/>
          <w:szCs w:val="20"/>
        </w:rPr>
        <w:t xml:space="preserve">7 </w:t>
      </w:r>
      <w:r w:rsidR="00A836E4" w:rsidRPr="009D01AE">
        <w:rPr>
          <w:rFonts w:ascii="Arial" w:hAnsi="Arial" w:cs="Arial"/>
          <w:sz w:val="20"/>
          <w:szCs w:val="20"/>
        </w:rPr>
        <w:t>zákona</w:t>
      </w:r>
      <w:r w:rsidR="00C2303E" w:rsidRPr="009D01AE">
        <w:rPr>
          <w:rFonts w:ascii="Arial" w:hAnsi="Arial" w:cs="Arial"/>
          <w:sz w:val="20"/>
          <w:szCs w:val="20"/>
        </w:rPr>
        <w:t>, ak bol na ich uzatvorenie písomne vyzvaný.</w:t>
      </w:r>
      <w:r w:rsidR="00B84262" w:rsidRPr="009D01AE">
        <w:rPr>
          <w:rFonts w:ascii="Arial" w:hAnsi="Arial" w:cs="Arial"/>
          <w:sz w:val="20"/>
          <w:szCs w:val="20"/>
        </w:rPr>
        <w:t xml:space="preserve"> </w:t>
      </w:r>
      <w:r w:rsidR="00B84262" w:rsidRPr="009D01AE">
        <w:rPr>
          <w:rFonts w:ascii="Arial" w:hAnsi="Arial" w:cs="Arial"/>
          <w:b/>
          <w:sz w:val="20"/>
          <w:szCs w:val="20"/>
        </w:rPr>
        <w:t>Vo výzve na poskytnutie súčinnosti Objednávateľ stanoví Dátum začatia prác.</w:t>
      </w:r>
    </w:p>
    <w:p w:rsidR="00F17714" w:rsidRPr="009D01AE" w:rsidRDefault="00F17714" w:rsidP="00D759D8">
      <w:pPr>
        <w:spacing w:before="120"/>
        <w:ind w:left="1134"/>
        <w:jc w:val="both"/>
        <w:rPr>
          <w:rFonts w:ascii="Arial" w:hAnsi="Arial" w:cs="Arial"/>
          <w:b/>
          <w:sz w:val="20"/>
          <w:szCs w:val="20"/>
        </w:rPr>
      </w:pPr>
      <w:r w:rsidRPr="009D01AE">
        <w:rPr>
          <w:rFonts w:ascii="Arial" w:hAnsi="Arial" w:cs="Arial"/>
          <w:b/>
          <w:sz w:val="20"/>
          <w:szCs w:val="20"/>
        </w:rPr>
        <w:t>Verejný obstarávateľ požaduje nasledovnú súčinnosť:</w:t>
      </w:r>
    </w:p>
    <w:p w:rsidR="003A6948" w:rsidRPr="009D01AE" w:rsidRDefault="00581D28" w:rsidP="00D759D8">
      <w:pPr>
        <w:pStyle w:val="Default"/>
        <w:numPr>
          <w:ilvl w:val="0"/>
          <w:numId w:val="7"/>
        </w:numPr>
        <w:spacing w:before="120"/>
        <w:ind w:left="1559" w:hanging="425"/>
        <w:jc w:val="both"/>
        <w:rPr>
          <w:rFonts w:ascii="Arial" w:hAnsi="Arial" w:cs="Arial"/>
          <w:sz w:val="20"/>
          <w:szCs w:val="20"/>
        </w:rPr>
      </w:pPr>
      <w:r w:rsidRPr="009D01AE">
        <w:rPr>
          <w:rFonts w:ascii="Arial" w:hAnsi="Arial" w:cs="Arial"/>
          <w:sz w:val="20"/>
          <w:szCs w:val="20"/>
        </w:rPr>
        <w:t>Úspešný uchádzač je povinný predložiť najneskôr v lehote stanovenej vo výzve na poskytnutie ri</w:t>
      </w:r>
      <w:r w:rsidR="00727B47" w:rsidRPr="009D01AE">
        <w:rPr>
          <w:rFonts w:ascii="Arial" w:hAnsi="Arial" w:cs="Arial"/>
          <w:sz w:val="20"/>
          <w:szCs w:val="20"/>
        </w:rPr>
        <w:t>adnej súčinnosti podľa bodu 32.4</w:t>
      </w:r>
      <w:r w:rsidRPr="009D01AE">
        <w:rPr>
          <w:rFonts w:ascii="Arial" w:hAnsi="Arial" w:cs="Arial"/>
          <w:sz w:val="20"/>
          <w:szCs w:val="20"/>
        </w:rPr>
        <w:t xml:space="preserve"> údaje o všetkých známych subdodávateľoch v rozsahu údajov uvedených v Prílohe č.2 k zmluve Zoznam subdodávateľov a podiel subdodávok (Príloha č.</w:t>
      </w:r>
      <w:r w:rsidR="003B1F90" w:rsidRPr="009D01AE">
        <w:rPr>
          <w:rFonts w:ascii="Arial" w:hAnsi="Arial" w:cs="Arial"/>
          <w:sz w:val="20"/>
          <w:szCs w:val="20"/>
        </w:rPr>
        <w:t xml:space="preserve"> B2B</w:t>
      </w:r>
      <w:r w:rsidRPr="009D01AE">
        <w:rPr>
          <w:rFonts w:ascii="Arial" w:hAnsi="Arial" w:cs="Arial"/>
          <w:sz w:val="20"/>
          <w:szCs w:val="20"/>
        </w:rPr>
        <w:t xml:space="preserve"> týchto SP). Úspešný uchádzač je oprávnený aktualizovať Zoznam subdodávateľov a podiel subdodávok, ktorý uviedol v ponuke, pričom v prípade, ak dôjde k doplneniu nového subdodávateľa, ktorý nebol uvedený v ponuke, na nového subdodávateľa sa vzťahuje povinnosť spĺňať podmienky účasti podľa § 41 ods.1 písm. b) Zákona (viď </w:t>
      </w:r>
      <w:proofErr w:type="spellStart"/>
      <w:r w:rsidRPr="009D01AE">
        <w:rPr>
          <w:rFonts w:ascii="Arial" w:hAnsi="Arial" w:cs="Arial"/>
          <w:sz w:val="20"/>
          <w:szCs w:val="20"/>
        </w:rPr>
        <w:t>podbod</w:t>
      </w:r>
      <w:proofErr w:type="spellEnd"/>
      <w:r w:rsidRPr="009D01AE">
        <w:rPr>
          <w:rFonts w:ascii="Arial" w:hAnsi="Arial" w:cs="Arial"/>
          <w:sz w:val="20"/>
          <w:szCs w:val="20"/>
        </w:rPr>
        <w:t xml:space="preserve"> 2</w:t>
      </w:r>
      <w:r w:rsidR="004B5A26" w:rsidRPr="009D01AE">
        <w:rPr>
          <w:rFonts w:ascii="Arial" w:hAnsi="Arial" w:cs="Arial"/>
          <w:sz w:val="20"/>
          <w:szCs w:val="20"/>
        </w:rPr>
        <w:t>9</w:t>
      </w:r>
      <w:r w:rsidRPr="009D01AE">
        <w:rPr>
          <w:rFonts w:ascii="Arial" w:hAnsi="Arial" w:cs="Arial"/>
          <w:sz w:val="20"/>
          <w:szCs w:val="20"/>
        </w:rPr>
        <w:t>.1.2 bodu 2</w:t>
      </w:r>
      <w:r w:rsidR="004B5A26" w:rsidRPr="009D01AE">
        <w:rPr>
          <w:rFonts w:ascii="Arial" w:hAnsi="Arial" w:cs="Arial"/>
          <w:sz w:val="20"/>
          <w:szCs w:val="20"/>
        </w:rPr>
        <w:t>9</w:t>
      </w:r>
      <w:r w:rsidRPr="009D01AE">
        <w:rPr>
          <w:rFonts w:ascii="Arial" w:hAnsi="Arial" w:cs="Arial"/>
          <w:sz w:val="20"/>
          <w:szCs w:val="20"/>
        </w:rPr>
        <w:t xml:space="preserve">. VYUŽITIE SUBDODÁVATEĽOV tejto časti týchto SP), ako aj povinnosť podľa bodu </w:t>
      </w:r>
      <w:r w:rsidR="005F62EC" w:rsidRPr="009D01AE">
        <w:rPr>
          <w:rFonts w:ascii="Arial" w:hAnsi="Arial" w:cs="Arial"/>
          <w:sz w:val="20"/>
          <w:szCs w:val="20"/>
        </w:rPr>
        <w:t>32.</w:t>
      </w:r>
      <w:r w:rsidR="005F12E2" w:rsidRPr="009D01AE">
        <w:rPr>
          <w:rFonts w:ascii="Arial" w:hAnsi="Arial" w:cs="Arial"/>
          <w:sz w:val="20"/>
          <w:szCs w:val="20"/>
        </w:rPr>
        <w:t>6</w:t>
      </w:r>
      <w:r w:rsidRPr="009D01AE">
        <w:rPr>
          <w:rFonts w:ascii="Arial" w:hAnsi="Arial" w:cs="Arial"/>
          <w:sz w:val="20"/>
          <w:szCs w:val="20"/>
        </w:rPr>
        <w:t xml:space="preserve"> tejto časti týchto SP.</w:t>
      </w:r>
    </w:p>
    <w:p w:rsidR="000D1E2B" w:rsidRPr="009D01AE" w:rsidRDefault="00A44B8A" w:rsidP="00D759D8">
      <w:pPr>
        <w:pStyle w:val="Default"/>
        <w:numPr>
          <w:ilvl w:val="0"/>
          <w:numId w:val="7"/>
        </w:numPr>
        <w:spacing w:before="120"/>
        <w:ind w:left="1559" w:hanging="425"/>
        <w:jc w:val="both"/>
        <w:rPr>
          <w:rFonts w:ascii="Arial" w:hAnsi="Arial" w:cs="Arial"/>
          <w:color w:val="auto"/>
          <w:sz w:val="20"/>
          <w:szCs w:val="20"/>
        </w:rPr>
      </w:pPr>
      <w:r w:rsidRPr="009D01AE">
        <w:rPr>
          <w:rFonts w:ascii="Arial" w:hAnsi="Arial" w:cs="Arial"/>
          <w:color w:val="auto"/>
          <w:sz w:val="20"/>
          <w:szCs w:val="20"/>
        </w:rPr>
        <w:t>Úspešný uchádzač je povinný predložiť najneskôr ku dňu podpisu zmluvy Harmonogram prác</w:t>
      </w:r>
      <w:r w:rsidR="003A6948" w:rsidRPr="009D01AE">
        <w:rPr>
          <w:rFonts w:ascii="Arial" w:hAnsi="Arial" w:cs="Arial"/>
          <w:color w:val="auto"/>
          <w:sz w:val="20"/>
          <w:szCs w:val="20"/>
        </w:rPr>
        <w:t xml:space="preserve"> </w:t>
      </w:r>
      <w:r w:rsidR="003A6948" w:rsidRPr="009D01AE">
        <w:rPr>
          <w:rFonts w:ascii="Arial" w:hAnsi="Arial" w:cs="Arial"/>
          <w:sz w:val="20"/>
          <w:szCs w:val="20"/>
        </w:rPr>
        <w:t xml:space="preserve">v súlade s prílohou B2A </w:t>
      </w:r>
      <w:r w:rsidR="001A5C78" w:rsidRPr="009D01AE">
        <w:rPr>
          <w:rFonts w:ascii="Arial" w:hAnsi="Arial" w:cs="Arial"/>
          <w:sz w:val="20"/>
          <w:szCs w:val="20"/>
        </w:rPr>
        <w:t>Zväzku 1 súťažných podkladov</w:t>
      </w:r>
      <w:r w:rsidR="003A6948" w:rsidRPr="009D01AE">
        <w:rPr>
          <w:rFonts w:ascii="Arial" w:hAnsi="Arial" w:cs="Arial"/>
          <w:color w:val="auto"/>
          <w:sz w:val="20"/>
          <w:szCs w:val="20"/>
        </w:rPr>
        <w:t xml:space="preserve">. </w:t>
      </w:r>
    </w:p>
    <w:p w:rsidR="000D1E2B" w:rsidRPr="009D01AE" w:rsidRDefault="00AE0DAA" w:rsidP="00D759D8">
      <w:pPr>
        <w:pStyle w:val="Default"/>
        <w:numPr>
          <w:ilvl w:val="0"/>
          <w:numId w:val="7"/>
        </w:numPr>
        <w:spacing w:before="120"/>
        <w:ind w:left="1559" w:hanging="425"/>
        <w:jc w:val="both"/>
        <w:rPr>
          <w:rFonts w:ascii="Arial" w:hAnsi="Arial" w:cs="Arial"/>
          <w:color w:val="auto"/>
          <w:sz w:val="20"/>
          <w:szCs w:val="20"/>
        </w:rPr>
      </w:pPr>
      <w:r w:rsidRPr="009D01AE">
        <w:rPr>
          <w:rFonts w:ascii="Arial" w:hAnsi="Arial" w:cs="Arial"/>
          <w:sz w:val="20"/>
          <w:szCs w:val="20"/>
          <w:lang w:val="pl-PL"/>
        </w:rPr>
        <w:t xml:space="preserve">Úspešný uchádzač je povinný predložiť najneskôr ku dňu podpisu zmluvy kľúčových odborníkov na stavbe </w:t>
      </w:r>
      <w:r w:rsidR="00344D77" w:rsidRPr="009D01AE">
        <w:rPr>
          <w:rFonts w:ascii="Arial" w:hAnsi="Arial" w:cs="Arial"/>
          <w:sz w:val="20"/>
          <w:szCs w:val="20"/>
          <w:lang w:val="pl-PL"/>
        </w:rPr>
        <w:t>ktorými preukazoval splnenie podmienok účasti.</w:t>
      </w:r>
      <w:r w:rsidR="004B5A26" w:rsidRPr="009D01AE">
        <w:rPr>
          <w:rFonts w:ascii="Arial" w:hAnsi="Arial" w:cs="Arial"/>
          <w:sz w:val="20"/>
          <w:szCs w:val="20"/>
          <w:lang w:val="pl-PL"/>
        </w:rPr>
        <w:t xml:space="preserve"> </w:t>
      </w:r>
      <w:r w:rsidRPr="009D01AE">
        <w:rPr>
          <w:rFonts w:ascii="Arial" w:hAnsi="Arial" w:cs="Arial"/>
          <w:sz w:val="20"/>
          <w:szCs w:val="20"/>
          <w:lang w:val="pl-PL"/>
        </w:rPr>
        <w:t>Úspešný uchádzač je oprávnený aktualizovať kľúčových odborníkov na stavbe v prípade vážnej choroby,</w:t>
      </w:r>
      <w:r w:rsidR="008312F1" w:rsidRPr="009D01AE">
        <w:rPr>
          <w:rFonts w:ascii="Arial" w:hAnsi="Arial" w:cs="Arial"/>
          <w:sz w:val="20"/>
          <w:szCs w:val="20"/>
          <w:lang w:val="pl-PL"/>
        </w:rPr>
        <w:t xml:space="preserve"> </w:t>
      </w:r>
      <w:r w:rsidRPr="009D01AE">
        <w:rPr>
          <w:rFonts w:ascii="Arial" w:hAnsi="Arial" w:cs="Arial"/>
          <w:sz w:val="20"/>
          <w:szCs w:val="20"/>
          <w:lang w:val="pl-PL"/>
        </w:rPr>
        <w:t xml:space="preserve">úmrtia alebo v prípade, ak úspešný uchádzač nie je z objektívnych príčin schopný prítomnosť odborníka zabezpečiť. V prípade, ak úspešný uchádzač bude aktualizovať </w:t>
      </w:r>
      <w:r w:rsidR="00344D77" w:rsidRPr="009D01AE">
        <w:rPr>
          <w:rFonts w:ascii="Arial" w:hAnsi="Arial" w:cs="Arial"/>
          <w:sz w:val="20"/>
          <w:szCs w:val="20"/>
          <w:lang w:val="pl-PL"/>
        </w:rPr>
        <w:t>K</w:t>
      </w:r>
      <w:r w:rsidRPr="009D01AE">
        <w:rPr>
          <w:rFonts w:ascii="Arial" w:hAnsi="Arial" w:cs="Arial"/>
          <w:sz w:val="20"/>
          <w:szCs w:val="20"/>
          <w:lang w:val="pl-PL"/>
        </w:rPr>
        <w:t>ľúčových odborníkov na stavbe v zmysle uvedeného, je povinný vo vzťahu k osobám, ktoré aktualizoval, predložiť verejnému obstarávateľovi doklady preukazujúce stanovené podmienky účasti týkajúce sa technickej alebo odbornej spôsobilosti pre danú kategóriu kľúčového odborníka.</w:t>
      </w:r>
    </w:p>
    <w:p w:rsidR="000D1E2B" w:rsidRPr="009D01AE" w:rsidRDefault="00F17714" w:rsidP="00D759D8">
      <w:pPr>
        <w:pStyle w:val="Default"/>
        <w:numPr>
          <w:ilvl w:val="0"/>
          <w:numId w:val="7"/>
        </w:numPr>
        <w:spacing w:before="120"/>
        <w:ind w:left="1559" w:hanging="425"/>
        <w:jc w:val="both"/>
        <w:rPr>
          <w:rFonts w:ascii="Arial" w:hAnsi="Arial" w:cs="Arial"/>
          <w:color w:val="auto"/>
          <w:sz w:val="20"/>
          <w:szCs w:val="20"/>
        </w:rPr>
      </w:pPr>
      <w:r w:rsidRPr="009D01AE">
        <w:rPr>
          <w:rFonts w:ascii="Arial" w:hAnsi="Arial" w:cs="Arial"/>
          <w:sz w:val="20"/>
          <w:szCs w:val="20"/>
        </w:rPr>
        <w:t xml:space="preserve">V prípade, že úspešným uchádzačom je skupina dodávateľov, úspešný uchádzač je povinný najneskôr ku dňu podpisu zmluvy predložiť relevantný doklad preukazujúci splnenie podmienky uvedenej v bode </w:t>
      </w:r>
      <w:r w:rsidR="000F3CC8" w:rsidRPr="009D01AE">
        <w:rPr>
          <w:rFonts w:ascii="Arial" w:hAnsi="Arial" w:cs="Arial"/>
          <w:sz w:val="20"/>
          <w:szCs w:val="20"/>
        </w:rPr>
        <w:t>2</w:t>
      </w:r>
      <w:r w:rsidR="003B1F90" w:rsidRPr="009D01AE">
        <w:rPr>
          <w:rFonts w:ascii="Arial" w:hAnsi="Arial" w:cs="Arial"/>
          <w:sz w:val="20"/>
          <w:szCs w:val="20"/>
        </w:rPr>
        <w:t>2</w:t>
      </w:r>
      <w:r w:rsidR="000F3CC8" w:rsidRPr="009D01AE">
        <w:rPr>
          <w:rFonts w:ascii="Arial" w:hAnsi="Arial" w:cs="Arial"/>
          <w:sz w:val="20"/>
          <w:szCs w:val="20"/>
        </w:rPr>
        <w:t>.4</w:t>
      </w:r>
      <w:r w:rsidR="00526606" w:rsidRPr="009D01AE">
        <w:rPr>
          <w:rFonts w:ascii="Arial" w:hAnsi="Arial" w:cs="Arial"/>
          <w:sz w:val="20"/>
          <w:szCs w:val="20"/>
        </w:rPr>
        <w:t xml:space="preserve"> </w:t>
      </w:r>
      <w:r w:rsidR="004B5A26" w:rsidRPr="009D01AE">
        <w:rPr>
          <w:rFonts w:ascii="Arial" w:hAnsi="Arial" w:cs="Arial"/>
          <w:sz w:val="20"/>
          <w:szCs w:val="20"/>
        </w:rPr>
        <w:t xml:space="preserve">časti A1 </w:t>
      </w:r>
      <w:r w:rsidR="00526606" w:rsidRPr="009D01AE">
        <w:rPr>
          <w:rFonts w:ascii="Arial" w:hAnsi="Arial" w:cs="Arial"/>
          <w:sz w:val="20"/>
          <w:szCs w:val="20"/>
        </w:rPr>
        <w:t>Zväzku 1 Súťažných podkladov</w:t>
      </w:r>
      <w:r w:rsidR="00526606" w:rsidRPr="009D01AE">
        <w:rPr>
          <w:rFonts w:ascii="Arial" w:hAnsi="Arial" w:cs="Arial"/>
          <w:color w:val="auto"/>
          <w:sz w:val="20"/>
          <w:szCs w:val="20"/>
        </w:rPr>
        <w:t>.</w:t>
      </w:r>
    </w:p>
    <w:p w:rsidR="000D1E2B" w:rsidRPr="009D01AE" w:rsidRDefault="00F17714" w:rsidP="00D759D8">
      <w:pPr>
        <w:pStyle w:val="Default"/>
        <w:numPr>
          <w:ilvl w:val="0"/>
          <w:numId w:val="7"/>
        </w:numPr>
        <w:tabs>
          <w:tab w:val="left" w:pos="993"/>
        </w:tabs>
        <w:spacing w:before="120"/>
        <w:ind w:left="1559" w:hanging="425"/>
        <w:jc w:val="both"/>
        <w:rPr>
          <w:rFonts w:ascii="Arial" w:hAnsi="Arial" w:cs="Arial"/>
          <w:sz w:val="20"/>
          <w:szCs w:val="20"/>
        </w:rPr>
      </w:pPr>
      <w:r w:rsidRPr="009D01AE">
        <w:rPr>
          <w:rFonts w:ascii="Arial" w:hAnsi="Arial" w:cs="Arial"/>
          <w:sz w:val="20"/>
          <w:szCs w:val="20"/>
        </w:rPr>
        <w:lastRenderedPageBreak/>
        <w:t>Úspešný uchádzač je povinný predložiť verejnému obstarávateľovi čestné prehlásenie, že neexistuje konflikt záujmov medzi úspešným uchádzačom a Stavebnotechnickým dozorom, ak v čase podpísania Zmluvy o Dielo je Stavebnotechnický dozor už známy.</w:t>
      </w:r>
      <w:r w:rsidRPr="009D01AE">
        <w:rPr>
          <w:rFonts w:ascii="Arial" w:hAnsi="Arial" w:cs="Arial"/>
          <w:sz w:val="22"/>
          <w:szCs w:val="22"/>
        </w:rPr>
        <w:t xml:space="preserve"> </w:t>
      </w:r>
      <w:r w:rsidRPr="009D01AE">
        <w:rPr>
          <w:rFonts w:ascii="Arial" w:hAnsi="Arial" w:cs="Arial"/>
          <w:sz w:val="20"/>
          <w:szCs w:val="20"/>
        </w:rPr>
        <w:t>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r w:rsidRPr="009D01AE">
        <w:rPr>
          <w:rFonts w:ascii="Arial" w:hAnsi="Arial" w:cs="Arial"/>
          <w:color w:val="auto"/>
          <w:sz w:val="20"/>
          <w:szCs w:val="20"/>
        </w:rPr>
        <w:t>.</w:t>
      </w:r>
    </w:p>
    <w:p w:rsidR="000D1E2B" w:rsidRPr="009D01AE" w:rsidRDefault="009C595F" w:rsidP="00D759D8">
      <w:pPr>
        <w:pStyle w:val="Odsekzoznamu"/>
        <w:numPr>
          <w:ilvl w:val="0"/>
          <w:numId w:val="7"/>
        </w:numPr>
        <w:spacing w:before="120"/>
        <w:ind w:left="1559" w:hanging="425"/>
        <w:contextualSpacing/>
        <w:jc w:val="both"/>
        <w:rPr>
          <w:rFonts w:ascii="Arial" w:hAnsi="Arial" w:cs="Arial"/>
          <w:sz w:val="20"/>
          <w:szCs w:val="20"/>
        </w:rPr>
      </w:pPr>
      <w:r w:rsidRPr="009D01AE">
        <w:rPr>
          <w:rFonts w:ascii="Arial" w:hAnsi="Arial" w:cs="Arial"/>
          <w:bCs/>
          <w:sz w:val="20"/>
          <w:szCs w:val="20"/>
        </w:rPr>
        <w:t xml:space="preserve">V prípade, </w:t>
      </w:r>
      <w:r w:rsidR="001A3D7B" w:rsidRPr="009D01AE">
        <w:rPr>
          <w:rFonts w:ascii="Arial" w:hAnsi="Arial" w:cs="Arial"/>
          <w:bCs/>
          <w:sz w:val="20"/>
          <w:szCs w:val="20"/>
        </w:rPr>
        <w:t xml:space="preserve">ak </w:t>
      </w:r>
      <w:r w:rsidR="00ED7FD5" w:rsidRPr="009D01AE">
        <w:rPr>
          <w:rFonts w:ascii="Arial" w:hAnsi="Arial" w:cs="Arial"/>
          <w:bCs/>
          <w:sz w:val="20"/>
          <w:szCs w:val="20"/>
        </w:rPr>
        <w:t>z</w:t>
      </w:r>
      <w:r w:rsidRPr="009D01AE">
        <w:rPr>
          <w:rFonts w:ascii="Arial" w:hAnsi="Arial" w:cs="Arial"/>
          <w:bCs/>
          <w:sz w:val="20"/>
          <w:szCs w:val="20"/>
        </w:rPr>
        <w:t xml:space="preserve">mluva s verejným obstarávateľom bude na strane úspešného uchádzača  podpísaná splnomocnenou osobou/osobami, úspešný uchádzač  je povinný predložiť najneskôr ku dňu podpisu </w:t>
      </w:r>
      <w:r w:rsidR="002F316F" w:rsidRPr="009D01AE">
        <w:rPr>
          <w:rFonts w:ascii="Arial" w:hAnsi="Arial" w:cs="Arial"/>
          <w:bCs/>
          <w:sz w:val="20"/>
          <w:szCs w:val="20"/>
        </w:rPr>
        <w:t>z</w:t>
      </w:r>
      <w:r w:rsidRPr="009D01AE">
        <w:rPr>
          <w:rFonts w:ascii="Arial" w:hAnsi="Arial" w:cs="Arial"/>
          <w:bCs/>
          <w:sz w:val="20"/>
          <w:szCs w:val="20"/>
        </w:rPr>
        <w:t xml:space="preserve">mluvy plnú moc splnomocnenej osoby/osôb, pričom v nej musí byť výslovne uvedené oprávnenie splnomocnenej osoby/osôb na podpis </w:t>
      </w:r>
      <w:r w:rsidR="002F316F" w:rsidRPr="009D01AE">
        <w:rPr>
          <w:rFonts w:ascii="Arial" w:hAnsi="Arial" w:cs="Arial"/>
          <w:bCs/>
          <w:sz w:val="20"/>
          <w:szCs w:val="20"/>
        </w:rPr>
        <w:t>z</w:t>
      </w:r>
      <w:r w:rsidRPr="009D01AE">
        <w:rPr>
          <w:rFonts w:ascii="Arial" w:hAnsi="Arial" w:cs="Arial"/>
          <w:bCs/>
          <w:sz w:val="20"/>
          <w:szCs w:val="20"/>
        </w:rPr>
        <w:t>mluvy (ak takáto plná moc nebola predložená uchádzačom v rámci ponuky)</w:t>
      </w:r>
      <w:r w:rsidR="001A3D7B" w:rsidRPr="009D01AE">
        <w:rPr>
          <w:rFonts w:ascii="Arial" w:hAnsi="Arial" w:cs="Arial"/>
          <w:bCs/>
          <w:sz w:val="20"/>
          <w:szCs w:val="20"/>
        </w:rPr>
        <w:t>, vrátane oprávnenia splnomocnenej osoby k podpisu dodatkov k</w:t>
      </w:r>
      <w:r w:rsidR="00CD2A11" w:rsidRPr="009D01AE">
        <w:rPr>
          <w:rFonts w:ascii="Arial" w:hAnsi="Arial" w:cs="Arial"/>
          <w:bCs/>
          <w:sz w:val="20"/>
          <w:szCs w:val="20"/>
        </w:rPr>
        <w:t> </w:t>
      </w:r>
      <w:r w:rsidR="001A3D7B" w:rsidRPr="009D01AE">
        <w:rPr>
          <w:rFonts w:ascii="Arial" w:hAnsi="Arial" w:cs="Arial"/>
          <w:bCs/>
          <w:sz w:val="20"/>
          <w:szCs w:val="20"/>
        </w:rPr>
        <w:t>zmluve</w:t>
      </w:r>
      <w:r w:rsidR="00CD2A11" w:rsidRPr="009D01AE">
        <w:rPr>
          <w:rFonts w:ascii="Arial" w:hAnsi="Arial" w:cs="Arial"/>
          <w:bCs/>
          <w:sz w:val="20"/>
          <w:szCs w:val="20"/>
        </w:rPr>
        <w:t>.</w:t>
      </w:r>
    </w:p>
    <w:p w:rsidR="00F17714" w:rsidRPr="009D01AE" w:rsidRDefault="00F17714" w:rsidP="00D759D8">
      <w:pPr>
        <w:pStyle w:val="Default"/>
        <w:tabs>
          <w:tab w:val="left" w:pos="851"/>
        </w:tabs>
        <w:ind w:left="1560" w:hanging="426"/>
        <w:jc w:val="both"/>
        <w:rPr>
          <w:rFonts w:ascii="Arial" w:hAnsi="Arial" w:cs="Arial"/>
          <w:sz w:val="20"/>
          <w:szCs w:val="20"/>
        </w:rPr>
      </w:pPr>
    </w:p>
    <w:p w:rsidR="00C2303E" w:rsidRPr="009D01AE" w:rsidRDefault="00C2303E" w:rsidP="00D759D8">
      <w:pPr>
        <w:pStyle w:val="Default"/>
        <w:ind w:left="1134"/>
        <w:jc w:val="both"/>
        <w:rPr>
          <w:rFonts w:ascii="Arial" w:hAnsi="Arial" w:cs="Arial"/>
          <w:color w:val="auto"/>
          <w:sz w:val="20"/>
          <w:szCs w:val="20"/>
        </w:rPr>
      </w:pPr>
      <w:r w:rsidRPr="009D01AE">
        <w:rPr>
          <w:rFonts w:ascii="Arial" w:hAnsi="Arial" w:cs="Arial"/>
          <w:color w:val="auto"/>
          <w:sz w:val="20"/>
          <w:szCs w:val="20"/>
        </w:rPr>
        <w:t xml:space="preserve">Nesplnenie povinností uvedených pod písmenom a) až </w:t>
      </w:r>
      <w:r w:rsidR="003070A8" w:rsidRPr="009D01AE">
        <w:rPr>
          <w:rFonts w:ascii="Arial" w:hAnsi="Arial" w:cs="Arial"/>
          <w:color w:val="auto"/>
          <w:sz w:val="20"/>
          <w:szCs w:val="20"/>
        </w:rPr>
        <w:t>f</w:t>
      </w:r>
      <w:r w:rsidRPr="009D01AE">
        <w:rPr>
          <w:rFonts w:ascii="Arial" w:hAnsi="Arial" w:cs="Arial"/>
          <w:color w:val="auto"/>
          <w:sz w:val="20"/>
          <w:szCs w:val="20"/>
        </w:rPr>
        <w:t xml:space="preserve">) bude verejný obstarávateľ považovať za neposkytnutie </w:t>
      </w:r>
      <w:r w:rsidR="006C539E" w:rsidRPr="009D01AE">
        <w:rPr>
          <w:rFonts w:ascii="Arial" w:hAnsi="Arial" w:cs="Arial"/>
          <w:color w:val="auto"/>
          <w:sz w:val="20"/>
          <w:szCs w:val="20"/>
        </w:rPr>
        <w:t xml:space="preserve">riadnej </w:t>
      </w:r>
      <w:r w:rsidRPr="009D01AE">
        <w:rPr>
          <w:rFonts w:ascii="Arial" w:hAnsi="Arial" w:cs="Arial"/>
          <w:color w:val="auto"/>
          <w:sz w:val="20"/>
          <w:szCs w:val="20"/>
        </w:rPr>
        <w:t>súčinnosti.</w:t>
      </w:r>
    </w:p>
    <w:p w:rsidR="00D675F6" w:rsidRPr="009D01AE" w:rsidRDefault="00D675F6" w:rsidP="00D759D8">
      <w:pPr>
        <w:ind w:left="1134"/>
      </w:pPr>
    </w:p>
    <w:p w:rsidR="00BE7A69" w:rsidRPr="009D01AE" w:rsidRDefault="007111D1" w:rsidP="00D759D8">
      <w:pPr>
        <w:ind w:left="1134"/>
        <w:jc w:val="both"/>
        <w:rPr>
          <w:rFonts w:ascii="Arial" w:hAnsi="Arial" w:cs="Arial"/>
          <w:sz w:val="20"/>
          <w:szCs w:val="20"/>
        </w:rPr>
      </w:pPr>
      <w:r w:rsidRPr="009D01AE">
        <w:rPr>
          <w:rFonts w:ascii="Arial" w:hAnsi="Arial" w:cs="Arial"/>
          <w:color w:val="000000"/>
          <w:sz w:val="20"/>
          <w:szCs w:val="20"/>
        </w:rPr>
        <w:t xml:space="preserve">Ak úspešný uchádzač odmietne uzavrieť zmluvu alebo nesplní povinnosť podľa bodu </w:t>
      </w:r>
      <w:r w:rsidR="00480F3F" w:rsidRPr="009D01AE">
        <w:rPr>
          <w:rFonts w:ascii="Arial" w:hAnsi="Arial" w:cs="Arial"/>
          <w:color w:val="000000"/>
          <w:sz w:val="20"/>
          <w:szCs w:val="20"/>
        </w:rPr>
        <w:t>32.4</w:t>
      </w:r>
      <w:r w:rsidRPr="009D01AE">
        <w:rPr>
          <w:rFonts w:ascii="Arial" w:hAnsi="Arial" w:cs="Arial"/>
          <w:color w:val="000000"/>
          <w:sz w:val="20"/>
          <w:szCs w:val="20"/>
        </w:rPr>
        <w:t xml:space="preserve">, verejný obstarávateľ ju môže uzatvoriť s uchádzačom, ktorý sa umiestnil ako druhý v poradí. </w:t>
      </w:r>
      <w:r w:rsidR="00E37A0D" w:rsidRPr="009D01AE">
        <w:rPr>
          <w:rFonts w:ascii="Arial" w:hAnsi="Arial" w:cs="Arial"/>
          <w:color w:val="000000"/>
          <w:sz w:val="20"/>
          <w:szCs w:val="20"/>
          <w:shd w:val="clear" w:color="auto" w:fill="FFFFFF"/>
        </w:rPr>
        <w:t xml:space="preserve">Ak uchádzač alebo uchádzači, ktorí sa umiestnili ako druhí v poradí odmietnu uzavrieť zmluvu, neposkytnú verejnému obstarávateľovi riadnu súčinnosť potrebnú na </w:t>
      </w:r>
      <w:r w:rsidR="00672FE9" w:rsidRPr="009D01AE">
        <w:rPr>
          <w:rFonts w:ascii="Arial" w:hAnsi="Arial" w:cs="Arial"/>
          <w:color w:val="000000"/>
          <w:sz w:val="20"/>
          <w:szCs w:val="20"/>
          <w:shd w:val="clear" w:color="auto" w:fill="FFFFFF"/>
        </w:rPr>
        <w:t>jej</w:t>
      </w:r>
      <w:r w:rsidR="00E37A0D" w:rsidRPr="009D01AE">
        <w:rPr>
          <w:rFonts w:ascii="Arial" w:hAnsi="Arial" w:cs="Arial"/>
          <w:color w:val="000000"/>
          <w:sz w:val="20"/>
          <w:szCs w:val="20"/>
          <w:shd w:val="clear" w:color="auto" w:fill="FFFFFF"/>
        </w:rPr>
        <w:t xml:space="preserve"> uzavretie tak, aby mohl</w:t>
      </w:r>
      <w:r w:rsidR="00672FE9" w:rsidRPr="009D01AE">
        <w:rPr>
          <w:rFonts w:ascii="Arial" w:hAnsi="Arial" w:cs="Arial"/>
          <w:color w:val="000000"/>
          <w:sz w:val="20"/>
          <w:szCs w:val="20"/>
          <w:shd w:val="clear" w:color="auto" w:fill="FFFFFF"/>
        </w:rPr>
        <w:t>a</w:t>
      </w:r>
      <w:r w:rsidR="00E37A0D" w:rsidRPr="009D01AE">
        <w:rPr>
          <w:rFonts w:ascii="Arial" w:hAnsi="Arial" w:cs="Arial"/>
          <w:color w:val="000000"/>
          <w:sz w:val="20"/>
          <w:szCs w:val="20"/>
          <w:shd w:val="clear" w:color="auto" w:fill="FFFFFF"/>
        </w:rPr>
        <w:t xml:space="preserve"> byť uzavret</w:t>
      </w:r>
      <w:r w:rsidR="00672FE9" w:rsidRPr="009D01AE">
        <w:rPr>
          <w:rFonts w:ascii="Arial" w:hAnsi="Arial" w:cs="Arial"/>
          <w:color w:val="000000"/>
          <w:sz w:val="20"/>
          <w:szCs w:val="20"/>
          <w:shd w:val="clear" w:color="auto" w:fill="FFFFFF"/>
        </w:rPr>
        <w:t>á</w:t>
      </w:r>
      <w:r w:rsidR="00E37A0D" w:rsidRPr="009D01AE">
        <w:rPr>
          <w:rFonts w:ascii="Arial" w:hAnsi="Arial" w:cs="Arial"/>
          <w:color w:val="000000"/>
          <w:sz w:val="20"/>
          <w:szCs w:val="20"/>
          <w:shd w:val="clear" w:color="auto" w:fill="FFFFFF"/>
        </w:rPr>
        <w:t xml:space="preserve"> do 10 pracovných dní odo dňa, keď boli na </w:t>
      </w:r>
      <w:r w:rsidR="00672FE9" w:rsidRPr="009D01AE">
        <w:rPr>
          <w:rFonts w:ascii="Arial" w:hAnsi="Arial" w:cs="Arial"/>
          <w:color w:val="000000"/>
          <w:sz w:val="20"/>
          <w:szCs w:val="20"/>
          <w:shd w:val="clear" w:color="auto" w:fill="FFFFFF"/>
        </w:rPr>
        <w:t>jej</w:t>
      </w:r>
      <w:r w:rsidR="00E37A0D" w:rsidRPr="009D01AE">
        <w:rPr>
          <w:rFonts w:ascii="Arial" w:hAnsi="Arial" w:cs="Arial"/>
          <w:color w:val="000000"/>
          <w:sz w:val="20"/>
          <w:szCs w:val="20"/>
          <w:shd w:val="clear" w:color="auto" w:fill="FFFFFF"/>
        </w:rPr>
        <w:t xml:space="preserve"> uzavretie písomne vyzvaní, verejný obstarávateľ môž</w:t>
      </w:r>
      <w:r w:rsidR="004B5A26" w:rsidRPr="009D01AE">
        <w:rPr>
          <w:rFonts w:ascii="Arial" w:hAnsi="Arial" w:cs="Arial"/>
          <w:color w:val="000000"/>
          <w:sz w:val="20"/>
          <w:szCs w:val="20"/>
          <w:shd w:val="clear" w:color="auto" w:fill="FFFFFF"/>
        </w:rPr>
        <w:t>e</w:t>
      </w:r>
      <w:r w:rsidR="00E37A0D" w:rsidRPr="009D01AE">
        <w:rPr>
          <w:rFonts w:ascii="Arial" w:hAnsi="Arial" w:cs="Arial"/>
          <w:color w:val="000000"/>
          <w:sz w:val="20"/>
          <w:szCs w:val="20"/>
          <w:shd w:val="clear" w:color="auto" w:fill="FFFFFF"/>
        </w:rPr>
        <w:t xml:space="preserve"> uzavrieť zmluvu s uchádzačom alebo uchádzačmi, ktorí sa umiestnili ako tretí v poradí</w:t>
      </w:r>
      <w:r w:rsidRPr="009D01AE">
        <w:rPr>
          <w:rFonts w:ascii="Arial" w:hAnsi="Arial" w:cs="Arial"/>
          <w:color w:val="000000"/>
          <w:sz w:val="20"/>
          <w:szCs w:val="20"/>
        </w:rPr>
        <w:t xml:space="preserve">. </w:t>
      </w:r>
      <w:r w:rsidR="00E37A0D" w:rsidRPr="009D01AE">
        <w:rPr>
          <w:rFonts w:ascii="Arial" w:hAnsi="Arial" w:cs="Arial"/>
          <w:color w:val="000000"/>
          <w:sz w:val="20"/>
          <w:szCs w:val="20"/>
        </w:rPr>
        <w:t>U</w:t>
      </w:r>
      <w:r w:rsidR="00E37A0D" w:rsidRPr="009D01AE">
        <w:rPr>
          <w:rFonts w:ascii="Arial" w:hAnsi="Arial" w:cs="Arial"/>
          <w:color w:val="000000"/>
          <w:sz w:val="20"/>
          <w:szCs w:val="20"/>
          <w:shd w:val="clear" w:color="auto" w:fill="FFFFFF"/>
        </w:rPr>
        <w:t>chádzač alebo uchádzači, ktorí sa umiestnili ako tretí v poradí, sú povinní poskytnúť verejnému obstarávateľovi riadnu súčinnosť, potrebnú na uzavretie zmluvy tak, aby mohl</w:t>
      </w:r>
      <w:r w:rsidR="00672FE9" w:rsidRPr="009D01AE">
        <w:rPr>
          <w:rFonts w:ascii="Arial" w:hAnsi="Arial" w:cs="Arial"/>
          <w:color w:val="000000"/>
          <w:sz w:val="20"/>
          <w:szCs w:val="20"/>
          <w:shd w:val="clear" w:color="auto" w:fill="FFFFFF"/>
        </w:rPr>
        <w:t>a</w:t>
      </w:r>
      <w:r w:rsidR="00E37A0D" w:rsidRPr="009D01AE">
        <w:rPr>
          <w:rFonts w:ascii="Arial" w:hAnsi="Arial" w:cs="Arial"/>
          <w:color w:val="000000"/>
          <w:sz w:val="20"/>
          <w:szCs w:val="20"/>
          <w:shd w:val="clear" w:color="auto" w:fill="FFFFFF"/>
        </w:rPr>
        <w:t xml:space="preserve"> byť uzavret</w:t>
      </w:r>
      <w:r w:rsidR="00672FE9" w:rsidRPr="009D01AE">
        <w:rPr>
          <w:rFonts w:ascii="Arial" w:hAnsi="Arial" w:cs="Arial"/>
          <w:color w:val="000000"/>
          <w:sz w:val="20"/>
          <w:szCs w:val="20"/>
          <w:shd w:val="clear" w:color="auto" w:fill="FFFFFF"/>
        </w:rPr>
        <w:t>á</w:t>
      </w:r>
      <w:r w:rsidR="00E37A0D" w:rsidRPr="009D01AE">
        <w:rPr>
          <w:rFonts w:ascii="Arial" w:hAnsi="Arial" w:cs="Arial"/>
          <w:color w:val="000000"/>
          <w:sz w:val="20"/>
          <w:szCs w:val="20"/>
          <w:shd w:val="clear" w:color="auto" w:fill="FFFFFF"/>
        </w:rPr>
        <w:t xml:space="preserve"> do 10 pracovných dní odo dňa, keď boli na </w:t>
      </w:r>
      <w:r w:rsidR="00672FE9" w:rsidRPr="009D01AE">
        <w:rPr>
          <w:rFonts w:ascii="Arial" w:hAnsi="Arial" w:cs="Arial"/>
          <w:color w:val="000000"/>
          <w:sz w:val="20"/>
          <w:szCs w:val="20"/>
          <w:shd w:val="clear" w:color="auto" w:fill="FFFFFF"/>
        </w:rPr>
        <w:t>jej</w:t>
      </w:r>
      <w:r w:rsidR="00E37A0D" w:rsidRPr="009D01AE">
        <w:rPr>
          <w:rFonts w:ascii="Arial" w:hAnsi="Arial" w:cs="Arial"/>
          <w:color w:val="000000"/>
          <w:sz w:val="20"/>
          <w:szCs w:val="20"/>
          <w:shd w:val="clear" w:color="auto" w:fill="FFFFFF"/>
        </w:rPr>
        <w:t xml:space="preserve"> uzavretie písomne vyzvaní.</w:t>
      </w:r>
    </w:p>
    <w:p w:rsidR="005F62EC" w:rsidRPr="009D01AE" w:rsidRDefault="003B1F90" w:rsidP="00D759D8">
      <w:pPr>
        <w:ind w:left="1134" w:hanging="567"/>
        <w:jc w:val="both"/>
        <w:rPr>
          <w:rFonts w:ascii="Arial" w:hAnsi="Arial" w:cs="Arial"/>
          <w:sz w:val="20"/>
          <w:szCs w:val="20"/>
        </w:rPr>
      </w:pPr>
      <w:r w:rsidRPr="009D01AE">
        <w:rPr>
          <w:rFonts w:ascii="Arial" w:hAnsi="Arial" w:cs="Arial"/>
          <w:sz w:val="20"/>
          <w:szCs w:val="20"/>
        </w:rPr>
        <w:t>32</w:t>
      </w:r>
      <w:r w:rsidR="00BE7A69" w:rsidRPr="009D01AE">
        <w:rPr>
          <w:rFonts w:ascii="Arial" w:hAnsi="Arial" w:cs="Arial"/>
          <w:sz w:val="20"/>
          <w:szCs w:val="20"/>
        </w:rPr>
        <w:t>.</w:t>
      </w:r>
      <w:r w:rsidRPr="009D01AE">
        <w:rPr>
          <w:rFonts w:ascii="Arial" w:hAnsi="Arial" w:cs="Arial"/>
          <w:sz w:val="20"/>
          <w:szCs w:val="20"/>
        </w:rPr>
        <w:t>5</w:t>
      </w:r>
      <w:r w:rsidR="00BE7A69" w:rsidRPr="009D01AE">
        <w:rPr>
          <w:rFonts w:ascii="Arial" w:hAnsi="Arial" w:cs="Arial"/>
          <w:sz w:val="20"/>
          <w:szCs w:val="20"/>
        </w:rPr>
        <w:t xml:space="preserve"> </w:t>
      </w:r>
      <w:r w:rsidR="003F636A" w:rsidRPr="009D01AE">
        <w:rPr>
          <w:rFonts w:ascii="Arial" w:hAnsi="Arial" w:cs="Arial"/>
          <w:sz w:val="20"/>
          <w:szCs w:val="20"/>
        </w:rPr>
        <w:tab/>
      </w:r>
      <w:r w:rsidR="00090CFA" w:rsidRPr="009D01AE">
        <w:rPr>
          <w:rFonts w:ascii="Arial" w:hAnsi="Arial" w:cs="Arial"/>
          <w:sz w:val="20"/>
          <w:szCs w:val="20"/>
        </w:rPr>
        <w:t>Verejný obstarávateľ bude pri zmenách zmluvy postupovať v zmysle § 18 ZVO.</w:t>
      </w:r>
    </w:p>
    <w:p w:rsidR="005F62EC" w:rsidRPr="009D01AE" w:rsidRDefault="005F62EC" w:rsidP="00D759D8">
      <w:pPr>
        <w:ind w:left="1134" w:hanging="567"/>
        <w:jc w:val="both"/>
        <w:rPr>
          <w:rFonts w:ascii="Arial" w:hAnsi="Arial" w:cs="Arial"/>
          <w:sz w:val="20"/>
          <w:szCs w:val="20"/>
        </w:rPr>
      </w:pPr>
      <w:r w:rsidRPr="009D01AE">
        <w:rPr>
          <w:rFonts w:ascii="Arial" w:hAnsi="Arial" w:cs="Arial"/>
          <w:sz w:val="20"/>
          <w:szCs w:val="20"/>
        </w:rPr>
        <w:t>32.</w:t>
      </w:r>
      <w:r w:rsidR="00E37A0D" w:rsidRPr="009D01AE">
        <w:rPr>
          <w:rFonts w:ascii="Arial" w:hAnsi="Arial" w:cs="Arial"/>
          <w:sz w:val="20"/>
          <w:szCs w:val="20"/>
        </w:rPr>
        <w:t>6</w:t>
      </w:r>
      <w:r w:rsidRPr="009D01AE">
        <w:rPr>
          <w:rFonts w:ascii="Arial" w:hAnsi="Arial" w:cs="Arial"/>
          <w:sz w:val="20"/>
          <w:szCs w:val="20"/>
        </w:rPr>
        <w:tab/>
        <w:t xml:space="preserve">Povinnosť podľa bodu 32.4 písm. </w:t>
      </w:r>
      <w:r w:rsidR="00391403" w:rsidRPr="009D01AE">
        <w:rPr>
          <w:rFonts w:ascii="Arial" w:hAnsi="Arial" w:cs="Arial"/>
          <w:sz w:val="20"/>
          <w:szCs w:val="20"/>
        </w:rPr>
        <w:t>a</w:t>
      </w:r>
      <w:r w:rsidRPr="009D01AE">
        <w:rPr>
          <w:rFonts w:ascii="Arial" w:hAnsi="Arial" w:cs="Arial"/>
          <w:sz w:val="20"/>
          <w:szCs w:val="20"/>
        </w:rPr>
        <w:t>) sa vzťahuje na subdodávateľa po celú dobu trvania Zmluvy, ktorá je výsledkom postupu verejného obstarávania.</w:t>
      </w:r>
    </w:p>
    <w:p w:rsidR="00E710C9" w:rsidRPr="009D01AE" w:rsidRDefault="00E710C9" w:rsidP="00D759D8">
      <w:pPr>
        <w:ind w:left="851" w:hanging="567"/>
        <w:jc w:val="both"/>
        <w:rPr>
          <w:rFonts w:ascii="Arial" w:hAnsi="Arial" w:cs="Arial"/>
          <w:sz w:val="20"/>
          <w:szCs w:val="20"/>
        </w:rPr>
      </w:pPr>
    </w:p>
    <w:p w:rsidR="00BE7A69" w:rsidRPr="009D01AE" w:rsidRDefault="00BE7A69" w:rsidP="00D759D8">
      <w:pPr>
        <w:pStyle w:val="Zkladntext"/>
        <w:tabs>
          <w:tab w:val="num" w:pos="720"/>
        </w:tabs>
        <w:rPr>
          <w:rFonts w:ascii="Arial" w:hAnsi="Arial" w:cs="Arial"/>
          <w:b w:val="0"/>
          <w:bCs w:val="0"/>
          <w:sz w:val="20"/>
          <w:szCs w:val="20"/>
        </w:rPr>
      </w:pPr>
    </w:p>
    <w:p w:rsidR="001A6C58" w:rsidRDefault="001A6C58" w:rsidP="00D759D8">
      <w:pPr>
        <w:jc w:val="center"/>
        <w:rPr>
          <w:rFonts w:ascii="Arial" w:hAnsi="Arial" w:cs="Arial"/>
          <w:b/>
        </w:rPr>
      </w:pPr>
    </w:p>
    <w:p w:rsidR="001A6C58" w:rsidRDefault="001A6C58" w:rsidP="00D759D8">
      <w:pPr>
        <w:jc w:val="center"/>
        <w:rPr>
          <w:rFonts w:ascii="Arial" w:hAnsi="Arial" w:cs="Arial"/>
          <w:b/>
        </w:rPr>
      </w:pPr>
    </w:p>
    <w:p w:rsidR="00BE7A69" w:rsidRPr="009D01AE" w:rsidRDefault="00BE7A69" w:rsidP="00D759D8">
      <w:pPr>
        <w:jc w:val="center"/>
        <w:rPr>
          <w:rFonts w:ascii="Arial" w:hAnsi="Arial" w:cs="Arial"/>
          <w:b/>
        </w:rPr>
      </w:pPr>
      <w:r w:rsidRPr="009D01AE">
        <w:rPr>
          <w:rFonts w:ascii="Arial" w:hAnsi="Arial" w:cs="Arial"/>
          <w:b/>
        </w:rPr>
        <w:t>Časť VIII.</w:t>
      </w:r>
    </w:p>
    <w:p w:rsidR="00BE7A69" w:rsidRPr="009D01AE" w:rsidRDefault="00BE7A69" w:rsidP="00D759D8">
      <w:pPr>
        <w:jc w:val="center"/>
        <w:rPr>
          <w:rFonts w:ascii="Arial" w:hAnsi="Arial" w:cs="Arial"/>
          <w:b/>
        </w:rPr>
      </w:pPr>
      <w:r w:rsidRPr="009D01AE">
        <w:rPr>
          <w:rFonts w:ascii="Arial" w:hAnsi="Arial" w:cs="Arial"/>
          <w:b/>
        </w:rPr>
        <w:t>Záverečné ustanovenia</w:t>
      </w:r>
    </w:p>
    <w:p w:rsidR="00BE7A69" w:rsidRPr="009D01AE" w:rsidRDefault="003B1F90" w:rsidP="00D759D8">
      <w:pPr>
        <w:spacing w:before="240" w:line="300" w:lineRule="auto"/>
        <w:ind w:left="567" w:hanging="567"/>
        <w:jc w:val="both"/>
        <w:rPr>
          <w:rFonts w:ascii="Arial" w:hAnsi="Arial" w:cs="Arial"/>
          <w:b/>
          <w:bCs/>
          <w:smallCaps/>
          <w:sz w:val="20"/>
          <w:szCs w:val="20"/>
        </w:rPr>
      </w:pPr>
      <w:r w:rsidRPr="009D01AE">
        <w:rPr>
          <w:rFonts w:ascii="Arial" w:hAnsi="Arial" w:cs="Arial"/>
          <w:b/>
          <w:bCs/>
          <w:smallCaps/>
          <w:sz w:val="20"/>
          <w:szCs w:val="20"/>
        </w:rPr>
        <w:t>33</w:t>
      </w:r>
      <w:r w:rsidR="00AC0734" w:rsidRPr="009D01AE">
        <w:rPr>
          <w:rFonts w:ascii="Arial" w:hAnsi="Arial" w:cs="Arial"/>
          <w:b/>
          <w:bCs/>
          <w:smallCaps/>
          <w:sz w:val="20"/>
          <w:szCs w:val="20"/>
        </w:rPr>
        <w:t>.</w:t>
      </w:r>
      <w:r w:rsidR="00BE7A69" w:rsidRPr="009D01AE">
        <w:rPr>
          <w:rFonts w:ascii="Arial" w:hAnsi="Arial" w:cs="Arial"/>
          <w:b/>
          <w:bCs/>
          <w:smallCaps/>
          <w:sz w:val="20"/>
          <w:szCs w:val="20"/>
        </w:rPr>
        <w:tab/>
      </w:r>
      <w:r w:rsidR="00BE7A69" w:rsidRPr="009D01AE">
        <w:rPr>
          <w:rFonts w:ascii="Arial" w:hAnsi="Arial" w:cs="Arial"/>
          <w:b/>
          <w:bCs/>
          <w:sz w:val="20"/>
          <w:szCs w:val="20"/>
        </w:rPr>
        <w:t>Zrušenie postupu zadávania zákazky</w:t>
      </w:r>
    </w:p>
    <w:p w:rsidR="0013788E" w:rsidRPr="009D01AE" w:rsidRDefault="00BE7A69" w:rsidP="00D759D8">
      <w:pPr>
        <w:ind w:left="1134" w:hanging="567"/>
        <w:jc w:val="both"/>
        <w:rPr>
          <w:rFonts w:ascii="Arial" w:hAnsi="Arial" w:cs="Arial"/>
          <w:sz w:val="20"/>
          <w:szCs w:val="20"/>
        </w:rPr>
      </w:pPr>
      <w:r w:rsidRPr="009D01AE">
        <w:rPr>
          <w:rFonts w:ascii="Arial" w:hAnsi="Arial" w:cs="Arial"/>
          <w:sz w:val="20"/>
          <w:szCs w:val="20"/>
        </w:rPr>
        <w:t>3</w:t>
      </w:r>
      <w:r w:rsidR="003B1F90" w:rsidRPr="009D01AE">
        <w:rPr>
          <w:rFonts w:ascii="Arial" w:hAnsi="Arial" w:cs="Arial"/>
          <w:sz w:val="20"/>
          <w:szCs w:val="20"/>
        </w:rPr>
        <w:t>3</w:t>
      </w:r>
      <w:r w:rsidRPr="009D01AE">
        <w:rPr>
          <w:rFonts w:ascii="Arial" w:hAnsi="Arial" w:cs="Arial"/>
          <w:sz w:val="20"/>
          <w:szCs w:val="20"/>
        </w:rPr>
        <w:t>.1</w:t>
      </w:r>
      <w:r w:rsidRPr="009D01AE">
        <w:rPr>
          <w:rFonts w:ascii="Arial" w:hAnsi="Arial" w:cs="Arial"/>
          <w:sz w:val="20"/>
          <w:szCs w:val="20"/>
        </w:rPr>
        <w:tab/>
      </w:r>
      <w:r w:rsidR="00090CFA" w:rsidRPr="009D01AE">
        <w:rPr>
          <w:rFonts w:ascii="Arial" w:hAnsi="Arial" w:cs="Arial"/>
          <w:sz w:val="20"/>
          <w:szCs w:val="20"/>
        </w:rPr>
        <w:t xml:space="preserve">Verejný obstarávateľ zruší použitý postup zadávania zákazky z dôvodov uvedených v § 57 ods. 1 ZVO. Verejný obstarávateľ si vyhradzuje právo zrušiť použitý postup zadávania zákazky aj vtedy, ak sa zmenili okolnosti, za ktorých sa vyhlásilo verejné obstarávanie v súlade s ustanovením § 57 ods. 2 ZVO. </w:t>
      </w:r>
    </w:p>
    <w:p w:rsidR="0013788E" w:rsidRPr="009D01AE" w:rsidRDefault="00AE1A69" w:rsidP="00D759D8">
      <w:pPr>
        <w:ind w:left="1843" w:hanging="709"/>
        <w:jc w:val="both"/>
        <w:rPr>
          <w:rFonts w:ascii="Arial" w:hAnsi="Arial" w:cs="Arial"/>
          <w:sz w:val="20"/>
          <w:szCs w:val="20"/>
        </w:rPr>
      </w:pPr>
      <w:r w:rsidRPr="009D01AE">
        <w:rPr>
          <w:rFonts w:ascii="Arial" w:hAnsi="Arial" w:cs="Arial"/>
          <w:sz w:val="20"/>
          <w:szCs w:val="20"/>
        </w:rPr>
        <w:t>33.1.1</w:t>
      </w:r>
      <w:r w:rsidR="0013788E" w:rsidRPr="009D01AE">
        <w:rPr>
          <w:rFonts w:ascii="Arial" w:hAnsi="Arial" w:cs="Arial"/>
          <w:sz w:val="20"/>
          <w:szCs w:val="20"/>
        </w:rPr>
        <w:t xml:space="preserve">  Za zmenu okolnosti bude verejný obstarávateľ považovať aj skutočnosť ak pre projekt </w:t>
      </w:r>
      <w:r w:rsidR="00CB0F5F" w:rsidRPr="009D01AE">
        <w:rPr>
          <w:rFonts w:ascii="Arial" w:hAnsi="Arial" w:cs="Arial"/>
          <w:sz w:val="20"/>
          <w:szCs w:val="20"/>
        </w:rPr>
        <w:t xml:space="preserve">Rýchlostná cesta R2 Kriváň </w:t>
      </w:r>
      <w:r w:rsidR="001A6C58">
        <w:rPr>
          <w:rFonts w:ascii="Arial" w:hAnsi="Arial" w:cs="Arial"/>
          <w:sz w:val="20"/>
          <w:szCs w:val="20"/>
        </w:rPr>
        <w:t>–</w:t>
      </w:r>
      <w:r w:rsidR="00CB0F5F" w:rsidRPr="009D01AE">
        <w:rPr>
          <w:rFonts w:ascii="Arial" w:hAnsi="Arial" w:cs="Arial"/>
          <w:sz w:val="20"/>
          <w:szCs w:val="20"/>
        </w:rPr>
        <w:t xml:space="preserve"> Mýtna</w:t>
      </w:r>
      <w:r w:rsidR="001A6C58">
        <w:rPr>
          <w:rFonts w:ascii="Arial" w:hAnsi="Arial" w:cs="Arial"/>
          <w:sz w:val="20"/>
          <w:szCs w:val="20"/>
        </w:rPr>
        <w:t xml:space="preserve"> nebude poskytnuté</w:t>
      </w:r>
      <w:r w:rsidR="0013788E" w:rsidRPr="009D01AE">
        <w:rPr>
          <w:rFonts w:ascii="Arial" w:hAnsi="Arial" w:cs="Arial"/>
          <w:sz w:val="20"/>
          <w:szCs w:val="20"/>
        </w:rPr>
        <w:t xml:space="preserve"> financovanie zo strany MDV SR</w:t>
      </w:r>
      <w:r w:rsidRPr="009D01AE">
        <w:rPr>
          <w:rFonts w:ascii="Arial" w:hAnsi="Arial" w:cs="Arial"/>
          <w:sz w:val="20"/>
          <w:szCs w:val="20"/>
        </w:rPr>
        <w:t>.</w:t>
      </w:r>
    </w:p>
    <w:p w:rsidR="0013788E" w:rsidRPr="009D01AE" w:rsidRDefault="0013788E" w:rsidP="00D759D8">
      <w:pPr>
        <w:ind w:left="1134" w:hanging="567"/>
        <w:jc w:val="both"/>
        <w:rPr>
          <w:rFonts w:ascii="Arial" w:hAnsi="Arial" w:cs="Arial"/>
          <w:sz w:val="20"/>
          <w:szCs w:val="20"/>
        </w:rPr>
      </w:pPr>
    </w:p>
    <w:p w:rsidR="00090CFA" w:rsidRPr="009D01AE" w:rsidRDefault="00090CFA" w:rsidP="00D759D8">
      <w:pPr>
        <w:ind w:left="1134" w:hanging="567"/>
        <w:jc w:val="both"/>
        <w:rPr>
          <w:rFonts w:ascii="Arial" w:hAnsi="Arial" w:cs="Arial"/>
          <w:sz w:val="20"/>
          <w:szCs w:val="20"/>
        </w:rPr>
      </w:pPr>
      <w:r w:rsidRPr="009D01AE">
        <w:rPr>
          <w:rFonts w:ascii="Arial" w:hAnsi="Arial" w:cs="Arial"/>
          <w:sz w:val="20"/>
          <w:szCs w:val="20"/>
        </w:rPr>
        <w:t>3</w:t>
      </w:r>
      <w:r w:rsidR="003B1F90" w:rsidRPr="009D01AE">
        <w:rPr>
          <w:rFonts w:ascii="Arial" w:hAnsi="Arial" w:cs="Arial"/>
          <w:sz w:val="20"/>
          <w:szCs w:val="20"/>
        </w:rPr>
        <w:t>3</w:t>
      </w:r>
      <w:r w:rsidR="0013788E" w:rsidRPr="009D01AE">
        <w:rPr>
          <w:rFonts w:ascii="Arial" w:hAnsi="Arial" w:cs="Arial"/>
          <w:sz w:val="20"/>
          <w:szCs w:val="20"/>
        </w:rPr>
        <w:t>.2</w:t>
      </w:r>
      <w:r w:rsidRPr="009D01AE">
        <w:rPr>
          <w:rFonts w:ascii="Arial" w:hAnsi="Arial" w:cs="Arial"/>
          <w:sz w:val="20"/>
          <w:szCs w:val="20"/>
        </w:rPr>
        <w:tab/>
        <w:t>V prípade zrušenia použitého postupu zadávania zákazky budú o tom všetci uchádzači alebo záujemcovia bezodkladne informovaní s uvedením dôvodu zrušenia. Zároveň bude oznámený postup, ktorý bude použitý pri zadávaní zákazky na pôvodný predmet zákazky.</w:t>
      </w:r>
    </w:p>
    <w:p w:rsidR="005477C1" w:rsidRPr="009D01AE" w:rsidRDefault="005477C1" w:rsidP="00D759D8">
      <w:pPr>
        <w:pStyle w:val="Zkladntext"/>
        <w:ind w:left="2268"/>
        <w:jc w:val="right"/>
        <w:rPr>
          <w:rFonts w:ascii="Arial" w:hAnsi="Arial" w:cs="Arial"/>
          <w:caps/>
          <w:color w:val="000000"/>
          <w:sz w:val="22"/>
          <w:szCs w:val="22"/>
        </w:rPr>
      </w:pPr>
    </w:p>
    <w:p w:rsidR="003317F8" w:rsidRPr="009D01AE" w:rsidRDefault="003317F8" w:rsidP="00D759D8">
      <w:pPr>
        <w:pStyle w:val="Zkladntext"/>
        <w:ind w:left="2268"/>
        <w:jc w:val="right"/>
        <w:rPr>
          <w:rFonts w:ascii="Arial" w:hAnsi="Arial" w:cs="Arial"/>
          <w:caps/>
          <w:color w:val="000000"/>
          <w:sz w:val="22"/>
          <w:szCs w:val="22"/>
        </w:rPr>
      </w:pPr>
      <w:r w:rsidRPr="009D01AE">
        <w:rPr>
          <w:rFonts w:ascii="Arial" w:hAnsi="Arial" w:cs="Arial"/>
          <w:caps/>
          <w:color w:val="000000"/>
          <w:sz w:val="22"/>
          <w:szCs w:val="22"/>
        </w:rPr>
        <w:br w:type="page"/>
      </w:r>
    </w:p>
    <w:p w:rsidR="004F6C71" w:rsidRPr="009D01AE" w:rsidRDefault="00BE7A69" w:rsidP="00D759D8">
      <w:pPr>
        <w:pStyle w:val="Zkladntext"/>
        <w:jc w:val="center"/>
        <w:rPr>
          <w:rFonts w:ascii="Arial" w:hAnsi="Arial" w:cs="Arial"/>
        </w:rPr>
      </w:pPr>
      <w:r w:rsidRPr="009D01AE">
        <w:rPr>
          <w:rFonts w:ascii="Arial" w:hAnsi="Arial" w:cs="Arial"/>
          <w:caps/>
        </w:rPr>
        <w:lastRenderedPageBreak/>
        <w:t>Časť</w:t>
      </w:r>
      <w:r w:rsidRPr="009D01AE">
        <w:rPr>
          <w:rFonts w:ascii="Arial" w:hAnsi="Arial" w:cs="Arial"/>
          <w:b w:val="0"/>
          <w:caps/>
        </w:rPr>
        <w:t xml:space="preserve"> </w:t>
      </w:r>
      <w:r w:rsidRPr="009D01AE">
        <w:rPr>
          <w:rFonts w:ascii="Arial" w:hAnsi="Arial" w:cs="Arial"/>
        </w:rPr>
        <w:t>A2  KRITÉRI</w:t>
      </w:r>
      <w:r w:rsidR="003317F8" w:rsidRPr="009D01AE">
        <w:rPr>
          <w:rFonts w:ascii="Arial" w:hAnsi="Arial" w:cs="Arial"/>
        </w:rPr>
        <w:t>Á</w:t>
      </w:r>
      <w:r w:rsidRPr="009D01AE">
        <w:rPr>
          <w:rFonts w:ascii="Arial" w:hAnsi="Arial" w:cs="Arial"/>
        </w:rPr>
        <w:t xml:space="preserve"> NA VYHODNOTENIE PONÚK</w:t>
      </w:r>
    </w:p>
    <w:p w:rsidR="00BE7A69" w:rsidRPr="009D01AE" w:rsidRDefault="00BE7A69" w:rsidP="00D759D8">
      <w:pPr>
        <w:pStyle w:val="Zkladntext"/>
        <w:jc w:val="center"/>
        <w:rPr>
          <w:rFonts w:ascii="Arial" w:hAnsi="Arial" w:cs="Arial"/>
        </w:rPr>
      </w:pPr>
      <w:r w:rsidRPr="009D01AE">
        <w:rPr>
          <w:rFonts w:ascii="Arial" w:hAnsi="Arial" w:cs="Arial"/>
        </w:rPr>
        <w:t xml:space="preserve"> A PRAVIDLÁ ICH UPLATNENIA</w:t>
      </w:r>
    </w:p>
    <w:p w:rsidR="00BE7A69" w:rsidRPr="009D01AE" w:rsidRDefault="00BE7A69" w:rsidP="00D759D8">
      <w:pPr>
        <w:pStyle w:val="Zarkazkladnhotextu"/>
        <w:tabs>
          <w:tab w:val="left" w:pos="0"/>
        </w:tabs>
        <w:rPr>
          <w:rFonts w:ascii="Arial" w:hAnsi="Arial" w:cs="Arial"/>
        </w:rPr>
      </w:pPr>
    </w:p>
    <w:p w:rsidR="00BE7A69" w:rsidRPr="009D01AE" w:rsidRDefault="00BE7A69" w:rsidP="00D759D8">
      <w:pPr>
        <w:pStyle w:val="Zkladntext"/>
        <w:tabs>
          <w:tab w:val="num" w:pos="720"/>
        </w:tabs>
        <w:rPr>
          <w:rFonts w:ascii="Arial" w:hAnsi="Arial" w:cs="Arial"/>
          <w:b w:val="0"/>
          <w:bCs w:val="0"/>
          <w:sz w:val="20"/>
          <w:szCs w:val="20"/>
        </w:rPr>
      </w:pPr>
      <w:r w:rsidRPr="009D01AE">
        <w:rPr>
          <w:rFonts w:ascii="Arial" w:hAnsi="Arial" w:cs="Arial"/>
          <w:b w:val="0"/>
          <w:bCs w:val="0"/>
          <w:sz w:val="20"/>
          <w:szCs w:val="20"/>
        </w:rPr>
        <w:t xml:space="preserve">Komisia bude hodnotiť iba ponuky, ktoré splnili požiadavky verejného obstarávateľa. </w:t>
      </w:r>
    </w:p>
    <w:p w:rsidR="00BE7A69" w:rsidRPr="009D01AE" w:rsidRDefault="00BE7A69" w:rsidP="00D759D8">
      <w:pPr>
        <w:pStyle w:val="Zkladntext"/>
        <w:tabs>
          <w:tab w:val="num" w:pos="720"/>
        </w:tabs>
        <w:rPr>
          <w:rFonts w:ascii="Arial" w:hAnsi="Arial" w:cs="Arial"/>
          <w:b w:val="0"/>
          <w:bCs w:val="0"/>
          <w:sz w:val="20"/>
          <w:szCs w:val="20"/>
        </w:rPr>
      </w:pPr>
    </w:p>
    <w:p w:rsidR="00041AD7" w:rsidRPr="009D01AE" w:rsidRDefault="00041AD7" w:rsidP="00D759D8">
      <w:pPr>
        <w:pBdr>
          <w:top w:val="nil"/>
          <w:left w:val="nil"/>
          <w:bottom w:val="nil"/>
          <w:right w:val="nil"/>
          <w:between w:val="nil"/>
          <w:bar w:val="nil"/>
        </w:pBdr>
        <w:tabs>
          <w:tab w:val="left" w:pos="567"/>
          <w:tab w:val="left" w:pos="720"/>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w:hAnsi="Arial" w:cs="Arial"/>
          <w:b/>
          <w:bCs/>
          <w:color w:val="000000"/>
          <w:sz w:val="20"/>
          <w:szCs w:val="20"/>
          <w:u w:color="000000"/>
          <w:bdr w:val="nil"/>
        </w:rPr>
      </w:pPr>
      <w:r w:rsidRPr="009D01AE">
        <w:rPr>
          <w:rFonts w:ascii="Arial" w:eastAsia="Arial Unicode MS" w:hAnsi="Arial" w:cs="Arial Unicode MS"/>
          <w:b/>
          <w:bCs/>
          <w:color w:val="000000"/>
          <w:sz w:val="20"/>
          <w:szCs w:val="20"/>
          <w:u w:color="000000"/>
          <w:bdr w:val="nil"/>
        </w:rPr>
        <w:t xml:space="preserve">1. </w:t>
      </w:r>
      <w:proofErr w:type="spellStart"/>
      <w:r w:rsidRPr="009D01AE">
        <w:rPr>
          <w:rFonts w:ascii="Arial" w:eastAsia="Arial Unicode MS" w:hAnsi="Arial" w:cs="Arial Unicode MS"/>
          <w:b/>
          <w:bCs/>
          <w:color w:val="000000"/>
          <w:sz w:val="20"/>
          <w:szCs w:val="20"/>
          <w:u w:color="000000"/>
          <w:bdr w:val="nil"/>
        </w:rPr>
        <w:t>Prehľ</w:t>
      </w:r>
      <w:proofErr w:type="spellEnd"/>
      <w:r w:rsidRPr="009D01AE">
        <w:rPr>
          <w:rFonts w:ascii="Arial" w:eastAsia="Arial Unicode MS" w:hAnsi="Arial" w:cs="Arial Unicode MS"/>
          <w:b/>
          <w:bCs/>
          <w:color w:val="000000"/>
          <w:sz w:val="20"/>
          <w:szCs w:val="20"/>
          <w:u w:color="000000"/>
          <w:bdr w:val="nil"/>
          <w:lang w:val="sv-SE"/>
        </w:rPr>
        <w:t>ad krit</w:t>
      </w:r>
      <w:r w:rsidRPr="009D01AE">
        <w:rPr>
          <w:rFonts w:ascii="Arial" w:eastAsia="Arial Unicode MS" w:hAnsi="Arial" w:cs="Arial Unicode MS"/>
          <w:b/>
          <w:bCs/>
          <w:color w:val="000000"/>
          <w:sz w:val="20"/>
          <w:szCs w:val="20"/>
          <w:u w:color="000000"/>
          <w:bdr w:val="nil"/>
          <w:lang w:val="fr-FR"/>
        </w:rPr>
        <w:t>é</w:t>
      </w:r>
      <w:proofErr w:type="spellStart"/>
      <w:r w:rsidRPr="009D01AE">
        <w:rPr>
          <w:rFonts w:ascii="Arial" w:eastAsia="Arial Unicode MS" w:hAnsi="Arial" w:cs="Arial Unicode MS"/>
          <w:b/>
          <w:bCs/>
          <w:color w:val="000000"/>
          <w:sz w:val="20"/>
          <w:szCs w:val="20"/>
          <w:u w:color="000000"/>
          <w:bdr w:val="nil"/>
        </w:rPr>
        <w:t>rií</w:t>
      </w:r>
      <w:proofErr w:type="spellEnd"/>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Verejný obstarávateľ stanovil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proofErr w:type="spellStart"/>
      <w:r w:rsidRPr="009D01AE">
        <w:rPr>
          <w:rFonts w:ascii="Arial" w:eastAsia="Arial Unicode MS" w:hAnsi="Arial" w:cs="Arial Unicode MS"/>
          <w:color w:val="000000"/>
          <w:sz w:val="20"/>
          <w:szCs w:val="20"/>
          <w:u w:color="000000"/>
          <w:bdr w:val="nil"/>
        </w:rPr>
        <w:t>riá</w:t>
      </w:r>
      <w:proofErr w:type="spellEnd"/>
      <w:r w:rsidRPr="009D01AE">
        <w:rPr>
          <w:rFonts w:ascii="Arial" w:eastAsia="Arial Unicode MS" w:hAnsi="Arial" w:cs="Arial Unicode MS"/>
          <w:color w:val="000000"/>
          <w:sz w:val="20"/>
          <w:szCs w:val="20"/>
          <w:u w:color="000000"/>
          <w:bdr w:val="nil"/>
        </w:rPr>
        <w:t xml:space="preserve"> na vyhodnotenie ponúk s cieľom určiť ekonomicky najvýhodnejšiu ponuku za predmet zákazky. Verejný obstarávateľ bude vyhodnocovať ponuky na základe najlepšieho pomeru ceny a kvality.</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tbl>
      <w:tblPr>
        <w:tblStyle w:val="TableNormal"/>
        <w:tblW w:w="708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9"/>
        <w:gridCol w:w="4137"/>
        <w:gridCol w:w="1985"/>
      </w:tblGrid>
      <w:tr w:rsidR="00041AD7" w:rsidRPr="009D01AE" w:rsidTr="00934EA9">
        <w:trPr>
          <w:trHeight w:val="223"/>
          <w:jc w:val="center"/>
        </w:trPr>
        <w:tc>
          <w:tcPr>
            <w:tcW w:w="50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D759D8">
            <w:pPr>
              <w:tabs>
                <w:tab w:val="left" w:pos="567"/>
                <w:tab w:val="left" w:pos="851"/>
                <w:tab w:val="left" w:pos="1134"/>
                <w:tab w:val="left" w:pos="1276"/>
              </w:tabs>
              <w:spacing w:before="120" w:after="120"/>
              <w:ind w:left="284" w:hanging="284"/>
              <w:rPr>
                <w:rFonts w:eastAsia="Arial Unicode MS" w:cs="Arial Unicode MS"/>
                <w:color w:val="000000"/>
                <w:sz w:val="22"/>
                <w:szCs w:val="22"/>
                <w:u w:color="000000"/>
              </w:rPr>
            </w:pPr>
            <w:proofErr w:type="spellStart"/>
            <w:r w:rsidRPr="009D01AE">
              <w:rPr>
                <w:rFonts w:ascii="Arial" w:eastAsia="Arial Unicode MS" w:hAnsi="Arial" w:cs="Arial Unicode MS"/>
                <w:color w:val="000000"/>
                <w:sz w:val="20"/>
                <w:szCs w:val="20"/>
                <w:u w:color="000000"/>
                <w:lang w:val="de-DE"/>
              </w:rPr>
              <w:t>Krit</w:t>
            </w:r>
            <w:proofErr w:type="spellEnd"/>
            <w:r w:rsidRPr="009D01AE">
              <w:rPr>
                <w:rFonts w:ascii="Arial" w:eastAsia="Arial Unicode MS" w:hAnsi="Arial" w:cs="Arial Unicode MS"/>
                <w:color w:val="000000"/>
                <w:sz w:val="20"/>
                <w:szCs w:val="20"/>
                <w:u w:color="000000"/>
                <w:lang w:val="fr-FR"/>
              </w:rPr>
              <w:t>é</w:t>
            </w:r>
            <w:proofErr w:type="spellStart"/>
            <w:r w:rsidRPr="009D01AE">
              <w:rPr>
                <w:rFonts w:ascii="Arial" w:eastAsia="Arial Unicode MS" w:hAnsi="Arial" w:cs="Arial Unicode MS"/>
                <w:color w:val="000000"/>
                <w:sz w:val="20"/>
                <w:szCs w:val="20"/>
                <w:u w:color="000000"/>
              </w:rPr>
              <w:t>riá</w:t>
            </w:r>
            <w:proofErr w:type="spellEnd"/>
            <w:r w:rsidRPr="009D01AE">
              <w:rPr>
                <w:rFonts w:ascii="Arial" w:eastAsia="Arial Unicode MS" w:hAnsi="Arial" w:cs="Arial Unicode MS"/>
                <w:color w:val="000000"/>
                <w:sz w:val="20"/>
                <w:szCs w:val="20"/>
                <w:u w:color="000000"/>
              </w:rPr>
              <w:t xml:space="preserve"> na vyhodnotenie ponúk (spolu 100 percent)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D759D8">
            <w:pPr>
              <w:tabs>
                <w:tab w:val="left" w:pos="567"/>
                <w:tab w:val="left" w:pos="851"/>
                <w:tab w:val="left" w:pos="1134"/>
                <w:tab w:val="left" w:pos="1276"/>
              </w:tabs>
              <w:spacing w:before="120" w:after="120"/>
              <w:ind w:left="284" w:hanging="284"/>
              <w:rPr>
                <w:rFonts w:eastAsia="Arial Unicode MS" w:cs="Arial Unicode MS"/>
                <w:color w:val="000000"/>
                <w:sz w:val="22"/>
                <w:szCs w:val="22"/>
                <w:u w:color="000000"/>
              </w:rPr>
            </w:pPr>
            <w:r w:rsidRPr="009D01AE">
              <w:rPr>
                <w:rFonts w:ascii="Arial" w:eastAsia="Arial Unicode MS" w:hAnsi="Arial" w:cs="Arial Unicode MS"/>
                <w:color w:val="000000"/>
                <w:sz w:val="20"/>
                <w:szCs w:val="20"/>
                <w:u w:color="000000"/>
              </w:rPr>
              <w:t xml:space="preserve">Váha </w:t>
            </w:r>
            <w:proofErr w:type="spellStart"/>
            <w:r w:rsidRPr="009D01AE">
              <w:rPr>
                <w:rFonts w:ascii="Arial" w:eastAsia="Arial Unicode MS" w:hAnsi="Arial" w:cs="Arial Unicode MS"/>
                <w:color w:val="000000"/>
                <w:sz w:val="20"/>
                <w:szCs w:val="20"/>
                <w:u w:color="000000"/>
              </w:rPr>
              <w:t>krit</w:t>
            </w:r>
            <w:proofErr w:type="spellEnd"/>
            <w:r w:rsidRPr="009D01AE">
              <w:rPr>
                <w:rFonts w:ascii="Arial" w:eastAsia="Arial Unicode MS" w:hAnsi="Arial" w:cs="Arial Unicode MS"/>
                <w:color w:val="000000"/>
                <w:sz w:val="20"/>
                <w:szCs w:val="20"/>
                <w:u w:color="000000"/>
                <w:lang w:val="fr-FR"/>
              </w:rPr>
              <w:t>é</w:t>
            </w:r>
            <w:proofErr w:type="spellStart"/>
            <w:r w:rsidRPr="009D01AE">
              <w:rPr>
                <w:rFonts w:ascii="Arial" w:eastAsia="Arial Unicode MS" w:hAnsi="Arial" w:cs="Arial Unicode MS"/>
                <w:color w:val="000000"/>
                <w:sz w:val="20"/>
                <w:szCs w:val="20"/>
                <w:u w:color="000000"/>
              </w:rPr>
              <w:t>ria</w:t>
            </w:r>
            <w:proofErr w:type="spellEnd"/>
            <w:r w:rsidRPr="009D01AE">
              <w:rPr>
                <w:rFonts w:ascii="Arial" w:eastAsia="Arial Unicode MS" w:hAnsi="Arial" w:cs="Arial Unicode MS"/>
                <w:color w:val="000000"/>
                <w:sz w:val="20"/>
                <w:szCs w:val="20"/>
                <w:u w:color="000000"/>
              </w:rPr>
              <w:t xml:space="preserve"> </w:t>
            </w:r>
          </w:p>
        </w:tc>
      </w:tr>
      <w:tr w:rsidR="00041AD7" w:rsidRPr="009D01AE" w:rsidTr="00934EA9">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D759D8">
            <w:pPr>
              <w:tabs>
                <w:tab w:val="left" w:pos="567"/>
                <w:tab w:val="left" w:pos="851"/>
                <w:tab w:val="left" w:pos="1134"/>
                <w:tab w:val="left" w:pos="1276"/>
              </w:tabs>
              <w:spacing w:before="120" w:after="120"/>
              <w:ind w:left="284" w:hanging="284"/>
              <w:rPr>
                <w:rFonts w:eastAsia="Arial Unicode MS" w:cs="Arial Unicode MS"/>
                <w:color w:val="000000"/>
                <w:sz w:val="22"/>
                <w:szCs w:val="22"/>
                <w:u w:color="000000"/>
              </w:rPr>
            </w:pPr>
            <w:r w:rsidRPr="009D01AE">
              <w:rPr>
                <w:rFonts w:ascii="Arial" w:eastAsia="Arial Unicode MS" w:hAnsi="Arial" w:cs="Arial Unicode MS"/>
                <w:color w:val="000000"/>
                <w:sz w:val="20"/>
                <w:szCs w:val="20"/>
                <w:u w:color="000000"/>
              </w:rPr>
              <w:t>K1</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D759D8">
            <w:pPr>
              <w:tabs>
                <w:tab w:val="left" w:pos="567"/>
                <w:tab w:val="left" w:pos="851"/>
                <w:tab w:val="left" w:pos="1134"/>
                <w:tab w:val="left" w:pos="1276"/>
              </w:tabs>
              <w:spacing w:before="120" w:after="120"/>
              <w:ind w:left="284" w:hanging="284"/>
              <w:rPr>
                <w:rFonts w:ascii="Arial" w:eastAsia="Arial" w:hAnsi="Arial" w:cs="Arial"/>
                <w:color w:val="000000"/>
                <w:sz w:val="20"/>
                <w:szCs w:val="20"/>
                <w:u w:color="000000"/>
              </w:rPr>
            </w:pPr>
            <w:r w:rsidRPr="009D01AE">
              <w:rPr>
                <w:rFonts w:ascii="Arial" w:eastAsia="Arial Unicode MS" w:hAnsi="Arial" w:cs="Arial Unicode MS"/>
                <w:color w:val="000000"/>
                <w:sz w:val="20"/>
                <w:szCs w:val="20"/>
                <w:u w:color="000000"/>
              </w:rPr>
              <w:t>Navrhovaná celková cena uchádzača</w:t>
            </w:r>
          </w:p>
          <w:p w:rsidR="00041AD7" w:rsidRPr="009D01AE" w:rsidRDefault="00041AD7" w:rsidP="00D759D8">
            <w:pPr>
              <w:tabs>
                <w:tab w:val="left" w:pos="567"/>
                <w:tab w:val="left" w:pos="851"/>
                <w:tab w:val="left" w:pos="1134"/>
                <w:tab w:val="left" w:pos="1276"/>
              </w:tabs>
              <w:spacing w:before="120" w:after="120"/>
              <w:ind w:left="284" w:hanging="284"/>
              <w:rPr>
                <w:rFonts w:eastAsia="Arial Unicode MS" w:cs="Arial Unicode MS"/>
                <w:color w:val="000000"/>
                <w:sz w:val="22"/>
                <w:szCs w:val="22"/>
                <w:u w:color="000000"/>
              </w:rPr>
            </w:pPr>
            <w:r w:rsidRPr="009D01AE">
              <w:rPr>
                <w:rFonts w:ascii="Arial" w:eastAsia="Arial Unicode MS" w:hAnsi="Arial" w:cs="Arial Unicode MS"/>
                <w:color w:val="000000"/>
                <w:sz w:val="20"/>
                <w:szCs w:val="20"/>
                <w:u w:color="000000"/>
              </w:rPr>
              <w:t>- spolu max. 100 bodov (v rámci K1)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D759D8">
            <w:pPr>
              <w:tabs>
                <w:tab w:val="left" w:pos="567"/>
                <w:tab w:val="left" w:pos="851"/>
                <w:tab w:val="left" w:pos="1134"/>
                <w:tab w:val="left" w:pos="1276"/>
              </w:tabs>
              <w:spacing w:before="120" w:after="120"/>
              <w:ind w:left="284" w:hanging="284"/>
              <w:rPr>
                <w:rFonts w:eastAsia="Arial Unicode MS" w:cs="Arial Unicode MS"/>
                <w:color w:val="000000"/>
                <w:sz w:val="22"/>
                <w:szCs w:val="22"/>
                <w:u w:color="000000"/>
              </w:rPr>
            </w:pPr>
            <w:r w:rsidRPr="009D01AE">
              <w:rPr>
                <w:rFonts w:ascii="Arial" w:eastAsia="Arial Unicode MS" w:hAnsi="Arial" w:cs="Arial Unicode MS"/>
                <w:color w:val="000000"/>
                <w:sz w:val="20"/>
                <w:szCs w:val="20"/>
                <w:u w:color="000000"/>
              </w:rPr>
              <w:t>40%</w:t>
            </w:r>
          </w:p>
        </w:tc>
      </w:tr>
      <w:tr w:rsidR="00041AD7" w:rsidRPr="009D01AE" w:rsidTr="00934EA9">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B1492B" w:rsidP="00D759D8">
            <w:pPr>
              <w:tabs>
                <w:tab w:val="left" w:pos="567"/>
                <w:tab w:val="left" w:pos="851"/>
                <w:tab w:val="left" w:pos="1134"/>
                <w:tab w:val="left" w:pos="1276"/>
              </w:tabs>
              <w:spacing w:before="120" w:after="120"/>
              <w:ind w:left="284" w:hanging="284"/>
              <w:rPr>
                <w:rFonts w:eastAsia="Arial Unicode MS" w:cs="Arial Unicode MS"/>
                <w:color w:val="000000"/>
                <w:sz w:val="22"/>
                <w:szCs w:val="22"/>
                <w:u w:color="000000"/>
              </w:rPr>
            </w:pPr>
            <w:r>
              <w:rPr>
                <w:rFonts w:ascii="Arial" w:eastAsia="Arial Unicode MS" w:hAnsi="Arial" w:cs="Arial Unicode MS"/>
                <w:color w:val="000000"/>
                <w:sz w:val="20"/>
                <w:szCs w:val="20"/>
                <w:u w:color="000000"/>
              </w:rPr>
              <w:t>K2</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D759D8">
            <w:pPr>
              <w:tabs>
                <w:tab w:val="left" w:pos="567"/>
                <w:tab w:val="left" w:pos="851"/>
                <w:tab w:val="left" w:pos="1134"/>
                <w:tab w:val="left" w:pos="1276"/>
              </w:tabs>
              <w:spacing w:before="120" w:after="120"/>
              <w:ind w:left="284" w:hanging="284"/>
              <w:rPr>
                <w:rFonts w:ascii="Arial" w:eastAsia="Arial" w:hAnsi="Arial" w:cs="Arial"/>
                <w:color w:val="000000"/>
                <w:sz w:val="20"/>
                <w:szCs w:val="20"/>
                <w:u w:color="000000"/>
              </w:rPr>
            </w:pPr>
            <w:r w:rsidRPr="009D01AE">
              <w:rPr>
                <w:rFonts w:ascii="Arial" w:eastAsia="Arial Unicode MS" w:hAnsi="Arial" w:cs="Arial Unicode MS"/>
                <w:color w:val="000000"/>
                <w:sz w:val="20"/>
                <w:szCs w:val="20"/>
                <w:u w:color="000000"/>
              </w:rPr>
              <w:t>Kvalita tímu odborníkov</w:t>
            </w:r>
          </w:p>
          <w:p w:rsidR="00041AD7" w:rsidRPr="009D01AE" w:rsidRDefault="00041AD7" w:rsidP="00B1492B">
            <w:pPr>
              <w:tabs>
                <w:tab w:val="left" w:pos="567"/>
                <w:tab w:val="left" w:pos="851"/>
                <w:tab w:val="left" w:pos="1134"/>
                <w:tab w:val="left" w:pos="1276"/>
              </w:tabs>
              <w:spacing w:before="120" w:after="120"/>
              <w:ind w:left="284" w:hanging="284"/>
              <w:rPr>
                <w:rFonts w:eastAsia="Arial Unicode MS" w:cs="Arial Unicode MS"/>
                <w:color w:val="000000"/>
                <w:sz w:val="22"/>
                <w:szCs w:val="22"/>
                <w:u w:color="000000"/>
              </w:rPr>
            </w:pPr>
            <w:r w:rsidRPr="009D01AE">
              <w:rPr>
                <w:rFonts w:ascii="Arial" w:eastAsia="Arial Unicode MS" w:hAnsi="Arial" w:cs="Arial Unicode MS"/>
                <w:color w:val="000000"/>
                <w:sz w:val="20"/>
                <w:szCs w:val="20"/>
                <w:u w:color="000000"/>
              </w:rPr>
              <w:t>- spolu max. 100  bodov (v rámci K</w:t>
            </w:r>
            <w:r w:rsidR="00B1492B">
              <w:rPr>
                <w:rFonts w:ascii="Arial" w:eastAsia="Arial Unicode MS" w:hAnsi="Arial" w:cs="Arial Unicode MS"/>
                <w:color w:val="000000"/>
                <w:sz w:val="20"/>
                <w:szCs w:val="20"/>
                <w:u w:color="000000"/>
              </w:rPr>
              <w:t>2</w:t>
            </w:r>
            <w:r w:rsidRPr="009D01AE">
              <w:rPr>
                <w:rFonts w:ascii="Arial" w:eastAsia="Arial Unicode MS" w:hAnsi="Arial" w:cs="Arial Unicode MS"/>
                <w:color w:val="000000"/>
                <w:sz w:val="20"/>
                <w:szCs w:val="20"/>
                <w:u w:color="00000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B1492B">
            <w:pPr>
              <w:tabs>
                <w:tab w:val="left" w:pos="567"/>
                <w:tab w:val="left" w:pos="851"/>
                <w:tab w:val="left" w:pos="1134"/>
                <w:tab w:val="left" w:pos="1276"/>
              </w:tabs>
              <w:spacing w:before="120" w:after="120"/>
              <w:ind w:left="284" w:hanging="284"/>
              <w:rPr>
                <w:rFonts w:eastAsia="Arial Unicode MS" w:cs="Arial Unicode MS"/>
                <w:color w:val="000000"/>
                <w:sz w:val="22"/>
                <w:szCs w:val="22"/>
                <w:u w:color="000000"/>
              </w:rPr>
            </w:pPr>
            <w:r w:rsidRPr="009D01AE">
              <w:rPr>
                <w:rFonts w:ascii="Arial" w:eastAsia="Arial Unicode MS" w:hAnsi="Arial" w:cs="Arial Unicode MS"/>
                <w:color w:val="000000"/>
                <w:sz w:val="20"/>
                <w:szCs w:val="20"/>
                <w:u w:color="000000"/>
              </w:rPr>
              <w:t>2</w:t>
            </w:r>
            <w:r w:rsidR="00B1492B">
              <w:rPr>
                <w:rFonts w:ascii="Arial" w:eastAsia="Arial Unicode MS" w:hAnsi="Arial" w:cs="Arial Unicode MS"/>
                <w:color w:val="000000"/>
                <w:sz w:val="20"/>
                <w:szCs w:val="20"/>
                <w:u w:color="000000"/>
              </w:rPr>
              <w:t>5</w:t>
            </w:r>
            <w:r w:rsidRPr="009D01AE">
              <w:rPr>
                <w:rFonts w:ascii="Arial" w:eastAsia="Arial Unicode MS" w:hAnsi="Arial" w:cs="Arial Unicode MS"/>
                <w:color w:val="000000"/>
                <w:sz w:val="20"/>
                <w:szCs w:val="20"/>
                <w:u w:color="000000"/>
              </w:rPr>
              <w:t>%</w:t>
            </w:r>
          </w:p>
        </w:tc>
      </w:tr>
      <w:tr w:rsidR="00041AD7" w:rsidRPr="009D01AE" w:rsidTr="00934EA9">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B1492B">
            <w:pPr>
              <w:tabs>
                <w:tab w:val="left" w:pos="567"/>
                <w:tab w:val="left" w:pos="851"/>
                <w:tab w:val="left" w:pos="1134"/>
                <w:tab w:val="left" w:pos="1276"/>
              </w:tabs>
              <w:spacing w:before="120" w:after="120"/>
              <w:ind w:left="284" w:hanging="284"/>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K</w:t>
            </w:r>
            <w:r w:rsidR="00B1492B">
              <w:rPr>
                <w:rFonts w:ascii="Arial" w:eastAsia="Arial Unicode MS" w:hAnsi="Arial" w:cs="Arial Unicode MS"/>
                <w:color w:val="000000"/>
                <w:sz w:val="20"/>
                <w:szCs w:val="20"/>
                <w:u w:color="000000"/>
              </w:rPr>
              <w:t>3</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D759D8">
            <w:pPr>
              <w:tabs>
                <w:tab w:val="left" w:pos="567"/>
                <w:tab w:val="left" w:pos="851"/>
                <w:tab w:val="left" w:pos="1134"/>
                <w:tab w:val="left" w:pos="1276"/>
              </w:tabs>
              <w:spacing w:before="120" w:after="120"/>
              <w:ind w:left="284" w:hanging="284"/>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Náklady na prevádzku</w:t>
            </w:r>
          </w:p>
          <w:p w:rsidR="00041AD7" w:rsidRPr="009D01AE" w:rsidRDefault="00041AD7" w:rsidP="00B1492B">
            <w:pPr>
              <w:tabs>
                <w:tab w:val="left" w:pos="567"/>
                <w:tab w:val="left" w:pos="851"/>
                <w:tab w:val="left" w:pos="1134"/>
                <w:tab w:val="left" w:pos="1276"/>
              </w:tabs>
              <w:spacing w:before="120" w:after="120"/>
              <w:ind w:left="284" w:hanging="284"/>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 spolu max. 100 bodov (v rámci K</w:t>
            </w:r>
            <w:r w:rsidR="00B1492B">
              <w:rPr>
                <w:rFonts w:ascii="Arial" w:eastAsia="Arial Unicode MS" w:hAnsi="Arial" w:cs="Arial Unicode MS"/>
                <w:color w:val="000000"/>
                <w:sz w:val="20"/>
                <w:szCs w:val="20"/>
                <w:u w:color="000000"/>
              </w:rPr>
              <w:t>3</w:t>
            </w:r>
            <w:r w:rsidRPr="009D01AE">
              <w:rPr>
                <w:rFonts w:ascii="Arial" w:eastAsia="Arial Unicode MS" w:hAnsi="Arial" w:cs="Arial Unicode MS"/>
                <w:color w:val="000000"/>
                <w:sz w:val="20"/>
                <w:szCs w:val="20"/>
                <w:u w:color="00000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B1492B" w:rsidP="00D759D8">
            <w:pPr>
              <w:tabs>
                <w:tab w:val="left" w:pos="567"/>
                <w:tab w:val="left" w:pos="851"/>
                <w:tab w:val="left" w:pos="1134"/>
                <w:tab w:val="left" w:pos="1276"/>
              </w:tabs>
              <w:spacing w:before="120" w:after="120"/>
              <w:ind w:left="284" w:hanging="284"/>
              <w:rPr>
                <w:rFonts w:ascii="Arial" w:eastAsia="Arial Unicode MS" w:hAnsi="Arial" w:cs="Arial Unicode MS"/>
                <w:color w:val="000000"/>
                <w:sz w:val="20"/>
                <w:szCs w:val="20"/>
                <w:u w:color="000000"/>
              </w:rPr>
            </w:pPr>
            <w:r>
              <w:rPr>
                <w:rFonts w:ascii="Arial" w:eastAsia="Arial Unicode MS" w:hAnsi="Arial" w:cs="Arial Unicode MS"/>
                <w:color w:val="000000"/>
                <w:sz w:val="20"/>
                <w:szCs w:val="20"/>
                <w:u w:color="000000"/>
              </w:rPr>
              <w:t>10</w:t>
            </w:r>
            <w:r w:rsidR="00041AD7" w:rsidRPr="009D01AE">
              <w:rPr>
                <w:rFonts w:ascii="Arial" w:eastAsia="Arial Unicode MS" w:hAnsi="Arial" w:cs="Arial Unicode MS"/>
                <w:color w:val="000000"/>
                <w:sz w:val="20"/>
                <w:szCs w:val="20"/>
                <w:u w:color="000000"/>
              </w:rPr>
              <w:t>%</w:t>
            </w:r>
          </w:p>
        </w:tc>
      </w:tr>
      <w:tr w:rsidR="00041AD7" w:rsidRPr="009D01AE" w:rsidTr="00934EA9">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B1492B">
            <w:pPr>
              <w:tabs>
                <w:tab w:val="left" w:pos="567"/>
                <w:tab w:val="left" w:pos="851"/>
                <w:tab w:val="left" w:pos="1134"/>
                <w:tab w:val="left" w:pos="1276"/>
              </w:tabs>
              <w:spacing w:before="120" w:after="120"/>
              <w:ind w:left="284" w:hanging="284"/>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K</w:t>
            </w:r>
            <w:r w:rsidR="00B1492B">
              <w:rPr>
                <w:rFonts w:ascii="Arial" w:eastAsia="Arial Unicode MS" w:hAnsi="Arial" w:cs="Arial Unicode MS"/>
                <w:color w:val="000000"/>
                <w:sz w:val="20"/>
                <w:szCs w:val="20"/>
                <w:u w:color="000000"/>
              </w:rPr>
              <w:t>4</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D759D8">
            <w:pPr>
              <w:tabs>
                <w:tab w:val="left" w:pos="567"/>
                <w:tab w:val="left" w:pos="851"/>
                <w:tab w:val="left" w:pos="1134"/>
                <w:tab w:val="left" w:pos="1276"/>
              </w:tabs>
              <w:spacing w:before="120" w:after="120"/>
              <w:ind w:left="284" w:hanging="284"/>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Environmentálne hľadisko</w:t>
            </w:r>
          </w:p>
          <w:p w:rsidR="00041AD7" w:rsidRPr="009D01AE" w:rsidRDefault="00041AD7" w:rsidP="00B1492B">
            <w:pPr>
              <w:tabs>
                <w:tab w:val="left" w:pos="567"/>
                <w:tab w:val="left" w:pos="851"/>
                <w:tab w:val="left" w:pos="1134"/>
                <w:tab w:val="left" w:pos="1276"/>
              </w:tabs>
              <w:spacing w:before="120" w:after="120"/>
              <w:ind w:left="284" w:hanging="284"/>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 spolu max. 100 bodov (v rámci K</w:t>
            </w:r>
            <w:r w:rsidR="00B1492B">
              <w:rPr>
                <w:rFonts w:ascii="Arial" w:eastAsia="Arial Unicode MS" w:hAnsi="Arial" w:cs="Arial Unicode MS"/>
                <w:color w:val="000000"/>
                <w:sz w:val="20"/>
                <w:szCs w:val="20"/>
                <w:u w:color="000000"/>
              </w:rPr>
              <w:t>4</w:t>
            </w:r>
            <w:r w:rsidRPr="009D01AE">
              <w:rPr>
                <w:rFonts w:ascii="Arial" w:eastAsia="Arial Unicode MS" w:hAnsi="Arial" w:cs="Arial Unicode MS"/>
                <w:color w:val="000000"/>
                <w:sz w:val="20"/>
                <w:szCs w:val="20"/>
                <w:u w:color="00000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B1492B">
            <w:pPr>
              <w:tabs>
                <w:tab w:val="left" w:pos="567"/>
                <w:tab w:val="left" w:pos="851"/>
                <w:tab w:val="left" w:pos="1134"/>
                <w:tab w:val="left" w:pos="1276"/>
              </w:tabs>
              <w:spacing w:before="120" w:after="120"/>
              <w:ind w:left="284" w:hanging="284"/>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2</w:t>
            </w:r>
            <w:r w:rsidR="00B1492B">
              <w:rPr>
                <w:rFonts w:ascii="Arial" w:eastAsia="Arial Unicode MS" w:hAnsi="Arial" w:cs="Arial Unicode MS"/>
                <w:color w:val="000000"/>
                <w:sz w:val="20"/>
                <w:szCs w:val="20"/>
                <w:u w:color="000000"/>
              </w:rPr>
              <w:t>5</w:t>
            </w:r>
            <w:r w:rsidRPr="009D01AE">
              <w:rPr>
                <w:rFonts w:ascii="Arial" w:eastAsia="Arial Unicode MS" w:hAnsi="Arial" w:cs="Arial Unicode MS"/>
                <w:color w:val="000000"/>
                <w:sz w:val="20"/>
                <w:szCs w:val="20"/>
                <w:u w:color="000000"/>
              </w:rPr>
              <w:t>%</w:t>
            </w:r>
          </w:p>
        </w:tc>
      </w:tr>
    </w:tbl>
    <w:p w:rsidR="00041AD7" w:rsidRDefault="00041AD7"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Pr="009D01AE"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FD42D0" w:rsidRDefault="00041AD7"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w:hAnsi="Arial" w:cs="Arial"/>
          <w:b/>
          <w:bCs/>
          <w:color w:val="000000"/>
          <w:u w:color="000000"/>
          <w:bdr w:val="nil"/>
        </w:rPr>
      </w:pPr>
      <w:r w:rsidRPr="00FD42D0">
        <w:rPr>
          <w:rFonts w:ascii="Arial" w:eastAsia="Arial Unicode MS" w:hAnsi="Arial" w:cs="Arial Unicode MS"/>
          <w:b/>
          <w:bCs/>
          <w:color w:val="000000"/>
          <w:u w:color="000000"/>
          <w:bdr w:val="nil"/>
          <w:lang w:val="de-DE"/>
        </w:rPr>
        <w:lastRenderedPageBreak/>
        <w:t xml:space="preserve">2. </w:t>
      </w:r>
      <w:proofErr w:type="spellStart"/>
      <w:r w:rsidRPr="00FD42D0">
        <w:rPr>
          <w:rFonts w:ascii="Arial" w:eastAsia="Arial Unicode MS" w:hAnsi="Arial" w:cs="Arial Unicode MS"/>
          <w:b/>
          <w:bCs/>
          <w:color w:val="000000"/>
          <w:u w:color="000000"/>
          <w:bdr w:val="nil"/>
          <w:lang w:val="de-DE"/>
        </w:rPr>
        <w:t>Krit</w:t>
      </w:r>
      <w:proofErr w:type="spellEnd"/>
      <w:r w:rsidRPr="00FD42D0">
        <w:rPr>
          <w:rFonts w:ascii="Arial" w:eastAsia="Arial Unicode MS" w:hAnsi="Arial" w:cs="Arial Unicode MS"/>
          <w:b/>
          <w:bCs/>
          <w:color w:val="000000"/>
          <w:u w:color="000000"/>
          <w:bdr w:val="nil"/>
          <w:lang w:val="fr-FR"/>
        </w:rPr>
        <w:t>é</w:t>
      </w:r>
      <w:proofErr w:type="spellStart"/>
      <w:r w:rsidRPr="00FD42D0">
        <w:rPr>
          <w:rFonts w:ascii="Arial" w:eastAsia="Arial Unicode MS" w:hAnsi="Arial" w:cs="Arial Unicode MS"/>
          <w:b/>
          <w:bCs/>
          <w:color w:val="000000"/>
          <w:u w:color="000000"/>
          <w:bdr w:val="nil"/>
          <w:lang w:val="de-DE"/>
        </w:rPr>
        <w:t>rium</w:t>
      </w:r>
      <w:proofErr w:type="spellEnd"/>
      <w:r w:rsidRPr="00FD42D0">
        <w:rPr>
          <w:rFonts w:ascii="Arial" w:eastAsia="Arial Unicode MS" w:hAnsi="Arial" w:cs="Arial Unicode MS"/>
          <w:b/>
          <w:bCs/>
          <w:color w:val="000000"/>
          <w:u w:color="000000"/>
          <w:bdr w:val="nil"/>
          <w:lang w:val="de-DE"/>
        </w:rPr>
        <w:t xml:space="preserve"> K1 - </w:t>
      </w:r>
      <w:proofErr w:type="spellStart"/>
      <w:r w:rsidRPr="00FD42D0">
        <w:rPr>
          <w:rFonts w:ascii="Arial" w:eastAsia="Arial Unicode MS" w:hAnsi="Arial" w:cs="Arial Unicode MS"/>
          <w:b/>
          <w:bCs/>
          <w:color w:val="000000"/>
          <w:u w:color="000000"/>
          <w:bdr w:val="nil"/>
          <w:lang w:val="de-DE"/>
        </w:rPr>
        <w:t>Navrhovaná</w:t>
      </w:r>
      <w:proofErr w:type="spellEnd"/>
      <w:r w:rsidRPr="00FD42D0">
        <w:rPr>
          <w:rFonts w:ascii="Arial" w:eastAsia="Arial Unicode MS" w:hAnsi="Arial" w:cs="Arial Unicode MS"/>
          <w:b/>
          <w:bCs/>
          <w:color w:val="000000"/>
          <w:u w:color="000000"/>
          <w:bdr w:val="nil"/>
          <w:lang w:val="de-DE"/>
        </w:rPr>
        <w:t xml:space="preserve"> </w:t>
      </w:r>
      <w:proofErr w:type="spellStart"/>
      <w:r w:rsidRPr="00FD42D0">
        <w:rPr>
          <w:rFonts w:ascii="Arial" w:eastAsia="Arial Unicode MS" w:hAnsi="Arial" w:cs="Arial Unicode MS"/>
          <w:b/>
          <w:bCs/>
          <w:color w:val="000000"/>
          <w:u w:color="000000"/>
          <w:bdr w:val="nil"/>
          <w:lang w:val="de-DE"/>
        </w:rPr>
        <w:t>celková</w:t>
      </w:r>
      <w:proofErr w:type="spellEnd"/>
      <w:r w:rsidRPr="00FD42D0">
        <w:rPr>
          <w:rFonts w:ascii="Arial" w:eastAsia="Arial Unicode MS" w:hAnsi="Arial" w:cs="Arial Unicode MS"/>
          <w:b/>
          <w:bCs/>
          <w:color w:val="000000"/>
          <w:u w:color="000000"/>
          <w:bdr w:val="nil"/>
          <w:lang w:val="de-DE"/>
        </w:rPr>
        <w:t xml:space="preserve"> </w:t>
      </w:r>
      <w:proofErr w:type="spellStart"/>
      <w:r w:rsidRPr="00FD42D0">
        <w:rPr>
          <w:rFonts w:ascii="Arial" w:eastAsia="Arial Unicode MS" w:hAnsi="Arial" w:cs="Arial Unicode MS"/>
          <w:b/>
          <w:bCs/>
          <w:color w:val="000000"/>
          <w:u w:color="000000"/>
          <w:bdr w:val="nil"/>
          <w:lang w:val="de-DE"/>
        </w:rPr>
        <w:t>cena</w:t>
      </w:r>
      <w:proofErr w:type="spellEnd"/>
      <w:r w:rsidRPr="00FD42D0">
        <w:rPr>
          <w:rFonts w:ascii="Arial" w:eastAsia="Arial Unicode MS" w:hAnsi="Arial" w:cs="Arial Unicode MS"/>
          <w:b/>
          <w:bCs/>
          <w:color w:val="000000"/>
          <w:u w:color="000000"/>
          <w:bdr w:val="nil"/>
          <w:lang w:val="de-DE"/>
        </w:rPr>
        <w:t xml:space="preserve"> </w:t>
      </w:r>
      <w:proofErr w:type="spellStart"/>
      <w:r w:rsidRPr="00FD42D0">
        <w:rPr>
          <w:rFonts w:ascii="Arial" w:eastAsia="Arial Unicode MS" w:hAnsi="Arial" w:cs="Arial Unicode MS"/>
          <w:b/>
          <w:bCs/>
          <w:color w:val="000000"/>
          <w:u w:color="000000"/>
          <w:bdr w:val="nil"/>
          <w:lang w:val="de-DE"/>
        </w:rPr>
        <w:t>uchádzača</w:t>
      </w:r>
      <w:proofErr w:type="spellEnd"/>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2.1. Š</w:t>
      </w:r>
      <w:r w:rsidRPr="009D01AE">
        <w:rPr>
          <w:rFonts w:ascii="Arial" w:eastAsia="Arial Unicode MS" w:hAnsi="Arial" w:cs="Arial Unicode MS"/>
          <w:color w:val="000000"/>
          <w:sz w:val="20"/>
          <w:szCs w:val="20"/>
          <w:u w:color="000000"/>
          <w:bdr w:val="nil"/>
          <w:lang w:val="da-DK"/>
        </w:rPr>
        <w:t>pecifik</w:t>
      </w:r>
      <w:r w:rsidRPr="009D01AE">
        <w:rPr>
          <w:rFonts w:ascii="Arial" w:eastAsia="Arial Unicode MS" w:hAnsi="Arial" w:cs="Arial Unicode MS"/>
          <w:color w:val="000000"/>
          <w:sz w:val="20"/>
          <w:szCs w:val="20"/>
          <w:u w:color="000000"/>
          <w:bdr w:val="nil"/>
        </w:rPr>
        <w:t>á</w:t>
      </w:r>
      <w:proofErr w:type="spellStart"/>
      <w:r w:rsidRPr="009D01AE">
        <w:rPr>
          <w:rFonts w:ascii="Arial" w:eastAsia="Arial Unicode MS" w:hAnsi="Arial" w:cs="Arial Unicode MS"/>
          <w:color w:val="000000"/>
          <w:sz w:val="20"/>
          <w:szCs w:val="20"/>
          <w:u w:color="000000"/>
          <w:bdr w:val="nil"/>
          <w:lang w:val="de-DE"/>
        </w:rPr>
        <w:t>cia</w:t>
      </w:r>
      <w:proofErr w:type="spellEnd"/>
      <w:r w:rsidRPr="009D01AE">
        <w:rPr>
          <w:rFonts w:ascii="Arial" w:eastAsia="Arial Unicode MS" w:hAnsi="Arial" w:cs="Arial Unicode MS"/>
          <w:color w:val="000000"/>
          <w:sz w:val="20"/>
          <w:szCs w:val="20"/>
          <w:u w:color="000000"/>
          <w:bdr w:val="nil"/>
          <w:lang w:val="de-DE"/>
        </w:rPr>
        <w:t xml:space="preserve"> </w:t>
      </w:r>
      <w:proofErr w:type="spellStart"/>
      <w:r w:rsidRPr="009D01AE">
        <w:rPr>
          <w:rFonts w:ascii="Arial" w:eastAsia="Arial Unicode MS" w:hAnsi="Arial" w:cs="Arial Unicode MS"/>
          <w:color w:val="000000"/>
          <w:sz w:val="20"/>
          <w:szCs w:val="20"/>
          <w:u w:color="000000"/>
          <w:bdr w:val="nil"/>
          <w:lang w:val="de-DE"/>
        </w:rPr>
        <w:t>Krit</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lang w:val="it-IT"/>
        </w:rPr>
        <w:t>ria K1</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2.1.1. Navrhovaná celková</w:t>
      </w:r>
      <w:r w:rsidRPr="009D01AE">
        <w:rPr>
          <w:rFonts w:ascii="Arial" w:eastAsia="Arial Unicode MS" w:hAnsi="Arial" w:cs="Arial Unicode MS"/>
          <w:color w:val="000000"/>
          <w:sz w:val="20"/>
          <w:szCs w:val="20"/>
          <w:u w:color="000000"/>
          <w:bdr w:val="nil"/>
          <w:lang w:val="it-IT"/>
        </w:rPr>
        <w:t xml:space="preserve"> cena</w:t>
      </w:r>
      <w:r w:rsidRPr="009D01AE">
        <w:rPr>
          <w:rFonts w:ascii="Arial" w:eastAsia="Arial Unicode MS" w:hAnsi="Arial" w:cs="Arial Unicode MS"/>
          <w:b/>
          <w:bCs/>
          <w:color w:val="000000"/>
          <w:sz w:val="20"/>
          <w:szCs w:val="20"/>
          <w:u w:color="000000"/>
          <w:bdr w:val="nil"/>
        </w:rPr>
        <w:t xml:space="preserve"> </w:t>
      </w:r>
      <w:r w:rsidRPr="009D01AE">
        <w:rPr>
          <w:rFonts w:ascii="Arial" w:eastAsia="Arial Unicode MS" w:hAnsi="Arial" w:cs="Arial Unicode MS"/>
          <w:color w:val="000000"/>
          <w:sz w:val="20"/>
          <w:szCs w:val="20"/>
          <w:u w:color="000000"/>
          <w:bdr w:val="nil"/>
        </w:rPr>
        <w:t>za zabezpečenie realizácie predmetu zákazky je vyjadrená v eurách bez DPH.</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2.1.2. Cenu uchádzač uvedie do </w:t>
      </w:r>
      <w:proofErr w:type="spellStart"/>
      <w:r w:rsidRPr="009D01AE">
        <w:rPr>
          <w:rFonts w:ascii="Arial" w:eastAsia="Arial Unicode MS" w:hAnsi="Arial" w:cs="Arial Unicode MS"/>
          <w:color w:val="000000"/>
          <w:sz w:val="20"/>
          <w:szCs w:val="20"/>
          <w:u w:color="000000"/>
          <w:bdr w:val="nil"/>
        </w:rPr>
        <w:t>priložen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lang w:val="pt-PT"/>
        </w:rPr>
        <w:t>ho formul</w:t>
      </w:r>
      <w:r w:rsidRPr="009D01AE">
        <w:rPr>
          <w:rFonts w:ascii="Arial" w:eastAsia="Arial Unicode MS" w:hAnsi="Arial" w:cs="Arial Unicode MS"/>
          <w:color w:val="000000"/>
          <w:sz w:val="20"/>
          <w:szCs w:val="20"/>
          <w:u w:color="000000"/>
          <w:bdr w:val="nil"/>
        </w:rPr>
        <w:t xml:space="preserve">ára „Návrh na plnenie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proofErr w:type="spellStart"/>
      <w:r w:rsidRPr="009D01AE">
        <w:rPr>
          <w:rFonts w:ascii="Arial" w:eastAsia="Arial Unicode MS" w:hAnsi="Arial" w:cs="Arial Unicode MS"/>
          <w:color w:val="000000"/>
          <w:sz w:val="20"/>
          <w:szCs w:val="20"/>
          <w:u w:color="000000"/>
          <w:bdr w:val="nil"/>
        </w:rPr>
        <w:t>rií</w:t>
      </w:r>
      <w:proofErr w:type="spellEnd"/>
      <w:r w:rsidRPr="009D01AE">
        <w:rPr>
          <w:rFonts w:ascii="Arial" w:eastAsia="Arial Unicode MS" w:hAnsi="Arial" w:cs="Arial Unicode MS"/>
          <w:color w:val="000000"/>
          <w:sz w:val="20"/>
          <w:szCs w:val="20"/>
          <w:u w:color="000000"/>
          <w:bdr w:val="nil"/>
        </w:rPr>
        <w:t xml:space="preserve"> -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proofErr w:type="spellStart"/>
      <w:r w:rsidRPr="009D01AE">
        <w:rPr>
          <w:rFonts w:ascii="Arial" w:eastAsia="Arial Unicode MS" w:hAnsi="Arial" w:cs="Arial Unicode MS"/>
          <w:color w:val="000000"/>
          <w:sz w:val="20"/>
          <w:szCs w:val="20"/>
          <w:u w:color="000000"/>
          <w:bdr w:val="nil"/>
        </w:rPr>
        <w:t>rium</w:t>
      </w:r>
      <w:proofErr w:type="spellEnd"/>
      <w:r w:rsidRPr="009D01AE">
        <w:rPr>
          <w:rFonts w:ascii="Arial" w:eastAsia="Arial Unicode MS" w:hAnsi="Arial" w:cs="Arial Unicode MS"/>
          <w:color w:val="000000"/>
          <w:sz w:val="20"/>
          <w:szCs w:val="20"/>
          <w:u w:color="000000"/>
          <w:bdr w:val="nil"/>
        </w:rPr>
        <w:t xml:space="preserve"> K1“, ktorý tvorí  </w:t>
      </w:r>
      <w:r w:rsidRPr="001A6C58">
        <w:rPr>
          <w:rFonts w:ascii="Arial" w:eastAsia="Arial Unicode MS" w:hAnsi="Arial" w:cs="Arial Unicode MS"/>
          <w:color w:val="000000"/>
          <w:sz w:val="20"/>
          <w:szCs w:val="20"/>
          <w:u w:color="000000"/>
          <w:bdr w:val="nil"/>
        </w:rPr>
        <w:t>Prílohu A3.1</w:t>
      </w:r>
      <w:r w:rsidRPr="009D01AE">
        <w:rPr>
          <w:rFonts w:ascii="Arial" w:eastAsia="Arial Unicode MS" w:hAnsi="Arial" w:cs="Arial Unicode MS"/>
          <w:color w:val="000000"/>
          <w:sz w:val="20"/>
          <w:szCs w:val="20"/>
          <w:u w:color="000000"/>
          <w:bdr w:val="nil"/>
        </w:rPr>
        <w:t xml:space="preserve"> týchto súťažných podkladov.</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2.2. Spôsob hodnotenia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lang w:val="it-IT"/>
        </w:rPr>
        <w:t>ria K1</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lang w:val="pt-PT"/>
        </w:rPr>
        <w:t>Maxim</w:t>
      </w:r>
      <w:proofErr w:type="spellStart"/>
      <w:r w:rsidRPr="009D01AE">
        <w:rPr>
          <w:rFonts w:ascii="Arial" w:eastAsia="Arial Unicode MS" w:hAnsi="Arial" w:cs="Arial Unicode MS"/>
          <w:color w:val="000000"/>
          <w:sz w:val="20"/>
          <w:szCs w:val="20"/>
          <w:u w:color="000000"/>
          <w:bdr w:val="nil"/>
        </w:rPr>
        <w:t>álny</w:t>
      </w:r>
      <w:proofErr w:type="spellEnd"/>
      <w:r w:rsidRPr="009D01AE">
        <w:rPr>
          <w:rFonts w:ascii="Arial" w:eastAsia="Arial Unicode MS" w:hAnsi="Arial" w:cs="Arial Unicode MS"/>
          <w:color w:val="000000"/>
          <w:sz w:val="20"/>
          <w:szCs w:val="20"/>
          <w:u w:color="000000"/>
          <w:bdr w:val="nil"/>
        </w:rPr>
        <w:t xml:space="preserve"> počet bodov sa pridelí ponuke uchádzača s najnižšou navrhovanou celkovou cenou vyjadrenou v Eur bez DPH, a pri ostatných ponukách sa určí úmerou. Pridelenie bodov za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proofErr w:type="spellStart"/>
      <w:r w:rsidRPr="009D01AE">
        <w:rPr>
          <w:rFonts w:ascii="Arial" w:eastAsia="Arial Unicode MS" w:hAnsi="Arial" w:cs="Arial Unicode MS"/>
          <w:color w:val="000000"/>
          <w:sz w:val="20"/>
          <w:szCs w:val="20"/>
          <w:u w:color="000000"/>
          <w:bdr w:val="nil"/>
        </w:rPr>
        <w:t>rium</w:t>
      </w:r>
      <w:proofErr w:type="spellEnd"/>
      <w:r w:rsidRPr="009D01AE">
        <w:rPr>
          <w:rFonts w:ascii="Arial" w:eastAsia="Arial Unicode MS" w:hAnsi="Arial" w:cs="Arial Unicode MS"/>
          <w:color w:val="000000"/>
          <w:sz w:val="20"/>
          <w:szCs w:val="20"/>
          <w:u w:color="000000"/>
          <w:bdr w:val="nil"/>
        </w:rPr>
        <w:t xml:space="preserve"> K1 (celková cena za </w:t>
      </w:r>
      <w:proofErr w:type="spellStart"/>
      <w:r w:rsidRPr="009D01AE">
        <w:rPr>
          <w:rFonts w:ascii="Arial" w:eastAsia="Arial Unicode MS" w:hAnsi="Arial" w:cs="Arial Unicode MS"/>
          <w:color w:val="000000"/>
          <w:sz w:val="20"/>
          <w:szCs w:val="20"/>
          <w:u w:color="000000"/>
          <w:bdr w:val="nil"/>
        </w:rPr>
        <w:t>procesn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zabezpečenie realizácie predmetu zákazky v EUR) sa vypočíta ako podiel najnižšej navrhovanej celkovej ceny za </w:t>
      </w:r>
      <w:proofErr w:type="spellStart"/>
      <w:r w:rsidRPr="009D01AE">
        <w:rPr>
          <w:rFonts w:ascii="Arial" w:eastAsia="Arial Unicode MS" w:hAnsi="Arial" w:cs="Arial Unicode MS"/>
          <w:color w:val="000000"/>
          <w:sz w:val="20"/>
          <w:szCs w:val="20"/>
          <w:u w:color="000000"/>
          <w:bdr w:val="nil"/>
        </w:rPr>
        <w:t>procesn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zabezpečenie realizácie predmetu zákazky v EUR platnej ponuky a navrhovanej celkovej ceny za </w:t>
      </w:r>
      <w:proofErr w:type="spellStart"/>
      <w:r w:rsidRPr="009D01AE">
        <w:rPr>
          <w:rFonts w:ascii="Arial" w:eastAsia="Arial Unicode MS" w:hAnsi="Arial" w:cs="Arial Unicode MS"/>
          <w:color w:val="000000"/>
          <w:sz w:val="20"/>
          <w:szCs w:val="20"/>
          <w:u w:color="000000"/>
          <w:bdr w:val="nil"/>
        </w:rPr>
        <w:t>procesn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zabezpečenie realizácie predmetu zákazky v EUR príslušnej vyhodnocovanej ponuky, vynásobený</w:t>
      </w:r>
      <w:r w:rsidRPr="009D01AE">
        <w:rPr>
          <w:rFonts w:ascii="Arial" w:eastAsia="Arial Unicode MS" w:hAnsi="Arial" w:cs="Arial Unicode MS"/>
          <w:color w:val="000000"/>
          <w:sz w:val="20"/>
          <w:szCs w:val="20"/>
          <w:u w:color="000000"/>
          <w:bdr w:val="nil"/>
          <w:lang w:val="pt-PT"/>
        </w:rPr>
        <w:t xml:space="preserve"> maxim</w:t>
      </w:r>
      <w:proofErr w:type="spellStart"/>
      <w:r w:rsidRPr="009D01AE">
        <w:rPr>
          <w:rFonts w:ascii="Arial" w:eastAsia="Arial Unicode MS" w:hAnsi="Arial" w:cs="Arial Unicode MS"/>
          <w:color w:val="000000"/>
          <w:sz w:val="20"/>
          <w:szCs w:val="20"/>
          <w:u w:color="000000"/>
          <w:bdr w:val="nil"/>
        </w:rPr>
        <w:t>álnym</w:t>
      </w:r>
      <w:proofErr w:type="spellEnd"/>
      <w:r w:rsidRPr="009D01AE">
        <w:rPr>
          <w:rFonts w:ascii="Arial" w:eastAsia="Arial Unicode MS" w:hAnsi="Arial" w:cs="Arial Unicode MS"/>
          <w:color w:val="000000"/>
          <w:sz w:val="20"/>
          <w:szCs w:val="20"/>
          <w:u w:color="000000"/>
          <w:bdr w:val="nil"/>
        </w:rPr>
        <w:t xml:space="preserve"> počtom bodov za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proofErr w:type="spellStart"/>
      <w:r w:rsidRPr="009D01AE">
        <w:rPr>
          <w:rFonts w:ascii="Arial" w:eastAsia="Arial Unicode MS" w:hAnsi="Arial" w:cs="Arial Unicode MS"/>
          <w:color w:val="000000"/>
          <w:sz w:val="20"/>
          <w:szCs w:val="20"/>
          <w:u w:color="000000"/>
          <w:bdr w:val="nil"/>
        </w:rPr>
        <w:t>rium</w:t>
      </w:r>
      <w:proofErr w:type="spellEnd"/>
      <w:r w:rsidRPr="009D01AE">
        <w:rPr>
          <w:rFonts w:ascii="Arial" w:eastAsia="Arial Unicode MS" w:hAnsi="Arial" w:cs="Arial Unicode MS"/>
          <w:color w:val="000000"/>
          <w:sz w:val="20"/>
          <w:szCs w:val="20"/>
          <w:u w:color="000000"/>
          <w:bdr w:val="nil"/>
        </w:rPr>
        <w:t xml:space="preserve"> K1 a následným uplatnením hodnoty </w:t>
      </w:r>
      <w:proofErr w:type="spellStart"/>
      <w:r w:rsidRPr="009D01AE">
        <w:rPr>
          <w:rFonts w:ascii="Arial" w:eastAsia="Arial Unicode MS" w:hAnsi="Arial" w:cs="Arial Unicode MS"/>
          <w:color w:val="000000"/>
          <w:sz w:val="20"/>
          <w:szCs w:val="20"/>
          <w:u w:color="000000"/>
          <w:bdr w:val="nil"/>
        </w:rPr>
        <w:t>váhov</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 xml:space="preserve">ho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proofErr w:type="spellStart"/>
      <w:r w:rsidRPr="009D01AE">
        <w:rPr>
          <w:rFonts w:ascii="Arial" w:eastAsia="Arial Unicode MS" w:hAnsi="Arial" w:cs="Arial Unicode MS"/>
          <w:color w:val="000000"/>
          <w:sz w:val="20"/>
          <w:szCs w:val="20"/>
          <w:u w:color="000000"/>
          <w:bdr w:val="nil"/>
        </w:rPr>
        <w:t>ria</w:t>
      </w:r>
      <w:proofErr w:type="spellEnd"/>
      <w:r w:rsidRPr="009D01AE">
        <w:rPr>
          <w:rFonts w:ascii="Arial" w:eastAsia="Arial Unicode MS" w:hAnsi="Arial" w:cs="Arial Unicode MS"/>
          <w:color w:val="000000"/>
          <w:sz w:val="20"/>
          <w:szCs w:val="20"/>
          <w:u w:color="000000"/>
          <w:bdr w:val="nil"/>
        </w:rPr>
        <w:t xml:space="preserve"> -  40% (</w:t>
      </w:r>
      <w:proofErr w:type="spellStart"/>
      <w:r w:rsidRPr="009D01AE">
        <w:rPr>
          <w:rFonts w:ascii="Arial" w:eastAsia="Arial Unicode MS" w:hAnsi="Arial" w:cs="Arial Unicode MS"/>
          <w:color w:val="000000"/>
          <w:sz w:val="20"/>
          <w:szCs w:val="20"/>
          <w:u w:color="000000"/>
          <w:bdr w:val="nil"/>
        </w:rPr>
        <w:t>Váhov</w:t>
      </w:r>
      <w:proofErr w:type="spellEnd"/>
      <w:r w:rsidRPr="009D01AE">
        <w:rPr>
          <w:rFonts w:ascii="Arial" w:eastAsia="Arial Unicode MS" w:hAnsi="Arial" w:cs="Arial Unicode MS"/>
          <w:color w:val="000000"/>
          <w:sz w:val="20"/>
          <w:szCs w:val="20"/>
          <w:u w:color="000000"/>
          <w:bdr w:val="nil"/>
          <w:lang w:val="fr-FR"/>
        </w:rPr>
        <w:t xml:space="preserve">é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proofErr w:type="spellStart"/>
      <w:r w:rsidRPr="009D01AE">
        <w:rPr>
          <w:rFonts w:ascii="Arial" w:eastAsia="Arial Unicode MS" w:hAnsi="Arial" w:cs="Arial Unicode MS"/>
          <w:color w:val="000000"/>
          <w:sz w:val="20"/>
          <w:szCs w:val="20"/>
          <w:u w:color="000000"/>
          <w:bdr w:val="nil"/>
        </w:rPr>
        <w:t>rium</w:t>
      </w:r>
      <w:proofErr w:type="spellEnd"/>
      <w:r w:rsidRPr="009D01AE">
        <w:rPr>
          <w:rFonts w:ascii="Arial" w:eastAsia="Arial Unicode MS" w:hAnsi="Arial" w:cs="Arial Unicode MS"/>
          <w:color w:val="000000"/>
          <w:sz w:val="20"/>
          <w:szCs w:val="20"/>
          <w:u w:color="000000"/>
          <w:bdr w:val="nil"/>
        </w:rPr>
        <w:t xml:space="preserve">). Výsledný počet bodov sa zaokrúhli na 2 </w:t>
      </w:r>
      <w:proofErr w:type="spellStart"/>
      <w:r w:rsidRPr="009D01AE">
        <w:rPr>
          <w:rFonts w:ascii="Arial" w:eastAsia="Arial Unicode MS" w:hAnsi="Arial" w:cs="Arial Unicode MS"/>
          <w:color w:val="000000"/>
          <w:sz w:val="20"/>
          <w:szCs w:val="20"/>
          <w:u w:color="000000"/>
          <w:bdr w:val="nil"/>
        </w:rPr>
        <w:t>desatinn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miesta.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9D01AE">
        <w:rPr>
          <w:rFonts w:ascii="Arial" w:eastAsia="Arial Unicode MS" w:hAnsi="Arial" w:cs="Arial Unicode MS"/>
          <w:b/>
          <w:bCs/>
          <w:color w:val="000000"/>
          <w:sz w:val="20"/>
          <w:szCs w:val="20"/>
          <w:u w:color="000000"/>
          <w:bdr w:val="nil"/>
        </w:rPr>
        <w:t>K1i = ((</w:t>
      </w:r>
      <w:proofErr w:type="spellStart"/>
      <w:r w:rsidRPr="009D01AE">
        <w:rPr>
          <w:rFonts w:ascii="Arial" w:eastAsia="Arial Unicode MS" w:hAnsi="Arial" w:cs="Arial Unicode MS"/>
          <w:b/>
          <w:bCs/>
          <w:color w:val="000000"/>
          <w:sz w:val="20"/>
          <w:szCs w:val="20"/>
          <w:u w:color="000000"/>
          <w:bdr w:val="nil"/>
        </w:rPr>
        <w:t>Kmin</w:t>
      </w:r>
      <w:proofErr w:type="spellEnd"/>
      <w:r w:rsidRPr="009D01AE">
        <w:rPr>
          <w:rFonts w:ascii="Arial" w:eastAsia="Arial Unicode MS" w:hAnsi="Arial" w:cs="Arial Unicode MS"/>
          <w:b/>
          <w:bCs/>
          <w:color w:val="000000"/>
          <w:sz w:val="20"/>
          <w:szCs w:val="20"/>
          <w:u w:color="000000"/>
          <w:bdr w:val="nil"/>
        </w:rPr>
        <w:t xml:space="preserve"> / </w:t>
      </w:r>
      <w:proofErr w:type="spellStart"/>
      <w:r w:rsidRPr="009D01AE">
        <w:rPr>
          <w:rFonts w:ascii="Arial" w:eastAsia="Arial Unicode MS" w:hAnsi="Arial" w:cs="Arial Unicode MS"/>
          <w:b/>
          <w:bCs/>
          <w:color w:val="000000"/>
          <w:sz w:val="20"/>
          <w:szCs w:val="20"/>
          <w:u w:color="000000"/>
          <w:bdr w:val="nil"/>
        </w:rPr>
        <w:t>Ki</w:t>
      </w:r>
      <w:proofErr w:type="spellEnd"/>
      <w:r w:rsidRPr="009D01AE">
        <w:rPr>
          <w:rFonts w:ascii="Arial" w:eastAsia="Arial Unicode MS" w:hAnsi="Arial" w:cs="Arial Unicode MS"/>
          <w:b/>
          <w:bCs/>
          <w:color w:val="000000"/>
          <w:sz w:val="20"/>
          <w:szCs w:val="20"/>
          <w:u w:color="000000"/>
          <w:bdr w:val="nil"/>
        </w:rPr>
        <w:t xml:space="preserve"> ) x 100) x 40%</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pričom:</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K1i - Počet bodov, ktorý</w:t>
      </w:r>
      <w:r w:rsidRPr="009D01AE">
        <w:rPr>
          <w:rFonts w:ascii="Arial" w:eastAsia="Arial Unicode MS" w:hAnsi="Arial" w:cs="Arial Unicode MS"/>
          <w:color w:val="000000"/>
          <w:sz w:val="20"/>
          <w:szCs w:val="20"/>
          <w:u w:color="000000"/>
          <w:bdr w:val="nil"/>
          <w:lang w:val="nl-NL"/>
        </w:rPr>
        <w:t xml:space="preserve"> z</w:t>
      </w:r>
      <w:r w:rsidRPr="009D01AE">
        <w:rPr>
          <w:rFonts w:ascii="Arial" w:eastAsia="Arial Unicode MS" w:hAnsi="Arial" w:cs="Arial Unicode MS"/>
          <w:color w:val="000000"/>
          <w:sz w:val="20"/>
          <w:szCs w:val="20"/>
          <w:u w:color="000000"/>
          <w:bdr w:val="nil"/>
        </w:rPr>
        <w:t xml:space="preserve">íska ponuka </w:t>
      </w:r>
      <w:proofErr w:type="spellStart"/>
      <w:r w:rsidRPr="009D01AE">
        <w:rPr>
          <w:rFonts w:ascii="Arial" w:eastAsia="Arial Unicode MS" w:hAnsi="Arial" w:cs="Arial Unicode MS"/>
          <w:color w:val="000000"/>
          <w:sz w:val="20"/>
          <w:szCs w:val="20"/>
          <w:u w:color="000000"/>
          <w:bdr w:val="nil"/>
        </w:rPr>
        <w:t>vyhodnocovan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 xml:space="preserve">ho uchádzača po uplatnení </w:t>
      </w:r>
      <w:proofErr w:type="spellStart"/>
      <w:r w:rsidRPr="009D01AE">
        <w:rPr>
          <w:rFonts w:ascii="Arial" w:eastAsia="Arial Unicode MS" w:hAnsi="Arial" w:cs="Arial Unicode MS"/>
          <w:color w:val="000000"/>
          <w:sz w:val="20"/>
          <w:szCs w:val="20"/>
          <w:u w:color="000000"/>
          <w:bdr w:val="nil"/>
        </w:rPr>
        <w:t>dan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vzorca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roofErr w:type="spellStart"/>
      <w:r w:rsidRPr="009D01AE">
        <w:rPr>
          <w:rFonts w:ascii="Arial" w:eastAsia="Arial Unicode MS" w:hAnsi="Arial" w:cs="Arial Unicode MS"/>
          <w:color w:val="000000"/>
          <w:sz w:val="20"/>
          <w:szCs w:val="20"/>
          <w:u w:color="000000"/>
          <w:bdr w:val="nil"/>
        </w:rPr>
        <w:t>Kmin</w:t>
      </w:r>
      <w:proofErr w:type="spellEnd"/>
      <w:r w:rsidRPr="009D01AE">
        <w:rPr>
          <w:rFonts w:ascii="Arial" w:eastAsia="Arial Unicode MS" w:hAnsi="Arial" w:cs="Arial Unicode MS"/>
          <w:color w:val="000000"/>
          <w:sz w:val="20"/>
          <w:szCs w:val="20"/>
          <w:u w:color="000000"/>
          <w:bdr w:val="nil"/>
        </w:rPr>
        <w:t xml:space="preserve"> - Najnižšia navrhovaná celková cena platnej ponuky</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roofErr w:type="spellStart"/>
      <w:r w:rsidRPr="009D01AE">
        <w:rPr>
          <w:rFonts w:ascii="Arial" w:eastAsia="Arial Unicode MS" w:hAnsi="Arial" w:cs="Arial Unicode MS"/>
          <w:color w:val="000000"/>
          <w:sz w:val="20"/>
          <w:szCs w:val="20"/>
          <w:u w:color="000000"/>
          <w:bdr w:val="nil"/>
        </w:rPr>
        <w:t>Ki</w:t>
      </w:r>
      <w:proofErr w:type="spellEnd"/>
      <w:r w:rsidRPr="009D01AE">
        <w:rPr>
          <w:rFonts w:ascii="Arial" w:eastAsia="Arial Unicode MS" w:hAnsi="Arial" w:cs="Arial Unicode MS"/>
          <w:color w:val="000000"/>
          <w:sz w:val="20"/>
          <w:szCs w:val="20"/>
          <w:u w:color="000000"/>
          <w:bdr w:val="nil"/>
        </w:rPr>
        <w:t xml:space="preserve"> - Navrhovaná celková cena ponuky </w:t>
      </w:r>
      <w:proofErr w:type="spellStart"/>
      <w:r w:rsidRPr="009D01AE">
        <w:rPr>
          <w:rFonts w:ascii="Arial" w:eastAsia="Arial Unicode MS" w:hAnsi="Arial" w:cs="Arial Unicode MS"/>
          <w:color w:val="000000"/>
          <w:sz w:val="20"/>
          <w:szCs w:val="20"/>
          <w:u w:color="000000"/>
          <w:bdr w:val="nil"/>
        </w:rPr>
        <w:t>vyhodnocovan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uchádzača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100 - Maximálny počet bodov stanovený pre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proofErr w:type="spellStart"/>
      <w:r w:rsidRPr="009D01AE">
        <w:rPr>
          <w:rFonts w:ascii="Arial" w:eastAsia="Arial Unicode MS" w:hAnsi="Arial" w:cs="Arial Unicode MS"/>
          <w:color w:val="000000"/>
          <w:sz w:val="20"/>
          <w:szCs w:val="20"/>
          <w:u w:color="000000"/>
          <w:bdr w:val="nil"/>
        </w:rPr>
        <w:t>rium</w:t>
      </w:r>
      <w:proofErr w:type="spellEnd"/>
      <w:r w:rsidRPr="009D01AE">
        <w:rPr>
          <w:rFonts w:ascii="Arial" w:eastAsia="Arial Unicode MS" w:hAnsi="Arial" w:cs="Arial Unicode MS"/>
          <w:color w:val="000000"/>
          <w:sz w:val="20"/>
          <w:szCs w:val="20"/>
          <w:u w:color="000000"/>
          <w:bdr w:val="nil"/>
        </w:rPr>
        <w:t xml:space="preserve"> K1 (pred zvážením)</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40% - Váha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proofErr w:type="spellStart"/>
      <w:r w:rsidRPr="009D01AE">
        <w:rPr>
          <w:rFonts w:ascii="Arial" w:eastAsia="Arial Unicode MS" w:hAnsi="Arial" w:cs="Arial Unicode MS"/>
          <w:color w:val="000000"/>
          <w:sz w:val="20"/>
          <w:szCs w:val="20"/>
          <w:u w:color="000000"/>
          <w:bdr w:val="nil"/>
        </w:rPr>
        <w:t>ria</w:t>
      </w:r>
      <w:proofErr w:type="spellEnd"/>
      <w:r w:rsidRPr="009D01AE">
        <w:rPr>
          <w:rFonts w:ascii="Arial" w:eastAsia="Arial Unicode MS" w:hAnsi="Arial" w:cs="Arial Unicode MS"/>
          <w:color w:val="000000"/>
          <w:sz w:val="20"/>
          <w:szCs w:val="20"/>
          <w:u w:color="000000"/>
          <w:bdr w:val="nil"/>
        </w:rPr>
        <w:t xml:space="preserve"> K1 vyjadrená v %</w:t>
      </w:r>
    </w:p>
    <w:p w:rsidR="00041AD7" w:rsidRPr="009D01AE" w:rsidRDefault="00041AD7" w:rsidP="00D759D8">
      <w:pPr>
        <w:pBdr>
          <w:top w:val="nil"/>
          <w:left w:val="nil"/>
          <w:bottom w:val="nil"/>
          <w:right w:val="nil"/>
          <w:between w:val="nil"/>
          <w:bar w:val="nil"/>
        </w:pBdr>
        <w:tabs>
          <w:tab w:val="left" w:pos="900"/>
        </w:tabs>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900"/>
        </w:tabs>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041AD7" w:rsidRPr="00FD42D0" w:rsidRDefault="00B1492B"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u w:color="000000"/>
          <w:bdr w:val="nil"/>
          <w:lang w:val="de-DE"/>
        </w:rPr>
      </w:pPr>
      <w:r w:rsidRPr="00FD42D0">
        <w:rPr>
          <w:rFonts w:ascii="Arial" w:eastAsia="Arial Unicode MS" w:hAnsi="Arial" w:cs="Arial Unicode MS"/>
          <w:b/>
          <w:bCs/>
          <w:color w:val="000000"/>
          <w:u w:color="000000"/>
          <w:bdr w:val="nil"/>
          <w:lang w:val="de-DE"/>
        </w:rPr>
        <w:lastRenderedPageBreak/>
        <w:t>3</w:t>
      </w:r>
      <w:r w:rsidR="00041AD7" w:rsidRPr="00FD42D0">
        <w:rPr>
          <w:rFonts w:ascii="Arial" w:eastAsia="Arial Unicode MS" w:hAnsi="Arial" w:cs="Arial Unicode MS"/>
          <w:b/>
          <w:bCs/>
          <w:color w:val="000000"/>
          <w:u w:color="000000"/>
          <w:bdr w:val="nil"/>
          <w:lang w:val="de-DE"/>
        </w:rPr>
        <w:t xml:space="preserve">. </w:t>
      </w:r>
      <w:proofErr w:type="spellStart"/>
      <w:r w:rsidR="00041AD7" w:rsidRPr="00FD42D0">
        <w:rPr>
          <w:rFonts w:ascii="Arial" w:eastAsia="Arial Unicode MS" w:hAnsi="Arial" w:cs="Arial Unicode MS"/>
          <w:b/>
          <w:bCs/>
          <w:color w:val="000000"/>
          <w:u w:color="000000"/>
          <w:bdr w:val="nil"/>
          <w:lang w:val="de-DE"/>
        </w:rPr>
        <w:t>Kritérium</w:t>
      </w:r>
      <w:proofErr w:type="spellEnd"/>
      <w:r w:rsidR="00041AD7" w:rsidRPr="00FD42D0">
        <w:rPr>
          <w:rFonts w:ascii="Arial" w:eastAsia="Arial Unicode MS" w:hAnsi="Arial" w:cs="Arial Unicode MS"/>
          <w:b/>
          <w:bCs/>
          <w:color w:val="000000"/>
          <w:u w:color="000000"/>
          <w:bdr w:val="nil"/>
          <w:lang w:val="de-DE"/>
        </w:rPr>
        <w:t xml:space="preserve"> K</w:t>
      </w:r>
      <w:r w:rsidR="00D00924" w:rsidRPr="00FD42D0">
        <w:rPr>
          <w:rFonts w:ascii="Arial" w:eastAsia="Arial Unicode MS" w:hAnsi="Arial" w:cs="Arial Unicode MS"/>
          <w:b/>
          <w:bCs/>
          <w:color w:val="000000"/>
          <w:u w:color="000000"/>
          <w:bdr w:val="nil"/>
          <w:lang w:val="de-DE"/>
        </w:rPr>
        <w:t>2</w:t>
      </w:r>
      <w:r w:rsidR="00041AD7" w:rsidRPr="00FD42D0">
        <w:rPr>
          <w:rFonts w:ascii="Arial" w:eastAsia="Arial Unicode MS" w:hAnsi="Arial" w:cs="Arial Unicode MS"/>
          <w:b/>
          <w:bCs/>
          <w:color w:val="000000"/>
          <w:u w:color="000000"/>
          <w:bdr w:val="nil"/>
          <w:lang w:val="de-DE"/>
        </w:rPr>
        <w:t xml:space="preserve"> - </w:t>
      </w:r>
      <w:proofErr w:type="spellStart"/>
      <w:r w:rsidR="00041AD7" w:rsidRPr="00FD42D0">
        <w:rPr>
          <w:rFonts w:ascii="Arial" w:eastAsia="Arial Unicode MS" w:hAnsi="Arial" w:cs="Arial Unicode MS"/>
          <w:b/>
          <w:bCs/>
          <w:color w:val="000000"/>
          <w:u w:color="000000"/>
          <w:bdr w:val="nil"/>
          <w:lang w:val="de-DE"/>
        </w:rPr>
        <w:t>Kvalita</w:t>
      </w:r>
      <w:proofErr w:type="spellEnd"/>
      <w:r w:rsidR="00041AD7" w:rsidRPr="00FD42D0">
        <w:rPr>
          <w:rFonts w:ascii="Arial" w:eastAsia="Arial Unicode MS" w:hAnsi="Arial" w:cs="Arial Unicode MS"/>
          <w:b/>
          <w:bCs/>
          <w:color w:val="000000"/>
          <w:u w:color="000000"/>
          <w:bdr w:val="nil"/>
          <w:lang w:val="de-DE"/>
        </w:rPr>
        <w:t xml:space="preserve"> </w:t>
      </w:r>
      <w:proofErr w:type="spellStart"/>
      <w:r w:rsidR="00041AD7" w:rsidRPr="00FD42D0">
        <w:rPr>
          <w:rFonts w:ascii="Arial" w:eastAsia="Arial Unicode MS" w:hAnsi="Arial" w:cs="Arial Unicode MS"/>
          <w:b/>
          <w:bCs/>
          <w:color w:val="000000"/>
          <w:u w:color="000000"/>
          <w:bdr w:val="nil"/>
          <w:lang w:val="de-DE"/>
        </w:rPr>
        <w:t>tímu</w:t>
      </w:r>
      <w:proofErr w:type="spellEnd"/>
      <w:r w:rsidR="00041AD7" w:rsidRPr="00FD42D0">
        <w:rPr>
          <w:rFonts w:ascii="Arial" w:eastAsia="Arial Unicode MS" w:hAnsi="Arial" w:cs="Arial Unicode MS"/>
          <w:b/>
          <w:bCs/>
          <w:color w:val="000000"/>
          <w:u w:color="000000"/>
          <w:bdr w:val="nil"/>
          <w:lang w:val="de-DE"/>
        </w:rPr>
        <w:t xml:space="preserve"> </w:t>
      </w:r>
      <w:proofErr w:type="spellStart"/>
      <w:r w:rsidR="00041AD7" w:rsidRPr="00FD42D0">
        <w:rPr>
          <w:rFonts w:ascii="Arial" w:eastAsia="Arial Unicode MS" w:hAnsi="Arial" w:cs="Arial Unicode MS"/>
          <w:b/>
          <w:bCs/>
          <w:color w:val="000000"/>
          <w:u w:color="000000"/>
          <w:bdr w:val="nil"/>
          <w:lang w:val="de-DE"/>
        </w:rPr>
        <w:t>odborníkov</w:t>
      </w:r>
      <w:proofErr w:type="spellEnd"/>
    </w:p>
    <w:p w:rsidR="00041AD7" w:rsidRPr="009D01AE" w:rsidRDefault="00B1492B"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Pr>
          <w:rFonts w:ascii="Arial" w:eastAsia="Arial Unicode MS" w:hAnsi="Arial" w:cs="Arial Unicode MS"/>
          <w:color w:val="000000"/>
          <w:sz w:val="20"/>
          <w:szCs w:val="20"/>
          <w:u w:color="000000"/>
          <w:bdr w:val="nil"/>
        </w:rPr>
        <w:t>3</w:t>
      </w:r>
      <w:r w:rsidR="00041AD7" w:rsidRPr="009D01AE">
        <w:rPr>
          <w:rFonts w:ascii="Arial" w:eastAsia="Arial Unicode MS" w:hAnsi="Arial" w:cs="Arial Unicode MS"/>
          <w:color w:val="000000"/>
          <w:sz w:val="20"/>
          <w:szCs w:val="20"/>
          <w:u w:color="000000"/>
          <w:bdr w:val="nil"/>
        </w:rPr>
        <w:t>.1. Š</w:t>
      </w:r>
      <w:r w:rsidR="00041AD7" w:rsidRPr="009D01AE">
        <w:rPr>
          <w:rFonts w:ascii="Arial" w:eastAsia="Arial Unicode MS" w:hAnsi="Arial" w:cs="Arial Unicode MS"/>
          <w:color w:val="000000"/>
          <w:sz w:val="20"/>
          <w:szCs w:val="20"/>
          <w:u w:color="000000"/>
          <w:bdr w:val="nil"/>
          <w:lang w:val="da-DK"/>
        </w:rPr>
        <w:t>pecifik</w:t>
      </w:r>
      <w:proofErr w:type="spellStart"/>
      <w:r w:rsidR="00041AD7" w:rsidRPr="009D01AE">
        <w:rPr>
          <w:rFonts w:ascii="Arial" w:eastAsia="Arial Unicode MS" w:hAnsi="Arial" w:cs="Arial Unicode MS"/>
          <w:color w:val="000000"/>
          <w:sz w:val="20"/>
          <w:szCs w:val="20"/>
          <w:u w:color="000000"/>
          <w:bdr w:val="nil"/>
        </w:rPr>
        <w:t>ácia</w:t>
      </w:r>
      <w:proofErr w:type="spellEnd"/>
      <w:r w:rsidR="00041AD7" w:rsidRPr="009D01AE">
        <w:rPr>
          <w:rFonts w:ascii="Arial" w:eastAsia="Arial Unicode MS" w:hAnsi="Arial" w:cs="Arial Unicode MS"/>
          <w:color w:val="000000"/>
          <w:sz w:val="20"/>
          <w:szCs w:val="20"/>
          <w:u w:color="000000"/>
          <w:bdr w:val="nil"/>
        </w:rPr>
        <w:t xml:space="preserve"> </w:t>
      </w:r>
      <w:proofErr w:type="spellStart"/>
      <w:r w:rsidR="00041AD7" w:rsidRPr="009D01AE">
        <w:rPr>
          <w:rFonts w:ascii="Arial" w:eastAsia="Arial Unicode MS" w:hAnsi="Arial" w:cs="Arial Unicode MS"/>
          <w:color w:val="000000"/>
          <w:sz w:val="20"/>
          <w:szCs w:val="20"/>
          <w:u w:color="000000"/>
          <w:bdr w:val="nil"/>
        </w:rPr>
        <w:t>Krit</w:t>
      </w:r>
      <w:proofErr w:type="spellEnd"/>
      <w:r w:rsidR="00041AD7" w:rsidRPr="009D01AE">
        <w:rPr>
          <w:rFonts w:ascii="Arial" w:eastAsia="Arial Unicode MS" w:hAnsi="Arial" w:cs="Arial Unicode MS"/>
          <w:color w:val="000000"/>
          <w:sz w:val="20"/>
          <w:szCs w:val="20"/>
          <w:u w:color="000000"/>
          <w:bdr w:val="nil"/>
          <w:lang w:val="fr-FR"/>
        </w:rPr>
        <w:t>é</w:t>
      </w:r>
      <w:r w:rsidR="00041AD7" w:rsidRPr="009D01AE">
        <w:rPr>
          <w:rFonts w:ascii="Arial" w:eastAsia="Arial Unicode MS" w:hAnsi="Arial" w:cs="Arial Unicode MS"/>
          <w:color w:val="000000"/>
          <w:sz w:val="20"/>
          <w:szCs w:val="20"/>
          <w:u w:color="000000"/>
          <w:bdr w:val="nil"/>
          <w:lang w:val="it-IT"/>
        </w:rPr>
        <w:t>ria K</w:t>
      </w:r>
      <w:r w:rsidR="00D00924">
        <w:rPr>
          <w:rFonts w:ascii="Arial" w:eastAsia="Arial Unicode MS" w:hAnsi="Arial" w:cs="Arial Unicode MS"/>
          <w:color w:val="000000"/>
          <w:sz w:val="20"/>
          <w:szCs w:val="20"/>
          <w:u w:color="000000"/>
          <w:bdr w:val="nil"/>
          <w:lang w:val="it-IT"/>
        </w:rPr>
        <w:t>2</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Odbornú spôsobilosť odborníkov č</w:t>
      </w:r>
      <w:r w:rsidRPr="009D01AE">
        <w:rPr>
          <w:rFonts w:ascii="Arial" w:eastAsia="Arial Unicode MS" w:hAnsi="Arial" w:cs="Arial Unicode MS"/>
          <w:color w:val="000000"/>
          <w:sz w:val="20"/>
          <w:szCs w:val="20"/>
          <w:u w:color="000000"/>
          <w:bdr w:val="nil"/>
          <w:lang w:val="ru-RU"/>
        </w:rPr>
        <w:t>. 1</w:t>
      </w:r>
      <w:r w:rsidRPr="009D01AE">
        <w:rPr>
          <w:rFonts w:ascii="Arial" w:eastAsia="Arial Unicode MS" w:hAnsi="Arial" w:cs="Arial Unicode MS"/>
          <w:color w:val="000000"/>
          <w:sz w:val="20"/>
          <w:szCs w:val="20"/>
          <w:u w:color="000000"/>
          <w:bdr w:val="nil"/>
        </w:rPr>
        <w:t>,</w:t>
      </w:r>
      <w:r w:rsidRPr="009D01AE">
        <w:rPr>
          <w:rFonts w:ascii="Arial" w:eastAsia="Arial Unicode MS" w:hAnsi="Arial" w:cs="Arial Unicode MS"/>
          <w:color w:val="000000"/>
          <w:sz w:val="20"/>
          <w:szCs w:val="20"/>
          <w:u w:color="000000"/>
          <w:bdr w:val="nil"/>
          <w:lang w:val="ru-RU"/>
        </w:rPr>
        <w:t xml:space="preserve"> </w:t>
      </w:r>
      <w:r w:rsidRPr="009D01AE">
        <w:rPr>
          <w:rFonts w:ascii="Arial" w:eastAsia="Arial Unicode MS" w:hAnsi="Arial" w:cs="Arial Unicode MS"/>
          <w:color w:val="000000"/>
          <w:sz w:val="20"/>
          <w:szCs w:val="20"/>
          <w:u w:color="000000"/>
          <w:bdr w:val="nil"/>
        </w:rPr>
        <w:t>č. 2</w:t>
      </w:r>
      <w:r w:rsidRPr="009D01AE">
        <w:rPr>
          <w:rFonts w:eastAsia="Arial Unicode MS"/>
          <w:sz w:val="16"/>
          <w:szCs w:val="16"/>
          <w:u w:color="000000"/>
          <w:bdr w:val="nil"/>
          <w:lang w:eastAsia="en-US"/>
        </w:rPr>
        <w:t>,</w:t>
      </w:r>
      <w:r w:rsidRPr="009D01AE">
        <w:rPr>
          <w:rFonts w:ascii="Arial" w:eastAsia="Arial Unicode MS" w:hAnsi="Arial" w:cs="Arial Unicode MS"/>
          <w:color w:val="000000"/>
          <w:sz w:val="20"/>
          <w:szCs w:val="20"/>
          <w:u w:color="000000"/>
          <w:bdr w:val="nil"/>
        </w:rPr>
        <w:t xml:space="preserve"> č. 3 a č. 4 v rámci hodnotenia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lang w:val="it-IT"/>
        </w:rPr>
        <w:t xml:space="preserve">ria </w:t>
      </w:r>
      <w:r w:rsidRPr="009D01AE">
        <w:rPr>
          <w:rFonts w:ascii="Arial" w:eastAsia="Arial Unicode MS" w:hAnsi="Arial" w:cs="Arial Unicode MS"/>
          <w:color w:val="000000"/>
          <w:sz w:val="20"/>
          <w:szCs w:val="20"/>
          <w:u w:color="000000"/>
          <w:bdr w:val="nil"/>
        </w:rPr>
        <w:t xml:space="preserve">č. </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 Kvalita tímu odborníkov uchádzač preukáže predložením dokladov za </w:t>
      </w:r>
      <w:proofErr w:type="spellStart"/>
      <w:r w:rsidRPr="009D01AE">
        <w:rPr>
          <w:rFonts w:ascii="Arial" w:eastAsia="Arial Unicode MS" w:hAnsi="Arial" w:cs="Arial Unicode MS"/>
          <w:color w:val="000000"/>
          <w:sz w:val="20"/>
          <w:szCs w:val="20"/>
          <w:u w:color="000000"/>
          <w:bdr w:val="nil"/>
        </w:rPr>
        <w:t>každ</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odborníka.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Uchádzači vo svojich ponukách priložia v časti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proofErr w:type="spellStart"/>
      <w:r w:rsidRPr="009D01AE">
        <w:rPr>
          <w:rFonts w:ascii="Arial" w:eastAsia="Arial Unicode MS" w:hAnsi="Arial" w:cs="Arial Unicode MS"/>
          <w:color w:val="000000"/>
          <w:sz w:val="20"/>
          <w:szCs w:val="20"/>
          <w:u w:color="000000"/>
          <w:bdr w:val="nil"/>
        </w:rPr>
        <w:t>riá</w:t>
      </w:r>
      <w:proofErr w:type="spellEnd"/>
      <w:r w:rsidRPr="009D01AE">
        <w:rPr>
          <w:rFonts w:ascii="Arial" w:eastAsia="Arial Unicode MS" w:hAnsi="Arial" w:cs="Arial Unicode MS"/>
          <w:color w:val="000000"/>
          <w:sz w:val="20"/>
          <w:szCs w:val="20"/>
          <w:u w:color="000000"/>
          <w:bdr w:val="nil"/>
        </w:rPr>
        <w:t>“ podpísané životopisy odborníkov č</w:t>
      </w:r>
      <w:r w:rsidRPr="009D01AE">
        <w:rPr>
          <w:rFonts w:ascii="Arial" w:eastAsia="Arial Unicode MS" w:hAnsi="Arial" w:cs="Arial Unicode MS"/>
          <w:color w:val="000000"/>
          <w:sz w:val="20"/>
          <w:szCs w:val="20"/>
          <w:u w:color="000000"/>
          <w:bdr w:val="nil"/>
          <w:lang w:val="ru-RU"/>
        </w:rPr>
        <w:t>.1</w:t>
      </w:r>
      <w:r w:rsidRPr="009D01AE">
        <w:rPr>
          <w:rFonts w:ascii="Arial" w:eastAsia="Arial Unicode MS" w:hAnsi="Arial" w:cs="Arial Unicode MS"/>
          <w:color w:val="000000"/>
          <w:sz w:val="20"/>
          <w:szCs w:val="20"/>
          <w:u w:color="000000"/>
          <w:bdr w:val="nil"/>
        </w:rPr>
        <w:t>, č. 2,</w:t>
      </w:r>
      <w:r w:rsidRPr="009D01AE">
        <w:rPr>
          <w:rFonts w:ascii="Arial" w:eastAsia="Arial Unicode MS" w:hAnsi="Arial" w:cs="Arial Unicode MS"/>
          <w:color w:val="000000"/>
          <w:sz w:val="20"/>
          <w:szCs w:val="20"/>
          <w:u w:color="000000"/>
          <w:bdr w:val="nil"/>
          <w:lang w:val="ru-RU"/>
        </w:rPr>
        <w:t xml:space="preserve"> </w:t>
      </w:r>
      <w:r w:rsidRPr="009D01AE">
        <w:rPr>
          <w:rFonts w:ascii="Arial" w:eastAsia="Arial Unicode MS" w:hAnsi="Arial" w:cs="Arial Unicode MS"/>
          <w:color w:val="000000"/>
          <w:sz w:val="20"/>
          <w:szCs w:val="20"/>
          <w:u w:color="000000"/>
          <w:bdr w:val="nil"/>
        </w:rPr>
        <w:t>č. 3 a č. 4 (E1 až E4), v ktorých jednotliví odborníci uvedú nasledovné údaje:</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meno, priezvisko, titul </w:t>
      </w:r>
      <w:proofErr w:type="spellStart"/>
      <w:r w:rsidRPr="009D01AE">
        <w:rPr>
          <w:rFonts w:ascii="Arial" w:eastAsia="Arial Unicode MS" w:hAnsi="Arial" w:cs="Arial Unicode MS"/>
          <w:color w:val="000000"/>
          <w:sz w:val="20"/>
          <w:szCs w:val="20"/>
          <w:u w:color="000000"/>
          <w:bdr w:val="nil"/>
        </w:rPr>
        <w:t>príslušn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odborníka,</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najvyššie </w:t>
      </w:r>
      <w:proofErr w:type="spellStart"/>
      <w:r w:rsidRPr="009D01AE">
        <w:rPr>
          <w:rFonts w:ascii="Arial" w:eastAsia="Arial Unicode MS" w:hAnsi="Arial" w:cs="Arial Unicode MS"/>
          <w:color w:val="000000"/>
          <w:sz w:val="20"/>
          <w:szCs w:val="20"/>
          <w:u w:color="000000"/>
          <w:bdr w:val="nil"/>
        </w:rPr>
        <w:t>dosiahnut</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vzdelanie odborníka, časov</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obdobie štúdia od – </w:t>
      </w:r>
      <w:r w:rsidRPr="009D01AE">
        <w:rPr>
          <w:rFonts w:ascii="Arial" w:eastAsia="Arial Unicode MS" w:hAnsi="Arial" w:cs="Arial Unicode MS"/>
          <w:color w:val="000000"/>
          <w:sz w:val="20"/>
          <w:szCs w:val="20"/>
          <w:u w:color="000000"/>
          <w:bdr w:val="nil"/>
          <w:lang w:val="pt-PT"/>
        </w:rPr>
        <w:t>do,</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informáciu o dosiahnutej odbornej kvalifikácii odborníka a prípadne ďalšie </w:t>
      </w:r>
      <w:proofErr w:type="spellStart"/>
      <w:r w:rsidRPr="009D01AE">
        <w:rPr>
          <w:rFonts w:ascii="Arial" w:eastAsia="Arial Unicode MS" w:hAnsi="Arial" w:cs="Arial Unicode MS"/>
          <w:color w:val="000000"/>
          <w:sz w:val="20"/>
          <w:szCs w:val="20"/>
          <w:u w:color="000000"/>
          <w:bdr w:val="nil"/>
        </w:rPr>
        <w:t>relevantn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informácie a údaje o praxi, ďalších zručnostiach odborníka,</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zoznam odborný</w:t>
      </w:r>
      <w:r w:rsidRPr="009D01AE">
        <w:rPr>
          <w:rFonts w:ascii="Arial" w:eastAsia="Arial Unicode MS" w:hAnsi="Arial" w:cs="Arial Unicode MS"/>
          <w:color w:val="000000"/>
          <w:sz w:val="20"/>
          <w:szCs w:val="20"/>
          <w:u w:color="000000"/>
          <w:bdr w:val="nil"/>
          <w:lang w:val="sv-SE"/>
        </w:rPr>
        <w:t>ch sk</w:t>
      </w:r>
      <w:proofErr w:type="spellStart"/>
      <w:r w:rsidRPr="009D01AE">
        <w:rPr>
          <w:rFonts w:ascii="Arial" w:eastAsia="Arial Unicode MS" w:hAnsi="Arial" w:cs="Arial Unicode MS"/>
          <w:color w:val="000000"/>
          <w:sz w:val="20"/>
          <w:szCs w:val="20"/>
          <w:u w:color="000000"/>
          <w:bdr w:val="nil"/>
        </w:rPr>
        <w:t>úseností</w:t>
      </w:r>
      <w:proofErr w:type="spellEnd"/>
      <w:r w:rsidRPr="009D01AE">
        <w:rPr>
          <w:rFonts w:ascii="Arial" w:eastAsia="Arial Unicode MS" w:hAnsi="Arial" w:cs="Arial Unicode MS"/>
          <w:color w:val="000000"/>
          <w:sz w:val="20"/>
          <w:szCs w:val="20"/>
          <w:u w:color="000000"/>
          <w:bdr w:val="nil"/>
        </w:rPr>
        <w:t xml:space="preserve">, </w:t>
      </w:r>
      <w:proofErr w:type="spellStart"/>
      <w:r w:rsidRPr="009D01AE">
        <w:rPr>
          <w:rFonts w:ascii="Arial" w:eastAsia="Arial Unicode MS" w:hAnsi="Arial" w:cs="Arial Unicode MS"/>
          <w:color w:val="000000"/>
          <w:sz w:val="20"/>
          <w:szCs w:val="20"/>
          <w:u w:color="000000"/>
          <w:bdr w:val="nil"/>
        </w:rPr>
        <w:t>t.j</w:t>
      </w:r>
      <w:proofErr w:type="spellEnd"/>
      <w:r w:rsidRPr="009D01AE">
        <w:rPr>
          <w:rFonts w:ascii="Arial" w:eastAsia="Arial Unicode MS" w:hAnsi="Arial" w:cs="Arial Unicode MS"/>
          <w:color w:val="000000"/>
          <w:sz w:val="20"/>
          <w:szCs w:val="20"/>
          <w:u w:color="000000"/>
          <w:bdr w:val="nil"/>
        </w:rPr>
        <w:t>. pracovná pozícia s opisom pracovnej náplne, s uvedením miesta (krajiny), obdobia vykonávania pracovnej činnosti, označenie zamestnávateľa vrátane kontaktných údajov, prípadne inej osoby (napr. objednávateľ),</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dĺžka odbornej praxe vo vzťahu k predmetu zákazky,</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vlastnoručný podpis odborníka.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V rámci životopisov uchádzači poskytnú informácie týkajúce sa preukázania požiadaviek Odborníka tak, aby na základe nich bolo </w:t>
      </w:r>
      <w:proofErr w:type="spellStart"/>
      <w:r w:rsidRPr="009D01AE">
        <w:rPr>
          <w:rFonts w:ascii="Arial" w:eastAsia="Arial Unicode MS" w:hAnsi="Arial" w:cs="Arial Unicode MS"/>
          <w:color w:val="000000"/>
          <w:sz w:val="20"/>
          <w:szCs w:val="20"/>
          <w:u w:color="000000"/>
          <w:bdr w:val="nil"/>
        </w:rPr>
        <w:t>možn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lang w:val="nl-NL"/>
        </w:rPr>
        <w:t>prideli</w:t>
      </w:r>
      <w:r w:rsidRPr="009D01AE">
        <w:rPr>
          <w:rFonts w:ascii="Arial" w:eastAsia="Arial Unicode MS" w:hAnsi="Arial" w:cs="Arial Unicode MS"/>
          <w:color w:val="000000"/>
          <w:sz w:val="20"/>
          <w:szCs w:val="20"/>
          <w:u w:color="000000"/>
          <w:bdr w:val="nil"/>
        </w:rPr>
        <w:t xml:space="preserve">ť body za </w:t>
      </w:r>
      <w:proofErr w:type="spellStart"/>
      <w:r w:rsidRPr="009D01AE">
        <w:rPr>
          <w:rFonts w:ascii="Arial" w:eastAsia="Arial Unicode MS" w:hAnsi="Arial" w:cs="Arial Unicode MS"/>
          <w:color w:val="000000"/>
          <w:sz w:val="20"/>
          <w:szCs w:val="20"/>
          <w:u w:color="000000"/>
          <w:bdr w:val="nil"/>
        </w:rPr>
        <w:t>odstupňovan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skúsenosti.</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FF0000"/>
          <w:sz w:val="20"/>
          <w:szCs w:val="20"/>
          <w:u w:color="000000"/>
          <w:bdr w:val="nil"/>
        </w:rPr>
      </w:pPr>
      <w:r w:rsidRPr="009D01AE">
        <w:rPr>
          <w:rFonts w:ascii="Arial" w:eastAsia="Arial Unicode MS" w:hAnsi="Arial" w:cs="Arial Unicode MS"/>
          <w:color w:val="000000"/>
          <w:sz w:val="20"/>
          <w:szCs w:val="20"/>
          <w:u w:color="000000"/>
          <w:bdr w:val="nil"/>
        </w:rPr>
        <w:t xml:space="preserve">V prípade požiadavky na preukázanie počtu rokov praxe, uchádzač v životopise vyznačí pracovnú pozíciu, popis pracovnej náplne, </w:t>
      </w:r>
      <w:proofErr w:type="spellStart"/>
      <w:r w:rsidRPr="009D01AE">
        <w:rPr>
          <w:rFonts w:ascii="Arial" w:eastAsia="Arial Unicode MS" w:hAnsi="Arial" w:cs="Arial Unicode MS"/>
          <w:color w:val="000000"/>
          <w:sz w:val="20"/>
          <w:szCs w:val="20"/>
          <w:u w:color="000000"/>
          <w:bdr w:val="nil"/>
        </w:rPr>
        <w:t>odborn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skúsenosti, miesto, mesiac a rok zamestnania/plnenia, zamestnávateľ/objednávateľ, tak aby sa požadovaná dĺžka praxe dala jednoznačne identifikovať a taktiež kontaktné údaje na zamestnávateľa/objednávateľa, u </w:t>
      </w:r>
      <w:proofErr w:type="spellStart"/>
      <w:r w:rsidRPr="009D01AE">
        <w:rPr>
          <w:rFonts w:ascii="Arial" w:eastAsia="Arial Unicode MS" w:hAnsi="Arial" w:cs="Arial Unicode MS"/>
          <w:color w:val="000000"/>
          <w:sz w:val="20"/>
          <w:szCs w:val="20"/>
          <w:u w:color="000000"/>
          <w:bdr w:val="nil"/>
        </w:rPr>
        <w:t>ktor</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 xml:space="preserve">ho bude </w:t>
      </w:r>
      <w:proofErr w:type="spellStart"/>
      <w:r w:rsidRPr="009D01AE">
        <w:rPr>
          <w:rFonts w:ascii="Arial" w:eastAsia="Arial Unicode MS" w:hAnsi="Arial" w:cs="Arial Unicode MS"/>
          <w:color w:val="000000"/>
          <w:sz w:val="20"/>
          <w:szCs w:val="20"/>
          <w:u w:color="000000"/>
          <w:bdr w:val="nil"/>
        </w:rPr>
        <w:t>možn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lang w:val="nl-NL"/>
        </w:rPr>
        <w:t>overi</w:t>
      </w:r>
      <w:r w:rsidRPr="009D01AE">
        <w:rPr>
          <w:rFonts w:ascii="Arial" w:eastAsia="Arial Unicode MS" w:hAnsi="Arial" w:cs="Arial Unicode MS"/>
          <w:color w:val="000000"/>
          <w:sz w:val="20"/>
          <w:szCs w:val="20"/>
          <w:u w:color="000000"/>
          <w:bdr w:val="nil"/>
        </w:rPr>
        <w:t xml:space="preserve">ť uvedené údaje.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V prípade požiadavky na preukázanie praktických</w:t>
      </w:r>
      <w:r w:rsidRPr="009D01AE">
        <w:rPr>
          <w:rFonts w:ascii="Arial" w:eastAsia="Arial Unicode MS" w:hAnsi="Arial" w:cs="Arial Unicode MS"/>
          <w:color w:val="000000"/>
          <w:sz w:val="20"/>
          <w:szCs w:val="20"/>
          <w:u w:color="000000"/>
          <w:bdr w:val="nil"/>
          <w:lang w:val="da-DK"/>
        </w:rPr>
        <w:t xml:space="preserve"> sk</w:t>
      </w:r>
      <w:proofErr w:type="spellStart"/>
      <w:r w:rsidRPr="009D01AE">
        <w:rPr>
          <w:rFonts w:ascii="Arial" w:eastAsia="Arial Unicode MS" w:hAnsi="Arial" w:cs="Arial Unicode MS"/>
          <w:color w:val="000000"/>
          <w:sz w:val="20"/>
          <w:szCs w:val="20"/>
          <w:u w:color="000000"/>
          <w:bdr w:val="nil"/>
        </w:rPr>
        <w:t>úseností</w:t>
      </w:r>
      <w:proofErr w:type="spellEnd"/>
      <w:r w:rsidRPr="009D01AE">
        <w:rPr>
          <w:rFonts w:ascii="Arial" w:eastAsia="Arial Unicode MS" w:hAnsi="Arial" w:cs="Arial Unicode MS"/>
          <w:color w:val="000000"/>
          <w:sz w:val="20"/>
          <w:szCs w:val="20"/>
          <w:u w:color="000000"/>
          <w:bdr w:val="nil"/>
        </w:rPr>
        <w:t xml:space="preserve"> uchádzač za </w:t>
      </w:r>
      <w:proofErr w:type="spellStart"/>
      <w:r w:rsidRPr="009D01AE">
        <w:rPr>
          <w:rFonts w:ascii="Arial" w:eastAsia="Arial Unicode MS" w:hAnsi="Arial" w:cs="Arial Unicode MS"/>
          <w:color w:val="000000"/>
          <w:sz w:val="20"/>
          <w:szCs w:val="20"/>
          <w:u w:color="000000"/>
          <w:bdr w:val="nil"/>
        </w:rPr>
        <w:t>každ</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odborníka v životopise, prípadne v samostatnom referenčnom liste/listoch uvedie zoznam projektov</w:t>
      </w:r>
      <w:r w:rsidRPr="009D01AE">
        <w:rPr>
          <w:rFonts w:ascii="Arial" w:eastAsia="Arial Unicode MS" w:hAnsi="Arial" w:cs="Arial Unicode MS"/>
          <w:color w:val="000000"/>
          <w:sz w:val="20"/>
          <w:szCs w:val="20"/>
          <w:u w:color="000000"/>
          <w:bdr w:val="nil"/>
          <w:lang w:val="es-ES_tradnl"/>
        </w:rPr>
        <w:t>, pri</w:t>
      </w:r>
      <w:r w:rsidRPr="009D01AE">
        <w:rPr>
          <w:rFonts w:ascii="Arial" w:eastAsia="Arial Unicode MS" w:hAnsi="Arial" w:cs="Arial Unicode MS"/>
          <w:color w:val="000000"/>
          <w:sz w:val="20"/>
          <w:szCs w:val="20"/>
          <w:u w:color="000000"/>
          <w:bdr w:val="nil"/>
        </w:rPr>
        <w:t xml:space="preserve">čom ku </w:t>
      </w:r>
      <w:proofErr w:type="spellStart"/>
      <w:r w:rsidRPr="009D01AE">
        <w:rPr>
          <w:rFonts w:ascii="Arial" w:eastAsia="Arial Unicode MS" w:hAnsi="Arial" w:cs="Arial Unicode MS"/>
          <w:color w:val="000000"/>
          <w:sz w:val="20"/>
          <w:szCs w:val="20"/>
          <w:u w:color="000000"/>
          <w:bdr w:val="nil"/>
        </w:rPr>
        <w:t>každ</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 xml:space="preserve">mu projektu bude </w:t>
      </w:r>
      <w:proofErr w:type="spellStart"/>
      <w:r w:rsidRPr="009D01AE">
        <w:rPr>
          <w:rFonts w:ascii="Arial" w:eastAsia="Arial Unicode MS" w:hAnsi="Arial" w:cs="Arial Unicode MS"/>
          <w:color w:val="000000"/>
          <w:sz w:val="20"/>
          <w:szCs w:val="20"/>
          <w:u w:color="000000"/>
          <w:bdr w:val="nil"/>
        </w:rPr>
        <w:t>uveden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pracovná pozícia na projekte,</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popis projektu tak, aby bolo z tohto popisu </w:t>
      </w:r>
      <w:proofErr w:type="spellStart"/>
      <w:r w:rsidRPr="009D01AE">
        <w:rPr>
          <w:rFonts w:ascii="Arial" w:eastAsia="Arial Unicode MS" w:hAnsi="Arial" w:cs="Arial Unicode MS"/>
          <w:color w:val="000000"/>
          <w:sz w:val="20"/>
          <w:szCs w:val="20"/>
          <w:u w:color="000000"/>
          <w:bdr w:val="nil"/>
        </w:rPr>
        <w:t>zrejm</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splnenie požiadaviek </w:t>
      </w:r>
      <w:proofErr w:type="spellStart"/>
      <w:r w:rsidRPr="009D01AE">
        <w:rPr>
          <w:rFonts w:ascii="Arial" w:eastAsia="Arial Unicode MS" w:hAnsi="Arial" w:cs="Arial Unicode MS"/>
          <w:color w:val="000000"/>
          <w:sz w:val="20"/>
          <w:szCs w:val="20"/>
          <w:u w:color="000000"/>
          <w:bdr w:val="nil"/>
        </w:rPr>
        <w:t>verejn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obstarávateľa,</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popis pracovnej náplne na projekte, tak, aby bolo z tohto popisu </w:t>
      </w:r>
      <w:proofErr w:type="spellStart"/>
      <w:r w:rsidRPr="009D01AE">
        <w:rPr>
          <w:rFonts w:ascii="Arial" w:eastAsia="Arial Unicode MS" w:hAnsi="Arial" w:cs="Arial Unicode MS"/>
          <w:color w:val="000000"/>
          <w:sz w:val="20"/>
          <w:szCs w:val="20"/>
          <w:u w:color="000000"/>
          <w:bdr w:val="nil"/>
        </w:rPr>
        <w:t>zrejm</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splnenie požiadaviek </w:t>
      </w:r>
      <w:proofErr w:type="spellStart"/>
      <w:r w:rsidRPr="009D01AE">
        <w:rPr>
          <w:rFonts w:ascii="Arial" w:eastAsia="Arial Unicode MS" w:hAnsi="Arial" w:cs="Arial Unicode MS"/>
          <w:color w:val="000000"/>
          <w:sz w:val="20"/>
          <w:szCs w:val="20"/>
          <w:u w:color="000000"/>
          <w:bdr w:val="nil"/>
        </w:rPr>
        <w:t>verejn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obstarávateľa,</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sz w:val="20"/>
          <w:szCs w:val="20"/>
          <w:u w:color="000000"/>
          <w:bdr w:val="nil"/>
        </w:rPr>
        <w:t>celková dĺžka ukončených stavieb na ktorých bol na pozícii projektového manažéra stavby / riaditeľa stavby / zástupcu zhotoviteľa stavby</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hodnota projektu,</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obdobie od – </w:t>
      </w:r>
      <w:r w:rsidRPr="009D01AE">
        <w:rPr>
          <w:rFonts w:ascii="Arial" w:eastAsia="Arial Unicode MS" w:hAnsi="Arial" w:cs="Arial Unicode MS"/>
          <w:color w:val="000000"/>
          <w:sz w:val="20"/>
          <w:szCs w:val="20"/>
          <w:u w:color="000000"/>
          <w:bdr w:val="nil"/>
          <w:lang w:val="es-ES_tradnl"/>
        </w:rPr>
        <w:t>do, po</w:t>
      </w:r>
      <w:r w:rsidRPr="009D01AE">
        <w:rPr>
          <w:rFonts w:ascii="Arial" w:eastAsia="Arial Unicode MS" w:hAnsi="Arial" w:cs="Arial Unicode MS"/>
          <w:color w:val="000000"/>
          <w:sz w:val="20"/>
          <w:szCs w:val="20"/>
          <w:u w:color="000000"/>
          <w:bdr w:val="nil"/>
        </w:rPr>
        <w:t xml:space="preserve">čas </w:t>
      </w:r>
      <w:proofErr w:type="spellStart"/>
      <w:r w:rsidRPr="009D01AE">
        <w:rPr>
          <w:rFonts w:ascii="Arial" w:eastAsia="Arial Unicode MS" w:hAnsi="Arial" w:cs="Arial Unicode MS"/>
          <w:color w:val="000000"/>
          <w:sz w:val="20"/>
          <w:szCs w:val="20"/>
          <w:u w:color="000000"/>
          <w:bdr w:val="nil"/>
        </w:rPr>
        <w:t>ktor</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sa odborník podieľal na projekte,</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roofErr w:type="spellStart"/>
      <w:r w:rsidRPr="009D01AE">
        <w:rPr>
          <w:rFonts w:ascii="Arial" w:eastAsia="Arial Unicode MS" w:hAnsi="Arial" w:cs="Arial Unicode MS"/>
          <w:color w:val="000000"/>
          <w:sz w:val="20"/>
          <w:szCs w:val="20"/>
          <w:u w:color="000000"/>
          <w:bdr w:val="nil"/>
        </w:rPr>
        <w:t>obchodn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meno, adresa sídla alebo miesta podnikania, IČO, vrátane kontaktného údaju   na osobu, u ktorej je </w:t>
      </w:r>
      <w:proofErr w:type="spellStart"/>
      <w:r w:rsidRPr="009D01AE">
        <w:rPr>
          <w:rFonts w:ascii="Arial" w:eastAsia="Arial Unicode MS" w:hAnsi="Arial" w:cs="Arial Unicode MS"/>
          <w:color w:val="000000"/>
          <w:sz w:val="20"/>
          <w:szCs w:val="20"/>
          <w:u w:color="000000"/>
          <w:bdr w:val="nil"/>
        </w:rPr>
        <w:t>možn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lang w:val="nl-NL"/>
        </w:rPr>
        <w:t>overi</w:t>
      </w:r>
      <w:r w:rsidRPr="009D01AE">
        <w:rPr>
          <w:rFonts w:ascii="Arial" w:eastAsia="Arial Unicode MS" w:hAnsi="Arial" w:cs="Arial Unicode MS"/>
          <w:color w:val="000000"/>
          <w:sz w:val="20"/>
          <w:szCs w:val="20"/>
          <w:u w:color="000000"/>
          <w:bdr w:val="nil"/>
        </w:rPr>
        <w:t xml:space="preserve">ť si </w:t>
      </w:r>
      <w:proofErr w:type="spellStart"/>
      <w:r w:rsidRPr="009D01AE">
        <w:rPr>
          <w:rFonts w:ascii="Arial" w:eastAsia="Arial Unicode MS" w:hAnsi="Arial" w:cs="Arial Unicode MS"/>
          <w:color w:val="000000"/>
          <w:sz w:val="20"/>
          <w:szCs w:val="20"/>
          <w:u w:color="000000"/>
          <w:bdr w:val="nil"/>
        </w:rPr>
        <w:t>uveden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informácie,</w:t>
      </w:r>
      <w:r w:rsidRPr="009D01AE">
        <w:rPr>
          <w:rFonts w:ascii="Arial" w:eastAsia="Arial" w:hAnsi="Arial" w:cs="Arial"/>
          <w:color w:val="000000"/>
          <w:sz w:val="20"/>
          <w:szCs w:val="20"/>
          <w:u w:color="000000"/>
          <w:bdr w:val="nil"/>
        </w:rPr>
        <w:t xml:space="preserve"> </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prípadne </w:t>
      </w:r>
      <w:proofErr w:type="spellStart"/>
      <w:r w:rsidRPr="009D01AE">
        <w:rPr>
          <w:rFonts w:ascii="Arial" w:eastAsia="Arial Unicode MS" w:hAnsi="Arial" w:cs="Arial Unicode MS"/>
          <w:color w:val="000000"/>
          <w:sz w:val="20"/>
          <w:szCs w:val="20"/>
          <w:u w:color="000000"/>
          <w:bdr w:val="nil"/>
        </w:rPr>
        <w:t>ostatn</w:t>
      </w:r>
      <w:proofErr w:type="spellEnd"/>
      <w:r w:rsidRPr="009D01AE">
        <w:rPr>
          <w:rFonts w:ascii="Arial" w:eastAsia="Arial Unicode MS" w:hAnsi="Arial" w:cs="Arial Unicode MS"/>
          <w:color w:val="000000"/>
          <w:sz w:val="20"/>
          <w:szCs w:val="20"/>
          <w:u w:color="000000"/>
          <w:bdr w:val="nil"/>
          <w:lang w:val="fr-FR"/>
        </w:rPr>
        <w:t xml:space="preserve">é </w:t>
      </w:r>
      <w:proofErr w:type="spellStart"/>
      <w:r w:rsidRPr="009D01AE">
        <w:rPr>
          <w:rFonts w:ascii="Arial" w:eastAsia="Arial Unicode MS" w:hAnsi="Arial" w:cs="Arial Unicode MS"/>
          <w:color w:val="000000"/>
          <w:sz w:val="20"/>
          <w:szCs w:val="20"/>
          <w:u w:color="000000"/>
          <w:bdr w:val="nil"/>
        </w:rPr>
        <w:t>relevantn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informácie vo vzťahu k </w:t>
      </w:r>
      <w:proofErr w:type="spellStart"/>
      <w:r w:rsidRPr="009D01AE">
        <w:rPr>
          <w:rFonts w:ascii="Arial" w:eastAsia="Arial Unicode MS" w:hAnsi="Arial" w:cs="Arial Unicode MS"/>
          <w:color w:val="000000"/>
          <w:sz w:val="20"/>
          <w:szCs w:val="20"/>
          <w:u w:color="000000"/>
          <w:bdr w:val="nil"/>
        </w:rPr>
        <w:t>odborn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mu vzdelaniu, zručnostiam a praxi.</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Uchádzači by si mali zvoliť odborníkov, ktorí majú vo svojich štruktúrovaných profesijných životopisoch uvedené tak</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opisy realizovaných činností a</w:t>
      </w:r>
      <w:r w:rsidRPr="009D01AE">
        <w:rPr>
          <w:rFonts w:ascii="Arial" w:eastAsia="Arial Unicode MS" w:hAnsi="Arial" w:cs="Arial Unicode MS"/>
          <w:color w:val="000000"/>
          <w:sz w:val="20"/>
          <w:szCs w:val="20"/>
          <w:u w:color="000000"/>
          <w:bdr w:val="nil"/>
          <w:lang w:val="da-DK"/>
        </w:rPr>
        <w:t xml:space="preserve"> sk</w:t>
      </w:r>
      <w:proofErr w:type="spellStart"/>
      <w:r w:rsidRPr="009D01AE">
        <w:rPr>
          <w:rFonts w:ascii="Arial" w:eastAsia="Arial Unicode MS" w:hAnsi="Arial" w:cs="Arial Unicode MS"/>
          <w:color w:val="000000"/>
          <w:sz w:val="20"/>
          <w:szCs w:val="20"/>
          <w:u w:color="000000"/>
          <w:bdr w:val="nil"/>
        </w:rPr>
        <w:t>úseností</w:t>
      </w:r>
      <w:proofErr w:type="spellEnd"/>
      <w:r w:rsidRPr="009D01AE">
        <w:rPr>
          <w:rFonts w:ascii="Arial" w:eastAsia="Arial Unicode MS" w:hAnsi="Arial" w:cs="Arial Unicode MS"/>
          <w:color w:val="000000"/>
          <w:sz w:val="20"/>
          <w:szCs w:val="20"/>
          <w:u w:color="000000"/>
          <w:bdr w:val="nil"/>
        </w:rPr>
        <w:t xml:space="preserve">, </w:t>
      </w:r>
      <w:proofErr w:type="spellStart"/>
      <w:r w:rsidRPr="009D01AE">
        <w:rPr>
          <w:rFonts w:ascii="Arial" w:eastAsia="Arial Unicode MS" w:hAnsi="Arial" w:cs="Arial Unicode MS"/>
          <w:color w:val="000000"/>
          <w:sz w:val="20"/>
          <w:szCs w:val="20"/>
          <w:u w:color="000000"/>
          <w:bdr w:val="nil"/>
        </w:rPr>
        <w:t>ktor</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prekračujú </w:t>
      </w:r>
      <w:proofErr w:type="spellStart"/>
      <w:r w:rsidRPr="009D01AE">
        <w:rPr>
          <w:rFonts w:ascii="Arial" w:eastAsia="Arial Unicode MS" w:hAnsi="Arial" w:cs="Arial Unicode MS"/>
          <w:color w:val="000000"/>
          <w:sz w:val="20"/>
          <w:szCs w:val="20"/>
          <w:u w:color="000000"/>
          <w:bdr w:val="nil"/>
        </w:rPr>
        <w:t>základn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požiadavky </w:t>
      </w:r>
      <w:proofErr w:type="spellStart"/>
      <w:r w:rsidRPr="009D01AE">
        <w:rPr>
          <w:rFonts w:ascii="Arial" w:eastAsia="Arial Unicode MS" w:hAnsi="Arial" w:cs="Arial Unicode MS"/>
          <w:color w:val="000000"/>
          <w:sz w:val="20"/>
          <w:szCs w:val="20"/>
          <w:u w:color="000000"/>
          <w:bdr w:val="nil"/>
        </w:rPr>
        <w:t>definovan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verejným obstarávateľom, </w:t>
      </w:r>
      <w:proofErr w:type="spellStart"/>
      <w:r w:rsidRPr="009D01AE">
        <w:rPr>
          <w:rFonts w:ascii="Arial" w:eastAsia="Arial Unicode MS" w:hAnsi="Arial" w:cs="Arial Unicode MS"/>
          <w:color w:val="000000"/>
          <w:sz w:val="20"/>
          <w:szCs w:val="20"/>
          <w:u w:color="000000"/>
          <w:bdr w:val="nil"/>
        </w:rPr>
        <w:t>t.j</w:t>
      </w:r>
      <w:proofErr w:type="spellEnd"/>
      <w:r w:rsidRPr="009D01AE">
        <w:rPr>
          <w:rFonts w:ascii="Arial" w:eastAsia="Arial Unicode MS" w:hAnsi="Arial" w:cs="Arial Unicode MS"/>
          <w:color w:val="000000"/>
          <w:sz w:val="20"/>
          <w:szCs w:val="20"/>
          <w:u w:color="000000"/>
          <w:bdr w:val="nil"/>
        </w:rPr>
        <w:t xml:space="preserve">. </w:t>
      </w:r>
      <w:proofErr w:type="spellStart"/>
      <w:r w:rsidRPr="009D01AE">
        <w:rPr>
          <w:rFonts w:ascii="Arial" w:eastAsia="Arial Unicode MS" w:hAnsi="Arial" w:cs="Arial Unicode MS"/>
          <w:color w:val="000000"/>
          <w:sz w:val="20"/>
          <w:szCs w:val="20"/>
          <w:u w:color="000000"/>
          <w:bdr w:val="nil"/>
        </w:rPr>
        <w:t>ktor</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vytvárajú predpoklady vyššieho stupňa odbornosti a kvality vo výstupoch činnosti </w:t>
      </w:r>
      <w:proofErr w:type="spellStart"/>
      <w:r w:rsidRPr="009D01AE">
        <w:rPr>
          <w:rFonts w:ascii="Arial" w:eastAsia="Arial Unicode MS" w:hAnsi="Arial" w:cs="Arial Unicode MS"/>
          <w:color w:val="000000"/>
          <w:sz w:val="20"/>
          <w:szCs w:val="20"/>
          <w:u w:color="000000"/>
          <w:bdr w:val="nil"/>
        </w:rPr>
        <w:t>hodnoten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 xml:space="preserve">ho odborníka pri plnení predmetu zákazky. Je v záujme uchádzačov, aby v ponuke prezentovali takých odborníkov, ktorí budú čo najkvalitnejší a budú spĺňať najvyššie požiadavky </w:t>
      </w:r>
      <w:proofErr w:type="spellStart"/>
      <w:r w:rsidRPr="009D01AE">
        <w:rPr>
          <w:rFonts w:ascii="Arial" w:eastAsia="Arial Unicode MS" w:hAnsi="Arial" w:cs="Arial Unicode MS"/>
          <w:color w:val="000000"/>
          <w:sz w:val="20"/>
          <w:szCs w:val="20"/>
          <w:u w:color="000000"/>
          <w:bdr w:val="nil"/>
        </w:rPr>
        <w:t>verejn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 xml:space="preserve">ho obstarávateľa, pretože v takom prípade môžu uchádzači získať najviac bodov za </w:t>
      </w:r>
      <w:proofErr w:type="spellStart"/>
      <w:r w:rsidRPr="009D01AE">
        <w:rPr>
          <w:rFonts w:ascii="Arial" w:eastAsia="Arial Unicode MS" w:hAnsi="Arial" w:cs="Arial Unicode MS"/>
          <w:color w:val="000000"/>
          <w:sz w:val="20"/>
          <w:szCs w:val="20"/>
          <w:u w:color="000000"/>
          <w:bdr w:val="nil"/>
        </w:rPr>
        <w:t>dan</w:t>
      </w:r>
      <w:proofErr w:type="spellEnd"/>
      <w:r w:rsidRPr="009D01AE">
        <w:rPr>
          <w:rFonts w:ascii="Arial" w:eastAsia="Arial Unicode MS" w:hAnsi="Arial" w:cs="Arial Unicode MS"/>
          <w:color w:val="000000"/>
          <w:sz w:val="20"/>
          <w:szCs w:val="20"/>
          <w:u w:color="000000"/>
          <w:bdr w:val="nil"/>
          <w:lang w:val="fr-FR"/>
        </w:rPr>
        <w:t xml:space="preserve">é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proofErr w:type="spellStart"/>
      <w:r w:rsidRPr="009D01AE">
        <w:rPr>
          <w:rFonts w:ascii="Arial" w:eastAsia="Arial Unicode MS" w:hAnsi="Arial" w:cs="Arial Unicode MS"/>
          <w:color w:val="000000"/>
          <w:sz w:val="20"/>
          <w:szCs w:val="20"/>
          <w:u w:color="000000"/>
          <w:bdr w:val="nil"/>
        </w:rPr>
        <w:t>rium</w:t>
      </w:r>
      <w:proofErr w:type="spellEnd"/>
      <w:r w:rsidRPr="009D01AE">
        <w:rPr>
          <w:rFonts w:ascii="Arial" w:eastAsia="Arial Unicode MS" w:hAnsi="Arial" w:cs="Arial Unicode MS"/>
          <w:color w:val="000000"/>
          <w:sz w:val="20"/>
          <w:szCs w:val="20"/>
          <w:u w:color="000000"/>
          <w:bdr w:val="nil"/>
        </w:rPr>
        <w:t xml:space="preserve">. Verejný obstarávateľ si vyhradzuje právo overiť pravdivosť prezentovaných a hodnotených kvalitatívnych predpokladov u hodnotených odborníkov na základe kontaktných údajov, </w:t>
      </w:r>
      <w:proofErr w:type="spellStart"/>
      <w:r w:rsidRPr="009D01AE">
        <w:rPr>
          <w:rFonts w:ascii="Arial" w:eastAsia="Arial Unicode MS" w:hAnsi="Arial" w:cs="Arial Unicode MS"/>
          <w:color w:val="000000"/>
          <w:sz w:val="20"/>
          <w:szCs w:val="20"/>
          <w:u w:color="000000"/>
          <w:bdr w:val="nil"/>
        </w:rPr>
        <w:t>ktor</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je uchádzač pri každom odborníkovi povinný uviesť v životopise </w:t>
      </w:r>
      <w:proofErr w:type="spellStart"/>
      <w:r w:rsidRPr="009D01AE">
        <w:rPr>
          <w:rFonts w:ascii="Arial" w:eastAsia="Arial Unicode MS" w:hAnsi="Arial" w:cs="Arial Unicode MS"/>
          <w:color w:val="000000"/>
          <w:sz w:val="20"/>
          <w:szCs w:val="20"/>
          <w:u w:color="000000"/>
          <w:bdr w:val="nil"/>
        </w:rPr>
        <w:t>dan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odborníka.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Verejný obstarávateľ požaduje nasledovných odborníkov, pričom zároveň pri každom odborníkovi uvádza minimálne požiadavky, </w:t>
      </w:r>
      <w:proofErr w:type="spellStart"/>
      <w:r w:rsidRPr="009D01AE">
        <w:rPr>
          <w:rFonts w:ascii="Arial" w:eastAsia="Arial Unicode MS" w:hAnsi="Arial" w:cs="Arial Unicode MS"/>
          <w:color w:val="000000"/>
          <w:sz w:val="20"/>
          <w:szCs w:val="20"/>
          <w:u w:color="000000"/>
          <w:bdr w:val="nil"/>
        </w:rPr>
        <w:t>ktor</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musí splniť každý odborník (v prípade, že ktorýkoľvek odborník nesplní tieto minimálne požiadavky, ponuka uchádzača bude vylúčená pre nesplnenie požiadaviek na predmet zákazky) a ďalej požiadavky nad </w:t>
      </w:r>
      <w:proofErr w:type="spellStart"/>
      <w:r w:rsidRPr="009D01AE">
        <w:rPr>
          <w:rFonts w:ascii="Arial" w:eastAsia="Arial Unicode MS" w:hAnsi="Arial" w:cs="Arial Unicode MS"/>
          <w:color w:val="000000"/>
          <w:sz w:val="20"/>
          <w:szCs w:val="20"/>
          <w:u w:color="000000"/>
          <w:bdr w:val="nil"/>
        </w:rPr>
        <w:t>rá</w:t>
      </w:r>
      <w:proofErr w:type="spellEnd"/>
      <w:r w:rsidRPr="009D01AE">
        <w:rPr>
          <w:rFonts w:ascii="Arial" w:eastAsia="Arial Unicode MS" w:hAnsi="Arial" w:cs="Arial Unicode MS"/>
          <w:color w:val="000000"/>
          <w:sz w:val="20"/>
          <w:szCs w:val="20"/>
          <w:u w:color="000000"/>
          <w:bdr w:val="nil"/>
          <w:lang w:val="fr-FR"/>
        </w:rPr>
        <w:t>mec minim</w:t>
      </w:r>
      <w:proofErr w:type="spellStart"/>
      <w:r w:rsidRPr="009D01AE">
        <w:rPr>
          <w:rFonts w:ascii="Arial" w:eastAsia="Arial Unicode MS" w:hAnsi="Arial" w:cs="Arial Unicode MS"/>
          <w:color w:val="000000"/>
          <w:sz w:val="20"/>
          <w:szCs w:val="20"/>
          <w:u w:color="000000"/>
          <w:bdr w:val="nil"/>
        </w:rPr>
        <w:t>álnych</w:t>
      </w:r>
      <w:proofErr w:type="spellEnd"/>
      <w:r w:rsidRPr="009D01AE">
        <w:rPr>
          <w:rFonts w:ascii="Arial" w:eastAsia="Arial Unicode MS" w:hAnsi="Arial" w:cs="Arial Unicode MS"/>
          <w:color w:val="000000"/>
          <w:sz w:val="20"/>
          <w:szCs w:val="20"/>
          <w:u w:color="000000"/>
          <w:bdr w:val="nil"/>
        </w:rPr>
        <w:t xml:space="preserve"> požiadaviek, po splnení ktorých budú uchádzačovi za </w:t>
      </w:r>
      <w:proofErr w:type="spellStart"/>
      <w:r w:rsidRPr="009D01AE">
        <w:rPr>
          <w:rFonts w:ascii="Arial" w:eastAsia="Arial Unicode MS" w:hAnsi="Arial" w:cs="Arial Unicode MS"/>
          <w:color w:val="000000"/>
          <w:sz w:val="20"/>
          <w:szCs w:val="20"/>
          <w:u w:color="000000"/>
          <w:bdr w:val="nil"/>
        </w:rPr>
        <w:t>dan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 xml:space="preserve">ho odborníka </w:t>
      </w:r>
      <w:proofErr w:type="spellStart"/>
      <w:r w:rsidRPr="009D01AE">
        <w:rPr>
          <w:rFonts w:ascii="Arial" w:eastAsia="Arial Unicode MS" w:hAnsi="Arial" w:cs="Arial Unicode MS"/>
          <w:color w:val="000000"/>
          <w:sz w:val="20"/>
          <w:szCs w:val="20"/>
          <w:u w:color="000000"/>
          <w:bdr w:val="nil"/>
        </w:rPr>
        <w:t>pridelen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body podľa jeho skúseností, praxe, či kvalifikácie, tak ako </w:t>
      </w:r>
      <w:r w:rsidRPr="009D01AE">
        <w:rPr>
          <w:rFonts w:ascii="Arial" w:eastAsia="Arial Unicode MS" w:hAnsi="Arial" w:cs="Arial Unicode MS"/>
          <w:color w:val="000000"/>
          <w:sz w:val="20"/>
          <w:szCs w:val="20"/>
          <w:u w:color="000000"/>
          <w:bdr w:val="nil"/>
        </w:rPr>
        <w:lastRenderedPageBreak/>
        <w:t xml:space="preserve">to je </w:t>
      </w:r>
      <w:proofErr w:type="spellStart"/>
      <w:r w:rsidRPr="009D01AE">
        <w:rPr>
          <w:rFonts w:ascii="Arial" w:eastAsia="Arial Unicode MS" w:hAnsi="Arial" w:cs="Arial Unicode MS"/>
          <w:color w:val="000000"/>
          <w:sz w:val="20"/>
          <w:szCs w:val="20"/>
          <w:u w:color="000000"/>
          <w:bdr w:val="nil"/>
        </w:rPr>
        <w:t>uveden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nižšie. Minimálne požiadavky na odborníkov sú </w:t>
      </w:r>
      <w:proofErr w:type="spellStart"/>
      <w:r w:rsidRPr="009D01AE">
        <w:rPr>
          <w:rFonts w:ascii="Arial" w:eastAsia="Arial Unicode MS" w:hAnsi="Arial" w:cs="Arial Unicode MS"/>
          <w:color w:val="000000"/>
          <w:sz w:val="20"/>
          <w:szCs w:val="20"/>
          <w:u w:color="000000"/>
          <w:bdr w:val="nil"/>
        </w:rPr>
        <w:t>stanoven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 xml:space="preserve"> pri opisoch jednotlivých Odborníkov.</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Verejný obstarávateľ stanovil počet odborníkov v súlade s opisom predmetu zákazky. Pre dosiahnutie požadovanej kvality je garancia odborníka pre jednotlivé</w:t>
      </w:r>
      <w:r w:rsidRPr="009D01AE">
        <w:rPr>
          <w:rFonts w:ascii="Arial" w:eastAsia="Arial Unicode MS" w:hAnsi="Arial" w:cs="Arial Unicode MS"/>
          <w:color w:val="000000"/>
          <w:sz w:val="20"/>
          <w:szCs w:val="20"/>
          <w:u w:color="000000"/>
          <w:bdr w:val="nil"/>
          <w:lang w:val="fr-FR"/>
        </w:rPr>
        <w:t xml:space="preserve"> </w:t>
      </w:r>
      <w:proofErr w:type="spellStart"/>
      <w:r w:rsidRPr="009D01AE">
        <w:rPr>
          <w:rFonts w:ascii="Arial" w:eastAsia="Arial Unicode MS" w:hAnsi="Arial" w:cs="Arial Unicode MS"/>
          <w:color w:val="000000"/>
          <w:sz w:val="20"/>
          <w:szCs w:val="20"/>
          <w:u w:color="000000"/>
          <w:bdr w:val="nil"/>
        </w:rPr>
        <w:t>odborn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okruhy predmetu zákazky nezastupiteľná. Zhotovenie predmetu zákazky v požadovanej kvalite znamená aplikáciu vysoko odborných znalostí </w:t>
      </w:r>
      <w:r w:rsidRPr="009D01AE">
        <w:rPr>
          <w:rFonts w:ascii="Arial" w:eastAsia="Arial Unicode MS" w:hAnsi="Arial" w:cs="Arial Unicode MS"/>
          <w:color w:val="000000"/>
          <w:sz w:val="20"/>
          <w:szCs w:val="20"/>
          <w:u w:color="000000"/>
          <w:bdr w:val="nil"/>
          <w:lang w:val="sv-SE"/>
        </w:rPr>
        <w:t>a sk</w:t>
      </w:r>
      <w:proofErr w:type="spellStart"/>
      <w:r w:rsidRPr="009D01AE">
        <w:rPr>
          <w:rFonts w:ascii="Arial" w:eastAsia="Arial Unicode MS" w:hAnsi="Arial" w:cs="Arial Unicode MS"/>
          <w:color w:val="000000"/>
          <w:sz w:val="20"/>
          <w:szCs w:val="20"/>
          <w:u w:color="000000"/>
          <w:bdr w:val="nil"/>
        </w:rPr>
        <w:t>úseností</w:t>
      </w:r>
      <w:proofErr w:type="spellEnd"/>
      <w:r w:rsidRPr="009D01AE">
        <w:rPr>
          <w:rFonts w:ascii="Arial" w:eastAsia="Arial Unicode MS" w:hAnsi="Arial" w:cs="Arial Unicode MS"/>
          <w:color w:val="000000"/>
          <w:sz w:val="20"/>
          <w:szCs w:val="20"/>
          <w:u w:color="000000"/>
          <w:bdr w:val="nil"/>
        </w:rPr>
        <w:t xml:space="preserve"> odborníkov vyplývajúcich z obsahu predmetu zákazky.</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Časový priebeh postupu prác, vzájomná </w:t>
      </w:r>
      <w:r w:rsidRPr="009D01AE">
        <w:rPr>
          <w:rFonts w:ascii="Arial" w:eastAsia="Arial Unicode MS" w:hAnsi="Arial" w:cs="Arial Unicode MS"/>
          <w:color w:val="000000"/>
          <w:sz w:val="20"/>
          <w:szCs w:val="20"/>
          <w:u w:color="000000"/>
          <w:bdr w:val="nil"/>
          <w:lang w:val="nl-NL"/>
        </w:rPr>
        <w:t>kooper</w:t>
      </w:r>
      <w:proofErr w:type="spellStart"/>
      <w:r w:rsidRPr="009D01AE">
        <w:rPr>
          <w:rFonts w:ascii="Arial" w:eastAsia="Arial Unicode MS" w:hAnsi="Arial" w:cs="Arial Unicode MS"/>
          <w:color w:val="000000"/>
          <w:sz w:val="20"/>
          <w:szCs w:val="20"/>
          <w:u w:color="000000"/>
          <w:bdr w:val="nil"/>
        </w:rPr>
        <w:t>ácia</w:t>
      </w:r>
      <w:proofErr w:type="spellEnd"/>
      <w:r w:rsidRPr="009D01AE">
        <w:rPr>
          <w:rFonts w:ascii="Arial" w:eastAsia="Arial Unicode MS" w:hAnsi="Arial" w:cs="Arial Unicode MS"/>
          <w:color w:val="000000"/>
          <w:sz w:val="20"/>
          <w:szCs w:val="20"/>
          <w:u w:color="000000"/>
          <w:bdr w:val="nil"/>
        </w:rPr>
        <w:t xml:space="preserve"> si vyžadujú plnú angažovanosť </w:t>
      </w:r>
      <w:proofErr w:type="spellStart"/>
      <w:r w:rsidRPr="009D01AE">
        <w:rPr>
          <w:rFonts w:ascii="Arial" w:eastAsia="Arial Unicode MS" w:hAnsi="Arial" w:cs="Arial Unicode MS"/>
          <w:color w:val="000000"/>
          <w:sz w:val="20"/>
          <w:szCs w:val="20"/>
          <w:u w:color="000000"/>
          <w:bdr w:val="nil"/>
        </w:rPr>
        <w:t>príslušn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 xml:space="preserve">ho odborníka pri riadení svojho </w:t>
      </w:r>
      <w:proofErr w:type="spellStart"/>
      <w:r w:rsidRPr="009D01AE">
        <w:rPr>
          <w:rFonts w:ascii="Arial" w:eastAsia="Arial Unicode MS" w:hAnsi="Arial" w:cs="Arial Unicode MS"/>
          <w:color w:val="000000"/>
          <w:sz w:val="20"/>
          <w:szCs w:val="20"/>
          <w:u w:color="000000"/>
          <w:bdr w:val="nil"/>
        </w:rPr>
        <w:t>pracovn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 xml:space="preserve">ho tímu – a to počas celej doby trvania zákazky. Akákoľvek kumulácia funkcií na úrovni odborníkov pre </w:t>
      </w:r>
      <w:proofErr w:type="spellStart"/>
      <w:r w:rsidRPr="009D01AE">
        <w:rPr>
          <w:rFonts w:ascii="Arial" w:eastAsia="Arial Unicode MS" w:hAnsi="Arial" w:cs="Arial Unicode MS"/>
          <w:color w:val="000000"/>
          <w:sz w:val="20"/>
          <w:szCs w:val="20"/>
          <w:u w:color="000000"/>
          <w:bdr w:val="nil"/>
        </w:rPr>
        <w:t>vybran</w:t>
      </w:r>
      <w:proofErr w:type="spellEnd"/>
      <w:r w:rsidRPr="009D01AE">
        <w:rPr>
          <w:rFonts w:ascii="Arial" w:eastAsia="Arial Unicode MS" w:hAnsi="Arial" w:cs="Arial Unicode MS"/>
          <w:color w:val="000000"/>
          <w:sz w:val="20"/>
          <w:szCs w:val="20"/>
          <w:u w:color="000000"/>
          <w:bdr w:val="nil"/>
          <w:lang w:val="fr-FR"/>
        </w:rPr>
        <w:t xml:space="preserve">é </w:t>
      </w:r>
      <w:proofErr w:type="spellStart"/>
      <w:r w:rsidRPr="009D01AE">
        <w:rPr>
          <w:rFonts w:ascii="Arial" w:eastAsia="Arial Unicode MS" w:hAnsi="Arial" w:cs="Arial Unicode MS"/>
          <w:color w:val="000000"/>
          <w:sz w:val="20"/>
          <w:szCs w:val="20"/>
          <w:u w:color="000000"/>
          <w:bdr w:val="nil"/>
        </w:rPr>
        <w:t>odborn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okruhy jednou osobou, znamená ohrozenie zhotovenia predmetu zákazky v požadovanom termíne a kvalite. Uchádzači preto nemôžu využiť </w:t>
      </w:r>
      <w:proofErr w:type="spellStart"/>
      <w:r w:rsidRPr="009D01AE">
        <w:rPr>
          <w:rFonts w:ascii="Arial" w:eastAsia="Arial Unicode MS" w:hAnsi="Arial" w:cs="Arial Unicode MS"/>
          <w:color w:val="000000"/>
          <w:sz w:val="20"/>
          <w:szCs w:val="20"/>
          <w:u w:color="000000"/>
          <w:bdr w:val="nil"/>
        </w:rPr>
        <w:t>odborn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skúseností jednej osoby na preukázanie plnenia viacerých odborníkov (č</w:t>
      </w:r>
      <w:r w:rsidRPr="009D01AE">
        <w:rPr>
          <w:rFonts w:ascii="Arial" w:eastAsia="Arial Unicode MS" w:hAnsi="Arial" w:cs="Arial Unicode MS"/>
          <w:color w:val="000000"/>
          <w:sz w:val="20"/>
          <w:szCs w:val="20"/>
          <w:u w:color="000000"/>
          <w:bdr w:val="nil"/>
          <w:lang w:val="ru-RU"/>
        </w:rPr>
        <w:t>.1</w:t>
      </w:r>
      <w:r w:rsidRPr="009D01AE">
        <w:rPr>
          <w:rFonts w:ascii="Arial" w:eastAsia="Arial Unicode MS" w:hAnsi="Arial" w:cs="Arial Unicode MS"/>
          <w:color w:val="000000"/>
          <w:sz w:val="20"/>
          <w:szCs w:val="20"/>
          <w:u w:color="000000"/>
          <w:bdr w:val="nil"/>
        </w:rPr>
        <w:t>, č.2., č.3 a č.4) súčasne. (Uchádzač predloží minimálne 4 rôznych odborníkov).</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V prípade preukazovania splnenia technickej spôsobilosti alebo odbornej spôsobilosti jednotlivých odborníkov s využitím technických a odborných kapacít inej osoby podľa §34 ods. 3 zákona a </w:t>
      </w:r>
      <w:proofErr w:type="spellStart"/>
      <w:r w:rsidRPr="009D01AE">
        <w:rPr>
          <w:rFonts w:ascii="Arial" w:eastAsia="Arial Unicode MS" w:hAnsi="Arial" w:cs="Arial Unicode MS"/>
          <w:color w:val="000000"/>
          <w:sz w:val="20"/>
          <w:szCs w:val="20"/>
          <w:u w:color="000000"/>
          <w:bdr w:val="nil"/>
        </w:rPr>
        <w:t>následn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nahradenia inou osobou v prípade §40 ods. 5 zákona (ak taká situácia nastane), bude verejný obstarávateľ následne v časti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proofErr w:type="spellStart"/>
      <w:r w:rsidRPr="009D01AE">
        <w:rPr>
          <w:rFonts w:ascii="Arial" w:eastAsia="Arial Unicode MS" w:hAnsi="Arial" w:cs="Arial Unicode MS"/>
          <w:color w:val="000000"/>
          <w:sz w:val="20"/>
          <w:szCs w:val="20"/>
          <w:u w:color="000000"/>
          <w:bdr w:val="nil"/>
        </w:rPr>
        <w:t>riá</w:t>
      </w:r>
      <w:proofErr w:type="spellEnd"/>
      <w:r w:rsidRPr="009D01AE">
        <w:rPr>
          <w:rFonts w:ascii="Arial" w:eastAsia="Arial Unicode MS" w:hAnsi="Arial" w:cs="Arial Unicode MS"/>
          <w:color w:val="000000"/>
          <w:sz w:val="20"/>
          <w:szCs w:val="20"/>
          <w:u w:color="000000"/>
          <w:bdr w:val="nil"/>
        </w:rPr>
        <w:t xml:space="preserve">“ bodovať v zmysle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lang w:val="it-IT"/>
        </w:rPr>
        <w:t>ria K</w:t>
      </w:r>
      <w:r w:rsidR="00D00924">
        <w:rPr>
          <w:rFonts w:ascii="Arial" w:eastAsia="Arial Unicode MS" w:hAnsi="Arial" w:cs="Arial Unicode MS"/>
          <w:color w:val="000000"/>
          <w:sz w:val="20"/>
          <w:szCs w:val="20"/>
          <w:u w:color="000000"/>
          <w:bdr w:val="nil"/>
          <w:lang w:val="it-IT"/>
        </w:rPr>
        <w:t>2</w:t>
      </w:r>
      <w:r w:rsidRPr="009D01AE">
        <w:rPr>
          <w:rFonts w:ascii="Arial" w:eastAsia="Arial Unicode MS" w:hAnsi="Arial" w:cs="Arial Unicode MS"/>
          <w:color w:val="000000"/>
          <w:sz w:val="20"/>
          <w:szCs w:val="20"/>
          <w:u w:color="000000"/>
          <w:bdr w:val="nil"/>
          <w:lang w:val="it-IT"/>
        </w:rPr>
        <w:t xml:space="preserve"> t</w:t>
      </w:r>
      <w:proofErr w:type="spellStart"/>
      <w:r w:rsidRPr="009D01AE">
        <w:rPr>
          <w:rFonts w:ascii="Arial" w:eastAsia="Arial Unicode MS" w:hAnsi="Arial" w:cs="Arial Unicode MS"/>
          <w:color w:val="000000"/>
          <w:sz w:val="20"/>
          <w:szCs w:val="20"/>
          <w:u w:color="000000"/>
          <w:bdr w:val="nil"/>
        </w:rPr>
        <w:t>úto</w:t>
      </w:r>
      <w:proofErr w:type="spellEnd"/>
      <w:r w:rsidRPr="009D01AE">
        <w:rPr>
          <w:rFonts w:ascii="Arial" w:eastAsia="Arial Unicode MS" w:hAnsi="Arial" w:cs="Arial Unicode MS"/>
          <w:color w:val="000000"/>
          <w:sz w:val="20"/>
          <w:szCs w:val="20"/>
          <w:u w:color="000000"/>
          <w:bdr w:val="nil"/>
        </w:rPr>
        <w:t xml:space="preserve"> novú nahradenú osobu. V takomto prípade sa pôvodne uvedená osoba (odborník) bodovať nebude.</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b/>
          <w:color w:val="000000"/>
          <w:sz w:val="20"/>
          <w:szCs w:val="20"/>
          <w:u w:val="single" w:color="000000"/>
          <w:bdr w:val="nil"/>
        </w:rPr>
        <w:t>Verejný obstarávateľ bude zohľadňovať a prideľovať body len za projekty odborníka č.1, č.2, č.3 a č.4, ktorou uchádzač nepreukaz</w:t>
      </w:r>
      <w:r w:rsidR="001A6C58">
        <w:rPr>
          <w:rFonts w:ascii="Arial" w:eastAsia="Arial" w:hAnsi="Arial" w:cs="Arial"/>
          <w:b/>
          <w:color w:val="000000"/>
          <w:sz w:val="20"/>
          <w:szCs w:val="20"/>
          <w:u w:val="single" w:color="000000"/>
          <w:bdr w:val="nil"/>
        </w:rPr>
        <w:t>uje splnenie podmienok účasti!</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 xml:space="preserve">Účasť </w:t>
      </w:r>
      <w:r w:rsidRPr="009D01AE">
        <w:rPr>
          <w:rFonts w:ascii="Arial" w:eastAsia="Arial" w:hAnsi="Arial" w:cs="Arial"/>
          <w:b/>
          <w:color w:val="000000"/>
          <w:sz w:val="20"/>
          <w:szCs w:val="20"/>
          <w:u w:val="single" w:color="000000"/>
          <w:bdr w:val="nil"/>
        </w:rPr>
        <w:t xml:space="preserve">odborníkov č.1 a č.2, </w:t>
      </w:r>
      <w:r w:rsidRPr="009D01AE">
        <w:rPr>
          <w:rFonts w:ascii="Arial" w:eastAsia="Arial" w:hAnsi="Arial" w:cs="Arial"/>
          <w:color w:val="000000"/>
          <w:sz w:val="20"/>
          <w:szCs w:val="20"/>
          <w:u w:color="000000"/>
          <w:bdr w:val="nil"/>
        </w:rPr>
        <w:t>na týchto projektoch na danej pozícií musí byť v minimálnej dobe trvania zodpovedajúcej 50 % lehoty výstavby projektu (za lehotu výstavby sa považuje lehota odo dňa vydania Oznámenia o začatí prác po vydanie Preberacieho protokolu Diela).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 xml:space="preserve">Účasť </w:t>
      </w:r>
      <w:r w:rsidRPr="009D01AE">
        <w:rPr>
          <w:rFonts w:ascii="Arial" w:eastAsia="Arial" w:hAnsi="Arial" w:cs="Arial"/>
          <w:b/>
          <w:color w:val="000000"/>
          <w:sz w:val="20"/>
          <w:szCs w:val="20"/>
          <w:u w:val="single" w:color="000000"/>
          <w:bdr w:val="nil"/>
        </w:rPr>
        <w:t xml:space="preserve">odborníkov č.3 a č.4, </w:t>
      </w:r>
      <w:r w:rsidRPr="009D01AE">
        <w:rPr>
          <w:rFonts w:ascii="Arial" w:eastAsia="Arial" w:hAnsi="Arial" w:cs="Arial"/>
          <w:color w:val="000000"/>
          <w:sz w:val="20"/>
          <w:szCs w:val="20"/>
          <w:u w:color="000000"/>
          <w:bdr w:val="nil"/>
        </w:rPr>
        <w:t>na týchto projektoch na danej pozícií musí byť v minimálnej dobe trvania zodpovedajúcej 50 % lehoty trvania projektu (za lehotu trvania projektu sa považuje lehota odo dňa podpisu zmluvy resp. výzvy na začatie prác po vydanie Preberacieho protokolu projektu).</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i/>
          <w:iCs/>
          <w:color w:val="000000"/>
          <w:sz w:val="20"/>
          <w:szCs w:val="20"/>
          <w:u w:color="000000"/>
          <w:bdr w:val="nil"/>
        </w:rPr>
      </w:pPr>
      <w:r w:rsidRPr="009D01AE">
        <w:rPr>
          <w:rFonts w:ascii="Arial" w:eastAsia="Arial Unicode MS" w:hAnsi="Arial" w:cs="Arial Unicode MS"/>
          <w:b/>
          <w:bCs/>
          <w:i/>
          <w:iCs/>
          <w:color w:val="000000"/>
          <w:sz w:val="20"/>
          <w:szCs w:val="20"/>
          <w:u w:color="000000"/>
          <w:bdr w:val="nil"/>
        </w:rPr>
        <w:t>Odborník č. 1: Riaditeľ stavby</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bude zodpovedný za celkovú </w:t>
      </w:r>
      <w:r w:rsidRPr="009D01AE">
        <w:rPr>
          <w:rFonts w:ascii="Arial" w:eastAsia="Arial Unicode MS" w:hAnsi="Arial" w:cs="Arial Unicode MS"/>
          <w:color w:val="000000"/>
          <w:sz w:val="20"/>
          <w:szCs w:val="20"/>
          <w:u w:color="000000"/>
          <w:bdr w:val="nil"/>
          <w:lang w:val="nl-NL"/>
        </w:rPr>
        <w:t>koordin</w:t>
      </w:r>
      <w:proofErr w:type="spellStart"/>
      <w:r w:rsidRPr="009D01AE">
        <w:rPr>
          <w:rFonts w:ascii="Arial" w:eastAsia="Arial Unicode MS" w:hAnsi="Arial" w:cs="Arial Unicode MS"/>
          <w:color w:val="000000"/>
          <w:sz w:val="20"/>
          <w:szCs w:val="20"/>
          <w:u w:color="000000"/>
          <w:bdr w:val="nil"/>
        </w:rPr>
        <w:t>áciu</w:t>
      </w:r>
      <w:proofErr w:type="spellEnd"/>
      <w:r w:rsidRPr="009D01AE">
        <w:rPr>
          <w:rFonts w:ascii="Arial" w:eastAsia="Arial Unicode MS" w:hAnsi="Arial" w:cs="Arial Unicode MS"/>
          <w:color w:val="000000"/>
          <w:sz w:val="20"/>
          <w:szCs w:val="20"/>
          <w:u w:color="000000"/>
          <w:bdr w:val="nil"/>
        </w:rPr>
        <w:t xml:space="preserve"> a riadenie všetkých činností k dosiahnutiu čiastkových aj celkových cieľov;</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preukáže </w:t>
      </w:r>
      <w:proofErr w:type="spellStart"/>
      <w:r w:rsidRPr="009D01AE">
        <w:rPr>
          <w:rFonts w:ascii="Arial" w:eastAsia="Arial Unicode MS" w:hAnsi="Arial" w:cs="Arial Unicode MS"/>
          <w:color w:val="000000"/>
          <w:sz w:val="20"/>
          <w:szCs w:val="20"/>
          <w:u w:color="000000"/>
          <w:bdr w:val="nil"/>
        </w:rPr>
        <w:t>dostatočn</w:t>
      </w:r>
      <w:proofErr w:type="spellEnd"/>
      <w:r w:rsidRPr="009D01AE">
        <w:rPr>
          <w:rFonts w:ascii="Arial" w:eastAsia="Arial Unicode MS" w:hAnsi="Arial" w:cs="Arial Unicode MS"/>
          <w:color w:val="000000"/>
          <w:sz w:val="20"/>
          <w:szCs w:val="20"/>
          <w:u w:color="000000"/>
          <w:bdr w:val="nil"/>
          <w:lang w:val="fr-FR"/>
        </w:rPr>
        <w:t xml:space="preserve">é </w:t>
      </w:r>
      <w:proofErr w:type="spellStart"/>
      <w:r w:rsidRPr="009D01AE">
        <w:rPr>
          <w:rFonts w:ascii="Arial" w:eastAsia="Arial Unicode MS" w:hAnsi="Arial" w:cs="Arial Unicode MS"/>
          <w:color w:val="000000"/>
          <w:sz w:val="20"/>
          <w:szCs w:val="20"/>
          <w:u w:color="000000"/>
          <w:bdr w:val="nil"/>
        </w:rPr>
        <w:t>kvalifikačn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predpoklady a skúsenosti v riadení stavieb;</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bude disponovať adekvátnymi skúsenosťami s vedení</w:t>
      </w:r>
      <w:r w:rsidRPr="009D01AE">
        <w:rPr>
          <w:rFonts w:ascii="Arial" w:eastAsia="Arial Unicode MS" w:hAnsi="Arial" w:cs="Arial Unicode MS"/>
          <w:color w:val="000000"/>
          <w:sz w:val="20"/>
          <w:szCs w:val="20"/>
          <w:u w:color="000000"/>
          <w:bdr w:val="nil"/>
          <w:lang w:val="it-IT"/>
        </w:rPr>
        <w:t>m rie</w:t>
      </w:r>
      <w:proofErr w:type="spellStart"/>
      <w:r w:rsidRPr="009D01AE">
        <w:rPr>
          <w:rFonts w:ascii="Arial" w:eastAsia="Arial Unicode MS" w:hAnsi="Arial" w:cs="Arial Unicode MS"/>
          <w:color w:val="000000"/>
          <w:sz w:val="20"/>
          <w:szCs w:val="20"/>
          <w:u w:color="000000"/>
          <w:bdr w:val="nil"/>
        </w:rPr>
        <w:t>šiteľsk</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 xml:space="preserve">ho tímu na najvyššej úrovni so zodpovednosťou za realizáciu a dodanie </w:t>
      </w:r>
      <w:proofErr w:type="spellStart"/>
      <w:r w:rsidRPr="009D01AE">
        <w:rPr>
          <w:rFonts w:ascii="Arial" w:eastAsia="Arial Unicode MS" w:hAnsi="Arial" w:cs="Arial Unicode MS"/>
          <w:color w:val="000000"/>
          <w:sz w:val="20"/>
          <w:szCs w:val="20"/>
          <w:u w:color="000000"/>
          <w:bdr w:val="nil"/>
        </w:rPr>
        <w:t>cel</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Diela.</w:t>
      </w:r>
    </w:p>
    <w:tbl>
      <w:tblPr>
        <w:tblStyle w:val="TableNormal"/>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9"/>
        <w:gridCol w:w="3157"/>
      </w:tblGrid>
      <w:tr w:rsidR="00041AD7" w:rsidRPr="009D01AE" w:rsidTr="00934EA9">
        <w:trPr>
          <w:trHeight w:val="1003"/>
        </w:trPr>
        <w:tc>
          <w:tcPr>
            <w:tcW w:w="5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F3613">
            <w:pPr>
              <w:tabs>
                <w:tab w:val="left" w:pos="567"/>
                <w:tab w:val="left" w:pos="851"/>
                <w:tab w:val="left" w:pos="1134"/>
                <w:tab w:val="left" w:pos="1276"/>
              </w:tabs>
              <w:spacing w:after="120"/>
              <w:jc w:val="both"/>
              <w:rPr>
                <w:rFonts w:ascii="Arial" w:eastAsia="Arial Unicode MS" w:hAnsi="Arial" w:cs="Arial Unicode MS"/>
                <w:sz w:val="20"/>
                <w:szCs w:val="20"/>
                <w:u w:color="000000"/>
              </w:rPr>
            </w:pPr>
            <w:r w:rsidRPr="009D01AE">
              <w:rPr>
                <w:rFonts w:ascii="Arial" w:eastAsia="Arial Unicode MS" w:hAnsi="Arial" w:cs="Arial Unicode MS"/>
                <w:sz w:val="20"/>
                <w:szCs w:val="20"/>
                <w:u w:color="000000"/>
              </w:rPr>
              <w:t xml:space="preserve">Hodnotenie celkové dĺžky ukončených stavieb na ktorých bol na pozícii projektového manažéra stavby/riaditeľa stavby/zástupcu zhotoviteľa stavby. Uvažujú sa iba stavby na diaľniciach alebo rýchlostných cestách v plnom, alebo polovičnom profile a prvej triedy v minimálnej kategórii 22,5 ukončené za posledných </w:t>
            </w:r>
            <w:r w:rsidR="00DF3613">
              <w:rPr>
                <w:rFonts w:ascii="Arial" w:eastAsia="Arial Unicode MS" w:hAnsi="Arial" w:cs="Arial Unicode MS"/>
                <w:sz w:val="20"/>
                <w:szCs w:val="20"/>
                <w:u w:color="000000"/>
              </w:rPr>
              <w:t>30</w:t>
            </w:r>
            <w:r w:rsidR="00DF3613" w:rsidRPr="009D01AE">
              <w:rPr>
                <w:rFonts w:ascii="Arial" w:eastAsia="Arial Unicode MS" w:hAnsi="Arial" w:cs="Arial Unicode MS"/>
                <w:sz w:val="20"/>
                <w:szCs w:val="20"/>
                <w:u w:color="000000"/>
              </w:rPr>
              <w:t xml:space="preserve">rokov </w:t>
            </w:r>
            <w:r w:rsidRPr="009D01AE">
              <w:rPr>
                <w:rFonts w:ascii="Arial" w:eastAsia="Arial Unicode MS" w:hAnsi="Arial" w:cs="Arial Unicode MS"/>
                <w:sz w:val="20"/>
                <w:szCs w:val="20"/>
                <w:u w:color="000000"/>
              </w:rPr>
              <w:t xml:space="preserve">*). Každému uchádzači  sa započíta súčet dĺžok hlavnej trasy v požadované kategórii. </w:t>
            </w:r>
          </w:p>
        </w:tc>
        <w:tc>
          <w:tcPr>
            <w:tcW w:w="3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759D8">
            <w:pPr>
              <w:tabs>
                <w:tab w:val="left" w:pos="567"/>
                <w:tab w:val="left" w:pos="851"/>
                <w:tab w:val="left" w:pos="1134"/>
                <w:tab w:val="left" w:pos="1485"/>
              </w:tabs>
              <w:spacing w:before="40" w:after="40"/>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25bodov získa uchádzač s maximálnou hodnotou ukončených stavieb. Ostatným uchádzačom sa počet bodov určí podľa vzorca.</w:t>
            </w:r>
          </w:p>
        </w:tc>
      </w:tr>
    </w:tbl>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A405A" w:rsidRDefault="000A405A" w:rsidP="000A405A">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color w:val="000000"/>
          <w:sz w:val="20"/>
          <w:szCs w:val="20"/>
          <w:u w:val="single"/>
          <w:bdr w:val="nil"/>
        </w:rPr>
      </w:pPr>
      <w:r w:rsidRPr="00850D71">
        <w:rPr>
          <w:rFonts w:ascii="Arial" w:eastAsia="Arial Unicode MS" w:hAnsi="Arial" w:cs="Arial Unicode MS"/>
          <w:b/>
          <w:color w:val="000000"/>
          <w:sz w:val="20"/>
          <w:szCs w:val="20"/>
          <w:highlight w:val="yellow"/>
          <w:u w:val="single"/>
          <w:bdr w:val="nil"/>
        </w:rPr>
        <w:t>Maximálna hodnota dĺžok hlavnej trasy ktorú bude verejný obstarávateľ zohľadňovať je 75 kilometrov. Dĺžky ukončených stavieb presahujúcich danú hraničnú hodnotu nebudú brané do úvahy.</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Odôvodnenie primeranosti požiadavky:</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Požiadavky na </w:t>
      </w:r>
      <w:proofErr w:type="spellStart"/>
      <w:r w:rsidRPr="009D01AE">
        <w:rPr>
          <w:rFonts w:ascii="Arial" w:eastAsia="Arial Unicode MS" w:hAnsi="Arial" w:cs="Arial Unicode MS"/>
          <w:color w:val="000000"/>
          <w:sz w:val="20"/>
          <w:szCs w:val="20"/>
          <w:u w:color="000000"/>
          <w:bdr w:val="nil"/>
        </w:rPr>
        <w:t>uveden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oblasti skúseností Odborníka vyplývajú z predpokladu, že všetky skúsenosti </w:t>
      </w:r>
      <w:proofErr w:type="spellStart"/>
      <w:r w:rsidRPr="009D01AE">
        <w:rPr>
          <w:rFonts w:ascii="Arial" w:eastAsia="Arial Unicode MS" w:hAnsi="Arial" w:cs="Arial Unicode MS"/>
          <w:color w:val="000000"/>
          <w:sz w:val="20"/>
          <w:szCs w:val="20"/>
          <w:u w:color="000000"/>
          <w:bdr w:val="nil"/>
        </w:rPr>
        <w:t>získan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lang w:val="pt-PT"/>
        </w:rPr>
        <w:t>z realiz</w:t>
      </w:r>
      <w:proofErr w:type="spellStart"/>
      <w:r w:rsidRPr="009D01AE">
        <w:rPr>
          <w:rFonts w:ascii="Arial" w:eastAsia="Arial Unicode MS" w:hAnsi="Arial" w:cs="Arial Unicode MS"/>
          <w:color w:val="000000"/>
          <w:sz w:val="20"/>
          <w:szCs w:val="20"/>
          <w:u w:color="000000"/>
          <w:bdr w:val="nil"/>
        </w:rPr>
        <w:t>ácie</w:t>
      </w:r>
      <w:proofErr w:type="spellEnd"/>
      <w:r w:rsidRPr="009D01AE">
        <w:rPr>
          <w:rFonts w:ascii="Arial" w:eastAsia="Arial Unicode MS" w:hAnsi="Arial" w:cs="Arial Unicode MS"/>
          <w:color w:val="000000"/>
          <w:sz w:val="20"/>
          <w:szCs w:val="20"/>
          <w:u w:color="000000"/>
          <w:bdr w:val="nil"/>
        </w:rPr>
        <w:t xml:space="preserve"> zabezpečia zvládnutie koordinácie a riadenia všetkých činností k dosiahnutiu čiastkových aj celkových cieľov.</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Požiadavka na celkovú dĺžku ukončených stavieb má preukázať </w:t>
      </w:r>
      <w:proofErr w:type="spellStart"/>
      <w:r w:rsidRPr="009D01AE">
        <w:rPr>
          <w:rFonts w:ascii="Arial" w:eastAsia="Arial Unicode MS" w:hAnsi="Arial" w:cs="Arial Unicode MS"/>
          <w:color w:val="000000"/>
          <w:sz w:val="20"/>
          <w:szCs w:val="20"/>
          <w:u w:color="000000"/>
          <w:bdr w:val="nil"/>
        </w:rPr>
        <w:t>praktick</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skúsenosti v riadení veľkých stavieb so zameraním na aktívnu / reálnu skúsenosť s projektom. Verejný obstarávateľ má </w:t>
      </w:r>
      <w:r w:rsidRPr="009D01AE">
        <w:rPr>
          <w:rFonts w:ascii="Arial" w:eastAsia="Arial Unicode MS" w:hAnsi="Arial" w:cs="Arial Unicode MS"/>
          <w:color w:val="000000"/>
          <w:sz w:val="20"/>
          <w:szCs w:val="20"/>
          <w:u w:color="000000"/>
          <w:bdr w:val="nil"/>
          <w:lang w:val="it-IT"/>
        </w:rPr>
        <w:t xml:space="preserve">zato, </w:t>
      </w:r>
      <w:r w:rsidRPr="009D01AE">
        <w:rPr>
          <w:rFonts w:ascii="Arial" w:eastAsia="Arial Unicode MS" w:hAnsi="Arial" w:cs="Arial Unicode MS"/>
          <w:color w:val="000000"/>
          <w:sz w:val="20"/>
          <w:szCs w:val="20"/>
          <w:u w:color="000000"/>
          <w:bdr w:val="nil"/>
        </w:rPr>
        <w:t xml:space="preserve">že s väčšou dĺžkou stavieb stúpa množstvo reálnych skúseností (počtom projektov) a tím kvalita </w:t>
      </w:r>
      <w:proofErr w:type="spellStart"/>
      <w:r w:rsidRPr="009D01AE">
        <w:rPr>
          <w:rFonts w:ascii="Arial" w:eastAsia="Arial Unicode MS" w:hAnsi="Arial" w:cs="Arial Unicode MS"/>
          <w:color w:val="000000"/>
          <w:sz w:val="20"/>
          <w:szCs w:val="20"/>
          <w:u w:color="000000"/>
          <w:bdr w:val="nil"/>
        </w:rPr>
        <w:t>dan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Odborníka v požadovanej oblasti.</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lastRenderedPageBreak/>
        <w:t>*) účasť na týchto projektov na danej pozícii musí byť v minimálnej dobe trvania zodpovedajúcej 50 % lehoty výstavby Projektu (za lehotu výstavby sa považuje lehota odo dňa vydania Oznámenia o začatí prác po vydanie Preberacieho protokolu)</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Spôsob výpočtu bodov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Uchádzačovi sa pridelia body za Odborníka č. 1 podľa vzorca: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9D01AE">
        <w:rPr>
          <w:rFonts w:ascii="Arial" w:eastAsia="Arial Unicode MS" w:hAnsi="Arial" w:cs="Arial Unicode MS"/>
          <w:b/>
          <w:bCs/>
          <w:color w:val="000000"/>
          <w:sz w:val="20"/>
          <w:szCs w:val="20"/>
          <w:u w:color="000000"/>
          <w:bdr w:val="nil"/>
        </w:rPr>
        <w:t>K</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,1  = (L</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,1 x K</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,1max) / L</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,1max</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pričom:</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,1 - Počet bodov pre daného uchádzača za Odborníka č.1</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L</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,1 - Celková dĺžka ukončených stavieb daného uchádzača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,1max = 25 , Maximálny počet bodov pre najlepšie hodnoteného uchádzača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L</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,1max – Celková dĺžka ukončených stavieb najlepšie hodnoteného uchádzača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Počet bodov sa zaokrúhli na 2 </w:t>
      </w:r>
      <w:proofErr w:type="spellStart"/>
      <w:r w:rsidRPr="009D01AE">
        <w:rPr>
          <w:rFonts w:ascii="Arial" w:eastAsia="Arial Unicode MS" w:hAnsi="Arial" w:cs="Arial Unicode MS"/>
          <w:color w:val="000000"/>
          <w:sz w:val="20"/>
          <w:szCs w:val="20"/>
          <w:u w:color="000000"/>
          <w:bdr w:val="nil"/>
        </w:rPr>
        <w:t>desatinn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miesta.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eastAsia="Arial Unicode MS" w:cs="Arial Unicode M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i/>
          <w:iCs/>
          <w:color w:val="000000"/>
          <w:sz w:val="20"/>
          <w:szCs w:val="20"/>
          <w:u w:color="000000"/>
          <w:bdr w:val="nil"/>
        </w:rPr>
      </w:pPr>
      <w:r w:rsidRPr="009D01AE">
        <w:rPr>
          <w:rFonts w:ascii="Arial" w:eastAsia="Arial Unicode MS" w:hAnsi="Arial" w:cs="Arial Unicode MS"/>
          <w:b/>
          <w:bCs/>
          <w:i/>
          <w:iCs/>
          <w:color w:val="000000"/>
          <w:sz w:val="20"/>
          <w:szCs w:val="20"/>
          <w:u w:color="000000"/>
          <w:bdr w:val="nil"/>
        </w:rPr>
        <w:t>Odborník č. 2: Stavbyvedúci pre mosty</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bude zodpovedný za výstavbu mostov 209-01, 209-02 a 210-00 a riadenie všetkých činností k dosiahnutiu čiastkových aj celkových cieľov;</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preukáže </w:t>
      </w:r>
      <w:proofErr w:type="spellStart"/>
      <w:r w:rsidRPr="009D01AE">
        <w:rPr>
          <w:rFonts w:ascii="Arial" w:eastAsia="Arial Unicode MS" w:hAnsi="Arial" w:cs="Arial Unicode MS"/>
          <w:color w:val="000000"/>
          <w:sz w:val="20"/>
          <w:szCs w:val="20"/>
          <w:u w:color="000000"/>
          <w:bdr w:val="nil"/>
        </w:rPr>
        <w:t>dostatočn</w:t>
      </w:r>
      <w:proofErr w:type="spellEnd"/>
      <w:r w:rsidRPr="009D01AE">
        <w:rPr>
          <w:rFonts w:ascii="Arial" w:eastAsia="Arial Unicode MS" w:hAnsi="Arial" w:cs="Arial Unicode MS"/>
          <w:color w:val="000000"/>
          <w:sz w:val="20"/>
          <w:szCs w:val="20"/>
          <w:u w:color="000000"/>
          <w:bdr w:val="nil"/>
          <w:lang w:val="fr-FR"/>
        </w:rPr>
        <w:t xml:space="preserve">é </w:t>
      </w:r>
      <w:proofErr w:type="spellStart"/>
      <w:r w:rsidRPr="009D01AE">
        <w:rPr>
          <w:rFonts w:ascii="Arial" w:eastAsia="Arial Unicode MS" w:hAnsi="Arial" w:cs="Arial Unicode MS"/>
          <w:color w:val="000000"/>
          <w:sz w:val="20"/>
          <w:szCs w:val="20"/>
          <w:u w:color="000000"/>
          <w:bdr w:val="nil"/>
        </w:rPr>
        <w:t>kvalifikačn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predpoklady a skúsenosti vo výstavbe mostov;</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bude disponovať adekvátnymi skúsenosťami s vedení</w:t>
      </w:r>
      <w:r w:rsidRPr="009D01AE">
        <w:rPr>
          <w:rFonts w:ascii="Arial" w:eastAsia="Arial Unicode MS" w:hAnsi="Arial" w:cs="Arial Unicode MS"/>
          <w:color w:val="000000"/>
          <w:sz w:val="20"/>
          <w:szCs w:val="20"/>
          <w:u w:color="000000"/>
          <w:bdr w:val="nil"/>
          <w:lang w:val="it-IT"/>
        </w:rPr>
        <w:t xml:space="preserve">m </w:t>
      </w:r>
      <w:r w:rsidRPr="009D01AE">
        <w:rPr>
          <w:rFonts w:ascii="Arial" w:eastAsia="Arial Unicode MS" w:hAnsi="Arial" w:cs="Arial Unicode MS"/>
          <w:color w:val="000000"/>
          <w:sz w:val="20"/>
          <w:szCs w:val="20"/>
          <w:u w:color="000000"/>
          <w:bdr w:val="nil"/>
        </w:rPr>
        <w:t xml:space="preserve">tímu na najvyššej úrovni so zodpovednosťou za realizáciu a dodanie </w:t>
      </w:r>
      <w:proofErr w:type="spellStart"/>
      <w:r w:rsidRPr="009D01AE">
        <w:rPr>
          <w:rFonts w:ascii="Arial" w:eastAsia="Arial Unicode MS" w:hAnsi="Arial" w:cs="Arial Unicode MS"/>
          <w:color w:val="000000"/>
          <w:sz w:val="20"/>
          <w:szCs w:val="20"/>
          <w:u w:color="000000"/>
          <w:bdr w:val="nil"/>
        </w:rPr>
        <w:t>cel</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diela.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ind w:left="567"/>
        <w:jc w:val="both"/>
        <w:rPr>
          <w:rFonts w:ascii="Arial" w:eastAsia="Arial" w:hAnsi="Arial" w:cs="Arial"/>
          <w:color w:val="000000"/>
          <w:sz w:val="20"/>
          <w:szCs w:val="20"/>
          <w:u w:color="000000"/>
          <w:bdr w:val="nil"/>
        </w:rPr>
      </w:pPr>
    </w:p>
    <w:tbl>
      <w:tblPr>
        <w:tblStyle w:val="TableNormal"/>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9"/>
        <w:gridCol w:w="3157"/>
      </w:tblGrid>
      <w:tr w:rsidR="00041AD7" w:rsidRPr="009D01AE" w:rsidTr="00934EA9">
        <w:trPr>
          <w:trHeight w:val="1003"/>
        </w:trPr>
        <w:tc>
          <w:tcPr>
            <w:tcW w:w="5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759D8">
            <w:pPr>
              <w:tabs>
                <w:tab w:val="left" w:pos="567"/>
                <w:tab w:val="left" w:pos="851"/>
                <w:tab w:val="left" w:pos="1134"/>
                <w:tab w:val="left" w:pos="1276"/>
              </w:tabs>
              <w:spacing w:after="120"/>
              <w:jc w:val="both"/>
              <w:rPr>
                <w:rFonts w:ascii="Arial" w:eastAsia="Arial" w:hAnsi="Arial" w:cs="Arial"/>
                <w:sz w:val="20"/>
                <w:szCs w:val="20"/>
                <w:u w:color="000000"/>
              </w:rPr>
            </w:pPr>
            <w:r w:rsidRPr="009D01AE">
              <w:rPr>
                <w:rFonts w:ascii="Arial" w:eastAsia="Arial Unicode MS" w:hAnsi="Arial" w:cs="Arial Unicode MS"/>
                <w:sz w:val="20"/>
                <w:szCs w:val="20"/>
                <w:u w:color="000000"/>
              </w:rPr>
              <w:t xml:space="preserve">Hodnotenie celkové dĺžky realizovaných mostov na ktorých bol na pozícii stavbyvedúceho pre mosty / zástupcom stavbyvedúceho na mosty . Uvažujú sa iba mosty na diaľniciach alebo rýchlostných cestách v plnom, alebo polovičnom profile a prvej triedy v minimálnej kategórii 22,5 </w:t>
            </w:r>
            <w:r w:rsidRPr="009D01AE">
              <w:rPr>
                <w:rFonts w:ascii="Arial" w:eastAsia="Arial Unicode MS" w:hAnsi="Arial" w:cs="Arial Unicode MS"/>
                <w:color w:val="000000"/>
                <w:sz w:val="20"/>
                <w:szCs w:val="20"/>
                <w:u w:color="000000"/>
              </w:rPr>
              <w:t xml:space="preserve">ukončené za posledných 15rokov *) . </w:t>
            </w:r>
          </w:p>
        </w:tc>
        <w:tc>
          <w:tcPr>
            <w:tcW w:w="3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759D8">
            <w:pPr>
              <w:tabs>
                <w:tab w:val="left" w:pos="567"/>
                <w:tab w:val="left" w:pos="851"/>
                <w:tab w:val="left" w:pos="1134"/>
                <w:tab w:val="left" w:pos="1485"/>
              </w:tabs>
              <w:spacing w:before="40" w:after="40"/>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 xml:space="preserve">25bodov získa uchádzač s maximálnou hodnotou ukončených mostov. Ostatným uchádzačom sa počet bodov určí podľa vzorca. </w:t>
            </w:r>
          </w:p>
        </w:tc>
      </w:tr>
    </w:tbl>
    <w:p w:rsidR="00041AD7" w:rsidRPr="009D01AE" w:rsidRDefault="00041AD7" w:rsidP="00D759D8">
      <w:pPr>
        <w:widowControl w:val="0"/>
        <w:pBdr>
          <w:top w:val="nil"/>
          <w:left w:val="nil"/>
          <w:bottom w:val="nil"/>
          <w:right w:val="nil"/>
          <w:between w:val="nil"/>
          <w:bar w:val="nil"/>
        </w:pBdr>
        <w:tabs>
          <w:tab w:val="left" w:pos="567"/>
          <w:tab w:val="left" w:pos="851"/>
          <w:tab w:val="left" w:pos="1134"/>
          <w:tab w:val="left" w:pos="1276"/>
        </w:tabs>
        <w:spacing w:after="120"/>
        <w:ind w:left="595"/>
        <w:jc w:val="both"/>
        <w:rPr>
          <w:rFonts w:eastAsia="Arial Unicode MS" w:cs="Arial Unicode MS"/>
          <w:color w:val="000000"/>
          <w:sz w:val="22"/>
          <w:szCs w:val="22"/>
          <w:u w:color="000000"/>
          <w:bdr w:val="nil"/>
        </w:rPr>
      </w:pPr>
    </w:p>
    <w:p w:rsidR="000A405A" w:rsidRDefault="000A405A" w:rsidP="000A405A">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color w:val="000000"/>
          <w:sz w:val="20"/>
          <w:szCs w:val="20"/>
          <w:u w:val="single"/>
          <w:bdr w:val="nil"/>
        </w:rPr>
      </w:pPr>
      <w:r w:rsidRPr="00850D71">
        <w:rPr>
          <w:rFonts w:ascii="Arial" w:eastAsia="Arial Unicode MS" w:hAnsi="Arial" w:cs="Arial Unicode MS"/>
          <w:b/>
          <w:color w:val="000000"/>
          <w:sz w:val="20"/>
          <w:szCs w:val="20"/>
          <w:highlight w:val="yellow"/>
          <w:u w:val="single"/>
          <w:bdr w:val="nil"/>
        </w:rPr>
        <w:t>Maximálna hodnota dĺžok realizovaných mostov ktorú bude verejný obstarávateľ zohľadňovať je 8 kilometrov. Dĺžky realizovaných mostov presahujúcich danú hraničnú hodnotu nebudú brané do úvahy.</w:t>
      </w:r>
    </w:p>
    <w:p w:rsidR="000A405A" w:rsidRDefault="000A405A"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Odôvodnenie primeranosti požiadavky:</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Požiadavky na </w:t>
      </w:r>
      <w:proofErr w:type="spellStart"/>
      <w:r w:rsidRPr="009D01AE">
        <w:rPr>
          <w:rFonts w:ascii="Arial" w:eastAsia="Arial Unicode MS" w:hAnsi="Arial" w:cs="Arial Unicode MS"/>
          <w:color w:val="000000"/>
          <w:sz w:val="20"/>
          <w:szCs w:val="20"/>
          <w:u w:color="000000"/>
          <w:bdr w:val="nil"/>
        </w:rPr>
        <w:t>uveden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oblasti skúseností Odborníka vyplývajú z predpokladu, že všetky skúsenosti </w:t>
      </w:r>
      <w:proofErr w:type="spellStart"/>
      <w:r w:rsidRPr="009D01AE">
        <w:rPr>
          <w:rFonts w:ascii="Arial" w:eastAsia="Arial Unicode MS" w:hAnsi="Arial" w:cs="Arial Unicode MS"/>
          <w:color w:val="000000"/>
          <w:sz w:val="20"/>
          <w:szCs w:val="20"/>
          <w:u w:color="000000"/>
          <w:bdr w:val="nil"/>
        </w:rPr>
        <w:t>získan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počas realizácie zabezpečia zvládnutie koordinácie a riadenia všetkých činností k dosiahnutiu čiastkových aj celkových</w:t>
      </w:r>
      <w:r w:rsidRPr="009D01AE">
        <w:rPr>
          <w:rFonts w:ascii="Arial" w:eastAsia="Arial Unicode MS" w:hAnsi="Arial" w:cs="Arial Unicode MS"/>
          <w:color w:val="000000"/>
          <w:sz w:val="20"/>
          <w:szCs w:val="20"/>
          <w:u w:color="000000"/>
          <w:bdr w:val="nil"/>
          <w:lang w:val="es-ES_tradnl"/>
        </w:rPr>
        <w:t xml:space="preserve"> cie</w:t>
      </w:r>
      <w:proofErr w:type="spellStart"/>
      <w:r w:rsidRPr="009D01AE">
        <w:rPr>
          <w:rFonts w:ascii="Arial" w:eastAsia="Arial Unicode MS" w:hAnsi="Arial" w:cs="Arial Unicode MS"/>
          <w:color w:val="000000"/>
          <w:sz w:val="20"/>
          <w:szCs w:val="20"/>
          <w:u w:color="000000"/>
          <w:bdr w:val="nil"/>
        </w:rPr>
        <w:t>ľov</w:t>
      </w:r>
      <w:proofErr w:type="spellEnd"/>
      <w:r w:rsidRPr="009D01AE">
        <w:rPr>
          <w:rFonts w:ascii="Arial" w:eastAsia="Arial Unicode MS" w:hAnsi="Arial" w:cs="Arial Unicode MS"/>
          <w:color w:val="000000"/>
          <w:sz w:val="20"/>
          <w:szCs w:val="20"/>
          <w:u w:color="000000"/>
          <w:bdr w:val="nil"/>
        </w:rPr>
        <w:t>.</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Požiadavka na celkovú dĺžku ukončených mostov má preukázať </w:t>
      </w:r>
      <w:proofErr w:type="spellStart"/>
      <w:r w:rsidRPr="009D01AE">
        <w:rPr>
          <w:rFonts w:ascii="Arial" w:eastAsia="Arial Unicode MS" w:hAnsi="Arial" w:cs="Arial Unicode MS"/>
          <w:color w:val="000000"/>
          <w:sz w:val="20"/>
          <w:szCs w:val="20"/>
          <w:u w:color="000000"/>
          <w:bdr w:val="nil"/>
        </w:rPr>
        <w:t>praktick</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skúsenosti v riadení veľkých stavieb so zameraním na aktívnu / reálnu skúsenosť s projektom. Verejný obstarávateľ má </w:t>
      </w:r>
      <w:r w:rsidRPr="009D01AE">
        <w:rPr>
          <w:rFonts w:ascii="Arial" w:eastAsia="Arial Unicode MS" w:hAnsi="Arial" w:cs="Arial Unicode MS"/>
          <w:color w:val="000000"/>
          <w:sz w:val="20"/>
          <w:szCs w:val="20"/>
          <w:u w:color="000000"/>
          <w:bdr w:val="nil"/>
          <w:lang w:val="it-IT"/>
        </w:rPr>
        <w:t xml:space="preserve">zato, </w:t>
      </w:r>
      <w:r w:rsidRPr="009D01AE">
        <w:rPr>
          <w:rFonts w:ascii="Arial" w:eastAsia="Arial Unicode MS" w:hAnsi="Arial" w:cs="Arial Unicode MS"/>
          <w:color w:val="000000"/>
          <w:sz w:val="20"/>
          <w:szCs w:val="20"/>
          <w:u w:color="000000"/>
          <w:bdr w:val="nil"/>
        </w:rPr>
        <w:t xml:space="preserve">že s väčšou dĺžkou mostov stúpa množstvo reálnych skúseností (počtom projektov) a tím kvalita </w:t>
      </w:r>
      <w:proofErr w:type="spellStart"/>
      <w:r w:rsidRPr="009D01AE">
        <w:rPr>
          <w:rFonts w:ascii="Arial" w:eastAsia="Arial Unicode MS" w:hAnsi="Arial" w:cs="Arial Unicode MS"/>
          <w:color w:val="000000"/>
          <w:sz w:val="20"/>
          <w:szCs w:val="20"/>
          <w:u w:color="000000"/>
          <w:bdr w:val="nil"/>
        </w:rPr>
        <w:t>dan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Odborníka v požadovanej oblasti.</w:t>
      </w:r>
    </w:p>
    <w:p w:rsidR="00D93944" w:rsidRPr="00D93944" w:rsidRDefault="00041AD7" w:rsidP="00D93944">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 </w:t>
      </w:r>
      <w:r w:rsidR="00D93944" w:rsidRPr="00D93944">
        <w:rPr>
          <w:rFonts w:ascii="Arial" w:eastAsia="Arial Unicode MS" w:hAnsi="Arial" w:cs="Arial Unicode MS"/>
          <w:color w:val="000000"/>
          <w:sz w:val="20"/>
          <w:szCs w:val="20"/>
          <w:u w:color="000000"/>
          <w:bdr w:val="nil"/>
        </w:rPr>
        <w:t xml:space="preserve">účasť na týchto projektoch na </w:t>
      </w:r>
      <w:r w:rsidR="00D93944" w:rsidRPr="00D93944">
        <w:rPr>
          <w:rFonts w:ascii="Arial" w:eastAsia="Arial Unicode MS" w:hAnsi="Arial" w:cs="Arial Unicode MS"/>
          <w:color w:val="000000"/>
          <w:sz w:val="20"/>
          <w:szCs w:val="20"/>
          <w:highlight w:val="yellow"/>
          <w:u w:color="000000"/>
          <w:bdr w:val="nil"/>
        </w:rPr>
        <w:t>danej pozícii musí byť v minimálnej dobe trvania zodpovedajúcej 50 % lehoty výstavby mostného</w:t>
      </w:r>
      <w:r w:rsidR="00D93944" w:rsidRPr="00D93944">
        <w:rPr>
          <w:rFonts w:ascii="Arial" w:eastAsia="Arial Unicode MS" w:hAnsi="Arial" w:cs="Arial Unicode MS"/>
          <w:color w:val="000000"/>
          <w:sz w:val="20"/>
          <w:szCs w:val="20"/>
          <w:u w:color="000000"/>
          <w:bdr w:val="nil"/>
        </w:rPr>
        <w:t xml:space="preserve"> objektu (za lehotu výstavby sa považuje lehota odo dňa </w:t>
      </w:r>
      <w:r w:rsidR="00D93944" w:rsidRPr="00D93944">
        <w:rPr>
          <w:rFonts w:ascii="Arial" w:eastAsia="Arial Unicode MS" w:hAnsi="Arial" w:cs="Arial Unicode MS"/>
          <w:color w:val="000000"/>
          <w:sz w:val="20"/>
          <w:szCs w:val="20"/>
          <w:highlight w:val="yellow"/>
          <w:u w:color="000000"/>
          <w:bdr w:val="nil"/>
        </w:rPr>
        <w:t>začatia zakladania mostného objektu po ukonč</w:t>
      </w:r>
      <w:r w:rsidR="00D93944">
        <w:rPr>
          <w:rFonts w:ascii="Arial" w:eastAsia="Arial Unicode MS" w:hAnsi="Arial" w:cs="Arial Unicode MS"/>
          <w:color w:val="000000"/>
          <w:sz w:val="20"/>
          <w:szCs w:val="20"/>
          <w:highlight w:val="yellow"/>
          <w:u w:color="000000"/>
          <w:bdr w:val="nil"/>
        </w:rPr>
        <w:t>enie výstavby mostného objektu)</w:t>
      </w:r>
    </w:p>
    <w:p w:rsidR="00D93944" w:rsidRPr="009D01AE" w:rsidRDefault="00D93944"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Spôsob výpočtu bodov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Uchádzačovi sa pridelia body za Odborníka č. 2 podľa vzorca: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9D01AE">
        <w:rPr>
          <w:rFonts w:ascii="Arial" w:eastAsia="Arial Unicode MS" w:hAnsi="Arial" w:cs="Arial Unicode MS"/>
          <w:b/>
          <w:bCs/>
          <w:color w:val="000000"/>
          <w:sz w:val="20"/>
          <w:szCs w:val="20"/>
          <w:u w:color="000000"/>
          <w:bdr w:val="nil"/>
        </w:rPr>
        <w:t>K</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,2  = (L</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,2 x K</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,2max) / L</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,2max</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lastRenderedPageBreak/>
        <w:t>pričom:</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,2 - Počet bodov pre daného uchádzača za Odborníka č.2</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L</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,2 - Celková dĺžka realizovaných mostov daného uchádzača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,2max = 25 , Maximálny počet bodov pre najlepšie hodnoteného uchádzača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L</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,2max – Celková dĺžka realizovaných mostov najlepšie hodnoteného uchádzača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Počet bodov sa zaokrúhli na 2 </w:t>
      </w:r>
      <w:proofErr w:type="spellStart"/>
      <w:r w:rsidRPr="009D01AE">
        <w:rPr>
          <w:rFonts w:ascii="Arial" w:eastAsia="Arial Unicode MS" w:hAnsi="Arial" w:cs="Arial Unicode MS"/>
          <w:color w:val="000000"/>
          <w:sz w:val="20"/>
          <w:szCs w:val="20"/>
          <w:u w:color="000000"/>
          <w:bdr w:val="nil"/>
        </w:rPr>
        <w:t>desatinn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miesta.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eastAsia="Arial Unicode MS" w:cs="Arial Unicode M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i/>
          <w:iCs/>
          <w:color w:val="000000"/>
          <w:sz w:val="20"/>
          <w:szCs w:val="20"/>
          <w:u w:color="000000"/>
          <w:bdr w:val="nil"/>
        </w:rPr>
      </w:pPr>
      <w:r w:rsidRPr="009D01AE">
        <w:rPr>
          <w:rFonts w:ascii="Arial" w:eastAsia="Arial Unicode MS" w:hAnsi="Arial" w:cs="Arial Unicode MS"/>
          <w:b/>
          <w:bCs/>
          <w:i/>
          <w:iCs/>
          <w:color w:val="000000"/>
          <w:sz w:val="20"/>
          <w:szCs w:val="20"/>
          <w:u w:color="000000"/>
          <w:bdr w:val="nil"/>
        </w:rPr>
        <w:t>Odborník č. 3: Hlavný inžinier projektu</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bude zodpovedný za celkovú </w:t>
      </w:r>
      <w:r w:rsidRPr="009D01AE">
        <w:rPr>
          <w:rFonts w:ascii="Arial" w:eastAsia="Arial Unicode MS" w:hAnsi="Arial" w:cs="Arial Unicode MS"/>
          <w:color w:val="000000"/>
          <w:sz w:val="20"/>
          <w:szCs w:val="20"/>
          <w:u w:color="000000"/>
          <w:bdr w:val="nil"/>
          <w:lang w:val="nl-NL"/>
        </w:rPr>
        <w:t>koordin</w:t>
      </w:r>
      <w:proofErr w:type="spellStart"/>
      <w:r w:rsidRPr="009D01AE">
        <w:rPr>
          <w:rFonts w:ascii="Arial" w:eastAsia="Arial Unicode MS" w:hAnsi="Arial" w:cs="Arial Unicode MS"/>
          <w:color w:val="000000"/>
          <w:sz w:val="20"/>
          <w:szCs w:val="20"/>
          <w:u w:color="000000"/>
          <w:bdr w:val="nil"/>
        </w:rPr>
        <w:t>áciu</w:t>
      </w:r>
      <w:proofErr w:type="spellEnd"/>
      <w:r w:rsidRPr="009D01AE">
        <w:rPr>
          <w:rFonts w:ascii="Arial" w:eastAsia="Arial Unicode MS" w:hAnsi="Arial" w:cs="Arial Unicode MS"/>
          <w:color w:val="000000"/>
          <w:sz w:val="20"/>
          <w:szCs w:val="20"/>
          <w:u w:color="000000"/>
          <w:bdr w:val="nil"/>
        </w:rPr>
        <w:t xml:space="preserve"> a riadenie všetkých činností k dosiahnutiu čiastkových aj celkových cieľov v rámci projektových prác;</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preukáže </w:t>
      </w:r>
      <w:proofErr w:type="spellStart"/>
      <w:r w:rsidRPr="009D01AE">
        <w:rPr>
          <w:rFonts w:ascii="Arial" w:eastAsia="Arial Unicode MS" w:hAnsi="Arial" w:cs="Arial Unicode MS"/>
          <w:color w:val="000000"/>
          <w:sz w:val="20"/>
          <w:szCs w:val="20"/>
          <w:u w:color="000000"/>
          <w:bdr w:val="nil"/>
        </w:rPr>
        <w:t>dostatočn</w:t>
      </w:r>
      <w:proofErr w:type="spellEnd"/>
      <w:r w:rsidRPr="009D01AE">
        <w:rPr>
          <w:rFonts w:ascii="Arial" w:eastAsia="Arial Unicode MS" w:hAnsi="Arial" w:cs="Arial Unicode MS"/>
          <w:color w:val="000000"/>
          <w:sz w:val="20"/>
          <w:szCs w:val="20"/>
          <w:u w:color="000000"/>
          <w:bdr w:val="nil"/>
          <w:lang w:val="fr-FR"/>
        </w:rPr>
        <w:t xml:space="preserve">é </w:t>
      </w:r>
      <w:proofErr w:type="spellStart"/>
      <w:r w:rsidRPr="009D01AE">
        <w:rPr>
          <w:rFonts w:ascii="Arial" w:eastAsia="Arial Unicode MS" w:hAnsi="Arial" w:cs="Arial Unicode MS"/>
          <w:color w:val="000000"/>
          <w:sz w:val="20"/>
          <w:szCs w:val="20"/>
          <w:u w:color="000000"/>
          <w:bdr w:val="nil"/>
        </w:rPr>
        <w:t>kvalifikačn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predpoklady a skúsenosti v riadení projektov;</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bude disponovať adekvátnymi skúsenosťami s vedení</w:t>
      </w:r>
      <w:r w:rsidRPr="009D01AE">
        <w:rPr>
          <w:rFonts w:ascii="Arial" w:eastAsia="Arial Unicode MS" w:hAnsi="Arial" w:cs="Arial Unicode MS"/>
          <w:color w:val="000000"/>
          <w:sz w:val="20"/>
          <w:szCs w:val="20"/>
          <w:u w:color="000000"/>
          <w:bdr w:val="nil"/>
          <w:lang w:val="it-IT"/>
        </w:rPr>
        <w:t>m rie</w:t>
      </w:r>
      <w:proofErr w:type="spellStart"/>
      <w:r w:rsidRPr="009D01AE">
        <w:rPr>
          <w:rFonts w:ascii="Arial" w:eastAsia="Arial Unicode MS" w:hAnsi="Arial" w:cs="Arial Unicode MS"/>
          <w:color w:val="000000"/>
          <w:sz w:val="20"/>
          <w:szCs w:val="20"/>
          <w:u w:color="000000"/>
          <w:bdr w:val="nil"/>
        </w:rPr>
        <w:t>šiteľsk</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tímu na najvyššej úrovni so zodpovednosťou za realizáciu a dodanie projektov.</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ind w:left="567"/>
        <w:jc w:val="both"/>
        <w:rPr>
          <w:rFonts w:ascii="Arial" w:eastAsia="Arial" w:hAnsi="Arial" w:cs="Arial"/>
          <w:color w:val="000000"/>
          <w:sz w:val="20"/>
          <w:szCs w:val="20"/>
          <w:u w:color="000000"/>
          <w:bdr w:val="nil"/>
        </w:rPr>
      </w:pPr>
    </w:p>
    <w:tbl>
      <w:tblPr>
        <w:tblStyle w:val="TableNormal"/>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501"/>
        <w:gridCol w:w="3015"/>
      </w:tblGrid>
      <w:tr w:rsidR="00041AD7" w:rsidRPr="009D01AE" w:rsidTr="00934EA9">
        <w:trPr>
          <w:trHeight w:val="1003"/>
        </w:trPr>
        <w:tc>
          <w:tcPr>
            <w:tcW w:w="5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759D8">
            <w:pPr>
              <w:tabs>
                <w:tab w:val="left" w:pos="567"/>
                <w:tab w:val="left" w:pos="851"/>
                <w:tab w:val="left" w:pos="1134"/>
                <w:tab w:val="left" w:pos="1276"/>
              </w:tabs>
              <w:spacing w:after="120"/>
              <w:jc w:val="both"/>
              <w:rPr>
                <w:rFonts w:ascii="Arial" w:eastAsia="Arial Unicode MS" w:hAnsi="Arial" w:cs="Arial Unicode MS"/>
                <w:sz w:val="20"/>
                <w:szCs w:val="20"/>
                <w:u w:color="000000"/>
              </w:rPr>
            </w:pPr>
            <w:r w:rsidRPr="009D01AE">
              <w:rPr>
                <w:rFonts w:ascii="Arial" w:eastAsia="Arial Unicode MS" w:hAnsi="Arial" w:cs="Arial Unicode MS"/>
                <w:sz w:val="20"/>
                <w:szCs w:val="20"/>
                <w:u w:color="000000"/>
              </w:rPr>
              <w:t xml:space="preserve">Hodnotenie celkové dĺžky stavieb na ktorých bol na pozícii hlavného inžiniera projektu / zástupcom hlavného inžiniera. Uvažujú sa iba stavby na diaľniciach </w:t>
            </w:r>
            <w:r w:rsidR="00D00924">
              <w:rPr>
                <w:rFonts w:ascii="Arial" w:eastAsia="Arial Unicode MS" w:hAnsi="Arial" w:cs="Arial Unicode MS"/>
                <w:sz w:val="20"/>
                <w:szCs w:val="20"/>
                <w:u w:color="000000"/>
              </w:rPr>
              <w:t>alebo rýchlostných cestách v pln</w:t>
            </w:r>
            <w:r w:rsidRPr="009D01AE">
              <w:rPr>
                <w:rFonts w:ascii="Arial" w:eastAsia="Arial Unicode MS" w:hAnsi="Arial" w:cs="Arial Unicode MS"/>
                <w:sz w:val="20"/>
                <w:szCs w:val="20"/>
                <w:u w:color="000000"/>
              </w:rPr>
              <w:t xml:space="preserve">om , alebo polovičnom profile a prvej triedy v minimálnej kategórii 22,5 ukončených za posledných 15rokov *) . Každému uchádzači  sa započíta súčet dĺžok hlavnej trasy v požadované kategórii. </w:t>
            </w:r>
          </w:p>
        </w:tc>
        <w:tc>
          <w:tcPr>
            <w:tcW w:w="30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759D8">
            <w:pPr>
              <w:tabs>
                <w:tab w:val="left" w:pos="567"/>
                <w:tab w:val="left" w:pos="851"/>
                <w:tab w:val="left" w:pos="1134"/>
                <w:tab w:val="left" w:pos="1276"/>
              </w:tabs>
              <w:spacing w:before="40" w:after="40"/>
              <w:rPr>
                <w:rFonts w:eastAsia="Arial Unicode MS" w:cs="Arial Unicode MS"/>
                <w:color w:val="000000"/>
                <w:sz w:val="22"/>
                <w:szCs w:val="22"/>
                <w:u w:color="000000"/>
              </w:rPr>
            </w:pPr>
            <w:r w:rsidRPr="009D01AE">
              <w:rPr>
                <w:rFonts w:ascii="Arial" w:eastAsia="Arial Unicode MS" w:hAnsi="Arial" w:cs="Arial Unicode MS"/>
                <w:color w:val="000000"/>
                <w:sz w:val="20"/>
                <w:szCs w:val="20"/>
                <w:u w:color="000000"/>
              </w:rPr>
              <w:t>25bodov získa uchádzač s maximálnou hodnotou dĺžky stavieb. Ostatným uchádzačom sa počet bodov určí podľa vzorca.</w:t>
            </w:r>
          </w:p>
        </w:tc>
      </w:tr>
    </w:tbl>
    <w:p w:rsidR="00041AD7" w:rsidRPr="009D01AE" w:rsidRDefault="00041AD7" w:rsidP="00D759D8">
      <w:pPr>
        <w:widowControl w:val="0"/>
        <w:pBdr>
          <w:top w:val="nil"/>
          <w:left w:val="nil"/>
          <w:bottom w:val="nil"/>
          <w:right w:val="nil"/>
          <w:between w:val="nil"/>
          <w:bar w:val="nil"/>
        </w:pBdr>
        <w:tabs>
          <w:tab w:val="left" w:pos="567"/>
          <w:tab w:val="left" w:pos="851"/>
          <w:tab w:val="left" w:pos="1134"/>
          <w:tab w:val="left" w:pos="1276"/>
        </w:tabs>
        <w:spacing w:after="120"/>
        <w:ind w:left="595"/>
        <w:jc w:val="both"/>
        <w:rPr>
          <w:rFonts w:eastAsia="Arial Unicode MS" w:cs="Arial Unicode MS"/>
          <w:color w:val="000000"/>
          <w:sz w:val="22"/>
          <w:szCs w:val="22"/>
          <w:u w:color="000000"/>
          <w:bdr w:val="nil"/>
        </w:rPr>
      </w:pPr>
    </w:p>
    <w:p w:rsidR="000A405A" w:rsidRPr="00022285" w:rsidRDefault="000A405A" w:rsidP="000A405A">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color w:val="000000"/>
          <w:sz w:val="20"/>
          <w:szCs w:val="20"/>
          <w:u w:val="single"/>
          <w:bdr w:val="nil"/>
        </w:rPr>
      </w:pPr>
      <w:r w:rsidRPr="00850D71">
        <w:rPr>
          <w:rFonts w:ascii="Arial" w:eastAsia="Arial Unicode MS" w:hAnsi="Arial" w:cs="Arial Unicode MS"/>
          <w:b/>
          <w:color w:val="000000"/>
          <w:sz w:val="20"/>
          <w:szCs w:val="20"/>
          <w:highlight w:val="yellow"/>
          <w:u w:val="single"/>
          <w:bdr w:val="nil"/>
        </w:rPr>
        <w:t>Maximálna hodnota dĺžky stavieb ktorú bude verejný obstarávateľ zohľadňovať je 75 kilometrov. Dĺžka stavieb presahujúca danú hraničnú hodnotu nebude braná do úvahy.</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Odôvodnenie primeranosti požiadavky:</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Požiadavky na </w:t>
      </w:r>
      <w:proofErr w:type="spellStart"/>
      <w:r w:rsidRPr="009D01AE">
        <w:rPr>
          <w:rFonts w:ascii="Arial" w:eastAsia="Arial Unicode MS" w:hAnsi="Arial" w:cs="Arial Unicode MS"/>
          <w:color w:val="000000"/>
          <w:sz w:val="20"/>
          <w:szCs w:val="20"/>
          <w:u w:color="000000"/>
          <w:bdr w:val="nil"/>
        </w:rPr>
        <w:t>uveden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oblasti skúseností Odborníka vyplývajú z predpokladu, že všetky skúsenosti </w:t>
      </w:r>
      <w:proofErr w:type="spellStart"/>
      <w:r w:rsidRPr="009D01AE">
        <w:rPr>
          <w:rFonts w:ascii="Arial" w:eastAsia="Arial Unicode MS" w:hAnsi="Arial" w:cs="Arial Unicode MS"/>
          <w:color w:val="000000"/>
          <w:sz w:val="20"/>
          <w:szCs w:val="20"/>
          <w:u w:color="000000"/>
          <w:bdr w:val="nil"/>
        </w:rPr>
        <w:t>získan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počas realizácie zabezpečia zvládnutie koordinácie a riadenia všetkých činností k dosiahnutiu čiastkových aj celkových</w:t>
      </w:r>
      <w:r w:rsidRPr="009D01AE">
        <w:rPr>
          <w:rFonts w:ascii="Arial" w:eastAsia="Arial Unicode MS" w:hAnsi="Arial" w:cs="Arial Unicode MS"/>
          <w:color w:val="000000"/>
          <w:sz w:val="20"/>
          <w:szCs w:val="20"/>
          <w:u w:color="000000"/>
          <w:bdr w:val="nil"/>
          <w:lang w:val="es-ES_tradnl"/>
        </w:rPr>
        <w:t xml:space="preserve"> cie</w:t>
      </w:r>
      <w:proofErr w:type="spellStart"/>
      <w:r w:rsidRPr="009D01AE">
        <w:rPr>
          <w:rFonts w:ascii="Arial" w:eastAsia="Arial Unicode MS" w:hAnsi="Arial" w:cs="Arial Unicode MS"/>
          <w:color w:val="000000"/>
          <w:sz w:val="20"/>
          <w:szCs w:val="20"/>
          <w:u w:color="000000"/>
          <w:bdr w:val="nil"/>
        </w:rPr>
        <w:t>ľov</w:t>
      </w:r>
      <w:proofErr w:type="spellEnd"/>
      <w:r w:rsidRPr="009D01AE">
        <w:rPr>
          <w:rFonts w:ascii="Arial" w:eastAsia="Arial Unicode MS" w:hAnsi="Arial" w:cs="Arial Unicode MS"/>
          <w:color w:val="000000"/>
          <w:sz w:val="20"/>
          <w:szCs w:val="20"/>
          <w:u w:color="000000"/>
          <w:bdr w:val="nil"/>
        </w:rPr>
        <w:t>.</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Požiadavka na celkovú dĺžku stavieb má preukázať </w:t>
      </w:r>
      <w:proofErr w:type="spellStart"/>
      <w:r w:rsidRPr="009D01AE">
        <w:rPr>
          <w:rFonts w:ascii="Arial" w:eastAsia="Arial Unicode MS" w:hAnsi="Arial" w:cs="Arial Unicode MS"/>
          <w:color w:val="000000"/>
          <w:sz w:val="20"/>
          <w:szCs w:val="20"/>
          <w:u w:color="000000"/>
          <w:bdr w:val="nil"/>
        </w:rPr>
        <w:t>praktick</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skúsenosti v riadení projektov veľkých stavieb so zameraním na aktívnu / reálnu skúsenosť s projektom. Verejný obstarávateľ má </w:t>
      </w:r>
      <w:r w:rsidRPr="009D01AE">
        <w:rPr>
          <w:rFonts w:ascii="Arial" w:eastAsia="Arial Unicode MS" w:hAnsi="Arial" w:cs="Arial Unicode MS"/>
          <w:color w:val="000000"/>
          <w:sz w:val="20"/>
          <w:szCs w:val="20"/>
          <w:u w:color="000000"/>
          <w:bdr w:val="nil"/>
          <w:lang w:val="it-IT"/>
        </w:rPr>
        <w:t xml:space="preserve">zato, </w:t>
      </w:r>
      <w:r w:rsidRPr="009D01AE">
        <w:rPr>
          <w:rFonts w:ascii="Arial" w:eastAsia="Arial Unicode MS" w:hAnsi="Arial" w:cs="Arial Unicode MS"/>
          <w:color w:val="000000"/>
          <w:sz w:val="20"/>
          <w:szCs w:val="20"/>
          <w:u w:color="000000"/>
          <w:bdr w:val="nil"/>
        </w:rPr>
        <w:t xml:space="preserve">že s väčším objemom dĺžok stavieb stúpa množstvo reálnych skúseností (počtom projektov) a tím kvalita </w:t>
      </w:r>
      <w:proofErr w:type="spellStart"/>
      <w:r w:rsidRPr="009D01AE">
        <w:rPr>
          <w:rFonts w:ascii="Arial" w:eastAsia="Arial Unicode MS" w:hAnsi="Arial" w:cs="Arial Unicode MS"/>
          <w:color w:val="000000"/>
          <w:sz w:val="20"/>
          <w:szCs w:val="20"/>
          <w:u w:color="000000"/>
          <w:bdr w:val="nil"/>
        </w:rPr>
        <w:t>dan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Odborníka v požadovanej oblasti.</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 Verejný obstarávateľ uzná hlavnému inžinierovi projektu len tie poskytnuté zmluvy v rámci predloženého zoznamu (DSP a DRS), u ktorých bola predložená dokumentácia potvrdená podpisom a odtlačkom pečiatky odbornej spôsobilosti hlavného inžiniera projektu. Záujemca predloží kópiu príslušnej strany dokumentácie, z ktorej sa dajú overiť potrebné informácie.</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Spôsob výpočtu bodov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Uchádzačovi sa pridelia body za Odborníka č. 3 podľa vzorca: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9D01AE">
        <w:rPr>
          <w:rFonts w:ascii="Arial" w:eastAsia="Arial Unicode MS" w:hAnsi="Arial" w:cs="Arial Unicode MS"/>
          <w:b/>
          <w:bCs/>
          <w:color w:val="000000"/>
          <w:sz w:val="20"/>
          <w:szCs w:val="20"/>
          <w:u w:color="000000"/>
          <w:bdr w:val="nil"/>
        </w:rPr>
        <w:t>K</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,3  = (L</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,3 x K</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,3max) / L</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,3max</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pričom:</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,3 - Počet bodov pre daného uchádzača za Odborníka č.3</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L</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,3 - Celková dĺžka stavieb daného uchádzača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,3max = 25 , Maximálny počet bodov pre najlepšie hodnoteného uchádzača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L</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,3max – Celková dĺžka stavieb najlepšie hodnoteného uchádzača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lastRenderedPageBreak/>
        <w:t xml:space="preserve">Počet bodov sa zaokrúhli na 2 </w:t>
      </w:r>
      <w:proofErr w:type="spellStart"/>
      <w:r w:rsidRPr="009D01AE">
        <w:rPr>
          <w:rFonts w:ascii="Arial" w:eastAsia="Arial Unicode MS" w:hAnsi="Arial" w:cs="Arial Unicode MS"/>
          <w:color w:val="000000"/>
          <w:sz w:val="20"/>
          <w:szCs w:val="20"/>
          <w:u w:color="000000"/>
          <w:bdr w:val="nil"/>
        </w:rPr>
        <w:t>desatinn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miesta.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eastAsia="Arial Unicode MS" w:cs="Arial Unicode M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i/>
          <w:iCs/>
          <w:color w:val="000000"/>
          <w:sz w:val="20"/>
          <w:szCs w:val="20"/>
          <w:u w:color="000000"/>
          <w:bdr w:val="nil"/>
        </w:rPr>
      </w:pPr>
      <w:r w:rsidRPr="009D01AE">
        <w:rPr>
          <w:rFonts w:ascii="Arial" w:eastAsia="Arial Unicode MS" w:hAnsi="Arial" w:cs="Arial Unicode MS"/>
          <w:b/>
          <w:bCs/>
          <w:i/>
          <w:iCs/>
          <w:color w:val="000000"/>
          <w:sz w:val="20"/>
          <w:szCs w:val="20"/>
          <w:u w:color="000000"/>
          <w:bdr w:val="nil"/>
        </w:rPr>
        <w:t>Odborník č. 4: Zodpovedný projektant pre mostnú časť</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bude zodpovedný za celkovú </w:t>
      </w:r>
      <w:r w:rsidRPr="009D01AE">
        <w:rPr>
          <w:rFonts w:ascii="Arial" w:eastAsia="Arial Unicode MS" w:hAnsi="Arial" w:cs="Arial Unicode MS"/>
          <w:color w:val="000000"/>
          <w:sz w:val="20"/>
          <w:szCs w:val="20"/>
          <w:u w:color="000000"/>
          <w:bdr w:val="nil"/>
          <w:lang w:val="nl-NL"/>
        </w:rPr>
        <w:t>koordin</w:t>
      </w:r>
      <w:proofErr w:type="spellStart"/>
      <w:r w:rsidRPr="009D01AE">
        <w:rPr>
          <w:rFonts w:ascii="Arial" w:eastAsia="Arial Unicode MS" w:hAnsi="Arial" w:cs="Arial Unicode MS"/>
          <w:color w:val="000000"/>
          <w:sz w:val="20"/>
          <w:szCs w:val="20"/>
          <w:u w:color="000000"/>
          <w:bdr w:val="nil"/>
        </w:rPr>
        <w:t>áciu</w:t>
      </w:r>
      <w:proofErr w:type="spellEnd"/>
      <w:r w:rsidRPr="009D01AE">
        <w:rPr>
          <w:rFonts w:ascii="Arial" w:eastAsia="Arial Unicode MS" w:hAnsi="Arial" w:cs="Arial Unicode MS"/>
          <w:color w:val="000000"/>
          <w:sz w:val="20"/>
          <w:szCs w:val="20"/>
          <w:u w:color="000000"/>
          <w:bdr w:val="nil"/>
        </w:rPr>
        <w:t xml:space="preserve"> a riadenie všetkých činností k dosiahnutiu čiastkových aj celkových cieľov;</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preukáže </w:t>
      </w:r>
      <w:proofErr w:type="spellStart"/>
      <w:r w:rsidRPr="009D01AE">
        <w:rPr>
          <w:rFonts w:ascii="Arial" w:eastAsia="Arial Unicode MS" w:hAnsi="Arial" w:cs="Arial Unicode MS"/>
          <w:color w:val="000000"/>
          <w:sz w:val="20"/>
          <w:szCs w:val="20"/>
          <w:u w:color="000000"/>
          <w:bdr w:val="nil"/>
        </w:rPr>
        <w:t>dostatočn</w:t>
      </w:r>
      <w:proofErr w:type="spellEnd"/>
      <w:r w:rsidRPr="009D01AE">
        <w:rPr>
          <w:rFonts w:ascii="Arial" w:eastAsia="Arial Unicode MS" w:hAnsi="Arial" w:cs="Arial Unicode MS"/>
          <w:color w:val="000000"/>
          <w:sz w:val="20"/>
          <w:szCs w:val="20"/>
          <w:u w:color="000000"/>
          <w:bdr w:val="nil"/>
          <w:lang w:val="fr-FR"/>
        </w:rPr>
        <w:t xml:space="preserve">é </w:t>
      </w:r>
      <w:proofErr w:type="spellStart"/>
      <w:r w:rsidRPr="009D01AE">
        <w:rPr>
          <w:rFonts w:ascii="Arial" w:eastAsia="Arial Unicode MS" w:hAnsi="Arial" w:cs="Arial Unicode MS"/>
          <w:color w:val="000000"/>
          <w:sz w:val="20"/>
          <w:szCs w:val="20"/>
          <w:u w:color="000000"/>
          <w:bdr w:val="nil"/>
        </w:rPr>
        <w:t>kvalifikačn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predpoklady a skúsenosti v projektovaní mostov;</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bude disponovať adekvátnymi skúsenosťami s vedení</w:t>
      </w:r>
      <w:r w:rsidRPr="009D01AE">
        <w:rPr>
          <w:rFonts w:ascii="Arial" w:eastAsia="Arial Unicode MS" w:hAnsi="Arial" w:cs="Arial Unicode MS"/>
          <w:color w:val="000000"/>
          <w:sz w:val="20"/>
          <w:szCs w:val="20"/>
          <w:u w:color="000000"/>
          <w:bdr w:val="nil"/>
          <w:lang w:val="it-IT"/>
        </w:rPr>
        <w:t>m rie</w:t>
      </w:r>
      <w:proofErr w:type="spellStart"/>
      <w:r w:rsidRPr="009D01AE">
        <w:rPr>
          <w:rFonts w:ascii="Arial" w:eastAsia="Arial Unicode MS" w:hAnsi="Arial" w:cs="Arial Unicode MS"/>
          <w:color w:val="000000"/>
          <w:sz w:val="20"/>
          <w:szCs w:val="20"/>
          <w:u w:color="000000"/>
          <w:bdr w:val="nil"/>
        </w:rPr>
        <w:t>šiteľsk</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tímu na najvyššej úrovni so zodpovednosťou za projektovú dokumentáciu mostných objektov.</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ind w:left="567"/>
        <w:jc w:val="both"/>
        <w:rPr>
          <w:rFonts w:ascii="Arial" w:eastAsia="Arial" w:hAnsi="Arial" w:cs="Arial"/>
          <w:color w:val="000000"/>
          <w:sz w:val="20"/>
          <w:szCs w:val="20"/>
          <w:u w:color="000000"/>
          <w:bdr w:val="nil"/>
        </w:rPr>
      </w:pPr>
    </w:p>
    <w:tbl>
      <w:tblPr>
        <w:tblStyle w:val="TableNormal"/>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501"/>
        <w:gridCol w:w="3015"/>
      </w:tblGrid>
      <w:tr w:rsidR="00041AD7" w:rsidRPr="009D01AE" w:rsidTr="00934EA9">
        <w:trPr>
          <w:trHeight w:val="1003"/>
        </w:trPr>
        <w:tc>
          <w:tcPr>
            <w:tcW w:w="5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759D8">
            <w:pPr>
              <w:tabs>
                <w:tab w:val="left" w:pos="567"/>
                <w:tab w:val="left" w:pos="851"/>
                <w:tab w:val="left" w:pos="1134"/>
                <w:tab w:val="left" w:pos="1276"/>
              </w:tabs>
              <w:spacing w:after="120"/>
              <w:jc w:val="both"/>
              <w:rPr>
                <w:rFonts w:ascii="Arial" w:eastAsia="Arial Unicode MS" w:hAnsi="Arial" w:cs="Arial Unicode MS"/>
                <w:sz w:val="20"/>
                <w:szCs w:val="20"/>
                <w:u w:color="000000"/>
              </w:rPr>
            </w:pPr>
            <w:r w:rsidRPr="009D01AE">
              <w:rPr>
                <w:rFonts w:ascii="Arial" w:eastAsia="Arial Unicode MS" w:hAnsi="Arial" w:cs="Arial Unicode MS"/>
                <w:sz w:val="20"/>
                <w:szCs w:val="20"/>
                <w:u w:color="000000"/>
              </w:rPr>
              <w:t>Hodnotenie celkové dĺžky mostov na ktorých bol na pozícii zodpovedného projektanta / hlavného projektanta / zástupca hlavného projektanta / kontroloval. Uvažujú sa iba stavby na diaľniciach alebo rýchlostných cestách v plnom, alebo polovičnom profile a prvej triedy v minimálnej kategórii R22,5 ukončených za posledných 15rokov *) .</w:t>
            </w:r>
          </w:p>
        </w:tc>
        <w:tc>
          <w:tcPr>
            <w:tcW w:w="30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759D8">
            <w:pPr>
              <w:tabs>
                <w:tab w:val="left" w:pos="567"/>
                <w:tab w:val="left" w:pos="851"/>
                <w:tab w:val="left" w:pos="1134"/>
                <w:tab w:val="left" w:pos="1276"/>
              </w:tabs>
              <w:spacing w:before="40" w:after="40"/>
              <w:rPr>
                <w:rFonts w:eastAsia="Arial Unicode MS" w:cs="Arial Unicode MS"/>
                <w:color w:val="000000"/>
                <w:sz w:val="22"/>
                <w:szCs w:val="22"/>
                <w:u w:color="000000"/>
              </w:rPr>
            </w:pPr>
            <w:r w:rsidRPr="009D01AE">
              <w:rPr>
                <w:rFonts w:ascii="Arial" w:eastAsia="Arial Unicode MS" w:hAnsi="Arial" w:cs="Arial Unicode MS"/>
                <w:color w:val="000000"/>
                <w:sz w:val="20"/>
                <w:szCs w:val="20"/>
                <w:u w:color="000000"/>
              </w:rPr>
              <w:t>25bodov získa uchádzač s maximálnou hodnotou dĺžky mostov. Ostatným uchádzačom sa počet bodov určí podľa vzorca.</w:t>
            </w:r>
          </w:p>
        </w:tc>
      </w:tr>
    </w:tbl>
    <w:p w:rsidR="00041AD7" w:rsidRPr="009D01AE" w:rsidRDefault="00041AD7" w:rsidP="00D759D8">
      <w:pPr>
        <w:widowControl w:val="0"/>
        <w:pBdr>
          <w:top w:val="nil"/>
          <w:left w:val="nil"/>
          <w:bottom w:val="nil"/>
          <w:right w:val="nil"/>
          <w:between w:val="nil"/>
          <w:bar w:val="nil"/>
        </w:pBdr>
        <w:tabs>
          <w:tab w:val="left" w:pos="567"/>
          <w:tab w:val="left" w:pos="851"/>
          <w:tab w:val="left" w:pos="1134"/>
          <w:tab w:val="left" w:pos="1276"/>
        </w:tabs>
        <w:spacing w:after="120"/>
        <w:ind w:left="595"/>
        <w:jc w:val="both"/>
        <w:rPr>
          <w:rFonts w:eastAsia="Arial Unicode MS" w:cs="Arial Unicode MS"/>
          <w:color w:val="000000"/>
          <w:sz w:val="22"/>
          <w:szCs w:val="22"/>
          <w:u w:color="000000"/>
          <w:bdr w:val="nil"/>
        </w:rPr>
      </w:pPr>
    </w:p>
    <w:p w:rsidR="000A405A" w:rsidRPr="00022285" w:rsidRDefault="000A405A" w:rsidP="000A405A">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color w:val="000000"/>
          <w:sz w:val="20"/>
          <w:szCs w:val="20"/>
          <w:u w:val="single"/>
          <w:bdr w:val="nil"/>
        </w:rPr>
      </w:pPr>
      <w:r w:rsidRPr="00850D71">
        <w:rPr>
          <w:rFonts w:ascii="Arial" w:eastAsia="Arial Unicode MS" w:hAnsi="Arial" w:cs="Arial Unicode MS"/>
          <w:b/>
          <w:color w:val="000000"/>
          <w:sz w:val="20"/>
          <w:szCs w:val="20"/>
          <w:highlight w:val="yellow"/>
          <w:u w:val="single"/>
          <w:bdr w:val="nil"/>
        </w:rPr>
        <w:t>Maximálna hodnota dĺžky mostov ktorú bude verejný obstarávateľ zohľadňovať je 8 kilometrov. Dĺžka mostov presahujúca danú hraničnú hodnotu nebude braná do úvahy.</w:t>
      </w:r>
    </w:p>
    <w:p w:rsidR="000A405A" w:rsidRDefault="000A405A"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Odôvodnenie primeranosti požiadavky:</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Požiadavky na </w:t>
      </w:r>
      <w:proofErr w:type="spellStart"/>
      <w:r w:rsidRPr="009D01AE">
        <w:rPr>
          <w:rFonts w:ascii="Arial" w:eastAsia="Arial Unicode MS" w:hAnsi="Arial" w:cs="Arial Unicode MS"/>
          <w:color w:val="000000"/>
          <w:sz w:val="20"/>
          <w:szCs w:val="20"/>
          <w:u w:color="000000"/>
          <w:bdr w:val="nil"/>
        </w:rPr>
        <w:t>uveden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oblasti skúseností Odborníka vyplývajú z predpokladu, že všetky skúsenosti </w:t>
      </w:r>
      <w:proofErr w:type="spellStart"/>
      <w:r w:rsidRPr="009D01AE">
        <w:rPr>
          <w:rFonts w:ascii="Arial" w:eastAsia="Arial Unicode MS" w:hAnsi="Arial" w:cs="Arial Unicode MS"/>
          <w:color w:val="000000"/>
          <w:sz w:val="20"/>
          <w:szCs w:val="20"/>
          <w:u w:color="000000"/>
          <w:bdr w:val="nil"/>
        </w:rPr>
        <w:t>získan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počas realizácie zabezpečia zvládnutie koordinácie a riadenia všetkých činností k dosiahnutiu čiastkových aj celkových</w:t>
      </w:r>
      <w:r w:rsidRPr="009D01AE">
        <w:rPr>
          <w:rFonts w:ascii="Arial" w:eastAsia="Arial Unicode MS" w:hAnsi="Arial" w:cs="Arial Unicode MS"/>
          <w:color w:val="000000"/>
          <w:sz w:val="20"/>
          <w:szCs w:val="20"/>
          <w:u w:color="000000"/>
          <w:bdr w:val="nil"/>
          <w:lang w:val="es-ES_tradnl"/>
        </w:rPr>
        <w:t xml:space="preserve"> cie</w:t>
      </w:r>
      <w:proofErr w:type="spellStart"/>
      <w:r w:rsidRPr="009D01AE">
        <w:rPr>
          <w:rFonts w:ascii="Arial" w:eastAsia="Arial Unicode MS" w:hAnsi="Arial" w:cs="Arial Unicode MS"/>
          <w:color w:val="000000"/>
          <w:sz w:val="20"/>
          <w:szCs w:val="20"/>
          <w:u w:color="000000"/>
          <w:bdr w:val="nil"/>
        </w:rPr>
        <w:t>ľov</w:t>
      </w:r>
      <w:proofErr w:type="spellEnd"/>
      <w:r w:rsidRPr="009D01AE">
        <w:rPr>
          <w:rFonts w:ascii="Arial" w:eastAsia="Arial Unicode MS" w:hAnsi="Arial" w:cs="Arial Unicode MS"/>
          <w:color w:val="000000"/>
          <w:sz w:val="20"/>
          <w:szCs w:val="20"/>
          <w:u w:color="000000"/>
          <w:bdr w:val="nil"/>
        </w:rPr>
        <w:t>.</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Požiadavka na celkovú dĺžku </w:t>
      </w:r>
      <w:proofErr w:type="spellStart"/>
      <w:r w:rsidRPr="009D01AE">
        <w:rPr>
          <w:rFonts w:ascii="Arial" w:eastAsia="Arial Unicode MS" w:hAnsi="Arial" w:cs="Arial Unicode MS"/>
          <w:color w:val="000000"/>
          <w:sz w:val="20"/>
          <w:szCs w:val="20"/>
          <w:u w:color="000000"/>
          <w:bdr w:val="nil"/>
        </w:rPr>
        <w:t>mlstov</w:t>
      </w:r>
      <w:proofErr w:type="spellEnd"/>
      <w:r w:rsidRPr="009D01AE">
        <w:rPr>
          <w:rFonts w:ascii="Arial" w:eastAsia="Arial Unicode MS" w:hAnsi="Arial" w:cs="Arial Unicode MS"/>
          <w:color w:val="000000"/>
          <w:sz w:val="20"/>
          <w:szCs w:val="20"/>
          <w:u w:color="000000"/>
          <w:bdr w:val="nil"/>
        </w:rPr>
        <w:t xml:space="preserve"> má preukázať </w:t>
      </w:r>
      <w:proofErr w:type="spellStart"/>
      <w:r w:rsidRPr="009D01AE">
        <w:rPr>
          <w:rFonts w:ascii="Arial" w:eastAsia="Arial Unicode MS" w:hAnsi="Arial" w:cs="Arial Unicode MS"/>
          <w:color w:val="000000"/>
          <w:sz w:val="20"/>
          <w:szCs w:val="20"/>
          <w:u w:color="000000"/>
          <w:bdr w:val="nil"/>
        </w:rPr>
        <w:t>praktick</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skúsenosti v riadení projektov mostov so zameraním na aktívnu / reálnu skúsenosť s projektom. Verejný obstarávateľ má </w:t>
      </w:r>
      <w:r w:rsidRPr="009D01AE">
        <w:rPr>
          <w:rFonts w:ascii="Arial" w:eastAsia="Arial Unicode MS" w:hAnsi="Arial" w:cs="Arial Unicode MS"/>
          <w:color w:val="000000"/>
          <w:sz w:val="20"/>
          <w:szCs w:val="20"/>
          <w:u w:color="000000"/>
          <w:bdr w:val="nil"/>
          <w:lang w:val="it-IT"/>
        </w:rPr>
        <w:t xml:space="preserve">zato, </w:t>
      </w:r>
      <w:r w:rsidRPr="009D01AE">
        <w:rPr>
          <w:rFonts w:ascii="Arial" w:eastAsia="Arial Unicode MS" w:hAnsi="Arial" w:cs="Arial Unicode MS"/>
          <w:color w:val="000000"/>
          <w:sz w:val="20"/>
          <w:szCs w:val="20"/>
          <w:u w:color="000000"/>
          <w:bdr w:val="nil"/>
        </w:rPr>
        <w:t xml:space="preserve">že s väčším objemom dĺžok stavieb stúpa množstvo reálnych skúseností (počtom projektov) a tím kvalita </w:t>
      </w:r>
      <w:proofErr w:type="spellStart"/>
      <w:r w:rsidRPr="009D01AE">
        <w:rPr>
          <w:rFonts w:ascii="Arial" w:eastAsia="Arial Unicode MS" w:hAnsi="Arial" w:cs="Arial Unicode MS"/>
          <w:color w:val="000000"/>
          <w:sz w:val="20"/>
          <w:szCs w:val="20"/>
          <w:u w:color="000000"/>
          <w:bdr w:val="nil"/>
        </w:rPr>
        <w:t>dan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Odborníka v požadovanej oblasti.</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 Verejný obstarávateľ uzná hlavnému inžinierovi projektu len tie poskytnuté zmluvy v rámci predloženého zoznamu (DSP a DRS), u ktorých bola predložená dokumentácia potvrdená podpisom a odtlačkom pečiatky odbornej spôsobilosti hlavného inžiniera projektu. Záujemca predloží kópiu príslušnej strany dokumentácie, z ktorej sa dajú overiť potrebné informácie.</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Spôsob výpočtu bodov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Uchádzačovi sa pridelia body za Odborníka č. </w:t>
      </w:r>
      <w:r w:rsidR="000A405A" w:rsidRPr="000A405A">
        <w:rPr>
          <w:rFonts w:ascii="Arial" w:eastAsia="Arial Unicode MS" w:hAnsi="Arial" w:cs="Arial Unicode MS"/>
          <w:color w:val="000000"/>
          <w:sz w:val="20"/>
          <w:szCs w:val="20"/>
          <w:highlight w:val="yellow"/>
          <w:u w:color="000000"/>
          <w:bdr w:val="nil"/>
        </w:rPr>
        <w:t>4</w:t>
      </w:r>
      <w:r w:rsidRPr="009D01AE">
        <w:rPr>
          <w:rFonts w:ascii="Arial" w:eastAsia="Arial Unicode MS" w:hAnsi="Arial" w:cs="Arial Unicode MS"/>
          <w:color w:val="000000"/>
          <w:sz w:val="20"/>
          <w:szCs w:val="20"/>
          <w:u w:color="000000"/>
          <w:bdr w:val="nil"/>
        </w:rPr>
        <w:t xml:space="preserve"> podľa vzorca: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9D01AE">
        <w:rPr>
          <w:rFonts w:ascii="Arial" w:eastAsia="Arial Unicode MS" w:hAnsi="Arial" w:cs="Arial Unicode MS"/>
          <w:b/>
          <w:bCs/>
          <w:color w:val="000000"/>
          <w:sz w:val="20"/>
          <w:szCs w:val="20"/>
          <w:u w:color="000000"/>
          <w:bdr w:val="nil"/>
        </w:rPr>
        <w:t>K</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,4  = (L</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,4 x K</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,4max) / L</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,4max</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pričom:</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,4 - Počet bodov pre daného uchádzača za Odborníka č.4</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L</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,4 - Celková dĺžka mostov daného uchádzača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,4max = 25 , Maximálny počet bodov pre najlepšie hodnoteného uchádzača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L</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,4max – Celková dĺžka mostov najlepšie hodnoteného uchádzača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Počet bodov sa zaokrúhli na 2 </w:t>
      </w:r>
      <w:proofErr w:type="spellStart"/>
      <w:r w:rsidRPr="009D01AE">
        <w:rPr>
          <w:rFonts w:ascii="Arial" w:eastAsia="Arial Unicode MS" w:hAnsi="Arial" w:cs="Arial Unicode MS"/>
          <w:color w:val="000000"/>
          <w:sz w:val="20"/>
          <w:szCs w:val="20"/>
          <w:u w:color="000000"/>
          <w:bdr w:val="nil"/>
        </w:rPr>
        <w:t>desatinn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miesta.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eastAsia="Arial Unicode MS" w:cs="Arial Unicode M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4.2. Spôsob hodnotenia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lang w:val="it-IT"/>
        </w:rPr>
        <w:t>ria K</w:t>
      </w:r>
      <w:r w:rsidR="00D00924">
        <w:rPr>
          <w:rFonts w:ascii="Arial" w:eastAsia="Arial Unicode MS" w:hAnsi="Arial" w:cs="Arial Unicode MS"/>
          <w:color w:val="000000"/>
          <w:sz w:val="20"/>
          <w:szCs w:val="20"/>
          <w:u w:color="000000"/>
          <w:bdr w:val="nil"/>
          <w:lang w:val="it-IT"/>
        </w:rPr>
        <w:t>2</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Uchádzačovi sa pridelia body sumárne za Odborníka č. 1, Odborníka č. 2, Odborníka č. 3 a Odborníka č. 4, výsledná hodnota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proofErr w:type="spellStart"/>
      <w:r w:rsidRPr="009D01AE">
        <w:rPr>
          <w:rFonts w:ascii="Arial" w:eastAsia="Arial Unicode MS" w:hAnsi="Arial" w:cs="Arial Unicode MS"/>
          <w:color w:val="000000"/>
          <w:sz w:val="20"/>
          <w:szCs w:val="20"/>
          <w:u w:color="000000"/>
          <w:bdr w:val="nil"/>
        </w:rPr>
        <w:t>ria</w:t>
      </w:r>
      <w:proofErr w:type="spellEnd"/>
      <w:r w:rsidRPr="009D01AE">
        <w:rPr>
          <w:rFonts w:ascii="Arial" w:eastAsia="Arial Unicode MS" w:hAnsi="Arial" w:cs="Arial Unicode MS"/>
          <w:color w:val="000000"/>
          <w:sz w:val="20"/>
          <w:szCs w:val="20"/>
          <w:u w:color="000000"/>
          <w:bdr w:val="nil"/>
        </w:rPr>
        <w:t xml:space="preserve"> K</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 sa urči podľa vzorca: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9D01AE">
        <w:rPr>
          <w:rFonts w:ascii="Arial" w:eastAsia="Arial Unicode MS" w:hAnsi="Arial" w:cs="Arial Unicode MS"/>
          <w:b/>
          <w:bCs/>
          <w:color w:val="000000"/>
          <w:sz w:val="20"/>
          <w:szCs w:val="20"/>
          <w:u w:color="000000"/>
          <w:bdr w:val="nil"/>
        </w:rPr>
        <w:t>K</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 xml:space="preserve">i  = </w:t>
      </w:r>
      <w:proofErr w:type="spellStart"/>
      <w:r w:rsidRPr="009D01AE">
        <w:rPr>
          <w:rFonts w:ascii="Arial" w:eastAsia="Arial Unicode MS" w:hAnsi="Arial" w:cs="Arial Unicode MS"/>
          <w:b/>
          <w:bCs/>
          <w:color w:val="000000"/>
          <w:sz w:val="20"/>
          <w:szCs w:val="20"/>
          <w:u w:color="000000"/>
          <w:bdr w:val="nil"/>
        </w:rPr>
        <w:t>KEi</w:t>
      </w:r>
      <w:proofErr w:type="spellEnd"/>
      <w:r w:rsidRPr="009D01AE">
        <w:rPr>
          <w:rFonts w:ascii="Arial" w:eastAsia="Arial Unicode MS" w:hAnsi="Arial" w:cs="Arial Unicode MS"/>
          <w:b/>
          <w:bCs/>
          <w:color w:val="000000"/>
          <w:sz w:val="20"/>
          <w:szCs w:val="20"/>
          <w:u w:color="000000"/>
          <w:bdr w:val="nil"/>
        </w:rPr>
        <w:t xml:space="preserve"> x 2</w:t>
      </w:r>
      <w:r w:rsidR="00D00924">
        <w:rPr>
          <w:rFonts w:ascii="Arial" w:eastAsia="Arial Unicode MS" w:hAnsi="Arial" w:cs="Arial Unicode MS"/>
          <w:b/>
          <w:bCs/>
          <w:color w:val="000000"/>
          <w:sz w:val="20"/>
          <w:szCs w:val="20"/>
          <w:u w:color="000000"/>
          <w:bdr w:val="nil"/>
        </w:rPr>
        <w:t>5</w:t>
      </w:r>
      <w:r w:rsidRPr="009D01AE">
        <w:rPr>
          <w:rFonts w:ascii="Arial" w:eastAsia="Arial Unicode MS" w:hAnsi="Arial" w:cs="Arial Unicode MS"/>
          <w:b/>
          <w:bCs/>
          <w:color w:val="000000"/>
          <w:sz w:val="20"/>
          <w:szCs w:val="20"/>
          <w:u w:color="000000"/>
          <w:bdr w:val="nil"/>
        </w:rPr>
        <w:t>%</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lastRenderedPageBreak/>
        <w:t>pričom:</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K</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i Vyhodnotenie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proofErr w:type="spellStart"/>
      <w:r w:rsidRPr="009D01AE">
        <w:rPr>
          <w:rFonts w:ascii="Arial" w:eastAsia="Arial Unicode MS" w:hAnsi="Arial" w:cs="Arial Unicode MS"/>
          <w:color w:val="000000"/>
          <w:sz w:val="20"/>
          <w:szCs w:val="20"/>
          <w:u w:color="000000"/>
          <w:bdr w:val="nil"/>
        </w:rPr>
        <w:t>ria</w:t>
      </w:r>
      <w:proofErr w:type="spellEnd"/>
      <w:r w:rsidRPr="009D01AE">
        <w:rPr>
          <w:rFonts w:ascii="Arial" w:eastAsia="Arial Unicode MS" w:hAnsi="Arial" w:cs="Arial Unicode MS"/>
          <w:color w:val="000000"/>
          <w:sz w:val="20"/>
          <w:szCs w:val="20"/>
          <w:u w:color="000000"/>
          <w:bdr w:val="nil"/>
        </w:rPr>
        <w:t xml:space="preserve"> K</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 </w:t>
      </w:r>
      <w:proofErr w:type="spellStart"/>
      <w:r w:rsidRPr="009D01AE">
        <w:rPr>
          <w:rFonts w:ascii="Arial" w:eastAsia="Arial Unicode MS" w:hAnsi="Arial" w:cs="Arial Unicode MS"/>
          <w:color w:val="000000"/>
          <w:sz w:val="20"/>
          <w:szCs w:val="20"/>
          <w:u w:color="000000"/>
          <w:bdr w:val="nil"/>
        </w:rPr>
        <w:t>dan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uchádzača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roofErr w:type="spellStart"/>
      <w:r w:rsidRPr="009D01AE">
        <w:rPr>
          <w:rFonts w:ascii="Arial" w:eastAsia="Arial Unicode MS" w:hAnsi="Arial" w:cs="Arial Unicode MS"/>
          <w:color w:val="000000"/>
          <w:sz w:val="20"/>
          <w:szCs w:val="20"/>
          <w:u w:color="000000"/>
          <w:bdr w:val="nil"/>
        </w:rPr>
        <w:t>KEi</w:t>
      </w:r>
      <w:proofErr w:type="spellEnd"/>
      <w:r w:rsidRPr="009D01AE">
        <w:rPr>
          <w:rFonts w:ascii="Arial" w:eastAsia="Arial Unicode MS" w:hAnsi="Arial" w:cs="Arial Unicode MS"/>
          <w:color w:val="000000"/>
          <w:sz w:val="20"/>
          <w:szCs w:val="20"/>
          <w:u w:color="000000"/>
          <w:bdr w:val="nil"/>
        </w:rPr>
        <w:t xml:space="preserve"> Počet bodov uchádzača za kvalitu tímu odborníkov</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 xml:space="preserve">100 - Maximálny počet bodov stanovený pre </w:t>
      </w:r>
      <w:proofErr w:type="spellStart"/>
      <w:r w:rsidRPr="009D01AE">
        <w:rPr>
          <w:rFonts w:ascii="Arial" w:eastAsia="Arial" w:hAnsi="Arial" w:cs="Arial"/>
          <w:color w:val="000000"/>
          <w:sz w:val="20"/>
          <w:szCs w:val="20"/>
          <w:u w:color="000000"/>
          <w:bdr w:val="nil"/>
        </w:rPr>
        <w:t>Krit</w:t>
      </w:r>
      <w:proofErr w:type="spellEnd"/>
      <w:r w:rsidRPr="009D01AE">
        <w:rPr>
          <w:rFonts w:ascii="Arial" w:eastAsia="Arial" w:hAnsi="Arial" w:cs="Arial"/>
          <w:color w:val="000000"/>
          <w:sz w:val="20"/>
          <w:szCs w:val="20"/>
          <w:u w:color="000000"/>
          <w:bdr w:val="nil"/>
          <w:lang w:val="fr-FR"/>
        </w:rPr>
        <w:t>é</w:t>
      </w:r>
      <w:proofErr w:type="spellStart"/>
      <w:r w:rsidRPr="009D01AE">
        <w:rPr>
          <w:rFonts w:ascii="Arial" w:eastAsia="Arial" w:hAnsi="Arial" w:cs="Arial"/>
          <w:color w:val="000000"/>
          <w:sz w:val="20"/>
          <w:szCs w:val="20"/>
          <w:u w:color="000000"/>
          <w:bdr w:val="nil"/>
        </w:rPr>
        <w:t>rium</w:t>
      </w:r>
      <w:proofErr w:type="spellEnd"/>
      <w:r w:rsidRPr="009D01AE">
        <w:rPr>
          <w:rFonts w:ascii="Arial" w:eastAsia="Arial" w:hAnsi="Arial" w:cs="Arial"/>
          <w:color w:val="000000"/>
          <w:sz w:val="20"/>
          <w:szCs w:val="20"/>
          <w:u w:color="000000"/>
          <w:bdr w:val="nil"/>
        </w:rPr>
        <w:t xml:space="preserve"> K</w:t>
      </w:r>
      <w:r w:rsidR="00D00924">
        <w:rPr>
          <w:rFonts w:ascii="Arial" w:eastAsia="Arial" w:hAnsi="Arial" w:cs="Arial"/>
          <w:color w:val="000000"/>
          <w:sz w:val="20"/>
          <w:szCs w:val="20"/>
          <w:u w:color="000000"/>
          <w:bdr w:val="nil"/>
        </w:rPr>
        <w:t>2</w:t>
      </w:r>
      <w:r w:rsidRPr="009D01AE">
        <w:rPr>
          <w:rFonts w:ascii="Arial" w:eastAsia="Arial" w:hAnsi="Arial" w:cs="Arial"/>
          <w:color w:val="000000"/>
          <w:sz w:val="20"/>
          <w:szCs w:val="20"/>
          <w:u w:color="000000"/>
          <w:bdr w:val="nil"/>
        </w:rPr>
        <w:t xml:space="preserve"> spolu (pred zvážením)</w:t>
      </w:r>
    </w:p>
    <w:p w:rsidR="00041AD7" w:rsidRPr="009D01AE" w:rsidRDefault="00D00924"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Pr>
          <w:rFonts w:ascii="Arial" w:eastAsia="Arial Unicode MS" w:hAnsi="Arial" w:cs="Arial Unicode MS"/>
          <w:color w:val="000000"/>
          <w:sz w:val="20"/>
          <w:szCs w:val="20"/>
          <w:u w:color="000000"/>
          <w:bdr w:val="nil"/>
        </w:rPr>
        <w:t>25</w:t>
      </w:r>
      <w:r w:rsidR="00041AD7" w:rsidRPr="009D01AE">
        <w:rPr>
          <w:rFonts w:ascii="Arial" w:eastAsia="Arial Unicode MS" w:hAnsi="Arial" w:cs="Arial Unicode MS"/>
          <w:color w:val="000000"/>
          <w:sz w:val="20"/>
          <w:szCs w:val="20"/>
          <w:u w:color="000000"/>
          <w:bdr w:val="nil"/>
        </w:rPr>
        <w:t xml:space="preserve">% Váha </w:t>
      </w:r>
      <w:proofErr w:type="spellStart"/>
      <w:r w:rsidR="00041AD7" w:rsidRPr="009D01AE">
        <w:rPr>
          <w:rFonts w:ascii="Arial" w:eastAsia="Arial Unicode MS" w:hAnsi="Arial" w:cs="Arial Unicode MS"/>
          <w:color w:val="000000"/>
          <w:sz w:val="20"/>
          <w:szCs w:val="20"/>
          <w:u w:color="000000"/>
          <w:bdr w:val="nil"/>
        </w:rPr>
        <w:t>krit</w:t>
      </w:r>
      <w:proofErr w:type="spellEnd"/>
      <w:r w:rsidR="00041AD7" w:rsidRPr="009D01AE">
        <w:rPr>
          <w:rFonts w:ascii="Arial" w:eastAsia="Arial Unicode MS" w:hAnsi="Arial" w:cs="Arial Unicode MS"/>
          <w:color w:val="000000"/>
          <w:sz w:val="20"/>
          <w:szCs w:val="20"/>
          <w:u w:color="000000"/>
          <w:bdr w:val="nil"/>
          <w:lang w:val="fr-FR"/>
        </w:rPr>
        <w:t>é</w:t>
      </w:r>
      <w:proofErr w:type="spellStart"/>
      <w:r w:rsidR="00041AD7" w:rsidRPr="009D01AE">
        <w:rPr>
          <w:rFonts w:ascii="Arial" w:eastAsia="Arial Unicode MS" w:hAnsi="Arial" w:cs="Arial Unicode MS"/>
          <w:color w:val="000000"/>
          <w:sz w:val="20"/>
          <w:szCs w:val="20"/>
          <w:u w:color="000000"/>
          <w:bdr w:val="nil"/>
        </w:rPr>
        <w:t>ria</w:t>
      </w:r>
      <w:proofErr w:type="spellEnd"/>
      <w:r w:rsidR="00041AD7" w:rsidRPr="009D01AE">
        <w:rPr>
          <w:rFonts w:ascii="Arial" w:eastAsia="Arial Unicode MS" w:hAnsi="Arial" w:cs="Arial Unicode MS"/>
          <w:color w:val="000000"/>
          <w:sz w:val="20"/>
          <w:szCs w:val="20"/>
          <w:u w:color="000000"/>
          <w:bdr w:val="nil"/>
        </w:rPr>
        <w:t xml:space="preserve"> K</w:t>
      </w:r>
      <w:r>
        <w:rPr>
          <w:rFonts w:ascii="Arial" w:eastAsia="Arial Unicode MS" w:hAnsi="Arial" w:cs="Arial Unicode MS"/>
          <w:color w:val="000000"/>
          <w:sz w:val="20"/>
          <w:szCs w:val="20"/>
          <w:u w:color="000000"/>
          <w:bdr w:val="nil"/>
        </w:rPr>
        <w:t>2</w:t>
      </w:r>
      <w:r w:rsidR="00041AD7" w:rsidRPr="009D01AE">
        <w:rPr>
          <w:rFonts w:ascii="Arial" w:eastAsia="Arial Unicode MS" w:hAnsi="Arial" w:cs="Arial Unicode MS"/>
          <w:color w:val="000000"/>
          <w:sz w:val="20"/>
          <w:szCs w:val="20"/>
          <w:u w:color="000000"/>
          <w:bdr w:val="nil"/>
        </w:rPr>
        <w:t xml:space="preserve"> vyjadrená v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Výsledný počet bodov sa zaokrúhli na 2 </w:t>
      </w:r>
      <w:proofErr w:type="spellStart"/>
      <w:r w:rsidRPr="009D01AE">
        <w:rPr>
          <w:rFonts w:ascii="Arial" w:eastAsia="Arial Unicode MS" w:hAnsi="Arial" w:cs="Arial Unicode MS"/>
          <w:color w:val="000000"/>
          <w:sz w:val="20"/>
          <w:szCs w:val="20"/>
          <w:u w:color="000000"/>
          <w:bdr w:val="nil"/>
        </w:rPr>
        <w:t>desatinn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miesta.</w:t>
      </w:r>
    </w:p>
    <w:p w:rsidR="00041AD7"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 </w:t>
      </w: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FD42D0" w:rsidRPr="009D01AE"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041AD7" w:rsidRPr="00FD42D0" w:rsidRDefault="00B1492B"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u w:color="000000"/>
          <w:bdr w:val="nil"/>
          <w:lang w:val="de-DE"/>
        </w:rPr>
      </w:pPr>
      <w:r w:rsidRPr="00FD42D0">
        <w:rPr>
          <w:rFonts w:ascii="Arial" w:eastAsia="Arial Unicode MS" w:hAnsi="Arial" w:cs="Arial Unicode MS"/>
          <w:b/>
          <w:bCs/>
          <w:color w:val="000000"/>
          <w:u w:color="000000"/>
          <w:bdr w:val="nil"/>
          <w:lang w:val="de-DE"/>
        </w:rPr>
        <w:t>4</w:t>
      </w:r>
      <w:r w:rsidR="00041AD7" w:rsidRPr="00FD42D0">
        <w:rPr>
          <w:rFonts w:ascii="Arial" w:eastAsia="Arial Unicode MS" w:hAnsi="Arial" w:cs="Arial Unicode MS"/>
          <w:b/>
          <w:bCs/>
          <w:color w:val="000000"/>
          <w:u w:color="000000"/>
          <w:bdr w:val="nil"/>
          <w:lang w:val="de-DE"/>
        </w:rPr>
        <w:t xml:space="preserve">. </w:t>
      </w:r>
      <w:proofErr w:type="spellStart"/>
      <w:r w:rsidR="00041AD7" w:rsidRPr="00FD42D0">
        <w:rPr>
          <w:rFonts w:ascii="Arial" w:eastAsia="Arial Unicode MS" w:hAnsi="Arial" w:cs="Arial Unicode MS"/>
          <w:b/>
          <w:bCs/>
          <w:color w:val="000000"/>
          <w:u w:color="000000"/>
          <w:bdr w:val="nil"/>
          <w:lang w:val="de-DE"/>
        </w:rPr>
        <w:t>Kritérium</w:t>
      </w:r>
      <w:proofErr w:type="spellEnd"/>
      <w:r w:rsidR="00041AD7" w:rsidRPr="00FD42D0">
        <w:rPr>
          <w:rFonts w:ascii="Arial" w:eastAsia="Arial Unicode MS" w:hAnsi="Arial" w:cs="Arial Unicode MS"/>
          <w:b/>
          <w:bCs/>
          <w:color w:val="000000"/>
          <w:u w:color="000000"/>
          <w:bdr w:val="nil"/>
          <w:lang w:val="de-DE"/>
        </w:rPr>
        <w:t xml:space="preserve"> K</w:t>
      </w:r>
      <w:r w:rsidRPr="00FD42D0">
        <w:rPr>
          <w:rFonts w:ascii="Arial" w:eastAsia="Arial Unicode MS" w:hAnsi="Arial" w:cs="Arial Unicode MS"/>
          <w:b/>
          <w:bCs/>
          <w:color w:val="000000"/>
          <w:u w:color="000000"/>
          <w:bdr w:val="nil"/>
          <w:lang w:val="de-DE"/>
        </w:rPr>
        <w:t>3</w:t>
      </w:r>
      <w:r w:rsidR="00041AD7" w:rsidRPr="00FD42D0">
        <w:rPr>
          <w:rFonts w:ascii="Arial" w:eastAsia="Arial Unicode MS" w:hAnsi="Arial" w:cs="Arial Unicode MS"/>
          <w:b/>
          <w:bCs/>
          <w:color w:val="000000"/>
          <w:u w:color="000000"/>
          <w:bdr w:val="nil"/>
          <w:lang w:val="de-DE"/>
        </w:rPr>
        <w:t xml:space="preserve"> - </w:t>
      </w:r>
      <w:proofErr w:type="spellStart"/>
      <w:r w:rsidR="00041AD7" w:rsidRPr="00FD42D0">
        <w:rPr>
          <w:rFonts w:ascii="Arial" w:eastAsia="Arial Unicode MS" w:hAnsi="Arial" w:cs="Arial Unicode MS"/>
          <w:b/>
          <w:bCs/>
          <w:color w:val="000000"/>
          <w:u w:color="000000"/>
          <w:bdr w:val="nil"/>
          <w:lang w:val="de-DE"/>
        </w:rPr>
        <w:t>Náklady</w:t>
      </w:r>
      <w:proofErr w:type="spellEnd"/>
      <w:r w:rsidR="00041AD7" w:rsidRPr="00FD42D0">
        <w:rPr>
          <w:rFonts w:ascii="Arial" w:eastAsia="Arial Unicode MS" w:hAnsi="Arial" w:cs="Arial Unicode MS"/>
          <w:b/>
          <w:bCs/>
          <w:color w:val="000000"/>
          <w:u w:color="000000"/>
          <w:bdr w:val="nil"/>
          <w:lang w:val="de-DE"/>
        </w:rPr>
        <w:t xml:space="preserve"> na </w:t>
      </w:r>
      <w:proofErr w:type="spellStart"/>
      <w:r w:rsidR="00041AD7" w:rsidRPr="00FD42D0">
        <w:rPr>
          <w:rFonts w:ascii="Arial" w:eastAsia="Arial Unicode MS" w:hAnsi="Arial" w:cs="Arial Unicode MS"/>
          <w:b/>
          <w:bCs/>
          <w:color w:val="000000"/>
          <w:u w:color="000000"/>
          <w:bdr w:val="nil"/>
          <w:lang w:val="de-DE"/>
        </w:rPr>
        <w:t>prevádzku</w:t>
      </w:r>
      <w:proofErr w:type="spellEnd"/>
    </w:p>
    <w:p w:rsidR="00041AD7" w:rsidRPr="009D01AE" w:rsidRDefault="00B1492B"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r>
        <w:rPr>
          <w:rFonts w:ascii="Arial" w:eastAsia="Arial Unicode MS" w:hAnsi="Arial" w:cs="Arial Unicode MS"/>
          <w:color w:val="000000"/>
          <w:sz w:val="20"/>
          <w:szCs w:val="20"/>
          <w:u w:color="000000"/>
          <w:bdr w:val="nil"/>
        </w:rPr>
        <w:t>4</w:t>
      </w:r>
      <w:r w:rsidR="00041AD7" w:rsidRPr="009D01AE">
        <w:rPr>
          <w:rFonts w:ascii="Arial" w:eastAsia="Arial Unicode MS" w:hAnsi="Arial" w:cs="Arial Unicode MS"/>
          <w:color w:val="000000"/>
          <w:sz w:val="20"/>
          <w:szCs w:val="20"/>
          <w:u w:color="000000"/>
          <w:bdr w:val="nil"/>
        </w:rPr>
        <w:t>.1. Š</w:t>
      </w:r>
      <w:r w:rsidR="00041AD7" w:rsidRPr="009D01AE">
        <w:rPr>
          <w:rFonts w:ascii="Arial" w:eastAsia="Arial Unicode MS" w:hAnsi="Arial" w:cs="Arial Unicode MS"/>
          <w:color w:val="000000"/>
          <w:sz w:val="20"/>
          <w:szCs w:val="20"/>
          <w:u w:color="000000"/>
          <w:bdr w:val="nil"/>
          <w:lang w:val="da-DK"/>
        </w:rPr>
        <w:t>pecifik</w:t>
      </w:r>
      <w:proofErr w:type="spellStart"/>
      <w:r w:rsidR="00041AD7" w:rsidRPr="009D01AE">
        <w:rPr>
          <w:rFonts w:ascii="Arial" w:eastAsia="Arial Unicode MS" w:hAnsi="Arial" w:cs="Arial Unicode MS"/>
          <w:color w:val="000000"/>
          <w:sz w:val="20"/>
          <w:szCs w:val="20"/>
          <w:u w:color="000000"/>
          <w:bdr w:val="nil"/>
        </w:rPr>
        <w:t>ácia</w:t>
      </w:r>
      <w:proofErr w:type="spellEnd"/>
      <w:r w:rsidR="00041AD7" w:rsidRPr="009D01AE">
        <w:rPr>
          <w:rFonts w:ascii="Arial" w:eastAsia="Arial Unicode MS" w:hAnsi="Arial" w:cs="Arial Unicode MS"/>
          <w:color w:val="000000"/>
          <w:sz w:val="20"/>
          <w:szCs w:val="20"/>
          <w:u w:color="000000"/>
          <w:bdr w:val="nil"/>
        </w:rPr>
        <w:t xml:space="preserve"> </w:t>
      </w:r>
      <w:proofErr w:type="spellStart"/>
      <w:r w:rsidR="00041AD7" w:rsidRPr="009D01AE">
        <w:rPr>
          <w:rFonts w:ascii="Arial" w:eastAsia="Arial Unicode MS" w:hAnsi="Arial" w:cs="Arial Unicode MS"/>
          <w:color w:val="000000"/>
          <w:sz w:val="20"/>
          <w:szCs w:val="20"/>
          <w:u w:color="000000"/>
          <w:bdr w:val="nil"/>
        </w:rPr>
        <w:t>Krit</w:t>
      </w:r>
      <w:proofErr w:type="spellEnd"/>
      <w:r w:rsidR="00041AD7" w:rsidRPr="009D01AE">
        <w:rPr>
          <w:rFonts w:ascii="Arial" w:eastAsia="Arial Unicode MS" w:hAnsi="Arial" w:cs="Arial Unicode MS"/>
          <w:color w:val="000000"/>
          <w:sz w:val="20"/>
          <w:szCs w:val="20"/>
          <w:u w:color="000000"/>
          <w:bdr w:val="nil"/>
          <w:lang w:val="fr-FR"/>
        </w:rPr>
        <w:t>é</w:t>
      </w:r>
      <w:r w:rsidR="00041AD7" w:rsidRPr="009D01AE">
        <w:rPr>
          <w:rFonts w:ascii="Arial" w:eastAsia="Arial Unicode MS" w:hAnsi="Arial" w:cs="Arial Unicode MS"/>
          <w:color w:val="000000"/>
          <w:sz w:val="20"/>
          <w:szCs w:val="20"/>
          <w:u w:color="000000"/>
          <w:bdr w:val="nil"/>
          <w:lang w:val="it-IT"/>
        </w:rPr>
        <w:t>ria K</w:t>
      </w:r>
      <w:r>
        <w:rPr>
          <w:rFonts w:ascii="Arial" w:eastAsia="Arial Unicode MS" w:hAnsi="Arial" w:cs="Arial Unicode MS"/>
          <w:color w:val="000000"/>
          <w:sz w:val="20"/>
          <w:szCs w:val="20"/>
          <w:u w:color="000000"/>
          <w:bdr w:val="nil"/>
          <w:lang w:val="it-IT"/>
        </w:rPr>
        <w:t>3</w:t>
      </w:r>
    </w:p>
    <w:p w:rsidR="00041AD7" w:rsidRPr="009D01AE" w:rsidRDefault="00B1492B"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Pr>
          <w:rFonts w:ascii="Arial" w:eastAsia="Arial Unicode MS" w:hAnsi="Arial" w:cs="Arial Unicode MS"/>
          <w:color w:val="000000"/>
          <w:sz w:val="20"/>
          <w:szCs w:val="20"/>
          <w:u w:color="000000"/>
          <w:bdr w:val="nil"/>
        </w:rPr>
        <w:t>4</w:t>
      </w:r>
      <w:r w:rsidR="00041AD7" w:rsidRPr="009D01AE">
        <w:rPr>
          <w:rFonts w:ascii="Arial" w:eastAsia="Arial Unicode MS" w:hAnsi="Arial" w:cs="Arial Unicode MS"/>
          <w:color w:val="000000"/>
          <w:sz w:val="20"/>
          <w:szCs w:val="20"/>
          <w:u w:color="000000"/>
          <w:bdr w:val="nil"/>
        </w:rPr>
        <w:t>.1.1. Cieľom tohto kritéria je navrhnúť konštrukcie, ktorá budú redukovať prevádzkové náklady.</w:t>
      </w:r>
    </w:p>
    <w:p w:rsidR="00041AD7" w:rsidRPr="001A6C58" w:rsidRDefault="00B1492B"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Pr>
          <w:rFonts w:ascii="Arial" w:eastAsia="Arial Unicode MS" w:hAnsi="Arial" w:cs="Arial Unicode MS"/>
          <w:color w:val="000000"/>
          <w:sz w:val="20"/>
          <w:szCs w:val="20"/>
          <w:u w:color="000000"/>
          <w:bdr w:val="nil"/>
        </w:rPr>
        <w:t>4</w:t>
      </w:r>
      <w:r w:rsidR="00041AD7" w:rsidRPr="009D01AE">
        <w:rPr>
          <w:rFonts w:ascii="Arial" w:eastAsia="Arial Unicode MS" w:hAnsi="Arial" w:cs="Arial Unicode MS"/>
          <w:color w:val="000000"/>
          <w:sz w:val="20"/>
          <w:szCs w:val="20"/>
          <w:u w:color="000000"/>
          <w:bdr w:val="nil"/>
        </w:rPr>
        <w:t xml:space="preserve">.1.2. Uchádzač vyplní Návrh na plnenie </w:t>
      </w:r>
      <w:proofErr w:type="spellStart"/>
      <w:r w:rsidR="00041AD7" w:rsidRPr="001A6C58">
        <w:rPr>
          <w:rFonts w:ascii="Arial" w:eastAsia="Arial Unicode MS" w:hAnsi="Arial" w:cs="Arial Unicode MS"/>
          <w:color w:val="000000"/>
          <w:sz w:val="20"/>
          <w:szCs w:val="20"/>
          <w:u w:color="000000"/>
          <w:bdr w:val="nil"/>
        </w:rPr>
        <w:t>krit</w:t>
      </w:r>
      <w:proofErr w:type="spellEnd"/>
      <w:r w:rsidR="00041AD7" w:rsidRPr="001A6C58">
        <w:rPr>
          <w:rFonts w:ascii="Arial" w:eastAsia="Arial Unicode MS" w:hAnsi="Arial" w:cs="Arial Unicode MS"/>
          <w:color w:val="000000"/>
          <w:sz w:val="20"/>
          <w:szCs w:val="20"/>
          <w:u w:color="000000"/>
          <w:bdr w:val="nil"/>
          <w:lang w:val="fr-FR"/>
        </w:rPr>
        <w:t>é</w:t>
      </w:r>
      <w:proofErr w:type="spellStart"/>
      <w:r w:rsidR="00041AD7" w:rsidRPr="001A6C58">
        <w:rPr>
          <w:rFonts w:ascii="Arial" w:eastAsia="Arial Unicode MS" w:hAnsi="Arial" w:cs="Arial Unicode MS"/>
          <w:color w:val="000000"/>
          <w:sz w:val="20"/>
          <w:szCs w:val="20"/>
          <w:u w:color="000000"/>
          <w:bdr w:val="nil"/>
        </w:rPr>
        <w:t>rií</w:t>
      </w:r>
      <w:proofErr w:type="spellEnd"/>
      <w:r w:rsidR="00041AD7" w:rsidRPr="001A6C58">
        <w:rPr>
          <w:rFonts w:ascii="Arial" w:eastAsia="Arial Unicode MS" w:hAnsi="Arial" w:cs="Arial Unicode MS"/>
          <w:color w:val="000000"/>
          <w:sz w:val="20"/>
          <w:szCs w:val="20"/>
          <w:u w:color="000000"/>
          <w:bdr w:val="nil"/>
        </w:rPr>
        <w:t xml:space="preserve"> - </w:t>
      </w:r>
      <w:proofErr w:type="spellStart"/>
      <w:r w:rsidR="00041AD7" w:rsidRPr="001A6C58">
        <w:rPr>
          <w:rFonts w:ascii="Arial" w:eastAsia="Arial Unicode MS" w:hAnsi="Arial" w:cs="Arial Unicode MS"/>
          <w:color w:val="000000"/>
          <w:sz w:val="20"/>
          <w:szCs w:val="20"/>
          <w:u w:color="000000"/>
          <w:bdr w:val="nil"/>
        </w:rPr>
        <w:t>Krit</w:t>
      </w:r>
      <w:proofErr w:type="spellEnd"/>
      <w:r w:rsidR="00041AD7" w:rsidRPr="001A6C58">
        <w:rPr>
          <w:rFonts w:ascii="Arial" w:eastAsia="Arial Unicode MS" w:hAnsi="Arial" w:cs="Arial Unicode MS"/>
          <w:color w:val="000000"/>
          <w:sz w:val="20"/>
          <w:szCs w:val="20"/>
          <w:u w:color="000000"/>
          <w:bdr w:val="nil"/>
          <w:lang w:val="fr-FR"/>
        </w:rPr>
        <w:t>é</w:t>
      </w:r>
      <w:proofErr w:type="spellStart"/>
      <w:r w:rsidR="00041AD7" w:rsidRPr="001A6C58">
        <w:rPr>
          <w:rFonts w:ascii="Arial" w:eastAsia="Arial Unicode MS" w:hAnsi="Arial" w:cs="Arial Unicode MS"/>
          <w:color w:val="000000"/>
          <w:sz w:val="20"/>
          <w:szCs w:val="20"/>
          <w:u w:color="000000"/>
          <w:bdr w:val="nil"/>
        </w:rPr>
        <w:t>rium</w:t>
      </w:r>
      <w:proofErr w:type="spellEnd"/>
      <w:r w:rsidR="00041AD7" w:rsidRPr="001A6C58">
        <w:rPr>
          <w:rFonts w:ascii="Arial" w:eastAsia="Arial Unicode MS" w:hAnsi="Arial" w:cs="Arial Unicode MS"/>
          <w:color w:val="000000"/>
          <w:sz w:val="20"/>
          <w:szCs w:val="20"/>
          <w:u w:color="000000"/>
          <w:bdr w:val="nil"/>
        </w:rPr>
        <w:t xml:space="preserve"> K</w:t>
      </w:r>
      <w:r w:rsidRPr="001A6C58">
        <w:rPr>
          <w:rFonts w:ascii="Arial" w:eastAsia="Arial Unicode MS" w:hAnsi="Arial" w:cs="Arial Unicode MS"/>
          <w:color w:val="000000"/>
          <w:sz w:val="20"/>
          <w:szCs w:val="20"/>
          <w:u w:color="000000"/>
          <w:bdr w:val="nil"/>
        </w:rPr>
        <w:t>3</w:t>
      </w:r>
      <w:r w:rsidR="00041AD7" w:rsidRPr="001A6C58">
        <w:rPr>
          <w:rFonts w:ascii="Arial" w:eastAsia="Arial Unicode MS" w:hAnsi="Arial" w:cs="Arial Unicode MS"/>
          <w:color w:val="000000"/>
          <w:sz w:val="20"/>
          <w:szCs w:val="20"/>
          <w:u w:color="000000"/>
          <w:bdr w:val="nil"/>
        </w:rPr>
        <w:t>“, ktorý tvorí</w:t>
      </w:r>
      <w:r w:rsidR="001A6C58">
        <w:rPr>
          <w:rFonts w:ascii="Arial" w:eastAsia="Arial Unicode MS" w:hAnsi="Arial" w:cs="Arial Unicode MS"/>
          <w:color w:val="000000"/>
          <w:sz w:val="20"/>
          <w:szCs w:val="20"/>
          <w:u w:color="000000"/>
          <w:bdr w:val="nil"/>
        </w:rPr>
        <w:t xml:space="preserve"> Prílohu A3.2</w:t>
      </w:r>
      <w:r w:rsidR="00041AD7" w:rsidRPr="001A6C58">
        <w:rPr>
          <w:rFonts w:ascii="Arial" w:eastAsia="Arial Unicode MS" w:hAnsi="Arial" w:cs="Arial Unicode MS"/>
          <w:color w:val="000000"/>
          <w:sz w:val="20"/>
          <w:szCs w:val="20"/>
          <w:u w:color="000000"/>
          <w:bdr w:val="nil"/>
        </w:rPr>
        <w:t xml:space="preserve">  týchto súťažných podkladov.</w:t>
      </w:r>
    </w:p>
    <w:p w:rsidR="00041AD7" w:rsidRPr="001A6C58" w:rsidRDefault="00B1492B"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r w:rsidRPr="001A6C58">
        <w:rPr>
          <w:rFonts w:ascii="Arial" w:eastAsia="Arial Unicode MS" w:hAnsi="Arial" w:cs="Arial Unicode MS"/>
          <w:color w:val="000000"/>
          <w:sz w:val="20"/>
          <w:szCs w:val="20"/>
          <w:u w:color="000000"/>
          <w:bdr w:val="nil"/>
        </w:rPr>
        <w:t>4</w:t>
      </w:r>
      <w:r w:rsidR="00041AD7" w:rsidRPr="001A6C58">
        <w:rPr>
          <w:rFonts w:ascii="Arial" w:eastAsia="Arial Unicode MS" w:hAnsi="Arial" w:cs="Arial Unicode MS"/>
          <w:color w:val="000000"/>
          <w:sz w:val="20"/>
          <w:szCs w:val="20"/>
          <w:u w:color="000000"/>
          <w:bdr w:val="nil"/>
        </w:rPr>
        <w:t xml:space="preserve">.2. Spôsob hodnotenia </w:t>
      </w:r>
      <w:proofErr w:type="spellStart"/>
      <w:r w:rsidR="00041AD7" w:rsidRPr="001A6C58">
        <w:rPr>
          <w:rFonts w:ascii="Arial" w:eastAsia="Arial Unicode MS" w:hAnsi="Arial" w:cs="Arial Unicode MS"/>
          <w:color w:val="000000"/>
          <w:sz w:val="20"/>
          <w:szCs w:val="20"/>
          <w:u w:color="000000"/>
          <w:bdr w:val="nil"/>
        </w:rPr>
        <w:t>Krit</w:t>
      </w:r>
      <w:proofErr w:type="spellEnd"/>
      <w:r w:rsidR="00041AD7" w:rsidRPr="001A6C58">
        <w:rPr>
          <w:rFonts w:ascii="Arial" w:eastAsia="Arial Unicode MS" w:hAnsi="Arial" w:cs="Arial Unicode MS"/>
          <w:color w:val="000000"/>
          <w:sz w:val="20"/>
          <w:szCs w:val="20"/>
          <w:u w:color="000000"/>
          <w:bdr w:val="nil"/>
          <w:lang w:val="fr-FR"/>
        </w:rPr>
        <w:t>é</w:t>
      </w:r>
      <w:r w:rsidR="00041AD7" w:rsidRPr="001A6C58">
        <w:rPr>
          <w:rFonts w:ascii="Arial" w:eastAsia="Arial Unicode MS" w:hAnsi="Arial" w:cs="Arial Unicode MS"/>
          <w:color w:val="000000"/>
          <w:sz w:val="20"/>
          <w:szCs w:val="20"/>
          <w:u w:color="000000"/>
          <w:bdr w:val="nil"/>
          <w:lang w:val="it-IT"/>
        </w:rPr>
        <w:t>ria K</w:t>
      </w:r>
      <w:r w:rsidRPr="001A6C58">
        <w:rPr>
          <w:rFonts w:ascii="Arial" w:eastAsia="Arial Unicode MS" w:hAnsi="Arial" w:cs="Arial Unicode MS"/>
          <w:color w:val="000000"/>
          <w:sz w:val="20"/>
          <w:szCs w:val="20"/>
          <w:u w:color="000000"/>
          <w:bdr w:val="nil"/>
          <w:lang w:val="it-IT"/>
        </w:rPr>
        <w:t>3</w:t>
      </w:r>
    </w:p>
    <w:p w:rsidR="00041AD7" w:rsidRPr="001A6C58" w:rsidRDefault="00041AD7" w:rsidP="00D759D8">
      <w:pPr>
        <w:pBdr>
          <w:top w:val="nil"/>
          <w:left w:val="nil"/>
          <w:bottom w:val="nil"/>
          <w:right w:val="nil"/>
          <w:between w:val="nil"/>
          <w:bar w:val="nil"/>
        </w:pBdr>
        <w:tabs>
          <w:tab w:val="left" w:pos="567"/>
          <w:tab w:val="left" w:pos="851"/>
          <w:tab w:val="left" w:pos="1134"/>
          <w:tab w:val="left" w:pos="1276"/>
        </w:tabs>
        <w:spacing w:after="120"/>
        <w:ind w:left="567"/>
        <w:jc w:val="both"/>
        <w:rPr>
          <w:rFonts w:ascii="Arial" w:eastAsia="Arial" w:hAnsi="Arial" w:cs="Arial"/>
          <w:color w:val="000000"/>
          <w:sz w:val="20"/>
          <w:szCs w:val="20"/>
          <w:u w:color="000000"/>
          <w:bdr w:val="nil"/>
        </w:rPr>
      </w:pPr>
    </w:p>
    <w:tbl>
      <w:tblPr>
        <w:tblStyle w:val="TableNormal"/>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50"/>
        <w:gridCol w:w="3866"/>
      </w:tblGrid>
      <w:tr w:rsidR="00041AD7" w:rsidRPr="001A6C58" w:rsidTr="00934EA9">
        <w:trPr>
          <w:trHeight w:val="1003"/>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1A6C58" w:rsidRDefault="00041AD7" w:rsidP="00D759D8">
            <w:pPr>
              <w:tabs>
                <w:tab w:val="left" w:pos="567"/>
                <w:tab w:val="left" w:pos="851"/>
                <w:tab w:val="left" w:pos="1134"/>
                <w:tab w:val="left" w:pos="1276"/>
              </w:tabs>
              <w:spacing w:before="40" w:after="40"/>
              <w:rPr>
                <w:rFonts w:eastAsia="Arial Unicode MS" w:cs="Arial Unicode MS"/>
                <w:color w:val="000000"/>
                <w:sz w:val="22"/>
                <w:szCs w:val="22"/>
                <w:u w:color="000000"/>
              </w:rPr>
            </w:pPr>
            <w:r w:rsidRPr="001A6C58">
              <w:rPr>
                <w:rFonts w:ascii="Arial" w:eastAsia="Arial Unicode MS" w:hAnsi="Arial" w:cs="Arial Unicode MS"/>
                <w:color w:val="000000"/>
                <w:sz w:val="20"/>
                <w:szCs w:val="20"/>
                <w:u w:color="000000"/>
              </w:rPr>
              <w:t>Celkový počet ložísk u všetkých mostov na stavbe</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1A6C58" w:rsidRDefault="00041AD7" w:rsidP="00D759D8">
            <w:pPr>
              <w:tabs>
                <w:tab w:val="left" w:pos="567"/>
                <w:tab w:val="left" w:pos="851"/>
                <w:tab w:val="left" w:pos="1134"/>
                <w:tab w:val="left" w:pos="1485"/>
              </w:tabs>
              <w:spacing w:before="40" w:after="40"/>
              <w:rPr>
                <w:rFonts w:ascii="Arial" w:eastAsia="Arial Unicode MS" w:hAnsi="Arial" w:cs="Arial Unicode MS"/>
                <w:color w:val="000000"/>
                <w:sz w:val="20"/>
                <w:szCs w:val="20"/>
                <w:u w:color="000000"/>
              </w:rPr>
            </w:pPr>
            <w:r w:rsidRPr="001A6C58">
              <w:rPr>
                <w:rFonts w:ascii="Arial" w:eastAsia="Arial Unicode MS" w:hAnsi="Arial" w:cs="Arial Unicode MS"/>
                <w:color w:val="000000"/>
                <w:sz w:val="20"/>
                <w:szCs w:val="20"/>
                <w:u w:color="000000"/>
              </w:rPr>
              <w:t>Počet bodov sa určí podľa vzorca pomerom medzi hodnotami :</w:t>
            </w:r>
          </w:p>
          <w:p w:rsidR="00041AD7" w:rsidRPr="001A6C58" w:rsidRDefault="00041AD7" w:rsidP="00D759D8">
            <w:pPr>
              <w:tabs>
                <w:tab w:val="left" w:pos="567"/>
                <w:tab w:val="left" w:pos="851"/>
                <w:tab w:val="left" w:pos="1134"/>
                <w:tab w:val="left" w:pos="1485"/>
              </w:tabs>
              <w:spacing w:before="40" w:after="40"/>
              <w:rPr>
                <w:rFonts w:ascii="Arial" w:eastAsia="Arial Unicode MS" w:hAnsi="Arial" w:cs="Arial Unicode MS"/>
                <w:color w:val="000000"/>
                <w:sz w:val="20"/>
                <w:szCs w:val="20"/>
                <w:u w:color="000000"/>
              </w:rPr>
            </w:pPr>
            <w:r w:rsidRPr="001A6C58">
              <w:rPr>
                <w:rFonts w:ascii="Arial" w:eastAsia="Arial Unicode MS" w:hAnsi="Arial" w:cs="Arial Unicode MS"/>
                <w:color w:val="000000"/>
                <w:sz w:val="20"/>
                <w:szCs w:val="20"/>
                <w:u w:color="000000"/>
              </w:rPr>
              <w:t>Viac ako 200ks...0 bodov</w:t>
            </w:r>
          </w:p>
          <w:p w:rsidR="00041AD7" w:rsidRPr="001A6C58" w:rsidRDefault="00BC3CC8" w:rsidP="00D759D8">
            <w:pPr>
              <w:tabs>
                <w:tab w:val="left" w:pos="567"/>
                <w:tab w:val="left" w:pos="851"/>
                <w:tab w:val="left" w:pos="1134"/>
                <w:tab w:val="left" w:pos="1276"/>
              </w:tabs>
              <w:spacing w:before="40" w:after="40"/>
              <w:rPr>
                <w:rFonts w:eastAsia="Arial Unicode MS" w:cs="Arial Unicode MS"/>
                <w:color w:val="000000"/>
                <w:sz w:val="22"/>
                <w:szCs w:val="22"/>
                <w:u w:color="000000"/>
              </w:rPr>
            </w:pPr>
            <w:r w:rsidRPr="001A6C58">
              <w:rPr>
                <w:rFonts w:ascii="Arial" w:eastAsia="Arial Unicode MS" w:hAnsi="Arial" w:cs="Arial Unicode MS"/>
                <w:color w:val="000000"/>
                <w:sz w:val="20"/>
                <w:szCs w:val="20"/>
                <w:u w:color="000000"/>
              </w:rPr>
              <w:t>1</w:t>
            </w:r>
            <w:r w:rsidR="00041AD7" w:rsidRPr="001A6C58">
              <w:rPr>
                <w:rFonts w:ascii="Arial" w:eastAsia="Arial Unicode MS" w:hAnsi="Arial" w:cs="Arial Unicode MS"/>
                <w:color w:val="000000"/>
                <w:sz w:val="20"/>
                <w:szCs w:val="20"/>
                <w:u w:color="000000"/>
              </w:rPr>
              <w:t>ks....................</w:t>
            </w:r>
            <w:r w:rsidR="00041AD7" w:rsidRPr="001A6C58">
              <w:rPr>
                <w:rFonts w:ascii="Arial" w:eastAsia="Arial Unicode MS" w:hAnsi="Arial" w:cs="Arial Unicode MS"/>
                <w:b/>
                <w:color w:val="000000"/>
                <w:sz w:val="20"/>
                <w:szCs w:val="20"/>
                <w:u w:color="000000"/>
              </w:rPr>
              <w:t>40</w:t>
            </w:r>
            <w:r w:rsidR="00041AD7" w:rsidRPr="001A6C58">
              <w:rPr>
                <w:rFonts w:ascii="Arial" w:eastAsia="Arial Unicode MS" w:hAnsi="Arial" w:cs="Arial Unicode MS"/>
                <w:color w:val="000000"/>
                <w:sz w:val="20"/>
                <w:szCs w:val="20"/>
                <w:u w:color="000000"/>
              </w:rPr>
              <w:t xml:space="preserve"> bodov</w:t>
            </w:r>
          </w:p>
        </w:tc>
      </w:tr>
      <w:tr w:rsidR="00041AD7" w:rsidRPr="009D01AE" w:rsidTr="00934EA9">
        <w:trPr>
          <w:trHeight w:val="1247"/>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1A6C58" w:rsidRDefault="00041AD7" w:rsidP="00D759D8">
            <w:pPr>
              <w:tabs>
                <w:tab w:val="left" w:pos="567"/>
                <w:tab w:val="left" w:pos="851"/>
                <w:tab w:val="left" w:pos="1134"/>
                <w:tab w:val="left" w:pos="1276"/>
              </w:tabs>
              <w:spacing w:after="120"/>
              <w:jc w:val="both"/>
              <w:rPr>
                <w:rFonts w:ascii="Arial" w:eastAsia="Arial Unicode MS" w:hAnsi="Arial" w:cs="Arial Unicode MS"/>
                <w:sz w:val="20"/>
                <w:szCs w:val="20"/>
                <w:u w:color="000000"/>
              </w:rPr>
            </w:pPr>
            <w:r w:rsidRPr="001A6C58">
              <w:rPr>
                <w:rFonts w:ascii="Arial" w:eastAsia="Arial Unicode MS" w:hAnsi="Arial" w:cs="Arial Unicode MS"/>
                <w:sz w:val="20"/>
                <w:szCs w:val="20"/>
                <w:u w:color="000000"/>
              </w:rPr>
              <w:t xml:space="preserve">Náterový systém oceľových prvkov konštrukcii na hlavnej trase (stĺpiky zvodidiel, zábradlie, stĺpiky protihlukových stien)  </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743F2A">
            <w:pPr>
              <w:tabs>
                <w:tab w:val="left" w:pos="567"/>
                <w:tab w:val="left" w:pos="851"/>
                <w:tab w:val="left" w:pos="1134"/>
                <w:tab w:val="left" w:pos="1485"/>
              </w:tabs>
              <w:spacing w:before="40" w:after="40"/>
              <w:rPr>
                <w:rFonts w:ascii="Arial" w:eastAsia="Arial Unicode MS" w:hAnsi="Arial" w:cs="Arial Unicode MS"/>
                <w:color w:val="000000"/>
                <w:sz w:val="20"/>
                <w:szCs w:val="20"/>
                <w:u w:color="000000"/>
              </w:rPr>
            </w:pPr>
            <w:r w:rsidRPr="001A6C58">
              <w:rPr>
                <w:rFonts w:ascii="Arial" w:eastAsia="Arial Unicode MS" w:hAnsi="Arial" w:cs="Arial Unicode MS"/>
                <w:color w:val="000000"/>
                <w:sz w:val="20"/>
                <w:szCs w:val="20"/>
                <w:u w:color="000000"/>
              </w:rPr>
              <w:t xml:space="preserve">Počet bodov sa určí podľa tabuľky v  kapitole </w:t>
            </w:r>
            <w:r w:rsidR="00743F2A" w:rsidRPr="001A6C58">
              <w:rPr>
                <w:rFonts w:ascii="Arial" w:eastAsia="Arial Unicode MS" w:hAnsi="Arial" w:cs="Arial Unicode MS"/>
                <w:color w:val="000000"/>
                <w:sz w:val="20"/>
                <w:szCs w:val="20"/>
                <w:u w:color="000000"/>
              </w:rPr>
              <w:t>4</w:t>
            </w:r>
            <w:r w:rsidRPr="001A6C58">
              <w:rPr>
                <w:rFonts w:ascii="Arial" w:eastAsia="Arial Unicode MS" w:hAnsi="Arial" w:cs="Arial Unicode MS"/>
                <w:color w:val="000000"/>
                <w:sz w:val="20"/>
                <w:szCs w:val="20"/>
                <w:u w:color="000000"/>
              </w:rPr>
              <w:t xml:space="preserve">.3. Minimálny počet bodov 0, maximálny počet bodov </w:t>
            </w:r>
            <w:r w:rsidRPr="001A6C58">
              <w:rPr>
                <w:rFonts w:ascii="Arial" w:eastAsia="Arial Unicode MS" w:hAnsi="Arial" w:cs="Arial Unicode MS"/>
                <w:b/>
                <w:color w:val="000000"/>
                <w:sz w:val="20"/>
                <w:szCs w:val="20"/>
                <w:u w:color="000000"/>
              </w:rPr>
              <w:t>27</w:t>
            </w:r>
            <w:r w:rsidRPr="001A6C58">
              <w:rPr>
                <w:rFonts w:ascii="Arial" w:eastAsia="Arial Unicode MS" w:hAnsi="Arial" w:cs="Arial Unicode MS"/>
                <w:color w:val="000000"/>
                <w:sz w:val="20"/>
                <w:szCs w:val="20"/>
                <w:u w:color="000000"/>
              </w:rPr>
              <w:t>.</w:t>
            </w:r>
          </w:p>
        </w:tc>
      </w:tr>
      <w:tr w:rsidR="00BC3CC8" w:rsidRPr="009D01AE" w:rsidTr="00934EA9">
        <w:trPr>
          <w:trHeight w:val="1247"/>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C3CC8" w:rsidRDefault="00BC3CC8" w:rsidP="009B773E">
            <w:pPr>
              <w:tabs>
                <w:tab w:val="left" w:pos="567"/>
                <w:tab w:val="left" w:pos="851"/>
                <w:tab w:val="left" w:pos="1134"/>
                <w:tab w:val="left" w:pos="1276"/>
              </w:tabs>
              <w:jc w:val="both"/>
              <w:rPr>
                <w:rFonts w:ascii="Arial" w:eastAsia="Arial Unicode MS" w:hAnsi="Arial" w:cs="Arial Unicode MS"/>
                <w:sz w:val="20"/>
                <w:szCs w:val="20"/>
                <w:u w:color="000000"/>
              </w:rPr>
            </w:pPr>
            <w:r>
              <w:rPr>
                <w:rFonts w:ascii="Arial" w:eastAsia="Arial Unicode MS" w:hAnsi="Arial" w:cs="Arial Unicode MS"/>
                <w:sz w:val="20"/>
                <w:szCs w:val="20"/>
                <w:u w:color="000000"/>
              </w:rPr>
              <w:t>Životnosť ložísk</w:t>
            </w:r>
          </w:p>
          <w:p w:rsidR="00BC3CC8" w:rsidRDefault="00BC3CC8" w:rsidP="009B773E">
            <w:pPr>
              <w:tabs>
                <w:tab w:val="left" w:pos="567"/>
                <w:tab w:val="left" w:pos="851"/>
                <w:tab w:val="left" w:pos="1134"/>
                <w:tab w:val="left" w:pos="1276"/>
              </w:tabs>
              <w:jc w:val="both"/>
              <w:rPr>
                <w:rFonts w:ascii="Arial" w:eastAsia="Arial Unicode MS" w:hAnsi="Arial" w:cs="Arial Unicode MS"/>
                <w:sz w:val="20"/>
                <w:szCs w:val="20"/>
                <w:u w:color="000000"/>
              </w:rPr>
            </w:pPr>
          </w:p>
          <w:p w:rsidR="00BC3CC8" w:rsidRDefault="00BC3CC8" w:rsidP="009B773E">
            <w:pPr>
              <w:pStyle w:val="western"/>
              <w:spacing w:before="0" w:beforeAutospacing="0" w:after="0" w:afterAutospacing="0"/>
              <w:rPr>
                <w:rFonts w:ascii="Arial" w:hAnsi="Arial" w:cs="Arial"/>
                <w:color w:val="00000A"/>
                <w:sz w:val="20"/>
                <w:szCs w:val="20"/>
              </w:rPr>
            </w:pPr>
            <w:r>
              <w:rPr>
                <w:rFonts w:ascii="Arial" w:hAnsi="Arial" w:cs="Arial"/>
                <w:color w:val="00000A"/>
                <w:sz w:val="20"/>
                <w:szCs w:val="20"/>
              </w:rPr>
              <w:t xml:space="preserve">V prípade použitia ložísk, sa predpokladá nasledujúca životnosť: </w:t>
            </w:r>
          </w:p>
          <w:p w:rsidR="00BC3CC8" w:rsidRDefault="00BC3CC8" w:rsidP="009B773E">
            <w:pPr>
              <w:pStyle w:val="western"/>
              <w:spacing w:before="0" w:beforeAutospacing="0" w:after="0" w:afterAutospacing="0"/>
              <w:rPr>
                <w:rFonts w:ascii="Arial" w:hAnsi="Arial" w:cs="Arial"/>
                <w:color w:val="00000A"/>
                <w:sz w:val="20"/>
                <w:szCs w:val="20"/>
              </w:rPr>
            </w:pPr>
            <w:proofErr w:type="spellStart"/>
            <w:r>
              <w:rPr>
                <w:rFonts w:ascii="Arial" w:hAnsi="Arial" w:cs="Arial"/>
                <w:color w:val="00000A"/>
                <w:sz w:val="20"/>
                <w:szCs w:val="20"/>
              </w:rPr>
              <w:t>elastomerov</w:t>
            </w:r>
            <w:r w:rsidR="00743F2A">
              <w:rPr>
                <w:rFonts w:ascii="Arial" w:hAnsi="Arial" w:cs="Arial"/>
                <w:color w:val="00000A"/>
                <w:sz w:val="20"/>
                <w:szCs w:val="20"/>
              </w:rPr>
              <w:t>é</w:t>
            </w:r>
            <w:proofErr w:type="spellEnd"/>
            <w:r>
              <w:rPr>
                <w:rFonts w:ascii="Arial" w:hAnsi="Arial" w:cs="Arial"/>
                <w:color w:val="00000A"/>
                <w:sz w:val="20"/>
                <w:szCs w:val="20"/>
              </w:rPr>
              <w:t xml:space="preserve"> ... 20rokov, </w:t>
            </w:r>
          </w:p>
          <w:p w:rsidR="00BC3CC8" w:rsidRDefault="00BC3CC8" w:rsidP="009B773E">
            <w:pPr>
              <w:pStyle w:val="western"/>
              <w:spacing w:before="0" w:beforeAutospacing="0" w:after="0" w:afterAutospacing="0"/>
              <w:rPr>
                <w:rFonts w:ascii="Arial" w:hAnsi="Arial" w:cs="Arial"/>
                <w:color w:val="00000A"/>
                <w:sz w:val="20"/>
                <w:szCs w:val="20"/>
              </w:rPr>
            </w:pPr>
            <w:proofErr w:type="spellStart"/>
            <w:r>
              <w:rPr>
                <w:rFonts w:ascii="Arial" w:hAnsi="Arial" w:cs="Arial"/>
                <w:color w:val="00000A"/>
                <w:sz w:val="20"/>
                <w:szCs w:val="20"/>
              </w:rPr>
              <w:t>hrncové</w:t>
            </w:r>
            <w:proofErr w:type="spellEnd"/>
            <w:r>
              <w:rPr>
                <w:rFonts w:ascii="Arial" w:hAnsi="Arial" w:cs="Arial"/>
                <w:color w:val="00000A"/>
                <w:sz w:val="20"/>
                <w:szCs w:val="20"/>
              </w:rPr>
              <w:t xml:space="preserve"> ... 30rokov, </w:t>
            </w:r>
          </w:p>
          <w:p w:rsidR="00BC3CC8" w:rsidRDefault="00BC3CC8" w:rsidP="009B773E">
            <w:pPr>
              <w:pStyle w:val="western"/>
              <w:spacing w:before="0" w:beforeAutospacing="0" w:after="0" w:afterAutospacing="0"/>
            </w:pPr>
            <w:proofErr w:type="spellStart"/>
            <w:r>
              <w:rPr>
                <w:rFonts w:ascii="Arial" w:hAnsi="Arial" w:cs="Arial"/>
                <w:color w:val="00000A"/>
                <w:sz w:val="20"/>
                <w:szCs w:val="20"/>
              </w:rPr>
              <w:t>kalotov</w:t>
            </w:r>
            <w:r w:rsidR="00743F2A">
              <w:rPr>
                <w:rFonts w:ascii="Arial" w:hAnsi="Arial" w:cs="Arial"/>
                <w:color w:val="00000A"/>
                <w:sz w:val="20"/>
                <w:szCs w:val="20"/>
              </w:rPr>
              <w:t>é</w:t>
            </w:r>
            <w:proofErr w:type="spellEnd"/>
            <w:r>
              <w:rPr>
                <w:rFonts w:ascii="Arial" w:hAnsi="Arial" w:cs="Arial"/>
                <w:color w:val="00000A"/>
                <w:sz w:val="20"/>
                <w:szCs w:val="20"/>
              </w:rPr>
              <w:t xml:space="preserve"> ... 50 rokov.</w:t>
            </w:r>
          </w:p>
          <w:p w:rsidR="00BC3CC8" w:rsidRPr="009D01AE" w:rsidRDefault="00BC3CC8" w:rsidP="00D759D8">
            <w:pPr>
              <w:tabs>
                <w:tab w:val="left" w:pos="567"/>
                <w:tab w:val="left" w:pos="851"/>
                <w:tab w:val="left" w:pos="1134"/>
                <w:tab w:val="left" w:pos="1276"/>
              </w:tabs>
              <w:spacing w:after="120"/>
              <w:jc w:val="both"/>
              <w:rPr>
                <w:rFonts w:ascii="Arial" w:eastAsia="Arial Unicode MS" w:hAnsi="Arial" w:cs="Arial Unicode MS"/>
                <w:sz w:val="20"/>
                <w:szCs w:val="20"/>
                <w:u w:color="000000"/>
              </w:rPr>
            </w:pP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C3CC8" w:rsidRPr="009B773E" w:rsidRDefault="00BC3CC8" w:rsidP="00BC3CC8">
            <w:pPr>
              <w:pStyle w:val="western"/>
              <w:rPr>
                <w:rFonts w:ascii="Arial" w:eastAsia="Arial Unicode MS" w:hAnsi="Arial" w:cs="Arial Unicode MS"/>
                <w:color w:val="000000"/>
                <w:sz w:val="20"/>
                <w:szCs w:val="20"/>
                <w:u w:color="000000"/>
              </w:rPr>
            </w:pPr>
            <w:r w:rsidRPr="009B773E">
              <w:rPr>
                <w:rFonts w:ascii="Arial" w:eastAsia="Arial Unicode MS" w:hAnsi="Arial" w:cs="Arial Unicode MS"/>
                <w:color w:val="000000"/>
                <w:sz w:val="20"/>
                <w:szCs w:val="20"/>
                <w:u w:color="000000"/>
              </w:rPr>
              <w:t>Počet bodov sa určí podľa typu loží</w:t>
            </w:r>
            <w:r w:rsidRPr="00BC3CC8">
              <w:rPr>
                <w:rFonts w:ascii="Arial" w:eastAsia="Arial Unicode MS" w:hAnsi="Arial" w:cs="Arial Unicode MS"/>
                <w:color w:val="000000"/>
                <w:sz w:val="20"/>
                <w:szCs w:val="20"/>
                <w:u w:color="000000"/>
              </w:rPr>
              <w:t>sk. V prípad</w:t>
            </w:r>
            <w:r w:rsidR="00743F2A">
              <w:rPr>
                <w:rFonts w:ascii="Arial" w:eastAsia="Arial Unicode MS" w:hAnsi="Arial" w:cs="Arial Unicode MS"/>
                <w:color w:val="000000"/>
                <w:sz w:val="20"/>
                <w:szCs w:val="20"/>
                <w:u w:color="000000"/>
              </w:rPr>
              <w:t>e</w:t>
            </w:r>
            <w:r w:rsidRPr="00BC3CC8">
              <w:rPr>
                <w:rFonts w:ascii="Arial" w:eastAsia="Arial Unicode MS" w:hAnsi="Arial" w:cs="Arial Unicode MS"/>
                <w:color w:val="000000"/>
                <w:sz w:val="20"/>
                <w:szCs w:val="20"/>
                <w:u w:color="000000"/>
              </w:rPr>
              <w:t xml:space="preserve"> viacej druhov ložísk sa</w:t>
            </w:r>
            <w:r w:rsidRPr="009B773E">
              <w:rPr>
                <w:rFonts w:ascii="Arial" w:eastAsia="Arial Unicode MS" w:hAnsi="Arial" w:cs="Arial Unicode MS"/>
                <w:color w:val="000000"/>
                <w:sz w:val="20"/>
                <w:szCs w:val="20"/>
                <w:u w:color="000000"/>
              </w:rPr>
              <w:t xml:space="preserve"> výsledný počet určí podľa vzorca. </w:t>
            </w:r>
          </w:p>
          <w:p w:rsidR="00BC3CC8" w:rsidRPr="009B773E" w:rsidRDefault="00BC3CC8" w:rsidP="00BC3CC8">
            <w:pPr>
              <w:pStyle w:val="western"/>
              <w:rPr>
                <w:rFonts w:ascii="Arial" w:eastAsia="Arial Unicode MS" w:hAnsi="Arial" w:cs="Arial Unicode MS"/>
                <w:color w:val="000000"/>
                <w:sz w:val="20"/>
                <w:szCs w:val="20"/>
                <w:u w:color="000000"/>
              </w:rPr>
            </w:pPr>
            <w:proofErr w:type="spellStart"/>
            <w:r w:rsidRPr="00BC3CC8">
              <w:rPr>
                <w:rFonts w:ascii="Arial" w:eastAsia="Arial Unicode MS" w:hAnsi="Arial" w:cs="Arial Unicode MS"/>
                <w:color w:val="000000"/>
                <w:sz w:val="20"/>
                <w:szCs w:val="20"/>
                <w:u w:color="000000"/>
              </w:rPr>
              <w:t>Elastomerové</w:t>
            </w:r>
            <w:proofErr w:type="spellEnd"/>
            <w:r w:rsidRPr="00BC3CC8">
              <w:rPr>
                <w:rFonts w:ascii="Arial" w:eastAsia="Arial Unicode MS" w:hAnsi="Arial" w:cs="Arial Unicode MS"/>
                <w:color w:val="000000"/>
                <w:sz w:val="20"/>
                <w:szCs w:val="20"/>
                <w:u w:color="000000"/>
              </w:rPr>
              <w:t xml:space="preserve"> ložiská</w:t>
            </w:r>
            <w:r w:rsidRPr="009B773E">
              <w:rPr>
                <w:rFonts w:ascii="Arial" w:eastAsia="Arial Unicode MS" w:hAnsi="Arial" w:cs="Arial Unicode MS"/>
                <w:color w:val="000000"/>
                <w:sz w:val="20"/>
                <w:szCs w:val="20"/>
                <w:u w:color="000000"/>
              </w:rPr>
              <w:t xml:space="preserve"> ... 13</w:t>
            </w:r>
            <w:r>
              <w:rPr>
                <w:rFonts w:ascii="Arial" w:eastAsia="Arial Unicode MS" w:hAnsi="Arial" w:cs="Arial Unicode MS"/>
                <w:color w:val="000000"/>
                <w:sz w:val="20"/>
                <w:szCs w:val="20"/>
                <w:u w:color="000000"/>
              </w:rPr>
              <w:t xml:space="preserve"> </w:t>
            </w:r>
            <w:r w:rsidRPr="00BC3CC8">
              <w:rPr>
                <w:rFonts w:ascii="Arial" w:eastAsia="Arial Unicode MS" w:hAnsi="Arial" w:cs="Arial Unicode MS"/>
                <w:color w:val="000000"/>
                <w:sz w:val="20"/>
                <w:szCs w:val="20"/>
                <w:u w:color="000000"/>
              </w:rPr>
              <w:t>bodov</w:t>
            </w:r>
          </w:p>
          <w:p w:rsidR="00BC3CC8" w:rsidRPr="009B773E" w:rsidRDefault="00BC3CC8" w:rsidP="00BC3CC8">
            <w:pPr>
              <w:pStyle w:val="western"/>
              <w:rPr>
                <w:rFonts w:ascii="Arial" w:eastAsia="Arial Unicode MS" w:hAnsi="Arial" w:cs="Arial Unicode MS"/>
                <w:color w:val="000000"/>
                <w:sz w:val="20"/>
                <w:szCs w:val="20"/>
                <w:u w:color="000000"/>
              </w:rPr>
            </w:pPr>
            <w:proofErr w:type="spellStart"/>
            <w:r w:rsidRPr="00BC3CC8">
              <w:rPr>
                <w:rFonts w:ascii="Arial" w:eastAsia="Arial Unicode MS" w:hAnsi="Arial" w:cs="Arial Unicode MS"/>
                <w:color w:val="000000"/>
                <w:sz w:val="20"/>
                <w:szCs w:val="20"/>
                <w:u w:color="000000"/>
              </w:rPr>
              <w:t>Hrncové</w:t>
            </w:r>
            <w:proofErr w:type="spellEnd"/>
            <w:r w:rsidRPr="009B773E">
              <w:rPr>
                <w:rFonts w:ascii="Arial" w:eastAsia="Arial Unicode MS" w:hAnsi="Arial" w:cs="Arial Unicode MS"/>
                <w:color w:val="000000"/>
                <w:sz w:val="20"/>
                <w:szCs w:val="20"/>
                <w:u w:color="000000"/>
              </w:rPr>
              <w:t xml:space="preserve"> ložisk</w:t>
            </w:r>
            <w:r>
              <w:rPr>
                <w:rFonts w:ascii="Arial" w:eastAsia="Arial Unicode MS" w:hAnsi="Arial" w:cs="Arial Unicode MS"/>
                <w:color w:val="000000"/>
                <w:sz w:val="20"/>
                <w:szCs w:val="20"/>
                <w:u w:color="000000"/>
              </w:rPr>
              <w:t>á</w:t>
            </w:r>
            <w:r w:rsidRPr="009B773E">
              <w:rPr>
                <w:rFonts w:ascii="Arial" w:eastAsia="Arial Unicode MS" w:hAnsi="Arial" w:cs="Arial Unicode MS"/>
                <w:color w:val="000000"/>
                <w:sz w:val="20"/>
                <w:szCs w:val="20"/>
                <w:u w:color="000000"/>
              </w:rPr>
              <w:t>  ... 20</w:t>
            </w:r>
            <w:r>
              <w:rPr>
                <w:rFonts w:ascii="Arial" w:eastAsia="Arial Unicode MS" w:hAnsi="Arial" w:cs="Arial Unicode MS"/>
                <w:color w:val="000000"/>
                <w:sz w:val="20"/>
                <w:szCs w:val="20"/>
                <w:u w:color="000000"/>
              </w:rPr>
              <w:t xml:space="preserve"> </w:t>
            </w:r>
            <w:r w:rsidRPr="00BC3CC8">
              <w:rPr>
                <w:rFonts w:ascii="Arial" w:eastAsia="Arial Unicode MS" w:hAnsi="Arial" w:cs="Arial Unicode MS"/>
                <w:color w:val="000000"/>
                <w:sz w:val="20"/>
                <w:szCs w:val="20"/>
                <w:u w:color="000000"/>
              </w:rPr>
              <w:t>bodov</w:t>
            </w:r>
          </w:p>
          <w:p w:rsidR="00BC3CC8" w:rsidRPr="009B773E" w:rsidRDefault="00BC3CC8" w:rsidP="00BC3CC8">
            <w:pPr>
              <w:pStyle w:val="western"/>
              <w:rPr>
                <w:rFonts w:ascii="Arial" w:eastAsia="Arial Unicode MS" w:hAnsi="Arial" w:cs="Arial Unicode MS"/>
                <w:color w:val="000000"/>
                <w:sz w:val="20"/>
                <w:szCs w:val="20"/>
                <w:u w:color="000000"/>
              </w:rPr>
            </w:pPr>
            <w:proofErr w:type="spellStart"/>
            <w:r w:rsidRPr="00BC3CC8">
              <w:rPr>
                <w:rFonts w:ascii="Arial" w:eastAsia="Arial Unicode MS" w:hAnsi="Arial" w:cs="Arial Unicode MS"/>
                <w:color w:val="000000"/>
                <w:sz w:val="20"/>
                <w:szCs w:val="20"/>
                <w:u w:color="000000"/>
              </w:rPr>
              <w:t>Kalotové</w:t>
            </w:r>
            <w:proofErr w:type="spellEnd"/>
            <w:r w:rsidRPr="009B773E">
              <w:rPr>
                <w:rFonts w:ascii="Arial" w:eastAsia="Arial Unicode MS" w:hAnsi="Arial" w:cs="Arial Unicode MS"/>
                <w:color w:val="000000"/>
                <w:sz w:val="20"/>
                <w:szCs w:val="20"/>
                <w:u w:color="000000"/>
              </w:rPr>
              <w:t xml:space="preserve"> ložisk</w:t>
            </w:r>
            <w:r>
              <w:rPr>
                <w:rFonts w:ascii="Arial" w:eastAsia="Arial Unicode MS" w:hAnsi="Arial" w:cs="Arial Unicode MS"/>
                <w:color w:val="000000"/>
                <w:sz w:val="20"/>
                <w:szCs w:val="20"/>
                <w:u w:color="000000"/>
              </w:rPr>
              <w:t>á</w:t>
            </w:r>
            <w:r w:rsidRPr="009B773E">
              <w:rPr>
                <w:rFonts w:ascii="Arial" w:eastAsia="Arial Unicode MS" w:hAnsi="Arial" w:cs="Arial Unicode MS"/>
                <w:color w:val="000000"/>
                <w:sz w:val="20"/>
                <w:szCs w:val="20"/>
                <w:u w:color="000000"/>
              </w:rPr>
              <w:t xml:space="preserve"> ... </w:t>
            </w:r>
            <w:r w:rsidRPr="00743F2A">
              <w:rPr>
                <w:rFonts w:ascii="Arial" w:eastAsia="Arial Unicode MS" w:hAnsi="Arial" w:cs="Arial Unicode MS"/>
                <w:b/>
                <w:color w:val="000000"/>
                <w:sz w:val="20"/>
                <w:szCs w:val="20"/>
                <w:u w:color="000000"/>
              </w:rPr>
              <w:t>33</w:t>
            </w:r>
            <w:r>
              <w:rPr>
                <w:rFonts w:ascii="Arial" w:eastAsia="Arial Unicode MS" w:hAnsi="Arial" w:cs="Arial Unicode MS"/>
                <w:color w:val="000000"/>
                <w:sz w:val="20"/>
                <w:szCs w:val="20"/>
                <w:u w:color="000000"/>
              </w:rPr>
              <w:t xml:space="preserve"> </w:t>
            </w:r>
            <w:r w:rsidRPr="00BC3CC8">
              <w:rPr>
                <w:rFonts w:ascii="Arial" w:eastAsia="Arial Unicode MS" w:hAnsi="Arial" w:cs="Arial Unicode MS"/>
                <w:color w:val="000000"/>
                <w:sz w:val="20"/>
                <w:szCs w:val="20"/>
                <w:u w:color="000000"/>
              </w:rPr>
              <w:t>bodov</w:t>
            </w:r>
          </w:p>
          <w:p w:rsidR="00BC3CC8" w:rsidRPr="009D01AE" w:rsidRDefault="00BC3CC8" w:rsidP="00D759D8">
            <w:pPr>
              <w:tabs>
                <w:tab w:val="left" w:pos="567"/>
                <w:tab w:val="left" w:pos="851"/>
                <w:tab w:val="left" w:pos="1134"/>
                <w:tab w:val="left" w:pos="1485"/>
              </w:tabs>
              <w:spacing w:before="40" w:after="40"/>
              <w:rPr>
                <w:rFonts w:ascii="Arial" w:eastAsia="Arial Unicode MS" w:hAnsi="Arial" w:cs="Arial Unicode MS"/>
                <w:color w:val="000000"/>
                <w:sz w:val="20"/>
                <w:szCs w:val="20"/>
                <w:u w:color="000000"/>
              </w:rPr>
            </w:pPr>
          </w:p>
        </w:tc>
      </w:tr>
    </w:tbl>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9D01AE" w:rsidRDefault="00B1492B"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Pr>
          <w:rFonts w:ascii="Arial" w:eastAsia="Arial Unicode MS" w:hAnsi="Arial" w:cs="Arial Unicode MS"/>
          <w:color w:val="000000"/>
          <w:sz w:val="20"/>
          <w:szCs w:val="20"/>
          <w:u w:color="000000"/>
          <w:bdr w:val="nil"/>
        </w:rPr>
        <w:t>4</w:t>
      </w:r>
      <w:r w:rsidR="00041AD7" w:rsidRPr="009D01AE">
        <w:rPr>
          <w:rFonts w:ascii="Arial" w:eastAsia="Arial Unicode MS" w:hAnsi="Arial" w:cs="Arial Unicode MS"/>
          <w:color w:val="000000"/>
          <w:sz w:val="20"/>
          <w:szCs w:val="20"/>
          <w:u w:color="000000"/>
          <w:bdr w:val="nil"/>
        </w:rPr>
        <w:t xml:space="preserve">.3. Spôsob hodnotenia </w:t>
      </w:r>
      <w:proofErr w:type="spellStart"/>
      <w:r w:rsidR="00041AD7" w:rsidRPr="009D01AE">
        <w:rPr>
          <w:rFonts w:ascii="Arial" w:eastAsia="Arial Unicode MS" w:hAnsi="Arial" w:cs="Arial Unicode MS"/>
          <w:color w:val="000000"/>
          <w:sz w:val="20"/>
          <w:szCs w:val="20"/>
          <w:u w:color="000000"/>
          <w:bdr w:val="nil"/>
        </w:rPr>
        <w:t>podkrit</w:t>
      </w:r>
      <w:proofErr w:type="spellEnd"/>
      <w:r w:rsidR="00041AD7" w:rsidRPr="009D01AE">
        <w:rPr>
          <w:rFonts w:ascii="Arial" w:eastAsia="Arial Unicode MS" w:hAnsi="Arial" w:cs="Arial Unicode MS"/>
          <w:color w:val="000000"/>
          <w:sz w:val="20"/>
          <w:szCs w:val="20"/>
          <w:u w:color="000000"/>
          <w:bdr w:val="nil"/>
          <w:lang w:val="fr-FR"/>
        </w:rPr>
        <w:t>é</w:t>
      </w:r>
      <w:r w:rsidR="00041AD7" w:rsidRPr="009D01AE">
        <w:rPr>
          <w:rFonts w:ascii="Arial" w:eastAsia="Arial Unicode MS" w:hAnsi="Arial" w:cs="Arial Unicode MS"/>
          <w:color w:val="000000"/>
          <w:sz w:val="20"/>
          <w:szCs w:val="20"/>
          <w:u w:color="000000"/>
          <w:bdr w:val="nil"/>
          <w:lang w:val="it-IT"/>
        </w:rPr>
        <w:t>ria náterového systému</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Hodnotenie je založené na výhodnosti nákladov na obstaranie, opravy a obnovy protikoróznej ochrany vzhľadom na plánovanú životnosť stavby. Čím viac bodov, tým je riešenie vhodnejšie.</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Východiskovým predpokladom je u zinkových povlakov očakávaná životnosť. Pre náterové systémy označené ako bežné je uvažovaná životnosť a odolnosť voči vplyvom prostredia zodpovedajúce nízkej náročnosťou testovanie podľa starej ISO 12944 a vyhovujúce súčasnému zneniu TP068.</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Náterové systémy, vyhovujúce nemeckému TL / TP-KOR, boli podrobené výrazne náročnejším skúškam a overené dlhoročnou praxou.</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Ostatné už uvažujú vlastnosti, riadne overené podľa ISO 12944: 2018, prípadne NORSOK M</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lastRenderedPageBreak/>
        <w:t>501.</w:t>
      </w:r>
    </w:p>
    <w:tbl>
      <w:tblPr>
        <w:tblStyle w:val="Mriekatabuky1"/>
        <w:tblW w:w="8058" w:type="dxa"/>
        <w:tblLook w:val="04A0" w:firstRow="1" w:lastRow="0" w:firstColumn="1" w:lastColumn="0" w:noHBand="0" w:noVBand="1"/>
      </w:tblPr>
      <w:tblGrid>
        <w:gridCol w:w="2518"/>
        <w:gridCol w:w="1108"/>
        <w:gridCol w:w="1108"/>
        <w:gridCol w:w="1108"/>
        <w:gridCol w:w="1108"/>
        <w:gridCol w:w="1108"/>
      </w:tblGrid>
      <w:tr w:rsidR="00041AD7" w:rsidRPr="009D01AE" w:rsidTr="00934EA9">
        <w:tc>
          <w:tcPr>
            <w:tcW w:w="2518" w:type="dxa"/>
          </w:tcPr>
          <w:p w:rsidR="00041AD7" w:rsidRPr="009D01AE" w:rsidRDefault="00041AD7" w:rsidP="00D759D8">
            <w:pPr>
              <w:tabs>
                <w:tab w:val="left" w:pos="567"/>
                <w:tab w:val="left" w:pos="851"/>
                <w:tab w:val="left" w:pos="1134"/>
                <w:tab w:val="left" w:pos="1276"/>
              </w:tabs>
              <w:spacing w:after="120"/>
              <w:rPr>
                <w:rFonts w:ascii="Arial" w:eastAsia="Arial" w:hAnsi="Arial" w:cs="Arial"/>
                <w:color w:val="000000"/>
                <w:sz w:val="20"/>
                <w:szCs w:val="20"/>
                <w:u w:color="000000"/>
              </w:rPr>
            </w:pPr>
            <w:r w:rsidRPr="009D01AE">
              <w:rPr>
                <w:rFonts w:ascii="Arial" w:eastAsia="Arial" w:hAnsi="Arial" w:cs="Arial"/>
                <w:color w:val="000000"/>
                <w:sz w:val="20"/>
                <w:szCs w:val="20"/>
                <w:u w:color="000000"/>
              </w:rPr>
              <w:t>Norma / Označenie zinkového povlaku  /  skladba náter</w:t>
            </w:r>
          </w:p>
        </w:tc>
        <w:tc>
          <w:tcPr>
            <w:tcW w:w="1108" w:type="dxa"/>
          </w:tcPr>
          <w:p w:rsidR="00041AD7" w:rsidRPr="009D01AE" w:rsidRDefault="00041AD7" w:rsidP="00D759D8">
            <w:pPr>
              <w:tabs>
                <w:tab w:val="left" w:pos="567"/>
                <w:tab w:val="left" w:pos="851"/>
                <w:tab w:val="left" w:pos="1134"/>
                <w:tab w:val="left" w:pos="1276"/>
              </w:tabs>
              <w:spacing w:after="120"/>
              <w:jc w:val="both"/>
              <w:rPr>
                <w:rFonts w:ascii="Arial" w:eastAsia="Arial" w:hAnsi="Arial" w:cs="Arial"/>
                <w:color w:val="000000"/>
                <w:sz w:val="20"/>
                <w:szCs w:val="20"/>
                <w:u w:color="000000"/>
              </w:rPr>
            </w:pPr>
            <w:r w:rsidRPr="009D01AE">
              <w:rPr>
                <w:rFonts w:ascii="Arial" w:eastAsia="Arial" w:hAnsi="Arial" w:cs="Arial"/>
                <w:color w:val="000000"/>
                <w:sz w:val="20"/>
                <w:szCs w:val="20"/>
                <w:u w:color="000000"/>
              </w:rPr>
              <w:t>ISO 1461</w:t>
            </w:r>
          </w:p>
        </w:tc>
        <w:tc>
          <w:tcPr>
            <w:tcW w:w="1108" w:type="dxa"/>
          </w:tcPr>
          <w:p w:rsidR="00041AD7" w:rsidRPr="009D01AE" w:rsidRDefault="00041AD7" w:rsidP="00D759D8">
            <w:pPr>
              <w:tabs>
                <w:tab w:val="left" w:pos="567"/>
                <w:tab w:val="left" w:pos="851"/>
                <w:tab w:val="left" w:pos="1134"/>
                <w:tab w:val="left" w:pos="1276"/>
              </w:tabs>
              <w:spacing w:after="120"/>
              <w:jc w:val="both"/>
              <w:rPr>
                <w:rFonts w:ascii="Arial" w:eastAsia="Arial" w:hAnsi="Arial" w:cs="Arial"/>
                <w:color w:val="000000"/>
                <w:sz w:val="20"/>
                <w:szCs w:val="20"/>
                <w:u w:color="000000"/>
              </w:rPr>
            </w:pPr>
            <w:r w:rsidRPr="009D01AE">
              <w:rPr>
                <w:rFonts w:ascii="Arial" w:eastAsia="Arial" w:hAnsi="Arial" w:cs="Arial"/>
                <w:color w:val="000000"/>
                <w:sz w:val="20"/>
                <w:szCs w:val="20"/>
                <w:u w:color="000000"/>
              </w:rPr>
              <w:t>ASTM A123</w:t>
            </w:r>
          </w:p>
        </w:tc>
        <w:tc>
          <w:tcPr>
            <w:tcW w:w="1108" w:type="dxa"/>
          </w:tcPr>
          <w:p w:rsidR="00041AD7" w:rsidRPr="009D01AE" w:rsidRDefault="00041AD7" w:rsidP="00D759D8">
            <w:pPr>
              <w:tabs>
                <w:tab w:val="left" w:pos="567"/>
                <w:tab w:val="left" w:pos="851"/>
                <w:tab w:val="left" w:pos="1134"/>
                <w:tab w:val="left" w:pos="1276"/>
              </w:tabs>
              <w:spacing w:after="120"/>
              <w:jc w:val="both"/>
              <w:rPr>
                <w:rFonts w:ascii="Arial" w:eastAsia="Arial" w:hAnsi="Arial" w:cs="Arial"/>
                <w:color w:val="000000"/>
                <w:sz w:val="20"/>
                <w:szCs w:val="20"/>
                <w:u w:color="000000"/>
              </w:rPr>
            </w:pPr>
            <w:r w:rsidRPr="009D01AE">
              <w:rPr>
                <w:rFonts w:ascii="Arial" w:eastAsia="Arial" w:hAnsi="Arial" w:cs="Arial"/>
                <w:color w:val="000000"/>
                <w:sz w:val="20"/>
                <w:szCs w:val="20"/>
                <w:u w:color="000000"/>
              </w:rPr>
              <w:t>Fe/Zn 115</w:t>
            </w:r>
          </w:p>
        </w:tc>
        <w:tc>
          <w:tcPr>
            <w:tcW w:w="1108" w:type="dxa"/>
          </w:tcPr>
          <w:p w:rsidR="00041AD7" w:rsidRPr="009D01AE" w:rsidRDefault="00041AD7" w:rsidP="00D759D8">
            <w:pPr>
              <w:tabs>
                <w:tab w:val="left" w:pos="567"/>
                <w:tab w:val="left" w:pos="851"/>
                <w:tab w:val="left" w:pos="1134"/>
                <w:tab w:val="left" w:pos="1276"/>
              </w:tabs>
              <w:spacing w:after="120"/>
              <w:jc w:val="both"/>
              <w:rPr>
                <w:rFonts w:ascii="Arial" w:eastAsia="Arial" w:hAnsi="Arial" w:cs="Arial"/>
                <w:color w:val="000000"/>
                <w:sz w:val="20"/>
                <w:szCs w:val="20"/>
                <w:u w:color="000000"/>
              </w:rPr>
            </w:pPr>
            <w:r w:rsidRPr="009D01AE">
              <w:rPr>
                <w:rFonts w:ascii="Arial" w:eastAsia="Arial" w:hAnsi="Arial" w:cs="Arial"/>
                <w:color w:val="000000"/>
                <w:sz w:val="20"/>
                <w:szCs w:val="20"/>
                <w:u w:color="000000"/>
              </w:rPr>
              <w:t>Fe/Zn 165</w:t>
            </w:r>
          </w:p>
        </w:tc>
        <w:tc>
          <w:tcPr>
            <w:tcW w:w="1108" w:type="dxa"/>
          </w:tcPr>
          <w:p w:rsidR="00041AD7" w:rsidRPr="009D01AE" w:rsidRDefault="00041AD7" w:rsidP="00D759D8">
            <w:pPr>
              <w:tabs>
                <w:tab w:val="left" w:pos="567"/>
                <w:tab w:val="left" w:pos="851"/>
                <w:tab w:val="left" w:pos="1134"/>
                <w:tab w:val="left" w:pos="1276"/>
              </w:tabs>
              <w:spacing w:after="120"/>
              <w:jc w:val="both"/>
              <w:rPr>
                <w:rFonts w:ascii="Arial" w:eastAsia="Arial" w:hAnsi="Arial" w:cs="Arial"/>
                <w:color w:val="000000"/>
                <w:sz w:val="20"/>
                <w:szCs w:val="20"/>
                <w:u w:color="000000"/>
              </w:rPr>
            </w:pPr>
            <w:r w:rsidRPr="009D01AE">
              <w:rPr>
                <w:rFonts w:ascii="Arial" w:eastAsia="Arial" w:hAnsi="Arial" w:cs="Arial"/>
                <w:color w:val="000000"/>
                <w:sz w:val="20"/>
                <w:szCs w:val="20"/>
                <w:u w:color="000000"/>
              </w:rPr>
              <w:t>Fe/Zn 215</w:t>
            </w:r>
          </w:p>
        </w:tc>
      </w:tr>
      <w:tr w:rsidR="00041AD7" w:rsidRPr="009D01AE" w:rsidTr="00934EA9">
        <w:tc>
          <w:tcPr>
            <w:tcW w:w="2518" w:type="dxa"/>
          </w:tcPr>
          <w:p w:rsidR="00041AD7" w:rsidRPr="009D01AE" w:rsidRDefault="00041AD7" w:rsidP="00D759D8">
            <w:pPr>
              <w:tabs>
                <w:tab w:val="left" w:pos="567"/>
                <w:tab w:val="left" w:pos="851"/>
                <w:tab w:val="left" w:pos="1134"/>
                <w:tab w:val="left" w:pos="1276"/>
              </w:tabs>
              <w:spacing w:after="120"/>
              <w:rPr>
                <w:rFonts w:ascii="Arial" w:eastAsia="Arial" w:hAnsi="Arial" w:cs="Arial"/>
                <w:color w:val="000000"/>
                <w:sz w:val="20"/>
                <w:szCs w:val="20"/>
                <w:u w:color="000000"/>
              </w:rPr>
            </w:pPr>
            <w:r w:rsidRPr="009D01AE">
              <w:rPr>
                <w:rFonts w:ascii="Arial" w:eastAsia="Arial" w:hAnsi="Arial" w:cs="Arial"/>
                <w:color w:val="000000"/>
                <w:sz w:val="20"/>
                <w:szCs w:val="20"/>
                <w:u w:color="000000"/>
              </w:rPr>
              <w:t>Bežný EP/PUR, 180µm-</w:t>
            </w:r>
          </w:p>
          <w:p w:rsidR="00041AD7" w:rsidRPr="009D01AE" w:rsidRDefault="00041AD7" w:rsidP="00D759D8">
            <w:pPr>
              <w:tabs>
                <w:tab w:val="left" w:pos="567"/>
                <w:tab w:val="left" w:pos="851"/>
                <w:tab w:val="left" w:pos="1134"/>
                <w:tab w:val="left" w:pos="1276"/>
              </w:tabs>
              <w:spacing w:after="120"/>
              <w:rPr>
                <w:rFonts w:ascii="Arial" w:eastAsia="Arial" w:hAnsi="Arial" w:cs="Arial"/>
                <w:color w:val="000000"/>
                <w:sz w:val="20"/>
                <w:szCs w:val="20"/>
                <w:u w:color="000000"/>
              </w:rPr>
            </w:pPr>
            <w:r w:rsidRPr="009D01AE">
              <w:rPr>
                <w:rFonts w:ascii="Arial" w:eastAsia="Arial" w:hAnsi="Arial" w:cs="Arial"/>
                <w:color w:val="000000"/>
                <w:sz w:val="20"/>
                <w:szCs w:val="20"/>
                <w:u w:color="000000"/>
              </w:rPr>
              <w:t>240µm</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0</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3</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9</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12</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15</w:t>
            </w:r>
          </w:p>
        </w:tc>
      </w:tr>
      <w:tr w:rsidR="00041AD7" w:rsidRPr="009D01AE" w:rsidTr="00934EA9">
        <w:tc>
          <w:tcPr>
            <w:tcW w:w="2518" w:type="dxa"/>
          </w:tcPr>
          <w:p w:rsidR="00041AD7" w:rsidRPr="009D01AE" w:rsidRDefault="00041AD7" w:rsidP="00D759D8">
            <w:pPr>
              <w:tabs>
                <w:tab w:val="left" w:pos="567"/>
                <w:tab w:val="left" w:pos="851"/>
                <w:tab w:val="left" w:pos="1134"/>
                <w:tab w:val="left" w:pos="1276"/>
              </w:tabs>
              <w:spacing w:after="120"/>
              <w:rPr>
                <w:rFonts w:ascii="Arial" w:eastAsia="Arial" w:hAnsi="Arial" w:cs="Arial"/>
                <w:color w:val="000000"/>
                <w:sz w:val="20"/>
                <w:szCs w:val="20"/>
                <w:u w:color="000000"/>
              </w:rPr>
            </w:pPr>
            <w:r w:rsidRPr="009D01AE">
              <w:rPr>
                <w:rFonts w:ascii="Arial" w:eastAsia="Arial" w:hAnsi="Arial" w:cs="Arial"/>
                <w:color w:val="000000"/>
                <w:sz w:val="20"/>
                <w:szCs w:val="20"/>
                <w:u w:color="000000"/>
              </w:rPr>
              <w:t>EP/PUR podľa TL/TP-</w:t>
            </w:r>
          </w:p>
          <w:p w:rsidR="00041AD7" w:rsidRPr="009D01AE" w:rsidRDefault="00041AD7" w:rsidP="00D759D8">
            <w:pPr>
              <w:tabs>
                <w:tab w:val="left" w:pos="567"/>
                <w:tab w:val="left" w:pos="851"/>
                <w:tab w:val="left" w:pos="1134"/>
                <w:tab w:val="left" w:pos="1276"/>
              </w:tabs>
              <w:spacing w:after="120"/>
              <w:rPr>
                <w:rFonts w:ascii="Arial" w:eastAsia="Arial" w:hAnsi="Arial" w:cs="Arial"/>
                <w:color w:val="000000"/>
                <w:sz w:val="20"/>
                <w:szCs w:val="20"/>
                <w:u w:color="000000"/>
              </w:rPr>
            </w:pPr>
            <w:r w:rsidRPr="009D01AE">
              <w:rPr>
                <w:rFonts w:ascii="Arial" w:eastAsia="Arial" w:hAnsi="Arial" w:cs="Arial"/>
                <w:color w:val="000000"/>
                <w:sz w:val="20"/>
                <w:szCs w:val="20"/>
                <w:u w:color="000000"/>
              </w:rPr>
              <w:t>KOR,160µm</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3</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9</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12</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15</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18</w:t>
            </w:r>
          </w:p>
        </w:tc>
      </w:tr>
      <w:tr w:rsidR="00041AD7" w:rsidRPr="009D01AE" w:rsidTr="00934EA9">
        <w:tc>
          <w:tcPr>
            <w:tcW w:w="2518" w:type="dxa"/>
          </w:tcPr>
          <w:p w:rsidR="00041AD7" w:rsidRPr="009D01AE" w:rsidRDefault="00041AD7" w:rsidP="00D759D8">
            <w:pPr>
              <w:tabs>
                <w:tab w:val="left" w:pos="567"/>
                <w:tab w:val="left" w:pos="851"/>
                <w:tab w:val="left" w:pos="1134"/>
                <w:tab w:val="left" w:pos="1276"/>
              </w:tabs>
              <w:spacing w:after="120"/>
              <w:rPr>
                <w:rFonts w:ascii="Arial" w:eastAsia="Arial" w:hAnsi="Arial" w:cs="Arial"/>
                <w:color w:val="000000"/>
                <w:sz w:val="20"/>
                <w:szCs w:val="20"/>
                <w:u w:color="000000"/>
              </w:rPr>
            </w:pPr>
            <w:r w:rsidRPr="009D01AE">
              <w:rPr>
                <w:rFonts w:ascii="Arial" w:eastAsia="Arial" w:hAnsi="Arial" w:cs="Arial"/>
                <w:color w:val="000000"/>
                <w:sz w:val="20"/>
                <w:szCs w:val="20"/>
                <w:u w:color="000000"/>
              </w:rPr>
              <w:t xml:space="preserve">EP/PUR,  280µm, (ISO </w:t>
            </w:r>
          </w:p>
          <w:p w:rsidR="00041AD7" w:rsidRPr="009D01AE" w:rsidRDefault="00041AD7" w:rsidP="00D759D8">
            <w:pPr>
              <w:tabs>
                <w:tab w:val="left" w:pos="567"/>
                <w:tab w:val="left" w:pos="851"/>
                <w:tab w:val="left" w:pos="1134"/>
                <w:tab w:val="left" w:pos="1276"/>
              </w:tabs>
              <w:spacing w:after="120"/>
              <w:rPr>
                <w:rFonts w:ascii="Arial" w:eastAsia="Arial" w:hAnsi="Arial" w:cs="Arial"/>
                <w:color w:val="000000"/>
                <w:sz w:val="20"/>
                <w:szCs w:val="20"/>
                <w:u w:color="000000"/>
              </w:rPr>
            </w:pPr>
            <w:r w:rsidRPr="009D01AE">
              <w:rPr>
                <w:rFonts w:ascii="Arial" w:eastAsia="Arial" w:hAnsi="Arial" w:cs="Arial"/>
                <w:color w:val="000000"/>
                <w:sz w:val="20"/>
                <w:szCs w:val="20"/>
                <w:u w:color="000000"/>
              </w:rPr>
              <w:t>12944:2018)</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9</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12</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15</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18</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21</w:t>
            </w:r>
          </w:p>
        </w:tc>
      </w:tr>
      <w:tr w:rsidR="00041AD7" w:rsidRPr="009D01AE" w:rsidTr="00934EA9">
        <w:tc>
          <w:tcPr>
            <w:tcW w:w="2518" w:type="dxa"/>
          </w:tcPr>
          <w:p w:rsidR="00041AD7" w:rsidRPr="009D01AE" w:rsidRDefault="00041AD7" w:rsidP="00D759D8">
            <w:pPr>
              <w:tabs>
                <w:tab w:val="left" w:pos="567"/>
                <w:tab w:val="left" w:pos="851"/>
                <w:tab w:val="left" w:pos="1134"/>
                <w:tab w:val="left" w:pos="1276"/>
              </w:tabs>
              <w:spacing w:after="120"/>
              <w:rPr>
                <w:rFonts w:ascii="Arial" w:eastAsia="Arial" w:hAnsi="Arial" w:cs="Arial"/>
                <w:color w:val="000000"/>
                <w:sz w:val="20"/>
                <w:szCs w:val="20"/>
                <w:u w:color="000000"/>
              </w:rPr>
            </w:pPr>
            <w:r w:rsidRPr="009D01AE">
              <w:rPr>
                <w:rFonts w:ascii="Arial" w:eastAsia="Arial" w:hAnsi="Arial" w:cs="Arial"/>
                <w:color w:val="000000"/>
                <w:sz w:val="20"/>
                <w:szCs w:val="20"/>
                <w:u w:color="000000"/>
              </w:rPr>
              <w:t xml:space="preserve">EP/ASP, 280µm, (ISO </w:t>
            </w:r>
          </w:p>
          <w:p w:rsidR="00041AD7" w:rsidRPr="009D01AE" w:rsidRDefault="00041AD7" w:rsidP="00D759D8">
            <w:pPr>
              <w:tabs>
                <w:tab w:val="left" w:pos="567"/>
                <w:tab w:val="left" w:pos="851"/>
                <w:tab w:val="left" w:pos="1134"/>
                <w:tab w:val="left" w:pos="1276"/>
              </w:tabs>
              <w:spacing w:after="120"/>
              <w:rPr>
                <w:rFonts w:ascii="Arial" w:eastAsia="Arial" w:hAnsi="Arial" w:cs="Arial"/>
                <w:color w:val="000000"/>
                <w:sz w:val="20"/>
                <w:szCs w:val="20"/>
                <w:u w:color="000000"/>
              </w:rPr>
            </w:pPr>
            <w:r w:rsidRPr="009D01AE">
              <w:rPr>
                <w:rFonts w:ascii="Arial" w:eastAsia="Arial" w:hAnsi="Arial" w:cs="Arial"/>
                <w:color w:val="000000"/>
                <w:sz w:val="20"/>
                <w:szCs w:val="20"/>
                <w:u w:color="000000"/>
              </w:rPr>
              <w:t>12944:2018)</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12</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15</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18</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21</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24</w:t>
            </w:r>
          </w:p>
        </w:tc>
      </w:tr>
      <w:tr w:rsidR="00041AD7" w:rsidRPr="009D01AE" w:rsidTr="00934EA9">
        <w:tc>
          <w:tcPr>
            <w:tcW w:w="2518" w:type="dxa"/>
          </w:tcPr>
          <w:p w:rsidR="00041AD7" w:rsidRPr="009D01AE" w:rsidRDefault="00041AD7" w:rsidP="00D759D8">
            <w:pPr>
              <w:tabs>
                <w:tab w:val="left" w:pos="567"/>
                <w:tab w:val="left" w:pos="851"/>
                <w:tab w:val="left" w:pos="1134"/>
                <w:tab w:val="left" w:pos="1276"/>
              </w:tabs>
              <w:spacing w:after="120"/>
              <w:rPr>
                <w:rFonts w:ascii="Arial" w:eastAsia="Arial" w:hAnsi="Arial" w:cs="Arial"/>
                <w:color w:val="000000"/>
                <w:sz w:val="20"/>
                <w:szCs w:val="20"/>
                <w:u w:color="000000"/>
              </w:rPr>
            </w:pPr>
            <w:r w:rsidRPr="009D01AE">
              <w:rPr>
                <w:rFonts w:ascii="Arial" w:eastAsia="Arial" w:hAnsi="Arial" w:cs="Arial"/>
                <w:color w:val="000000"/>
                <w:sz w:val="20"/>
                <w:szCs w:val="20"/>
                <w:u w:color="000000"/>
              </w:rPr>
              <w:t xml:space="preserve">EP/PSX, 280µm, (ISO </w:t>
            </w:r>
          </w:p>
          <w:p w:rsidR="00041AD7" w:rsidRPr="009D01AE" w:rsidRDefault="00041AD7" w:rsidP="00D759D8">
            <w:pPr>
              <w:tabs>
                <w:tab w:val="left" w:pos="567"/>
                <w:tab w:val="left" w:pos="851"/>
                <w:tab w:val="left" w:pos="1134"/>
                <w:tab w:val="left" w:pos="1276"/>
              </w:tabs>
              <w:spacing w:after="120"/>
              <w:rPr>
                <w:rFonts w:ascii="Arial" w:eastAsia="Arial" w:hAnsi="Arial" w:cs="Arial"/>
                <w:color w:val="000000"/>
                <w:sz w:val="20"/>
                <w:szCs w:val="20"/>
                <w:u w:color="000000"/>
              </w:rPr>
            </w:pPr>
            <w:r w:rsidRPr="009D01AE">
              <w:rPr>
                <w:rFonts w:ascii="Arial" w:eastAsia="Arial" w:hAnsi="Arial" w:cs="Arial"/>
                <w:color w:val="000000"/>
                <w:sz w:val="20"/>
                <w:szCs w:val="20"/>
                <w:u w:color="000000"/>
              </w:rPr>
              <w:t>12944:2018)</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15</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18</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21</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24</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27</w:t>
            </w:r>
          </w:p>
        </w:tc>
      </w:tr>
    </w:tbl>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Tabuľka počtu bodov pre duplexný povlak žiarového zinku a náteru.</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 xml:space="preserve">(EP - epoxidový, PUR - polyuretánový, ESI - </w:t>
      </w:r>
      <w:proofErr w:type="spellStart"/>
      <w:r w:rsidRPr="009D01AE">
        <w:rPr>
          <w:rFonts w:ascii="Arial" w:eastAsia="Arial" w:hAnsi="Arial" w:cs="Arial"/>
          <w:color w:val="000000"/>
          <w:sz w:val="20"/>
          <w:szCs w:val="20"/>
          <w:u w:color="000000"/>
          <w:bdr w:val="nil"/>
        </w:rPr>
        <w:t>zinksilikátové</w:t>
      </w:r>
      <w:proofErr w:type="spellEnd"/>
      <w:r w:rsidRPr="009D01AE">
        <w:rPr>
          <w:rFonts w:ascii="Arial" w:eastAsia="Arial" w:hAnsi="Arial" w:cs="Arial"/>
          <w:color w:val="000000"/>
          <w:sz w:val="20"/>
          <w:szCs w:val="20"/>
          <w:u w:color="000000"/>
          <w:bdr w:val="nil"/>
        </w:rPr>
        <w:t xml:space="preserve">, ASP - </w:t>
      </w:r>
      <w:proofErr w:type="spellStart"/>
      <w:r w:rsidRPr="009D01AE">
        <w:rPr>
          <w:rFonts w:ascii="Arial" w:eastAsia="Arial" w:hAnsi="Arial" w:cs="Arial"/>
          <w:color w:val="000000"/>
          <w:sz w:val="20"/>
          <w:szCs w:val="20"/>
          <w:u w:color="000000"/>
          <w:bdr w:val="nil"/>
        </w:rPr>
        <w:t>polyaspartanový</w:t>
      </w:r>
      <w:proofErr w:type="spellEnd"/>
      <w:r w:rsidRPr="009D01AE">
        <w:rPr>
          <w:rFonts w:ascii="Arial" w:eastAsia="Arial" w:hAnsi="Arial" w:cs="Arial"/>
          <w:color w:val="000000"/>
          <w:sz w:val="20"/>
          <w:szCs w:val="20"/>
          <w:u w:color="000000"/>
          <w:bdr w:val="nil"/>
        </w:rPr>
        <w:t>,</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 xml:space="preserve">PSX - hybridné </w:t>
      </w:r>
      <w:proofErr w:type="spellStart"/>
      <w:r w:rsidRPr="009D01AE">
        <w:rPr>
          <w:rFonts w:ascii="Arial" w:eastAsia="Arial" w:hAnsi="Arial" w:cs="Arial"/>
          <w:color w:val="000000"/>
          <w:sz w:val="20"/>
          <w:szCs w:val="20"/>
          <w:u w:color="000000"/>
          <w:bdr w:val="nil"/>
        </w:rPr>
        <w:t>polysiloxanové</w:t>
      </w:r>
      <w:proofErr w:type="spellEnd"/>
      <w:r w:rsidRPr="009D01AE">
        <w:rPr>
          <w:rFonts w:ascii="Arial" w:eastAsia="Arial" w:hAnsi="Arial" w:cs="Arial"/>
          <w:color w:val="000000"/>
          <w:sz w:val="20"/>
          <w:szCs w:val="20"/>
          <w:u w:color="000000"/>
          <w:bdr w:val="nil"/>
        </w:rPr>
        <w:t xml:space="preserve"> náter; pri vybraných a odskúšaných ASP a PSX náterov</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je možné znížiť počet vrstiev náterového systému a / alebo jeho celkovú hrúbku. Túto</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 xml:space="preserve">voľbu však musí vykonávať výhradne riadne certifikovaný </w:t>
      </w:r>
      <w:r w:rsidR="001A6C58" w:rsidRPr="001A6C58">
        <w:rPr>
          <w:rFonts w:ascii="Arial" w:eastAsia="Arial" w:hAnsi="Arial" w:cs="Arial"/>
          <w:color w:val="000000"/>
          <w:sz w:val="20"/>
          <w:szCs w:val="20"/>
          <w:u w:color="000000"/>
          <w:bdr w:val="nil"/>
        </w:rPr>
        <w:t>korózny</w:t>
      </w:r>
      <w:r w:rsidRPr="001A6C58">
        <w:rPr>
          <w:rFonts w:ascii="Arial" w:eastAsia="Arial" w:hAnsi="Arial" w:cs="Arial"/>
          <w:color w:val="000000"/>
          <w:sz w:val="20"/>
          <w:szCs w:val="20"/>
          <w:u w:color="000000"/>
          <w:bdr w:val="nil"/>
        </w:rPr>
        <w:t xml:space="preserve"> inžinier</w:t>
      </w:r>
      <w:r w:rsidRPr="009D01AE">
        <w:rPr>
          <w:rFonts w:ascii="Arial" w:eastAsia="Arial" w:hAnsi="Arial" w:cs="Arial"/>
          <w:color w:val="000000"/>
          <w:sz w:val="20"/>
          <w:szCs w:val="20"/>
          <w:u w:color="000000"/>
          <w:bdr w:val="nil"/>
        </w:rPr>
        <w:t xml:space="preserve"> s najmenej</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desaťročnou praxou).</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041AD7" w:rsidRDefault="00B1492B"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Pr>
          <w:rFonts w:ascii="Arial" w:eastAsia="Arial Unicode MS" w:hAnsi="Arial" w:cs="Arial Unicode MS"/>
          <w:color w:val="000000"/>
          <w:sz w:val="20"/>
          <w:szCs w:val="20"/>
          <w:u w:color="000000"/>
          <w:bdr w:val="nil"/>
        </w:rPr>
        <w:t>4</w:t>
      </w:r>
      <w:r w:rsidR="00041AD7" w:rsidRPr="009D01AE">
        <w:rPr>
          <w:rFonts w:ascii="Arial" w:eastAsia="Arial Unicode MS" w:hAnsi="Arial" w:cs="Arial Unicode MS"/>
          <w:color w:val="000000"/>
          <w:sz w:val="20"/>
          <w:szCs w:val="20"/>
          <w:u w:color="000000"/>
          <w:bdr w:val="nil"/>
        </w:rPr>
        <w:t xml:space="preserve">.4 Spôsob výpočtu bodov pre </w:t>
      </w:r>
      <w:proofErr w:type="spellStart"/>
      <w:r w:rsidR="00BC3CC8">
        <w:rPr>
          <w:rFonts w:ascii="Arial" w:eastAsia="Arial Unicode MS" w:hAnsi="Arial" w:cs="Arial Unicode MS"/>
          <w:color w:val="000000"/>
          <w:sz w:val="20"/>
          <w:szCs w:val="20"/>
          <w:u w:color="000000"/>
          <w:bdr w:val="nil"/>
        </w:rPr>
        <w:t>podkritérium</w:t>
      </w:r>
      <w:proofErr w:type="spellEnd"/>
      <w:r w:rsidR="00BC3CC8" w:rsidRPr="009D01AE">
        <w:rPr>
          <w:rFonts w:ascii="Arial" w:eastAsia="Arial Unicode MS" w:hAnsi="Arial" w:cs="Arial Unicode MS"/>
          <w:color w:val="000000"/>
          <w:sz w:val="20"/>
          <w:szCs w:val="20"/>
          <w:u w:color="000000"/>
          <w:bdr w:val="nil"/>
        </w:rPr>
        <w:t xml:space="preserve"> </w:t>
      </w:r>
      <w:r w:rsidR="00041AD7" w:rsidRPr="009D01AE">
        <w:rPr>
          <w:rFonts w:ascii="Arial" w:eastAsia="Arial Unicode MS" w:hAnsi="Arial" w:cs="Arial Unicode MS"/>
          <w:color w:val="000000"/>
          <w:sz w:val="20"/>
          <w:szCs w:val="20"/>
          <w:u w:color="000000"/>
          <w:bdr w:val="nil"/>
        </w:rPr>
        <w:t>„Celkového počtu ložísk“</w:t>
      </w:r>
    </w:p>
    <w:p w:rsidR="00743F2A" w:rsidRPr="009D01AE" w:rsidRDefault="00743F2A"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Uchádzačovi sa pridelia body za celkový počet ložísk podľa vzorca:</w:t>
      </w:r>
    </w:p>
    <w:p w:rsidR="00743F2A" w:rsidRDefault="00743F2A"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bC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9D01AE">
        <w:rPr>
          <w:rFonts w:ascii="Arial" w:eastAsia="Arial Unicode MS" w:hAnsi="Arial" w:cs="Arial Unicode MS"/>
          <w:b/>
          <w:bCs/>
          <w:color w:val="000000"/>
          <w:sz w:val="20"/>
          <w:szCs w:val="20"/>
          <w:u w:color="000000"/>
          <w:bdr w:val="nil"/>
        </w:rPr>
        <w:t>K</w:t>
      </w:r>
      <w:r w:rsidR="00D00924">
        <w:rPr>
          <w:rFonts w:ascii="Arial" w:eastAsia="Arial Unicode MS" w:hAnsi="Arial" w:cs="Arial Unicode MS"/>
          <w:b/>
          <w:bCs/>
          <w:color w:val="000000"/>
          <w:sz w:val="20"/>
          <w:szCs w:val="20"/>
          <w:u w:color="000000"/>
          <w:bdr w:val="nil"/>
        </w:rPr>
        <w:t>3</w:t>
      </w:r>
      <w:r w:rsidRPr="009D01AE">
        <w:rPr>
          <w:rFonts w:ascii="Arial" w:eastAsia="Arial Unicode MS" w:hAnsi="Arial" w:cs="Arial Unicode MS"/>
          <w:b/>
          <w:bCs/>
          <w:color w:val="000000"/>
          <w:sz w:val="20"/>
          <w:szCs w:val="20"/>
          <w:u w:color="000000"/>
          <w:bdr w:val="nil"/>
        </w:rPr>
        <w:t>,1  = (200 – Nb) x 0,2</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pričom:</w:t>
      </w:r>
    </w:p>
    <w:p w:rsidR="00743F2A" w:rsidRDefault="00743F2A"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sidR="00D00924">
        <w:rPr>
          <w:rFonts w:ascii="Arial" w:eastAsia="Arial Unicode MS" w:hAnsi="Arial" w:cs="Arial Unicode MS"/>
          <w:color w:val="000000"/>
          <w:sz w:val="20"/>
          <w:szCs w:val="20"/>
          <w:u w:color="000000"/>
          <w:bdr w:val="nil"/>
        </w:rPr>
        <w:t>3</w:t>
      </w:r>
      <w:r w:rsidRPr="009D01AE">
        <w:rPr>
          <w:rFonts w:ascii="Arial" w:eastAsia="Arial Unicode MS" w:hAnsi="Arial" w:cs="Arial Unicode MS"/>
          <w:color w:val="000000"/>
          <w:sz w:val="20"/>
          <w:szCs w:val="20"/>
          <w:u w:color="000000"/>
          <w:bdr w:val="nil"/>
        </w:rPr>
        <w:t xml:space="preserve">,1 - Počet bodov pre daného uchádzača za </w:t>
      </w:r>
      <w:proofErr w:type="spellStart"/>
      <w:r w:rsidRPr="009D01AE">
        <w:rPr>
          <w:rFonts w:ascii="Arial" w:eastAsia="Arial Unicode MS" w:hAnsi="Arial" w:cs="Arial Unicode MS"/>
          <w:color w:val="000000"/>
          <w:sz w:val="20"/>
          <w:szCs w:val="20"/>
          <w:u w:color="000000"/>
          <w:bdr w:val="nil"/>
        </w:rPr>
        <w:t>subkriterium</w:t>
      </w:r>
      <w:proofErr w:type="spellEnd"/>
      <w:r w:rsidRPr="009D01AE">
        <w:rPr>
          <w:rFonts w:ascii="Arial" w:eastAsia="Arial Unicode MS" w:hAnsi="Arial" w:cs="Arial Unicode MS"/>
          <w:color w:val="000000"/>
          <w:sz w:val="20"/>
          <w:szCs w:val="20"/>
          <w:u w:color="000000"/>
          <w:bdr w:val="nil"/>
        </w:rPr>
        <w:t xml:space="preserve"> celkového počtu ložísk</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Nb – celkový počet ložísk</w:t>
      </w:r>
    </w:p>
    <w:p w:rsidR="00041AD7"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BC3CC8" w:rsidRDefault="00BC3CC8" w:rsidP="00BC3CC8">
      <w:pPr>
        <w:pStyle w:val="western"/>
      </w:pPr>
      <w:r>
        <w:rPr>
          <w:rFonts w:ascii="Arial" w:eastAsia="Arial" w:hAnsi="Arial" w:cs="Arial"/>
          <w:color w:val="000000"/>
          <w:sz w:val="20"/>
          <w:szCs w:val="20"/>
          <w:u w:color="000000"/>
          <w:bdr w:val="nil"/>
        </w:rPr>
        <w:t xml:space="preserve">4.5 </w:t>
      </w:r>
      <w:r>
        <w:rPr>
          <w:rFonts w:ascii="Arial" w:hAnsi="Arial" w:cs="Arial"/>
          <w:sz w:val="20"/>
          <w:szCs w:val="20"/>
        </w:rPr>
        <w:t xml:space="preserve">Spôsob výpočtu bodov pre </w:t>
      </w:r>
      <w:proofErr w:type="spellStart"/>
      <w:r>
        <w:rPr>
          <w:rFonts w:ascii="Arial" w:hAnsi="Arial" w:cs="Arial"/>
          <w:sz w:val="20"/>
          <w:szCs w:val="20"/>
        </w:rPr>
        <w:t>podkritérium</w:t>
      </w:r>
      <w:proofErr w:type="spellEnd"/>
      <w:r>
        <w:rPr>
          <w:rFonts w:ascii="Arial" w:hAnsi="Arial" w:cs="Arial"/>
          <w:sz w:val="20"/>
          <w:szCs w:val="20"/>
        </w:rPr>
        <w:t xml:space="preserve"> „</w:t>
      </w:r>
      <w:proofErr w:type="spellStart"/>
      <w:r>
        <w:rPr>
          <w:rFonts w:ascii="Arial" w:hAnsi="Arial" w:cs="Arial"/>
          <w:sz w:val="20"/>
          <w:szCs w:val="20"/>
        </w:rPr>
        <w:t>Životnost</w:t>
      </w:r>
      <w:proofErr w:type="spellEnd"/>
      <w:r>
        <w:rPr>
          <w:rFonts w:ascii="Arial" w:hAnsi="Arial" w:cs="Arial"/>
          <w:sz w:val="20"/>
          <w:szCs w:val="20"/>
        </w:rPr>
        <w:t xml:space="preserve"> ložísk“</w:t>
      </w:r>
    </w:p>
    <w:p w:rsidR="00BC3CC8" w:rsidRDefault="00BC3CC8"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BC3CC8">
        <w:rPr>
          <w:rFonts w:ascii="Arial" w:eastAsia="Arial Unicode MS" w:hAnsi="Arial" w:cs="Arial Unicode MS"/>
          <w:color w:val="000000"/>
          <w:sz w:val="20"/>
          <w:szCs w:val="20"/>
          <w:u w:color="000000"/>
          <w:bdr w:val="nil"/>
        </w:rPr>
        <w:t>Uchádzačovi sa pridelia body podľa vzorca:</w:t>
      </w:r>
    </w:p>
    <w:p w:rsidR="00743F2A" w:rsidRPr="00BC3CC8" w:rsidRDefault="00743F2A"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BC3CC8" w:rsidRPr="00BC3CC8" w:rsidRDefault="00BC3CC8"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color w:val="000000"/>
          <w:sz w:val="20"/>
          <w:szCs w:val="20"/>
          <w:u w:color="000000"/>
          <w:bdr w:val="nil"/>
        </w:rPr>
      </w:pPr>
      <w:r w:rsidRPr="00BC3CC8">
        <w:rPr>
          <w:rFonts w:ascii="Arial" w:eastAsia="Arial Unicode MS" w:hAnsi="Arial" w:cs="Arial Unicode MS"/>
          <w:b/>
          <w:color w:val="000000"/>
          <w:sz w:val="20"/>
          <w:szCs w:val="20"/>
          <w:u w:color="000000"/>
          <w:bdr w:val="nil"/>
        </w:rPr>
        <w:t>K</w:t>
      </w:r>
      <w:r w:rsidR="00743F2A">
        <w:rPr>
          <w:rFonts w:ascii="Arial" w:eastAsia="Arial Unicode MS" w:hAnsi="Arial" w:cs="Arial Unicode MS"/>
          <w:b/>
          <w:color w:val="000000"/>
          <w:sz w:val="20"/>
          <w:szCs w:val="20"/>
          <w:u w:color="000000"/>
          <w:bdr w:val="nil"/>
        </w:rPr>
        <w:t>3</w:t>
      </w:r>
      <w:r w:rsidRPr="00BC3CC8">
        <w:rPr>
          <w:rFonts w:ascii="Arial" w:eastAsia="Arial Unicode MS" w:hAnsi="Arial" w:cs="Arial Unicode MS"/>
          <w:b/>
          <w:color w:val="000000"/>
          <w:sz w:val="20"/>
          <w:szCs w:val="20"/>
          <w:u w:color="000000"/>
          <w:bdr w:val="nil"/>
        </w:rPr>
        <w:t>,2 = (</w:t>
      </w:r>
      <w:proofErr w:type="spellStart"/>
      <w:r w:rsidRPr="00BC3CC8">
        <w:rPr>
          <w:rFonts w:ascii="Arial" w:eastAsia="Arial Unicode MS" w:hAnsi="Arial" w:cs="Arial Unicode MS"/>
          <w:b/>
          <w:color w:val="000000"/>
          <w:sz w:val="20"/>
          <w:szCs w:val="20"/>
          <w:u w:color="000000"/>
          <w:bdr w:val="nil"/>
        </w:rPr>
        <w:t>Ne</w:t>
      </w:r>
      <w:proofErr w:type="spellEnd"/>
      <w:r w:rsidRPr="00BC3CC8">
        <w:rPr>
          <w:rFonts w:ascii="Arial" w:eastAsia="Arial Unicode MS" w:hAnsi="Arial" w:cs="Arial Unicode MS"/>
          <w:b/>
          <w:color w:val="000000"/>
          <w:sz w:val="20"/>
          <w:szCs w:val="20"/>
          <w:u w:color="000000"/>
          <w:bdr w:val="nil"/>
        </w:rPr>
        <w:t xml:space="preserve"> x 13 + </w:t>
      </w:r>
      <w:proofErr w:type="spellStart"/>
      <w:r w:rsidRPr="00BC3CC8">
        <w:rPr>
          <w:rFonts w:ascii="Arial" w:eastAsia="Arial Unicode MS" w:hAnsi="Arial" w:cs="Arial Unicode MS"/>
          <w:b/>
          <w:color w:val="000000"/>
          <w:sz w:val="20"/>
          <w:szCs w:val="20"/>
          <w:u w:color="000000"/>
          <w:bdr w:val="nil"/>
        </w:rPr>
        <w:t>Nh</w:t>
      </w:r>
      <w:proofErr w:type="spellEnd"/>
      <w:r w:rsidRPr="00BC3CC8">
        <w:rPr>
          <w:rFonts w:ascii="Arial" w:eastAsia="Arial Unicode MS" w:hAnsi="Arial" w:cs="Arial Unicode MS"/>
          <w:b/>
          <w:color w:val="000000"/>
          <w:sz w:val="20"/>
          <w:szCs w:val="20"/>
          <w:u w:color="000000"/>
          <w:bdr w:val="nil"/>
        </w:rPr>
        <w:t xml:space="preserve"> x 20 + </w:t>
      </w:r>
      <w:proofErr w:type="spellStart"/>
      <w:r w:rsidRPr="00BC3CC8">
        <w:rPr>
          <w:rFonts w:ascii="Arial" w:eastAsia="Arial Unicode MS" w:hAnsi="Arial" w:cs="Arial Unicode MS"/>
          <w:b/>
          <w:color w:val="000000"/>
          <w:sz w:val="20"/>
          <w:szCs w:val="20"/>
          <w:u w:color="000000"/>
          <w:bdr w:val="nil"/>
        </w:rPr>
        <w:t>Nk</w:t>
      </w:r>
      <w:proofErr w:type="spellEnd"/>
      <w:r w:rsidRPr="00BC3CC8">
        <w:rPr>
          <w:rFonts w:ascii="Arial" w:eastAsia="Arial Unicode MS" w:hAnsi="Arial" w:cs="Arial Unicode MS"/>
          <w:b/>
          <w:color w:val="000000"/>
          <w:sz w:val="20"/>
          <w:szCs w:val="20"/>
          <w:u w:color="000000"/>
          <w:bdr w:val="nil"/>
        </w:rPr>
        <w:t xml:space="preserve"> x 33) / (</w:t>
      </w:r>
      <w:proofErr w:type="spellStart"/>
      <w:r w:rsidRPr="00BC3CC8">
        <w:rPr>
          <w:rFonts w:ascii="Arial" w:eastAsia="Arial Unicode MS" w:hAnsi="Arial" w:cs="Arial Unicode MS"/>
          <w:b/>
          <w:color w:val="000000"/>
          <w:sz w:val="20"/>
          <w:szCs w:val="20"/>
          <w:u w:color="000000"/>
          <w:bdr w:val="nil"/>
        </w:rPr>
        <w:t>Ne</w:t>
      </w:r>
      <w:proofErr w:type="spellEnd"/>
      <w:r w:rsidRPr="00BC3CC8">
        <w:rPr>
          <w:rFonts w:ascii="Arial" w:eastAsia="Arial Unicode MS" w:hAnsi="Arial" w:cs="Arial Unicode MS"/>
          <w:b/>
          <w:color w:val="000000"/>
          <w:sz w:val="20"/>
          <w:szCs w:val="20"/>
          <w:u w:color="000000"/>
          <w:bdr w:val="nil"/>
        </w:rPr>
        <w:t xml:space="preserve"> + </w:t>
      </w:r>
      <w:proofErr w:type="spellStart"/>
      <w:r w:rsidRPr="00BC3CC8">
        <w:rPr>
          <w:rFonts w:ascii="Arial" w:eastAsia="Arial Unicode MS" w:hAnsi="Arial" w:cs="Arial Unicode MS"/>
          <w:b/>
          <w:color w:val="000000"/>
          <w:sz w:val="20"/>
          <w:szCs w:val="20"/>
          <w:u w:color="000000"/>
          <w:bdr w:val="nil"/>
        </w:rPr>
        <w:t>Nh</w:t>
      </w:r>
      <w:proofErr w:type="spellEnd"/>
      <w:r w:rsidRPr="00BC3CC8">
        <w:rPr>
          <w:rFonts w:ascii="Arial" w:eastAsia="Arial Unicode MS" w:hAnsi="Arial" w:cs="Arial Unicode MS"/>
          <w:b/>
          <w:color w:val="000000"/>
          <w:sz w:val="20"/>
          <w:szCs w:val="20"/>
          <w:u w:color="000000"/>
          <w:bdr w:val="nil"/>
        </w:rPr>
        <w:t xml:space="preserve"> + </w:t>
      </w:r>
      <w:proofErr w:type="spellStart"/>
      <w:r w:rsidRPr="00BC3CC8">
        <w:rPr>
          <w:rFonts w:ascii="Arial" w:eastAsia="Arial Unicode MS" w:hAnsi="Arial" w:cs="Arial Unicode MS"/>
          <w:b/>
          <w:color w:val="000000"/>
          <w:sz w:val="20"/>
          <w:szCs w:val="20"/>
          <w:u w:color="000000"/>
          <w:bdr w:val="nil"/>
        </w:rPr>
        <w:t>Nk</w:t>
      </w:r>
      <w:proofErr w:type="spellEnd"/>
      <w:r w:rsidRPr="00BC3CC8">
        <w:rPr>
          <w:rFonts w:ascii="Arial" w:eastAsia="Arial Unicode MS" w:hAnsi="Arial" w:cs="Arial Unicode MS"/>
          <w:b/>
          <w:color w:val="000000"/>
          <w:sz w:val="20"/>
          <w:szCs w:val="20"/>
          <w:u w:color="000000"/>
          <w:bdr w:val="nil"/>
        </w:rPr>
        <w:t>)</w:t>
      </w:r>
    </w:p>
    <w:p w:rsidR="00743F2A" w:rsidRDefault="00743F2A"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BC3CC8" w:rsidRPr="00BC3CC8" w:rsidRDefault="00BC3CC8"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BC3CC8">
        <w:rPr>
          <w:rFonts w:ascii="Arial" w:eastAsia="Arial Unicode MS" w:hAnsi="Arial" w:cs="Arial Unicode MS"/>
          <w:color w:val="000000"/>
          <w:sz w:val="20"/>
          <w:szCs w:val="20"/>
          <w:u w:color="000000"/>
          <w:bdr w:val="nil"/>
        </w:rPr>
        <w:t>pričom:</w:t>
      </w:r>
    </w:p>
    <w:p w:rsidR="00743F2A" w:rsidRDefault="00BC3CC8"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BC3CC8">
        <w:rPr>
          <w:rFonts w:ascii="Arial" w:eastAsia="Arial Unicode MS" w:hAnsi="Arial" w:cs="Arial Unicode MS"/>
          <w:color w:val="000000"/>
          <w:sz w:val="20"/>
          <w:szCs w:val="20"/>
          <w:u w:color="000000"/>
          <w:bdr w:val="nil"/>
        </w:rPr>
        <w:t>K</w:t>
      </w:r>
      <w:r w:rsidR="00743F2A">
        <w:rPr>
          <w:rFonts w:ascii="Arial" w:eastAsia="Arial Unicode MS" w:hAnsi="Arial" w:cs="Arial Unicode MS"/>
          <w:color w:val="000000"/>
          <w:sz w:val="20"/>
          <w:szCs w:val="20"/>
          <w:u w:color="000000"/>
          <w:bdr w:val="nil"/>
        </w:rPr>
        <w:t>3</w:t>
      </w:r>
      <w:r w:rsidRPr="00BC3CC8">
        <w:rPr>
          <w:rFonts w:ascii="Arial" w:eastAsia="Arial Unicode MS" w:hAnsi="Arial" w:cs="Arial Unicode MS"/>
          <w:color w:val="000000"/>
          <w:sz w:val="20"/>
          <w:szCs w:val="20"/>
          <w:u w:color="000000"/>
          <w:bdr w:val="nil"/>
        </w:rPr>
        <w:t xml:space="preserve">,2 - Počet bodov pre daného uchádzača za </w:t>
      </w:r>
      <w:proofErr w:type="spellStart"/>
      <w:r w:rsidRPr="00BC3CC8">
        <w:rPr>
          <w:rFonts w:ascii="Arial" w:eastAsia="Arial Unicode MS" w:hAnsi="Arial" w:cs="Arial Unicode MS"/>
          <w:color w:val="000000"/>
          <w:sz w:val="20"/>
          <w:szCs w:val="20"/>
          <w:u w:color="000000"/>
          <w:bdr w:val="nil"/>
        </w:rPr>
        <w:t>podkriterium</w:t>
      </w:r>
      <w:proofErr w:type="spellEnd"/>
      <w:r w:rsidRPr="00BC3CC8">
        <w:rPr>
          <w:rFonts w:ascii="Arial" w:eastAsia="Arial Unicode MS" w:hAnsi="Arial" w:cs="Arial Unicode MS"/>
          <w:color w:val="000000"/>
          <w:sz w:val="20"/>
          <w:szCs w:val="20"/>
          <w:u w:color="000000"/>
          <w:bdr w:val="nil"/>
        </w:rPr>
        <w:t xml:space="preserve"> </w:t>
      </w:r>
      <w:proofErr w:type="spellStart"/>
      <w:r w:rsidRPr="00BC3CC8">
        <w:rPr>
          <w:rFonts w:ascii="Arial" w:eastAsia="Arial Unicode MS" w:hAnsi="Arial" w:cs="Arial Unicode MS"/>
          <w:color w:val="000000"/>
          <w:sz w:val="20"/>
          <w:szCs w:val="20"/>
          <w:u w:color="000000"/>
          <w:bdr w:val="nil"/>
        </w:rPr>
        <w:t>životnost</w:t>
      </w:r>
      <w:proofErr w:type="spellEnd"/>
      <w:r w:rsidRPr="00BC3CC8">
        <w:rPr>
          <w:rFonts w:ascii="Arial" w:eastAsia="Arial Unicode MS" w:hAnsi="Arial" w:cs="Arial Unicode MS"/>
          <w:color w:val="000000"/>
          <w:sz w:val="20"/>
          <w:szCs w:val="20"/>
          <w:u w:color="000000"/>
          <w:bdr w:val="nil"/>
        </w:rPr>
        <w:t xml:space="preserve"> ložísk. </w:t>
      </w:r>
    </w:p>
    <w:p w:rsidR="00BC3CC8" w:rsidRPr="00BC3CC8" w:rsidRDefault="00BC3CC8"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BC3CC8">
        <w:rPr>
          <w:rFonts w:ascii="Arial" w:eastAsia="Arial Unicode MS" w:hAnsi="Arial" w:cs="Arial Unicode MS"/>
          <w:color w:val="000000"/>
          <w:sz w:val="20"/>
          <w:szCs w:val="20"/>
          <w:u w:color="000000"/>
          <w:bdr w:val="nil"/>
        </w:rPr>
        <w:t>Maximálna hodnota je 33</w:t>
      </w:r>
      <w:r w:rsidR="00743F2A">
        <w:rPr>
          <w:rFonts w:ascii="Arial" w:eastAsia="Arial Unicode MS" w:hAnsi="Arial" w:cs="Arial Unicode MS"/>
          <w:color w:val="000000"/>
          <w:sz w:val="20"/>
          <w:szCs w:val="20"/>
          <w:u w:color="000000"/>
          <w:bdr w:val="nil"/>
        </w:rPr>
        <w:t xml:space="preserve"> </w:t>
      </w:r>
      <w:r w:rsidRPr="00BC3CC8">
        <w:rPr>
          <w:rFonts w:ascii="Arial" w:eastAsia="Arial Unicode MS" w:hAnsi="Arial" w:cs="Arial Unicode MS"/>
          <w:color w:val="000000"/>
          <w:sz w:val="20"/>
          <w:szCs w:val="20"/>
          <w:u w:color="000000"/>
          <w:bdr w:val="nil"/>
        </w:rPr>
        <w:t>bodov.</w:t>
      </w:r>
    </w:p>
    <w:p w:rsidR="00BC3CC8" w:rsidRPr="00BC3CC8" w:rsidRDefault="00BC3CC8"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roofErr w:type="spellStart"/>
      <w:r w:rsidRPr="00BC3CC8">
        <w:rPr>
          <w:rFonts w:ascii="Arial" w:eastAsia="Arial Unicode MS" w:hAnsi="Arial" w:cs="Arial Unicode MS"/>
          <w:color w:val="000000"/>
          <w:sz w:val="20"/>
          <w:szCs w:val="20"/>
          <w:u w:color="000000"/>
          <w:bdr w:val="nil"/>
        </w:rPr>
        <w:t>Ne</w:t>
      </w:r>
      <w:proofErr w:type="spellEnd"/>
      <w:r w:rsidRPr="00BC3CC8">
        <w:rPr>
          <w:rFonts w:ascii="Arial" w:eastAsia="Arial Unicode MS" w:hAnsi="Arial" w:cs="Arial Unicode MS"/>
          <w:color w:val="000000"/>
          <w:sz w:val="20"/>
          <w:szCs w:val="20"/>
          <w:u w:color="000000"/>
          <w:bdr w:val="nil"/>
        </w:rPr>
        <w:t xml:space="preserve"> – celkový počet </w:t>
      </w:r>
      <w:proofErr w:type="spellStart"/>
      <w:r w:rsidRPr="00BC3CC8">
        <w:rPr>
          <w:rFonts w:ascii="Arial" w:eastAsia="Arial Unicode MS" w:hAnsi="Arial" w:cs="Arial Unicode MS"/>
          <w:color w:val="000000"/>
          <w:sz w:val="20"/>
          <w:szCs w:val="20"/>
          <w:u w:color="000000"/>
          <w:bdr w:val="nil"/>
        </w:rPr>
        <w:t>elastomerových</w:t>
      </w:r>
      <w:proofErr w:type="spellEnd"/>
      <w:r w:rsidRPr="00BC3CC8">
        <w:rPr>
          <w:rFonts w:ascii="Arial" w:eastAsia="Arial Unicode MS" w:hAnsi="Arial" w:cs="Arial Unicode MS"/>
          <w:color w:val="000000"/>
          <w:sz w:val="20"/>
          <w:szCs w:val="20"/>
          <w:u w:color="000000"/>
          <w:bdr w:val="nil"/>
        </w:rPr>
        <w:t xml:space="preserve"> ložísk</w:t>
      </w:r>
    </w:p>
    <w:p w:rsidR="00BC3CC8" w:rsidRPr="00BC3CC8" w:rsidRDefault="00BC3CC8"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roofErr w:type="spellStart"/>
      <w:r w:rsidRPr="00BC3CC8">
        <w:rPr>
          <w:rFonts w:ascii="Arial" w:eastAsia="Arial Unicode MS" w:hAnsi="Arial" w:cs="Arial Unicode MS"/>
          <w:color w:val="000000"/>
          <w:sz w:val="20"/>
          <w:szCs w:val="20"/>
          <w:u w:color="000000"/>
          <w:bdr w:val="nil"/>
        </w:rPr>
        <w:lastRenderedPageBreak/>
        <w:t>Nh</w:t>
      </w:r>
      <w:proofErr w:type="spellEnd"/>
      <w:r w:rsidRPr="00BC3CC8">
        <w:rPr>
          <w:rFonts w:ascii="Arial" w:eastAsia="Arial Unicode MS" w:hAnsi="Arial" w:cs="Arial Unicode MS"/>
          <w:color w:val="000000"/>
          <w:sz w:val="20"/>
          <w:szCs w:val="20"/>
          <w:u w:color="000000"/>
          <w:bdr w:val="nil"/>
        </w:rPr>
        <w:t xml:space="preserve"> – celkový počet hrncových ložísk</w:t>
      </w:r>
    </w:p>
    <w:p w:rsidR="00BC3CC8" w:rsidRPr="00BC3CC8" w:rsidRDefault="00BC3CC8"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roofErr w:type="spellStart"/>
      <w:r w:rsidRPr="00BC3CC8">
        <w:rPr>
          <w:rFonts w:ascii="Arial" w:eastAsia="Arial Unicode MS" w:hAnsi="Arial" w:cs="Arial Unicode MS"/>
          <w:color w:val="000000"/>
          <w:sz w:val="20"/>
          <w:szCs w:val="20"/>
          <w:u w:color="000000"/>
          <w:bdr w:val="nil"/>
        </w:rPr>
        <w:t>Nk</w:t>
      </w:r>
      <w:proofErr w:type="spellEnd"/>
      <w:r w:rsidRPr="00BC3CC8">
        <w:rPr>
          <w:rFonts w:ascii="Arial" w:eastAsia="Arial Unicode MS" w:hAnsi="Arial" w:cs="Arial Unicode MS"/>
          <w:color w:val="000000"/>
          <w:sz w:val="20"/>
          <w:szCs w:val="20"/>
          <w:u w:color="000000"/>
          <w:bdr w:val="nil"/>
        </w:rPr>
        <w:t xml:space="preserve"> – celkový počet </w:t>
      </w:r>
      <w:proofErr w:type="spellStart"/>
      <w:r w:rsidRPr="00BC3CC8">
        <w:rPr>
          <w:rFonts w:ascii="Arial" w:eastAsia="Arial Unicode MS" w:hAnsi="Arial" w:cs="Arial Unicode MS"/>
          <w:color w:val="000000"/>
          <w:sz w:val="20"/>
          <w:szCs w:val="20"/>
          <w:u w:color="000000"/>
          <w:bdr w:val="nil"/>
        </w:rPr>
        <w:t>kalotových</w:t>
      </w:r>
      <w:proofErr w:type="spellEnd"/>
      <w:r w:rsidRPr="00BC3CC8">
        <w:rPr>
          <w:rFonts w:ascii="Arial" w:eastAsia="Arial Unicode MS" w:hAnsi="Arial" w:cs="Arial Unicode MS"/>
          <w:color w:val="000000"/>
          <w:sz w:val="20"/>
          <w:szCs w:val="20"/>
          <w:u w:color="000000"/>
          <w:bdr w:val="nil"/>
        </w:rPr>
        <w:t xml:space="preserve"> ložísk</w:t>
      </w:r>
    </w:p>
    <w:p w:rsidR="00BC3CC8" w:rsidRPr="00BC3CC8" w:rsidRDefault="00BC3CC8"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BC3CC8" w:rsidRPr="00BC3CC8" w:rsidRDefault="00BC3CC8"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BC3CC8">
        <w:rPr>
          <w:rFonts w:ascii="Arial" w:eastAsia="Arial Unicode MS" w:hAnsi="Arial" w:cs="Arial Unicode MS"/>
          <w:color w:val="000000"/>
          <w:sz w:val="20"/>
          <w:szCs w:val="20"/>
          <w:u w:color="000000"/>
          <w:bdr w:val="nil"/>
        </w:rPr>
        <w:t>Výsledný počet bodov sa zaokrúhli na 2 desatinné miesta.</w:t>
      </w:r>
    </w:p>
    <w:p w:rsidR="00BC3CC8" w:rsidRDefault="00BC3CC8"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1A6C58" w:rsidRDefault="001A6C58"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1A6C58" w:rsidRDefault="001A6C58"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1A6C58" w:rsidRPr="009D01AE" w:rsidRDefault="001A6C58"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BC3CC8" w:rsidRDefault="00BC3CC8"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041AD7" w:rsidRPr="009D01AE" w:rsidRDefault="00B1492B"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Pr>
          <w:rFonts w:ascii="Arial" w:eastAsia="Arial Unicode MS" w:hAnsi="Arial" w:cs="Arial Unicode MS"/>
          <w:color w:val="000000"/>
          <w:sz w:val="20"/>
          <w:szCs w:val="20"/>
          <w:u w:color="000000"/>
          <w:bdr w:val="nil"/>
        </w:rPr>
        <w:t>4</w:t>
      </w:r>
      <w:r w:rsidR="00041AD7" w:rsidRPr="009D01AE">
        <w:rPr>
          <w:rFonts w:ascii="Arial" w:eastAsia="Arial Unicode MS" w:hAnsi="Arial" w:cs="Arial Unicode MS"/>
          <w:color w:val="000000"/>
          <w:sz w:val="20"/>
          <w:szCs w:val="20"/>
          <w:u w:color="000000"/>
          <w:bdr w:val="nil"/>
        </w:rPr>
        <w:t>.</w:t>
      </w:r>
      <w:r w:rsidR="00BC3CC8">
        <w:rPr>
          <w:rFonts w:ascii="Arial" w:eastAsia="Arial Unicode MS" w:hAnsi="Arial" w:cs="Arial Unicode MS"/>
          <w:color w:val="000000"/>
          <w:sz w:val="20"/>
          <w:szCs w:val="20"/>
          <w:u w:color="000000"/>
          <w:bdr w:val="nil"/>
        </w:rPr>
        <w:t>6</w:t>
      </w:r>
      <w:r w:rsidR="00041AD7" w:rsidRPr="009D01AE">
        <w:rPr>
          <w:rFonts w:ascii="Arial" w:eastAsia="Arial Unicode MS" w:hAnsi="Arial" w:cs="Arial Unicode MS"/>
          <w:color w:val="000000"/>
          <w:sz w:val="20"/>
          <w:szCs w:val="20"/>
          <w:u w:color="000000"/>
          <w:bdr w:val="nil"/>
        </w:rPr>
        <w:t xml:space="preserve">. Spôsob hodnotenia </w:t>
      </w:r>
      <w:proofErr w:type="spellStart"/>
      <w:r w:rsidR="00041AD7" w:rsidRPr="009D01AE">
        <w:rPr>
          <w:rFonts w:ascii="Arial" w:eastAsia="Arial Unicode MS" w:hAnsi="Arial" w:cs="Arial Unicode MS"/>
          <w:color w:val="000000"/>
          <w:sz w:val="20"/>
          <w:szCs w:val="20"/>
          <w:u w:color="000000"/>
          <w:bdr w:val="nil"/>
        </w:rPr>
        <w:t>Krit</w:t>
      </w:r>
      <w:proofErr w:type="spellEnd"/>
      <w:r w:rsidR="00041AD7" w:rsidRPr="009D01AE">
        <w:rPr>
          <w:rFonts w:ascii="Arial" w:eastAsia="Arial Unicode MS" w:hAnsi="Arial" w:cs="Arial Unicode MS"/>
          <w:color w:val="000000"/>
          <w:sz w:val="20"/>
          <w:szCs w:val="20"/>
          <w:u w:color="000000"/>
          <w:bdr w:val="nil"/>
          <w:lang w:val="fr-FR"/>
        </w:rPr>
        <w:t>é</w:t>
      </w:r>
      <w:r w:rsidR="00041AD7" w:rsidRPr="009D01AE">
        <w:rPr>
          <w:rFonts w:ascii="Arial" w:eastAsia="Arial Unicode MS" w:hAnsi="Arial" w:cs="Arial Unicode MS"/>
          <w:color w:val="000000"/>
          <w:sz w:val="20"/>
          <w:szCs w:val="20"/>
          <w:u w:color="000000"/>
          <w:bdr w:val="nil"/>
          <w:lang w:val="it-IT"/>
        </w:rPr>
        <w:t>r</w:t>
      </w:r>
      <w:r>
        <w:rPr>
          <w:rFonts w:ascii="Arial" w:eastAsia="Arial Unicode MS" w:hAnsi="Arial" w:cs="Arial Unicode MS"/>
          <w:color w:val="000000"/>
          <w:sz w:val="20"/>
          <w:szCs w:val="20"/>
          <w:u w:color="000000"/>
          <w:bdr w:val="nil"/>
          <w:lang w:val="it-IT"/>
        </w:rPr>
        <w:t>ia K3</w:t>
      </w:r>
    </w:p>
    <w:p w:rsidR="00041AD7"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Uchádzačovi sa pridelia body sumárne za všetky kritéria a výsledná hodnota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proofErr w:type="spellStart"/>
      <w:r w:rsidRPr="009D01AE">
        <w:rPr>
          <w:rFonts w:ascii="Arial" w:eastAsia="Arial Unicode MS" w:hAnsi="Arial" w:cs="Arial Unicode MS"/>
          <w:color w:val="000000"/>
          <w:sz w:val="20"/>
          <w:szCs w:val="20"/>
          <w:u w:color="000000"/>
          <w:bdr w:val="nil"/>
        </w:rPr>
        <w:t>ria</w:t>
      </w:r>
      <w:proofErr w:type="spellEnd"/>
      <w:r w:rsidRPr="009D01AE">
        <w:rPr>
          <w:rFonts w:ascii="Arial" w:eastAsia="Arial Unicode MS" w:hAnsi="Arial" w:cs="Arial Unicode MS"/>
          <w:color w:val="000000"/>
          <w:sz w:val="20"/>
          <w:szCs w:val="20"/>
          <w:u w:color="000000"/>
          <w:bdr w:val="nil"/>
        </w:rPr>
        <w:t xml:space="preserve"> K</w:t>
      </w:r>
      <w:r w:rsidR="005A41E0">
        <w:rPr>
          <w:rFonts w:ascii="Arial" w:eastAsia="Arial Unicode MS" w:hAnsi="Arial" w:cs="Arial Unicode MS"/>
          <w:color w:val="000000"/>
          <w:sz w:val="20"/>
          <w:szCs w:val="20"/>
          <w:u w:color="000000"/>
          <w:bdr w:val="nil"/>
        </w:rPr>
        <w:t>3</w:t>
      </w:r>
      <w:r w:rsidRPr="009D01AE">
        <w:rPr>
          <w:rFonts w:ascii="Arial" w:eastAsia="Arial Unicode MS" w:hAnsi="Arial" w:cs="Arial Unicode MS"/>
          <w:color w:val="000000"/>
          <w:sz w:val="20"/>
          <w:szCs w:val="20"/>
          <w:u w:color="000000"/>
          <w:bdr w:val="nil"/>
        </w:rPr>
        <w:t xml:space="preserve"> sa urči podľa vzorca:</w:t>
      </w:r>
    </w:p>
    <w:p w:rsidR="00743F2A" w:rsidRPr="009D01AE" w:rsidRDefault="00743F2A"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bCs/>
          <w:color w:val="000000"/>
          <w:sz w:val="20"/>
          <w:szCs w:val="20"/>
          <w:u w:color="000000"/>
          <w:bdr w:val="nil"/>
        </w:rPr>
      </w:pPr>
      <w:r w:rsidRPr="009D01AE">
        <w:rPr>
          <w:rFonts w:ascii="Arial" w:eastAsia="Arial Unicode MS" w:hAnsi="Arial" w:cs="Arial Unicode MS"/>
          <w:b/>
          <w:bCs/>
          <w:color w:val="000000"/>
          <w:sz w:val="20"/>
          <w:szCs w:val="20"/>
          <w:u w:color="000000"/>
          <w:bdr w:val="nil"/>
        </w:rPr>
        <w:t>K</w:t>
      </w:r>
      <w:r w:rsidR="00D00924">
        <w:rPr>
          <w:rFonts w:ascii="Arial" w:eastAsia="Arial Unicode MS" w:hAnsi="Arial" w:cs="Arial Unicode MS"/>
          <w:b/>
          <w:bCs/>
          <w:color w:val="000000"/>
          <w:sz w:val="20"/>
          <w:szCs w:val="20"/>
          <w:u w:color="000000"/>
          <w:bdr w:val="nil"/>
        </w:rPr>
        <w:t>3</w:t>
      </w:r>
      <w:r w:rsidRPr="009D01AE">
        <w:rPr>
          <w:rFonts w:ascii="Arial" w:eastAsia="Arial Unicode MS" w:hAnsi="Arial" w:cs="Arial Unicode MS"/>
          <w:b/>
          <w:bCs/>
          <w:color w:val="000000"/>
          <w:sz w:val="20"/>
          <w:szCs w:val="20"/>
          <w:u w:color="000000"/>
          <w:bdr w:val="nil"/>
        </w:rPr>
        <w:t xml:space="preserve">i  = </w:t>
      </w:r>
      <w:proofErr w:type="spellStart"/>
      <w:r w:rsidRPr="009D01AE">
        <w:rPr>
          <w:rFonts w:ascii="Arial" w:eastAsia="Arial Unicode MS" w:hAnsi="Arial" w:cs="Arial Unicode MS"/>
          <w:b/>
          <w:bCs/>
          <w:color w:val="000000"/>
          <w:sz w:val="20"/>
          <w:szCs w:val="20"/>
          <w:u w:color="000000"/>
          <w:bdr w:val="nil"/>
        </w:rPr>
        <w:t>KEi</w:t>
      </w:r>
      <w:proofErr w:type="spellEnd"/>
      <w:r w:rsidRPr="009D01AE">
        <w:rPr>
          <w:rFonts w:ascii="Arial" w:eastAsia="Arial Unicode MS" w:hAnsi="Arial" w:cs="Arial Unicode MS"/>
          <w:b/>
          <w:bCs/>
          <w:color w:val="000000"/>
          <w:sz w:val="20"/>
          <w:szCs w:val="20"/>
          <w:u w:color="000000"/>
          <w:bdr w:val="nil"/>
        </w:rPr>
        <w:t xml:space="preserve"> x </w:t>
      </w:r>
      <w:r w:rsidR="00D00924">
        <w:rPr>
          <w:rFonts w:ascii="Arial" w:eastAsia="Arial Unicode MS" w:hAnsi="Arial" w:cs="Arial Unicode MS"/>
          <w:b/>
          <w:bCs/>
          <w:color w:val="000000"/>
          <w:sz w:val="20"/>
          <w:szCs w:val="20"/>
          <w:u w:color="000000"/>
          <w:bdr w:val="nil"/>
        </w:rPr>
        <w:t>10</w:t>
      </w:r>
      <w:r w:rsidRPr="009D01AE">
        <w:rPr>
          <w:rFonts w:ascii="Arial" w:eastAsia="Arial Unicode MS" w:hAnsi="Arial" w:cs="Arial Unicode MS"/>
          <w:b/>
          <w:bCs/>
          <w:color w:val="000000"/>
          <w:sz w:val="20"/>
          <w:szCs w:val="20"/>
          <w:u w:color="000000"/>
          <w:bdr w:val="nil"/>
        </w:rPr>
        <w:t>%</w:t>
      </w:r>
    </w:p>
    <w:p w:rsidR="00743F2A" w:rsidRPr="009D01AE" w:rsidRDefault="00743F2A"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pričom:</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K</w:t>
      </w:r>
      <w:r w:rsidR="00D00924">
        <w:rPr>
          <w:rFonts w:ascii="Arial" w:eastAsia="Arial Unicode MS" w:hAnsi="Arial" w:cs="Arial Unicode MS"/>
          <w:color w:val="000000"/>
          <w:sz w:val="20"/>
          <w:szCs w:val="20"/>
          <w:u w:color="000000"/>
          <w:bdr w:val="nil"/>
        </w:rPr>
        <w:t>3</w:t>
      </w:r>
      <w:r w:rsidRPr="009D01AE">
        <w:rPr>
          <w:rFonts w:ascii="Arial" w:eastAsia="Arial Unicode MS" w:hAnsi="Arial" w:cs="Arial Unicode MS"/>
          <w:color w:val="000000"/>
          <w:sz w:val="20"/>
          <w:szCs w:val="20"/>
          <w:u w:color="000000"/>
          <w:bdr w:val="nil"/>
        </w:rPr>
        <w:t xml:space="preserve">i Vyhodnotenie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proofErr w:type="spellStart"/>
      <w:r w:rsidRPr="009D01AE">
        <w:rPr>
          <w:rFonts w:ascii="Arial" w:eastAsia="Arial Unicode MS" w:hAnsi="Arial" w:cs="Arial Unicode MS"/>
          <w:color w:val="000000"/>
          <w:sz w:val="20"/>
          <w:szCs w:val="20"/>
          <w:u w:color="000000"/>
          <w:bdr w:val="nil"/>
        </w:rPr>
        <w:t>ria</w:t>
      </w:r>
      <w:proofErr w:type="spellEnd"/>
      <w:r w:rsidRPr="009D01AE">
        <w:rPr>
          <w:rFonts w:ascii="Arial" w:eastAsia="Arial Unicode MS" w:hAnsi="Arial" w:cs="Arial Unicode MS"/>
          <w:color w:val="000000"/>
          <w:sz w:val="20"/>
          <w:szCs w:val="20"/>
          <w:u w:color="000000"/>
          <w:bdr w:val="nil"/>
        </w:rPr>
        <w:t xml:space="preserve"> K</w:t>
      </w:r>
      <w:r w:rsidR="00D00924">
        <w:rPr>
          <w:rFonts w:ascii="Arial" w:eastAsia="Arial Unicode MS" w:hAnsi="Arial" w:cs="Arial Unicode MS"/>
          <w:color w:val="000000"/>
          <w:sz w:val="20"/>
          <w:szCs w:val="20"/>
          <w:u w:color="000000"/>
          <w:bdr w:val="nil"/>
        </w:rPr>
        <w:t>3</w:t>
      </w:r>
      <w:r w:rsidRPr="009D01AE">
        <w:rPr>
          <w:rFonts w:ascii="Arial" w:eastAsia="Arial Unicode MS" w:hAnsi="Arial" w:cs="Arial Unicode MS"/>
          <w:color w:val="000000"/>
          <w:sz w:val="20"/>
          <w:szCs w:val="20"/>
          <w:u w:color="000000"/>
          <w:bdr w:val="nil"/>
        </w:rPr>
        <w:t xml:space="preserve"> </w:t>
      </w:r>
      <w:proofErr w:type="spellStart"/>
      <w:r w:rsidRPr="009D01AE">
        <w:rPr>
          <w:rFonts w:ascii="Arial" w:eastAsia="Arial Unicode MS" w:hAnsi="Arial" w:cs="Arial Unicode MS"/>
          <w:color w:val="000000"/>
          <w:sz w:val="20"/>
          <w:szCs w:val="20"/>
          <w:u w:color="000000"/>
          <w:bdr w:val="nil"/>
        </w:rPr>
        <w:t>dan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uchádzača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roofErr w:type="spellStart"/>
      <w:r w:rsidRPr="009D01AE">
        <w:rPr>
          <w:rFonts w:ascii="Arial" w:eastAsia="Arial Unicode MS" w:hAnsi="Arial" w:cs="Arial Unicode MS"/>
          <w:color w:val="000000"/>
          <w:sz w:val="20"/>
          <w:szCs w:val="20"/>
          <w:u w:color="000000"/>
          <w:bdr w:val="nil"/>
        </w:rPr>
        <w:t>KEi</w:t>
      </w:r>
      <w:proofErr w:type="spellEnd"/>
      <w:r w:rsidRPr="009D01AE">
        <w:rPr>
          <w:rFonts w:ascii="Arial" w:eastAsia="Arial Unicode MS" w:hAnsi="Arial" w:cs="Arial Unicode MS"/>
          <w:color w:val="000000"/>
          <w:sz w:val="20"/>
          <w:szCs w:val="20"/>
          <w:u w:color="000000"/>
          <w:bdr w:val="nil"/>
        </w:rPr>
        <w:t xml:space="preserve"> Počet bodov uchádzača za optimalizáciu prevádzkových nákladov</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 xml:space="preserve">100 - Maximálny počet bodov stanovený pre </w:t>
      </w:r>
      <w:proofErr w:type="spellStart"/>
      <w:r w:rsidRPr="009D01AE">
        <w:rPr>
          <w:rFonts w:ascii="Arial" w:eastAsia="Arial" w:hAnsi="Arial" w:cs="Arial"/>
          <w:color w:val="000000"/>
          <w:sz w:val="20"/>
          <w:szCs w:val="20"/>
          <w:u w:color="000000"/>
          <w:bdr w:val="nil"/>
        </w:rPr>
        <w:t>Krit</w:t>
      </w:r>
      <w:proofErr w:type="spellEnd"/>
      <w:r w:rsidRPr="009D01AE">
        <w:rPr>
          <w:rFonts w:ascii="Arial" w:eastAsia="Arial" w:hAnsi="Arial" w:cs="Arial"/>
          <w:color w:val="000000"/>
          <w:sz w:val="20"/>
          <w:szCs w:val="20"/>
          <w:u w:color="000000"/>
          <w:bdr w:val="nil"/>
          <w:lang w:val="fr-FR"/>
        </w:rPr>
        <w:t>é</w:t>
      </w:r>
      <w:proofErr w:type="spellStart"/>
      <w:r w:rsidRPr="009D01AE">
        <w:rPr>
          <w:rFonts w:ascii="Arial" w:eastAsia="Arial" w:hAnsi="Arial" w:cs="Arial"/>
          <w:color w:val="000000"/>
          <w:sz w:val="20"/>
          <w:szCs w:val="20"/>
          <w:u w:color="000000"/>
          <w:bdr w:val="nil"/>
        </w:rPr>
        <w:t>rium</w:t>
      </w:r>
      <w:proofErr w:type="spellEnd"/>
      <w:r w:rsidRPr="009D01AE">
        <w:rPr>
          <w:rFonts w:ascii="Arial" w:eastAsia="Arial" w:hAnsi="Arial" w:cs="Arial"/>
          <w:color w:val="000000"/>
          <w:sz w:val="20"/>
          <w:szCs w:val="20"/>
          <w:u w:color="000000"/>
          <w:bdr w:val="nil"/>
        </w:rPr>
        <w:t xml:space="preserve"> K</w:t>
      </w:r>
      <w:r w:rsidR="00D00924">
        <w:rPr>
          <w:rFonts w:ascii="Arial" w:eastAsia="Arial" w:hAnsi="Arial" w:cs="Arial"/>
          <w:color w:val="000000"/>
          <w:sz w:val="20"/>
          <w:szCs w:val="20"/>
          <w:u w:color="000000"/>
          <w:bdr w:val="nil"/>
        </w:rPr>
        <w:t>3</w:t>
      </w:r>
      <w:r w:rsidRPr="009D01AE">
        <w:rPr>
          <w:rFonts w:ascii="Arial" w:eastAsia="Arial" w:hAnsi="Arial" w:cs="Arial"/>
          <w:color w:val="000000"/>
          <w:sz w:val="20"/>
          <w:szCs w:val="20"/>
          <w:u w:color="000000"/>
          <w:bdr w:val="nil"/>
        </w:rPr>
        <w:t xml:space="preserve"> spolu (pred zvážením)</w:t>
      </w:r>
    </w:p>
    <w:p w:rsidR="00041AD7" w:rsidRPr="009D01AE" w:rsidRDefault="005A41E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Pr>
          <w:rFonts w:ascii="Arial" w:eastAsia="Arial Unicode MS" w:hAnsi="Arial" w:cs="Arial Unicode MS"/>
          <w:color w:val="000000"/>
          <w:sz w:val="20"/>
          <w:szCs w:val="20"/>
          <w:u w:color="000000"/>
          <w:bdr w:val="nil"/>
        </w:rPr>
        <w:t>10</w:t>
      </w:r>
      <w:r w:rsidR="00041AD7" w:rsidRPr="009D01AE">
        <w:rPr>
          <w:rFonts w:ascii="Arial" w:eastAsia="Arial Unicode MS" w:hAnsi="Arial" w:cs="Arial Unicode MS"/>
          <w:color w:val="000000"/>
          <w:sz w:val="20"/>
          <w:szCs w:val="20"/>
          <w:u w:color="000000"/>
          <w:bdr w:val="nil"/>
        </w:rPr>
        <w:t xml:space="preserve">% Váha </w:t>
      </w:r>
      <w:proofErr w:type="spellStart"/>
      <w:r w:rsidR="00041AD7" w:rsidRPr="009D01AE">
        <w:rPr>
          <w:rFonts w:ascii="Arial" w:eastAsia="Arial Unicode MS" w:hAnsi="Arial" w:cs="Arial Unicode MS"/>
          <w:color w:val="000000"/>
          <w:sz w:val="20"/>
          <w:szCs w:val="20"/>
          <w:u w:color="000000"/>
          <w:bdr w:val="nil"/>
        </w:rPr>
        <w:t>krit</w:t>
      </w:r>
      <w:proofErr w:type="spellEnd"/>
      <w:r w:rsidR="00041AD7" w:rsidRPr="009D01AE">
        <w:rPr>
          <w:rFonts w:ascii="Arial" w:eastAsia="Arial Unicode MS" w:hAnsi="Arial" w:cs="Arial Unicode MS"/>
          <w:color w:val="000000"/>
          <w:sz w:val="20"/>
          <w:szCs w:val="20"/>
          <w:u w:color="000000"/>
          <w:bdr w:val="nil"/>
          <w:lang w:val="fr-FR"/>
        </w:rPr>
        <w:t>é</w:t>
      </w:r>
      <w:proofErr w:type="spellStart"/>
      <w:r w:rsidR="00041AD7" w:rsidRPr="009D01AE">
        <w:rPr>
          <w:rFonts w:ascii="Arial" w:eastAsia="Arial Unicode MS" w:hAnsi="Arial" w:cs="Arial Unicode MS"/>
          <w:color w:val="000000"/>
          <w:sz w:val="20"/>
          <w:szCs w:val="20"/>
          <w:u w:color="000000"/>
          <w:bdr w:val="nil"/>
        </w:rPr>
        <w:t>ria</w:t>
      </w:r>
      <w:proofErr w:type="spellEnd"/>
      <w:r w:rsidR="00041AD7" w:rsidRPr="009D01AE">
        <w:rPr>
          <w:rFonts w:ascii="Arial" w:eastAsia="Arial Unicode MS" w:hAnsi="Arial" w:cs="Arial Unicode MS"/>
          <w:color w:val="000000"/>
          <w:sz w:val="20"/>
          <w:szCs w:val="20"/>
          <w:u w:color="000000"/>
          <w:bdr w:val="nil"/>
        </w:rPr>
        <w:t xml:space="preserve"> K</w:t>
      </w:r>
      <w:r w:rsidR="00D00924">
        <w:rPr>
          <w:rFonts w:ascii="Arial" w:eastAsia="Arial Unicode MS" w:hAnsi="Arial" w:cs="Arial Unicode MS"/>
          <w:color w:val="000000"/>
          <w:sz w:val="20"/>
          <w:szCs w:val="20"/>
          <w:u w:color="000000"/>
          <w:bdr w:val="nil"/>
        </w:rPr>
        <w:t>3</w:t>
      </w:r>
      <w:r w:rsidR="00041AD7" w:rsidRPr="009D01AE">
        <w:rPr>
          <w:rFonts w:ascii="Arial" w:eastAsia="Arial Unicode MS" w:hAnsi="Arial" w:cs="Arial Unicode MS"/>
          <w:color w:val="000000"/>
          <w:sz w:val="20"/>
          <w:szCs w:val="20"/>
          <w:u w:color="000000"/>
          <w:bdr w:val="nil"/>
        </w:rPr>
        <w:t xml:space="preserve"> vyjadrená v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Výsledný počet bodov sa zaokrúhli na 2 </w:t>
      </w:r>
      <w:proofErr w:type="spellStart"/>
      <w:r w:rsidRPr="009D01AE">
        <w:rPr>
          <w:rFonts w:ascii="Arial" w:eastAsia="Arial Unicode MS" w:hAnsi="Arial" w:cs="Arial Unicode MS"/>
          <w:color w:val="000000"/>
          <w:sz w:val="20"/>
          <w:szCs w:val="20"/>
          <w:u w:color="000000"/>
          <w:bdr w:val="nil"/>
        </w:rPr>
        <w:t>desatinn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miesta.</w:t>
      </w:r>
    </w:p>
    <w:p w:rsidR="00041AD7"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041AD7" w:rsidRPr="00FD42D0" w:rsidRDefault="00B1492B"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w:hAnsi="Arial" w:cs="Arial"/>
          <w:b/>
          <w:bCs/>
          <w:color w:val="000000"/>
          <w:u w:color="000000"/>
          <w:bdr w:val="nil"/>
        </w:rPr>
      </w:pPr>
      <w:r w:rsidRPr="00FD42D0">
        <w:rPr>
          <w:rFonts w:ascii="Arial" w:eastAsia="Arial Unicode MS" w:hAnsi="Arial" w:cs="Arial Unicode MS"/>
          <w:b/>
          <w:bCs/>
          <w:color w:val="000000"/>
          <w:u w:color="000000"/>
          <w:bdr w:val="nil"/>
          <w:lang w:val="it-IT"/>
        </w:rPr>
        <w:t>5</w:t>
      </w:r>
      <w:r w:rsidR="00041AD7" w:rsidRPr="00FD42D0">
        <w:rPr>
          <w:rFonts w:ascii="Arial" w:eastAsia="Arial Unicode MS" w:hAnsi="Arial" w:cs="Arial Unicode MS"/>
          <w:b/>
          <w:bCs/>
          <w:color w:val="000000"/>
          <w:u w:color="000000"/>
          <w:bdr w:val="nil"/>
          <w:lang w:val="it-IT"/>
        </w:rPr>
        <w:t>. Krit</w:t>
      </w:r>
      <w:r w:rsidR="00041AD7" w:rsidRPr="00FD42D0">
        <w:rPr>
          <w:rFonts w:ascii="Arial" w:eastAsia="Arial Unicode MS" w:hAnsi="Arial" w:cs="Arial Unicode MS"/>
          <w:b/>
          <w:bCs/>
          <w:color w:val="000000"/>
          <w:u w:color="000000"/>
          <w:bdr w:val="nil"/>
          <w:lang w:val="fr-FR"/>
        </w:rPr>
        <w:t>é</w:t>
      </w:r>
      <w:r w:rsidR="00041AD7" w:rsidRPr="00FD42D0">
        <w:rPr>
          <w:rFonts w:ascii="Arial" w:eastAsia="Arial Unicode MS" w:hAnsi="Arial" w:cs="Arial Unicode MS"/>
          <w:b/>
          <w:bCs/>
          <w:color w:val="000000"/>
          <w:u w:color="000000"/>
          <w:bdr w:val="nil"/>
          <w:lang w:val="it-IT"/>
        </w:rPr>
        <w:t>rium K</w:t>
      </w:r>
      <w:r w:rsidRPr="00FD42D0">
        <w:rPr>
          <w:rFonts w:ascii="Arial" w:eastAsia="Arial Unicode MS" w:hAnsi="Arial" w:cs="Arial Unicode MS"/>
          <w:b/>
          <w:bCs/>
          <w:color w:val="000000"/>
          <w:u w:color="000000"/>
          <w:bdr w:val="nil"/>
          <w:lang w:val="it-IT"/>
        </w:rPr>
        <w:t>4</w:t>
      </w:r>
      <w:r w:rsidR="00041AD7" w:rsidRPr="00FD42D0">
        <w:rPr>
          <w:rFonts w:ascii="Arial" w:eastAsia="Arial Unicode MS" w:hAnsi="Arial" w:cs="Arial Unicode MS"/>
          <w:b/>
          <w:bCs/>
          <w:color w:val="000000"/>
          <w:u w:color="000000"/>
          <w:bdr w:val="nil"/>
          <w:lang w:val="it-IT"/>
        </w:rPr>
        <w:t xml:space="preserve"> - Environmentálne hľadisko</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1A6C58">
        <w:rPr>
          <w:rFonts w:ascii="Arial" w:eastAsia="Arial Unicode MS" w:hAnsi="Arial" w:cs="Arial Unicode MS"/>
          <w:color w:val="000000"/>
          <w:sz w:val="20"/>
          <w:szCs w:val="20"/>
          <w:u w:color="000000"/>
          <w:bdr w:val="nil"/>
        </w:rPr>
        <w:t>5.1.</w:t>
      </w:r>
      <w:r w:rsidRPr="009D01AE">
        <w:rPr>
          <w:rFonts w:ascii="Arial" w:eastAsia="Arial Unicode MS" w:hAnsi="Arial" w:cs="Arial Unicode MS"/>
          <w:color w:val="000000"/>
          <w:sz w:val="20"/>
          <w:szCs w:val="20"/>
          <w:u w:color="000000"/>
          <w:bdr w:val="nil"/>
        </w:rPr>
        <w:t xml:space="preserve"> Š</w:t>
      </w:r>
      <w:r w:rsidRPr="009D01AE">
        <w:rPr>
          <w:rFonts w:ascii="Arial" w:eastAsia="Arial Unicode MS" w:hAnsi="Arial" w:cs="Arial Unicode MS"/>
          <w:color w:val="000000"/>
          <w:sz w:val="20"/>
          <w:szCs w:val="20"/>
          <w:u w:color="000000"/>
          <w:bdr w:val="nil"/>
          <w:lang w:val="da-DK"/>
        </w:rPr>
        <w:t>pecifik</w:t>
      </w:r>
      <w:r w:rsidRPr="009D01AE">
        <w:rPr>
          <w:rFonts w:ascii="Arial" w:eastAsia="Arial Unicode MS" w:hAnsi="Arial" w:cs="Arial Unicode MS"/>
          <w:color w:val="000000"/>
          <w:sz w:val="20"/>
          <w:szCs w:val="20"/>
          <w:u w:color="000000"/>
          <w:bdr w:val="nil"/>
        </w:rPr>
        <w:t>á</w:t>
      </w:r>
      <w:r w:rsidRPr="009D01AE">
        <w:rPr>
          <w:rFonts w:ascii="Arial" w:eastAsia="Arial Unicode MS" w:hAnsi="Arial" w:cs="Arial Unicode MS"/>
          <w:color w:val="000000"/>
          <w:sz w:val="20"/>
          <w:szCs w:val="20"/>
          <w:u w:color="000000"/>
          <w:bdr w:val="nil"/>
          <w:lang w:val="it-IT"/>
        </w:rPr>
        <w:t>cia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lang w:val="it-IT"/>
        </w:rPr>
        <w:t>ria K</w:t>
      </w:r>
      <w:r>
        <w:rPr>
          <w:rFonts w:ascii="Arial" w:eastAsia="Arial Unicode MS" w:hAnsi="Arial" w:cs="Arial Unicode MS"/>
          <w:color w:val="000000"/>
          <w:sz w:val="20"/>
          <w:szCs w:val="20"/>
          <w:u w:color="000000"/>
          <w:bdr w:val="nil"/>
          <w:lang w:val="it-IT"/>
        </w:rPr>
        <w:t>4</w:t>
      </w:r>
      <w:r w:rsidRPr="009D01AE">
        <w:rPr>
          <w:rFonts w:ascii="Arial" w:eastAsia="Arial Unicode MS" w:hAnsi="Arial" w:cs="Arial Unicode MS"/>
          <w:color w:val="000000"/>
          <w:sz w:val="20"/>
          <w:szCs w:val="20"/>
          <w:u w:color="000000"/>
          <w:bdr w:val="nil"/>
          <w:lang w:val="it-IT"/>
        </w:rPr>
        <w:t xml:space="preserve"> - </w:t>
      </w:r>
      <w:r w:rsidRPr="009D01AE">
        <w:rPr>
          <w:rFonts w:ascii="Arial" w:eastAsia="Arial Unicode MS" w:hAnsi="Arial" w:cs="Arial Unicode MS"/>
          <w:color w:val="000000"/>
          <w:sz w:val="20"/>
          <w:szCs w:val="20"/>
          <w:u w:color="000000"/>
          <w:bdr w:val="nil"/>
        </w:rPr>
        <w:t>Environmentálne kritérium.</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1A6C58">
        <w:rPr>
          <w:rFonts w:ascii="Arial" w:eastAsia="Arial Unicode MS" w:hAnsi="Arial" w:cs="Arial Unicode MS"/>
          <w:color w:val="000000"/>
          <w:sz w:val="20"/>
          <w:szCs w:val="20"/>
          <w:u w:color="000000"/>
          <w:bdr w:val="nil"/>
        </w:rPr>
        <w:t>5.1.1. Cieľom</w:t>
      </w:r>
      <w:r w:rsidRPr="009D01AE">
        <w:rPr>
          <w:rFonts w:ascii="Arial" w:eastAsia="Arial Unicode MS" w:hAnsi="Arial" w:cs="Arial Unicode MS"/>
          <w:color w:val="000000"/>
          <w:sz w:val="20"/>
          <w:szCs w:val="20"/>
          <w:u w:color="000000"/>
          <w:bdr w:val="nil"/>
        </w:rPr>
        <w:t xml:space="preserve"> tohto kritéria je navrhnúť konštrukcie, postup výstavby, prístupové komunikácie, tak aby bol minimalizovaný negatívny dopad na životné prostredie.</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1A6C58">
        <w:rPr>
          <w:rFonts w:ascii="Arial" w:eastAsia="Arial Unicode MS" w:hAnsi="Arial" w:cs="Arial Unicode MS"/>
          <w:color w:val="000000"/>
          <w:sz w:val="20"/>
          <w:szCs w:val="20"/>
          <w:u w:color="000000"/>
          <w:bdr w:val="nil"/>
        </w:rPr>
        <w:t>5.1</w:t>
      </w:r>
      <w:r w:rsidRPr="009D01AE">
        <w:rPr>
          <w:rFonts w:ascii="Arial" w:eastAsia="Arial Unicode MS" w:hAnsi="Arial" w:cs="Arial Unicode MS"/>
          <w:color w:val="000000"/>
          <w:sz w:val="20"/>
          <w:szCs w:val="20"/>
          <w:u w:color="000000"/>
          <w:bdr w:val="nil"/>
        </w:rPr>
        <w:t xml:space="preserve">.2. Uchádzač vyplní </w:t>
      </w:r>
      <w:r>
        <w:rPr>
          <w:rFonts w:ascii="Arial" w:eastAsia="Arial Unicode MS" w:hAnsi="Arial" w:cs="Arial Unicode MS"/>
          <w:color w:val="000000"/>
          <w:sz w:val="20"/>
          <w:szCs w:val="20"/>
          <w:u w:color="000000"/>
          <w:bdr w:val="nil"/>
        </w:rPr>
        <w:t>„</w:t>
      </w:r>
      <w:r w:rsidRPr="009D01AE">
        <w:rPr>
          <w:rFonts w:ascii="Arial" w:eastAsia="Arial Unicode MS" w:hAnsi="Arial" w:cs="Arial Unicode MS"/>
          <w:color w:val="000000"/>
          <w:sz w:val="20"/>
          <w:szCs w:val="20"/>
          <w:u w:color="000000"/>
          <w:bdr w:val="nil"/>
        </w:rPr>
        <w:t>Návrh na plnenie kritérií - Kritérium K</w:t>
      </w:r>
      <w:r>
        <w:rPr>
          <w:rFonts w:ascii="Arial" w:eastAsia="Arial Unicode MS" w:hAnsi="Arial" w:cs="Arial Unicode MS"/>
          <w:color w:val="000000"/>
          <w:sz w:val="20"/>
          <w:szCs w:val="20"/>
          <w:u w:color="000000"/>
          <w:bdr w:val="nil"/>
        </w:rPr>
        <w:t xml:space="preserve">4“, ktorý tvorí Prílohu </w:t>
      </w:r>
      <w:r w:rsidRPr="001A6C58">
        <w:rPr>
          <w:rFonts w:ascii="Arial" w:eastAsia="Arial Unicode MS" w:hAnsi="Arial" w:cs="Arial Unicode MS"/>
          <w:color w:val="000000"/>
          <w:sz w:val="20"/>
          <w:szCs w:val="20"/>
          <w:u w:color="000000"/>
          <w:bdr w:val="nil"/>
        </w:rPr>
        <w:t>A3.3 týchto</w:t>
      </w:r>
      <w:r w:rsidRPr="009D01AE">
        <w:rPr>
          <w:rFonts w:ascii="Arial" w:eastAsia="Arial Unicode MS" w:hAnsi="Arial" w:cs="Arial Unicode MS"/>
          <w:color w:val="000000"/>
          <w:sz w:val="20"/>
          <w:szCs w:val="20"/>
          <w:u w:color="000000"/>
          <w:bdr w:val="nil"/>
        </w:rPr>
        <w:t xml:space="preserve"> súťažných podkladov.</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1A6C58">
        <w:rPr>
          <w:rFonts w:ascii="Arial" w:eastAsia="Arial Unicode MS" w:hAnsi="Arial" w:cs="Arial Unicode MS"/>
          <w:color w:val="000000"/>
          <w:sz w:val="20"/>
          <w:szCs w:val="20"/>
          <w:u w:color="000000"/>
          <w:bdr w:val="nil"/>
        </w:rPr>
        <w:t>5.2.</w:t>
      </w:r>
      <w:r w:rsidRPr="009D01AE">
        <w:rPr>
          <w:rFonts w:ascii="Arial" w:eastAsia="Arial Unicode MS" w:hAnsi="Arial" w:cs="Arial Unicode MS"/>
          <w:color w:val="000000"/>
          <w:sz w:val="20"/>
          <w:szCs w:val="20"/>
          <w:u w:color="000000"/>
          <w:bdr w:val="nil"/>
        </w:rPr>
        <w:t xml:space="preserve"> Spôsob hodnotenia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lang w:val="it-IT"/>
        </w:rPr>
        <w:t>ria K</w:t>
      </w:r>
      <w:r>
        <w:rPr>
          <w:rFonts w:ascii="Arial" w:eastAsia="Arial Unicode MS" w:hAnsi="Arial" w:cs="Arial Unicode MS"/>
          <w:color w:val="000000"/>
          <w:sz w:val="20"/>
          <w:szCs w:val="20"/>
          <w:u w:color="000000"/>
          <w:bdr w:val="nil"/>
          <w:lang w:val="it-IT"/>
        </w:rPr>
        <w:t>4</w:t>
      </w:r>
    </w:p>
    <w:tbl>
      <w:tblPr>
        <w:tblStyle w:val="TableNormal1"/>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50"/>
        <w:gridCol w:w="3866"/>
      </w:tblGrid>
      <w:tr w:rsidR="00FD42D0" w:rsidRPr="009D01AE" w:rsidTr="00BA4837">
        <w:trPr>
          <w:trHeight w:val="336"/>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42D0" w:rsidRPr="009021BC" w:rsidRDefault="00FD42D0" w:rsidP="00BA4837">
            <w:pPr>
              <w:tabs>
                <w:tab w:val="left" w:pos="567"/>
                <w:tab w:val="left" w:pos="851"/>
                <w:tab w:val="left" w:pos="1134"/>
                <w:tab w:val="left" w:pos="1276"/>
              </w:tabs>
              <w:spacing w:after="120"/>
              <w:jc w:val="both"/>
              <w:rPr>
                <w:rFonts w:ascii="Arial" w:hAnsi="Arial"/>
                <w:sz w:val="20"/>
                <w:szCs w:val="20"/>
              </w:rPr>
            </w:pPr>
            <w:r w:rsidRPr="009021BC">
              <w:rPr>
                <w:rFonts w:ascii="Arial" w:hAnsi="Arial"/>
                <w:sz w:val="20"/>
                <w:szCs w:val="20"/>
              </w:rPr>
              <w:t>Rozsah výrubu drevín v brehových porastoch tokov</w:t>
            </w:r>
            <w:r>
              <w:rPr>
                <w:rFonts w:ascii="Arial" w:hAnsi="Arial"/>
                <w:sz w:val="20"/>
                <w:szCs w:val="20"/>
              </w:rPr>
              <w:t xml:space="preserve"> (</w:t>
            </w:r>
            <w:r w:rsidRPr="008A5752">
              <w:rPr>
                <w:rFonts w:ascii="Arial" w:hAnsi="Arial" w:cs="Arial"/>
                <w:bCs/>
                <w:sz w:val="20"/>
                <w:szCs w:val="20"/>
              </w:rPr>
              <w:t>vyjadrený v m</w:t>
            </w:r>
            <w:r w:rsidRPr="008A5752">
              <w:rPr>
                <w:rFonts w:ascii="Arial" w:hAnsi="Arial" w:cs="Arial"/>
                <w:bCs/>
                <w:sz w:val="20"/>
                <w:szCs w:val="20"/>
                <w:vertAlign w:val="superscript"/>
              </w:rPr>
              <w:t>3</w:t>
            </w:r>
            <w:r>
              <w:rPr>
                <w:rFonts w:ascii="Arial" w:hAnsi="Arial" w:cs="Arial"/>
                <w:bCs/>
                <w:sz w:val="20"/>
                <w:szCs w:val="20"/>
              </w:rPr>
              <w:t>)</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42D0" w:rsidRPr="009D01AE" w:rsidRDefault="00FD42D0" w:rsidP="00BA4837">
            <w:pPr>
              <w:tabs>
                <w:tab w:val="left" w:pos="567"/>
                <w:tab w:val="left" w:pos="851"/>
                <w:tab w:val="left" w:pos="1134"/>
                <w:tab w:val="left" w:pos="1276"/>
              </w:tabs>
              <w:spacing w:after="120"/>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 xml:space="preserve">Počet bodov sa určí podľa </w:t>
            </w:r>
            <w:r>
              <w:rPr>
                <w:rFonts w:ascii="Arial" w:eastAsia="Arial Unicode MS" w:hAnsi="Arial" w:cs="Arial Unicode MS"/>
                <w:color w:val="000000"/>
                <w:sz w:val="20"/>
                <w:szCs w:val="20"/>
                <w:u w:color="000000"/>
              </w:rPr>
              <w:t>vzorca pomerom medzi hodnotami 0 a </w:t>
            </w:r>
            <w:r w:rsidRPr="00E42096">
              <w:rPr>
                <w:rFonts w:ascii="Arial" w:eastAsia="Arial Unicode MS" w:hAnsi="Arial" w:cs="Arial Unicode MS"/>
                <w:b/>
                <w:color w:val="000000"/>
                <w:sz w:val="20"/>
                <w:szCs w:val="20"/>
                <w:u w:color="000000"/>
              </w:rPr>
              <w:t>10</w:t>
            </w:r>
            <w:r>
              <w:rPr>
                <w:rFonts w:ascii="Arial" w:eastAsia="Arial Unicode MS" w:hAnsi="Arial" w:cs="Arial Unicode MS"/>
                <w:color w:val="000000"/>
                <w:sz w:val="20"/>
                <w:szCs w:val="20"/>
                <w:u w:color="000000"/>
              </w:rPr>
              <w:t xml:space="preserve"> b</w:t>
            </w:r>
            <w:r w:rsidRPr="009D01AE">
              <w:rPr>
                <w:rFonts w:ascii="Arial" w:eastAsia="Arial Unicode MS" w:hAnsi="Arial" w:cs="Arial Unicode MS"/>
                <w:color w:val="000000"/>
                <w:sz w:val="20"/>
                <w:szCs w:val="20"/>
                <w:u w:color="000000"/>
              </w:rPr>
              <w:t>odov</w:t>
            </w:r>
            <w:r>
              <w:rPr>
                <w:rFonts w:ascii="Arial" w:eastAsia="Arial Unicode MS" w:hAnsi="Arial" w:cs="Arial Unicode MS"/>
                <w:color w:val="000000"/>
                <w:sz w:val="20"/>
                <w:szCs w:val="20"/>
                <w:u w:color="000000"/>
              </w:rPr>
              <w:t>.</w:t>
            </w:r>
          </w:p>
        </w:tc>
      </w:tr>
      <w:tr w:rsidR="00FD42D0" w:rsidRPr="009D01AE" w:rsidTr="00BA4837">
        <w:trPr>
          <w:trHeight w:val="336"/>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42D0" w:rsidRPr="009021BC" w:rsidRDefault="00FD42D0" w:rsidP="00BA4837">
            <w:pPr>
              <w:tabs>
                <w:tab w:val="left" w:pos="567"/>
                <w:tab w:val="left" w:pos="851"/>
                <w:tab w:val="left" w:pos="1134"/>
                <w:tab w:val="left" w:pos="1276"/>
              </w:tabs>
              <w:spacing w:after="120"/>
              <w:jc w:val="both"/>
              <w:rPr>
                <w:rFonts w:ascii="Arial" w:hAnsi="Arial"/>
                <w:sz w:val="20"/>
                <w:szCs w:val="20"/>
              </w:rPr>
            </w:pPr>
            <w:r>
              <w:rPr>
                <w:rFonts w:ascii="Arial" w:hAnsi="Arial"/>
                <w:sz w:val="20"/>
                <w:szCs w:val="20"/>
              </w:rPr>
              <w:t>Rozsah</w:t>
            </w:r>
            <w:r w:rsidRPr="008A5752">
              <w:rPr>
                <w:rFonts w:ascii="Arial" w:hAnsi="Arial"/>
                <w:sz w:val="20"/>
                <w:szCs w:val="20"/>
              </w:rPr>
              <w:t xml:space="preserve"> regulácie potokov</w:t>
            </w:r>
            <w:r>
              <w:rPr>
                <w:rFonts w:ascii="Arial" w:hAnsi="Arial"/>
                <w:sz w:val="20"/>
                <w:szCs w:val="20"/>
              </w:rPr>
              <w:t xml:space="preserve"> (</w:t>
            </w:r>
            <w:r w:rsidRPr="008A5752">
              <w:rPr>
                <w:rFonts w:ascii="Arial" w:hAnsi="Arial" w:cs="Arial"/>
                <w:bCs/>
                <w:sz w:val="20"/>
                <w:szCs w:val="20"/>
              </w:rPr>
              <w:t>vyjadrený v</w:t>
            </w:r>
            <w:r>
              <w:rPr>
                <w:rFonts w:ascii="Arial" w:hAnsi="Arial" w:cs="Arial"/>
                <w:bCs/>
                <w:sz w:val="20"/>
                <w:szCs w:val="20"/>
              </w:rPr>
              <w:t> </w:t>
            </w:r>
            <w:r w:rsidRPr="008A5752">
              <w:rPr>
                <w:rFonts w:ascii="Arial" w:hAnsi="Arial" w:cs="Arial"/>
                <w:bCs/>
                <w:sz w:val="20"/>
                <w:szCs w:val="20"/>
              </w:rPr>
              <w:t>m</w:t>
            </w:r>
            <w:r>
              <w:rPr>
                <w:rFonts w:ascii="Arial" w:hAnsi="Arial" w:cs="Arial"/>
                <w:bCs/>
                <w:sz w:val="20"/>
                <w:szCs w:val="20"/>
              </w:rPr>
              <w:t>etroch)</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42D0" w:rsidRPr="009D01AE" w:rsidRDefault="00FD42D0" w:rsidP="00BA4837">
            <w:pPr>
              <w:tabs>
                <w:tab w:val="left" w:pos="567"/>
                <w:tab w:val="left" w:pos="851"/>
                <w:tab w:val="left" w:pos="1134"/>
                <w:tab w:val="left" w:pos="1485"/>
              </w:tabs>
              <w:spacing w:before="40" w:after="40"/>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 xml:space="preserve">Počet bodov sa určí podľa </w:t>
            </w:r>
            <w:r>
              <w:rPr>
                <w:rFonts w:ascii="Arial" w:eastAsia="Arial Unicode MS" w:hAnsi="Arial" w:cs="Arial Unicode MS"/>
                <w:color w:val="000000"/>
                <w:sz w:val="20"/>
                <w:szCs w:val="20"/>
                <w:u w:color="000000"/>
              </w:rPr>
              <w:t>vzorca pomerom medzi hodnotami 0 a </w:t>
            </w:r>
            <w:r w:rsidRPr="00E42096">
              <w:rPr>
                <w:rFonts w:ascii="Arial" w:eastAsia="Arial Unicode MS" w:hAnsi="Arial" w:cs="Arial Unicode MS"/>
                <w:b/>
                <w:color w:val="000000"/>
                <w:sz w:val="20"/>
                <w:szCs w:val="20"/>
                <w:u w:color="000000"/>
              </w:rPr>
              <w:t>30</w:t>
            </w:r>
            <w:r>
              <w:rPr>
                <w:rFonts w:ascii="Arial" w:eastAsia="Arial Unicode MS" w:hAnsi="Arial" w:cs="Arial Unicode MS"/>
                <w:color w:val="000000"/>
                <w:sz w:val="20"/>
                <w:szCs w:val="20"/>
                <w:u w:color="000000"/>
              </w:rPr>
              <w:t xml:space="preserve"> b</w:t>
            </w:r>
            <w:r w:rsidRPr="009D01AE">
              <w:rPr>
                <w:rFonts w:ascii="Arial" w:eastAsia="Arial Unicode MS" w:hAnsi="Arial" w:cs="Arial Unicode MS"/>
                <w:color w:val="000000"/>
                <w:sz w:val="20"/>
                <w:szCs w:val="20"/>
                <w:u w:color="000000"/>
              </w:rPr>
              <w:t>odov</w:t>
            </w:r>
            <w:r>
              <w:rPr>
                <w:rFonts w:ascii="Arial" w:eastAsia="Arial Unicode MS" w:hAnsi="Arial" w:cs="Arial Unicode MS"/>
                <w:color w:val="000000"/>
                <w:sz w:val="20"/>
                <w:szCs w:val="20"/>
                <w:u w:color="000000"/>
              </w:rPr>
              <w:t>.</w:t>
            </w:r>
          </w:p>
        </w:tc>
      </w:tr>
      <w:tr w:rsidR="00FD42D0" w:rsidRPr="009D01AE" w:rsidTr="00BA4837">
        <w:trPr>
          <w:trHeight w:val="1003"/>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42D0" w:rsidRPr="009D01AE" w:rsidRDefault="00FD42D0" w:rsidP="00BA4837">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Počet pilierov mosta 209-01 a 209-02 (ak sú v priečnom dva piliere, počíta sa každý pilier)</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42D0" w:rsidRPr="009D01AE" w:rsidRDefault="00FD42D0" w:rsidP="00BA4837">
            <w:pPr>
              <w:tabs>
                <w:tab w:val="left" w:pos="567"/>
                <w:tab w:val="left" w:pos="851"/>
                <w:tab w:val="left" w:pos="1134"/>
                <w:tab w:val="left" w:pos="1485"/>
              </w:tabs>
              <w:spacing w:before="40" w:after="40"/>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Počet bodov sa určí podľa vzorca pomerom medzi hodnotami :</w:t>
            </w:r>
          </w:p>
          <w:p w:rsidR="00FD42D0" w:rsidRPr="009D01AE" w:rsidRDefault="00FD42D0" w:rsidP="00BA4837">
            <w:pPr>
              <w:tabs>
                <w:tab w:val="left" w:pos="567"/>
                <w:tab w:val="left" w:pos="851"/>
                <w:tab w:val="left" w:pos="1134"/>
                <w:tab w:val="left" w:pos="1485"/>
              </w:tabs>
              <w:spacing w:before="40" w:after="40"/>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Viac ako 90 pilierov...0 bodov</w:t>
            </w:r>
          </w:p>
          <w:p w:rsidR="00FD42D0" w:rsidRPr="009D01AE" w:rsidRDefault="00FD42D0" w:rsidP="00BA4837">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Pr>
                <w:rFonts w:ascii="Arial" w:eastAsia="Arial Unicode MS" w:hAnsi="Arial" w:cs="Arial Unicode MS"/>
                <w:color w:val="000000"/>
                <w:sz w:val="20"/>
                <w:szCs w:val="20"/>
                <w:u w:color="000000"/>
              </w:rPr>
              <w:t xml:space="preserve">55 a menej pilierov ... </w:t>
            </w:r>
            <w:r w:rsidRPr="00E42096">
              <w:rPr>
                <w:rFonts w:ascii="Arial" w:eastAsia="Arial Unicode MS" w:hAnsi="Arial" w:cs="Arial Unicode MS"/>
                <w:b/>
                <w:color w:val="000000"/>
                <w:sz w:val="20"/>
                <w:szCs w:val="20"/>
                <w:u w:color="000000"/>
              </w:rPr>
              <w:t>20</w:t>
            </w:r>
            <w:r>
              <w:rPr>
                <w:rFonts w:ascii="Arial" w:eastAsia="Arial Unicode MS" w:hAnsi="Arial" w:cs="Arial Unicode MS"/>
                <w:color w:val="000000"/>
                <w:sz w:val="20"/>
                <w:szCs w:val="20"/>
                <w:u w:color="000000"/>
              </w:rPr>
              <w:t xml:space="preserve"> </w:t>
            </w:r>
            <w:r w:rsidRPr="009D01AE">
              <w:rPr>
                <w:rFonts w:ascii="Arial" w:eastAsia="Arial Unicode MS" w:hAnsi="Arial" w:cs="Arial Unicode MS"/>
                <w:color w:val="000000"/>
                <w:sz w:val="20"/>
                <w:szCs w:val="20"/>
                <w:u w:color="000000"/>
              </w:rPr>
              <w:t>bodov</w:t>
            </w:r>
          </w:p>
        </w:tc>
      </w:tr>
      <w:tr w:rsidR="00FD42D0" w:rsidRPr="009D01AE" w:rsidTr="00BA4837">
        <w:trPr>
          <w:trHeight w:val="863"/>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42D0" w:rsidRPr="009D01AE" w:rsidRDefault="00FD42D0" w:rsidP="00BA4837">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 xml:space="preserve">Technológia výstavby mosta 209-01 a 209-02 (s ohľadom na zásah do priestoru  pod mostom) . </w:t>
            </w:r>
          </w:p>
          <w:p w:rsidR="00FD42D0" w:rsidRPr="009D01AE" w:rsidRDefault="00FD42D0" w:rsidP="00BA4837">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V prípade viacej technológii sa výsledný počet bodov určí podľa vzorca v </w:t>
            </w:r>
            <w:r w:rsidRPr="001A6C58">
              <w:rPr>
                <w:rFonts w:ascii="Arial" w:eastAsia="Arial Unicode MS" w:hAnsi="Arial" w:cs="Arial Unicode MS"/>
                <w:color w:val="000000"/>
                <w:sz w:val="20"/>
                <w:szCs w:val="20"/>
                <w:u w:color="000000"/>
              </w:rPr>
              <w:t>kapitole 5.2.</w:t>
            </w:r>
            <w:r w:rsidRPr="009D01AE">
              <w:rPr>
                <w:rFonts w:ascii="Arial" w:eastAsia="Arial Unicode MS" w:hAnsi="Arial" w:cs="Arial Unicode MS"/>
                <w:color w:val="000000"/>
                <w:sz w:val="20"/>
                <w:szCs w:val="20"/>
                <w:u w:color="000000"/>
              </w:rPr>
              <w:t>3.</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42D0" w:rsidRPr="009D01AE" w:rsidRDefault="00FD42D0" w:rsidP="00BA4837">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Pevná skruž .... 0</w:t>
            </w:r>
            <w:r>
              <w:rPr>
                <w:rFonts w:ascii="Arial" w:eastAsia="Arial Unicode MS" w:hAnsi="Arial" w:cs="Arial Unicode MS"/>
                <w:color w:val="000000"/>
                <w:sz w:val="20"/>
                <w:szCs w:val="20"/>
                <w:u w:color="000000"/>
              </w:rPr>
              <w:t xml:space="preserve"> </w:t>
            </w:r>
            <w:r w:rsidRPr="009D01AE">
              <w:rPr>
                <w:rFonts w:ascii="Arial" w:eastAsia="Arial Unicode MS" w:hAnsi="Arial" w:cs="Arial Unicode MS"/>
                <w:color w:val="000000"/>
                <w:sz w:val="20"/>
                <w:szCs w:val="20"/>
                <w:u w:color="000000"/>
              </w:rPr>
              <w:t>bodov</w:t>
            </w:r>
          </w:p>
          <w:p w:rsidR="00FD42D0" w:rsidRPr="009D01AE" w:rsidRDefault="00FD42D0" w:rsidP="00BA4837">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Montáž  žeriavom .... 5</w:t>
            </w:r>
            <w:r>
              <w:rPr>
                <w:rFonts w:ascii="Arial" w:eastAsia="Arial Unicode MS" w:hAnsi="Arial" w:cs="Arial Unicode MS"/>
                <w:color w:val="000000"/>
                <w:sz w:val="20"/>
                <w:szCs w:val="20"/>
                <w:u w:color="000000"/>
              </w:rPr>
              <w:t xml:space="preserve"> </w:t>
            </w:r>
            <w:r w:rsidRPr="009D01AE">
              <w:rPr>
                <w:rFonts w:ascii="Arial" w:eastAsia="Arial Unicode MS" w:hAnsi="Arial" w:cs="Arial Unicode MS"/>
                <w:color w:val="000000"/>
                <w:sz w:val="20"/>
                <w:szCs w:val="20"/>
                <w:u w:color="000000"/>
              </w:rPr>
              <w:t>bodov</w:t>
            </w:r>
          </w:p>
          <w:p w:rsidR="00FD42D0" w:rsidRPr="009D01AE" w:rsidRDefault="00FD42D0" w:rsidP="00BA4837">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Letmá betonáž / montáž .... 10</w:t>
            </w:r>
            <w:r>
              <w:rPr>
                <w:rFonts w:ascii="Arial" w:eastAsia="Arial Unicode MS" w:hAnsi="Arial" w:cs="Arial Unicode MS"/>
                <w:color w:val="000000"/>
                <w:sz w:val="20"/>
                <w:szCs w:val="20"/>
                <w:u w:color="000000"/>
              </w:rPr>
              <w:t xml:space="preserve"> </w:t>
            </w:r>
            <w:r w:rsidRPr="009D01AE">
              <w:rPr>
                <w:rFonts w:ascii="Arial" w:eastAsia="Arial Unicode MS" w:hAnsi="Arial" w:cs="Arial Unicode MS"/>
                <w:color w:val="000000"/>
                <w:sz w:val="20"/>
                <w:szCs w:val="20"/>
                <w:u w:color="000000"/>
              </w:rPr>
              <w:t>bodov</w:t>
            </w:r>
          </w:p>
          <w:p w:rsidR="00FD42D0" w:rsidRPr="009D01AE" w:rsidRDefault="00FD42D0" w:rsidP="00BA4837">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Výsuvná skruž / montážny súbor .... 15</w:t>
            </w:r>
            <w:r>
              <w:rPr>
                <w:rFonts w:ascii="Arial" w:eastAsia="Arial Unicode MS" w:hAnsi="Arial" w:cs="Arial Unicode MS"/>
                <w:color w:val="000000"/>
                <w:sz w:val="20"/>
                <w:szCs w:val="20"/>
                <w:u w:color="000000"/>
              </w:rPr>
              <w:t xml:space="preserve"> </w:t>
            </w:r>
            <w:r w:rsidRPr="009D01AE">
              <w:rPr>
                <w:rFonts w:ascii="Arial" w:eastAsia="Arial Unicode MS" w:hAnsi="Arial" w:cs="Arial Unicode MS"/>
                <w:color w:val="000000"/>
                <w:sz w:val="20"/>
                <w:szCs w:val="20"/>
                <w:u w:color="000000"/>
              </w:rPr>
              <w:t>bodov</w:t>
            </w:r>
          </w:p>
          <w:p w:rsidR="00FD42D0" w:rsidRPr="009D01AE" w:rsidRDefault="00FD42D0" w:rsidP="00BA4837">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 xml:space="preserve">Vysúvanie ... </w:t>
            </w:r>
            <w:r w:rsidRPr="00E42096">
              <w:rPr>
                <w:rFonts w:ascii="Arial" w:eastAsia="Arial Unicode MS" w:hAnsi="Arial" w:cs="Arial Unicode MS"/>
                <w:b/>
                <w:color w:val="000000"/>
                <w:sz w:val="20"/>
                <w:szCs w:val="20"/>
                <w:u w:color="000000"/>
              </w:rPr>
              <w:t>20</w:t>
            </w:r>
            <w:r>
              <w:rPr>
                <w:rFonts w:ascii="Arial" w:eastAsia="Arial Unicode MS" w:hAnsi="Arial" w:cs="Arial Unicode MS"/>
                <w:color w:val="000000"/>
                <w:sz w:val="20"/>
                <w:szCs w:val="20"/>
                <w:u w:color="000000"/>
              </w:rPr>
              <w:t xml:space="preserve"> </w:t>
            </w:r>
            <w:r w:rsidRPr="009D01AE">
              <w:rPr>
                <w:rFonts w:ascii="Arial" w:eastAsia="Arial Unicode MS" w:hAnsi="Arial" w:cs="Arial Unicode MS"/>
                <w:color w:val="000000"/>
                <w:sz w:val="20"/>
                <w:szCs w:val="20"/>
                <w:u w:color="000000"/>
              </w:rPr>
              <w:t>bodov</w:t>
            </w:r>
          </w:p>
        </w:tc>
      </w:tr>
      <w:tr w:rsidR="00FD42D0" w:rsidRPr="009D01AE" w:rsidTr="00BA4837">
        <w:trPr>
          <w:trHeight w:val="863"/>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42D0" w:rsidRPr="009D01AE" w:rsidRDefault="00FD42D0" w:rsidP="00BA4837">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 xml:space="preserve">Doba výstavby mosta* 209-01 a 209-02 (s ohľadom na obmedzenie doby zaťaženie obyvateľstva a krajiny stavebnou dopravou, hlukom </w:t>
            </w:r>
            <w:proofErr w:type="spellStart"/>
            <w:r w:rsidRPr="009D01AE">
              <w:rPr>
                <w:rFonts w:ascii="Arial" w:eastAsia="Arial Unicode MS" w:hAnsi="Arial" w:cs="Arial Unicode MS"/>
                <w:color w:val="000000"/>
                <w:sz w:val="20"/>
                <w:szCs w:val="20"/>
                <w:u w:color="000000"/>
              </w:rPr>
              <w:t>atd</w:t>
            </w:r>
            <w:proofErr w:type="spellEnd"/>
            <w:r w:rsidRPr="009D01AE">
              <w:rPr>
                <w:rFonts w:ascii="Arial" w:eastAsia="Arial Unicode MS" w:hAnsi="Arial" w:cs="Arial Unicode MS"/>
                <w:color w:val="000000"/>
                <w:sz w:val="20"/>
                <w:szCs w:val="20"/>
                <w:u w:color="000000"/>
              </w:rPr>
              <w:t xml:space="preserve">.) </w:t>
            </w:r>
          </w:p>
          <w:p w:rsidR="00FD42D0" w:rsidRPr="009D01AE" w:rsidRDefault="00FD42D0" w:rsidP="00BA4837">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 Do doby výstavby sa započíta obdobie od začatia prác na zakladaniu do ukončenia výstavby nosnej konštrukcie.</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42D0" w:rsidRPr="009D01AE" w:rsidRDefault="00FD42D0" w:rsidP="00BA4837">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Viac ako 30mesiacov ... 0</w:t>
            </w:r>
            <w:r>
              <w:rPr>
                <w:rFonts w:ascii="Arial" w:eastAsia="Arial Unicode MS" w:hAnsi="Arial" w:cs="Arial Unicode MS"/>
                <w:color w:val="000000"/>
                <w:sz w:val="20"/>
                <w:szCs w:val="20"/>
                <w:u w:color="000000"/>
              </w:rPr>
              <w:t xml:space="preserve"> </w:t>
            </w:r>
            <w:r w:rsidRPr="009D01AE">
              <w:rPr>
                <w:rFonts w:ascii="Arial" w:eastAsia="Arial Unicode MS" w:hAnsi="Arial" w:cs="Arial Unicode MS"/>
                <w:color w:val="000000"/>
                <w:sz w:val="20"/>
                <w:szCs w:val="20"/>
                <w:u w:color="000000"/>
              </w:rPr>
              <w:t>bodov</w:t>
            </w:r>
          </w:p>
          <w:p w:rsidR="00FD42D0" w:rsidRPr="009D01AE" w:rsidRDefault="00FD42D0" w:rsidP="00BA4837">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Pr>
                <w:rFonts w:ascii="Arial" w:eastAsia="Arial Unicode MS" w:hAnsi="Arial" w:cs="Arial Unicode MS"/>
                <w:color w:val="000000"/>
                <w:sz w:val="20"/>
                <w:szCs w:val="20"/>
                <w:u w:color="000000"/>
              </w:rPr>
              <w:t xml:space="preserve">30 - 24 mesiacov ... 10 </w:t>
            </w:r>
            <w:r w:rsidRPr="009D01AE">
              <w:rPr>
                <w:rFonts w:ascii="Arial" w:eastAsia="Arial Unicode MS" w:hAnsi="Arial" w:cs="Arial Unicode MS"/>
                <w:color w:val="000000"/>
                <w:sz w:val="20"/>
                <w:szCs w:val="20"/>
                <w:u w:color="000000"/>
              </w:rPr>
              <w:t>bodov</w:t>
            </w:r>
          </w:p>
          <w:p w:rsidR="00FD42D0" w:rsidRPr="009D01AE" w:rsidRDefault="00FD42D0" w:rsidP="00BA4837">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Pr>
                <w:rFonts w:ascii="Arial" w:eastAsia="Arial Unicode MS" w:hAnsi="Arial" w:cs="Arial Unicode MS"/>
                <w:color w:val="000000"/>
                <w:sz w:val="20"/>
                <w:szCs w:val="20"/>
                <w:u w:color="000000"/>
              </w:rPr>
              <w:t xml:space="preserve">Menej ako 24 mesiacov ... </w:t>
            </w:r>
            <w:r w:rsidRPr="00E42096">
              <w:rPr>
                <w:rFonts w:ascii="Arial" w:eastAsia="Arial Unicode MS" w:hAnsi="Arial" w:cs="Arial Unicode MS"/>
                <w:b/>
                <w:color w:val="000000"/>
                <w:sz w:val="20"/>
                <w:szCs w:val="20"/>
                <w:u w:color="000000"/>
              </w:rPr>
              <w:t>20</w:t>
            </w:r>
            <w:r>
              <w:rPr>
                <w:rFonts w:ascii="Arial" w:eastAsia="Arial Unicode MS" w:hAnsi="Arial" w:cs="Arial Unicode MS"/>
                <w:color w:val="000000"/>
                <w:sz w:val="20"/>
                <w:szCs w:val="20"/>
                <w:u w:color="000000"/>
              </w:rPr>
              <w:t xml:space="preserve"> </w:t>
            </w:r>
            <w:r w:rsidRPr="009D01AE">
              <w:rPr>
                <w:rFonts w:ascii="Arial" w:eastAsia="Arial Unicode MS" w:hAnsi="Arial" w:cs="Arial Unicode MS"/>
                <w:color w:val="000000"/>
                <w:sz w:val="20"/>
                <w:szCs w:val="20"/>
                <w:u w:color="000000"/>
              </w:rPr>
              <w:t>bodov</w:t>
            </w:r>
          </w:p>
          <w:p w:rsidR="00FD42D0" w:rsidRPr="009D01AE" w:rsidRDefault="00FD42D0" w:rsidP="00BA4837">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p>
        </w:tc>
      </w:tr>
    </w:tbl>
    <w:p w:rsidR="00FD42D0"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AA7B9B" w:rsidRPr="00AA7B9B" w:rsidRDefault="00AA7B9B" w:rsidP="00AA7B9B">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highlight w:val="yellow"/>
          <w:u w:color="000000"/>
          <w:bdr w:val="nil"/>
        </w:rPr>
      </w:pPr>
      <w:r w:rsidRPr="00AA7B9B">
        <w:rPr>
          <w:rFonts w:ascii="Arial" w:eastAsia="Arial Unicode MS" w:hAnsi="Arial" w:cs="Arial Unicode MS"/>
          <w:color w:val="000000"/>
          <w:sz w:val="20"/>
          <w:szCs w:val="20"/>
          <w:highlight w:val="yellow"/>
          <w:u w:color="000000"/>
          <w:bdr w:val="nil"/>
        </w:rPr>
        <w:t xml:space="preserve">5.2.1. Spôsob výpočtu bodov pre </w:t>
      </w:r>
      <w:proofErr w:type="spellStart"/>
      <w:r w:rsidRPr="00AA7B9B">
        <w:rPr>
          <w:rFonts w:ascii="Arial" w:eastAsia="Arial Unicode MS" w:hAnsi="Arial" w:cs="Arial Unicode MS"/>
          <w:color w:val="000000"/>
          <w:sz w:val="20"/>
          <w:szCs w:val="20"/>
          <w:highlight w:val="yellow"/>
          <w:u w:color="000000"/>
          <w:bdr w:val="nil"/>
        </w:rPr>
        <w:t>podkritérium</w:t>
      </w:r>
      <w:proofErr w:type="spellEnd"/>
      <w:r w:rsidRPr="00AA7B9B">
        <w:rPr>
          <w:rFonts w:ascii="Arial" w:eastAsia="Arial Unicode MS" w:hAnsi="Arial" w:cs="Arial Unicode MS"/>
          <w:color w:val="000000"/>
          <w:sz w:val="20"/>
          <w:szCs w:val="20"/>
          <w:highlight w:val="yellow"/>
          <w:u w:color="000000"/>
          <w:bdr w:val="nil"/>
        </w:rPr>
        <w:t xml:space="preserve"> „</w:t>
      </w:r>
      <w:r w:rsidRPr="00AA7B9B">
        <w:rPr>
          <w:rFonts w:ascii="Arial" w:hAnsi="Arial"/>
          <w:sz w:val="20"/>
          <w:szCs w:val="20"/>
          <w:highlight w:val="yellow"/>
        </w:rPr>
        <w:t>Rozsah výrubu drevín v brehových porastoch tokov</w:t>
      </w:r>
      <w:r w:rsidRPr="00AA7B9B">
        <w:rPr>
          <w:rFonts w:ascii="Arial" w:eastAsia="Arial Unicode MS" w:hAnsi="Arial" w:cs="Arial Unicode MS"/>
          <w:color w:val="000000"/>
          <w:sz w:val="20"/>
          <w:szCs w:val="20"/>
          <w:highlight w:val="yellow"/>
          <w:u w:color="000000"/>
          <w:bdr w:val="nil"/>
        </w:rPr>
        <w:t>“</w:t>
      </w:r>
    </w:p>
    <w:p w:rsidR="00AA7B9B" w:rsidRPr="00AA7B9B" w:rsidRDefault="00AA7B9B" w:rsidP="00AA7B9B">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highlight w:val="yellow"/>
          <w:u w:color="000000"/>
          <w:bdr w:val="nil"/>
        </w:rPr>
      </w:pPr>
      <w:r w:rsidRPr="00AA7B9B">
        <w:rPr>
          <w:rFonts w:ascii="Arial" w:eastAsia="Arial Unicode MS" w:hAnsi="Arial" w:cs="Arial Unicode MS"/>
          <w:color w:val="000000"/>
          <w:sz w:val="20"/>
          <w:szCs w:val="20"/>
          <w:highlight w:val="yellow"/>
          <w:u w:color="000000"/>
          <w:bdr w:val="nil"/>
        </w:rPr>
        <w:t>Maximálny počet bodov sa pridelí ponuke uchádzača s najnižším navrhovaným rozsahom výrubu drevín v brehových porastoch tokov v m</w:t>
      </w:r>
      <w:r w:rsidRPr="00AA7B9B">
        <w:rPr>
          <w:rFonts w:ascii="Arial" w:eastAsia="Arial Unicode MS" w:hAnsi="Arial" w:cs="Arial Unicode MS"/>
          <w:color w:val="000000"/>
          <w:sz w:val="20"/>
          <w:szCs w:val="20"/>
          <w:highlight w:val="yellow"/>
          <w:u w:color="000000"/>
          <w:bdr w:val="nil"/>
          <w:vertAlign w:val="superscript"/>
        </w:rPr>
        <w:t>3</w:t>
      </w:r>
      <w:r w:rsidRPr="00AA7B9B">
        <w:rPr>
          <w:rFonts w:ascii="Arial" w:eastAsia="Arial Unicode MS" w:hAnsi="Arial" w:cs="Arial Unicode MS"/>
          <w:color w:val="000000"/>
          <w:sz w:val="20"/>
          <w:szCs w:val="20"/>
          <w:highlight w:val="yellow"/>
          <w:u w:color="000000"/>
          <w:bdr w:val="nil"/>
        </w:rPr>
        <w:t xml:space="preserve">, a pri </w:t>
      </w:r>
      <w:proofErr w:type="spellStart"/>
      <w:r w:rsidRPr="00AA7B9B">
        <w:rPr>
          <w:rFonts w:ascii="Arial" w:eastAsia="Arial Unicode MS" w:hAnsi="Arial" w:cs="Arial Unicode MS"/>
          <w:color w:val="000000"/>
          <w:sz w:val="20"/>
          <w:szCs w:val="20"/>
          <w:highlight w:val="yellow"/>
          <w:u w:color="000000"/>
          <w:bdr w:val="nil"/>
        </w:rPr>
        <w:t>ostatných</w:t>
      </w:r>
      <w:proofErr w:type="spellEnd"/>
      <w:r w:rsidRPr="00AA7B9B">
        <w:rPr>
          <w:rFonts w:ascii="Arial" w:eastAsia="Arial Unicode MS" w:hAnsi="Arial" w:cs="Arial Unicode MS"/>
          <w:color w:val="000000"/>
          <w:sz w:val="20"/>
          <w:szCs w:val="20"/>
          <w:highlight w:val="yellow"/>
          <w:u w:color="000000"/>
          <w:bdr w:val="nil"/>
        </w:rPr>
        <w:t xml:space="preserve"> ponukách sa určí úmerou </w:t>
      </w:r>
      <w:proofErr w:type="spellStart"/>
      <w:r w:rsidRPr="00AA7B9B">
        <w:rPr>
          <w:rFonts w:ascii="Arial" w:eastAsia="Arial Unicode MS" w:hAnsi="Arial" w:cs="Arial Unicode MS"/>
          <w:color w:val="000000"/>
          <w:sz w:val="20"/>
          <w:szCs w:val="20"/>
          <w:highlight w:val="yellow"/>
          <w:u w:color="000000"/>
          <w:bdr w:val="nil"/>
        </w:rPr>
        <w:t>kedže</w:t>
      </w:r>
      <w:proofErr w:type="spellEnd"/>
      <w:r w:rsidRPr="00AA7B9B">
        <w:rPr>
          <w:rFonts w:ascii="Arial" w:eastAsia="Arial Unicode MS" w:hAnsi="Arial" w:cs="Arial Unicode MS"/>
          <w:color w:val="000000"/>
          <w:sz w:val="20"/>
          <w:szCs w:val="20"/>
          <w:highlight w:val="yellow"/>
          <w:u w:color="000000"/>
          <w:bdr w:val="nil"/>
        </w:rPr>
        <w:t xml:space="preserve"> presný rozsah nie je daný žiadnou záväznou dokumentáciou.</w:t>
      </w:r>
    </w:p>
    <w:p w:rsidR="00AA7B9B" w:rsidRPr="00AA7B9B" w:rsidRDefault="00AA7B9B" w:rsidP="00AA7B9B">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highlight w:val="yellow"/>
          <w:u w:color="000000"/>
          <w:bdr w:val="nil"/>
        </w:rPr>
      </w:pPr>
      <w:r w:rsidRPr="00AA7B9B">
        <w:rPr>
          <w:rFonts w:ascii="Arial" w:eastAsia="Arial Unicode MS" w:hAnsi="Arial" w:cs="Arial Unicode MS"/>
          <w:color w:val="000000"/>
          <w:sz w:val="20"/>
          <w:szCs w:val="20"/>
          <w:highlight w:val="yellow"/>
          <w:u w:color="000000"/>
          <w:bdr w:val="nil"/>
        </w:rPr>
        <w:t>Uchádzačovi sa pridelia body podľa vzorca:</w:t>
      </w:r>
    </w:p>
    <w:p w:rsidR="00AA7B9B" w:rsidRPr="00AA7B9B" w:rsidRDefault="00AA7B9B" w:rsidP="00AA7B9B">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color w:val="000000"/>
          <w:sz w:val="20"/>
          <w:szCs w:val="20"/>
          <w:highlight w:val="yellow"/>
          <w:u w:color="000000"/>
          <w:bdr w:val="nil"/>
        </w:rPr>
      </w:pPr>
      <w:r w:rsidRPr="00AA7B9B">
        <w:rPr>
          <w:rFonts w:ascii="Arial" w:eastAsia="Arial Unicode MS" w:hAnsi="Arial" w:cs="Arial Unicode MS"/>
          <w:b/>
          <w:color w:val="000000"/>
          <w:sz w:val="20"/>
          <w:szCs w:val="20"/>
          <w:highlight w:val="yellow"/>
          <w:u w:color="000000"/>
          <w:bdr w:val="nil"/>
        </w:rPr>
        <w:t>K4,1 = (</w:t>
      </w:r>
      <w:proofErr w:type="spellStart"/>
      <w:r w:rsidRPr="00AA7B9B">
        <w:rPr>
          <w:rFonts w:ascii="Arial" w:eastAsia="Arial Unicode MS" w:hAnsi="Arial" w:cs="Arial Unicode MS"/>
          <w:b/>
          <w:color w:val="000000"/>
          <w:sz w:val="20"/>
          <w:szCs w:val="20"/>
          <w:highlight w:val="yellow"/>
          <w:u w:color="000000"/>
          <w:bdr w:val="nil"/>
        </w:rPr>
        <w:t>RVmax-RVi</w:t>
      </w:r>
      <w:proofErr w:type="spellEnd"/>
      <w:r w:rsidRPr="00AA7B9B">
        <w:rPr>
          <w:rFonts w:ascii="Arial" w:eastAsia="Arial Unicode MS" w:hAnsi="Arial" w:cs="Arial Unicode MS"/>
          <w:b/>
          <w:color w:val="000000"/>
          <w:sz w:val="20"/>
          <w:szCs w:val="20"/>
          <w:highlight w:val="yellow"/>
          <w:u w:color="000000"/>
          <w:bdr w:val="nil"/>
        </w:rPr>
        <w:t>) / (</w:t>
      </w:r>
      <w:proofErr w:type="spellStart"/>
      <w:r w:rsidRPr="00AA7B9B">
        <w:rPr>
          <w:rFonts w:ascii="Arial" w:eastAsia="Arial Unicode MS" w:hAnsi="Arial" w:cs="Arial Unicode MS"/>
          <w:b/>
          <w:color w:val="000000"/>
          <w:sz w:val="20"/>
          <w:szCs w:val="20"/>
          <w:highlight w:val="yellow"/>
          <w:u w:color="000000"/>
          <w:bdr w:val="nil"/>
        </w:rPr>
        <w:t>RVmax</w:t>
      </w:r>
      <w:proofErr w:type="spellEnd"/>
      <w:r w:rsidRPr="00AA7B9B">
        <w:rPr>
          <w:rFonts w:ascii="Arial" w:eastAsia="Arial Unicode MS" w:hAnsi="Arial" w:cs="Arial Unicode MS"/>
          <w:b/>
          <w:color w:val="000000"/>
          <w:sz w:val="20"/>
          <w:szCs w:val="20"/>
          <w:highlight w:val="yellow"/>
          <w:u w:color="000000"/>
          <w:bdr w:val="nil"/>
        </w:rPr>
        <w:t xml:space="preserve"> - </w:t>
      </w:r>
      <w:proofErr w:type="spellStart"/>
      <w:r w:rsidRPr="00AA7B9B">
        <w:rPr>
          <w:rFonts w:ascii="Arial" w:eastAsia="Arial Unicode MS" w:hAnsi="Arial" w:cs="Arial Unicode MS"/>
          <w:b/>
          <w:color w:val="000000"/>
          <w:sz w:val="20"/>
          <w:szCs w:val="20"/>
          <w:highlight w:val="yellow"/>
          <w:u w:color="000000"/>
          <w:bdr w:val="nil"/>
        </w:rPr>
        <w:t>RVmin</w:t>
      </w:r>
      <w:proofErr w:type="spellEnd"/>
      <w:r w:rsidRPr="00AA7B9B">
        <w:rPr>
          <w:rFonts w:ascii="Arial" w:eastAsia="Arial Unicode MS" w:hAnsi="Arial" w:cs="Arial Unicode MS"/>
          <w:b/>
          <w:color w:val="000000"/>
          <w:sz w:val="20"/>
          <w:szCs w:val="20"/>
          <w:highlight w:val="yellow"/>
          <w:u w:color="000000"/>
          <w:bdr w:val="nil"/>
        </w:rPr>
        <w:t>) x 10</w:t>
      </w:r>
    </w:p>
    <w:p w:rsidR="00AA7B9B" w:rsidRPr="00AA7B9B" w:rsidRDefault="00AA7B9B" w:rsidP="00AA7B9B">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highlight w:val="yellow"/>
          <w:u w:color="000000"/>
          <w:bdr w:val="nil"/>
        </w:rPr>
      </w:pPr>
      <w:r w:rsidRPr="00AA7B9B">
        <w:rPr>
          <w:rFonts w:ascii="Arial" w:eastAsia="Arial Unicode MS" w:hAnsi="Arial" w:cs="Arial Unicode MS"/>
          <w:color w:val="000000"/>
          <w:sz w:val="20"/>
          <w:szCs w:val="20"/>
          <w:highlight w:val="yellow"/>
          <w:u w:color="000000"/>
          <w:bdr w:val="nil"/>
        </w:rPr>
        <w:t>pričom:</w:t>
      </w:r>
    </w:p>
    <w:p w:rsidR="00AA7B9B" w:rsidRPr="00AA7B9B" w:rsidRDefault="00AA7B9B" w:rsidP="00AA7B9B">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highlight w:val="yellow"/>
          <w:u w:color="000000"/>
          <w:bdr w:val="nil"/>
        </w:rPr>
      </w:pPr>
      <w:r w:rsidRPr="00AA7B9B">
        <w:rPr>
          <w:rFonts w:ascii="Arial" w:eastAsia="Arial Unicode MS" w:hAnsi="Arial" w:cs="Arial Unicode MS"/>
          <w:color w:val="000000"/>
          <w:sz w:val="20"/>
          <w:szCs w:val="20"/>
          <w:highlight w:val="yellow"/>
          <w:u w:color="000000"/>
          <w:bdr w:val="nil"/>
        </w:rPr>
        <w:t>K4,1 - Počet bodov, ktoré získa ponuka vyhodnocovaného uchádzača po uplatnení daného vzorca</w:t>
      </w:r>
    </w:p>
    <w:p w:rsidR="00AA7B9B" w:rsidRPr="00AA7B9B" w:rsidRDefault="00AA7B9B" w:rsidP="00AA7B9B">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highlight w:val="yellow"/>
          <w:u w:color="000000"/>
          <w:bdr w:val="nil"/>
        </w:rPr>
      </w:pPr>
      <w:proofErr w:type="spellStart"/>
      <w:r w:rsidRPr="00AA7B9B">
        <w:rPr>
          <w:rFonts w:ascii="Arial" w:eastAsia="Arial Unicode MS" w:hAnsi="Arial" w:cs="Arial Unicode MS"/>
          <w:color w:val="000000"/>
          <w:sz w:val="20"/>
          <w:szCs w:val="20"/>
          <w:highlight w:val="yellow"/>
          <w:u w:color="000000"/>
          <w:bdr w:val="nil"/>
        </w:rPr>
        <w:t>RVmin</w:t>
      </w:r>
      <w:proofErr w:type="spellEnd"/>
      <w:r w:rsidRPr="00AA7B9B">
        <w:rPr>
          <w:rFonts w:ascii="Arial" w:eastAsia="Arial Unicode MS" w:hAnsi="Arial" w:cs="Arial Unicode MS"/>
          <w:color w:val="000000"/>
          <w:sz w:val="20"/>
          <w:szCs w:val="20"/>
          <w:highlight w:val="yellow"/>
          <w:u w:color="000000"/>
          <w:bdr w:val="nil"/>
        </w:rPr>
        <w:t xml:space="preserve"> - Najnižší rozsah výrubu drevín v brehových porastoch tokov (m</w:t>
      </w:r>
      <w:r w:rsidRPr="00AA7B9B">
        <w:rPr>
          <w:rFonts w:ascii="Arial" w:eastAsia="Arial Unicode MS" w:hAnsi="Arial" w:cs="Arial Unicode MS"/>
          <w:color w:val="000000"/>
          <w:sz w:val="20"/>
          <w:szCs w:val="20"/>
          <w:highlight w:val="yellow"/>
          <w:u w:color="000000"/>
          <w:bdr w:val="nil"/>
          <w:vertAlign w:val="superscript"/>
        </w:rPr>
        <w:t>3</w:t>
      </w:r>
      <w:r w:rsidRPr="00AA7B9B">
        <w:rPr>
          <w:rFonts w:ascii="Arial" w:eastAsia="Arial Unicode MS" w:hAnsi="Arial" w:cs="Arial Unicode MS"/>
          <w:color w:val="000000"/>
          <w:sz w:val="20"/>
          <w:szCs w:val="20"/>
          <w:highlight w:val="yellow"/>
          <w:u w:color="000000"/>
          <w:bdr w:val="nil"/>
        </w:rPr>
        <w:t>)</w:t>
      </w:r>
    </w:p>
    <w:p w:rsidR="00AA7B9B" w:rsidRPr="00AA7B9B" w:rsidRDefault="00AA7B9B" w:rsidP="00AA7B9B">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highlight w:val="yellow"/>
          <w:u w:color="000000"/>
          <w:bdr w:val="nil"/>
        </w:rPr>
      </w:pPr>
      <w:proofErr w:type="spellStart"/>
      <w:r w:rsidRPr="00AA7B9B">
        <w:rPr>
          <w:rFonts w:ascii="Arial" w:eastAsia="Arial Unicode MS" w:hAnsi="Arial" w:cs="Arial Unicode MS"/>
          <w:color w:val="000000"/>
          <w:sz w:val="20"/>
          <w:szCs w:val="20"/>
          <w:highlight w:val="yellow"/>
          <w:u w:color="000000"/>
          <w:bdr w:val="nil"/>
        </w:rPr>
        <w:t>RVi</w:t>
      </w:r>
      <w:proofErr w:type="spellEnd"/>
      <w:r w:rsidRPr="00AA7B9B">
        <w:rPr>
          <w:rFonts w:ascii="Arial" w:eastAsia="Arial Unicode MS" w:hAnsi="Arial" w:cs="Arial Unicode MS"/>
          <w:color w:val="000000"/>
          <w:sz w:val="20"/>
          <w:szCs w:val="20"/>
          <w:highlight w:val="yellow"/>
          <w:u w:color="000000"/>
          <w:bdr w:val="nil"/>
        </w:rPr>
        <w:t xml:space="preserve"> - Navrhovaný rozsah výrubu drevín v brehových porastoch tokov (m</w:t>
      </w:r>
      <w:r w:rsidRPr="00AA7B9B">
        <w:rPr>
          <w:rFonts w:ascii="Arial" w:eastAsia="Arial Unicode MS" w:hAnsi="Arial" w:cs="Arial Unicode MS"/>
          <w:color w:val="000000"/>
          <w:sz w:val="20"/>
          <w:szCs w:val="20"/>
          <w:highlight w:val="yellow"/>
          <w:u w:color="000000"/>
          <w:bdr w:val="nil"/>
          <w:vertAlign w:val="superscript"/>
        </w:rPr>
        <w:t>3</w:t>
      </w:r>
      <w:r w:rsidRPr="00AA7B9B">
        <w:rPr>
          <w:rFonts w:ascii="Arial" w:eastAsia="Arial Unicode MS" w:hAnsi="Arial" w:cs="Arial Unicode MS"/>
          <w:color w:val="000000"/>
          <w:sz w:val="20"/>
          <w:szCs w:val="20"/>
          <w:highlight w:val="yellow"/>
          <w:u w:color="000000"/>
          <w:bdr w:val="nil"/>
        </w:rPr>
        <w:t>)</w:t>
      </w:r>
    </w:p>
    <w:p w:rsidR="00AA7B9B" w:rsidRPr="00AA7B9B" w:rsidRDefault="00AA7B9B" w:rsidP="00AA7B9B">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highlight w:val="yellow"/>
          <w:u w:color="000000"/>
          <w:bdr w:val="nil"/>
          <w:vertAlign w:val="superscript"/>
        </w:rPr>
      </w:pPr>
      <w:proofErr w:type="spellStart"/>
      <w:r w:rsidRPr="00AA7B9B">
        <w:rPr>
          <w:rFonts w:ascii="Arial" w:eastAsia="Arial Unicode MS" w:hAnsi="Arial" w:cs="Arial Unicode MS"/>
          <w:color w:val="000000"/>
          <w:sz w:val="20"/>
          <w:szCs w:val="20"/>
          <w:highlight w:val="yellow"/>
          <w:u w:color="000000"/>
          <w:bdr w:val="nil"/>
        </w:rPr>
        <w:t>RVmax</w:t>
      </w:r>
      <w:proofErr w:type="spellEnd"/>
      <w:r w:rsidRPr="00AA7B9B">
        <w:rPr>
          <w:rFonts w:ascii="Arial" w:eastAsia="Arial Unicode MS" w:hAnsi="Arial" w:cs="Arial Unicode MS"/>
          <w:color w:val="000000"/>
          <w:sz w:val="20"/>
          <w:szCs w:val="20"/>
          <w:highlight w:val="yellow"/>
          <w:u w:color="000000"/>
          <w:bdr w:val="nil"/>
        </w:rPr>
        <w:t xml:space="preserve"> – Celkové množstvo výrubu drevín v brehových porastoch tokov (m</w:t>
      </w:r>
      <w:r w:rsidRPr="00AA7B9B">
        <w:rPr>
          <w:rFonts w:ascii="Arial" w:eastAsia="Arial Unicode MS" w:hAnsi="Arial" w:cs="Arial Unicode MS"/>
          <w:color w:val="000000"/>
          <w:sz w:val="20"/>
          <w:szCs w:val="20"/>
          <w:highlight w:val="yellow"/>
          <w:u w:color="000000"/>
          <w:bdr w:val="nil"/>
          <w:vertAlign w:val="superscript"/>
        </w:rPr>
        <w:t>3</w:t>
      </w:r>
      <w:r w:rsidRPr="00AA7B9B">
        <w:rPr>
          <w:rFonts w:ascii="Arial" w:eastAsia="Arial Unicode MS" w:hAnsi="Arial" w:cs="Arial Unicode MS"/>
          <w:color w:val="000000"/>
          <w:sz w:val="20"/>
          <w:szCs w:val="20"/>
          <w:highlight w:val="yellow"/>
          <w:u w:color="000000"/>
          <w:bdr w:val="nil"/>
        </w:rPr>
        <w:t xml:space="preserve">) podľa Dendrologického posudku (august 2018), </w:t>
      </w:r>
      <w:proofErr w:type="spellStart"/>
      <w:r w:rsidRPr="00AA7B9B">
        <w:rPr>
          <w:rFonts w:ascii="Arial" w:eastAsia="Arial Unicode MS" w:hAnsi="Arial" w:cs="Arial Unicode MS"/>
          <w:b/>
          <w:color w:val="000000"/>
          <w:sz w:val="20"/>
          <w:szCs w:val="20"/>
          <w:highlight w:val="yellow"/>
          <w:u w:color="000000"/>
          <w:bdr w:val="nil"/>
        </w:rPr>
        <w:t>RVmax</w:t>
      </w:r>
      <w:proofErr w:type="spellEnd"/>
      <w:r w:rsidRPr="00AA7B9B">
        <w:rPr>
          <w:rFonts w:ascii="Arial" w:eastAsia="Arial Unicode MS" w:hAnsi="Arial" w:cs="Arial Unicode MS"/>
          <w:b/>
          <w:color w:val="000000"/>
          <w:sz w:val="20"/>
          <w:szCs w:val="20"/>
          <w:highlight w:val="yellow"/>
          <w:u w:color="000000"/>
          <w:bdr w:val="nil"/>
        </w:rPr>
        <w:t xml:space="preserve"> = 248,13m</w:t>
      </w:r>
      <w:r w:rsidRPr="00AA7B9B">
        <w:rPr>
          <w:rFonts w:ascii="Arial" w:eastAsia="Arial Unicode MS" w:hAnsi="Arial" w:cs="Arial Unicode MS"/>
          <w:b/>
          <w:color w:val="000000"/>
          <w:sz w:val="20"/>
          <w:szCs w:val="20"/>
          <w:highlight w:val="yellow"/>
          <w:u w:color="000000"/>
          <w:bdr w:val="nil"/>
          <w:vertAlign w:val="superscript"/>
        </w:rPr>
        <w:t>3</w:t>
      </w:r>
    </w:p>
    <w:p w:rsidR="00FD42D0" w:rsidRPr="009D01AE" w:rsidRDefault="00AA7B9B" w:rsidP="00AA7B9B">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AA7B9B">
        <w:rPr>
          <w:rFonts w:ascii="Arial" w:eastAsia="Arial Unicode MS" w:hAnsi="Arial" w:cs="Arial Unicode MS"/>
          <w:color w:val="000000"/>
          <w:sz w:val="20"/>
          <w:szCs w:val="20"/>
          <w:highlight w:val="yellow"/>
          <w:u w:color="000000"/>
          <w:bdr w:val="nil"/>
        </w:rPr>
        <w:t>Výsledný počet bodov sa zaokrúhli na 2 desatinné miesta</w:t>
      </w:r>
    </w:p>
    <w:p w:rsidR="00AA7B9B" w:rsidRDefault="00AA7B9B" w:rsidP="00AA7B9B">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highlight w:val="yellow"/>
          <w:u w:color="000000"/>
          <w:bdr w:val="nil"/>
        </w:rPr>
      </w:pPr>
    </w:p>
    <w:p w:rsidR="00AA7B9B" w:rsidRPr="00AA7B9B" w:rsidRDefault="00AA7B9B" w:rsidP="00AA7B9B">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highlight w:val="yellow"/>
          <w:u w:color="000000"/>
          <w:bdr w:val="nil"/>
        </w:rPr>
      </w:pPr>
      <w:r w:rsidRPr="00AA7B9B">
        <w:rPr>
          <w:rFonts w:ascii="Arial" w:eastAsia="Arial Unicode MS" w:hAnsi="Arial" w:cs="Arial Unicode MS"/>
          <w:color w:val="000000"/>
          <w:sz w:val="20"/>
          <w:szCs w:val="20"/>
          <w:highlight w:val="yellow"/>
          <w:u w:color="000000"/>
          <w:bdr w:val="nil"/>
        </w:rPr>
        <w:lastRenderedPageBreak/>
        <w:t xml:space="preserve">5.2.2. Spôsob výpočtu bodov pre </w:t>
      </w:r>
      <w:proofErr w:type="spellStart"/>
      <w:r w:rsidRPr="00AA7B9B">
        <w:rPr>
          <w:rFonts w:ascii="Arial" w:eastAsia="Arial Unicode MS" w:hAnsi="Arial" w:cs="Arial Unicode MS"/>
          <w:color w:val="000000"/>
          <w:sz w:val="20"/>
          <w:szCs w:val="20"/>
          <w:highlight w:val="yellow"/>
          <w:u w:color="000000"/>
          <w:bdr w:val="nil"/>
        </w:rPr>
        <w:t>podkritérium</w:t>
      </w:r>
      <w:proofErr w:type="spellEnd"/>
      <w:r w:rsidRPr="00AA7B9B">
        <w:rPr>
          <w:rFonts w:ascii="Arial" w:eastAsia="Arial Unicode MS" w:hAnsi="Arial" w:cs="Arial Unicode MS"/>
          <w:color w:val="000000"/>
          <w:sz w:val="20"/>
          <w:szCs w:val="20"/>
          <w:highlight w:val="yellow"/>
          <w:u w:color="000000"/>
          <w:bdr w:val="nil"/>
        </w:rPr>
        <w:t xml:space="preserve"> „</w:t>
      </w:r>
      <w:r w:rsidRPr="00AA7B9B">
        <w:rPr>
          <w:rFonts w:ascii="Arial" w:hAnsi="Arial"/>
          <w:sz w:val="20"/>
          <w:szCs w:val="20"/>
          <w:highlight w:val="yellow"/>
        </w:rPr>
        <w:t>Rozsah regulácie potokov</w:t>
      </w:r>
      <w:r w:rsidRPr="00AA7B9B">
        <w:rPr>
          <w:rFonts w:ascii="Arial" w:eastAsia="Arial Unicode MS" w:hAnsi="Arial" w:cs="Arial Unicode MS"/>
          <w:color w:val="000000"/>
          <w:sz w:val="20"/>
          <w:szCs w:val="20"/>
          <w:highlight w:val="yellow"/>
          <w:u w:color="000000"/>
          <w:bdr w:val="nil"/>
        </w:rPr>
        <w:t>“</w:t>
      </w:r>
    </w:p>
    <w:p w:rsidR="00AA7B9B" w:rsidRPr="00AA7B9B" w:rsidRDefault="00AA7B9B" w:rsidP="00AA7B9B">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highlight w:val="yellow"/>
          <w:u w:color="000000"/>
          <w:bdr w:val="nil"/>
        </w:rPr>
      </w:pPr>
      <w:r w:rsidRPr="00AA7B9B">
        <w:rPr>
          <w:rFonts w:ascii="Arial" w:eastAsia="Arial Unicode MS" w:hAnsi="Arial" w:cs="Arial Unicode MS"/>
          <w:color w:val="000000"/>
          <w:sz w:val="20"/>
          <w:szCs w:val="20"/>
          <w:highlight w:val="yellow"/>
          <w:u w:color="000000"/>
          <w:bdr w:val="nil"/>
        </w:rPr>
        <w:t xml:space="preserve">Započítava sa každý meter toku, v ktorom dôjde k priamemu ovplyvneniu </w:t>
      </w:r>
      <w:proofErr w:type="spellStart"/>
      <w:r w:rsidRPr="00AA7B9B">
        <w:rPr>
          <w:rFonts w:ascii="Arial" w:eastAsia="Arial Unicode MS" w:hAnsi="Arial" w:cs="Arial Unicode MS"/>
          <w:color w:val="000000"/>
          <w:sz w:val="20"/>
          <w:szCs w:val="20"/>
          <w:highlight w:val="yellow"/>
          <w:u w:color="000000"/>
          <w:bdr w:val="nil"/>
        </w:rPr>
        <w:t>hydromorfológie</w:t>
      </w:r>
      <w:proofErr w:type="spellEnd"/>
      <w:r w:rsidRPr="00AA7B9B">
        <w:rPr>
          <w:rFonts w:ascii="Arial" w:eastAsia="Arial Unicode MS" w:hAnsi="Arial" w:cs="Arial Unicode MS"/>
          <w:color w:val="000000"/>
          <w:sz w:val="20"/>
          <w:szCs w:val="20"/>
          <w:highlight w:val="yellow"/>
          <w:u w:color="000000"/>
          <w:bdr w:val="nil"/>
        </w:rPr>
        <w:t xml:space="preserve"> oproti súčasnému stavu spôsobom opevnenia určeným v súťažných podmienkach. Maximálny počet bodov sa pridelí ponuke uchádzača s najnižším navrhovaným rozsahom regulácie potokov v metroch, a pri </w:t>
      </w:r>
      <w:proofErr w:type="spellStart"/>
      <w:r w:rsidRPr="00AA7B9B">
        <w:rPr>
          <w:rFonts w:ascii="Arial" w:eastAsia="Arial Unicode MS" w:hAnsi="Arial" w:cs="Arial Unicode MS"/>
          <w:color w:val="000000"/>
          <w:sz w:val="20"/>
          <w:szCs w:val="20"/>
          <w:highlight w:val="yellow"/>
          <w:u w:color="000000"/>
          <w:bdr w:val="nil"/>
        </w:rPr>
        <w:t>ostatných</w:t>
      </w:r>
      <w:proofErr w:type="spellEnd"/>
      <w:r w:rsidRPr="00AA7B9B">
        <w:rPr>
          <w:rFonts w:ascii="Arial" w:eastAsia="Arial Unicode MS" w:hAnsi="Arial" w:cs="Arial Unicode MS"/>
          <w:color w:val="000000"/>
          <w:sz w:val="20"/>
          <w:szCs w:val="20"/>
          <w:highlight w:val="yellow"/>
          <w:u w:color="000000"/>
          <w:bdr w:val="nil"/>
        </w:rPr>
        <w:t xml:space="preserve"> ponukách sa určí úmerou. Rozsah v DSP je daný vždy pre konkrétny SO, kumulatívny súčet nie je pre výpočet možné použiť, pretože s ohľadom na záverečné stanovisko MŽP nie sú možné ďalšie zásahy a úpravy potokov nad rozsah DSP pre žiadny konkrétny SO.</w:t>
      </w:r>
    </w:p>
    <w:p w:rsidR="00AA7B9B" w:rsidRPr="00AA7B9B" w:rsidRDefault="00AA7B9B" w:rsidP="00AA7B9B">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highlight w:val="yellow"/>
          <w:u w:color="000000"/>
          <w:bdr w:val="nil"/>
        </w:rPr>
      </w:pPr>
      <w:r w:rsidRPr="00AA7B9B">
        <w:rPr>
          <w:rFonts w:ascii="Arial" w:eastAsia="Arial Unicode MS" w:hAnsi="Arial" w:cs="Arial Unicode MS"/>
          <w:color w:val="000000"/>
          <w:sz w:val="20"/>
          <w:szCs w:val="20"/>
          <w:highlight w:val="yellow"/>
          <w:u w:color="000000"/>
          <w:bdr w:val="nil"/>
        </w:rPr>
        <w:t>Uchádzačovi sa pridelia body podľa vzorca:</w:t>
      </w:r>
    </w:p>
    <w:p w:rsidR="00AA7B9B" w:rsidRPr="00AA7B9B" w:rsidRDefault="00AA7B9B" w:rsidP="00AA7B9B">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color w:val="000000"/>
          <w:sz w:val="20"/>
          <w:szCs w:val="20"/>
          <w:highlight w:val="yellow"/>
          <w:u w:color="000000"/>
          <w:bdr w:val="nil"/>
        </w:rPr>
      </w:pPr>
      <w:r w:rsidRPr="00AA7B9B">
        <w:rPr>
          <w:rFonts w:ascii="Arial" w:eastAsia="Arial Unicode MS" w:hAnsi="Arial" w:cs="Arial Unicode MS"/>
          <w:b/>
          <w:color w:val="000000"/>
          <w:sz w:val="20"/>
          <w:szCs w:val="20"/>
          <w:highlight w:val="yellow"/>
          <w:u w:color="000000"/>
          <w:bdr w:val="nil"/>
        </w:rPr>
        <w:t>K4,2 = ((</w:t>
      </w:r>
      <w:proofErr w:type="spellStart"/>
      <w:r w:rsidRPr="00AA7B9B">
        <w:rPr>
          <w:rFonts w:ascii="Arial" w:eastAsia="Arial Unicode MS" w:hAnsi="Arial" w:cs="Arial Unicode MS"/>
          <w:b/>
          <w:color w:val="000000"/>
          <w:sz w:val="20"/>
          <w:szCs w:val="20"/>
          <w:highlight w:val="yellow"/>
          <w:u w:color="000000"/>
          <w:bdr w:val="nil"/>
        </w:rPr>
        <w:t>RRmax</w:t>
      </w:r>
      <w:proofErr w:type="spellEnd"/>
      <w:r w:rsidRPr="00AA7B9B">
        <w:rPr>
          <w:rFonts w:ascii="Arial" w:eastAsia="Arial Unicode MS" w:hAnsi="Arial" w:cs="Arial Unicode MS"/>
          <w:b/>
          <w:color w:val="000000"/>
          <w:sz w:val="20"/>
          <w:szCs w:val="20"/>
          <w:highlight w:val="yellow"/>
          <w:u w:color="000000"/>
          <w:bdr w:val="nil"/>
        </w:rPr>
        <w:t xml:space="preserve"> - </w:t>
      </w:r>
      <w:proofErr w:type="spellStart"/>
      <w:r w:rsidRPr="00AA7B9B">
        <w:rPr>
          <w:rFonts w:ascii="Arial" w:eastAsia="Arial Unicode MS" w:hAnsi="Arial" w:cs="Arial Unicode MS"/>
          <w:b/>
          <w:color w:val="000000"/>
          <w:sz w:val="20"/>
          <w:szCs w:val="20"/>
          <w:highlight w:val="yellow"/>
          <w:u w:color="000000"/>
          <w:bdr w:val="nil"/>
        </w:rPr>
        <w:t>RRi</w:t>
      </w:r>
      <w:proofErr w:type="spellEnd"/>
      <w:r w:rsidRPr="00AA7B9B">
        <w:rPr>
          <w:rFonts w:ascii="Arial" w:eastAsia="Arial Unicode MS" w:hAnsi="Arial" w:cs="Arial Unicode MS"/>
          <w:b/>
          <w:color w:val="000000"/>
          <w:sz w:val="20"/>
          <w:szCs w:val="20"/>
          <w:highlight w:val="yellow"/>
          <w:u w:color="000000"/>
          <w:bdr w:val="nil"/>
        </w:rPr>
        <w:t>) / (</w:t>
      </w:r>
      <w:proofErr w:type="spellStart"/>
      <w:r w:rsidRPr="00AA7B9B">
        <w:rPr>
          <w:rFonts w:ascii="Arial" w:eastAsia="Arial Unicode MS" w:hAnsi="Arial" w:cs="Arial Unicode MS"/>
          <w:b/>
          <w:color w:val="000000"/>
          <w:sz w:val="20"/>
          <w:szCs w:val="20"/>
          <w:highlight w:val="yellow"/>
          <w:u w:color="000000"/>
          <w:bdr w:val="nil"/>
        </w:rPr>
        <w:t>RRmax-RRmin</w:t>
      </w:r>
      <w:proofErr w:type="spellEnd"/>
      <w:r w:rsidRPr="00AA7B9B">
        <w:rPr>
          <w:rFonts w:ascii="Arial" w:eastAsia="Arial Unicode MS" w:hAnsi="Arial" w:cs="Arial Unicode MS"/>
          <w:b/>
          <w:color w:val="000000"/>
          <w:sz w:val="20"/>
          <w:szCs w:val="20"/>
          <w:highlight w:val="yellow"/>
          <w:u w:color="000000"/>
          <w:bdr w:val="nil"/>
        </w:rPr>
        <w:t>)) x 30</w:t>
      </w:r>
    </w:p>
    <w:p w:rsidR="00AA7B9B" w:rsidRPr="00AA7B9B" w:rsidRDefault="00AA7B9B" w:rsidP="00AA7B9B">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highlight w:val="yellow"/>
          <w:u w:color="000000"/>
          <w:bdr w:val="nil"/>
        </w:rPr>
      </w:pPr>
      <w:r w:rsidRPr="00AA7B9B">
        <w:rPr>
          <w:rFonts w:ascii="Arial" w:eastAsia="Arial Unicode MS" w:hAnsi="Arial" w:cs="Arial Unicode MS"/>
          <w:color w:val="000000"/>
          <w:sz w:val="20"/>
          <w:szCs w:val="20"/>
          <w:highlight w:val="yellow"/>
          <w:u w:color="000000"/>
          <w:bdr w:val="nil"/>
        </w:rPr>
        <w:t>pričom:</w:t>
      </w:r>
    </w:p>
    <w:p w:rsidR="00AA7B9B" w:rsidRPr="00AA7B9B" w:rsidRDefault="00AA7B9B" w:rsidP="00AA7B9B">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highlight w:val="yellow"/>
          <w:u w:color="000000"/>
          <w:bdr w:val="nil"/>
        </w:rPr>
      </w:pPr>
      <w:r w:rsidRPr="00AA7B9B">
        <w:rPr>
          <w:rFonts w:ascii="Arial" w:eastAsia="Arial Unicode MS" w:hAnsi="Arial" w:cs="Arial Unicode MS"/>
          <w:color w:val="000000"/>
          <w:sz w:val="20"/>
          <w:szCs w:val="20"/>
          <w:highlight w:val="yellow"/>
          <w:u w:color="000000"/>
          <w:bdr w:val="nil"/>
        </w:rPr>
        <w:t>K4,2 - Počet bodov, ktoré získa ponuka vyhodnocovaného uchádzača po uplatnení daného vzorca</w:t>
      </w:r>
    </w:p>
    <w:p w:rsidR="00AA7B9B" w:rsidRPr="00AA7B9B" w:rsidRDefault="00AA7B9B" w:rsidP="00AA7B9B">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highlight w:val="yellow"/>
          <w:u w:color="000000"/>
          <w:bdr w:val="nil"/>
        </w:rPr>
      </w:pPr>
      <w:proofErr w:type="spellStart"/>
      <w:r w:rsidRPr="00AA7B9B">
        <w:rPr>
          <w:rFonts w:ascii="Arial" w:eastAsia="Arial Unicode MS" w:hAnsi="Arial" w:cs="Arial Unicode MS"/>
          <w:color w:val="000000"/>
          <w:sz w:val="20"/>
          <w:szCs w:val="20"/>
          <w:highlight w:val="yellow"/>
          <w:u w:color="000000"/>
          <w:bdr w:val="nil"/>
        </w:rPr>
        <w:t>RRmin</w:t>
      </w:r>
      <w:proofErr w:type="spellEnd"/>
      <w:r w:rsidRPr="00AA7B9B">
        <w:rPr>
          <w:rFonts w:ascii="Arial" w:eastAsia="Arial Unicode MS" w:hAnsi="Arial" w:cs="Arial Unicode MS"/>
          <w:color w:val="000000"/>
          <w:sz w:val="20"/>
          <w:szCs w:val="20"/>
          <w:highlight w:val="yellow"/>
          <w:u w:color="000000"/>
          <w:bdr w:val="nil"/>
        </w:rPr>
        <w:t xml:space="preserve"> - Najnižší rozsah regulácie potokov (m)</w:t>
      </w:r>
    </w:p>
    <w:p w:rsidR="00AA7B9B" w:rsidRPr="00AA7B9B" w:rsidRDefault="00AA7B9B" w:rsidP="00AA7B9B">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highlight w:val="yellow"/>
          <w:u w:color="000000"/>
          <w:bdr w:val="nil"/>
        </w:rPr>
      </w:pPr>
      <w:proofErr w:type="spellStart"/>
      <w:r w:rsidRPr="00AA7B9B">
        <w:rPr>
          <w:rFonts w:ascii="Arial" w:eastAsia="Arial Unicode MS" w:hAnsi="Arial" w:cs="Arial Unicode MS"/>
          <w:color w:val="000000"/>
          <w:sz w:val="20"/>
          <w:szCs w:val="20"/>
          <w:highlight w:val="yellow"/>
          <w:u w:color="000000"/>
          <w:bdr w:val="nil"/>
        </w:rPr>
        <w:t>RRi</w:t>
      </w:r>
      <w:proofErr w:type="spellEnd"/>
      <w:r w:rsidRPr="00AA7B9B">
        <w:rPr>
          <w:rFonts w:ascii="Arial" w:eastAsia="Arial Unicode MS" w:hAnsi="Arial" w:cs="Arial Unicode MS"/>
          <w:color w:val="000000"/>
          <w:sz w:val="20"/>
          <w:szCs w:val="20"/>
          <w:highlight w:val="yellow"/>
          <w:u w:color="000000"/>
          <w:bdr w:val="nil"/>
        </w:rPr>
        <w:t xml:space="preserve"> - Navrhovaný rozsah regulácie potokov (m)</w:t>
      </w:r>
    </w:p>
    <w:p w:rsidR="00AA7B9B" w:rsidRPr="00AA7B9B" w:rsidRDefault="00AA7B9B" w:rsidP="00AA7B9B">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highlight w:val="yellow"/>
          <w:u w:color="000000"/>
          <w:bdr w:val="nil"/>
        </w:rPr>
      </w:pPr>
      <w:proofErr w:type="spellStart"/>
      <w:r w:rsidRPr="00AA7B9B">
        <w:rPr>
          <w:rFonts w:ascii="Arial" w:eastAsia="Arial Unicode MS" w:hAnsi="Arial" w:cs="Arial Unicode MS"/>
          <w:color w:val="000000"/>
          <w:sz w:val="20"/>
          <w:szCs w:val="20"/>
          <w:highlight w:val="yellow"/>
          <w:u w:color="000000"/>
          <w:bdr w:val="nil"/>
        </w:rPr>
        <w:t>RRmax</w:t>
      </w:r>
      <w:proofErr w:type="spellEnd"/>
      <w:r w:rsidRPr="00AA7B9B">
        <w:rPr>
          <w:rFonts w:ascii="Arial" w:eastAsia="Arial Unicode MS" w:hAnsi="Arial" w:cs="Arial Unicode MS"/>
          <w:color w:val="000000"/>
          <w:sz w:val="20"/>
          <w:szCs w:val="20"/>
          <w:highlight w:val="yellow"/>
          <w:u w:color="000000"/>
          <w:bdr w:val="nil"/>
        </w:rPr>
        <w:t xml:space="preserve"> – Dĺžka regulácie potokov podľa DSP, </w:t>
      </w:r>
      <w:proofErr w:type="spellStart"/>
      <w:r w:rsidRPr="00AA7B9B">
        <w:rPr>
          <w:rFonts w:ascii="Arial" w:eastAsia="Arial Unicode MS" w:hAnsi="Arial" w:cs="Arial Unicode MS"/>
          <w:b/>
          <w:color w:val="000000"/>
          <w:sz w:val="20"/>
          <w:szCs w:val="20"/>
          <w:highlight w:val="yellow"/>
          <w:u w:color="000000"/>
          <w:bdr w:val="nil"/>
        </w:rPr>
        <w:t>RRmax</w:t>
      </w:r>
      <w:proofErr w:type="spellEnd"/>
      <w:r w:rsidRPr="00AA7B9B">
        <w:rPr>
          <w:rFonts w:ascii="Arial" w:eastAsia="Arial Unicode MS" w:hAnsi="Arial" w:cs="Arial Unicode MS"/>
          <w:b/>
          <w:color w:val="000000"/>
          <w:sz w:val="20"/>
          <w:szCs w:val="20"/>
          <w:highlight w:val="yellow"/>
          <w:u w:color="000000"/>
          <w:bdr w:val="nil"/>
        </w:rPr>
        <w:t xml:space="preserve"> = 754,2m</w:t>
      </w:r>
    </w:p>
    <w:p w:rsidR="00AA7B9B" w:rsidRPr="003538FB" w:rsidRDefault="00AA7B9B" w:rsidP="00AA7B9B">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AA7B9B">
        <w:rPr>
          <w:rFonts w:ascii="Arial" w:eastAsia="Arial Unicode MS" w:hAnsi="Arial" w:cs="Arial Unicode MS"/>
          <w:color w:val="000000"/>
          <w:sz w:val="20"/>
          <w:szCs w:val="20"/>
          <w:highlight w:val="yellow"/>
          <w:u w:color="000000"/>
          <w:bdr w:val="nil"/>
        </w:rPr>
        <w:t>Výsledný počet bodov sa zaokrúhli na 2 desatinné miesta.</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1A6C58">
        <w:rPr>
          <w:rFonts w:ascii="Arial" w:eastAsia="Arial Unicode MS" w:hAnsi="Arial" w:cs="Arial Unicode MS"/>
          <w:color w:val="000000"/>
          <w:sz w:val="20"/>
          <w:szCs w:val="20"/>
          <w:u w:color="000000"/>
          <w:bdr w:val="nil"/>
        </w:rPr>
        <w:t>5.2</w:t>
      </w:r>
      <w:r>
        <w:rPr>
          <w:rFonts w:ascii="Arial" w:eastAsia="Arial Unicode MS" w:hAnsi="Arial" w:cs="Arial Unicode MS"/>
          <w:color w:val="000000"/>
          <w:sz w:val="20"/>
          <w:szCs w:val="20"/>
          <w:u w:color="000000"/>
          <w:bdr w:val="nil"/>
        </w:rPr>
        <w:t xml:space="preserve">.3. </w:t>
      </w:r>
      <w:r w:rsidRPr="009D01AE">
        <w:rPr>
          <w:rFonts w:ascii="Arial" w:eastAsia="Arial Unicode MS" w:hAnsi="Arial" w:cs="Arial Unicode MS"/>
          <w:color w:val="000000"/>
          <w:sz w:val="20"/>
          <w:szCs w:val="20"/>
          <w:u w:color="000000"/>
          <w:bdr w:val="nil"/>
        </w:rPr>
        <w:t>Spôsob výpoč</w:t>
      </w:r>
      <w:r>
        <w:rPr>
          <w:rFonts w:ascii="Arial" w:eastAsia="Arial Unicode MS" w:hAnsi="Arial" w:cs="Arial Unicode MS"/>
          <w:color w:val="000000"/>
          <w:sz w:val="20"/>
          <w:szCs w:val="20"/>
          <w:u w:color="000000"/>
          <w:bdr w:val="nil"/>
        </w:rPr>
        <w:t xml:space="preserve">tu bodov pre </w:t>
      </w:r>
      <w:proofErr w:type="spellStart"/>
      <w:r>
        <w:rPr>
          <w:rFonts w:ascii="Arial" w:eastAsia="Arial Unicode MS" w:hAnsi="Arial" w:cs="Arial Unicode MS"/>
          <w:color w:val="000000"/>
          <w:sz w:val="20"/>
          <w:szCs w:val="20"/>
          <w:u w:color="000000"/>
          <w:bdr w:val="nil"/>
        </w:rPr>
        <w:t>podkritérium</w:t>
      </w:r>
      <w:proofErr w:type="spellEnd"/>
      <w:r>
        <w:rPr>
          <w:rFonts w:ascii="Arial" w:eastAsia="Arial Unicode MS" w:hAnsi="Arial" w:cs="Arial Unicode MS"/>
          <w:color w:val="000000"/>
          <w:sz w:val="20"/>
          <w:szCs w:val="20"/>
          <w:u w:color="000000"/>
          <w:bdr w:val="nil"/>
        </w:rPr>
        <w:t xml:space="preserve"> „Počet</w:t>
      </w:r>
      <w:r w:rsidRPr="009D01AE">
        <w:rPr>
          <w:rFonts w:ascii="Arial" w:eastAsia="Arial Unicode MS" w:hAnsi="Arial" w:cs="Arial Unicode MS"/>
          <w:color w:val="000000"/>
          <w:sz w:val="20"/>
          <w:szCs w:val="20"/>
          <w:u w:color="000000"/>
          <w:bdr w:val="nil"/>
        </w:rPr>
        <w:t xml:space="preserve"> pilierov mosta 209-01 a 209-02“</w:t>
      </w:r>
    </w:p>
    <w:p w:rsidR="00FD42D0" w:rsidRPr="00392F16"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Uchádzačovi sa pridelia body podľa vzorca:</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9D01AE">
        <w:rPr>
          <w:rFonts w:ascii="Arial" w:eastAsia="Arial Unicode MS" w:hAnsi="Arial" w:cs="Arial Unicode MS"/>
          <w:b/>
          <w:bCs/>
          <w:color w:val="000000"/>
          <w:sz w:val="20"/>
          <w:szCs w:val="20"/>
          <w:u w:color="000000"/>
          <w:bdr w:val="nil"/>
        </w:rPr>
        <w:t>K</w:t>
      </w:r>
      <w:r>
        <w:rPr>
          <w:rFonts w:ascii="Arial" w:eastAsia="Arial Unicode MS" w:hAnsi="Arial" w:cs="Arial Unicode MS"/>
          <w:b/>
          <w:bCs/>
          <w:color w:val="000000"/>
          <w:sz w:val="20"/>
          <w:szCs w:val="20"/>
          <w:u w:color="000000"/>
          <w:bdr w:val="nil"/>
        </w:rPr>
        <w:t xml:space="preserve">4,3  = (90 – </w:t>
      </w:r>
      <w:proofErr w:type="spellStart"/>
      <w:r>
        <w:rPr>
          <w:rFonts w:ascii="Arial" w:eastAsia="Arial Unicode MS" w:hAnsi="Arial" w:cs="Arial Unicode MS"/>
          <w:b/>
          <w:bCs/>
          <w:color w:val="000000"/>
          <w:sz w:val="20"/>
          <w:szCs w:val="20"/>
          <w:u w:color="000000"/>
          <w:bdr w:val="nil"/>
        </w:rPr>
        <w:t>Np</w:t>
      </w:r>
      <w:proofErr w:type="spellEnd"/>
      <w:r>
        <w:rPr>
          <w:rFonts w:ascii="Arial" w:eastAsia="Arial Unicode MS" w:hAnsi="Arial" w:cs="Arial Unicode MS"/>
          <w:b/>
          <w:bCs/>
          <w:color w:val="000000"/>
          <w:sz w:val="20"/>
          <w:szCs w:val="20"/>
          <w:u w:color="000000"/>
          <w:bdr w:val="nil"/>
        </w:rPr>
        <w:t>) x (2</w:t>
      </w:r>
      <w:r w:rsidRPr="009D01AE">
        <w:rPr>
          <w:rFonts w:ascii="Arial" w:eastAsia="Arial Unicode MS" w:hAnsi="Arial" w:cs="Arial Unicode MS"/>
          <w:b/>
          <w:bCs/>
          <w:color w:val="000000"/>
          <w:sz w:val="20"/>
          <w:szCs w:val="20"/>
          <w:u w:color="000000"/>
          <w:bdr w:val="nil"/>
        </w:rPr>
        <w:t>0/35)</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pričom:</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Pr>
          <w:rFonts w:ascii="Arial" w:eastAsia="Arial Unicode MS" w:hAnsi="Arial" w:cs="Arial Unicode MS"/>
          <w:color w:val="000000"/>
          <w:sz w:val="20"/>
          <w:szCs w:val="20"/>
          <w:u w:color="000000"/>
          <w:bdr w:val="nil"/>
        </w:rPr>
        <w:t>4</w:t>
      </w:r>
      <w:r w:rsidRPr="009D01AE">
        <w:rPr>
          <w:rFonts w:ascii="Arial" w:eastAsia="Arial Unicode MS" w:hAnsi="Arial" w:cs="Arial Unicode MS"/>
          <w:color w:val="000000"/>
          <w:sz w:val="20"/>
          <w:szCs w:val="20"/>
          <w:u w:color="000000"/>
          <w:bdr w:val="nil"/>
        </w:rPr>
        <w:t>,</w:t>
      </w:r>
      <w:r>
        <w:rPr>
          <w:rFonts w:ascii="Arial" w:eastAsia="Arial Unicode MS" w:hAnsi="Arial" w:cs="Arial Unicode MS"/>
          <w:color w:val="000000"/>
          <w:sz w:val="20"/>
          <w:szCs w:val="20"/>
          <w:u w:color="000000"/>
          <w:bdr w:val="nil"/>
        </w:rPr>
        <w:t>3</w:t>
      </w:r>
      <w:r w:rsidRPr="009D01AE">
        <w:rPr>
          <w:rFonts w:ascii="Arial" w:eastAsia="Arial Unicode MS" w:hAnsi="Arial" w:cs="Arial Unicode MS"/>
          <w:color w:val="000000"/>
          <w:sz w:val="20"/>
          <w:szCs w:val="20"/>
          <w:u w:color="000000"/>
          <w:bdr w:val="nil"/>
        </w:rPr>
        <w:t xml:space="preserve"> - Počet bodov </w:t>
      </w:r>
      <w:r>
        <w:rPr>
          <w:rFonts w:ascii="Arial" w:eastAsia="Arial Unicode MS" w:hAnsi="Arial" w:cs="Arial Unicode MS"/>
          <w:color w:val="000000"/>
          <w:sz w:val="20"/>
          <w:szCs w:val="20"/>
          <w:u w:color="000000"/>
          <w:bdr w:val="nil"/>
        </w:rPr>
        <w:t xml:space="preserve">pre daného uchádzača za </w:t>
      </w:r>
      <w:proofErr w:type="spellStart"/>
      <w:r>
        <w:rPr>
          <w:rFonts w:ascii="Arial" w:eastAsia="Arial Unicode MS" w:hAnsi="Arial" w:cs="Arial Unicode MS"/>
          <w:color w:val="000000"/>
          <w:sz w:val="20"/>
          <w:szCs w:val="20"/>
          <w:u w:color="000000"/>
          <w:bdr w:val="nil"/>
        </w:rPr>
        <w:t>podkrité</w:t>
      </w:r>
      <w:r w:rsidRPr="009D01AE">
        <w:rPr>
          <w:rFonts w:ascii="Arial" w:eastAsia="Arial Unicode MS" w:hAnsi="Arial" w:cs="Arial Unicode MS"/>
          <w:color w:val="000000"/>
          <w:sz w:val="20"/>
          <w:szCs w:val="20"/>
          <w:u w:color="000000"/>
          <w:bdr w:val="nil"/>
        </w:rPr>
        <w:t>rium</w:t>
      </w:r>
      <w:proofErr w:type="spellEnd"/>
      <w:r w:rsidRPr="009D01AE">
        <w:rPr>
          <w:rFonts w:ascii="Arial" w:eastAsia="Arial Unicode MS" w:hAnsi="Arial" w:cs="Arial Unicode MS"/>
          <w:color w:val="000000"/>
          <w:sz w:val="20"/>
          <w:szCs w:val="20"/>
          <w:u w:color="000000"/>
          <w:bdr w:val="nil"/>
        </w:rPr>
        <w:t xml:space="preserve"> počtu pilierov. Maximálna hodnota je 40bodov.</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roofErr w:type="spellStart"/>
      <w:r w:rsidRPr="009D01AE">
        <w:rPr>
          <w:rFonts w:ascii="Arial" w:eastAsia="Arial Unicode MS" w:hAnsi="Arial" w:cs="Arial Unicode MS"/>
          <w:color w:val="000000"/>
          <w:sz w:val="20"/>
          <w:szCs w:val="20"/>
          <w:u w:color="000000"/>
          <w:bdr w:val="nil"/>
        </w:rPr>
        <w:t>Np</w:t>
      </w:r>
      <w:proofErr w:type="spellEnd"/>
      <w:r w:rsidRPr="009D01AE">
        <w:rPr>
          <w:rFonts w:ascii="Arial" w:eastAsia="Arial Unicode MS" w:hAnsi="Arial" w:cs="Arial Unicode MS"/>
          <w:color w:val="000000"/>
          <w:sz w:val="20"/>
          <w:szCs w:val="20"/>
          <w:u w:color="000000"/>
          <w:bdr w:val="nil"/>
        </w:rPr>
        <w:t xml:space="preserve"> – celkový počet pilierov mostu 209-01 a 209-02</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Výsledný počet bodov sa zaokrúhli na 2 </w:t>
      </w:r>
      <w:proofErr w:type="spellStart"/>
      <w:r w:rsidRPr="009D01AE">
        <w:rPr>
          <w:rFonts w:ascii="Arial" w:eastAsia="Arial Unicode MS" w:hAnsi="Arial" w:cs="Arial Unicode MS"/>
          <w:color w:val="000000"/>
          <w:sz w:val="20"/>
          <w:szCs w:val="20"/>
          <w:u w:color="000000"/>
          <w:bdr w:val="nil"/>
        </w:rPr>
        <w:t>desatinn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miesta.</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1A6C58">
        <w:rPr>
          <w:rFonts w:ascii="Arial" w:eastAsia="Arial Unicode MS" w:hAnsi="Arial" w:cs="Arial Unicode MS"/>
          <w:color w:val="000000"/>
          <w:sz w:val="20"/>
          <w:szCs w:val="20"/>
          <w:u w:color="000000"/>
          <w:bdr w:val="nil"/>
        </w:rPr>
        <w:t>5.2.</w:t>
      </w:r>
      <w:r>
        <w:rPr>
          <w:rFonts w:ascii="Arial" w:eastAsia="Arial Unicode MS" w:hAnsi="Arial" w:cs="Arial Unicode MS"/>
          <w:color w:val="000000"/>
          <w:sz w:val="20"/>
          <w:szCs w:val="20"/>
          <w:u w:color="000000"/>
          <w:bdr w:val="nil"/>
        </w:rPr>
        <w:t>4.</w:t>
      </w:r>
      <w:r w:rsidRPr="009D01AE">
        <w:rPr>
          <w:rFonts w:ascii="Arial" w:eastAsia="Arial Unicode MS" w:hAnsi="Arial" w:cs="Arial Unicode MS"/>
          <w:color w:val="000000"/>
          <w:sz w:val="20"/>
          <w:szCs w:val="20"/>
          <w:u w:color="000000"/>
          <w:bdr w:val="nil"/>
        </w:rPr>
        <w:t xml:space="preserve"> Spôsob hodnotenia </w:t>
      </w:r>
      <w:proofErr w:type="spellStart"/>
      <w:r w:rsidRPr="009D01AE">
        <w:rPr>
          <w:rFonts w:ascii="Arial" w:eastAsia="Arial Unicode MS" w:hAnsi="Arial" w:cs="Arial Unicode MS"/>
          <w:color w:val="000000"/>
          <w:sz w:val="20"/>
          <w:szCs w:val="20"/>
          <w:u w:color="000000"/>
          <w:bdr w:val="nil"/>
        </w:rPr>
        <w:t>podkrit</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lang w:val="it-IT"/>
        </w:rPr>
        <w:t xml:space="preserve">ria </w:t>
      </w:r>
      <w:r w:rsidRPr="009D01AE">
        <w:rPr>
          <w:rFonts w:ascii="Arial" w:eastAsia="Arial Unicode MS" w:hAnsi="Arial" w:cs="Arial Unicode MS"/>
          <w:color w:val="000000"/>
          <w:sz w:val="20"/>
          <w:szCs w:val="20"/>
          <w:u w:color="000000"/>
          <w:bdr w:val="nil"/>
        </w:rPr>
        <w:t>„</w:t>
      </w:r>
      <w:r w:rsidRPr="009D01AE">
        <w:rPr>
          <w:rFonts w:ascii="Arial" w:eastAsia="Arial Unicode MS" w:hAnsi="Arial" w:cs="Arial Unicode MS"/>
          <w:color w:val="000000"/>
          <w:sz w:val="20"/>
          <w:szCs w:val="20"/>
          <w:u w:color="000000"/>
        </w:rPr>
        <w:t>Technológia výstavby mosta 209-01 a 209-02</w:t>
      </w:r>
      <w:r>
        <w:rPr>
          <w:rFonts w:ascii="Arial" w:eastAsia="Arial Unicode MS" w:hAnsi="Arial" w:cs="Arial Unicode MS"/>
          <w:color w:val="000000"/>
          <w:sz w:val="20"/>
          <w:szCs w:val="20"/>
          <w:u w:color="000000"/>
        </w:rPr>
        <w:t>“</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Výpočet je stanovený metódou váženého priemeru</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color w:val="000000"/>
          <w:sz w:val="20"/>
          <w:szCs w:val="20"/>
          <w:u w:color="000000"/>
          <w:bdr w:val="nil"/>
          <w:vertAlign w:val="subscript"/>
        </w:rPr>
      </w:pPr>
      <w:r w:rsidRPr="009D01AE">
        <w:rPr>
          <w:rFonts w:ascii="Arial" w:eastAsia="Arial Unicode MS" w:hAnsi="Arial" w:cs="Arial Unicode MS"/>
          <w:b/>
          <w:color w:val="000000"/>
          <w:sz w:val="20"/>
          <w:szCs w:val="20"/>
          <w:u w:color="000000"/>
          <w:bdr w:val="nil"/>
        </w:rPr>
        <w:t>K</w:t>
      </w:r>
      <w:r>
        <w:rPr>
          <w:rFonts w:ascii="Arial" w:eastAsia="Arial Unicode MS" w:hAnsi="Arial" w:cs="Arial Unicode MS"/>
          <w:b/>
          <w:color w:val="000000"/>
          <w:sz w:val="20"/>
          <w:szCs w:val="20"/>
          <w:u w:color="000000"/>
          <w:bdr w:val="nil"/>
        </w:rPr>
        <w:t>4,4</w:t>
      </w:r>
      <w:r w:rsidRPr="009D01AE">
        <w:rPr>
          <w:rFonts w:ascii="Arial" w:eastAsia="Arial Unicode MS" w:hAnsi="Arial" w:cs="Arial Unicode MS"/>
          <w:b/>
          <w:color w:val="000000"/>
          <w:sz w:val="20"/>
          <w:szCs w:val="20"/>
          <w:u w:color="000000"/>
          <w:bdr w:val="nil"/>
        </w:rPr>
        <w:t xml:space="preserve"> = (</w:t>
      </w:r>
      <w:r w:rsidRPr="009D01AE">
        <w:rPr>
          <w:rFonts w:ascii="Symbol" w:eastAsia="Arial Unicode MS" w:hAnsi="Symbol" w:cs="Arial Unicode MS"/>
          <w:b/>
          <w:color w:val="000000"/>
          <w:sz w:val="20"/>
          <w:szCs w:val="20"/>
          <w:u w:color="000000"/>
          <w:bdr w:val="nil"/>
        </w:rPr>
        <w:t></w:t>
      </w:r>
      <w:r w:rsidRPr="009D01AE">
        <w:rPr>
          <w:rFonts w:ascii="Arial" w:eastAsia="Arial Unicode MS" w:hAnsi="Arial" w:cs="Arial Unicode MS"/>
          <w:b/>
          <w:color w:val="000000"/>
          <w:sz w:val="20"/>
          <w:szCs w:val="20"/>
          <w:u w:color="000000"/>
          <w:bdr w:val="nil"/>
        </w:rPr>
        <w:t>(K</w:t>
      </w:r>
      <w:r w:rsidRPr="009D01AE">
        <w:rPr>
          <w:rFonts w:ascii="Arial" w:eastAsia="Arial Unicode MS" w:hAnsi="Arial" w:cs="Arial Unicode MS"/>
          <w:b/>
          <w:color w:val="000000"/>
          <w:sz w:val="20"/>
          <w:szCs w:val="20"/>
          <w:u w:color="000000"/>
          <w:bdr w:val="nil"/>
          <w:vertAlign w:val="subscript"/>
        </w:rPr>
        <w:t>TI</w:t>
      </w:r>
      <w:r w:rsidRPr="009D01AE">
        <w:rPr>
          <w:rFonts w:ascii="Arial" w:eastAsia="Arial Unicode MS" w:hAnsi="Arial" w:cs="Arial Unicode MS"/>
          <w:b/>
          <w:color w:val="000000"/>
          <w:sz w:val="20"/>
          <w:szCs w:val="20"/>
          <w:u w:color="000000"/>
          <w:bdr w:val="nil"/>
        </w:rPr>
        <w:t xml:space="preserve"> x </w:t>
      </w:r>
      <w:proofErr w:type="spellStart"/>
      <w:r w:rsidRPr="009D01AE">
        <w:rPr>
          <w:rFonts w:ascii="Arial" w:eastAsia="Arial Unicode MS" w:hAnsi="Arial" w:cs="Arial Unicode MS"/>
          <w:b/>
          <w:color w:val="000000"/>
          <w:sz w:val="20"/>
          <w:szCs w:val="20"/>
          <w:u w:color="000000"/>
          <w:bdr w:val="nil"/>
        </w:rPr>
        <w:t>L</w:t>
      </w:r>
      <w:r w:rsidRPr="009D01AE">
        <w:rPr>
          <w:rFonts w:ascii="Arial" w:eastAsia="Arial Unicode MS" w:hAnsi="Arial" w:cs="Arial Unicode MS"/>
          <w:b/>
          <w:color w:val="000000"/>
          <w:sz w:val="20"/>
          <w:szCs w:val="20"/>
          <w:u w:color="000000"/>
          <w:bdr w:val="nil"/>
          <w:vertAlign w:val="subscript"/>
        </w:rPr>
        <w:t>Ti</w:t>
      </w:r>
      <w:proofErr w:type="spellEnd"/>
      <w:r w:rsidRPr="009D01AE">
        <w:rPr>
          <w:rFonts w:ascii="Arial" w:eastAsia="Arial Unicode MS" w:hAnsi="Arial" w:cs="Arial Unicode MS"/>
          <w:b/>
          <w:color w:val="000000"/>
          <w:sz w:val="20"/>
          <w:szCs w:val="20"/>
          <w:u w:color="000000"/>
          <w:bdr w:val="nil"/>
        </w:rPr>
        <w:t>))/ L</w:t>
      </w:r>
      <w:r w:rsidRPr="009D01AE">
        <w:rPr>
          <w:rFonts w:ascii="Arial" w:eastAsia="Arial Unicode MS" w:hAnsi="Arial" w:cs="Arial Unicode MS"/>
          <w:b/>
          <w:color w:val="000000"/>
          <w:sz w:val="20"/>
          <w:szCs w:val="20"/>
          <w:u w:color="000000"/>
          <w:bdr w:val="nil"/>
          <w:vertAlign w:val="subscript"/>
        </w:rPr>
        <w:t>TOT</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Pr>
          <w:rFonts w:ascii="Arial" w:eastAsia="Arial Unicode MS" w:hAnsi="Arial" w:cs="Arial Unicode MS"/>
          <w:color w:val="000000"/>
          <w:sz w:val="20"/>
          <w:szCs w:val="20"/>
          <w:u w:color="000000"/>
          <w:bdr w:val="nil"/>
        </w:rPr>
        <w:t>4</w:t>
      </w:r>
      <w:r w:rsidRPr="009D01AE">
        <w:rPr>
          <w:rFonts w:ascii="Arial" w:eastAsia="Arial Unicode MS" w:hAnsi="Arial" w:cs="Arial Unicode MS"/>
          <w:color w:val="000000"/>
          <w:sz w:val="20"/>
          <w:szCs w:val="20"/>
          <w:u w:color="000000"/>
          <w:bdr w:val="nil"/>
        </w:rPr>
        <w:t>,</w:t>
      </w:r>
      <w:r>
        <w:rPr>
          <w:rFonts w:ascii="Arial" w:eastAsia="Arial Unicode MS" w:hAnsi="Arial" w:cs="Arial Unicode MS"/>
          <w:color w:val="000000"/>
          <w:sz w:val="20"/>
          <w:szCs w:val="20"/>
          <w:u w:color="000000"/>
          <w:bdr w:val="nil"/>
        </w:rPr>
        <w:t>4</w:t>
      </w:r>
      <w:r w:rsidRPr="009D01AE">
        <w:rPr>
          <w:rFonts w:ascii="Arial" w:eastAsia="Arial Unicode MS" w:hAnsi="Arial" w:cs="Arial Unicode MS"/>
          <w:color w:val="000000"/>
          <w:sz w:val="20"/>
          <w:szCs w:val="20"/>
          <w:u w:color="000000"/>
          <w:bdr w:val="nil"/>
        </w:rPr>
        <w:t xml:space="preserve"> – Vyhodnotenie </w:t>
      </w:r>
      <w:proofErr w:type="spellStart"/>
      <w:r w:rsidRPr="009D01AE">
        <w:rPr>
          <w:rFonts w:ascii="Arial" w:eastAsia="Arial Unicode MS" w:hAnsi="Arial" w:cs="Arial Unicode MS"/>
          <w:color w:val="000000"/>
          <w:sz w:val="20"/>
          <w:szCs w:val="20"/>
          <w:u w:color="000000"/>
          <w:bdr w:val="nil"/>
        </w:rPr>
        <w:t>podkritéria</w:t>
      </w:r>
      <w:proofErr w:type="spellEnd"/>
      <w:r w:rsidRPr="009D01AE">
        <w:rPr>
          <w:rFonts w:ascii="Arial" w:eastAsia="Arial Unicode MS" w:hAnsi="Arial" w:cs="Arial Unicode MS"/>
          <w:color w:val="000000"/>
          <w:sz w:val="20"/>
          <w:szCs w:val="20"/>
          <w:u w:color="000000"/>
          <w:bdr w:val="nil"/>
        </w:rPr>
        <w:t xml:space="preserve"> technológie daného </w:t>
      </w:r>
      <w:proofErr w:type="spellStart"/>
      <w:r w:rsidRPr="009D01AE">
        <w:rPr>
          <w:rFonts w:ascii="Arial" w:eastAsia="Arial Unicode MS" w:hAnsi="Arial" w:cs="Arial Unicode MS"/>
          <w:color w:val="000000"/>
          <w:sz w:val="20"/>
          <w:szCs w:val="20"/>
          <w:u w:color="000000"/>
          <w:bdr w:val="nil"/>
        </w:rPr>
        <w:t>uchadzača</w:t>
      </w:r>
      <w:proofErr w:type="spellEnd"/>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sidRPr="009D01AE">
        <w:rPr>
          <w:rFonts w:ascii="Arial" w:eastAsia="Arial Unicode MS" w:hAnsi="Arial" w:cs="Arial Unicode MS"/>
          <w:color w:val="000000"/>
          <w:sz w:val="20"/>
          <w:szCs w:val="20"/>
          <w:u w:color="000000"/>
          <w:bdr w:val="nil"/>
          <w:vertAlign w:val="subscript"/>
        </w:rPr>
        <w:t>TI</w:t>
      </w:r>
      <w:r w:rsidRPr="009D01AE">
        <w:rPr>
          <w:rFonts w:ascii="Arial" w:eastAsia="Arial Unicode MS" w:hAnsi="Arial" w:cs="Arial Unicode MS"/>
          <w:color w:val="000000"/>
          <w:sz w:val="20"/>
          <w:szCs w:val="20"/>
          <w:u w:color="000000"/>
          <w:bdr w:val="nil"/>
        </w:rPr>
        <w:t xml:space="preserve"> – počet bodov za navrhnutú technológiu </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L</w:t>
      </w:r>
      <w:r w:rsidRPr="009D01AE">
        <w:rPr>
          <w:rFonts w:ascii="Arial" w:eastAsia="Arial Unicode MS" w:hAnsi="Arial" w:cs="Arial Unicode MS"/>
          <w:color w:val="000000"/>
          <w:sz w:val="20"/>
          <w:szCs w:val="20"/>
          <w:u w:color="000000"/>
          <w:bdr w:val="nil"/>
          <w:vertAlign w:val="subscript"/>
        </w:rPr>
        <w:t>TI</w:t>
      </w:r>
      <w:r w:rsidRPr="009D01AE">
        <w:rPr>
          <w:rFonts w:ascii="Arial" w:eastAsia="Arial Unicode MS" w:hAnsi="Arial" w:cs="Arial Unicode MS"/>
          <w:color w:val="000000"/>
          <w:sz w:val="20"/>
          <w:szCs w:val="20"/>
          <w:u w:color="000000"/>
          <w:bdr w:val="nil"/>
        </w:rPr>
        <w:t xml:space="preserve"> – dĺžka nosnej konštrukcie pre navrhnutú technológiu</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L</w:t>
      </w:r>
      <w:r w:rsidRPr="009D01AE">
        <w:rPr>
          <w:rFonts w:ascii="Arial" w:eastAsia="Arial Unicode MS" w:hAnsi="Arial" w:cs="Arial Unicode MS"/>
          <w:color w:val="000000"/>
          <w:sz w:val="20"/>
          <w:szCs w:val="20"/>
          <w:u w:color="000000"/>
          <w:bdr w:val="nil"/>
          <w:vertAlign w:val="subscript"/>
        </w:rPr>
        <w:t>TOT</w:t>
      </w:r>
      <w:r w:rsidRPr="009D01AE">
        <w:rPr>
          <w:rFonts w:ascii="Arial" w:eastAsia="Arial Unicode MS" w:hAnsi="Arial" w:cs="Arial Unicode MS"/>
          <w:color w:val="000000"/>
          <w:sz w:val="20"/>
          <w:szCs w:val="20"/>
          <w:u w:color="000000"/>
          <w:bdr w:val="nil"/>
        </w:rPr>
        <w:t xml:space="preserve"> – celková dĺžka nosnej konštrukcie mosta</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V rámci realizácie bude uchádzačovi umožnené zameniť </w:t>
      </w:r>
      <w:r w:rsidR="00E42096">
        <w:rPr>
          <w:rFonts w:ascii="Arial" w:eastAsia="Arial Unicode MS" w:hAnsi="Arial" w:cs="Arial Unicode MS"/>
          <w:color w:val="000000"/>
          <w:sz w:val="20"/>
          <w:szCs w:val="20"/>
          <w:u w:color="000000"/>
          <w:bdr w:val="nil"/>
        </w:rPr>
        <w:t xml:space="preserve">maximálne </w:t>
      </w:r>
      <w:r w:rsidRPr="009D01AE">
        <w:rPr>
          <w:rFonts w:ascii="Arial" w:eastAsia="Arial Unicode MS" w:hAnsi="Arial" w:cs="Arial Unicode MS"/>
          <w:color w:val="000000"/>
          <w:sz w:val="20"/>
          <w:szCs w:val="20"/>
          <w:u w:color="000000"/>
          <w:bdr w:val="nil"/>
        </w:rPr>
        <w:t>10% dĺžky mosta za inú techno</w:t>
      </w:r>
      <w:r>
        <w:rPr>
          <w:rFonts w:ascii="Arial" w:eastAsia="Arial Unicode MS" w:hAnsi="Arial" w:cs="Arial Unicode MS"/>
          <w:color w:val="000000"/>
          <w:sz w:val="20"/>
          <w:szCs w:val="20"/>
          <w:u w:color="000000"/>
          <w:bdr w:val="nil"/>
        </w:rPr>
        <w:t xml:space="preserve">lógiu než uvedenú v prílohe </w:t>
      </w:r>
      <w:r w:rsidRPr="001A6C58">
        <w:rPr>
          <w:rFonts w:ascii="Arial" w:eastAsia="Arial Unicode MS" w:hAnsi="Arial" w:cs="Arial Unicode MS"/>
          <w:color w:val="000000"/>
          <w:sz w:val="20"/>
          <w:szCs w:val="20"/>
          <w:u w:color="000000"/>
          <w:bdr w:val="nil"/>
        </w:rPr>
        <w:t>A3.3</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color w:val="000000"/>
          <w:sz w:val="20"/>
          <w:szCs w:val="20"/>
          <w:u w:color="000000"/>
          <w:bdr w:val="nil"/>
        </w:rPr>
      </w:pP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1A6C58">
        <w:rPr>
          <w:rFonts w:ascii="Arial" w:eastAsia="Arial Unicode MS" w:hAnsi="Arial" w:cs="Arial Unicode MS"/>
          <w:color w:val="000000"/>
          <w:sz w:val="20"/>
          <w:szCs w:val="20"/>
          <w:u w:color="000000"/>
          <w:bdr w:val="nil"/>
        </w:rPr>
        <w:t>5.3.</w:t>
      </w:r>
      <w:r w:rsidRPr="009D01AE">
        <w:rPr>
          <w:rFonts w:ascii="Arial" w:eastAsia="Arial Unicode MS" w:hAnsi="Arial" w:cs="Arial Unicode MS"/>
          <w:color w:val="000000"/>
          <w:sz w:val="20"/>
          <w:szCs w:val="20"/>
          <w:u w:color="000000"/>
          <w:bdr w:val="nil"/>
        </w:rPr>
        <w:t xml:space="preserve"> Spôsob hodnotenia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lang w:val="it-IT"/>
        </w:rPr>
        <w:t>ria K</w:t>
      </w:r>
      <w:r>
        <w:rPr>
          <w:rFonts w:ascii="Arial" w:eastAsia="Arial Unicode MS" w:hAnsi="Arial" w:cs="Arial Unicode MS"/>
          <w:color w:val="000000"/>
          <w:sz w:val="20"/>
          <w:szCs w:val="20"/>
          <w:u w:color="000000"/>
          <w:bdr w:val="nil"/>
          <w:lang w:val="it-IT"/>
        </w:rPr>
        <w:t>4</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Uchádzačovi sa pridelia body sumárne za všetky kritéria a výsledná hodnota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proofErr w:type="spellStart"/>
      <w:r w:rsidRPr="009D01AE">
        <w:rPr>
          <w:rFonts w:ascii="Arial" w:eastAsia="Arial Unicode MS" w:hAnsi="Arial" w:cs="Arial Unicode MS"/>
          <w:color w:val="000000"/>
          <w:sz w:val="20"/>
          <w:szCs w:val="20"/>
          <w:u w:color="000000"/>
          <w:bdr w:val="nil"/>
        </w:rPr>
        <w:t>ria</w:t>
      </w:r>
      <w:proofErr w:type="spellEnd"/>
      <w:r w:rsidRPr="009D01AE">
        <w:rPr>
          <w:rFonts w:ascii="Arial" w:eastAsia="Arial Unicode MS" w:hAnsi="Arial" w:cs="Arial Unicode MS"/>
          <w:color w:val="000000"/>
          <w:sz w:val="20"/>
          <w:szCs w:val="20"/>
          <w:u w:color="000000"/>
          <w:bdr w:val="nil"/>
        </w:rPr>
        <w:t xml:space="preserve"> K</w:t>
      </w:r>
      <w:r>
        <w:rPr>
          <w:rFonts w:ascii="Arial" w:eastAsia="Arial Unicode MS" w:hAnsi="Arial" w:cs="Arial Unicode MS"/>
          <w:color w:val="000000"/>
          <w:sz w:val="20"/>
          <w:szCs w:val="20"/>
          <w:u w:color="000000"/>
          <w:bdr w:val="nil"/>
        </w:rPr>
        <w:t>4</w:t>
      </w:r>
      <w:r w:rsidRPr="009D01AE">
        <w:rPr>
          <w:rFonts w:ascii="Arial" w:eastAsia="Arial Unicode MS" w:hAnsi="Arial" w:cs="Arial Unicode MS"/>
          <w:color w:val="000000"/>
          <w:sz w:val="20"/>
          <w:szCs w:val="20"/>
          <w:u w:color="000000"/>
          <w:bdr w:val="nil"/>
        </w:rPr>
        <w:t xml:space="preserve"> sa urči podľa vzorca:</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9D01AE">
        <w:rPr>
          <w:rFonts w:ascii="Arial" w:eastAsia="Arial Unicode MS" w:hAnsi="Arial" w:cs="Arial Unicode MS"/>
          <w:b/>
          <w:bCs/>
          <w:color w:val="000000"/>
          <w:sz w:val="20"/>
          <w:szCs w:val="20"/>
          <w:u w:color="000000"/>
          <w:bdr w:val="nil"/>
        </w:rPr>
        <w:t>K</w:t>
      </w:r>
      <w:r>
        <w:rPr>
          <w:rFonts w:ascii="Arial" w:eastAsia="Arial Unicode MS" w:hAnsi="Arial" w:cs="Arial Unicode MS"/>
          <w:b/>
          <w:bCs/>
          <w:color w:val="000000"/>
          <w:sz w:val="20"/>
          <w:szCs w:val="20"/>
          <w:u w:color="000000"/>
          <w:bdr w:val="nil"/>
        </w:rPr>
        <w:t>4</w:t>
      </w:r>
      <w:r w:rsidRPr="009D01AE">
        <w:rPr>
          <w:rFonts w:ascii="Arial" w:eastAsia="Arial Unicode MS" w:hAnsi="Arial" w:cs="Arial Unicode MS"/>
          <w:b/>
          <w:bCs/>
          <w:color w:val="000000"/>
          <w:sz w:val="20"/>
          <w:szCs w:val="20"/>
          <w:u w:color="000000"/>
          <w:bdr w:val="nil"/>
        </w:rPr>
        <w:t xml:space="preserve">i  = </w:t>
      </w:r>
      <w:proofErr w:type="spellStart"/>
      <w:r w:rsidRPr="009D01AE">
        <w:rPr>
          <w:rFonts w:ascii="Arial" w:eastAsia="Arial Unicode MS" w:hAnsi="Arial" w:cs="Arial Unicode MS"/>
          <w:b/>
          <w:bCs/>
          <w:color w:val="000000"/>
          <w:sz w:val="20"/>
          <w:szCs w:val="20"/>
          <w:u w:color="000000"/>
          <w:bdr w:val="nil"/>
        </w:rPr>
        <w:t>KEi</w:t>
      </w:r>
      <w:proofErr w:type="spellEnd"/>
      <w:r w:rsidRPr="009D01AE">
        <w:rPr>
          <w:rFonts w:ascii="Arial" w:eastAsia="Arial Unicode MS" w:hAnsi="Arial" w:cs="Arial Unicode MS"/>
          <w:b/>
          <w:bCs/>
          <w:color w:val="000000"/>
          <w:sz w:val="20"/>
          <w:szCs w:val="20"/>
          <w:u w:color="000000"/>
          <w:bdr w:val="nil"/>
        </w:rPr>
        <w:t xml:space="preserve"> x 2</w:t>
      </w:r>
      <w:r>
        <w:rPr>
          <w:rFonts w:ascii="Arial" w:eastAsia="Arial Unicode MS" w:hAnsi="Arial" w:cs="Arial Unicode MS"/>
          <w:b/>
          <w:bCs/>
          <w:color w:val="000000"/>
          <w:sz w:val="20"/>
          <w:szCs w:val="20"/>
          <w:u w:color="000000"/>
          <w:bdr w:val="nil"/>
        </w:rPr>
        <w:t>5</w:t>
      </w:r>
      <w:r w:rsidRPr="009D01AE">
        <w:rPr>
          <w:rFonts w:ascii="Arial" w:eastAsia="Arial Unicode MS" w:hAnsi="Arial" w:cs="Arial Unicode MS"/>
          <w:b/>
          <w:bCs/>
          <w:color w:val="000000"/>
          <w:sz w:val="20"/>
          <w:szCs w:val="20"/>
          <w:u w:color="000000"/>
          <w:bdr w:val="nil"/>
        </w:rPr>
        <w:t>%</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pričom:</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K</w:t>
      </w:r>
      <w:r>
        <w:rPr>
          <w:rFonts w:ascii="Arial" w:eastAsia="Arial Unicode MS" w:hAnsi="Arial" w:cs="Arial Unicode MS"/>
          <w:color w:val="000000"/>
          <w:sz w:val="20"/>
          <w:szCs w:val="20"/>
          <w:u w:color="000000"/>
          <w:bdr w:val="nil"/>
        </w:rPr>
        <w:t>4</w:t>
      </w:r>
      <w:r w:rsidRPr="009D01AE">
        <w:rPr>
          <w:rFonts w:ascii="Arial" w:eastAsia="Arial Unicode MS" w:hAnsi="Arial" w:cs="Arial Unicode MS"/>
          <w:color w:val="000000"/>
          <w:sz w:val="20"/>
          <w:szCs w:val="20"/>
          <w:u w:color="000000"/>
          <w:bdr w:val="nil"/>
        </w:rPr>
        <w:t xml:space="preserve">i Vyhodnotenie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proofErr w:type="spellStart"/>
      <w:r w:rsidRPr="009D01AE">
        <w:rPr>
          <w:rFonts w:ascii="Arial" w:eastAsia="Arial Unicode MS" w:hAnsi="Arial" w:cs="Arial Unicode MS"/>
          <w:color w:val="000000"/>
          <w:sz w:val="20"/>
          <w:szCs w:val="20"/>
          <w:u w:color="000000"/>
          <w:bdr w:val="nil"/>
        </w:rPr>
        <w:t>ria</w:t>
      </w:r>
      <w:proofErr w:type="spellEnd"/>
      <w:r w:rsidRPr="009D01AE">
        <w:rPr>
          <w:rFonts w:ascii="Arial" w:eastAsia="Arial Unicode MS" w:hAnsi="Arial" w:cs="Arial Unicode MS"/>
          <w:color w:val="000000"/>
          <w:sz w:val="20"/>
          <w:szCs w:val="20"/>
          <w:u w:color="000000"/>
          <w:bdr w:val="nil"/>
        </w:rPr>
        <w:t xml:space="preserve"> K</w:t>
      </w:r>
      <w:r>
        <w:rPr>
          <w:rFonts w:ascii="Arial" w:eastAsia="Arial Unicode MS" w:hAnsi="Arial" w:cs="Arial Unicode MS"/>
          <w:color w:val="000000"/>
          <w:sz w:val="20"/>
          <w:szCs w:val="20"/>
          <w:u w:color="000000"/>
          <w:bdr w:val="nil"/>
        </w:rPr>
        <w:t>4</w:t>
      </w:r>
      <w:r w:rsidRPr="009D01AE">
        <w:rPr>
          <w:rFonts w:ascii="Arial" w:eastAsia="Arial Unicode MS" w:hAnsi="Arial" w:cs="Arial Unicode MS"/>
          <w:color w:val="000000"/>
          <w:sz w:val="20"/>
          <w:szCs w:val="20"/>
          <w:u w:color="000000"/>
          <w:bdr w:val="nil"/>
        </w:rPr>
        <w:t xml:space="preserve"> </w:t>
      </w:r>
      <w:proofErr w:type="spellStart"/>
      <w:r w:rsidRPr="009D01AE">
        <w:rPr>
          <w:rFonts w:ascii="Arial" w:eastAsia="Arial Unicode MS" w:hAnsi="Arial" w:cs="Arial Unicode MS"/>
          <w:color w:val="000000"/>
          <w:sz w:val="20"/>
          <w:szCs w:val="20"/>
          <w:u w:color="000000"/>
          <w:bdr w:val="nil"/>
        </w:rPr>
        <w:t>dan</w:t>
      </w:r>
      <w:proofErr w:type="spellEnd"/>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uchádzača</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roofErr w:type="spellStart"/>
      <w:r w:rsidRPr="009D01AE">
        <w:rPr>
          <w:rFonts w:ascii="Arial" w:eastAsia="Arial Unicode MS" w:hAnsi="Arial" w:cs="Arial Unicode MS"/>
          <w:color w:val="000000"/>
          <w:sz w:val="20"/>
          <w:szCs w:val="20"/>
          <w:u w:color="000000"/>
          <w:bdr w:val="nil"/>
        </w:rPr>
        <w:t>KEi</w:t>
      </w:r>
      <w:proofErr w:type="spellEnd"/>
      <w:r w:rsidRPr="009D01AE">
        <w:rPr>
          <w:rFonts w:ascii="Arial" w:eastAsia="Arial Unicode MS" w:hAnsi="Arial" w:cs="Arial Unicode MS"/>
          <w:color w:val="000000"/>
          <w:sz w:val="20"/>
          <w:szCs w:val="20"/>
          <w:u w:color="000000"/>
          <w:bdr w:val="nil"/>
        </w:rPr>
        <w:t xml:space="preserve"> Počet bodov uchádzača za environmentálne kritérium</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2</w:t>
      </w:r>
      <w:r>
        <w:rPr>
          <w:rFonts w:ascii="Arial" w:eastAsia="Arial Unicode MS" w:hAnsi="Arial" w:cs="Arial Unicode MS"/>
          <w:color w:val="000000"/>
          <w:sz w:val="20"/>
          <w:szCs w:val="20"/>
          <w:u w:color="000000"/>
          <w:bdr w:val="nil"/>
        </w:rPr>
        <w:t>5</w:t>
      </w:r>
      <w:r w:rsidRPr="009D01AE">
        <w:rPr>
          <w:rFonts w:ascii="Arial" w:eastAsia="Arial Unicode MS" w:hAnsi="Arial" w:cs="Arial Unicode MS"/>
          <w:color w:val="000000"/>
          <w:sz w:val="20"/>
          <w:szCs w:val="20"/>
          <w:u w:color="000000"/>
          <w:bdr w:val="nil"/>
        </w:rPr>
        <w:t xml:space="preserve">% Váha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proofErr w:type="spellStart"/>
      <w:r w:rsidRPr="009D01AE">
        <w:rPr>
          <w:rFonts w:ascii="Arial" w:eastAsia="Arial Unicode MS" w:hAnsi="Arial" w:cs="Arial Unicode MS"/>
          <w:color w:val="000000"/>
          <w:sz w:val="20"/>
          <w:szCs w:val="20"/>
          <w:u w:color="000000"/>
          <w:bdr w:val="nil"/>
        </w:rPr>
        <w:t>ria</w:t>
      </w:r>
      <w:proofErr w:type="spellEnd"/>
      <w:r w:rsidRPr="009D01AE">
        <w:rPr>
          <w:rFonts w:ascii="Arial" w:eastAsia="Arial Unicode MS" w:hAnsi="Arial" w:cs="Arial Unicode MS"/>
          <w:color w:val="000000"/>
          <w:sz w:val="20"/>
          <w:szCs w:val="20"/>
          <w:u w:color="000000"/>
          <w:bdr w:val="nil"/>
        </w:rPr>
        <w:t xml:space="preserve"> K</w:t>
      </w:r>
      <w:r>
        <w:rPr>
          <w:rFonts w:ascii="Arial" w:eastAsia="Arial Unicode MS" w:hAnsi="Arial" w:cs="Arial Unicode MS"/>
          <w:color w:val="000000"/>
          <w:sz w:val="20"/>
          <w:szCs w:val="20"/>
          <w:u w:color="000000"/>
          <w:bdr w:val="nil"/>
        </w:rPr>
        <w:t>4</w:t>
      </w:r>
      <w:r w:rsidRPr="009D01AE">
        <w:rPr>
          <w:rFonts w:ascii="Arial" w:eastAsia="Arial Unicode MS" w:hAnsi="Arial" w:cs="Arial Unicode MS"/>
          <w:color w:val="000000"/>
          <w:sz w:val="20"/>
          <w:szCs w:val="20"/>
          <w:u w:color="000000"/>
          <w:bdr w:val="nil"/>
        </w:rPr>
        <w:t xml:space="preserve"> vyjadrená v %</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Výsledný počet bodov sa zaokrúhli na 2 </w:t>
      </w:r>
      <w:proofErr w:type="spellStart"/>
      <w:r w:rsidRPr="009D01AE">
        <w:rPr>
          <w:rFonts w:ascii="Arial" w:eastAsia="Arial Unicode MS" w:hAnsi="Arial" w:cs="Arial Unicode MS"/>
          <w:color w:val="000000"/>
          <w:sz w:val="20"/>
          <w:szCs w:val="20"/>
          <w:u w:color="000000"/>
          <w:bdr w:val="nil"/>
        </w:rPr>
        <w:t>desatinn</w:t>
      </w:r>
      <w:proofErr w:type="spellEnd"/>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miesta.</w:t>
      </w:r>
    </w:p>
    <w:p w:rsidR="00041AD7"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FD42D0" w:rsidRPr="009D01AE"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9D01AE">
        <w:rPr>
          <w:rFonts w:ascii="Arial" w:eastAsia="Arial Unicode MS" w:hAnsi="Arial" w:cs="Arial Unicode MS"/>
          <w:b/>
          <w:bCs/>
          <w:color w:val="000000"/>
          <w:sz w:val="20"/>
          <w:szCs w:val="20"/>
          <w:u w:color="000000"/>
          <w:bdr w:val="nil"/>
        </w:rPr>
        <w:t>9. Celkov</w:t>
      </w:r>
      <w:r w:rsidRPr="009D01AE">
        <w:rPr>
          <w:rFonts w:ascii="Arial" w:eastAsia="Arial Unicode MS" w:hAnsi="Arial" w:cs="Arial Unicode MS"/>
          <w:b/>
          <w:bCs/>
          <w:color w:val="000000"/>
          <w:sz w:val="20"/>
          <w:szCs w:val="20"/>
          <w:u w:color="000000"/>
          <w:bdr w:val="nil"/>
          <w:lang w:val="fr-FR"/>
        </w:rPr>
        <w:t xml:space="preserve">é </w:t>
      </w:r>
      <w:r w:rsidRPr="009D01AE">
        <w:rPr>
          <w:rFonts w:ascii="Arial" w:eastAsia="Arial Unicode MS" w:hAnsi="Arial" w:cs="Arial Unicode MS"/>
          <w:b/>
          <w:bCs/>
          <w:color w:val="000000"/>
          <w:sz w:val="20"/>
          <w:szCs w:val="20"/>
          <w:u w:color="000000"/>
          <w:bdr w:val="nil"/>
        </w:rPr>
        <w:t xml:space="preserve">vyhodnotenie ponúk podľa </w:t>
      </w:r>
      <w:proofErr w:type="spellStart"/>
      <w:r w:rsidRPr="009D01AE">
        <w:rPr>
          <w:rFonts w:ascii="Arial" w:eastAsia="Arial Unicode MS" w:hAnsi="Arial" w:cs="Arial Unicode MS"/>
          <w:b/>
          <w:bCs/>
          <w:color w:val="000000"/>
          <w:sz w:val="20"/>
          <w:szCs w:val="20"/>
          <w:u w:color="000000"/>
          <w:bdr w:val="nil"/>
        </w:rPr>
        <w:t>krit</w:t>
      </w:r>
      <w:proofErr w:type="spellEnd"/>
      <w:r w:rsidRPr="009D01AE">
        <w:rPr>
          <w:rFonts w:ascii="Arial" w:eastAsia="Arial Unicode MS" w:hAnsi="Arial" w:cs="Arial Unicode MS"/>
          <w:b/>
          <w:bCs/>
          <w:color w:val="000000"/>
          <w:sz w:val="20"/>
          <w:szCs w:val="20"/>
          <w:u w:color="000000"/>
          <w:bdr w:val="nil"/>
          <w:lang w:val="fr-FR"/>
        </w:rPr>
        <w:t>é</w:t>
      </w:r>
      <w:proofErr w:type="spellStart"/>
      <w:r w:rsidRPr="009D01AE">
        <w:rPr>
          <w:rFonts w:ascii="Arial" w:eastAsia="Arial Unicode MS" w:hAnsi="Arial" w:cs="Arial Unicode MS"/>
          <w:b/>
          <w:bCs/>
          <w:color w:val="000000"/>
          <w:sz w:val="20"/>
          <w:szCs w:val="20"/>
          <w:u w:color="000000"/>
          <w:bdr w:val="nil"/>
        </w:rPr>
        <w:t>rií</w:t>
      </w:r>
      <w:proofErr w:type="spellEnd"/>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Úspešným uchádzačom (uchádzač na prvom až treťom mieste) sa stane ten uchádzač, ktorý v súčte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proofErr w:type="spellStart"/>
      <w:r w:rsidRPr="009D01AE">
        <w:rPr>
          <w:rFonts w:ascii="Arial" w:eastAsia="Arial Unicode MS" w:hAnsi="Arial" w:cs="Arial Unicode MS"/>
          <w:color w:val="000000"/>
          <w:sz w:val="20"/>
          <w:szCs w:val="20"/>
          <w:u w:color="000000"/>
          <w:bdr w:val="nil"/>
        </w:rPr>
        <w:t>rií</w:t>
      </w:r>
      <w:proofErr w:type="spellEnd"/>
      <w:r w:rsidRPr="009D01AE">
        <w:rPr>
          <w:rFonts w:ascii="Arial" w:eastAsia="Arial Unicode MS" w:hAnsi="Arial" w:cs="Arial Unicode MS"/>
          <w:color w:val="000000"/>
          <w:sz w:val="20"/>
          <w:szCs w:val="20"/>
          <w:u w:color="000000"/>
          <w:bdr w:val="nil"/>
        </w:rPr>
        <w:t xml:space="preserve"> jednotlivo prepočítaných podľa váhy získa najvyšší</w:t>
      </w:r>
      <w:r w:rsidR="00B1492B">
        <w:rPr>
          <w:rFonts w:ascii="Arial" w:eastAsia="Arial Unicode MS" w:hAnsi="Arial" w:cs="Arial Unicode MS"/>
          <w:color w:val="000000"/>
          <w:sz w:val="20"/>
          <w:szCs w:val="20"/>
          <w:u w:color="000000"/>
          <w:bdr w:val="nil"/>
        </w:rPr>
        <w:t xml:space="preserve"> počet bodov za K1, K2, K3, K4</w:t>
      </w:r>
      <w:r w:rsidRPr="009D01AE">
        <w:rPr>
          <w:rFonts w:ascii="Arial" w:eastAsia="Arial Unicode MS" w:hAnsi="Arial" w:cs="Arial Unicode MS"/>
          <w:color w:val="000000"/>
          <w:sz w:val="20"/>
          <w:szCs w:val="20"/>
          <w:u w:color="000000"/>
          <w:bdr w:val="nil"/>
        </w:rPr>
        <w:t xml:space="preserve"> </w:t>
      </w:r>
      <w:proofErr w:type="spellStart"/>
      <w:r w:rsidRPr="009D01AE">
        <w:rPr>
          <w:rFonts w:ascii="Arial" w:eastAsia="Arial Unicode MS" w:hAnsi="Arial" w:cs="Arial Unicode MS"/>
          <w:color w:val="000000"/>
          <w:sz w:val="20"/>
          <w:szCs w:val="20"/>
          <w:u w:color="000000"/>
          <w:bdr w:val="nil"/>
        </w:rPr>
        <w:t>prič</w:t>
      </w:r>
      <w:proofErr w:type="spellEnd"/>
      <w:r w:rsidRPr="009D01AE">
        <w:rPr>
          <w:rFonts w:ascii="Arial" w:eastAsia="Arial Unicode MS" w:hAnsi="Arial" w:cs="Arial Unicode MS"/>
          <w:color w:val="000000"/>
          <w:sz w:val="20"/>
          <w:szCs w:val="20"/>
          <w:u w:color="000000"/>
          <w:bdr w:val="nil"/>
          <w:lang w:val="pt-PT"/>
        </w:rPr>
        <w:t>om maxim</w:t>
      </w:r>
      <w:proofErr w:type="spellStart"/>
      <w:r w:rsidRPr="009D01AE">
        <w:rPr>
          <w:rFonts w:ascii="Arial" w:eastAsia="Arial Unicode MS" w:hAnsi="Arial" w:cs="Arial Unicode MS"/>
          <w:color w:val="000000"/>
          <w:sz w:val="20"/>
          <w:szCs w:val="20"/>
          <w:u w:color="000000"/>
          <w:bdr w:val="nil"/>
        </w:rPr>
        <w:t>álny</w:t>
      </w:r>
      <w:proofErr w:type="spellEnd"/>
      <w:r w:rsidRPr="009D01AE">
        <w:rPr>
          <w:rFonts w:ascii="Arial" w:eastAsia="Arial Unicode MS" w:hAnsi="Arial" w:cs="Arial Unicode MS"/>
          <w:color w:val="000000"/>
          <w:sz w:val="20"/>
          <w:szCs w:val="20"/>
          <w:u w:color="000000"/>
          <w:bdr w:val="nil"/>
        </w:rPr>
        <w:t xml:space="preserve"> možný počet takto získaných bodov je 100, ak vo všetkých </w:t>
      </w:r>
      <w:proofErr w:type="spellStart"/>
      <w:r w:rsidRPr="009D01AE">
        <w:rPr>
          <w:rFonts w:ascii="Arial" w:eastAsia="Arial Unicode MS" w:hAnsi="Arial" w:cs="Arial Unicode MS"/>
          <w:color w:val="000000"/>
          <w:sz w:val="20"/>
          <w:szCs w:val="20"/>
          <w:u w:color="000000"/>
          <w:bdr w:val="nil"/>
        </w:rPr>
        <w:t>krit</w:t>
      </w:r>
      <w:proofErr w:type="spellEnd"/>
      <w:r w:rsidRPr="009D01AE">
        <w:rPr>
          <w:rFonts w:ascii="Arial" w:eastAsia="Arial Unicode MS" w:hAnsi="Arial" w:cs="Arial Unicode MS"/>
          <w:color w:val="000000"/>
          <w:sz w:val="20"/>
          <w:szCs w:val="20"/>
          <w:u w:color="000000"/>
          <w:bdr w:val="nil"/>
          <w:lang w:val="fr-FR"/>
        </w:rPr>
        <w:t>é</w:t>
      </w:r>
      <w:proofErr w:type="spellStart"/>
      <w:r w:rsidRPr="009D01AE">
        <w:rPr>
          <w:rFonts w:ascii="Arial" w:eastAsia="Arial Unicode MS" w:hAnsi="Arial" w:cs="Arial Unicode MS"/>
          <w:color w:val="000000"/>
          <w:sz w:val="20"/>
          <w:szCs w:val="20"/>
          <w:u w:color="000000"/>
          <w:bdr w:val="nil"/>
        </w:rPr>
        <w:t>riách</w:t>
      </w:r>
      <w:proofErr w:type="spellEnd"/>
      <w:r w:rsidRPr="009D01AE">
        <w:rPr>
          <w:rFonts w:ascii="Arial" w:eastAsia="Arial Unicode MS" w:hAnsi="Arial" w:cs="Arial Unicode MS"/>
          <w:color w:val="000000"/>
          <w:sz w:val="20"/>
          <w:szCs w:val="20"/>
          <w:u w:color="000000"/>
          <w:bdr w:val="nil"/>
        </w:rPr>
        <w:t xml:space="preserve"> </w:t>
      </w:r>
      <w:proofErr w:type="spellStart"/>
      <w:r w:rsidRPr="009D01AE">
        <w:rPr>
          <w:rFonts w:ascii="Arial" w:eastAsia="Arial Unicode MS" w:hAnsi="Arial" w:cs="Arial Unicode MS"/>
          <w:color w:val="000000"/>
          <w:sz w:val="20"/>
          <w:szCs w:val="20"/>
          <w:u w:color="000000"/>
          <w:bdr w:val="nil"/>
        </w:rPr>
        <w:t>zí</w:t>
      </w:r>
      <w:proofErr w:type="spellEnd"/>
      <w:r w:rsidRPr="009D01AE">
        <w:rPr>
          <w:rFonts w:ascii="Arial" w:eastAsia="Arial Unicode MS" w:hAnsi="Arial" w:cs="Arial Unicode MS"/>
          <w:color w:val="000000"/>
          <w:sz w:val="20"/>
          <w:szCs w:val="20"/>
          <w:u w:color="000000"/>
          <w:bdr w:val="nil"/>
          <w:lang w:val="sv-SE"/>
        </w:rPr>
        <w:t>ska maxim</w:t>
      </w:r>
      <w:proofErr w:type="spellStart"/>
      <w:r w:rsidRPr="009D01AE">
        <w:rPr>
          <w:rFonts w:ascii="Arial" w:eastAsia="Arial Unicode MS" w:hAnsi="Arial" w:cs="Arial Unicode MS"/>
          <w:color w:val="000000"/>
          <w:sz w:val="20"/>
          <w:szCs w:val="20"/>
          <w:u w:color="000000"/>
          <w:bdr w:val="nil"/>
        </w:rPr>
        <w:t>álny</w:t>
      </w:r>
      <w:proofErr w:type="spellEnd"/>
      <w:r w:rsidRPr="009D01AE">
        <w:rPr>
          <w:rFonts w:ascii="Arial" w:eastAsia="Arial Unicode MS" w:hAnsi="Arial" w:cs="Arial Unicode MS"/>
          <w:color w:val="000000"/>
          <w:sz w:val="20"/>
          <w:szCs w:val="20"/>
          <w:u w:color="000000"/>
          <w:bdr w:val="nil"/>
        </w:rPr>
        <w:t xml:space="preserve"> počet bodov.</w:t>
      </w:r>
    </w:p>
    <w:p w:rsidR="00041AD7" w:rsidRPr="009D01AE" w:rsidRDefault="00041AD7" w:rsidP="00D759D8">
      <w:pPr>
        <w:pBdr>
          <w:top w:val="nil"/>
          <w:left w:val="nil"/>
          <w:bottom w:val="nil"/>
          <w:right w:val="nil"/>
          <w:between w:val="nil"/>
          <w:bar w:val="nil"/>
        </w:pBdr>
        <w:jc w:val="both"/>
        <w:rPr>
          <w:rFonts w:ascii="Arial" w:eastAsia="Arial" w:hAnsi="Arial" w:cs="Arial"/>
          <w:color w:val="000000"/>
          <w:sz w:val="20"/>
          <w:szCs w:val="20"/>
          <w:u w:color="000000"/>
          <w:bdr w:val="nil"/>
        </w:rPr>
      </w:pPr>
      <w:r w:rsidRPr="009D01AE">
        <w:rPr>
          <w:rFonts w:ascii="Arial" w:hAnsi="Arial"/>
          <w:color w:val="000000"/>
          <w:sz w:val="20"/>
          <w:szCs w:val="20"/>
          <w:u w:color="000000"/>
          <w:bdr w:val="nil"/>
        </w:rPr>
        <w:t xml:space="preserve">V prípade rovnosti dvoch alebo viacerých ponúk na prvom až treťom mieste, úspešná bude tá ponuka, ktorá získala viac bodov v </w:t>
      </w:r>
      <w:proofErr w:type="spellStart"/>
      <w:r w:rsidRPr="009D01AE">
        <w:rPr>
          <w:rFonts w:ascii="Arial" w:hAnsi="Arial"/>
          <w:color w:val="000000"/>
          <w:sz w:val="20"/>
          <w:szCs w:val="20"/>
          <w:u w:color="000000"/>
          <w:bdr w:val="nil"/>
        </w:rPr>
        <w:t>krit</w:t>
      </w:r>
      <w:proofErr w:type="spellEnd"/>
      <w:r w:rsidRPr="009D01AE">
        <w:rPr>
          <w:rFonts w:ascii="Arial" w:hAnsi="Arial"/>
          <w:color w:val="000000"/>
          <w:sz w:val="20"/>
          <w:szCs w:val="20"/>
          <w:u w:color="000000"/>
          <w:bdr w:val="nil"/>
          <w:lang w:val="fr-FR"/>
        </w:rPr>
        <w:t>é</w:t>
      </w:r>
      <w:r w:rsidRPr="009D01AE">
        <w:rPr>
          <w:rFonts w:ascii="Arial" w:hAnsi="Arial"/>
          <w:color w:val="000000"/>
          <w:sz w:val="20"/>
          <w:szCs w:val="20"/>
          <w:u w:color="000000"/>
          <w:bdr w:val="nil"/>
          <w:lang w:val="pt-PT"/>
        </w:rPr>
        <w:t xml:space="preserve">riu </w:t>
      </w:r>
      <w:r w:rsidR="00743F2A">
        <w:rPr>
          <w:rFonts w:ascii="Arial" w:hAnsi="Arial"/>
          <w:color w:val="000000"/>
          <w:sz w:val="20"/>
          <w:szCs w:val="20"/>
          <w:u w:color="000000"/>
          <w:bdr w:val="nil"/>
        </w:rPr>
        <w:t>č. 1.</w:t>
      </w:r>
    </w:p>
    <w:p w:rsidR="00041AD7" w:rsidRPr="009D01AE" w:rsidRDefault="00041AD7" w:rsidP="00D759D8">
      <w:pPr>
        <w:pBdr>
          <w:top w:val="nil"/>
          <w:left w:val="nil"/>
          <w:bottom w:val="nil"/>
          <w:right w:val="nil"/>
          <w:between w:val="nil"/>
          <w:bar w:val="nil"/>
        </w:pBdr>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5B1E45" w:rsidRDefault="00291766" w:rsidP="005B1E45">
      <w:pPr>
        <w:pageBreakBefore/>
        <w:pBdr>
          <w:top w:val="nil"/>
          <w:left w:val="nil"/>
          <w:bottom w:val="nil"/>
          <w:right w:val="nil"/>
          <w:between w:val="nil"/>
          <w:bar w:val="nil"/>
        </w:pBdr>
        <w:ind w:left="181" w:hanging="181"/>
        <w:jc w:val="center"/>
        <w:rPr>
          <w:rFonts w:ascii="Arial" w:hAnsi="Arial" w:cs="Arial"/>
          <w:b/>
          <w:bCs/>
          <w:caps/>
          <w:sz w:val="28"/>
          <w:szCs w:val="20"/>
        </w:rPr>
      </w:pPr>
      <w:r w:rsidRPr="009D01AE">
        <w:rPr>
          <w:rFonts w:ascii="Arial" w:hAnsi="Arial" w:cs="Arial"/>
          <w:b/>
          <w:bCs/>
          <w:caps/>
          <w:sz w:val="28"/>
          <w:szCs w:val="20"/>
        </w:rPr>
        <w:lastRenderedPageBreak/>
        <w:t>Časť A3</w:t>
      </w:r>
    </w:p>
    <w:p w:rsidR="00041AD7" w:rsidRPr="009D01AE" w:rsidRDefault="00041AD7" w:rsidP="005B1E45">
      <w:pPr>
        <w:pageBreakBefore/>
        <w:pBdr>
          <w:top w:val="nil"/>
          <w:left w:val="nil"/>
          <w:bottom w:val="nil"/>
          <w:right w:val="nil"/>
          <w:between w:val="nil"/>
          <w:bar w:val="nil"/>
        </w:pBdr>
        <w:ind w:left="181" w:hanging="181"/>
        <w:jc w:val="center"/>
        <w:rPr>
          <w:rFonts w:eastAsia="Arial Unicode MS" w:cs="Arial Unicode MS"/>
          <w:caps/>
          <w:color w:val="000000"/>
          <w:u w:color="000000"/>
          <w:bdr w:val="nil"/>
        </w:rPr>
      </w:pPr>
      <w:r w:rsidRPr="00343331">
        <w:rPr>
          <w:rFonts w:ascii="Arial" w:eastAsia="Arial Unicode MS" w:hAnsi="Arial" w:cs="Arial Unicode MS"/>
          <w:b/>
          <w:bCs/>
          <w:caps/>
          <w:color w:val="000000"/>
          <w:sz w:val="20"/>
          <w:szCs w:val="20"/>
          <w:u w:color="000000"/>
          <w:bdr w:val="nil"/>
        </w:rPr>
        <w:lastRenderedPageBreak/>
        <w:t>Príloha A3.1: Návrh na plnenie krit</w:t>
      </w:r>
      <w:r w:rsidRPr="00343331">
        <w:rPr>
          <w:rFonts w:ascii="Arial" w:eastAsia="Arial Unicode MS" w:hAnsi="Arial" w:cs="Arial Unicode MS"/>
          <w:b/>
          <w:bCs/>
          <w:caps/>
          <w:color w:val="000000"/>
          <w:sz w:val="20"/>
          <w:szCs w:val="20"/>
          <w:u w:color="000000"/>
          <w:bdr w:val="nil"/>
          <w:lang w:val="fr-FR"/>
        </w:rPr>
        <w:t>é</w:t>
      </w:r>
      <w:r w:rsidRPr="00343331">
        <w:rPr>
          <w:rFonts w:ascii="Arial" w:eastAsia="Arial Unicode MS" w:hAnsi="Arial" w:cs="Arial Unicode MS"/>
          <w:b/>
          <w:bCs/>
          <w:caps/>
          <w:color w:val="000000"/>
          <w:sz w:val="20"/>
          <w:szCs w:val="20"/>
          <w:u w:color="000000"/>
          <w:bdr w:val="nil"/>
        </w:rPr>
        <w:t>rií - Krit</w:t>
      </w:r>
      <w:r w:rsidRPr="00343331">
        <w:rPr>
          <w:rFonts w:ascii="Arial" w:eastAsia="Arial Unicode MS" w:hAnsi="Arial" w:cs="Arial Unicode MS"/>
          <w:b/>
          <w:bCs/>
          <w:caps/>
          <w:color w:val="000000"/>
          <w:sz w:val="20"/>
          <w:szCs w:val="20"/>
          <w:u w:color="000000"/>
          <w:bdr w:val="nil"/>
          <w:lang w:val="fr-FR"/>
        </w:rPr>
        <w:t>é</w:t>
      </w:r>
      <w:r w:rsidRPr="00343331">
        <w:rPr>
          <w:rFonts w:ascii="Arial" w:eastAsia="Arial Unicode MS" w:hAnsi="Arial" w:cs="Arial Unicode MS"/>
          <w:b/>
          <w:bCs/>
          <w:caps/>
          <w:color w:val="000000"/>
          <w:sz w:val="20"/>
          <w:szCs w:val="20"/>
          <w:u w:color="000000"/>
          <w:bdr w:val="nil"/>
          <w:lang w:val="de-DE"/>
        </w:rPr>
        <w:t>rium K1</w:t>
      </w: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caps/>
          <w:color w:val="000000"/>
          <w:u w:color="000000"/>
          <w:bdr w:val="nil"/>
        </w:rPr>
      </w:pPr>
    </w:p>
    <w:p w:rsidR="00041AD7" w:rsidRPr="009D01AE" w:rsidRDefault="00041AD7" w:rsidP="00D759D8">
      <w:pPr>
        <w:pBdr>
          <w:top w:val="nil"/>
          <w:left w:val="nil"/>
          <w:bottom w:val="nil"/>
          <w:right w:val="nil"/>
          <w:between w:val="nil"/>
          <w:bar w:val="nil"/>
        </w:pBdr>
        <w:jc w:val="both"/>
        <w:rPr>
          <w:rFonts w:eastAsia="Arial Unicode MS" w:cs="Arial Unicode MS"/>
          <w:b/>
          <w:bCs/>
          <w:caps/>
          <w:color w:val="000000"/>
          <w:u w:color="000000"/>
          <w:bdr w:val="nil"/>
        </w:rPr>
      </w:pPr>
    </w:p>
    <w:tbl>
      <w:tblPr>
        <w:tblStyle w:val="TableNormal"/>
        <w:tblW w:w="8370" w:type="dxa"/>
        <w:tblInd w:w="1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89"/>
        <w:gridCol w:w="2757"/>
        <w:gridCol w:w="4924"/>
      </w:tblGrid>
      <w:tr w:rsidR="00041AD7" w:rsidRPr="009D01AE" w:rsidTr="00934EA9">
        <w:trPr>
          <w:trHeight w:val="1010"/>
        </w:trPr>
        <w:tc>
          <w:tcPr>
            <w:tcW w:w="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759D8">
            <w:pPr>
              <w:jc w:val="center"/>
              <w:rPr>
                <w:color w:val="000000"/>
                <w:u w:color="000000"/>
              </w:rPr>
            </w:pPr>
            <w:r w:rsidRPr="009D01AE">
              <w:rPr>
                <w:rFonts w:ascii="Arial" w:hAnsi="Arial"/>
                <w:color w:val="000000"/>
                <w:sz w:val="20"/>
                <w:szCs w:val="20"/>
                <w:u w:color="000000"/>
                <w:lang w:val="pt-PT"/>
              </w:rPr>
              <w:t xml:space="preserve">Por. </w:t>
            </w:r>
            <w:r w:rsidRPr="009D01AE">
              <w:rPr>
                <w:rFonts w:ascii="Arial" w:hAnsi="Arial"/>
                <w:color w:val="000000"/>
                <w:sz w:val="20"/>
                <w:szCs w:val="20"/>
                <w:u w:color="000000"/>
              </w:rPr>
              <w:t>číslo</w:t>
            </w:r>
          </w:p>
        </w:tc>
        <w:tc>
          <w:tcPr>
            <w:tcW w:w="2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759D8">
            <w:pPr>
              <w:jc w:val="center"/>
              <w:rPr>
                <w:color w:val="000000"/>
                <w:u w:color="000000"/>
              </w:rPr>
            </w:pPr>
            <w:proofErr w:type="spellStart"/>
            <w:r w:rsidRPr="009D01AE">
              <w:rPr>
                <w:rFonts w:ascii="Arial" w:hAnsi="Arial"/>
                <w:color w:val="000000"/>
                <w:sz w:val="20"/>
                <w:szCs w:val="20"/>
                <w:u w:color="000000"/>
                <w:lang w:val="de-DE"/>
              </w:rPr>
              <w:t>Krit</w:t>
            </w:r>
            <w:proofErr w:type="spellEnd"/>
            <w:r w:rsidRPr="009D01AE">
              <w:rPr>
                <w:rFonts w:ascii="Arial" w:hAnsi="Arial"/>
                <w:color w:val="000000"/>
                <w:sz w:val="20"/>
                <w:szCs w:val="20"/>
                <w:u w:color="000000"/>
                <w:lang w:val="fr-FR"/>
              </w:rPr>
              <w:t>é</w:t>
            </w:r>
            <w:proofErr w:type="spellStart"/>
            <w:r w:rsidRPr="009D01AE">
              <w:rPr>
                <w:rFonts w:ascii="Arial" w:hAnsi="Arial"/>
                <w:color w:val="000000"/>
                <w:sz w:val="20"/>
                <w:szCs w:val="20"/>
                <w:u w:color="000000"/>
                <w:lang w:val="de-DE"/>
              </w:rPr>
              <w:t>rium</w:t>
            </w:r>
            <w:proofErr w:type="spellEnd"/>
          </w:p>
        </w:tc>
        <w:tc>
          <w:tcPr>
            <w:tcW w:w="49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759D8">
            <w:pPr>
              <w:jc w:val="center"/>
              <w:rPr>
                <w:color w:val="000000"/>
                <w:u w:color="000000"/>
              </w:rPr>
            </w:pPr>
            <w:r w:rsidRPr="009D01AE">
              <w:rPr>
                <w:rFonts w:ascii="Arial" w:hAnsi="Arial"/>
                <w:color w:val="000000"/>
                <w:sz w:val="20"/>
                <w:szCs w:val="20"/>
                <w:u w:color="000000"/>
              </w:rPr>
              <w:t xml:space="preserve">Návrh na plnenie </w:t>
            </w:r>
            <w:proofErr w:type="spellStart"/>
            <w:r w:rsidRPr="009D01AE">
              <w:rPr>
                <w:rFonts w:ascii="Arial" w:hAnsi="Arial"/>
                <w:color w:val="000000"/>
                <w:sz w:val="20"/>
                <w:szCs w:val="20"/>
                <w:u w:color="000000"/>
              </w:rPr>
              <w:t>krit</w:t>
            </w:r>
            <w:proofErr w:type="spellEnd"/>
            <w:r w:rsidRPr="009D01AE">
              <w:rPr>
                <w:rFonts w:ascii="Arial" w:hAnsi="Arial"/>
                <w:color w:val="000000"/>
                <w:sz w:val="20"/>
                <w:szCs w:val="20"/>
                <w:u w:color="000000"/>
                <w:lang w:val="fr-FR"/>
              </w:rPr>
              <w:t>é</w:t>
            </w:r>
            <w:proofErr w:type="spellStart"/>
            <w:r w:rsidRPr="009D01AE">
              <w:rPr>
                <w:rFonts w:ascii="Arial" w:hAnsi="Arial"/>
                <w:color w:val="000000"/>
                <w:sz w:val="20"/>
                <w:szCs w:val="20"/>
                <w:u w:color="000000"/>
              </w:rPr>
              <w:t>ria</w:t>
            </w:r>
            <w:proofErr w:type="spellEnd"/>
          </w:p>
        </w:tc>
      </w:tr>
      <w:tr w:rsidR="00041AD7" w:rsidRPr="009D01AE" w:rsidTr="00934EA9">
        <w:trPr>
          <w:trHeight w:val="1010"/>
        </w:trPr>
        <w:tc>
          <w:tcPr>
            <w:tcW w:w="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1AD7" w:rsidRPr="009D01AE" w:rsidRDefault="00041AD7" w:rsidP="00D759D8">
            <w:pPr>
              <w:jc w:val="center"/>
              <w:rPr>
                <w:rFonts w:ascii="Arial" w:eastAsia="Arial" w:hAnsi="Arial" w:cs="Arial"/>
                <w:color w:val="000000"/>
                <w:sz w:val="20"/>
                <w:szCs w:val="20"/>
                <w:u w:color="000000"/>
              </w:rPr>
            </w:pPr>
          </w:p>
          <w:p w:rsidR="00041AD7" w:rsidRPr="009D01AE" w:rsidRDefault="00041AD7" w:rsidP="00D759D8">
            <w:pPr>
              <w:jc w:val="center"/>
              <w:rPr>
                <w:rFonts w:ascii="Arial" w:eastAsia="Arial" w:hAnsi="Arial" w:cs="Arial"/>
                <w:color w:val="000000"/>
                <w:sz w:val="20"/>
                <w:szCs w:val="20"/>
                <w:u w:color="000000"/>
              </w:rPr>
            </w:pPr>
          </w:p>
          <w:p w:rsidR="00041AD7" w:rsidRPr="009D01AE" w:rsidRDefault="00041AD7" w:rsidP="00D759D8">
            <w:pPr>
              <w:jc w:val="center"/>
              <w:rPr>
                <w:color w:val="000000"/>
                <w:u w:color="000000"/>
              </w:rPr>
            </w:pPr>
            <w:r w:rsidRPr="009D01AE">
              <w:rPr>
                <w:rFonts w:ascii="Arial" w:hAnsi="Arial"/>
                <w:color w:val="000000"/>
                <w:sz w:val="20"/>
                <w:szCs w:val="20"/>
                <w:u w:color="000000"/>
              </w:rPr>
              <w:t>1</w:t>
            </w:r>
          </w:p>
        </w:tc>
        <w:tc>
          <w:tcPr>
            <w:tcW w:w="2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1AD7" w:rsidRPr="009D01AE" w:rsidRDefault="00041AD7" w:rsidP="00D759D8">
            <w:pPr>
              <w:jc w:val="center"/>
              <w:rPr>
                <w:rFonts w:ascii="Arial" w:eastAsia="Arial" w:hAnsi="Arial" w:cs="Arial"/>
                <w:color w:val="000000"/>
                <w:sz w:val="20"/>
                <w:szCs w:val="20"/>
                <w:u w:color="000000"/>
              </w:rPr>
            </w:pPr>
          </w:p>
          <w:p w:rsidR="00041AD7" w:rsidRPr="009D01AE" w:rsidRDefault="00041AD7" w:rsidP="00D759D8">
            <w:pPr>
              <w:jc w:val="center"/>
              <w:rPr>
                <w:rFonts w:ascii="Arial" w:eastAsia="Arial" w:hAnsi="Arial" w:cs="Arial"/>
                <w:color w:val="000000"/>
                <w:sz w:val="20"/>
                <w:szCs w:val="20"/>
                <w:u w:color="000000"/>
              </w:rPr>
            </w:pPr>
          </w:p>
          <w:p w:rsidR="00041AD7" w:rsidRPr="009D01AE" w:rsidRDefault="00041AD7" w:rsidP="00D759D8">
            <w:pPr>
              <w:jc w:val="center"/>
              <w:rPr>
                <w:color w:val="000000"/>
                <w:u w:color="000000"/>
              </w:rPr>
            </w:pPr>
            <w:r w:rsidRPr="009D01AE">
              <w:rPr>
                <w:rFonts w:ascii="Arial" w:hAnsi="Arial"/>
                <w:color w:val="000000"/>
                <w:sz w:val="20"/>
                <w:szCs w:val="20"/>
                <w:u w:color="000000"/>
              </w:rPr>
              <w:t>Navrhovaná celková</w:t>
            </w:r>
            <w:r w:rsidRPr="009D01AE">
              <w:rPr>
                <w:rFonts w:ascii="Arial" w:hAnsi="Arial"/>
                <w:color w:val="000000"/>
                <w:sz w:val="20"/>
                <w:szCs w:val="20"/>
                <w:u w:color="000000"/>
                <w:lang w:val="it-IT"/>
              </w:rPr>
              <w:t xml:space="preserve"> cena</w:t>
            </w:r>
            <w:r w:rsidRPr="009D01AE">
              <w:rPr>
                <w:rFonts w:ascii="Arial Unicode MS" w:eastAsia="Arial Unicode MS" w:hAnsi="Arial Unicode MS" w:cs="Arial Unicode MS"/>
                <w:color w:val="000000"/>
                <w:sz w:val="20"/>
                <w:szCs w:val="20"/>
                <w:u w:color="000000"/>
              </w:rPr>
              <w:br/>
            </w:r>
            <w:r w:rsidRPr="009D01AE">
              <w:rPr>
                <w:rFonts w:ascii="Arial" w:hAnsi="Arial"/>
                <w:color w:val="000000"/>
                <w:sz w:val="20"/>
                <w:szCs w:val="20"/>
                <w:u w:color="000000"/>
              </w:rPr>
              <w:t>bez DPH</w:t>
            </w:r>
          </w:p>
        </w:tc>
        <w:tc>
          <w:tcPr>
            <w:tcW w:w="49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1AD7" w:rsidRPr="009D01AE" w:rsidRDefault="00041AD7" w:rsidP="00D759D8">
            <w:pPr>
              <w:jc w:val="both"/>
              <w:rPr>
                <w:rFonts w:ascii="Arial" w:eastAsia="Arial" w:hAnsi="Arial" w:cs="Arial"/>
                <w:color w:val="000000"/>
                <w:sz w:val="20"/>
                <w:szCs w:val="20"/>
                <w:u w:color="000000"/>
              </w:rPr>
            </w:pPr>
          </w:p>
          <w:p w:rsidR="00041AD7" w:rsidRPr="009D01AE" w:rsidRDefault="00041AD7" w:rsidP="00D759D8">
            <w:pPr>
              <w:rPr>
                <w:rFonts w:ascii="Arial" w:eastAsia="Arial" w:hAnsi="Arial" w:cs="Arial"/>
                <w:color w:val="000000"/>
                <w:sz w:val="20"/>
                <w:szCs w:val="20"/>
                <w:u w:color="000000"/>
              </w:rPr>
            </w:pPr>
            <w:r w:rsidRPr="009D01AE">
              <w:rPr>
                <w:rFonts w:ascii="Arial" w:hAnsi="Arial"/>
                <w:color w:val="000000"/>
                <w:sz w:val="20"/>
                <w:szCs w:val="20"/>
                <w:u w:color="000000"/>
              </w:rPr>
              <w:t xml:space="preserve">Navrhovaná celková cena bez DPH:        ....... ,- </w:t>
            </w:r>
            <w:r w:rsidRPr="009D01AE">
              <w:rPr>
                <w:rFonts w:ascii="Arial" w:hAnsi="Arial"/>
                <w:color w:val="000000"/>
                <w:sz w:val="20"/>
                <w:szCs w:val="20"/>
                <w:u w:color="000000"/>
                <w:lang w:val="pt-PT"/>
              </w:rPr>
              <w:t>€</w:t>
            </w:r>
          </w:p>
          <w:p w:rsidR="00041AD7" w:rsidRPr="009D01AE" w:rsidRDefault="00041AD7" w:rsidP="00D759D8">
            <w:pPr>
              <w:rPr>
                <w:rFonts w:ascii="Arial" w:eastAsia="Arial" w:hAnsi="Arial" w:cs="Arial"/>
                <w:color w:val="000000"/>
                <w:sz w:val="20"/>
                <w:szCs w:val="20"/>
                <w:u w:color="000000"/>
              </w:rPr>
            </w:pPr>
            <w:r w:rsidRPr="009D01AE">
              <w:rPr>
                <w:rFonts w:ascii="Arial" w:hAnsi="Arial"/>
                <w:color w:val="000000"/>
                <w:sz w:val="20"/>
                <w:szCs w:val="20"/>
                <w:u w:color="000000"/>
              </w:rPr>
              <w:t xml:space="preserve">DPH 20%:                                                 ........,- €  </w:t>
            </w:r>
          </w:p>
          <w:p w:rsidR="00041AD7" w:rsidRPr="009D01AE" w:rsidRDefault="00041AD7" w:rsidP="00D759D8">
            <w:pPr>
              <w:rPr>
                <w:color w:val="000000"/>
                <w:u w:color="000000"/>
              </w:rPr>
            </w:pPr>
            <w:r w:rsidRPr="009D01AE">
              <w:rPr>
                <w:rFonts w:ascii="Arial" w:hAnsi="Arial"/>
                <w:color w:val="000000"/>
                <w:sz w:val="20"/>
                <w:szCs w:val="20"/>
                <w:u w:color="000000"/>
              </w:rPr>
              <w:t xml:space="preserve">Navrhovaná celková cena vrátane DPH: ........ ,- </w:t>
            </w:r>
            <w:r w:rsidRPr="009D01AE">
              <w:rPr>
                <w:rFonts w:ascii="Arial" w:hAnsi="Arial"/>
                <w:color w:val="000000"/>
                <w:sz w:val="20"/>
                <w:szCs w:val="20"/>
                <w:u w:color="000000"/>
                <w:lang w:val="pt-PT"/>
              </w:rPr>
              <w:t>€</w:t>
            </w:r>
          </w:p>
        </w:tc>
      </w:tr>
    </w:tbl>
    <w:p w:rsidR="00041AD7" w:rsidRPr="009D01AE" w:rsidRDefault="00041AD7" w:rsidP="00D759D8">
      <w:pPr>
        <w:widowControl w:val="0"/>
        <w:pBdr>
          <w:top w:val="nil"/>
          <w:left w:val="nil"/>
          <w:bottom w:val="nil"/>
          <w:right w:val="nil"/>
          <w:between w:val="nil"/>
          <w:bar w:val="nil"/>
        </w:pBdr>
        <w:ind w:left="70" w:hanging="7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before="240" w:after="60"/>
        <w:outlineLvl w:val="0"/>
        <w:rPr>
          <w:rFonts w:ascii="Arial" w:eastAsia="Arial Unicode MS" w:hAnsi="Arial" w:cs="Arial Unicode MS"/>
          <w:color w:val="000000"/>
          <w:kern w:val="28"/>
          <w:sz w:val="18"/>
          <w:szCs w:val="18"/>
          <w:u w:color="000000"/>
          <w:bdr w:val="nil"/>
        </w:rPr>
      </w:pPr>
      <w:r w:rsidRPr="009D01AE">
        <w:rPr>
          <w:rFonts w:ascii="Arial" w:eastAsia="Arial Unicode MS" w:hAnsi="Arial" w:cs="Arial Unicode MS"/>
          <w:color w:val="000000"/>
          <w:kern w:val="28"/>
          <w:sz w:val="18"/>
          <w:szCs w:val="18"/>
          <w:u w:color="000000"/>
          <w:bdr w:val="nil"/>
        </w:rPr>
        <w:t xml:space="preserve">Pokiaľ uchádzač nie je platcom DPH, upozorní na túto </w:t>
      </w:r>
      <w:proofErr w:type="spellStart"/>
      <w:r w:rsidRPr="009D01AE">
        <w:rPr>
          <w:rFonts w:ascii="Arial" w:eastAsia="Arial Unicode MS" w:hAnsi="Arial" w:cs="Arial Unicode MS"/>
          <w:color w:val="000000"/>
          <w:kern w:val="28"/>
          <w:sz w:val="18"/>
          <w:szCs w:val="18"/>
          <w:u w:color="000000"/>
          <w:bdr w:val="nil"/>
        </w:rPr>
        <w:t>skutoč</w:t>
      </w:r>
      <w:proofErr w:type="spellEnd"/>
      <w:r w:rsidRPr="009D01AE">
        <w:rPr>
          <w:rFonts w:ascii="Arial" w:eastAsia="Arial Unicode MS" w:hAnsi="Arial" w:cs="Arial Unicode MS"/>
          <w:color w:val="000000"/>
          <w:kern w:val="28"/>
          <w:sz w:val="18"/>
          <w:szCs w:val="18"/>
          <w:u w:color="000000"/>
          <w:bdr w:val="nil"/>
          <w:lang w:val="es-ES_tradnl"/>
        </w:rPr>
        <w:t>nos</w:t>
      </w:r>
      <w:r w:rsidRPr="009D01AE">
        <w:rPr>
          <w:rFonts w:ascii="Arial" w:eastAsia="Arial Unicode MS" w:hAnsi="Arial" w:cs="Arial Unicode MS"/>
          <w:color w:val="000000"/>
          <w:kern w:val="28"/>
          <w:sz w:val="18"/>
          <w:szCs w:val="18"/>
          <w:u w:color="000000"/>
          <w:bdr w:val="nil"/>
        </w:rPr>
        <w:t>ť v tomto formulári.</w:t>
      </w:r>
    </w:p>
    <w:p w:rsidR="00041AD7" w:rsidRPr="009D01AE" w:rsidRDefault="00041AD7" w:rsidP="00D759D8">
      <w:pPr>
        <w:pBdr>
          <w:top w:val="nil"/>
          <w:left w:val="nil"/>
          <w:bottom w:val="nil"/>
          <w:right w:val="nil"/>
          <w:between w:val="nil"/>
          <w:bar w:val="nil"/>
        </w:pBdr>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ageBreakBefore/>
        <w:pBdr>
          <w:top w:val="nil"/>
          <w:left w:val="nil"/>
          <w:bottom w:val="nil"/>
          <w:right w:val="nil"/>
          <w:between w:val="nil"/>
          <w:bar w:val="nil"/>
        </w:pBdr>
        <w:ind w:left="181" w:hanging="181"/>
        <w:jc w:val="both"/>
        <w:rPr>
          <w:rFonts w:eastAsia="Arial Unicode MS" w:cs="Arial Unicode MS"/>
          <w:caps/>
          <w:color w:val="000000"/>
          <w:u w:color="000000"/>
          <w:bdr w:val="nil"/>
        </w:rPr>
      </w:pPr>
      <w:r w:rsidRPr="00343331">
        <w:rPr>
          <w:rFonts w:ascii="Arial" w:eastAsia="Arial Unicode MS" w:hAnsi="Arial" w:cs="Arial Unicode MS"/>
          <w:b/>
          <w:bCs/>
          <w:caps/>
          <w:color w:val="000000"/>
          <w:sz w:val="20"/>
          <w:szCs w:val="20"/>
          <w:u w:color="000000"/>
          <w:bdr w:val="nil"/>
        </w:rPr>
        <w:lastRenderedPageBreak/>
        <w:t>Príloha A3.</w:t>
      </w:r>
      <w:r w:rsidR="00D00924" w:rsidRPr="00343331">
        <w:rPr>
          <w:rFonts w:ascii="Arial" w:eastAsia="Arial Unicode MS" w:hAnsi="Arial" w:cs="Arial Unicode MS"/>
          <w:b/>
          <w:bCs/>
          <w:caps/>
          <w:color w:val="000000"/>
          <w:sz w:val="20"/>
          <w:szCs w:val="20"/>
          <w:u w:color="000000"/>
          <w:bdr w:val="nil"/>
        </w:rPr>
        <w:t>2</w:t>
      </w:r>
      <w:r w:rsidRPr="00343331">
        <w:rPr>
          <w:rFonts w:ascii="Arial" w:eastAsia="Arial Unicode MS" w:hAnsi="Arial" w:cs="Arial Unicode MS"/>
          <w:b/>
          <w:bCs/>
          <w:caps/>
          <w:color w:val="000000"/>
          <w:sz w:val="20"/>
          <w:szCs w:val="20"/>
          <w:u w:color="000000"/>
          <w:bdr w:val="nil"/>
        </w:rPr>
        <w:t>:</w:t>
      </w:r>
      <w:r w:rsidRPr="009D01AE">
        <w:rPr>
          <w:rFonts w:ascii="Arial" w:eastAsia="Arial Unicode MS" w:hAnsi="Arial" w:cs="Arial Unicode MS"/>
          <w:b/>
          <w:bCs/>
          <w:caps/>
          <w:color w:val="000000"/>
          <w:sz w:val="20"/>
          <w:szCs w:val="20"/>
          <w:u w:color="000000"/>
          <w:bdr w:val="nil"/>
        </w:rPr>
        <w:t xml:space="preserve"> Návrh na plnenie krit</w:t>
      </w:r>
      <w:r w:rsidRPr="009D01AE">
        <w:rPr>
          <w:rFonts w:ascii="Arial" w:eastAsia="Arial Unicode MS" w:hAnsi="Arial" w:cs="Arial Unicode MS"/>
          <w:b/>
          <w:bCs/>
          <w:caps/>
          <w:color w:val="000000"/>
          <w:sz w:val="20"/>
          <w:szCs w:val="20"/>
          <w:u w:color="000000"/>
          <w:bdr w:val="nil"/>
          <w:lang w:val="fr-FR"/>
        </w:rPr>
        <w:t>é</w:t>
      </w:r>
      <w:r w:rsidRPr="009D01AE">
        <w:rPr>
          <w:rFonts w:ascii="Arial" w:eastAsia="Arial Unicode MS" w:hAnsi="Arial" w:cs="Arial Unicode MS"/>
          <w:b/>
          <w:bCs/>
          <w:caps/>
          <w:color w:val="000000"/>
          <w:sz w:val="20"/>
          <w:szCs w:val="20"/>
          <w:u w:color="000000"/>
          <w:bdr w:val="nil"/>
        </w:rPr>
        <w:t>rií - Krit</w:t>
      </w:r>
      <w:r w:rsidRPr="009D01AE">
        <w:rPr>
          <w:rFonts w:ascii="Arial" w:eastAsia="Arial Unicode MS" w:hAnsi="Arial" w:cs="Arial Unicode MS"/>
          <w:b/>
          <w:bCs/>
          <w:caps/>
          <w:color w:val="000000"/>
          <w:sz w:val="20"/>
          <w:szCs w:val="20"/>
          <w:u w:color="000000"/>
          <w:bdr w:val="nil"/>
          <w:lang w:val="fr-FR"/>
        </w:rPr>
        <w:t>é</w:t>
      </w:r>
      <w:r w:rsidRPr="009D01AE">
        <w:rPr>
          <w:rFonts w:ascii="Arial" w:eastAsia="Arial Unicode MS" w:hAnsi="Arial" w:cs="Arial Unicode MS"/>
          <w:b/>
          <w:bCs/>
          <w:caps/>
          <w:color w:val="000000"/>
          <w:sz w:val="20"/>
          <w:szCs w:val="20"/>
          <w:u w:color="000000"/>
          <w:bdr w:val="nil"/>
          <w:lang w:val="de-DE"/>
        </w:rPr>
        <w:t>rium K</w:t>
      </w:r>
      <w:r w:rsidR="00D00924">
        <w:rPr>
          <w:rFonts w:ascii="Arial" w:eastAsia="Arial Unicode MS" w:hAnsi="Arial" w:cs="Arial Unicode MS"/>
          <w:b/>
          <w:bCs/>
          <w:caps/>
          <w:color w:val="000000"/>
          <w:sz w:val="20"/>
          <w:szCs w:val="20"/>
          <w:u w:color="000000"/>
          <w:bdr w:val="nil"/>
          <w:lang w:val="de-DE"/>
        </w:rPr>
        <w:t>3</w:t>
      </w: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tbl>
      <w:tblPr>
        <w:tblStyle w:val="TableNormal"/>
        <w:tblW w:w="7842" w:type="dxa"/>
        <w:tblInd w:w="1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021"/>
        <w:gridCol w:w="1755"/>
        <w:gridCol w:w="1223"/>
        <w:gridCol w:w="1843"/>
      </w:tblGrid>
      <w:tr w:rsidR="00041AD7" w:rsidRPr="009D01AE" w:rsidTr="005B1E45">
        <w:trPr>
          <w:trHeight w:val="1929"/>
        </w:trPr>
        <w:tc>
          <w:tcPr>
            <w:tcW w:w="302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041AD7" w:rsidRPr="009D01AE" w:rsidRDefault="00041AD7" w:rsidP="00D759D8">
            <w:pPr>
              <w:spacing w:line="240" w:lineRule="exact"/>
              <w:jc w:val="center"/>
              <w:rPr>
                <w:rFonts w:ascii="Arial" w:eastAsia="Arial Unicode MS" w:hAnsi="Arial" w:cs="Arial"/>
                <w:color w:val="000000"/>
                <w:sz w:val="20"/>
                <w:szCs w:val="20"/>
                <w:u w:color="000000"/>
              </w:rPr>
            </w:pPr>
            <w:r w:rsidRPr="009D01AE">
              <w:rPr>
                <w:rFonts w:ascii="Arial" w:eastAsia="Arial Unicode MS" w:hAnsi="Arial" w:cs="Arial"/>
                <w:b/>
                <w:bCs/>
                <w:color w:val="000000"/>
                <w:sz w:val="20"/>
                <w:szCs w:val="20"/>
                <w:u w:color="000000"/>
              </w:rPr>
              <w:t>kritérium</w:t>
            </w:r>
          </w:p>
        </w:tc>
        <w:tc>
          <w:tcPr>
            <w:tcW w:w="175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041AD7" w:rsidRPr="009D01AE" w:rsidRDefault="00041AD7" w:rsidP="00D759D8">
            <w:pPr>
              <w:spacing w:line="240" w:lineRule="exact"/>
              <w:jc w:val="center"/>
              <w:rPr>
                <w:rFonts w:ascii="Arial" w:eastAsia="Arial Unicode MS" w:hAnsi="Arial" w:cs="Arial"/>
                <w:b/>
                <w:color w:val="000000"/>
                <w:sz w:val="20"/>
                <w:szCs w:val="20"/>
                <w:u w:color="000000"/>
              </w:rPr>
            </w:pPr>
            <w:r w:rsidRPr="009D01AE">
              <w:rPr>
                <w:rFonts w:ascii="Arial" w:eastAsia="Arial Unicode MS" w:hAnsi="Arial" w:cs="Arial"/>
                <w:b/>
                <w:color w:val="000000"/>
                <w:sz w:val="20"/>
                <w:szCs w:val="20"/>
                <w:u w:color="000000"/>
              </w:rPr>
              <w:t>Merná jednotka</w:t>
            </w:r>
          </w:p>
        </w:tc>
        <w:tc>
          <w:tcPr>
            <w:tcW w:w="122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041AD7" w:rsidRPr="009D01AE" w:rsidRDefault="00041AD7" w:rsidP="00D759D8">
            <w:pPr>
              <w:spacing w:line="240" w:lineRule="exact"/>
              <w:jc w:val="center"/>
              <w:rPr>
                <w:rFonts w:ascii="Arial" w:eastAsia="Arial Unicode MS" w:hAnsi="Arial" w:cs="Arial"/>
                <w:color w:val="000000"/>
                <w:sz w:val="20"/>
                <w:szCs w:val="20"/>
                <w:u w:color="000000"/>
              </w:rPr>
            </w:pPr>
            <w:r w:rsidRPr="009D01AE">
              <w:rPr>
                <w:rFonts w:ascii="Arial" w:eastAsia="Arial Unicode MS" w:hAnsi="Arial" w:cs="Arial"/>
                <w:b/>
                <w:bCs/>
                <w:color w:val="000000"/>
                <w:sz w:val="20"/>
                <w:szCs w:val="20"/>
                <w:u w:color="000000"/>
              </w:rPr>
              <w:t>Množstvo</w:t>
            </w:r>
          </w:p>
        </w:tc>
        <w:tc>
          <w:tcPr>
            <w:tcW w:w="1843" w:type="dxa"/>
            <w:tcBorders>
              <w:top w:val="single" w:sz="6" w:space="0" w:color="000000"/>
              <w:left w:val="single" w:sz="6" w:space="0" w:color="000000"/>
              <w:bottom w:val="single" w:sz="6"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759D8">
            <w:pPr>
              <w:spacing w:line="240" w:lineRule="exact"/>
              <w:jc w:val="center"/>
              <w:rPr>
                <w:rFonts w:ascii="Arial" w:eastAsia="Arial Unicode MS" w:hAnsi="Arial" w:cs="Arial"/>
                <w:color w:val="000000"/>
                <w:sz w:val="20"/>
                <w:szCs w:val="20"/>
                <w:u w:color="000000"/>
              </w:rPr>
            </w:pPr>
            <w:r w:rsidRPr="009D01AE">
              <w:rPr>
                <w:rFonts w:ascii="Arial" w:eastAsia="Arial Unicode MS" w:hAnsi="Arial" w:cs="Arial"/>
                <w:b/>
                <w:bCs/>
                <w:color w:val="000000"/>
                <w:sz w:val="20"/>
                <w:szCs w:val="20"/>
                <w:u w:color="000000"/>
              </w:rPr>
              <w:t>Počet bodov</w:t>
            </w:r>
          </w:p>
        </w:tc>
      </w:tr>
      <w:tr w:rsidR="00041AD7" w:rsidRPr="009D01AE" w:rsidTr="005B1E45">
        <w:trPr>
          <w:trHeight w:val="249"/>
        </w:trPr>
        <w:tc>
          <w:tcPr>
            <w:tcW w:w="302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41AD7" w:rsidRPr="009D01AE" w:rsidRDefault="00041AD7" w:rsidP="00D759D8">
            <w:pPr>
              <w:rPr>
                <w:rFonts w:ascii="Arial" w:eastAsia="Arial Unicode MS" w:hAnsi="Arial" w:cs="Arial"/>
                <w:sz w:val="20"/>
                <w:szCs w:val="20"/>
                <w:lang w:eastAsia="en-US"/>
              </w:rPr>
            </w:pPr>
            <w:r w:rsidRPr="009D01AE">
              <w:rPr>
                <w:rFonts w:ascii="Arial" w:eastAsia="Arial Unicode MS" w:hAnsi="Arial" w:cs="Arial"/>
                <w:sz w:val="20"/>
                <w:szCs w:val="20"/>
                <w:lang w:eastAsia="en-US"/>
              </w:rPr>
              <w:t>Celkový počet ložísk u všetkých mostov na stavbe</w:t>
            </w:r>
          </w:p>
        </w:tc>
        <w:tc>
          <w:tcPr>
            <w:tcW w:w="175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41AD7" w:rsidRPr="009D01AE" w:rsidRDefault="00041AD7" w:rsidP="00D759D8">
            <w:pPr>
              <w:jc w:val="center"/>
              <w:rPr>
                <w:rFonts w:ascii="Arial" w:eastAsia="Arial Unicode MS" w:hAnsi="Arial" w:cs="Arial"/>
                <w:sz w:val="20"/>
                <w:szCs w:val="20"/>
                <w:lang w:eastAsia="en-US"/>
              </w:rPr>
            </w:pPr>
            <w:r w:rsidRPr="009D01AE">
              <w:rPr>
                <w:rFonts w:ascii="Arial" w:eastAsia="Arial Unicode MS" w:hAnsi="Arial" w:cs="Arial"/>
                <w:sz w:val="20"/>
                <w:szCs w:val="20"/>
                <w:lang w:eastAsia="en-US"/>
              </w:rPr>
              <w:t>ks</w:t>
            </w:r>
          </w:p>
        </w:tc>
        <w:tc>
          <w:tcPr>
            <w:tcW w:w="122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41AD7" w:rsidRPr="009D01AE" w:rsidRDefault="00041AD7" w:rsidP="00D759D8">
            <w:pPr>
              <w:rPr>
                <w:rFonts w:ascii="Arial" w:eastAsia="Arial Unicode MS" w:hAnsi="Arial" w:cs="Arial"/>
                <w:sz w:val="20"/>
                <w:szCs w:val="20"/>
                <w:lang w:eastAsia="en-US"/>
              </w:rPr>
            </w:pPr>
          </w:p>
        </w:tc>
        <w:tc>
          <w:tcPr>
            <w:tcW w:w="1843" w:type="dxa"/>
            <w:tcBorders>
              <w:top w:val="single" w:sz="6" w:space="0" w:color="000000"/>
              <w:left w:val="single" w:sz="6" w:space="0" w:color="000000"/>
              <w:bottom w:val="single" w:sz="6" w:space="0" w:color="000000"/>
              <w:right w:val="single" w:sz="4" w:space="0" w:color="000000"/>
            </w:tcBorders>
            <w:shd w:val="clear" w:color="auto" w:fill="auto"/>
            <w:tcMar>
              <w:top w:w="80" w:type="dxa"/>
              <w:left w:w="80" w:type="dxa"/>
              <w:bottom w:w="80" w:type="dxa"/>
              <w:right w:w="633" w:type="dxa"/>
            </w:tcMar>
          </w:tcPr>
          <w:p w:rsidR="00041AD7" w:rsidRPr="009D01AE" w:rsidRDefault="00041AD7" w:rsidP="00D759D8">
            <w:pPr>
              <w:rPr>
                <w:rFonts w:ascii="Arial" w:eastAsia="Arial Unicode MS" w:hAnsi="Arial" w:cs="Arial"/>
                <w:sz w:val="20"/>
                <w:szCs w:val="20"/>
                <w:lang w:eastAsia="en-US"/>
              </w:rPr>
            </w:pPr>
          </w:p>
        </w:tc>
      </w:tr>
      <w:tr w:rsidR="00041AD7" w:rsidRPr="009D01AE" w:rsidTr="005B1E45">
        <w:trPr>
          <w:trHeight w:val="249"/>
        </w:trPr>
        <w:tc>
          <w:tcPr>
            <w:tcW w:w="3021" w:type="dxa"/>
            <w:tcBorders>
              <w:top w:val="single" w:sz="6" w:space="0" w:color="000000"/>
              <w:left w:val="single" w:sz="6" w:space="0" w:color="000000"/>
              <w:bottom w:val="single" w:sz="18" w:space="0" w:color="auto"/>
              <w:right w:val="single" w:sz="6" w:space="0" w:color="000000"/>
            </w:tcBorders>
            <w:shd w:val="clear" w:color="auto" w:fill="auto"/>
            <w:tcMar>
              <w:top w:w="80" w:type="dxa"/>
              <w:left w:w="80" w:type="dxa"/>
              <w:bottom w:w="80" w:type="dxa"/>
              <w:right w:w="80" w:type="dxa"/>
            </w:tcMar>
          </w:tcPr>
          <w:p w:rsidR="00041AD7" w:rsidRPr="009D01AE" w:rsidRDefault="00041AD7" w:rsidP="00D759D8">
            <w:pPr>
              <w:tabs>
                <w:tab w:val="left" w:pos="567"/>
                <w:tab w:val="left" w:pos="851"/>
                <w:tab w:val="left" w:pos="1134"/>
                <w:tab w:val="left" w:pos="1276"/>
              </w:tabs>
              <w:spacing w:after="120"/>
              <w:rPr>
                <w:rFonts w:ascii="Arial" w:eastAsia="Arial Unicode MS" w:hAnsi="Arial" w:cs="Arial"/>
                <w:sz w:val="20"/>
                <w:szCs w:val="20"/>
                <w:u w:color="000000"/>
              </w:rPr>
            </w:pPr>
            <w:r w:rsidRPr="009D01AE">
              <w:rPr>
                <w:rFonts w:ascii="Arial" w:eastAsia="Arial Unicode MS" w:hAnsi="Arial" w:cs="Arial"/>
                <w:sz w:val="20"/>
                <w:szCs w:val="20"/>
                <w:u w:color="000000"/>
              </w:rPr>
              <w:t xml:space="preserve">Náterový systém oceľových prvkov (stĺpiky zvodidiel, zábradlie, stĺpiky protihlukových stien)  </w:t>
            </w:r>
          </w:p>
        </w:tc>
        <w:tc>
          <w:tcPr>
            <w:tcW w:w="1755" w:type="dxa"/>
            <w:tcBorders>
              <w:top w:val="single" w:sz="6" w:space="0" w:color="000000"/>
              <w:left w:val="single" w:sz="6" w:space="0" w:color="000000"/>
              <w:bottom w:val="single" w:sz="18" w:space="0" w:color="auto"/>
              <w:right w:val="single" w:sz="6" w:space="0" w:color="000000"/>
            </w:tcBorders>
            <w:shd w:val="clear" w:color="auto" w:fill="auto"/>
            <w:tcMar>
              <w:top w:w="80" w:type="dxa"/>
              <w:left w:w="80" w:type="dxa"/>
              <w:bottom w:w="80" w:type="dxa"/>
              <w:right w:w="80" w:type="dxa"/>
            </w:tcMar>
          </w:tcPr>
          <w:p w:rsidR="00041AD7" w:rsidRPr="009D01AE" w:rsidRDefault="00041AD7" w:rsidP="00D759D8">
            <w:pPr>
              <w:jc w:val="center"/>
              <w:rPr>
                <w:rFonts w:ascii="Arial" w:eastAsia="Arial Unicode MS" w:hAnsi="Arial" w:cs="Arial"/>
                <w:sz w:val="20"/>
                <w:szCs w:val="20"/>
                <w:lang w:eastAsia="en-US"/>
              </w:rPr>
            </w:pPr>
            <w:r w:rsidRPr="009D01AE">
              <w:rPr>
                <w:rFonts w:ascii="Arial" w:eastAsia="Arial Unicode MS" w:hAnsi="Arial" w:cs="Arial"/>
                <w:sz w:val="20"/>
                <w:szCs w:val="20"/>
                <w:lang w:eastAsia="en-US"/>
              </w:rPr>
              <w:t>Norma / označenie zinkového povlaku / skladba náteru</w:t>
            </w:r>
          </w:p>
        </w:tc>
        <w:tc>
          <w:tcPr>
            <w:tcW w:w="1223" w:type="dxa"/>
            <w:tcBorders>
              <w:top w:val="single" w:sz="6" w:space="0" w:color="000000"/>
              <w:left w:val="single" w:sz="6" w:space="0" w:color="000000"/>
              <w:bottom w:val="single" w:sz="18" w:space="0" w:color="auto"/>
              <w:right w:val="single" w:sz="6" w:space="0" w:color="000000"/>
            </w:tcBorders>
            <w:shd w:val="clear" w:color="auto" w:fill="auto"/>
            <w:tcMar>
              <w:top w:w="80" w:type="dxa"/>
              <w:left w:w="80" w:type="dxa"/>
              <w:bottom w:w="80" w:type="dxa"/>
              <w:right w:w="80" w:type="dxa"/>
            </w:tcMar>
          </w:tcPr>
          <w:p w:rsidR="00041AD7" w:rsidRPr="009D01AE" w:rsidRDefault="00041AD7" w:rsidP="00D759D8">
            <w:pPr>
              <w:rPr>
                <w:rFonts w:ascii="Arial" w:eastAsia="Arial Unicode MS" w:hAnsi="Arial" w:cs="Arial"/>
                <w:sz w:val="20"/>
                <w:szCs w:val="20"/>
                <w:lang w:eastAsia="en-US"/>
              </w:rPr>
            </w:pPr>
          </w:p>
        </w:tc>
        <w:tc>
          <w:tcPr>
            <w:tcW w:w="1843" w:type="dxa"/>
            <w:tcBorders>
              <w:top w:val="single" w:sz="6" w:space="0" w:color="000000"/>
              <w:left w:val="single" w:sz="6" w:space="0" w:color="000000"/>
              <w:bottom w:val="single" w:sz="18" w:space="0" w:color="auto"/>
              <w:right w:val="single" w:sz="4" w:space="0" w:color="000000"/>
            </w:tcBorders>
            <w:shd w:val="clear" w:color="auto" w:fill="auto"/>
            <w:tcMar>
              <w:top w:w="80" w:type="dxa"/>
              <w:left w:w="80" w:type="dxa"/>
              <w:bottom w:w="80" w:type="dxa"/>
              <w:right w:w="633" w:type="dxa"/>
            </w:tcMar>
          </w:tcPr>
          <w:p w:rsidR="00041AD7" w:rsidRPr="009D01AE" w:rsidRDefault="00041AD7" w:rsidP="00D759D8">
            <w:pPr>
              <w:rPr>
                <w:rFonts w:ascii="Arial" w:eastAsia="Arial Unicode MS" w:hAnsi="Arial" w:cs="Arial"/>
                <w:sz w:val="20"/>
                <w:szCs w:val="20"/>
                <w:lang w:eastAsia="en-US"/>
              </w:rPr>
            </w:pPr>
          </w:p>
        </w:tc>
      </w:tr>
      <w:tr w:rsidR="005B1E45" w:rsidRPr="009D01AE" w:rsidTr="005B1E45">
        <w:trPr>
          <w:trHeight w:val="249"/>
        </w:trPr>
        <w:tc>
          <w:tcPr>
            <w:tcW w:w="3021" w:type="dxa"/>
            <w:tcBorders>
              <w:top w:val="single" w:sz="6" w:space="0" w:color="000000"/>
              <w:left w:val="single" w:sz="6" w:space="0" w:color="000000"/>
              <w:bottom w:val="single" w:sz="18" w:space="0" w:color="auto"/>
              <w:right w:val="single" w:sz="6" w:space="0" w:color="000000"/>
            </w:tcBorders>
            <w:shd w:val="clear" w:color="auto" w:fill="auto"/>
            <w:tcMar>
              <w:top w:w="80" w:type="dxa"/>
              <w:left w:w="80" w:type="dxa"/>
              <w:bottom w:w="80" w:type="dxa"/>
              <w:right w:w="80" w:type="dxa"/>
            </w:tcMar>
          </w:tcPr>
          <w:p w:rsidR="005B1E45" w:rsidRPr="005B1E45" w:rsidRDefault="005B1E45" w:rsidP="005B1E45">
            <w:pPr>
              <w:tabs>
                <w:tab w:val="left" w:pos="567"/>
                <w:tab w:val="left" w:pos="851"/>
                <w:tab w:val="left" w:pos="1134"/>
                <w:tab w:val="left" w:pos="1276"/>
              </w:tabs>
              <w:jc w:val="both"/>
              <w:rPr>
                <w:rFonts w:ascii="Arial" w:eastAsia="Arial Unicode MS" w:hAnsi="Arial" w:cs="Arial Unicode MS"/>
                <w:sz w:val="20"/>
                <w:szCs w:val="20"/>
                <w:u w:color="000000"/>
              </w:rPr>
            </w:pPr>
            <w:r>
              <w:rPr>
                <w:rFonts w:ascii="Arial" w:eastAsia="Arial Unicode MS" w:hAnsi="Arial" w:cs="Arial Unicode MS"/>
                <w:sz w:val="20"/>
                <w:szCs w:val="20"/>
                <w:u w:color="000000"/>
              </w:rPr>
              <w:t>Životnosť ložísk</w:t>
            </w:r>
          </w:p>
        </w:tc>
        <w:tc>
          <w:tcPr>
            <w:tcW w:w="1755" w:type="dxa"/>
            <w:tcBorders>
              <w:top w:val="single" w:sz="6" w:space="0" w:color="000000"/>
              <w:left w:val="single" w:sz="6" w:space="0" w:color="000000"/>
              <w:bottom w:val="single" w:sz="18" w:space="0" w:color="auto"/>
              <w:right w:val="single" w:sz="6" w:space="0" w:color="000000"/>
            </w:tcBorders>
            <w:shd w:val="clear" w:color="auto" w:fill="auto"/>
            <w:tcMar>
              <w:top w:w="80" w:type="dxa"/>
              <w:left w:w="80" w:type="dxa"/>
              <w:bottom w:w="80" w:type="dxa"/>
              <w:right w:w="80" w:type="dxa"/>
            </w:tcMar>
          </w:tcPr>
          <w:p w:rsidR="005B1E45" w:rsidRPr="009D01AE" w:rsidRDefault="005B1E45" w:rsidP="00D759D8">
            <w:pPr>
              <w:jc w:val="center"/>
              <w:rPr>
                <w:rFonts w:ascii="Arial" w:eastAsia="Arial Unicode MS" w:hAnsi="Arial" w:cs="Arial"/>
                <w:sz w:val="20"/>
                <w:szCs w:val="20"/>
                <w:lang w:eastAsia="en-US"/>
              </w:rPr>
            </w:pPr>
            <w:r>
              <w:rPr>
                <w:rFonts w:ascii="Arial" w:eastAsia="Arial Unicode MS" w:hAnsi="Arial" w:cs="Arial"/>
                <w:sz w:val="20"/>
                <w:szCs w:val="20"/>
                <w:lang w:eastAsia="en-US"/>
              </w:rPr>
              <w:t>Typ ložísk/počet</w:t>
            </w:r>
          </w:p>
        </w:tc>
        <w:tc>
          <w:tcPr>
            <w:tcW w:w="1223" w:type="dxa"/>
            <w:tcBorders>
              <w:top w:val="single" w:sz="6" w:space="0" w:color="000000"/>
              <w:left w:val="single" w:sz="6" w:space="0" w:color="000000"/>
              <w:bottom w:val="single" w:sz="18" w:space="0" w:color="auto"/>
              <w:right w:val="single" w:sz="6" w:space="0" w:color="000000"/>
            </w:tcBorders>
            <w:shd w:val="clear" w:color="auto" w:fill="auto"/>
            <w:tcMar>
              <w:top w:w="80" w:type="dxa"/>
              <w:left w:w="80" w:type="dxa"/>
              <w:bottom w:w="80" w:type="dxa"/>
              <w:right w:w="80" w:type="dxa"/>
            </w:tcMar>
          </w:tcPr>
          <w:p w:rsidR="005B1E45" w:rsidRPr="009D01AE" w:rsidRDefault="005B1E45" w:rsidP="00D759D8">
            <w:pPr>
              <w:rPr>
                <w:rFonts w:ascii="Arial" w:eastAsia="Arial Unicode MS" w:hAnsi="Arial" w:cs="Arial"/>
                <w:sz w:val="20"/>
                <w:szCs w:val="20"/>
                <w:lang w:eastAsia="en-US"/>
              </w:rPr>
            </w:pPr>
          </w:p>
        </w:tc>
        <w:tc>
          <w:tcPr>
            <w:tcW w:w="1843" w:type="dxa"/>
            <w:tcBorders>
              <w:top w:val="single" w:sz="6" w:space="0" w:color="000000"/>
              <w:left w:val="single" w:sz="6" w:space="0" w:color="000000"/>
              <w:bottom w:val="single" w:sz="18" w:space="0" w:color="auto"/>
              <w:right w:val="single" w:sz="4" w:space="0" w:color="000000"/>
            </w:tcBorders>
            <w:shd w:val="clear" w:color="auto" w:fill="auto"/>
            <w:tcMar>
              <w:top w:w="80" w:type="dxa"/>
              <w:left w:w="80" w:type="dxa"/>
              <w:bottom w:w="80" w:type="dxa"/>
              <w:right w:w="633" w:type="dxa"/>
            </w:tcMar>
          </w:tcPr>
          <w:p w:rsidR="005B1E45" w:rsidRPr="009D01AE" w:rsidRDefault="005B1E45" w:rsidP="00D759D8">
            <w:pPr>
              <w:rPr>
                <w:rFonts w:ascii="Arial" w:eastAsia="Arial Unicode MS" w:hAnsi="Arial" w:cs="Arial"/>
                <w:sz w:val="20"/>
                <w:szCs w:val="20"/>
                <w:lang w:eastAsia="en-US"/>
              </w:rPr>
            </w:pPr>
          </w:p>
        </w:tc>
      </w:tr>
      <w:tr w:rsidR="00041AD7" w:rsidRPr="009D01AE" w:rsidTr="005B1E45">
        <w:trPr>
          <w:trHeight w:val="249"/>
        </w:trPr>
        <w:tc>
          <w:tcPr>
            <w:tcW w:w="3021" w:type="dxa"/>
            <w:tcBorders>
              <w:top w:val="single" w:sz="18" w:space="0" w:color="auto"/>
              <w:left w:val="single" w:sz="18" w:space="0" w:color="auto"/>
              <w:bottom w:val="single" w:sz="18" w:space="0" w:color="auto"/>
              <w:right w:val="single" w:sz="6" w:space="0" w:color="000000"/>
            </w:tcBorders>
            <w:shd w:val="clear" w:color="auto" w:fill="auto"/>
            <w:tcMar>
              <w:top w:w="80" w:type="dxa"/>
              <w:left w:w="80" w:type="dxa"/>
              <w:bottom w:w="80" w:type="dxa"/>
              <w:right w:w="80" w:type="dxa"/>
            </w:tcMar>
          </w:tcPr>
          <w:p w:rsidR="00041AD7" w:rsidRPr="009D01AE" w:rsidRDefault="00041AD7" w:rsidP="00D759D8">
            <w:pPr>
              <w:tabs>
                <w:tab w:val="left" w:pos="567"/>
                <w:tab w:val="left" w:pos="851"/>
                <w:tab w:val="left" w:pos="1134"/>
                <w:tab w:val="left" w:pos="1276"/>
              </w:tabs>
              <w:spacing w:after="120"/>
              <w:rPr>
                <w:rFonts w:ascii="Arial" w:eastAsia="Arial Unicode MS" w:hAnsi="Arial" w:cs="Arial"/>
                <w:sz w:val="20"/>
                <w:szCs w:val="20"/>
                <w:u w:color="000000"/>
              </w:rPr>
            </w:pPr>
            <w:r w:rsidRPr="009D01AE">
              <w:rPr>
                <w:rFonts w:ascii="Arial" w:eastAsia="Arial Unicode MS" w:hAnsi="Arial" w:cs="Arial"/>
                <w:sz w:val="20"/>
                <w:szCs w:val="20"/>
                <w:u w:color="000000"/>
              </w:rPr>
              <w:t>Celkom bodov</w:t>
            </w:r>
          </w:p>
        </w:tc>
        <w:tc>
          <w:tcPr>
            <w:tcW w:w="1755" w:type="dxa"/>
            <w:tcBorders>
              <w:top w:val="single" w:sz="18" w:space="0" w:color="auto"/>
              <w:left w:val="single" w:sz="6" w:space="0" w:color="000000"/>
              <w:bottom w:val="single" w:sz="18" w:space="0" w:color="auto"/>
              <w:right w:val="single" w:sz="6" w:space="0" w:color="000000"/>
            </w:tcBorders>
            <w:shd w:val="clear" w:color="auto" w:fill="auto"/>
            <w:tcMar>
              <w:top w:w="80" w:type="dxa"/>
              <w:left w:w="80" w:type="dxa"/>
              <w:bottom w:w="80" w:type="dxa"/>
              <w:right w:w="80" w:type="dxa"/>
            </w:tcMar>
          </w:tcPr>
          <w:p w:rsidR="00041AD7" w:rsidRPr="009D01AE" w:rsidRDefault="00041AD7" w:rsidP="00D759D8">
            <w:pPr>
              <w:jc w:val="center"/>
              <w:rPr>
                <w:rFonts w:ascii="Arial" w:eastAsia="Arial Unicode MS" w:hAnsi="Arial" w:cs="Arial"/>
                <w:sz w:val="20"/>
                <w:szCs w:val="20"/>
                <w:lang w:eastAsia="en-US"/>
              </w:rPr>
            </w:pPr>
          </w:p>
        </w:tc>
        <w:tc>
          <w:tcPr>
            <w:tcW w:w="1223" w:type="dxa"/>
            <w:tcBorders>
              <w:top w:val="single" w:sz="18" w:space="0" w:color="auto"/>
              <w:left w:val="single" w:sz="6" w:space="0" w:color="000000"/>
              <w:bottom w:val="single" w:sz="18" w:space="0" w:color="auto"/>
              <w:right w:val="single" w:sz="6" w:space="0" w:color="000000"/>
            </w:tcBorders>
            <w:shd w:val="clear" w:color="auto" w:fill="auto"/>
            <w:tcMar>
              <w:top w:w="80" w:type="dxa"/>
              <w:left w:w="80" w:type="dxa"/>
              <w:bottom w:w="80" w:type="dxa"/>
              <w:right w:w="80" w:type="dxa"/>
            </w:tcMar>
          </w:tcPr>
          <w:p w:rsidR="00041AD7" w:rsidRPr="009D01AE" w:rsidRDefault="00041AD7" w:rsidP="00D759D8">
            <w:pPr>
              <w:rPr>
                <w:rFonts w:ascii="Arial" w:eastAsia="Arial Unicode MS" w:hAnsi="Arial" w:cs="Arial"/>
                <w:sz w:val="20"/>
                <w:szCs w:val="20"/>
                <w:lang w:eastAsia="en-US"/>
              </w:rPr>
            </w:pPr>
          </w:p>
        </w:tc>
        <w:tc>
          <w:tcPr>
            <w:tcW w:w="1843" w:type="dxa"/>
            <w:tcBorders>
              <w:top w:val="single" w:sz="18" w:space="0" w:color="auto"/>
              <w:left w:val="single" w:sz="6" w:space="0" w:color="000000"/>
              <w:bottom w:val="single" w:sz="18" w:space="0" w:color="auto"/>
              <w:right w:val="single" w:sz="18" w:space="0" w:color="auto"/>
            </w:tcBorders>
            <w:shd w:val="clear" w:color="auto" w:fill="auto"/>
            <w:tcMar>
              <w:top w:w="80" w:type="dxa"/>
              <w:left w:w="80" w:type="dxa"/>
              <w:bottom w:w="80" w:type="dxa"/>
              <w:right w:w="633" w:type="dxa"/>
            </w:tcMar>
          </w:tcPr>
          <w:p w:rsidR="00041AD7" w:rsidRPr="009D01AE" w:rsidRDefault="00041AD7" w:rsidP="00D759D8">
            <w:pPr>
              <w:rPr>
                <w:rFonts w:ascii="Arial" w:eastAsia="Arial Unicode MS" w:hAnsi="Arial" w:cs="Arial"/>
                <w:sz w:val="20"/>
                <w:szCs w:val="20"/>
                <w:lang w:eastAsia="en-US"/>
              </w:rPr>
            </w:pPr>
          </w:p>
        </w:tc>
      </w:tr>
    </w:tbl>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ageBreakBefore/>
        <w:pBdr>
          <w:top w:val="nil"/>
          <w:left w:val="nil"/>
          <w:bottom w:val="nil"/>
          <w:right w:val="nil"/>
          <w:between w:val="nil"/>
          <w:bar w:val="nil"/>
        </w:pBdr>
        <w:ind w:left="181" w:hanging="181"/>
        <w:jc w:val="both"/>
        <w:rPr>
          <w:rFonts w:eastAsia="Arial Unicode MS" w:cs="Arial Unicode MS"/>
          <w:caps/>
          <w:color w:val="000000"/>
          <w:u w:color="000000"/>
          <w:bdr w:val="nil"/>
        </w:rPr>
      </w:pPr>
      <w:r w:rsidRPr="00343331">
        <w:rPr>
          <w:rFonts w:ascii="Arial" w:eastAsia="Arial Unicode MS" w:hAnsi="Arial" w:cs="Arial Unicode MS"/>
          <w:b/>
          <w:bCs/>
          <w:caps/>
          <w:color w:val="000000"/>
          <w:sz w:val="20"/>
          <w:szCs w:val="20"/>
          <w:u w:color="000000"/>
          <w:bdr w:val="nil"/>
        </w:rPr>
        <w:lastRenderedPageBreak/>
        <w:t>Príloha A3.</w:t>
      </w:r>
      <w:r w:rsidR="00D00924" w:rsidRPr="00343331">
        <w:rPr>
          <w:rFonts w:ascii="Arial" w:eastAsia="Arial Unicode MS" w:hAnsi="Arial" w:cs="Arial Unicode MS"/>
          <w:b/>
          <w:bCs/>
          <w:caps/>
          <w:color w:val="000000"/>
          <w:sz w:val="20"/>
          <w:szCs w:val="20"/>
          <w:u w:color="000000"/>
          <w:bdr w:val="nil"/>
        </w:rPr>
        <w:t>3</w:t>
      </w:r>
      <w:r w:rsidRPr="00343331">
        <w:rPr>
          <w:rFonts w:ascii="Arial" w:eastAsia="Arial Unicode MS" w:hAnsi="Arial" w:cs="Arial Unicode MS"/>
          <w:b/>
          <w:bCs/>
          <w:caps/>
          <w:color w:val="000000"/>
          <w:sz w:val="20"/>
          <w:szCs w:val="20"/>
          <w:u w:color="000000"/>
          <w:bdr w:val="nil"/>
        </w:rPr>
        <w:t>:</w:t>
      </w:r>
      <w:r w:rsidRPr="009D01AE">
        <w:rPr>
          <w:rFonts w:ascii="Arial" w:eastAsia="Arial Unicode MS" w:hAnsi="Arial" w:cs="Arial Unicode MS"/>
          <w:b/>
          <w:bCs/>
          <w:caps/>
          <w:color w:val="000000"/>
          <w:sz w:val="20"/>
          <w:szCs w:val="20"/>
          <w:u w:color="000000"/>
          <w:bdr w:val="nil"/>
        </w:rPr>
        <w:t xml:space="preserve"> Návrh na plnenie krit</w:t>
      </w:r>
      <w:r w:rsidRPr="009D01AE">
        <w:rPr>
          <w:rFonts w:ascii="Arial" w:eastAsia="Arial Unicode MS" w:hAnsi="Arial" w:cs="Arial Unicode MS"/>
          <w:b/>
          <w:bCs/>
          <w:caps/>
          <w:color w:val="000000"/>
          <w:sz w:val="20"/>
          <w:szCs w:val="20"/>
          <w:u w:color="000000"/>
          <w:bdr w:val="nil"/>
          <w:lang w:val="fr-FR"/>
        </w:rPr>
        <w:t>é</w:t>
      </w:r>
      <w:r w:rsidRPr="009D01AE">
        <w:rPr>
          <w:rFonts w:ascii="Arial" w:eastAsia="Arial Unicode MS" w:hAnsi="Arial" w:cs="Arial Unicode MS"/>
          <w:b/>
          <w:bCs/>
          <w:caps/>
          <w:color w:val="000000"/>
          <w:sz w:val="20"/>
          <w:szCs w:val="20"/>
          <w:u w:color="000000"/>
          <w:bdr w:val="nil"/>
        </w:rPr>
        <w:t>rií - Krit</w:t>
      </w:r>
      <w:r w:rsidRPr="009D01AE">
        <w:rPr>
          <w:rFonts w:ascii="Arial" w:eastAsia="Arial Unicode MS" w:hAnsi="Arial" w:cs="Arial Unicode MS"/>
          <w:b/>
          <w:bCs/>
          <w:caps/>
          <w:color w:val="000000"/>
          <w:sz w:val="20"/>
          <w:szCs w:val="20"/>
          <w:u w:color="000000"/>
          <w:bdr w:val="nil"/>
          <w:lang w:val="fr-FR"/>
        </w:rPr>
        <w:t>é</w:t>
      </w:r>
      <w:r w:rsidRPr="009D01AE">
        <w:rPr>
          <w:rFonts w:ascii="Arial" w:eastAsia="Arial Unicode MS" w:hAnsi="Arial" w:cs="Arial Unicode MS"/>
          <w:b/>
          <w:bCs/>
          <w:caps/>
          <w:color w:val="000000"/>
          <w:sz w:val="20"/>
          <w:szCs w:val="20"/>
          <w:u w:color="000000"/>
          <w:bdr w:val="nil"/>
          <w:lang w:val="de-DE"/>
        </w:rPr>
        <w:t>rium K</w:t>
      </w:r>
      <w:r w:rsidR="00D00924">
        <w:rPr>
          <w:rFonts w:ascii="Arial" w:eastAsia="Arial Unicode MS" w:hAnsi="Arial" w:cs="Arial Unicode MS"/>
          <w:b/>
          <w:bCs/>
          <w:caps/>
          <w:color w:val="000000"/>
          <w:sz w:val="20"/>
          <w:szCs w:val="20"/>
          <w:u w:color="000000"/>
          <w:bdr w:val="nil"/>
          <w:lang w:val="de-DE"/>
        </w:rPr>
        <w:t>4</w:t>
      </w: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tbl>
      <w:tblPr>
        <w:tblStyle w:val="TableNormal1"/>
        <w:tblW w:w="8833" w:type="dxa"/>
        <w:tblInd w:w="1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312"/>
        <w:gridCol w:w="2977"/>
        <w:gridCol w:w="1560"/>
        <w:gridCol w:w="1984"/>
      </w:tblGrid>
      <w:tr w:rsidR="00FD42D0" w:rsidRPr="009D01AE" w:rsidTr="00BA4837">
        <w:trPr>
          <w:trHeight w:val="1929"/>
        </w:trPr>
        <w:tc>
          <w:tcPr>
            <w:tcW w:w="5289"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spacing w:line="240" w:lineRule="exact"/>
              <w:jc w:val="center"/>
              <w:rPr>
                <w:rFonts w:ascii="Arial" w:eastAsia="Arial Unicode MS" w:hAnsi="Arial" w:cs="Arial"/>
                <w:b/>
                <w:color w:val="000000"/>
                <w:sz w:val="20"/>
                <w:szCs w:val="20"/>
                <w:u w:color="000000"/>
              </w:rPr>
            </w:pPr>
            <w:proofErr w:type="spellStart"/>
            <w:r>
              <w:rPr>
                <w:rFonts w:ascii="Arial" w:eastAsia="Arial Unicode MS" w:hAnsi="Arial" w:cs="Arial"/>
                <w:b/>
                <w:bCs/>
                <w:color w:val="000000"/>
                <w:sz w:val="20"/>
                <w:szCs w:val="20"/>
                <w:u w:color="000000"/>
              </w:rPr>
              <w:t>Podk</w:t>
            </w:r>
            <w:r w:rsidRPr="009D01AE">
              <w:rPr>
                <w:rFonts w:ascii="Arial" w:eastAsia="Arial Unicode MS" w:hAnsi="Arial" w:cs="Arial"/>
                <w:b/>
                <w:bCs/>
                <w:color w:val="000000"/>
                <w:sz w:val="20"/>
                <w:szCs w:val="20"/>
                <w:u w:color="000000"/>
              </w:rPr>
              <w:t>ritérium</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spacing w:line="240" w:lineRule="exact"/>
              <w:jc w:val="center"/>
              <w:rPr>
                <w:rFonts w:ascii="Arial" w:eastAsia="Arial Unicode MS" w:hAnsi="Arial" w:cs="Arial"/>
                <w:b/>
                <w:color w:val="000000"/>
                <w:sz w:val="20"/>
                <w:szCs w:val="20"/>
                <w:u w:color="000000"/>
              </w:rPr>
            </w:pPr>
            <w:r w:rsidRPr="009D01AE">
              <w:rPr>
                <w:rFonts w:ascii="Arial" w:eastAsia="Arial Unicode MS" w:hAnsi="Arial" w:cs="Arial"/>
                <w:b/>
                <w:color w:val="000000"/>
                <w:sz w:val="20"/>
                <w:szCs w:val="20"/>
                <w:u w:color="000000"/>
              </w:rPr>
              <w:t>Merná jednotka</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Default="00FD42D0" w:rsidP="00BA4837">
            <w:pPr>
              <w:spacing w:line="240" w:lineRule="exact"/>
              <w:jc w:val="center"/>
              <w:rPr>
                <w:rFonts w:ascii="Arial" w:eastAsia="Arial Unicode MS" w:hAnsi="Arial" w:cs="Arial"/>
                <w:b/>
                <w:bCs/>
                <w:color w:val="000000"/>
                <w:sz w:val="20"/>
                <w:szCs w:val="20"/>
                <w:u w:color="000000"/>
              </w:rPr>
            </w:pPr>
            <w:r w:rsidRPr="009D01AE">
              <w:rPr>
                <w:rFonts w:ascii="Arial" w:eastAsia="Arial Unicode MS" w:hAnsi="Arial" w:cs="Arial"/>
                <w:b/>
                <w:bCs/>
                <w:color w:val="000000"/>
                <w:sz w:val="20"/>
                <w:szCs w:val="20"/>
                <w:u w:color="000000"/>
              </w:rPr>
              <w:t>Množstvo</w:t>
            </w:r>
            <w:r>
              <w:rPr>
                <w:rFonts w:ascii="Arial" w:eastAsia="Arial Unicode MS" w:hAnsi="Arial" w:cs="Arial"/>
                <w:b/>
                <w:bCs/>
                <w:color w:val="000000"/>
                <w:sz w:val="20"/>
                <w:szCs w:val="20"/>
                <w:u w:color="000000"/>
              </w:rPr>
              <w:t xml:space="preserve"> /</w:t>
            </w:r>
          </w:p>
          <w:p w:rsidR="00FD42D0" w:rsidRPr="009D01AE" w:rsidRDefault="00FD42D0" w:rsidP="00BA4837">
            <w:pPr>
              <w:spacing w:line="240" w:lineRule="exact"/>
              <w:jc w:val="center"/>
              <w:rPr>
                <w:rFonts w:ascii="Arial" w:eastAsia="Arial Unicode MS" w:hAnsi="Arial" w:cs="Arial"/>
                <w:color w:val="000000"/>
                <w:sz w:val="20"/>
                <w:szCs w:val="20"/>
                <w:u w:color="000000"/>
              </w:rPr>
            </w:pPr>
            <w:r>
              <w:rPr>
                <w:rFonts w:ascii="Arial" w:eastAsia="Arial Unicode MS" w:hAnsi="Arial" w:cs="Arial"/>
                <w:b/>
                <w:bCs/>
                <w:color w:val="000000"/>
                <w:sz w:val="20"/>
                <w:szCs w:val="20"/>
                <w:u w:color="000000"/>
              </w:rPr>
              <w:t>kvalita</w:t>
            </w:r>
          </w:p>
        </w:tc>
      </w:tr>
      <w:tr w:rsidR="00FD42D0" w:rsidRPr="009D01AE" w:rsidTr="00BA4837">
        <w:trPr>
          <w:trHeight w:val="249"/>
        </w:trPr>
        <w:tc>
          <w:tcPr>
            <w:tcW w:w="5289"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8A5752" w:rsidRDefault="00FD42D0" w:rsidP="00BA4837">
            <w:pPr>
              <w:rPr>
                <w:rFonts w:ascii="Arial" w:hAnsi="Arial" w:cs="Arial"/>
                <w:bCs/>
                <w:sz w:val="20"/>
                <w:szCs w:val="20"/>
              </w:rPr>
            </w:pPr>
            <w:r w:rsidRPr="009021BC">
              <w:rPr>
                <w:rFonts w:ascii="Arial" w:hAnsi="Arial"/>
                <w:sz w:val="20"/>
                <w:szCs w:val="20"/>
              </w:rPr>
              <w:t>Rozsah výrubu drevín v brehových porastoch tokov</w:t>
            </w:r>
          </w:p>
        </w:tc>
        <w:tc>
          <w:tcPr>
            <w:tcW w:w="156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jc w:val="center"/>
              <w:rPr>
                <w:rFonts w:ascii="Arial" w:eastAsia="Arial Unicode MS" w:hAnsi="Arial" w:cs="Arial"/>
                <w:sz w:val="20"/>
                <w:szCs w:val="20"/>
                <w:lang w:eastAsia="en-US"/>
              </w:rPr>
            </w:pPr>
            <w:r w:rsidRPr="008A5752">
              <w:rPr>
                <w:rFonts w:ascii="Arial" w:hAnsi="Arial" w:cs="Arial"/>
                <w:bCs/>
                <w:sz w:val="20"/>
                <w:szCs w:val="20"/>
              </w:rPr>
              <w:t>m</w:t>
            </w:r>
            <w:r w:rsidRPr="008A5752">
              <w:rPr>
                <w:rFonts w:ascii="Arial" w:hAnsi="Arial" w:cs="Arial"/>
                <w:bCs/>
                <w:sz w:val="20"/>
                <w:szCs w:val="20"/>
                <w:vertAlign w:val="superscript"/>
              </w:rPr>
              <w:t>3</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rPr>
                <w:rFonts w:ascii="Arial" w:eastAsia="Arial Unicode MS" w:hAnsi="Arial" w:cs="Arial"/>
                <w:sz w:val="20"/>
                <w:szCs w:val="20"/>
                <w:lang w:eastAsia="en-US"/>
              </w:rPr>
            </w:pPr>
          </w:p>
        </w:tc>
      </w:tr>
      <w:tr w:rsidR="00FD42D0" w:rsidRPr="009D01AE" w:rsidTr="00BA4837">
        <w:trPr>
          <w:trHeight w:val="249"/>
        </w:trPr>
        <w:tc>
          <w:tcPr>
            <w:tcW w:w="5289"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Default="00FD42D0" w:rsidP="00BA4837">
            <w:pPr>
              <w:rPr>
                <w:rFonts w:ascii="Arial" w:eastAsia="Arial Unicode MS" w:hAnsi="Arial" w:cs="Arial"/>
                <w:sz w:val="20"/>
                <w:szCs w:val="20"/>
                <w:lang w:eastAsia="en-US"/>
              </w:rPr>
            </w:pPr>
            <w:r>
              <w:rPr>
                <w:rFonts w:ascii="Arial" w:hAnsi="Arial"/>
                <w:sz w:val="20"/>
                <w:szCs w:val="20"/>
              </w:rPr>
              <w:t>Rozsah</w:t>
            </w:r>
            <w:r w:rsidRPr="008A5752">
              <w:rPr>
                <w:rFonts w:ascii="Arial" w:hAnsi="Arial"/>
                <w:sz w:val="20"/>
                <w:szCs w:val="20"/>
              </w:rPr>
              <w:t xml:space="preserve"> regulácie potokov</w:t>
            </w:r>
          </w:p>
        </w:tc>
        <w:tc>
          <w:tcPr>
            <w:tcW w:w="156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jc w:val="center"/>
              <w:rPr>
                <w:rFonts w:ascii="Arial" w:eastAsia="Arial Unicode MS" w:hAnsi="Arial" w:cs="Arial"/>
                <w:sz w:val="20"/>
                <w:szCs w:val="20"/>
                <w:lang w:eastAsia="en-US"/>
              </w:rPr>
            </w:pPr>
            <w:r>
              <w:rPr>
                <w:rFonts w:ascii="Arial" w:eastAsia="Arial Unicode MS" w:hAnsi="Arial" w:cs="Arial"/>
                <w:sz w:val="20"/>
                <w:szCs w:val="20"/>
                <w:lang w:eastAsia="en-US"/>
              </w:rPr>
              <w:t>m</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rPr>
                <w:rFonts w:ascii="Arial" w:eastAsia="Arial Unicode MS" w:hAnsi="Arial" w:cs="Arial"/>
                <w:sz w:val="20"/>
                <w:szCs w:val="20"/>
                <w:lang w:eastAsia="en-US"/>
              </w:rPr>
            </w:pPr>
          </w:p>
        </w:tc>
      </w:tr>
      <w:tr w:rsidR="00FD42D0" w:rsidRPr="009D01AE" w:rsidTr="00BA4837">
        <w:trPr>
          <w:trHeight w:val="249"/>
        </w:trPr>
        <w:tc>
          <w:tcPr>
            <w:tcW w:w="5289"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rPr>
                <w:rFonts w:ascii="Arial" w:eastAsia="Arial Unicode MS" w:hAnsi="Arial" w:cs="Arial"/>
                <w:sz w:val="20"/>
                <w:szCs w:val="20"/>
                <w:lang w:eastAsia="en-US"/>
              </w:rPr>
            </w:pPr>
            <w:r w:rsidRPr="009D01AE">
              <w:rPr>
                <w:rFonts w:ascii="Arial" w:eastAsia="Arial Unicode MS" w:hAnsi="Arial"/>
                <w:sz w:val="20"/>
                <w:szCs w:val="20"/>
                <w:lang w:eastAsia="en-US"/>
              </w:rPr>
              <w:t>Počet pilierov mosta 209-01 a 209-02 (ak sú v priečnom dva piliere, počíta sa každý pilier)</w:t>
            </w:r>
          </w:p>
        </w:tc>
        <w:tc>
          <w:tcPr>
            <w:tcW w:w="156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jc w:val="center"/>
              <w:rPr>
                <w:rFonts w:ascii="Arial" w:eastAsia="Arial Unicode MS" w:hAnsi="Arial" w:cs="Arial"/>
                <w:sz w:val="20"/>
                <w:szCs w:val="20"/>
                <w:lang w:eastAsia="en-US"/>
              </w:rPr>
            </w:pPr>
            <w:r w:rsidRPr="009D01AE">
              <w:rPr>
                <w:rFonts w:ascii="Arial" w:eastAsia="Arial Unicode MS" w:hAnsi="Arial" w:cs="Arial"/>
                <w:sz w:val="20"/>
                <w:szCs w:val="20"/>
                <w:lang w:eastAsia="en-US"/>
              </w:rPr>
              <w:t>ks</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rPr>
                <w:rFonts w:ascii="Arial" w:eastAsia="Arial Unicode MS" w:hAnsi="Arial" w:cs="Arial"/>
                <w:sz w:val="20"/>
                <w:szCs w:val="20"/>
                <w:lang w:eastAsia="en-US"/>
              </w:rPr>
            </w:pPr>
          </w:p>
        </w:tc>
      </w:tr>
      <w:tr w:rsidR="00FD42D0" w:rsidRPr="009D01AE" w:rsidTr="00BA4837">
        <w:trPr>
          <w:trHeight w:val="249"/>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tabs>
                <w:tab w:val="left" w:pos="567"/>
                <w:tab w:val="left" w:pos="851"/>
                <w:tab w:val="left" w:pos="1134"/>
                <w:tab w:val="left" w:pos="1276"/>
              </w:tabs>
              <w:spacing w:after="120"/>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Technológia výstavby mosta 209-01 a 209-02 (s ohľadom na zá</w:t>
            </w:r>
            <w:r>
              <w:rPr>
                <w:rFonts w:ascii="Arial" w:eastAsia="Arial Unicode MS" w:hAnsi="Arial" w:cs="Arial Unicode MS"/>
                <w:color w:val="000000"/>
                <w:sz w:val="20"/>
                <w:szCs w:val="20"/>
                <w:u w:color="000000"/>
              </w:rPr>
              <w:t>sah do priestoru  pod mostom).</w:t>
            </w:r>
          </w:p>
          <w:p w:rsidR="00FD42D0" w:rsidRPr="009D01AE" w:rsidRDefault="00FD42D0" w:rsidP="00BA4837">
            <w:pPr>
              <w:tabs>
                <w:tab w:val="left" w:pos="567"/>
                <w:tab w:val="left" w:pos="851"/>
                <w:tab w:val="left" w:pos="1134"/>
                <w:tab w:val="left" w:pos="1276"/>
              </w:tabs>
              <w:spacing w:after="120"/>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V prípade viacej technológii sa výsledný počet bodov určí podľa vzorca.</w:t>
            </w:r>
          </w:p>
        </w:tc>
        <w:tc>
          <w:tcPr>
            <w:tcW w:w="2977" w:type="dxa"/>
            <w:tcBorders>
              <w:top w:val="single" w:sz="4" w:space="0" w:color="auto"/>
              <w:left w:val="single" w:sz="4" w:space="0" w:color="auto"/>
              <w:bottom w:val="single" w:sz="4" w:space="0" w:color="auto"/>
              <w:right w:val="single" w:sz="4" w:space="0" w:color="auto"/>
            </w:tcBorders>
            <w:vAlign w:val="center"/>
          </w:tcPr>
          <w:p w:rsidR="00FD42D0" w:rsidRPr="009D01AE" w:rsidRDefault="00FD42D0" w:rsidP="00BA4837">
            <w:pPr>
              <w:rPr>
                <w:rFonts w:ascii="Arial" w:eastAsia="Arial Unicode MS" w:hAnsi="Arial" w:cs="Arial"/>
                <w:sz w:val="20"/>
                <w:szCs w:val="20"/>
                <w:lang w:eastAsia="en-US"/>
              </w:rPr>
            </w:pPr>
            <w:r w:rsidRPr="009D01AE">
              <w:rPr>
                <w:rFonts w:ascii="Arial" w:eastAsia="Arial Unicode MS" w:hAnsi="Arial" w:cs="Arial Unicode MS"/>
                <w:color w:val="000000"/>
                <w:sz w:val="20"/>
                <w:szCs w:val="20"/>
                <w:u w:color="000000"/>
              </w:rPr>
              <w:t>Pevná skruž</w:t>
            </w:r>
          </w:p>
        </w:tc>
        <w:tc>
          <w:tcPr>
            <w:tcW w:w="1560" w:type="dxa"/>
            <w:vMerge w:val="restart"/>
            <w:tcBorders>
              <w:top w:val="single" w:sz="4" w:space="0" w:color="auto"/>
              <w:left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jc w:val="center"/>
              <w:rPr>
                <w:rFonts w:ascii="Arial" w:eastAsia="Arial Unicode MS" w:hAnsi="Arial" w:cs="Arial"/>
                <w:sz w:val="20"/>
                <w:szCs w:val="20"/>
                <w:lang w:eastAsia="en-US"/>
              </w:rPr>
            </w:pPr>
            <w:r w:rsidRPr="009D01AE">
              <w:rPr>
                <w:rFonts w:ascii="Arial" w:eastAsia="Arial Unicode MS" w:hAnsi="Arial" w:cs="Arial"/>
                <w:sz w:val="20"/>
                <w:szCs w:val="20"/>
                <w:lang w:eastAsia="en-US"/>
              </w:rPr>
              <w:t>dĺžka NK</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rPr>
                <w:rFonts w:ascii="Arial" w:eastAsia="Arial Unicode MS" w:hAnsi="Arial" w:cs="Arial"/>
                <w:sz w:val="20"/>
                <w:szCs w:val="20"/>
                <w:lang w:eastAsia="en-US"/>
              </w:rPr>
            </w:pPr>
          </w:p>
        </w:tc>
      </w:tr>
      <w:tr w:rsidR="00FD42D0" w:rsidRPr="009D01AE" w:rsidTr="00BA4837">
        <w:trPr>
          <w:trHeight w:val="249"/>
        </w:trPr>
        <w:tc>
          <w:tcPr>
            <w:tcW w:w="2312" w:type="dxa"/>
            <w:vMerge/>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tabs>
                <w:tab w:val="left" w:pos="567"/>
                <w:tab w:val="left" w:pos="851"/>
                <w:tab w:val="left" w:pos="1134"/>
                <w:tab w:val="left" w:pos="1276"/>
              </w:tabs>
              <w:spacing w:after="120"/>
              <w:rPr>
                <w:rFonts w:ascii="Arial" w:eastAsia="Arial Unicode MS" w:hAnsi="Arial" w:cs="Arial Unicode MS"/>
                <w:color w:val="000000"/>
                <w:sz w:val="20"/>
                <w:szCs w:val="20"/>
                <w:u w:color="000000"/>
              </w:rPr>
            </w:pPr>
          </w:p>
        </w:tc>
        <w:tc>
          <w:tcPr>
            <w:tcW w:w="2977" w:type="dxa"/>
            <w:tcBorders>
              <w:top w:val="single" w:sz="4" w:space="0" w:color="auto"/>
              <w:left w:val="single" w:sz="4" w:space="0" w:color="auto"/>
              <w:bottom w:val="single" w:sz="4" w:space="0" w:color="auto"/>
              <w:right w:val="single" w:sz="4" w:space="0" w:color="auto"/>
            </w:tcBorders>
            <w:vAlign w:val="center"/>
          </w:tcPr>
          <w:p w:rsidR="00FD42D0" w:rsidRPr="009D01AE" w:rsidRDefault="00FD42D0" w:rsidP="00BA4837">
            <w:pPr>
              <w:rPr>
                <w:rFonts w:ascii="Arial" w:eastAsia="Arial Unicode MS" w:hAnsi="Arial" w:cs="Arial"/>
                <w:sz w:val="20"/>
                <w:szCs w:val="20"/>
                <w:lang w:eastAsia="en-US"/>
              </w:rPr>
            </w:pPr>
            <w:r w:rsidRPr="009D01AE">
              <w:rPr>
                <w:rFonts w:ascii="Arial" w:eastAsia="Arial Unicode MS" w:hAnsi="Arial" w:cs="Arial Unicode MS"/>
                <w:color w:val="000000"/>
                <w:sz w:val="20"/>
                <w:szCs w:val="20"/>
                <w:u w:color="000000"/>
              </w:rPr>
              <w:t>Montáž  žeriavom</w:t>
            </w:r>
          </w:p>
        </w:tc>
        <w:tc>
          <w:tcPr>
            <w:tcW w:w="1560" w:type="dxa"/>
            <w:vMerge/>
            <w:tcBorders>
              <w:left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jc w:val="center"/>
              <w:rPr>
                <w:rFonts w:ascii="Arial" w:eastAsia="Arial Unicode MS" w:hAnsi="Arial" w:cs="Arial"/>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rPr>
                <w:rFonts w:ascii="Arial" w:eastAsia="Arial Unicode MS" w:hAnsi="Arial" w:cs="Arial"/>
                <w:sz w:val="20"/>
                <w:szCs w:val="20"/>
                <w:lang w:eastAsia="en-US"/>
              </w:rPr>
            </w:pPr>
          </w:p>
        </w:tc>
      </w:tr>
      <w:tr w:rsidR="00FD42D0" w:rsidRPr="009D01AE" w:rsidTr="00BA4837">
        <w:trPr>
          <w:trHeight w:val="249"/>
        </w:trPr>
        <w:tc>
          <w:tcPr>
            <w:tcW w:w="2312" w:type="dxa"/>
            <w:vMerge/>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tabs>
                <w:tab w:val="left" w:pos="567"/>
                <w:tab w:val="left" w:pos="851"/>
                <w:tab w:val="left" w:pos="1134"/>
                <w:tab w:val="left" w:pos="1276"/>
              </w:tabs>
              <w:spacing w:after="120"/>
              <w:rPr>
                <w:rFonts w:ascii="Arial" w:eastAsia="Arial Unicode MS" w:hAnsi="Arial" w:cs="Arial Unicode MS"/>
                <w:color w:val="000000"/>
                <w:sz w:val="20"/>
                <w:szCs w:val="20"/>
                <w:u w:color="000000"/>
              </w:rPr>
            </w:pPr>
          </w:p>
        </w:tc>
        <w:tc>
          <w:tcPr>
            <w:tcW w:w="2977" w:type="dxa"/>
            <w:tcBorders>
              <w:top w:val="single" w:sz="4" w:space="0" w:color="auto"/>
              <w:left w:val="single" w:sz="4" w:space="0" w:color="auto"/>
              <w:bottom w:val="single" w:sz="4" w:space="0" w:color="auto"/>
              <w:right w:val="single" w:sz="4" w:space="0" w:color="auto"/>
            </w:tcBorders>
            <w:vAlign w:val="center"/>
          </w:tcPr>
          <w:p w:rsidR="00FD42D0" w:rsidRPr="009D01AE" w:rsidRDefault="00FD42D0" w:rsidP="00BA4837">
            <w:pPr>
              <w:rPr>
                <w:rFonts w:ascii="Arial" w:eastAsia="Arial Unicode MS" w:hAnsi="Arial" w:cs="Arial"/>
                <w:sz w:val="20"/>
                <w:szCs w:val="20"/>
                <w:lang w:eastAsia="en-US"/>
              </w:rPr>
            </w:pPr>
            <w:r w:rsidRPr="009D01AE">
              <w:rPr>
                <w:rFonts w:ascii="Arial" w:eastAsia="Arial Unicode MS" w:hAnsi="Arial" w:cs="Arial Unicode MS"/>
                <w:color w:val="000000"/>
                <w:sz w:val="20"/>
                <w:szCs w:val="20"/>
                <w:u w:color="000000"/>
              </w:rPr>
              <w:t>Letmá betonáž / montáž</w:t>
            </w:r>
          </w:p>
        </w:tc>
        <w:tc>
          <w:tcPr>
            <w:tcW w:w="1560" w:type="dxa"/>
            <w:vMerge/>
            <w:tcBorders>
              <w:left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jc w:val="center"/>
              <w:rPr>
                <w:rFonts w:ascii="Arial" w:eastAsia="Arial Unicode MS" w:hAnsi="Arial" w:cs="Arial"/>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rPr>
                <w:rFonts w:ascii="Arial" w:eastAsia="Arial Unicode MS" w:hAnsi="Arial" w:cs="Arial"/>
                <w:sz w:val="20"/>
                <w:szCs w:val="20"/>
                <w:lang w:eastAsia="en-US"/>
              </w:rPr>
            </w:pPr>
          </w:p>
        </w:tc>
      </w:tr>
      <w:tr w:rsidR="00FD42D0" w:rsidRPr="009D01AE" w:rsidTr="00BA4837">
        <w:trPr>
          <w:trHeight w:val="249"/>
        </w:trPr>
        <w:tc>
          <w:tcPr>
            <w:tcW w:w="2312" w:type="dxa"/>
            <w:vMerge/>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tabs>
                <w:tab w:val="left" w:pos="567"/>
                <w:tab w:val="left" w:pos="851"/>
                <w:tab w:val="left" w:pos="1134"/>
                <w:tab w:val="left" w:pos="1276"/>
              </w:tabs>
              <w:spacing w:after="120"/>
              <w:rPr>
                <w:rFonts w:ascii="Arial" w:eastAsia="Arial Unicode MS" w:hAnsi="Arial" w:cs="Arial"/>
                <w:sz w:val="20"/>
                <w:szCs w:val="20"/>
                <w:u w:color="000000"/>
              </w:rPr>
            </w:pPr>
          </w:p>
        </w:tc>
        <w:tc>
          <w:tcPr>
            <w:tcW w:w="2977" w:type="dxa"/>
            <w:tcBorders>
              <w:top w:val="single" w:sz="4" w:space="0" w:color="auto"/>
              <w:left w:val="single" w:sz="4" w:space="0" w:color="auto"/>
              <w:bottom w:val="single" w:sz="4" w:space="0" w:color="auto"/>
              <w:right w:val="single" w:sz="4" w:space="0" w:color="auto"/>
            </w:tcBorders>
            <w:vAlign w:val="center"/>
          </w:tcPr>
          <w:p w:rsidR="00FD42D0" w:rsidRPr="009D01AE" w:rsidRDefault="00FD42D0" w:rsidP="00BA4837">
            <w:pPr>
              <w:rPr>
                <w:rFonts w:ascii="Arial" w:eastAsia="Arial Unicode MS" w:hAnsi="Arial" w:cs="Arial"/>
                <w:sz w:val="20"/>
                <w:szCs w:val="20"/>
                <w:lang w:eastAsia="en-US"/>
              </w:rPr>
            </w:pPr>
            <w:r w:rsidRPr="009D01AE">
              <w:rPr>
                <w:rFonts w:ascii="Arial" w:eastAsia="Arial Unicode MS" w:hAnsi="Arial" w:cs="Arial Unicode MS"/>
                <w:color w:val="000000"/>
                <w:sz w:val="20"/>
                <w:szCs w:val="20"/>
                <w:u w:color="000000"/>
              </w:rPr>
              <w:t>Výsuvná skruž / montážny súbor</w:t>
            </w:r>
          </w:p>
        </w:tc>
        <w:tc>
          <w:tcPr>
            <w:tcW w:w="1560" w:type="dxa"/>
            <w:vMerge/>
            <w:tcBorders>
              <w:left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jc w:val="center"/>
              <w:rPr>
                <w:rFonts w:ascii="Arial" w:eastAsia="Arial Unicode MS" w:hAnsi="Arial" w:cs="Arial"/>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rPr>
                <w:rFonts w:ascii="Arial" w:eastAsia="Arial Unicode MS" w:hAnsi="Arial" w:cs="Arial"/>
                <w:sz w:val="20"/>
                <w:szCs w:val="20"/>
                <w:lang w:eastAsia="en-US"/>
              </w:rPr>
            </w:pPr>
          </w:p>
        </w:tc>
      </w:tr>
      <w:tr w:rsidR="00FD42D0" w:rsidRPr="009D01AE" w:rsidTr="00BA4837">
        <w:trPr>
          <w:trHeight w:val="249"/>
        </w:trPr>
        <w:tc>
          <w:tcPr>
            <w:tcW w:w="2312" w:type="dxa"/>
            <w:vMerge/>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tabs>
                <w:tab w:val="left" w:pos="567"/>
                <w:tab w:val="left" w:pos="851"/>
                <w:tab w:val="left" w:pos="1134"/>
                <w:tab w:val="left" w:pos="1276"/>
              </w:tabs>
              <w:spacing w:after="120"/>
              <w:rPr>
                <w:rFonts w:ascii="Arial" w:eastAsia="Arial Unicode MS" w:hAnsi="Arial" w:cs="Arial Unicode MS"/>
                <w:color w:val="000000"/>
                <w:sz w:val="20"/>
                <w:szCs w:val="20"/>
                <w:u w:color="000000"/>
              </w:rPr>
            </w:pPr>
          </w:p>
        </w:tc>
        <w:tc>
          <w:tcPr>
            <w:tcW w:w="2977" w:type="dxa"/>
            <w:tcBorders>
              <w:top w:val="single" w:sz="4" w:space="0" w:color="auto"/>
              <w:left w:val="single" w:sz="4" w:space="0" w:color="auto"/>
              <w:bottom w:val="single" w:sz="4" w:space="0" w:color="auto"/>
              <w:right w:val="single" w:sz="4" w:space="0" w:color="auto"/>
            </w:tcBorders>
            <w:vAlign w:val="center"/>
          </w:tcPr>
          <w:p w:rsidR="00FD42D0" w:rsidRPr="009D01AE" w:rsidRDefault="00FD42D0" w:rsidP="00BA4837">
            <w:pPr>
              <w:rPr>
                <w:rFonts w:ascii="Arial" w:eastAsia="Arial Unicode MS" w:hAnsi="Arial" w:cs="Arial"/>
                <w:sz w:val="20"/>
                <w:szCs w:val="20"/>
                <w:lang w:eastAsia="en-US"/>
              </w:rPr>
            </w:pPr>
            <w:r w:rsidRPr="009D01AE">
              <w:rPr>
                <w:rFonts w:ascii="Arial" w:eastAsia="Arial Unicode MS" w:hAnsi="Arial" w:cs="Arial Unicode MS"/>
                <w:color w:val="000000"/>
                <w:sz w:val="20"/>
                <w:szCs w:val="20"/>
                <w:u w:color="000000"/>
              </w:rPr>
              <w:t>Vysúvanie</w:t>
            </w:r>
          </w:p>
        </w:tc>
        <w:tc>
          <w:tcPr>
            <w:tcW w:w="1560" w:type="dxa"/>
            <w:vMerge/>
            <w:tcBorders>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jc w:val="center"/>
              <w:rPr>
                <w:rFonts w:ascii="Arial" w:eastAsia="Arial Unicode MS" w:hAnsi="Arial" w:cs="Arial"/>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rPr>
                <w:rFonts w:ascii="Arial" w:eastAsia="Arial Unicode MS" w:hAnsi="Arial" w:cs="Arial"/>
                <w:sz w:val="20"/>
                <w:szCs w:val="20"/>
                <w:lang w:eastAsia="en-US"/>
              </w:rPr>
            </w:pPr>
          </w:p>
        </w:tc>
      </w:tr>
      <w:tr w:rsidR="00FD42D0" w:rsidRPr="009D01AE" w:rsidTr="00BA4837">
        <w:trPr>
          <w:trHeight w:val="249"/>
        </w:trPr>
        <w:tc>
          <w:tcPr>
            <w:tcW w:w="5289"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tabs>
                <w:tab w:val="left" w:pos="567"/>
                <w:tab w:val="left" w:pos="851"/>
                <w:tab w:val="left" w:pos="1134"/>
                <w:tab w:val="left" w:pos="1276"/>
              </w:tabs>
              <w:spacing w:after="120"/>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 xml:space="preserve">Doba výstavby mosta* 209-01 a 209-02 (s ohľadom na obmedzenie doby zaťaženie obyvateľstva a krajiny stavebnou dopravou, hlukom </w:t>
            </w:r>
            <w:proofErr w:type="spellStart"/>
            <w:r w:rsidRPr="009D01AE">
              <w:rPr>
                <w:rFonts w:ascii="Arial" w:eastAsia="Arial Unicode MS" w:hAnsi="Arial" w:cs="Arial Unicode MS"/>
                <w:color w:val="000000"/>
                <w:sz w:val="20"/>
                <w:szCs w:val="20"/>
                <w:u w:color="000000"/>
              </w:rPr>
              <w:t>atd</w:t>
            </w:r>
            <w:proofErr w:type="spellEnd"/>
            <w:r w:rsidRPr="009D01AE">
              <w:rPr>
                <w:rFonts w:ascii="Arial" w:eastAsia="Arial Unicode MS" w:hAnsi="Arial" w:cs="Arial Unicode MS"/>
                <w:color w:val="000000"/>
                <w:sz w:val="20"/>
                <w:szCs w:val="20"/>
                <w:u w:color="000000"/>
              </w:rPr>
              <w:t xml:space="preserve">.) </w:t>
            </w:r>
          </w:p>
          <w:p w:rsidR="00FD42D0" w:rsidRPr="009D01AE" w:rsidRDefault="00FD42D0" w:rsidP="00BA4837">
            <w:pPr>
              <w:tabs>
                <w:tab w:val="left" w:pos="567"/>
                <w:tab w:val="left" w:pos="851"/>
                <w:tab w:val="left" w:pos="1134"/>
                <w:tab w:val="left" w:pos="1276"/>
              </w:tabs>
              <w:spacing w:after="120"/>
              <w:rPr>
                <w:rFonts w:ascii="Arial" w:eastAsia="Arial Unicode MS" w:hAnsi="Arial" w:cs="Arial"/>
                <w:sz w:val="20"/>
                <w:szCs w:val="20"/>
                <w:lang w:eastAsia="en-US"/>
              </w:rPr>
            </w:pPr>
            <w:r w:rsidRPr="009D01AE">
              <w:rPr>
                <w:rFonts w:ascii="Arial" w:eastAsia="Arial Unicode MS" w:hAnsi="Arial" w:cs="Arial Unicode MS"/>
                <w:color w:val="000000"/>
                <w:sz w:val="20"/>
                <w:szCs w:val="20"/>
                <w:u w:color="000000"/>
              </w:rPr>
              <w:t>*) Do doby výstavby sa započíta obdob</w:t>
            </w:r>
            <w:r>
              <w:rPr>
                <w:rFonts w:ascii="Arial" w:eastAsia="Arial Unicode MS" w:hAnsi="Arial" w:cs="Arial Unicode MS"/>
                <w:color w:val="000000"/>
                <w:sz w:val="20"/>
                <w:szCs w:val="20"/>
                <w:u w:color="000000"/>
              </w:rPr>
              <w:t>ie od začatia prác na zakladaní</w:t>
            </w:r>
            <w:r w:rsidRPr="009D01AE">
              <w:rPr>
                <w:rFonts w:ascii="Arial" w:eastAsia="Arial Unicode MS" w:hAnsi="Arial" w:cs="Arial Unicode MS"/>
                <w:color w:val="000000"/>
                <w:sz w:val="20"/>
                <w:szCs w:val="20"/>
                <w:u w:color="000000"/>
              </w:rPr>
              <w:t xml:space="preserve"> do ukončenia výstavby nosnej konštrukcie.</w:t>
            </w:r>
          </w:p>
        </w:tc>
        <w:tc>
          <w:tcPr>
            <w:tcW w:w="156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jc w:val="center"/>
              <w:rPr>
                <w:rFonts w:ascii="Arial" w:eastAsia="Arial Unicode MS" w:hAnsi="Arial" w:cs="Arial"/>
                <w:sz w:val="20"/>
                <w:szCs w:val="20"/>
                <w:lang w:eastAsia="en-US"/>
              </w:rPr>
            </w:pPr>
            <w:r w:rsidRPr="009D01AE">
              <w:rPr>
                <w:rFonts w:ascii="Arial" w:eastAsia="Arial Unicode MS" w:hAnsi="Arial" w:cs="Arial"/>
                <w:sz w:val="20"/>
                <w:szCs w:val="20"/>
                <w:lang w:eastAsia="en-US"/>
              </w:rPr>
              <w:t>mesiace</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BA4837">
            <w:pPr>
              <w:rPr>
                <w:rFonts w:ascii="Arial" w:eastAsia="Arial Unicode MS" w:hAnsi="Arial" w:cs="Arial"/>
                <w:sz w:val="20"/>
                <w:szCs w:val="20"/>
                <w:lang w:eastAsia="en-US"/>
              </w:rPr>
            </w:pPr>
          </w:p>
        </w:tc>
      </w:tr>
    </w:tbl>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caps/>
          <w:color w:val="000000"/>
          <w:u w:color="000000"/>
          <w:bdr w:val="nil"/>
        </w:rPr>
      </w:pPr>
    </w:p>
    <w:p w:rsidR="00BE7A69" w:rsidRPr="009D01AE" w:rsidRDefault="00BE7A69" w:rsidP="00D759D8">
      <w:pPr>
        <w:pStyle w:val="Zkladntext"/>
        <w:tabs>
          <w:tab w:val="num" w:pos="720"/>
        </w:tabs>
        <w:rPr>
          <w:rFonts w:ascii="Arial" w:hAnsi="Arial" w:cs="Arial"/>
          <w:b w:val="0"/>
          <w:bCs w:val="0"/>
          <w:sz w:val="20"/>
          <w:szCs w:val="20"/>
        </w:rPr>
      </w:pPr>
      <w:r w:rsidRPr="009D01AE">
        <w:rPr>
          <w:rFonts w:ascii="Arial" w:hAnsi="Arial" w:cs="Arial"/>
          <w:b w:val="0"/>
          <w:bCs w:val="0"/>
          <w:sz w:val="20"/>
          <w:szCs w:val="20"/>
        </w:rPr>
        <w:tab/>
      </w:r>
      <w:r w:rsidRPr="009D01AE">
        <w:rPr>
          <w:rFonts w:ascii="Arial" w:hAnsi="Arial" w:cs="Arial"/>
          <w:b w:val="0"/>
          <w:bCs w:val="0"/>
          <w:sz w:val="20"/>
          <w:szCs w:val="20"/>
        </w:rPr>
        <w:tab/>
      </w:r>
      <w:r w:rsidRPr="009D01AE">
        <w:rPr>
          <w:rFonts w:ascii="Arial" w:hAnsi="Arial" w:cs="Arial"/>
          <w:b w:val="0"/>
          <w:bCs w:val="0"/>
          <w:sz w:val="20"/>
          <w:szCs w:val="20"/>
        </w:rPr>
        <w:tab/>
      </w:r>
      <w:r w:rsidRPr="009D01AE">
        <w:rPr>
          <w:rFonts w:ascii="Arial" w:hAnsi="Arial" w:cs="Arial"/>
          <w:b w:val="0"/>
          <w:bCs w:val="0"/>
          <w:sz w:val="20"/>
          <w:szCs w:val="20"/>
        </w:rPr>
        <w:tab/>
      </w:r>
      <w:r w:rsidRPr="009D01AE">
        <w:rPr>
          <w:rFonts w:ascii="Arial" w:hAnsi="Arial" w:cs="Arial"/>
          <w:b w:val="0"/>
          <w:bCs w:val="0"/>
          <w:sz w:val="20"/>
          <w:szCs w:val="20"/>
        </w:rPr>
        <w:tab/>
      </w:r>
      <w:r w:rsidRPr="009D01AE">
        <w:rPr>
          <w:rFonts w:ascii="Arial" w:hAnsi="Arial" w:cs="Arial"/>
          <w:b w:val="0"/>
          <w:bCs w:val="0"/>
          <w:sz w:val="20"/>
          <w:szCs w:val="20"/>
        </w:rPr>
        <w:tab/>
        <w:t xml:space="preserve">    </w:t>
      </w:r>
      <w:r w:rsidRPr="009D01AE">
        <w:rPr>
          <w:rFonts w:ascii="Arial" w:hAnsi="Arial" w:cs="Arial"/>
          <w:b w:val="0"/>
          <w:bCs w:val="0"/>
          <w:sz w:val="20"/>
          <w:szCs w:val="20"/>
        </w:rPr>
        <w:tab/>
      </w:r>
      <w:r w:rsidRPr="009D01AE">
        <w:rPr>
          <w:rFonts w:ascii="Arial" w:hAnsi="Arial" w:cs="Arial"/>
          <w:b w:val="0"/>
          <w:bCs w:val="0"/>
          <w:sz w:val="20"/>
          <w:szCs w:val="20"/>
        </w:rPr>
        <w:tab/>
      </w:r>
      <w:r w:rsidRPr="009D01AE">
        <w:rPr>
          <w:rFonts w:ascii="Arial" w:hAnsi="Arial" w:cs="Arial"/>
          <w:b w:val="0"/>
          <w:bCs w:val="0"/>
          <w:sz w:val="20"/>
          <w:szCs w:val="20"/>
        </w:rPr>
        <w:tab/>
      </w:r>
      <w:r w:rsidRPr="009D01AE">
        <w:rPr>
          <w:rFonts w:ascii="Arial" w:hAnsi="Arial" w:cs="Arial"/>
          <w:b w:val="0"/>
          <w:bCs w:val="0"/>
          <w:sz w:val="20"/>
          <w:szCs w:val="20"/>
        </w:rPr>
        <w:tab/>
        <w:t xml:space="preserve">     </w:t>
      </w:r>
    </w:p>
    <w:p w:rsidR="00E65CFC" w:rsidRPr="009D01AE" w:rsidRDefault="00E65CFC" w:rsidP="00D759D8">
      <w:pPr>
        <w:pStyle w:val="Zkladntext"/>
        <w:ind w:left="2268"/>
        <w:jc w:val="right"/>
        <w:rPr>
          <w:b w:val="0"/>
          <w:bCs w:val="0"/>
          <w:sz w:val="22"/>
        </w:rPr>
      </w:pPr>
    </w:p>
    <w:p w:rsidR="00E65CFC" w:rsidRPr="009D01AE" w:rsidRDefault="00E65CFC" w:rsidP="00D759D8">
      <w:pPr>
        <w:tabs>
          <w:tab w:val="left" w:pos="2520"/>
        </w:tabs>
        <w:spacing w:line="360" w:lineRule="auto"/>
        <w:jc w:val="center"/>
        <w:rPr>
          <w:b/>
          <w:bCs/>
          <w:sz w:val="22"/>
        </w:rPr>
      </w:pPr>
      <w:r w:rsidRPr="009D01AE">
        <w:rPr>
          <w:b/>
          <w:bCs/>
          <w:sz w:val="22"/>
        </w:rPr>
        <w:br w:type="page"/>
      </w:r>
    </w:p>
    <w:p w:rsidR="00E65CFC" w:rsidRPr="009D01AE" w:rsidRDefault="00E65CFC" w:rsidP="00D759D8">
      <w:pPr>
        <w:tabs>
          <w:tab w:val="left" w:pos="2520"/>
        </w:tabs>
        <w:spacing w:line="360" w:lineRule="auto"/>
        <w:jc w:val="center"/>
        <w:rPr>
          <w:b/>
          <w:bCs/>
          <w:sz w:val="22"/>
        </w:rPr>
      </w:pPr>
    </w:p>
    <w:p w:rsidR="00E65CFC" w:rsidRPr="009D01AE" w:rsidRDefault="00E65CFC" w:rsidP="00D759D8">
      <w:pPr>
        <w:tabs>
          <w:tab w:val="left" w:pos="2520"/>
        </w:tabs>
        <w:spacing w:line="360" w:lineRule="auto"/>
        <w:rPr>
          <w:rFonts w:ascii="Arial" w:hAnsi="Arial" w:cs="Arial"/>
          <w:b/>
          <w:bCs/>
        </w:rPr>
      </w:pPr>
      <w:r w:rsidRPr="009D01AE">
        <w:rPr>
          <w:rFonts w:ascii="Arial" w:hAnsi="Arial" w:cs="Arial"/>
          <w:b/>
          <w:bCs/>
          <w:caps/>
        </w:rPr>
        <w:t>časť B  Prílohy POKYNOV PRE UCHÁDZAČOV</w:t>
      </w:r>
    </w:p>
    <w:p w:rsidR="00E65CFC" w:rsidRPr="009D01AE" w:rsidRDefault="00E65CFC" w:rsidP="00D759D8">
      <w:pPr>
        <w:pStyle w:val="Hlavika"/>
        <w:tabs>
          <w:tab w:val="left" w:pos="2835"/>
        </w:tabs>
        <w:spacing w:before="240" w:line="360" w:lineRule="auto"/>
        <w:ind w:left="1701" w:hanging="1701"/>
        <w:rPr>
          <w:rFonts w:ascii="Arial" w:hAnsi="Arial" w:cs="Arial"/>
          <w:sz w:val="20"/>
          <w:szCs w:val="20"/>
        </w:rPr>
      </w:pPr>
      <w:r w:rsidRPr="009D01AE">
        <w:rPr>
          <w:rFonts w:ascii="Arial" w:hAnsi="Arial" w:cs="Arial"/>
          <w:b/>
          <w:bCs/>
          <w:caps/>
          <w:sz w:val="20"/>
          <w:szCs w:val="20"/>
        </w:rPr>
        <w:t>príloha</w:t>
      </w:r>
      <w:r w:rsidRPr="009D01AE">
        <w:rPr>
          <w:rFonts w:ascii="Arial" w:hAnsi="Arial" w:cs="Arial"/>
          <w:b/>
          <w:bCs/>
          <w:sz w:val="20"/>
          <w:szCs w:val="20"/>
        </w:rPr>
        <w:t xml:space="preserve"> B1</w:t>
      </w:r>
      <w:r w:rsidRPr="009D01AE">
        <w:rPr>
          <w:rFonts w:ascii="Arial" w:hAnsi="Arial" w:cs="Arial"/>
          <w:b/>
          <w:bCs/>
          <w:sz w:val="20"/>
          <w:szCs w:val="20"/>
        </w:rPr>
        <w:tab/>
      </w:r>
      <w:r w:rsidRPr="009D01AE">
        <w:rPr>
          <w:rFonts w:ascii="Arial" w:hAnsi="Arial" w:cs="Arial"/>
          <w:sz w:val="20"/>
          <w:szCs w:val="20"/>
        </w:rPr>
        <w:t>Ponukový list</w:t>
      </w:r>
    </w:p>
    <w:p w:rsidR="00E65CFC" w:rsidRPr="009D01AE" w:rsidRDefault="00E65CFC" w:rsidP="00D759D8">
      <w:pPr>
        <w:pStyle w:val="Hlavika"/>
        <w:tabs>
          <w:tab w:val="left" w:pos="2280"/>
          <w:tab w:val="left" w:pos="2880"/>
        </w:tabs>
        <w:spacing w:line="360" w:lineRule="auto"/>
        <w:ind w:left="1701" w:hanging="1701"/>
        <w:rPr>
          <w:rFonts w:ascii="Arial" w:hAnsi="Arial" w:cs="Arial"/>
          <w:b/>
          <w:bCs/>
          <w:sz w:val="20"/>
          <w:szCs w:val="20"/>
        </w:rPr>
      </w:pPr>
      <w:r w:rsidRPr="009D01AE">
        <w:rPr>
          <w:rFonts w:ascii="Arial" w:hAnsi="Arial" w:cs="Arial"/>
          <w:b/>
          <w:bCs/>
          <w:caps/>
          <w:sz w:val="20"/>
          <w:szCs w:val="20"/>
        </w:rPr>
        <w:t>PRÍLOHA b2a</w:t>
      </w:r>
      <w:r w:rsidRPr="009D01AE">
        <w:rPr>
          <w:rFonts w:ascii="Arial" w:hAnsi="Arial" w:cs="Arial"/>
          <w:b/>
          <w:bCs/>
          <w:caps/>
          <w:sz w:val="20"/>
          <w:szCs w:val="20"/>
        </w:rPr>
        <w:tab/>
      </w:r>
      <w:r w:rsidR="005F7105" w:rsidRPr="009D01AE">
        <w:rPr>
          <w:rFonts w:ascii="Arial" w:hAnsi="Arial" w:cs="Arial"/>
          <w:bCs/>
          <w:sz w:val="20"/>
          <w:szCs w:val="20"/>
        </w:rPr>
        <w:t>Harmonogram prác</w:t>
      </w:r>
    </w:p>
    <w:p w:rsidR="00E65CFC" w:rsidRPr="009D01AE" w:rsidRDefault="00E65CFC" w:rsidP="00D759D8">
      <w:pPr>
        <w:tabs>
          <w:tab w:val="left" w:pos="2835"/>
        </w:tabs>
        <w:spacing w:line="360" w:lineRule="auto"/>
        <w:ind w:left="1701" w:hanging="1701"/>
        <w:rPr>
          <w:rFonts w:ascii="Arial" w:hAnsi="Arial" w:cs="Arial"/>
          <w:bCs/>
          <w:sz w:val="20"/>
          <w:szCs w:val="20"/>
        </w:rPr>
      </w:pPr>
      <w:r w:rsidRPr="009D01AE">
        <w:rPr>
          <w:rFonts w:ascii="Arial" w:hAnsi="Arial" w:cs="Arial"/>
          <w:b/>
          <w:bCs/>
          <w:sz w:val="20"/>
          <w:szCs w:val="20"/>
        </w:rPr>
        <w:t xml:space="preserve">PRÍLOHA </w:t>
      </w:r>
      <w:r w:rsidR="00A32E88" w:rsidRPr="009D01AE">
        <w:rPr>
          <w:rFonts w:ascii="Arial" w:hAnsi="Arial" w:cs="Arial"/>
          <w:b/>
          <w:bCs/>
          <w:sz w:val="20"/>
          <w:szCs w:val="20"/>
        </w:rPr>
        <w:t>B2B</w:t>
      </w:r>
      <w:r w:rsidRPr="009D01AE">
        <w:rPr>
          <w:rFonts w:ascii="Arial" w:hAnsi="Arial" w:cs="Arial"/>
          <w:b/>
          <w:bCs/>
          <w:sz w:val="20"/>
          <w:szCs w:val="20"/>
        </w:rPr>
        <w:tab/>
      </w:r>
      <w:r w:rsidR="00D66296" w:rsidRPr="009D01AE">
        <w:rPr>
          <w:rFonts w:ascii="Arial" w:hAnsi="Arial" w:cs="Arial"/>
          <w:bCs/>
          <w:sz w:val="20"/>
          <w:szCs w:val="20"/>
        </w:rPr>
        <w:t>Zoznam subdodávateľov a podiel subdodávok</w:t>
      </w:r>
    </w:p>
    <w:p w:rsidR="00FD7F51" w:rsidRPr="009D01AE" w:rsidRDefault="00E65CFC" w:rsidP="00D759D8">
      <w:pPr>
        <w:tabs>
          <w:tab w:val="left" w:pos="2835"/>
        </w:tabs>
        <w:spacing w:line="360" w:lineRule="auto"/>
        <w:ind w:left="1701" w:hanging="1701"/>
        <w:rPr>
          <w:rFonts w:ascii="Arial" w:hAnsi="Arial" w:cs="Arial"/>
          <w:b/>
          <w:sz w:val="20"/>
          <w:szCs w:val="20"/>
        </w:rPr>
      </w:pPr>
      <w:r w:rsidRPr="009D01AE">
        <w:rPr>
          <w:rFonts w:ascii="Arial" w:hAnsi="Arial" w:cs="Arial"/>
          <w:b/>
          <w:bCs/>
          <w:sz w:val="20"/>
          <w:szCs w:val="20"/>
        </w:rPr>
        <w:t xml:space="preserve">PRÍLOHA </w:t>
      </w:r>
      <w:r w:rsidR="00A32E88" w:rsidRPr="009D01AE">
        <w:rPr>
          <w:rFonts w:ascii="Arial" w:hAnsi="Arial" w:cs="Arial"/>
          <w:b/>
          <w:bCs/>
          <w:sz w:val="20"/>
          <w:szCs w:val="20"/>
        </w:rPr>
        <w:t>B2C</w:t>
      </w:r>
      <w:r w:rsidRPr="009D01AE">
        <w:rPr>
          <w:rFonts w:ascii="Arial" w:hAnsi="Arial" w:cs="Arial"/>
          <w:b/>
          <w:bCs/>
          <w:sz w:val="20"/>
          <w:szCs w:val="20"/>
        </w:rPr>
        <w:tab/>
      </w:r>
      <w:r w:rsidR="009C595F" w:rsidRPr="009D01AE">
        <w:rPr>
          <w:rFonts w:ascii="Arial" w:hAnsi="Arial" w:cs="Arial"/>
          <w:bCs/>
          <w:sz w:val="20"/>
          <w:szCs w:val="20"/>
        </w:rPr>
        <w:t>Zoznam nasadeného strojového vybavenia/mechanizmov a technologických zariadení</w:t>
      </w:r>
      <w:r w:rsidR="00FD7F51" w:rsidRPr="009D01AE">
        <w:rPr>
          <w:rFonts w:ascii="Arial" w:hAnsi="Arial" w:cs="Arial"/>
          <w:bCs/>
          <w:sz w:val="20"/>
          <w:szCs w:val="20"/>
        </w:rPr>
        <w:t xml:space="preserve"> </w:t>
      </w:r>
    </w:p>
    <w:p w:rsidR="00E65CFC" w:rsidRPr="009D01AE" w:rsidRDefault="00E65CFC" w:rsidP="00D759D8">
      <w:pPr>
        <w:tabs>
          <w:tab w:val="left" w:pos="2835"/>
        </w:tabs>
        <w:spacing w:line="360" w:lineRule="auto"/>
        <w:ind w:left="1701" w:hanging="1701"/>
        <w:rPr>
          <w:rFonts w:ascii="Arial" w:hAnsi="Arial" w:cs="Arial"/>
          <w:sz w:val="20"/>
          <w:szCs w:val="20"/>
        </w:rPr>
      </w:pPr>
      <w:r w:rsidRPr="009D01AE">
        <w:rPr>
          <w:rFonts w:ascii="Arial" w:hAnsi="Arial" w:cs="Arial"/>
          <w:b/>
          <w:sz w:val="20"/>
          <w:szCs w:val="20"/>
        </w:rPr>
        <w:t>PRÍLOHA B3</w:t>
      </w:r>
      <w:r w:rsidRPr="009D01AE">
        <w:rPr>
          <w:rFonts w:ascii="Arial" w:hAnsi="Arial" w:cs="Arial"/>
          <w:b/>
          <w:sz w:val="20"/>
          <w:szCs w:val="20"/>
        </w:rPr>
        <w:tab/>
      </w:r>
      <w:r w:rsidR="00B9474E" w:rsidRPr="009D01AE">
        <w:rPr>
          <w:rFonts w:ascii="Arial" w:hAnsi="Arial" w:cs="Arial"/>
          <w:sz w:val="20"/>
          <w:szCs w:val="20"/>
        </w:rPr>
        <w:t>Referenčný list kľúčového odborníka</w:t>
      </w:r>
    </w:p>
    <w:p w:rsidR="00E65CFC" w:rsidRPr="009D01AE" w:rsidRDefault="00E65CFC" w:rsidP="00D759D8">
      <w:pPr>
        <w:tabs>
          <w:tab w:val="left" w:pos="2835"/>
          <w:tab w:val="left" w:pos="3000"/>
        </w:tabs>
        <w:spacing w:line="360" w:lineRule="auto"/>
        <w:ind w:left="1701" w:hanging="1701"/>
        <w:rPr>
          <w:rFonts w:ascii="Arial" w:hAnsi="Arial" w:cs="Arial"/>
          <w:b/>
          <w:sz w:val="20"/>
          <w:szCs w:val="20"/>
        </w:rPr>
      </w:pPr>
      <w:r w:rsidRPr="009D01AE">
        <w:rPr>
          <w:rFonts w:ascii="Arial" w:hAnsi="Arial" w:cs="Arial"/>
          <w:b/>
          <w:sz w:val="20"/>
          <w:szCs w:val="20"/>
        </w:rPr>
        <w:t>PRÍLOHA B4</w:t>
      </w:r>
      <w:r w:rsidRPr="009D01AE">
        <w:rPr>
          <w:rFonts w:ascii="Arial" w:hAnsi="Arial" w:cs="Arial"/>
          <w:b/>
          <w:sz w:val="20"/>
          <w:szCs w:val="20"/>
        </w:rPr>
        <w:tab/>
      </w:r>
      <w:r w:rsidRPr="009D01AE">
        <w:rPr>
          <w:rFonts w:ascii="Arial" w:hAnsi="Arial" w:cs="Arial"/>
          <w:sz w:val="20"/>
          <w:szCs w:val="20"/>
        </w:rPr>
        <w:t>Životopis kľúčového odborníka</w:t>
      </w:r>
    </w:p>
    <w:p w:rsidR="00E65CFC" w:rsidRPr="009D01AE" w:rsidRDefault="00E65CFC" w:rsidP="00D759D8">
      <w:pPr>
        <w:tabs>
          <w:tab w:val="left" w:pos="2835"/>
        </w:tabs>
        <w:spacing w:line="360" w:lineRule="auto"/>
        <w:ind w:left="1701" w:hanging="1701"/>
        <w:rPr>
          <w:rFonts w:ascii="Arial" w:hAnsi="Arial" w:cs="Arial"/>
          <w:sz w:val="20"/>
          <w:szCs w:val="20"/>
        </w:rPr>
      </w:pPr>
      <w:r w:rsidRPr="009D01AE">
        <w:rPr>
          <w:rFonts w:ascii="Arial" w:hAnsi="Arial" w:cs="Arial"/>
          <w:b/>
          <w:sz w:val="20"/>
          <w:szCs w:val="20"/>
        </w:rPr>
        <w:t>PRÍLOHA B5</w:t>
      </w:r>
      <w:r w:rsidRPr="009D01AE">
        <w:rPr>
          <w:rFonts w:ascii="Arial" w:hAnsi="Arial" w:cs="Arial"/>
          <w:sz w:val="20"/>
          <w:szCs w:val="20"/>
        </w:rPr>
        <w:tab/>
        <w:t>Skúsenosti uchádzača</w:t>
      </w:r>
    </w:p>
    <w:p w:rsidR="006475EB" w:rsidRPr="009D01AE" w:rsidRDefault="006475EB" w:rsidP="00D759D8">
      <w:pPr>
        <w:tabs>
          <w:tab w:val="left" w:pos="2835"/>
        </w:tabs>
        <w:spacing w:line="360" w:lineRule="auto"/>
        <w:ind w:left="1701" w:hanging="1701"/>
        <w:rPr>
          <w:rFonts w:ascii="Arial" w:hAnsi="Arial" w:cs="Arial"/>
          <w:sz w:val="20"/>
          <w:szCs w:val="20"/>
        </w:rPr>
      </w:pPr>
      <w:r w:rsidRPr="009D01AE">
        <w:rPr>
          <w:rFonts w:ascii="Arial" w:hAnsi="Arial" w:cs="Arial"/>
          <w:b/>
          <w:sz w:val="20"/>
          <w:szCs w:val="20"/>
        </w:rPr>
        <w:t>PRÍLOHA B</w:t>
      </w:r>
      <w:r w:rsidR="004B5A26" w:rsidRPr="009D01AE">
        <w:rPr>
          <w:rFonts w:ascii="Arial" w:hAnsi="Arial" w:cs="Arial"/>
          <w:b/>
          <w:sz w:val="20"/>
          <w:szCs w:val="20"/>
        </w:rPr>
        <w:t>6</w:t>
      </w:r>
      <w:r w:rsidR="003B1F90" w:rsidRPr="009D01AE">
        <w:rPr>
          <w:rFonts w:ascii="Arial" w:hAnsi="Arial" w:cs="Arial"/>
          <w:b/>
          <w:sz w:val="20"/>
          <w:szCs w:val="20"/>
        </w:rPr>
        <w:tab/>
      </w:r>
      <w:r w:rsidR="003B1F90" w:rsidRPr="009D01AE">
        <w:rPr>
          <w:rFonts w:ascii="Arial" w:hAnsi="Arial" w:cs="Arial"/>
          <w:sz w:val="20"/>
          <w:szCs w:val="20"/>
        </w:rPr>
        <w:t>Jednotný európsky dokument pre verejné obstarávanie</w:t>
      </w:r>
    </w:p>
    <w:p w:rsidR="004630E6" w:rsidRPr="009D01AE" w:rsidRDefault="004B5A26" w:rsidP="00D759D8">
      <w:pPr>
        <w:tabs>
          <w:tab w:val="left" w:pos="2835"/>
        </w:tabs>
        <w:spacing w:line="360" w:lineRule="auto"/>
        <w:ind w:left="1701" w:hanging="1701"/>
        <w:rPr>
          <w:rFonts w:ascii="Arial" w:hAnsi="Arial" w:cs="Arial"/>
          <w:sz w:val="20"/>
          <w:szCs w:val="20"/>
        </w:rPr>
      </w:pPr>
      <w:r w:rsidRPr="009D01AE">
        <w:rPr>
          <w:rFonts w:ascii="Arial" w:hAnsi="Arial" w:cs="Arial"/>
          <w:b/>
          <w:sz w:val="20"/>
          <w:szCs w:val="20"/>
        </w:rPr>
        <w:t>PRÍLOHA B7</w:t>
      </w:r>
      <w:r w:rsidR="00402B81" w:rsidRPr="009D01AE">
        <w:rPr>
          <w:rFonts w:ascii="Arial" w:hAnsi="Arial" w:cs="Arial"/>
          <w:b/>
          <w:sz w:val="20"/>
          <w:szCs w:val="20"/>
        </w:rPr>
        <w:tab/>
      </w:r>
      <w:r w:rsidR="00402B81" w:rsidRPr="009D01AE">
        <w:rPr>
          <w:rFonts w:ascii="Arial" w:hAnsi="Arial" w:cs="Arial"/>
          <w:sz w:val="20"/>
          <w:szCs w:val="20"/>
        </w:rPr>
        <w:t>Podmienky účasti týkajúce sa finančného a ekonomického postavenia a technickej spôsobilosti a odbornej spôsobilosti</w:t>
      </w:r>
    </w:p>
    <w:p w:rsidR="00402B81" w:rsidRPr="009D01AE" w:rsidRDefault="00402B81" w:rsidP="00D759D8">
      <w:pPr>
        <w:pStyle w:val="Zkladntext"/>
        <w:ind w:left="2268"/>
        <w:jc w:val="left"/>
        <w:rPr>
          <w:b w:val="0"/>
          <w:bCs w:val="0"/>
          <w:sz w:val="22"/>
        </w:rPr>
      </w:pPr>
    </w:p>
    <w:p w:rsidR="00402B81" w:rsidRPr="009D01AE" w:rsidRDefault="00402B81" w:rsidP="00D759D8">
      <w:pPr>
        <w:pStyle w:val="Zkladntext"/>
        <w:ind w:left="2268"/>
        <w:jc w:val="left"/>
        <w:rPr>
          <w:b w:val="0"/>
          <w:bCs w:val="0"/>
          <w:sz w:val="22"/>
        </w:rPr>
      </w:pPr>
    </w:p>
    <w:p w:rsidR="00F20E11" w:rsidRPr="009D01AE" w:rsidRDefault="00BE7A69" w:rsidP="00D759D8">
      <w:pPr>
        <w:pStyle w:val="Zkladntext"/>
        <w:ind w:left="2268"/>
        <w:jc w:val="left"/>
        <w:rPr>
          <w:rFonts w:ascii="Arial" w:hAnsi="Arial" w:cs="Arial"/>
          <w:caps/>
          <w:color w:val="000000"/>
          <w:sz w:val="22"/>
          <w:szCs w:val="22"/>
        </w:rPr>
      </w:pPr>
      <w:r w:rsidRPr="009D01AE">
        <w:rPr>
          <w:b w:val="0"/>
          <w:bCs w:val="0"/>
          <w:sz w:val="22"/>
        </w:rPr>
        <w:br w:type="page"/>
      </w:r>
    </w:p>
    <w:p w:rsidR="00B538C0" w:rsidRPr="009D01AE" w:rsidRDefault="00B538C0" w:rsidP="00D759D8">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jc w:val="center"/>
        <w:rPr>
          <w:rFonts w:ascii="Arial" w:hAnsi="Arial" w:cs="Arial"/>
          <w:caps/>
          <w:color w:val="000000"/>
        </w:rPr>
      </w:pPr>
      <w:r w:rsidRPr="009D01AE">
        <w:rPr>
          <w:rFonts w:ascii="Arial" w:hAnsi="Arial" w:cs="Arial"/>
          <w:caps/>
          <w:color w:val="000000"/>
        </w:rPr>
        <w:lastRenderedPageBreak/>
        <w:t>Príloha b1  Ponukový list</w:t>
      </w:r>
    </w:p>
    <w:p w:rsidR="00BC673A" w:rsidRPr="009D01AE" w:rsidRDefault="00BC673A" w:rsidP="00D759D8">
      <w:pPr>
        <w:pStyle w:val="Hlavika"/>
        <w:rPr>
          <w:rFonts w:ascii="Arial" w:hAnsi="Arial" w:cs="Arial"/>
          <w:b/>
          <w:bCs/>
          <w:sz w:val="20"/>
        </w:rPr>
      </w:pPr>
    </w:p>
    <w:p w:rsidR="00B538C0" w:rsidRPr="009D01AE" w:rsidRDefault="00B538C0" w:rsidP="00D759D8">
      <w:pPr>
        <w:pStyle w:val="Hlavika"/>
        <w:rPr>
          <w:rFonts w:ascii="Arial" w:hAnsi="Arial" w:cs="Arial"/>
          <w:b/>
          <w:sz w:val="20"/>
        </w:rPr>
      </w:pPr>
      <w:r w:rsidRPr="009D01AE">
        <w:rPr>
          <w:rFonts w:ascii="Arial" w:hAnsi="Arial" w:cs="Arial"/>
          <w:b/>
          <w:bCs/>
          <w:sz w:val="20"/>
        </w:rPr>
        <w:t>Názov predmetu zákazky na uskutočnenie stavby:</w:t>
      </w:r>
      <w:r w:rsidRPr="009D01AE">
        <w:rPr>
          <w:rFonts w:ascii="Arial" w:hAnsi="Arial" w:cs="Arial"/>
          <w:b/>
          <w:sz w:val="20"/>
        </w:rPr>
        <w:t xml:space="preserve"> </w:t>
      </w:r>
    </w:p>
    <w:p w:rsidR="00CB0F5F" w:rsidRPr="009D01AE" w:rsidRDefault="00CB0F5F" w:rsidP="00D759D8">
      <w:pPr>
        <w:pStyle w:val="Nzov"/>
        <w:jc w:val="both"/>
        <w:rPr>
          <w:sz w:val="20"/>
        </w:rPr>
      </w:pPr>
      <w:r w:rsidRPr="009D01AE">
        <w:rPr>
          <w:rFonts w:cs="Arial"/>
          <w:sz w:val="18"/>
        </w:rPr>
        <w:t>Rýchlostná cesta R2 Kriváň - Mýtna</w:t>
      </w:r>
      <w:r w:rsidRPr="009D01AE">
        <w:rPr>
          <w:sz w:val="20"/>
        </w:rPr>
        <w:t xml:space="preserve"> </w:t>
      </w:r>
    </w:p>
    <w:p w:rsidR="00CB0F5F" w:rsidRPr="009D01AE" w:rsidRDefault="00CB0F5F" w:rsidP="00D759D8">
      <w:pPr>
        <w:pStyle w:val="Nzov"/>
        <w:jc w:val="both"/>
        <w:rPr>
          <w:sz w:val="20"/>
        </w:rPr>
      </w:pPr>
    </w:p>
    <w:p w:rsidR="00B538C0" w:rsidRPr="009D01AE" w:rsidRDefault="00B538C0" w:rsidP="00D759D8">
      <w:pPr>
        <w:pStyle w:val="Nzov"/>
        <w:jc w:val="both"/>
        <w:rPr>
          <w:sz w:val="20"/>
        </w:rPr>
      </w:pPr>
      <w:r w:rsidRPr="009D01AE">
        <w:rPr>
          <w:sz w:val="20"/>
        </w:rPr>
        <w:t>Verejný obstarávateľ:</w:t>
      </w:r>
    </w:p>
    <w:p w:rsidR="00B538C0" w:rsidRPr="009D01AE" w:rsidRDefault="00B538C0" w:rsidP="00D759D8">
      <w:pPr>
        <w:tabs>
          <w:tab w:val="left" w:pos="1440"/>
          <w:tab w:val="left" w:pos="2340"/>
        </w:tabs>
        <w:ind w:left="1440" w:hanging="1440"/>
        <w:jc w:val="both"/>
        <w:rPr>
          <w:rFonts w:ascii="Arial" w:hAnsi="Arial" w:cs="Arial"/>
          <w:bCs/>
          <w:sz w:val="20"/>
          <w:szCs w:val="20"/>
        </w:rPr>
      </w:pPr>
      <w:r w:rsidRPr="009D01AE">
        <w:rPr>
          <w:rFonts w:ascii="Arial" w:hAnsi="Arial" w:cs="Arial"/>
          <w:b/>
          <w:bCs/>
          <w:sz w:val="20"/>
          <w:szCs w:val="20"/>
        </w:rPr>
        <w:t>Názov:</w:t>
      </w:r>
      <w:r w:rsidRPr="009D01AE">
        <w:rPr>
          <w:rFonts w:ascii="Arial" w:hAnsi="Arial" w:cs="Arial"/>
          <w:bCs/>
          <w:sz w:val="20"/>
          <w:szCs w:val="20"/>
        </w:rPr>
        <w:tab/>
        <w:t xml:space="preserve">Národná diaľničná spoločnosť, </w:t>
      </w:r>
      <w:proofErr w:type="spellStart"/>
      <w:r w:rsidRPr="009D01AE">
        <w:rPr>
          <w:rFonts w:ascii="Arial" w:hAnsi="Arial" w:cs="Arial"/>
          <w:bCs/>
          <w:sz w:val="20"/>
          <w:szCs w:val="20"/>
        </w:rPr>
        <w:t>a.s</w:t>
      </w:r>
      <w:proofErr w:type="spellEnd"/>
      <w:r w:rsidRPr="009D01AE">
        <w:rPr>
          <w:rFonts w:ascii="Arial" w:hAnsi="Arial" w:cs="Arial"/>
          <w:bCs/>
          <w:sz w:val="20"/>
          <w:szCs w:val="20"/>
        </w:rPr>
        <w:t>.</w:t>
      </w:r>
    </w:p>
    <w:p w:rsidR="00B538C0" w:rsidRPr="009D01AE" w:rsidRDefault="00B538C0" w:rsidP="00D759D8">
      <w:pPr>
        <w:tabs>
          <w:tab w:val="left" w:pos="1440"/>
          <w:tab w:val="left" w:pos="2340"/>
        </w:tabs>
        <w:ind w:left="1440" w:hanging="1440"/>
        <w:jc w:val="both"/>
        <w:rPr>
          <w:rFonts w:ascii="Arial" w:hAnsi="Arial" w:cs="Arial"/>
          <w:bCs/>
          <w:sz w:val="20"/>
          <w:szCs w:val="20"/>
        </w:rPr>
      </w:pPr>
      <w:r w:rsidRPr="009D01AE">
        <w:rPr>
          <w:rFonts w:ascii="Arial" w:hAnsi="Arial" w:cs="Arial"/>
          <w:b/>
          <w:bCs/>
          <w:sz w:val="20"/>
          <w:szCs w:val="20"/>
        </w:rPr>
        <w:t>Sídlo:</w:t>
      </w:r>
      <w:r w:rsidRPr="009D01AE">
        <w:rPr>
          <w:rFonts w:ascii="Arial" w:hAnsi="Arial" w:cs="Arial"/>
          <w:bCs/>
          <w:sz w:val="20"/>
          <w:szCs w:val="20"/>
        </w:rPr>
        <w:tab/>
      </w:r>
      <w:r w:rsidR="004C58DC" w:rsidRPr="009D01AE">
        <w:rPr>
          <w:rFonts w:ascii="Arial" w:hAnsi="Arial" w:cs="Arial"/>
          <w:bCs/>
          <w:sz w:val="20"/>
          <w:szCs w:val="20"/>
        </w:rPr>
        <w:t>Dúbravská cesta 14</w:t>
      </w:r>
      <w:r w:rsidRPr="009D01AE">
        <w:rPr>
          <w:rFonts w:ascii="Arial" w:hAnsi="Arial" w:cs="Arial"/>
          <w:bCs/>
          <w:sz w:val="20"/>
          <w:szCs w:val="20"/>
        </w:rPr>
        <w:t>, 8</w:t>
      </w:r>
      <w:r w:rsidR="004C58DC" w:rsidRPr="009D01AE">
        <w:rPr>
          <w:rFonts w:ascii="Arial" w:hAnsi="Arial" w:cs="Arial"/>
          <w:bCs/>
          <w:sz w:val="20"/>
          <w:szCs w:val="20"/>
        </w:rPr>
        <w:t>41 04</w:t>
      </w:r>
      <w:r w:rsidRPr="009D01AE">
        <w:rPr>
          <w:rFonts w:ascii="Arial" w:hAnsi="Arial" w:cs="Arial"/>
          <w:bCs/>
          <w:sz w:val="20"/>
          <w:szCs w:val="20"/>
        </w:rPr>
        <w:t xml:space="preserve"> Bratislava</w:t>
      </w:r>
    </w:p>
    <w:p w:rsidR="00B538C0" w:rsidRPr="009D01AE" w:rsidRDefault="00B538C0" w:rsidP="00D759D8">
      <w:pPr>
        <w:pStyle w:val="Nzov"/>
        <w:tabs>
          <w:tab w:val="left" w:pos="1440"/>
        </w:tabs>
        <w:ind w:left="1440" w:hanging="1440"/>
        <w:jc w:val="both"/>
        <w:rPr>
          <w:b w:val="0"/>
          <w:bCs w:val="0"/>
          <w:sz w:val="20"/>
        </w:rPr>
      </w:pPr>
      <w:r w:rsidRPr="009D01AE">
        <w:rPr>
          <w:bCs w:val="0"/>
          <w:sz w:val="20"/>
        </w:rPr>
        <w:t>Právna forma:</w:t>
      </w:r>
      <w:r w:rsidRPr="009D01AE">
        <w:rPr>
          <w:b w:val="0"/>
          <w:bCs w:val="0"/>
          <w:sz w:val="20"/>
        </w:rPr>
        <w:tab/>
        <w:t>akciová spoločnosť zapísaná v Obchodnom registri Okresného súdu Bratislava I, oddiel: Sa, vložka číslo: 3518/B</w:t>
      </w:r>
    </w:p>
    <w:p w:rsidR="00B538C0" w:rsidRPr="009D01AE" w:rsidRDefault="00B538C0" w:rsidP="00D759D8">
      <w:pPr>
        <w:tabs>
          <w:tab w:val="left" w:pos="1440"/>
          <w:tab w:val="left" w:pos="2340"/>
        </w:tabs>
        <w:ind w:left="1440" w:hanging="1440"/>
        <w:jc w:val="both"/>
        <w:rPr>
          <w:rFonts w:ascii="Arial" w:hAnsi="Arial" w:cs="Arial"/>
          <w:bCs/>
          <w:sz w:val="20"/>
          <w:szCs w:val="20"/>
        </w:rPr>
      </w:pPr>
      <w:r w:rsidRPr="009D01AE">
        <w:rPr>
          <w:rFonts w:ascii="Arial" w:hAnsi="Arial" w:cs="Arial"/>
          <w:b/>
          <w:bCs/>
          <w:sz w:val="20"/>
          <w:szCs w:val="20"/>
        </w:rPr>
        <w:t>IČO:</w:t>
      </w:r>
      <w:r w:rsidRPr="009D01AE">
        <w:rPr>
          <w:rFonts w:ascii="Arial" w:hAnsi="Arial" w:cs="Arial"/>
          <w:bCs/>
          <w:sz w:val="20"/>
          <w:szCs w:val="20"/>
        </w:rPr>
        <w:tab/>
        <w:t>35 919 001</w:t>
      </w:r>
    </w:p>
    <w:p w:rsidR="00B538C0" w:rsidRPr="009D01AE" w:rsidRDefault="00B538C0" w:rsidP="00D759D8">
      <w:pPr>
        <w:pStyle w:val="Nzov"/>
        <w:spacing w:after="120"/>
        <w:jc w:val="both"/>
        <w:rPr>
          <w:sz w:val="20"/>
        </w:rPr>
      </w:pPr>
    </w:p>
    <w:p w:rsidR="00B538C0" w:rsidRPr="009D01AE" w:rsidRDefault="00B538C0" w:rsidP="00D759D8">
      <w:pPr>
        <w:pStyle w:val="Nzov"/>
        <w:spacing w:after="120"/>
        <w:jc w:val="both"/>
        <w:rPr>
          <w:b w:val="0"/>
          <w:sz w:val="16"/>
        </w:rPr>
      </w:pPr>
      <w:r w:rsidRPr="009D01AE">
        <w:rPr>
          <w:sz w:val="20"/>
        </w:rPr>
        <w:t>Ak ponuku pre</w:t>
      </w:r>
      <w:r w:rsidR="00B954E3" w:rsidRPr="009D01AE">
        <w:rPr>
          <w:sz w:val="20"/>
        </w:rPr>
        <w:t>d</w:t>
      </w:r>
      <w:r w:rsidRPr="009D01AE">
        <w:rPr>
          <w:sz w:val="20"/>
        </w:rPr>
        <w:t>kladá skupina dodávateľov, musia sa dodržiavať pokyny vzťahujúce sa na hlavného člena  ostatných členov príslušnej skupiny dodávateľov.</w:t>
      </w:r>
    </w:p>
    <w:p w:rsidR="00B538C0" w:rsidRPr="009D01AE" w:rsidRDefault="00B538C0" w:rsidP="00D759D8">
      <w:pPr>
        <w:keepNext/>
        <w:spacing w:before="240"/>
        <w:ind w:left="425" w:hanging="425"/>
        <w:jc w:val="both"/>
        <w:rPr>
          <w:rFonts w:ascii="Arial" w:hAnsi="Arial" w:cs="Arial"/>
          <w:b/>
          <w:sz w:val="20"/>
          <w:szCs w:val="20"/>
        </w:rPr>
      </w:pPr>
      <w:r w:rsidRPr="009D01AE">
        <w:rPr>
          <w:rFonts w:ascii="Arial" w:hAnsi="Arial" w:cs="Arial"/>
          <w:b/>
          <w:sz w:val="20"/>
          <w:szCs w:val="20"/>
        </w:rPr>
        <w:t>1</w:t>
      </w:r>
      <w:r w:rsidRPr="009D01AE">
        <w:rPr>
          <w:rFonts w:ascii="Arial" w:hAnsi="Arial" w:cs="Arial"/>
          <w:b/>
          <w:sz w:val="20"/>
          <w:szCs w:val="20"/>
        </w:rPr>
        <w:tab/>
        <w:t>IDENTIFIKÁCIA UCHÁDZAČA</w:t>
      </w:r>
    </w:p>
    <w:tbl>
      <w:tblPr>
        <w:tblW w:w="913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0"/>
        <w:gridCol w:w="5713"/>
        <w:gridCol w:w="1620"/>
      </w:tblGrid>
      <w:tr w:rsidR="00B538C0" w:rsidRPr="009D01AE" w:rsidTr="00332B34">
        <w:trPr>
          <w:cantSplit/>
        </w:trPr>
        <w:tc>
          <w:tcPr>
            <w:tcW w:w="1800" w:type="dxa"/>
            <w:tcBorders>
              <w:top w:val="single" w:sz="4" w:space="0" w:color="auto"/>
              <w:left w:val="single" w:sz="4" w:space="0" w:color="auto"/>
              <w:bottom w:val="single" w:sz="4" w:space="0" w:color="auto"/>
              <w:right w:val="single" w:sz="4" w:space="0" w:color="auto"/>
            </w:tcBorders>
          </w:tcPr>
          <w:p w:rsidR="00B538C0" w:rsidRPr="009D01AE" w:rsidRDefault="00B538C0" w:rsidP="00D759D8">
            <w:pPr>
              <w:spacing w:after="120"/>
              <w:jc w:val="both"/>
              <w:rPr>
                <w:rFonts w:ascii="Arial" w:hAnsi="Arial" w:cs="Arial"/>
                <w:b/>
                <w:sz w:val="20"/>
              </w:rPr>
            </w:pPr>
          </w:p>
        </w:tc>
        <w:tc>
          <w:tcPr>
            <w:tcW w:w="5713" w:type="dxa"/>
            <w:tcBorders>
              <w:left w:val="single" w:sz="4" w:space="0" w:color="auto"/>
            </w:tcBorders>
            <w:shd w:val="pct5" w:color="auto" w:fill="FFFFFF"/>
            <w:vAlign w:val="center"/>
          </w:tcPr>
          <w:p w:rsidR="00B538C0" w:rsidRPr="009D01AE" w:rsidRDefault="00B538C0" w:rsidP="00D759D8">
            <w:pPr>
              <w:spacing w:after="120"/>
              <w:jc w:val="center"/>
              <w:rPr>
                <w:rFonts w:ascii="Arial" w:hAnsi="Arial" w:cs="Arial"/>
                <w:b/>
                <w:sz w:val="20"/>
              </w:rPr>
            </w:pPr>
            <w:r w:rsidRPr="009D01AE">
              <w:rPr>
                <w:rFonts w:ascii="Arial" w:hAnsi="Arial" w:cs="Arial"/>
                <w:b/>
                <w:sz w:val="20"/>
              </w:rPr>
              <w:t>Obchodné meno alebo názov uchádzača a sídlo alebo miesto podnikania uchádzača/členov skupiny dodávateľov, ktorá je uchádzačom</w:t>
            </w:r>
          </w:p>
        </w:tc>
        <w:tc>
          <w:tcPr>
            <w:tcW w:w="1620" w:type="dxa"/>
            <w:shd w:val="pct5" w:color="auto" w:fill="FFFFFF"/>
            <w:vAlign w:val="center"/>
          </w:tcPr>
          <w:p w:rsidR="00B538C0" w:rsidRPr="009D01AE" w:rsidRDefault="00B538C0" w:rsidP="00D759D8">
            <w:pPr>
              <w:spacing w:after="120"/>
              <w:jc w:val="center"/>
              <w:rPr>
                <w:rFonts w:ascii="Arial" w:hAnsi="Arial" w:cs="Arial"/>
                <w:b/>
                <w:sz w:val="20"/>
              </w:rPr>
            </w:pPr>
            <w:r w:rsidRPr="009D01AE">
              <w:rPr>
                <w:rFonts w:ascii="Arial" w:hAnsi="Arial" w:cs="Arial"/>
                <w:b/>
                <w:sz w:val="20"/>
              </w:rPr>
              <w:t>IČO</w:t>
            </w:r>
          </w:p>
        </w:tc>
      </w:tr>
      <w:tr w:rsidR="00B538C0" w:rsidRPr="009D01AE" w:rsidTr="00332B34">
        <w:trPr>
          <w:cantSplit/>
        </w:trPr>
        <w:tc>
          <w:tcPr>
            <w:tcW w:w="1800" w:type="dxa"/>
            <w:tcBorders>
              <w:top w:val="single" w:sz="4" w:space="0" w:color="auto"/>
            </w:tcBorders>
          </w:tcPr>
          <w:p w:rsidR="00B538C0" w:rsidRPr="009D01AE" w:rsidRDefault="00B538C0" w:rsidP="00D759D8">
            <w:pPr>
              <w:spacing w:after="120"/>
              <w:jc w:val="both"/>
              <w:rPr>
                <w:rFonts w:ascii="Arial" w:hAnsi="Arial" w:cs="Arial"/>
                <w:b/>
                <w:sz w:val="20"/>
              </w:rPr>
            </w:pPr>
            <w:r w:rsidRPr="009D01AE">
              <w:rPr>
                <w:rFonts w:ascii="Arial" w:hAnsi="Arial" w:cs="Arial"/>
                <w:b/>
                <w:sz w:val="20"/>
              </w:rPr>
              <w:t>Názov združenia alebo skupiny dodávateľov</w:t>
            </w:r>
          </w:p>
        </w:tc>
        <w:tc>
          <w:tcPr>
            <w:tcW w:w="5713" w:type="dxa"/>
          </w:tcPr>
          <w:p w:rsidR="00B538C0" w:rsidRPr="009D01AE" w:rsidRDefault="00B538C0" w:rsidP="00D759D8">
            <w:pPr>
              <w:spacing w:after="120"/>
              <w:jc w:val="both"/>
              <w:rPr>
                <w:rFonts w:ascii="Arial" w:hAnsi="Arial" w:cs="Arial"/>
                <w:b/>
                <w:sz w:val="20"/>
              </w:rPr>
            </w:pPr>
          </w:p>
        </w:tc>
        <w:tc>
          <w:tcPr>
            <w:tcW w:w="1620" w:type="dxa"/>
            <w:tcBorders>
              <w:tr2bl w:val="single" w:sz="6" w:space="0" w:color="auto"/>
            </w:tcBorders>
          </w:tcPr>
          <w:p w:rsidR="00B538C0" w:rsidRPr="009D01AE" w:rsidRDefault="00B538C0" w:rsidP="00D759D8">
            <w:pPr>
              <w:spacing w:after="120"/>
              <w:jc w:val="both"/>
              <w:rPr>
                <w:rFonts w:ascii="Arial" w:hAnsi="Arial" w:cs="Arial"/>
                <w:b/>
                <w:sz w:val="20"/>
              </w:rPr>
            </w:pPr>
          </w:p>
        </w:tc>
      </w:tr>
      <w:tr w:rsidR="00B538C0" w:rsidRPr="009D01AE" w:rsidTr="00332B34">
        <w:trPr>
          <w:cantSplit/>
        </w:trPr>
        <w:tc>
          <w:tcPr>
            <w:tcW w:w="1800" w:type="dxa"/>
          </w:tcPr>
          <w:p w:rsidR="00B538C0" w:rsidRPr="009D01AE" w:rsidRDefault="00B538C0" w:rsidP="00D759D8">
            <w:pPr>
              <w:spacing w:after="120"/>
              <w:jc w:val="both"/>
              <w:rPr>
                <w:rFonts w:ascii="Arial" w:hAnsi="Arial" w:cs="Arial"/>
                <w:b/>
                <w:sz w:val="20"/>
              </w:rPr>
            </w:pPr>
            <w:r w:rsidRPr="009D01AE">
              <w:rPr>
                <w:rFonts w:ascii="Arial" w:hAnsi="Arial" w:cs="Arial"/>
                <w:b/>
                <w:sz w:val="20"/>
              </w:rPr>
              <w:t>Hlavný člen*</w:t>
            </w:r>
          </w:p>
        </w:tc>
        <w:tc>
          <w:tcPr>
            <w:tcW w:w="5713" w:type="dxa"/>
          </w:tcPr>
          <w:p w:rsidR="00B538C0" w:rsidRPr="009D01AE" w:rsidRDefault="00B538C0" w:rsidP="00D759D8">
            <w:pPr>
              <w:spacing w:after="120"/>
              <w:jc w:val="both"/>
              <w:rPr>
                <w:rFonts w:ascii="Arial" w:hAnsi="Arial" w:cs="Arial"/>
                <w:b/>
                <w:sz w:val="20"/>
              </w:rPr>
            </w:pPr>
          </w:p>
        </w:tc>
        <w:tc>
          <w:tcPr>
            <w:tcW w:w="1620" w:type="dxa"/>
          </w:tcPr>
          <w:p w:rsidR="00B538C0" w:rsidRPr="009D01AE" w:rsidRDefault="00B538C0" w:rsidP="00D759D8">
            <w:pPr>
              <w:spacing w:after="120"/>
              <w:jc w:val="both"/>
              <w:rPr>
                <w:rFonts w:ascii="Arial" w:hAnsi="Arial" w:cs="Arial"/>
                <w:b/>
                <w:sz w:val="20"/>
              </w:rPr>
            </w:pPr>
          </w:p>
        </w:tc>
      </w:tr>
      <w:tr w:rsidR="00B538C0" w:rsidRPr="009D01AE" w:rsidTr="00332B34">
        <w:trPr>
          <w:cantSplit/>
        </w:trPr>
        <w:tc>
          <w:tcPr>
            <w:tcW w:w="1800" w:type="dxa"/>
          </w:tcPr>
          <w:p w:rsidR="00B538C0" w:rsidRPr="009D01AE" w:rsidRDefault="00B538C0" w:rsidP="00D759D8">
            <w:pPr>
              <w:spacing w:after="120"/>
              <w:jc w:val="both"/>
              <w:rPr>
                <w:rFonts w:ascii="Arial" w:hAnsi="Arial" w:cs="Arial"/>
                <w:b/>
                <w:sz w:val="20"/>
              </w:rPr>
            </w:pPr>
            <w:r w:rsidRPr="009D01AE">
              <w:rPr>
                <w:rFonts w:ascii="Arial" w:hAnsi="Arial" w:cs="Arial"/>
                <w:b/>
                <w:sz w:val="20"/>
              </w:rPr>
              <w:t>Člen 2*</w:t>
            </w:r>
          </w:p>
        </w:tc>
        <w:tc>
          <w:tcPr>
            <w:tcW w:w="5713" w:type="dxa"/>
          </w:tcPr>
          <w:p w:rsidR="00B538C0" w:rsidRPr="009D01AE" w:rsidRDefault="00B538C0" w:rsidP="00D759D8">
            <w:pPr>
              <w:spacing w:after="120"/>
              <w:jc w:val="both"/>
              <w:rPr>
                <w:rFonts w:ascii="Arial" w:hAnsi="Arial" w:cs="Arial"/>
                <w:b/>
                <w:sz w:val="20"/>
              </w:rPr>
            </w:pPr>
          </w:p>
        </w:tc>
        <w:tc>
          <w:tcPr>
            <w:tcW w:w="1620" w:type="dxa"/>
          </w:tcPr>
          <w:p w:rsidR="00B538C0" w:rsidRPr="009D01AE" w:rsidRDefault="00B538C0" w:rsidP="00D759D8">
            <w:pPr>
              <w:spacing w:after="120"/>
              <w:jc w:val="both"/>
              <w:rPr>
                <w:rFonts w:ascii="Arial" w:hAnsi="Arial" w:cs="Arial"/>
                <w:b/>
                <w:sz w:val="20"/>
              </w:rPr>
            </w:pPr>
          </w:p>
        </w:tc>
      </w:tr>
      <w:tr w:rsidR="00B538C0" w:rsidRPr="009D01AE" w:rsidTr="00332B34">
        <w:trPr>
          <w:cantSplit/>
        </w:trPr>
        <w:tc>
          <w:tcPr>
            <w:tcW w:w="1800" w:type="dxa"/>
          </w:tcPr>
          <w:p w:rsidR="00B538C0" w:rsidRPr="009D01AE" w:rsidRDefault="00B538C0" w:rsidP="00D759D8">
            <w:pPr>
              <w:spacing w:after="120"/>
              <w:jc w:val="both"/>
              <w:rPr>
                <w:rFonts w:ascii="Arial" w:hAnsi="Arial" w:cs="Arial"/>
                <w:b/>
                <w:sz w:val="20"/>
              </w:rPr>
            </w:pPr>
            <w:r w:rsidRPr="009D01AE">
              <w:rPr>
                <w:rFonts w:ascii="Arial" w:hAnsi="Arial" w:cs="Arial"/>
                <w:b/>
                <w:sz w:val="20"/>
              </w:rPr>
              <w:t>atď. … *</w:t>
            </w:r>
          </w:p>
        </w:tc>
        <w:tc>
          <w:tcPr>
            <w:tcW w:w="5713" w:type="dxa"/>
          </w:tcPr>
          <w:p w:rsidR="00B538C0" w:rsidRPr="009D01AE" w:rsidRDefault="00B538C0" w:rsidP="00D759D8">
            <w:pPr>
              <w:spacing w:after="120"/>
              <w:jc w:val="both"/>
              <w:rPr>
                <w:rFonts w:ascii="Arial" w:hAnsi="Arial" w:cs="Arial"/>
                <w:b/>
                <w:sz w:val="20"/>
              </w:rPr>
            </w:pPr>
          </w:p>
        </w:tc>
        <w:tc>
          <w:tcPr>
            <w:tcW w:w="1620" w:type="dxa"/>
          </w:tcPr>
          <w:p w:rsidR="00B538C0" w:rsidRPr="009D01AE" w:rsidRDefault="00B538C0" w:rsidP="00D759D8">
            <w:pPr>
              <w:spacing w:after="120"/>
              <w:jc w:val="both"/>
              <w:rPr>
                <w:rFonts w:ascii="Arial" w:hAnsi="Arial" w:cs="Arial"/>
                <w:b/>
                <w:sz w:val="20"/>
              </w:rPr>
            </w:pPr>
          </w:p>
        </w:tc>
      </w:tr>
    </w:tbl>
    <w:p w:rsidR="00B538C0" w:rsidRPr="009D01AE" w:rsidRDefault="00B538C0" w:rsidP="00D759D8">
      <w:pPr>
        <w:spacing w:before="120" w:after="120"/>
        <w:jc w:val="both"/>
        <w:rPr>
          <w:rFonts w:ascii="Arial" w:hAnsi="Arial" w:cs="Arial"/>
          <w:sz w:val="16"/>
        </w:rPr>
      </w:pPr>
      <w:r w:rsidRPr="009D01AE">
        <w:rPr>
          <w:rFonts w:ascii="Arial" w:hAnsi="Arial" w:cs="Arial"/>
          <w:sz w:val="16"/>
        </w:rPr>
        <w:t xml:space="preserve">*pridajte/odstráňte prípadné riadky pre členov skupiny dodávateľov, ktorá je uchádzačom. </w:t>
      </w:r>
      <w:r w:rsidRPr="009D01AE">
        <w:rPr>
          <w:rFonts w:ascii="Arial" w:hAnsi="Arial" w:cs="Arial"/>
          <w:b/>
          <w:sz w:val="16"/>
        </w:rPr>
        <w:t>Upozorňujeme, že subdodávateľ sa nepovažuje za člena skupiny dodávateľov, ktorá je uchádzačom</w:t>
      </w:r>
      <w:r w:rsidRPr="009D01AE">
        <w:rPr>
          <w:rFonts w:ascii="Arial" w:hAnsi="Arial" w:cs="Arial"/>
          <w:sz w:val="16"/>
        </w:rPr>
        <w:t>. Ak túto ponuku predkladá len samostatný uchádzač, svoju identifikáciu uvedie v riadku „Hlavný člen“ a </w:t>
      </w:r>
      <w:r w:rsidR="00A80AE4" w:rsidRPr="009D01AE">
        <w:rPr>
          <w:rFonts w:ascii="Arial" w:hAnsi="Arial" w:cs="Arial"/>
          <w:sz w:val="16"/>
        </w:rPr>
        <w:t>ostatné</w:t>
      </w:r>
      <w:r w:rsidRPr="009D01AE">
        <w:rPr>
          <w:rFonts w:ascii="Arial" w:hAnsi="Arial" w:cs="Arial"/>
          <w:sz w:val="16"/>
        </w:rPr>
        <w:t xml:space="preserve"> riadky by mal odstrániť. </w:t>
      </w:r>
    </w:p>
    <w:p w:rsidR="00B538C0" w:rsidRPr="009D01AE" w:rsidRDefault="00B538C0" w:rsidP="00D759D8">
      <w:pPr>
        <w:keepNext/>
        <w:spacing w:before="240"/>
        <w:ind w:left="425" w:hanging="425"/>
        <w:jc w:val="both"/>
        <w:rPr>
          <w:rFonts w:ascii="Arial" w:hAnsi="Arial" w:cs="Arial"/>
          <w:b/>
          <w:sz w:val="20"/>
          <w:szCs w:val="20"/>
        </w:rPr>
      </w:pPr>
      <w:r w:rsidRPr="009D01AE">
        <w:rPr>
          <w:rFonts w:ascii="Arial" w:hAnsi="Arial" w:cs="Arial"/>
          <w:b/>
          <w:sz w:val="20"/>
          <w:szCs w:val="20"/>
        </w:rPr>
        <w:t>2</w:t>
      </w:r>
      <w:r w:rsidRPr="009D01AE">
        <w:rPr>
          <w:rFonts w:ascii="Arial" w:hAnsi="Arial" w:cs="Arial"/>
          <w:b/>
          <w:sz w:val="20"/>
          <w:szCs w:val="20"/>
        </w:rPr>
        <w:tab/>
        <w:t xml:space="preserve">IDENTIFIKÁCIA KONTAKTNEJ OSOBY </w:t>
      </w:r>
      <w:r w:rsidRPr="009D01AE">
        <w:rPr>
          <w:rFonts w:ascii="Arial" w:hAnsi="Arial" w:cs="Arial"/>
          <w:b/>
          <w:caps/>
          <w:sz w:val="20"/>
          <w:szCs w:val="20"/>
        </w:rPr>
        <w:t>pre túto ponuku</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9D01AE" w:rsidTr="00332B34">
        <w:tc>
          <w:tcPr>
            <w:tcW w:w="2268" w:type="dxa"/>
            <w:shd w:val="pct5" w:color="auto" w:fill="FFFFFF"/>
          </w:tcPr>
          <w:p w:rsidR="00B538C0" w:rsidRPr="009D01AE" w:rsidRDefault="00B538C0" w:rsidP="00D759D8">
            <w:pPr>
              <w:spacing w:before="120" w:after="120"/>
              <w:rPr>
                <w:rFonts w:ascii="Arial" w:hAnsi="Arial" w:cs="Arial"/>
                <w:b/>
                <w:sz w:val="20"/>
                <w:szCs w:val="20"/>
              </w:rPr>
            </w:pPr>
            <w:r w:rsidRPr="009D01AE">
              <w:rPr>
                <w:rFonts w:ascii="Arial" w:hAnsi="Arial" w:cs="Arial"/>
                <w:b/>
                <w:sz w:val="20"/>
                <w:szCs w:val="20"/>
              </w:rPr>
              <w:t>Obchodné meno alebo názov uchádzača (člena skupiny dodávateľov, ktorá je uchádzačom)</w:t>
            </w:r>
          </w:p>
        </w:tc>
        <w:tc>
          <w:tcPr>
            <w:tcW w:w="6912" w:type="dxa"/>
          </w:tcPr>
          <w:p w:rsidR="00B538C0" w:rsidRPr="009D01AE" w:rsidRDefault="00B538C0" w:rsidP="00D759D8">
            <w:pPr>
              <w:spacing w:before="120" w:after="120"/>
              <w:rPr>
                <w:rFonts w:ascii="Arial" w:hAnsi="Arial" w:cs="Arial"/>
                <w:sz w:val="20"/>
              </w:rPr>
            </w:pPr>
          </w:p>
        </w:tc>
      </w:tr>
      <w:tr w:rsidR="00B538C0" w:rsidRPr="009D01AE" w:rsidTr="00332B34">
        <w:tc>
          <w:tcPr>
            <w:tcW w:w="2268" w:type="dxa"/>
            <w:shd w:val="pct5" w:color="auto" w:fill="FFFFFF"/>
          </w:tcPr>
          <w:p w:rsidR="00B538C0" w:rsidRPr="009D01AE" w:rsidRDefault="00B538C0" w:rsidP="00D759D8">
            <w:pPr>
              <w:rPr>
                <w:rFonts w:ascii="Arial" w:hAnsi="Arial" w:cs="Arial"/>
                <w:b/>
                <w:sz w:val="20"/>
                <w:szCs w:val="20"/>
              </w:rPr>
            </w:pPr>
            <w:r w:rsidRPr="009D01AE">
              <w:rPr>
                <w:rFonts w:ascii="Arial" w:hAnsi="Arial" w:cs="Arial"/>
                <w:b/>
                <w:sz w:val="20"/>
                <w:szCs w:val="20"/>
              </w:rPr>
              <w:t>Meno a priezvisko</w:t>
            </w:r>
          </w:p>
          <w:p w:rsidR="00B538C0" w:rsidRPr="009D01AE" w:rsidRDefault="00B538C0" w:rsidP="00D759D8">
            <w:pPr>
              <w:rPr>
                <w:rFonts w:ascii="Arial" w:hAnsi="Arial" w:cs="Arial"/>
                <w:b/>
                <w:sz w:val="20"/>
                <w:szCs w:val="20"/>
              </w:rPr>
            </w:pPr>
            <w:r w:rsidRPr="009D01AE">
              <w:rPr>
                <w:rFonts w:ascii="Arial" w:hAnsi="Arial" w:cs="Arial"/>
                <w:b/>
                <w:sz w:val="20"/>
                <w:szCs w:val="20"/>
              </w:rPr>
              <w:t>kontaktnej osoby</w:t>
            </w:r>
            <w:r w:rsidRPr="009D01AE">
              <w:rPr>
                <w:rStyle w:val="Odkaznapoznmkupodiarou"/>
                <w:rFonts w:ascii="Arial" w:hAnsi="Arial"/>
                <w:b/>
                <w:sz w:val="20"/>
                <w:szCs w:val="20"/>
              </w:rPr>
              <w:footnoteReference w:id="3"/>
            </w:r>
            <w:r w:rsidRPr="009D01AE">
              <w:rPr>
                <w:rFonts w:ascii="Arial" w:hAnsi="Arial" w:cs="Arial"/>
                <w:b/>
                <w:sz w:val="20"/>
                <w:szCs w:val="20"/>
              </w:rPr>
              <w:t xml:space="preserve"> za uchádzača</w:t>
            </w:r>
          </w:p>
        </w:tc>
        <w:tc>
          <w:tcPr>
            <w:tcW w:w="6912" w:type="dxa"/>
          </w:tcPr>
          <w:p w:rsidR="00B538C0" w:rsidRPr="009D01AE" w:rsidRDefault="00B538C0" w:rsidP="00D759D8">
            <w:pPr>
              <w:spacing w:before="120" w:after="120"/>
              <w:rPr>
                <w:rFonts w:ascii="Arial" w:hAnsi="Arial" w:cs="Arial"/>
                <w:sz w:val="20"/>
              </w:rPr>
            </w:pPr>
          </w:p>
        </w:tc>
      </w:tr>
      <w:tr w:rsidR="00B538C0" w:rsidRPr="009D01AE" w:rsidTr="00332B34">
        <w:tc>
          <w:tcPr>
            <w:tcW w:w="2268" w:type="dxa"/>
            <w:shd w:val="pct5" w:color="auto" w:fill="FFFFFF"/>
          </w:tcPr>
          <w:p w:rsidR="00B538C0" w:rsidRPr="009D01AE" w:rsidRDefault="00B538C0" w:rsidP="00D759D8">
            <w:pPr>
              <w:spacing w:before="120" w:after="120"/>
              <w:rPr>
                <w:rFonts w:ascii="Arial" w:hAnsi="Arial" w:cs="Arial"/>
                <w:b/>
                <w:sz w:val="20"/>
                <w:szCs w:val="20"/>
              </w:rPr>
            </w:pPr>
            <w:r w:rsidRPr="009D01AE">
              <w:rPr>
                <w:rFonts w:ascii="Arial" w:hAnsi="Arial" w:cs="Arial"/>
                <w:b/>
                <w:sz w:val="20"/>
                <w:szCs w:val="20"/>
              </w:rPr>
              <w:t>Adresa uchádzača</w:t>
            </w:r>
          </w:p>
        </w:tc>
        <w:tc>
          <w:tcPr>
            <w:tcW w:w="6912" w:type="dxa"/>
          </w:tcPr>
          <w:p w:rsidR="00B538C0" w:rsidRPr="009D01AE" w:rsidRDefault="00B538C0" w:rsidP="00D759D8">
            <w:pPr>
              <w:spacing w:before="120" w:after="120"/>
              <w:rPr>
                <w:rFonts w:ascii="Arial" w:hAnsi="Arial" w:cs="Arial"/>
                <w:sz w:val="20"/>
              </w:rPr>
            </w:pPr>
          </w:p>
        </w:tc>
      </w:tr>
      <w:tr w:rsidR="00B538C0" w:rsidRPr="009D01AE" w:rsidTr="00332B34">
        <w:tc>
          <w:tcPr>
            <w:tcW w:w="2268" w:type="dxa"/>
            <w:shd w:val="pct5" w:color="auto" w:fill="FFFFFF"/>
          </w:tcPr>
          <w:p w:rsidR="00B538C0" w:rsidRPr="009D01AE" w:rsidRDefault="00B538C0" w:rsidP="00D759D8">
            <w:pPr>
              <w:spacing w:before="120" w:after="120"/>
              <w:rPr>
                <w:rFonts w:ascii="Arial" w:hAnsi="Arial" w:cs="Arial"/>
                <w:b/>
                <w:sz w:val="20"/>
                <w:szCs w:val="20"/>
              </w:rPr>
            </w:pPr>
            <w:r w:rsidRPr="009D01AE">
              <w:rPr>
                <w:rFonts w:ascii="Arial" w:hAnsi="Arial" w:cs="Arial"/>
                <w:b/>
                <w:sz w:val="20"/>
                <w:szCs w:val="20"/>
              </w:rPr>
              <w:t xml:space="preserve">Telefón </w:t>
            </w:r>
          </w:p>
        </w:tc>
        <w:tc>
          <w:tcPr>
            <w:tcW w:w="6912" w:type="dxa"/>
          </w:tcPr>
          <w:p w:rsidR="00B538C0" w:rsidRPr="009D01AE" w:rsidRDefault="00B538C0" w:rsidP="00D759D8">
            <w:pPr>
              <w:spacing w:before="120" w:after="120"/>
              <w:rPr>
                <w:rFonts w:ascii="Arial" w:hAnsi="Arial" w:cs="Arial"/>
                <w:sz w:val="20"/>
              </w:rPr>
            </w:pPr>
          </w:p>
        </w:tc>
      </w:tr>
      <w:tr w:rsidR="00B538C0" w:rsidRPr="009D01AE" w:rsidTr="00332B34">
        <w:tc>
          <w:tcPr>
            <w:tcW w:w="2268" w:type="dxa"/>
            <w:shd w:val="pct5" w:color="auto" w:fill="FFFFFF"/>
          </w:tcPr>
          <w:p w:rsidR="00B538C0" w:rsidRPr="009D01AE" w:rsidRDefault="00B538C0" w:rsidP="00D759D8">
            <w:pPr>
              <w:spacing w:before="120" w:after="120"/>
              <w:rPr>
                <w:rFonts w:ascii="Arial" w:hAnsi="Arial" w:cs="Arial"/>
                <w:b/>
                <w:sz w:val="20"/>
                <w:szCs w:val="20"/>
              </w:rPr>
            </w:pPr>
            <w:r w:rsidRPr="009D01AE">
              <w:rPr>
                <w:rFonts w:ascii="Arial" w:hAnsi="Arial" w:cs="Arial"/>
                <w:b/>
                <w:sz w:val="20"/>
                <w:szCs w:val="20"/>
              </w:rPr>
              <w:t>Fax</w:t>
            </w:r>
          </w:p>
        </w:tc>
        <w:tc>
          <w:tcPr>
            <w:tcW w:w="6912" w:type="dxa"/>
          </w:tcPr>
          <w:p w:rsidR="00B538C0" w:rsidRPr="009D01AE" w:rsidRDefault="00B538C0" w:rsidP="00D759D8">
            <w:pPr>
              <w:spacing w:before="120" w:after="120"/>
              <w:rPr>
                <w:rFonts w:ascii="Arial" w:hAnsi="Arial" w:cs="Arial"/>
                <w:sz w:val="20"/>
              </w:rPr>
            </w:pPr>
          </w:p>
        </w:tc>
      </w:tr>
      <w:tr w:rsidR="00B538C0" w:rsidRPr="009D01AE" w:rsidTr="00332B34">
        <w:tc>
          <w:tcPr>
            <w:tcW w:w="2268" w:type="dxa"/>
            <w:shd w:val="pct5" w:color="auto" w:fill="FFFFFF"/>
          </w:tcPr>
          <w:p w:rsidR="00B538C0" w:rsidRPr="009D01AE" w:rsidRDefault="00B538C0" w:rsidP="00D759D8">
            <w:pPr>
              <w:spacing w:before="120" w:after="120"/>
              <w:rPr>
                <w:rFonts w:ascii="Arial" w:hAnsi="Arial" w:cs="Arial"/>
                <w:b/>
                <w:sz w:val="20"/>
                <w:szCs w:val="20"/>
              </w:rPr>
            </w:pPr>
            <w:r w:rsidRPr="009D01AE">
              <w:rPr>
                <w:rFonts w:ascii="Arial" w:hAnsi="Arial" w:cs="Arial"/>
                <w:b/>
                <w:sz w:val="20"/>
                <w:szCs w:val="20"/>
              </w:rPr>
              <w:t>E-mail</w:t>
            </w:r>
          </w:p>
        </w:tc>
        <w:tc>
          <w:tcPr>
            <w:tcW w:w="6912" w:type="dxa"/>
          </w:tcPr>
          <w:p w:rsidR="00B538C0" w:rsidRPr="009D01AE" w:rsidRDefault="00B538C0" w:rsidP="00D759D8">
            <w:pPr>
              <w:spacing w:before="120" w:after="120"/>
              <w:rPr>
                <w:rFonts w:ascii="Arial" w:hAnsi="Arial" w:cs="Arial"/>
                <w:sz w:val="20"/>
              </w:rPr>
            </w:pPr>
          </w:p>
        </w:tc>
      </w:tr>
    </w:tbl>
    <w:p w:rsidR="000B4F42" w:rsidRPr="009D01AE" w:rsidRDefault="00B538C0" w:rsidP="00D759D8">
      <w:pPr>
        <w:keepNext/>
        <w:ind w:left="425" w:hanging="425"/>
        <w:jc w:val="both"/>
        <w:rPr>
          <w:rFonts w:ascii="Arial" w:hAnsi="Arial" w:cs="Arial"/>
          <w:b/>
          <w:sz w:val="20"/>
          <w:szCs w:val="20"/>
        </w:rPr>
      </w:pPr>
      <w:r w:rsidRPr="009D01AE">
        <w:rPr>
          <w:rFonts w:ascii="Arial" w:hAnsi="Arial" w:cs="Arial"/>
          <w:b/>
          <w:sz w:val="20"/>
          <w:szCs w:val="20"/>
        </w:rPr>
        <w:lastRenderedPageBreak/>
        <w:t>3</w:t>
      </w:r>
      <w:r w:rsidRPr="009D01AE">
        <w:rPr>
          <w:rFonts w:ascii="Arial" w:hAnsi="Arial" w:cs="Arial"/>
          <w:b/>
          <w:sz w:val="20"/>
          <w:szCs w:val="20"/>
        </w:rPr>
        <w:tab/>
        <w:t>VYHLÁSENIE UCHÁDZAČA</w:t>
      </w:r>
    </w:p>
    <w:p w:rsidR="00D70E3D" w:rsidRPr="009D01AE" w:rsidRDefault="00D70E3D" w:rsidP="00D759D8">
      <w:pPr>
        <w:keepNext/>
        <w:ind w:left="425" w:hanging="425"/>
        <w:jc w:val="both"/>
        <w:rPr>
          <w:rFonts w:ascii="Arial" w:hAnsi="Arial" w:cs="Arial"/>
          <w:b/>
        </w:rPr>
      </w:pPr>
    </w:p>
    <w:p w:rsidR="008B03C3" w:rsidRPr="009D01AE" w:rsidRDefault="008B03C3" w:rsidP="00D759D8">
      <w:pPr>
        <w:keepNext/>
        <w:keepLines/>
        <w:widowControl w:val="0"/>
        <w:rPr>
          <w:rFonts w:ascii="Arial" w:hAnsi="Arial" w:cs="Arial"/>
          <w:sz w:val="20"/>
        </w:rPr>
      </w:pPr>
      <w:r w:rsidRPr="009D01AE">
        <w:rPr>
          <w:rFonts w:ascii="Arial" w:hAnsi="Arial" w:cs="Arial"/>
          <w:sz w:val="20"/>
        </w:rPr>
        <w:t>Vážený pán/vážená pani,</w:t>
      </w:r>
    </w:p>
    <w:p w:rsidR="008B03C3" w:rsidRPr="009D01AE" w:rsidRDefault="008B03C3" w:rsidP="00D759D8">
      <w:pPr>
        <w:keepNext/>
        <w:keepLines/>
        <w:widowControl w:val="0"/>
        <w:rPr>
          <w:rFonts w:ascii="Arial" w:hAnsi="Arial" w:cs="Arial"/>
          <w:sz w:val="20"/>
        </w:rPr>
      </w:pPr>
    </w:p>
    <w:p w:rsidR="00B26946" w:rsidRPr="009D01AE" w:rsidRDefault="008B03C3" w:rsidP="00D759D8">
      <w:pPr>
        <w:pStyle w:val="Obyajntext"/>
        <w:keepNext/>
        <w:keepLines/>
        <w:widowControl w:val="0"/>
        <w:spacing w:after="0"/>
        <w:rPr>
          <w:rFonts w:ascii="Arial" w:hAnsi="Arial" w:cs="Arial"/>
          <w:snapToGrid w:val="0"/>
          <w:lang w:val="sk-SK"/>
        </w:rPr>
      </w:pPr>
      <w:r w:rsidRPr="009D01AE">
        <w:rPr>
          <w:rFonts w:ascii="Arial" w:hAnsi="Arial" w:cs="Arial"/>
          <w:snapToGrid w:val="0"/>
          <w:lang w:val="sk-SK"/>
        </w:rPr>
        <w:t xml:space="preserve">my, nižšie podpísaní oprávnení zástupcovia vyššie uvedeného uchádzača/členov skupiny dodávateľov, ktorá je uchádzačom, týmto vyhlasujeme, že sme preskúmali a prijímame bez výhrad alebo obmedzení súťažné podklady pre túto </w:t>
      </w:r>
      <w:r w:rsidR="00613025" w:rsidRPr="009D01AE">
        <w:rPr>
          <w:rFonts w:ascii="Arial" w:hAnsi="Arial" w:cs="Arial"/>
          <w:snapToGrid w:val="0"/>
          <w:lang w:val="sk-SK"/>
        </w:rPr>
        <w:t>verejnú</w:t>
      </w:r>
      <w:r w:rsidRPr="009D01AE">
        <w:rPr>
          <w:rFonts w:ascii="Arial" w:hAnsi="Arial" w:cs="Arial"/>
          <w:snapToGrid w:val="0"/>
          <w:lang w:val="sk-SK"/>
        </w:rPr>
        <w:t xml:space="preserve"> </w:t>
      </w:r>
      <w:r w:rsidR="004B5A26" w:rsidRPr="009D01AE">
        <w:rPr>
          <w:rFonts w:ascii="Arial" w:hAnsi="Arial" w:cs="Arial"/>
          <w:snapToGrid w:val="0"/>
          <w:lang w:val="sk-SK"/>
        </w:rPr>
        <w:t xml:space="preserve">reverznú </w:t>
      </w:r>
      <w:r w:rsidRPr="009D01AE">
        <w:rPr>
          <w:rFonts w:ascii="Arial" w:hAnsi="Arial" w:cs="Arial"/>
          <w:snapToGrid w:val="0"/>
          <w:lang w:val="sk-SK"/>
        </w:rPr>
        <w:t xml:space="preserve">súťaž v celom rozsahu a v súlade so všetkými podmienkami ponúkame uskutočnenie stavebných  prác pre projekt s názvom </w:t>
      </w:r>
      <w:r w:rsidR="00CB0F5F" w:rsidRPr="009D01AE">
        <w:rPr>
          <w:rFonts w:ascii="Arial" w:hAnsi="Arial" w:cs="Arial"/>
          <w:b/>
          <w:lang w:val="sk-SK"/>
        </w:rPr>
        <w:t>Rýchlostná cesta R2 Kriváň - Mýtna</w:t>
      </w:r>
      <w:r w:rsidR="00CB0F5F" w:rsidRPr="009D01AE">
        <w:rPr>
          <w:rFonts w:ascii="Arial" w:hAnsi="Arial" w:cs="Arial"/>
          <w:lang w:val="sk-SK"/>
        </w:rPr>
        <w:t xml:space="preserve"> </w:t>
      </w:r>
      <w:r w:rsidRPr="009D01AE">
        <w:rPr>
          <w:rFonts w:ascii="Arial" w:hAnsi="Arial" w:cs="Arial"/>
          <w:snapToGrid w:val="0"/>
          <w:lang w:val="sk-SK"/>
        </w:rPr>
        <w:t>uvedenú v Časti A3 Návrh na plnenie kritéria</w:t>
      </w:r>
      <w:r w:rsidR="004B5A26" w:rsidRPr="009D01AE">
        <w:rPr>
          <w:rFonts w:ascii="Arial" w:hAnsi="Arial" w:cs="Arial"/>
          <w:snapToGrid w:val="0"/>
          <w:lang w:val="sk-SK"/>
        </w:rPr>
        <w:t xml:space="preserve"> Zväzku 1</w:t>
      </w:r>
      <w:r w:rsidRPr="009D01AE">
        <w:rPr>
          <w:rFonts w:ascii="Arial" w:hAnsi="Arial" w:cs="Arial"/>
          <w:snapToGrid w:val="0"/>
          <w:lang w:val="sk-SK"/>
        </w:rPr>
        <w:t>.</w:t>
      </w:r>
    </w:p>
    <w:p w:rsidR="008B03C3" w:rsidRPr="009D01AE" w:rsidRDefault="008B03C3" w:rsidP="00D759D8">
      <w:pPr>
        <w:pStyle w:val="Obyajntext"/>
        <w:keepNext/>
        <w:keepLines/>
        <w:widowControl w:val="0"/>
        <w:spacing w:after="0"/>
        <w:rPr>
          <w:rFonts w:ascii="Arial" w:hAnsi="Arial" w:cs="Arial"/>
          <w:snapToGrid w:val="0"/>
          <w:color w:val="00B050"/>
          <w:lang w:val="sk-SK"/>
        </w:rPr>
      </w:pPr>
    </w:p>
    <w:p w:rsidR="00B26946" w:rsidRPr="009D01AE" w:rsidRDefault="00B26946" w:rsidP="00D759D8">
      <w:pPr>
        <w:pStyle w:val="Obyajntext"/>
        <w:keepNext/>
        <w:keepLines/>
        <w:widowControl w:val="0"/>
        <w:spacing w:after="0"/>
        <w:rPr>
          <w:rFonts w:ascii="Arial" w:hAnsi="Arial" w:cs="Arial"/>
          <w:lang w:val="sk-SK"/>
        </w:rPr>
      </w:pPr>
      <w:r w:rsidRPr="009D01AE">
        <w:rPr>
          <w:rFonts w:ascii="Arial" w:hAnsi="Arial" w:cs="Arial"/>
          <w:lang w:val="sk-SK"/>
        </w:rPr>
        <w:t xml:space="preserve">Túto ponuku predkladáme </w:t>
      </w:r>
      <w:r w:rsidRPr="009D01AE">
        <w:rPr>
          <w:rFonts w:ascii="Arial" w:hAnsi="Arial" w:cs="Arial"/>
          <w:b/>
          <w:lang w:val="sk-SK"/>
        </w:rPr>
        <w:t>samostatne</w:t>
      </w:r>
      <w:r w:rsidRPr="009D01AE">
        <w:rPr>
          <w:rStyle w:val="Odkaznapoznmkupodiarou"/>
          <w:rFonts w:ascii="Arial" w:hAnsi="Arial" w:cs="Arial"/>
          <w:b/>
        </w:rPr>
        <w:footnoteReference w:id="4"/>
      </w:r>
      <w:r w:rsidRPr="009D01AE">
        <w:rPr>
          <w:rFonts w:ascii="Arial" w:hAnsi="Arial" w:cs="Arial"/>
          <w:lang w:val="sk-SK"/>
        </w:rPr>
        <w:t>/</w:t>
      </w:r>
      <w:r w:rsidRPr="009D01AE">
        <w:rPr>
          <w:rFonts w:ascii="Arial" w:hAnsi="Arial" w:cs="Arial"/>
          <w:b/>
          <w:lang w:val="sk-SK"/>
        </w:rPr>
        <w:t>ako skupina dodávateľov</w:t>
      </w:r>
      <w:r w:rsidRPr="009D01AE">
        <w:rPr>
          <w:rFonts w:ascii="Arial" w:hAnsi="Arial" w:cs="Arial"/>
          <w:bCs/>
          <w:lang w:val="sk-SK"/>
        </w:rPr>
        <w:t xml:space="preserve"> </w:t>
      </w:r>
      <w:r w:rsidRPr="009D01AE">
        <w:rPr>
          <w:rFonts w:ascii="Arial" w:hAnsi="Arial" w:cs="Arial"/>
          <w:lang w:val="sk-SK"/>
        </w:rPr>
        <w:t xml:space="preserve">&lt;názov alebo obchodné meno uchádzača&gt;]*. Potvrdzujeme, že nie sme zapojení do prípravy žiadnej inej ponuky predkladanej v tejto </w:t>
      </w:r>
      <w:r w:rsidR="00613025" w:rsidRPr="009D01AE">
        <w:rPr>
          <w:rFonts w:ascii="Arial" w:hAnsi="Arial" w:cs="Arial"/>
          <w:lang w:val="sk-SK"/>
        </w:rPr>
        <w:t xml:space="preserve">verejnej </w:t>
      </w:r>
      <w:r w:rsidR="004D3A12" w:rsidRPr="009D01AE">
        <w:rPr>
          <w:rFonts w:ascii="Arial" w:hAnsi="Arial" w:cs="Arial"/>
          <w:lang w:val="sk-SK"/>
        </w:rPr>
        <w:t>súťaži</w:t>
      </w:r>
      <w:r w:rsidRPr="009D01AE">
        <w:rPr>
          <w:rFonts w:ascii="Arial" w:hAnsi="Arial" w:cs="Arial"/>
          <w:lang w:val="sk-SK"/>
        </w:rPr>
        <w:t xml:space="preserve"> (či už ako člen skupiny dodávateľov alebo ako samostatný uchádzač).</w:t>
      </w:r>
    </w:p>
    <w:p w:rsidR="00B26946" w:rsidRPr="009D01AE" w:rsidRDefault="00B26946" w:rsidP="00D759D8">
      <w:pPr>
        <w:jc w:val="both"/>
        <w:rPr>
          <w:rFonts w:ascii="Arial" w:hAnsi="Arial" w:cs="Arial"/>
          <w:sz w:val="20"/>
        </w:rPr>
      </w:pPr>
      <w:r w:rsidRPr="009D01AE">
        <w:rPr>
          <w:rFonts w:ascii="Arial" w:hAnsi="Arial" w:cs="Arial"/>
          <w:sz w:val="20"/>
        </w:rPr>
        <w:t>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zmluvy, ktorá bude ako jeho výsledok s nami uzatvorená.</w:t>
      </w:r>
    </w:p>
    <w:p w:rsidR="00B26946" w:rsidRPr="009D01AE" w:rsidRDefault="00B26946" w:rsidP="00D759D8">
      <w:pPr>
        <w:jc w:val="both"/>
        <w:rPr>
          <w:rFonts w:ascii="Arial" w:hAnsi="Arial" w:cs="Arial"/>
          <w:sz w:val="20"/>
        </w:rPr>
      </w:pPr>
    </w:p>
    <w:p w:rsidR="00B26946" w:rsidRPr="009D01AE" w:rsidRDefault="00B26946" w:rsidP="00D759D8">
      <w:pPr>
        <w:jc w:val="both"/>
        <w:rPr>
          <w:rFonts w:ascii="Arial" w:hAnsi="Arial" w:cs="Arial"/>
          <w:sz w:val="20"/>
        </w:rPr>
      </w:pPr>
      <w:r w:rsidRPr="009D01AE">
        <w:rPr>
          <w:rFonts w:ascii="Arial" w:hAnsi="Arial" w:cs="Arial"/>
          <w:sz w:val="20"/>
        </w:rPr>
        <w:t xml:space="preserve">Potvrdzujeme, že nie sme v žiadnom takom postavení, ktoré by nás vylučovalo z účasti na postupoch verejného obstarávania podľa zákona č. </w:t>
      </w:r>
      <w:r w:rsidR="00DE47A8" w:rsidRPr="009D01AE">
        <w:rPr>
          <w:rFonts w:ascii="Arial" w:hAnsi="Arial" w:cs="Arial"/>
          <w:sz w:val="20"/>
        </w:rPr>
        <w:t>343/2015</w:t>
      </w:r>
      <w:r w:rsidRPr="009D01AE">
        <w:rPr>
          <w:rFonts w:ascii="Arial" w:hAnsi="Arial" w:cs="Arial"/>
          <w:sz w:val="20"/>
        </w:rPr>
        <w:t xml:space="preserve"> </w:t>
      </w:r>
      <w:proofErr w:type="spellStart"/>
      <w:r w:rsidRPr="009D01AE">
        <w:rPr>
          <w:rFonts w:ascii="Arial" w:hAnsi="Arial" w:cs="Arial"/>
          <w:sz w:val="20"/>
        </w:rPr>
        <w:t>Z.z</w:t>
      </w:r>
      <w:proofErr w:type="spellEnd"/>
      <w:r w:rsidRPr="009D01AE">
        <w:rPr>
          <w:rFonts w:ascii="Arial" w:hAnsi="Arial" w:cs="Arial"/>
          <w:sz w:val="20"/>
        </w:rPr>
        <w:t>. o verejnom obstarávaní a o zmene a doplnení niektorých zákonov v znení neskorších predpisov, a že nie sme v konflikte záujmov alebo v žiadnom inom vzťahu s inými uchádzačmi alebo fyzickými osobami alebo právnickými osobami zúčastnenými na príprave alebo vykonávaní diela.</w:t>
      </w:r>
    </w:p>
    <w:p w:rsidR="004D3A12" w:rsidRPr="009D01AE" w:rsidRDefault="004D3A12" w:rsidP="00D759D8">
      <w:pPr>
        <w:jc w:val="both"/>
        <w:rPr>
          <w:rFonts w:ascii="Arial" w:hAnsi="Arial" w:cs="Arial"/>
          <w:sz w:val="20"/>
        </w:rPr>
      </w:pPr>
    </w:p>
    <w:p w:rsidR="004D3A12" w:rsidRPr="009D01AE" w:rsidRDefault="004D3A12" w:rsidP="00D759D8">
      <w:pPr>
        <w:spacing w:after="240"/>
        <w:jc w:val="both"/>
        <w:rPr>
          <w:rFonts w:ascii="Arial" w:hAnsi="Arial" w:cs="Arial"/>
          <w:sz w:val="20"/>
        </w:rPr>
      </w:pPr>
      <w:r w:rsidRPr="009D01AE">
        <w:rPr>
          <w:rFonts w:ascii="Arial" w:hAnsi="Arial" w:cs="Arial"/>
          <w:sz w:val="20"/>
        </w:rPr>
        <w:t xml:space="preserve">Potvrdzujeme, že </w:t>
      </w:r>
      <w:r w:rsidRPr="009D01AE">
        <w:rPr>
          <w:rFonts w:ascii="Arial" w:hAnsi="Arial" w:cs="Arial"/>
          <w:sz w:val="20"/>
          <w:szCs w:val="20"/>
        </w:rPr>
        <w:t>máme k dispozícii technické prostriedky, strojové a technické zariadenia potrebné na plnenie Zmluvy.</w:t>
      </w:r>
    </w:p>
    <w:p w:rsidR="00B26946" w:rsidRPr="009D01AE" w:rsidRDefault="00B26946" w:rsidP="00D759D8">
      <w:pPr>
        <w:jc w:val="both"/>
        <w:rPr>
          <w:rFonts w:ascii="Arial" w:hAnsi="Arial" w:cs="Arial"/>
          <w:sz w:val="20"/>
        </w:rPr>
      </w:pPr>
      <w:r w:rsidRPr="009D01AE">
        <w:rPr>
          <w:rFonts w:ascii="Arial" w:hAnsi="Arial" w:cs="Arial"/>
          <w:sz w:val="20"/>
        </w:rPr>
        <w:t>V prípade akejkoľvek zmeny vyššie uvedených okolností budeme o tejto skutočnosti bezodkladne informovať verejného obstarávateľa v ktorejkoľvek fáze verejného obstarávania alebo plnenia zmluvy</w:t>
      </w:r>
      <w:r w:rsidR="004D3A12" w:rsidRPr="009D01AE">
        <w:rPr>
          <w:rFonts w:ascii="Arial" w:hAnsi="Arial" w:cs="Arial"/>
          <w:sz w:val="20"/>
        </w:rPr>
        <w:t xml:space="preserve"> o dielo</w:t>
      </w:r>
      <w:r w:rsidRPr="009D01AE">
        <w:rPr>
          <w:rFonts w:ascii="Arial" w:hAnsi="Arial" w:cs="Arial"/>
          <w:sz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9D01AE">
        <w:rPr>
          <w:rFonts w:ascii="Arial" w:hAnsi="Arial" w:cs="Arial"/>
          <w:sz w:val="20"/>
        </w:rPr>
        <w:t xml:space="preserve">verejnej </w:t>
      </w:r>
      <w:r w:rsidR="004B5A26" w:rsidRPr="009D01AE">
        <w:rPr>
          <w:rFonts w:ascii="Arial" w:hAnsi="Arial" w:cs="Arial"/>
          <w:sz w:val="20"/>
        </w:rPr>
        <w:t xml:space="preserve">reverznej </w:t>
      </w:r>
      <w:r w:rsidR="004D3A12" w:rsidRPr="009D01AE">
        <w:rPr>
          <w:rFonts w:ascii="Arial" w:hAnsi="Arial" w:cs="Arial"/>
          <w:sz w:val="20"/>
        </w:rPr>
        <w:t>súťaž</w:t>
      </w:r>
      <w:r w:rsidR="006933E6" w:rsidRPr="009D01AE">
        <w:rPr>
          <w:rFonts w:ascii="Arial" w:hAnsi="Arial" w:cs="Arial"/>
          <w:sz w:val="20"/>
        </w:rPr>
        <w:t>e</w:t>
      </w:r>
      <w:r w:rsidRPr="009D01AE">
        <w:rPr>
          <w:rFonts w:ascii="Arial" w:hAnsi="Arial" w:cs="Arial"/>
          <w:sz w:val="20"/>
        </w:rPr>
        <w:t xml:space="preserve"> a z uzatvorenia zmluvy, ktorá je jej výsledkom</w:t>
      </w:r>
      <w:r w:rsidR="006C539E" w:rsidRPr="009D01AE">
        <w:rPr>
          <w:rFonts w:ascii="Arial" w:hAnsi="Arial" w:cs="Arial"/>
          <w:sz w:val="20"/>
        </w:rPr>
        <w:t>.</w:t>
      </w:r>
    </w:p>
    <w:p w:rsidR="00B26946" w:rsidRPr="009D01AE" w:rsidRDefault="00B26946" w:rsidP="00D759D8">
      <w:pPr>
        <w:jc w:val="both"/>
        <w:rPr>
          <w:rFonts w:ascii="Arial" w:hAnsi="Arial" w:cs="Arial"/>
          <w:sz w:val="20"/>
        </w:rPr>
      </w:pPr>
    </w:p>
    <w:p w:rsidR="00B26946" w:rsidRPr="009D01AE" w:rsidRDefault="00B26946" w:rsidP="00D759D8">
      <w:pPr>
        <w:jc w:val="both"/>
        <w:rPr>
          <w:rFonts w:ascii="Arial" w:hAnsi="Arial" w:cs="Arial"/>
          <w:bCs/>
          <w:sz w:val="20"/>
        </w:rPr>
      </w:pPr>
      <w:r w:rsidRPr="009D01AE">
        <w:rPr>
          <w:rFonts w:ascii="Arial" w:hAnsi="Arial" w:cs="Arial"/>
          <w:sz w:val="20"/>
        </w:rPr>
        <w:t xml:space="preserve">V prípade, ak komisia na vyhodnotenie ponúk vyberie našu ponuku, zaväzujeme sa, že na základe žiadosti verejného obstarávateľa poskytneme písomné vyhlásenie, že sa naše postavenie vzhľadom na dôvody vylúčenia uvedené v </w:t>
      </w:r>
      <w:r w:rsidRPr="009D01AE">
        <w:rPr>
          <w:rFonts w:ascii="Arial" w:hAnsi="Arial" w:cs="Arial"/>
          <w:b/>
          <w:bCs/>
          <w:sz w:val="20"/>
        </w:rPr>
        <w:t xml:space="preserve">zákone č. </w:t>
      </w:r>
      <w:r w:rsidR="00DE47A8" w:rsidRPr="009D01AE">
        <w:rPr>
          <w:rFonts w:ascii="Arial" w:hAnsi="Arial" w:cs="Arial"/>
          <w:b/>
          <w:bCs/>
          <w:sz w:val="20"/>
        </w:rPr>
        <w:t>343/2015</w:t>
      </w:r>
      <w:r w:rsidRPr="009D01AE">
        <w:rPr>
          <w:rFonts w:ascii="Arial" w:hAnsi="Arial" w:cs="Arial"/>
          <w:b/>
          <w:bCs/>
          <w:sz w:val="20"/>
        </w:rPr>
        <w:t xml:space="preserve"> Z.</w:t>
      </w:r>
      <w:r w:rsidR="004D3A12" w:rsidRPr="009D01AE">
        <w:rPr>
          <w:rFonts w:ascii="Arial" w:hAnsi="Arial" w:cs="Arial"/>
          <w:b/>
          <w:bCs/>
          <w:sz w:val="20"/>
        </w:rPr>
        <w:t xml:space="preserve"> </w:t>
      </w:r>
      <w:r w:rsidRPr="009D01AE">
        <w:rPr>
          <w:rFonts w:ascii="Arial" w:hAnsi="Arial" w:cs="Arial"/>
          <w:b/>
          <w:bCs/>
          <w:sz w:val="20"/>
        </w:rPr>
        <w:t>z. o verejnom obstarávaní a o zmene a doplnení niektorých zákonov v znení neskorších predpisov</w:t>
      </w:r>
      <w:r w:rsidRPr="009D01AE">
        <w:rPr>
          <w:rFonts w:ascii="Arial" w:hAnsi="Arial" w:cs="Arial"/>
          <w:b/>
          <w:sz w:val="20"/>
        </w:rPr>
        <w:t xml:space="preserve"> </w:t>
      </w:r>
      <w:r w:rsidRPr="009D01AE">
        <w:rPr>
          <w:rFonts w:ascii="Arial" w:hAnsi="Arial" w:cs="Arial"/>
          <w:bCs/>
          <w:sz w:val="20"/>
        </w:rPr>
        <w:t>nezmenilo v období, ktoré uplynulo od vyhotovenia dokladov, dokumentov a iných písomností preukazujúcich splnenie podmienok účasti</w:t>
      </w:r>
      <w:r w:rsidR="00313FF1" w:rsidRPr="009D01AE">
        <w:rPr>
          <w:rFonts w:ascii="Arial" w:hAnsi="Arial" w:cs="Arial"/>
          <w:bCs/>
          <w:sz w:val="20"/>
        </w:rPr>
        <w:t xml:space="preserve"> v</w:t>
      </w:r>
      <w:r w:rsidR="00B954E3" w:rsidRPr="009D01AE">
        <w:rPr>
          <w:rFonts w:ascii="Arial" w:hAnsi="Arial" w:cs="Arial"/>
          <w:bCs/>
          <w:sz w:val="20"/>
        </w:rPr>
        <w:t>o</w:t>
      </w:r>
      <w:r w:rsidR="00313FF1" w:rsidRPr="009D01AE">
        <w:rPr>
          <w:rFonts w:ascii="Arial" w:hAnsi="Arial" w:cs="Arial"/>
          <w:bCs/>
          <w:sz w:val="20"/>
        </w:rPr>
        <w:t xml:space="preserve">  </w:t>
      </w:r>
      <w:r w:rsidR="006933E6" w:rsidRPr="009D01AE">
        <w:rPr>
          <w:rFonts w:ascii="Arial" w:hAnsi="Arial" w:cs="Arial"/>
          <w:bCs/>
          <w:sz w:val="20"/>
        </w:rPr>
        <w:t xml:space="preserve">verejnej </w:t>
      </w:r>
      <w:r w:rsidR="00313FF1" w:rsidRPr="009D01AE">
        <w:rPr>
          <w:rFonts w:ascii="Arial" w:hAnsi="Arial" w:cs="Arial"/>
          <w:bCs/>
          <w:sz w:val="20"/>
        </w:rPr>
        <w:t>súťaži</w:t>
      </w:r>
      <w:r w:rsidRPr="009D01AE">
        <w:rPr>
          <w:rFonts w:ascii="Arial" w:hAnsi="Arial" w:cs="Arial"/>
          <w:bCs/>
          <w:sz w:val="20"/>
        </w:rPr>
        <w:t xml:space="preserve">, ktoré sme predložili spolu s formulárom na predloženie našej ponuky. Uvedomujeme si, že ak do dňa podpisu zmluvy neposkytneme toto vyhlásenie, alebo ak sa preukáže, že údaje uvedené v ponuke sú nepravdivé, </w:t>
      </w:r>
      <w:r w:rsidR="00FC62B2" w:rsidRPr="009D01AE">
        <w:rPr>
          <w:rFonts w:ascii="Arial" w:hAnsi="Arial" w:cs="Arial"/>
          <w:bCs/>
          <w:sz w:val="20"/>
        </w:rPr>
        <w:t xml:space="preserve">informácia </w:t>
      </w:r>
      <w:r w:rsidRPr="009D01AE">
        <w:rPr>
          <w:rFonts w:ascii="Arial" w:hAnsi="Arial" w:cs="Arial"/>
          <w:sz w:val="20"/>
        </w:rPr>
        <w:t>o výsledku vyhodnotenia ponúk, v ktorom nám oznámi verejný obstarávateľ ako úspešnému uchádzačovi prijatie našej ponuky, môže byť vyhlásené za neplatné a byť zrušené.</w:t>
      </w:r>
      <w:r w:rsidRPr="009D01AE">
        <w:rPr>
          <w:rFonts w:ascii="Arial" w:hAnsi="Arial" w:cs="Arial"/>
          <w:bCs/>
          <w:sz w:val="20"/>
        </w:rPr>
        <w:t xml:space="preserve"> </w:t>
      </w:r>
    </w:p>
    <w:p w:rsidR="00C10B49" w:rsidRPr="009D01AE" w:rsidRDefault="00C10B49" w:rsidP="00D759D8">
      <w:pPr>
        <w:jc w:val="both"/>
        <w:rPr>
          <w:rFonts w:ascii="Arial" w:hAnsi="Arial" w:cs="Arial"/>
          <w:sz w:val="20"/>
        </w:rPr>
      </w:pPr>
    </w:p>
    <w:p w:rsidR="00B26946" w:rsidRPr="009D01AE" w:rsidRDefault="00B26946" w:rsidP="00D759D8">
      <w:pPr>
        <w:jc w:val="both"/>
        <w:rPr>
          <w:rFonts w:ascii="Arial" w:hAnsi="Arial" w:cs="Arial"/>
          <w:b/>
          <w:i/>
          <w:sz w:val="20"/>
        </w:rPr>
      </w:pPr>
      <w:r w:rsidRPr="009D01AE">
        <w:rPr>
          <w:rFonts w:ascii="Arial" w:hAnsi="Arial" w:cs="Arial"/>
          <w:b/>
          <w:sz w:val="20"/>
        </w:rPr>
        <w:t>Zároveň čestne vyhlasujeme, že so všetkými dokumentmi tvoriacimi Zmluvu o dielo uvedenými v </w:t>
      </w:r>
      <w:r w:rsidRPr="009D01AE">
        <w:rPr>
          <w:rFonts w:ascii="Arial" w:hAnsi="Arial" w:cs="Arial"/>
          <w:b/>
          <w:i/>
          <w:sz w:val="20"/>
        </w:rPr>
        <w:t>bode 1</w:t>
      </w:r>
      <w:r w:rsidRPr="009D01AE">
        <w:rPr>
          <w:rFonts w:ascii="Arial" w:hAnsi="Arial" w:cs="Arial"/>
          <w:b/>
          <w:sz w:val="20"/>
        </w:rPr>
        <w:t xml:space="preserve"> </w:t>
      </w:r>
      <w:r w:rsidRPr="009D01AE">
        <w:rPr>
          <w:rFonts w:ascii="Arial" w:hAnsi="Arial" w:cs="Arial"/>
          <w:b/>
          <w:i/>
          <w:sz w:val="20"/>
        </w:rPr>
        <w:t>Zmluvných dojednaní</w:t>
      </w:r>
      <w:r w:rsidRPr="009D01AE">
        <w:rPr>
          <w:rFonts w:ascii="Arial" w:hAnsi="Arial" w:cs="Arial"/>
          <w:b/>
          <w:sz w:val="20"/>
        </w:rPr>
        <w:t xml:space="preserve"> Zmluvy o dielo (</w:t>
      </w:r>
      <w:r w:rsidRPr="009D01AE">
        <w:rPr>
          <w:rFonts w:ascii="Arial" w:hAnsi="Arial" w:cs="Arial"/>
          <w:b/>
          <w:i/>
          <w:sz w:val="20"/>
        </w:rPr>
        <w:t xml:space="preserve">Zväzok 2 časti 1 súťažných podkladov) </w:t>
      </w:r>
      <w:r w:rsidRPr="009D01AE">
        <w:rPr>
          <w:rFonts w:ascii="Arial" w:hAnsi="Arial" w:cs="Arial"/>
          <w:b/>
          <w:sz w:val="20"/>
        </w:rPr>
        <w:t xml:space="preserve">sme sa oboznámili, súhlasíme s ich znením v plnom rozsahu a berieme na vedomie, že budú tvoriť súčasť Zmluvy o dielo, tak ako je uvedené v bode 1 </w:t>
      </w:r>
      <w:r w:rsidRPr="009D01AE">
        <w:rPr>
          <w:rFonts w:ascii="Arial" w:hAnsi="Arial" w:cs="Arial"/>
          <w:b/>
          <w:i/>
          <w:sz w:val="20"/>
        </w:rPr>
        <w:t>Zmluvných dojednaní</w:t>
      </w:r>
      <w:r w:rsidRPr="009D01AE">
        <w:rPr>
          <w:rFonts w:ascii="Arial" w:hAnsi="Arial" w:cs="Arial"/>
          <w:b/>
          <w:sz w:val="20"/>
        </w:rPr>
        <w:t xml:space="preserve"> Zmluvy o dielo (</w:t>
      </w:r>
      <w:r w:rsidRPr="009D01AE">
        <w:rPr>
          <w:rFonts w:ascii="Arial" w:hAnsi="Arial" w:cs="Arial"/>
          <w:b/>
          <w:i/>
          <w:sz w:val="20"/>
        </w:rPr>
        <w:t>Zväzok 2 časti 1 súťažných podkladov).</w:t>
      </w:r>
    </w:p>
    <w:p w:rsidR="00B26946" w:rsidRPr="009D01AE" w:rsidRDefault="00B26946" w:rsidP="00D759D8">
      <w:pPr>
        <w:jc w:val="both"/>
        <w:rPr>
          <w:rFonts w:ascii="Arial" w:hAnsi="Arial" w:cs="Arial"/>
          <w:sz w:val="20"/>
        </w:rPr>
      </w:pPr>
    </w:p>
    <w:p w:rsidR="00B26946" w:rsidRPr="009D01AE" w:rsidRDefault="00B26946" w:rsidP="00D759D8">
      <w:pPr>
        <w:jc w:val="both"/>
        <w:rPr>
          <w:rFonts w:ascii="Arial" w:hAnsi="Arial" w:cs="Arial"/>
          <w:sz w:val="20"/>
        </w:rPr>
      </w:pPr>
      <w:r w:rsidRPr="009D01AE">
        <w:rPr>
          <w:rFonts w:ascii="Arial" w:hAnsi="Arial" w:cs="Arial"/>
          <w:sz w:val="20"/>
        </w:rPr>
        <w:t>S úctou</w:t>
      </w:r>
    </w:p>
    <w:p w:rsidR="00B26946" w:rsidRPr="009D01AE" w:rsidRDefault="00B26946" w:rsidP="00D759D8">
      <w:pPr>
        <w:jc w:val="both"/>
        <w:rPr>
          <w:rFonts w:ascii="Arial" w:hAnsi="Arial" w:cs="Arial"/>
          <w:sz w:val="20"/>
        </w:rPr>
      </w:pPr>
    </w:p>
    <w:p w:rsidR="00B26946" w:rsidRPr="009D01AE" w:rsidRDefault="00B26946" w:rsidP="00D759D8">
      <w:pPr>
        <w:jc w:val="both"/>
        <w:rPr>
          <w:rFonts w:ascii="Arial" w:hAnsi="Arial" w:cs="Arial"/>
          <w:sz w:val="20"/>
        </w:rPr>
      </w:pPr>
      <w:r w:rsidRPr="009D01AE">
        <w:rPr>
          <w:rFonts w:ascii="Arial" w:hAnsi="Arial" w:cs="Arial"/>
          <w:sz w:val="20"/>
        </w:rPr>
        <w:t>&lt;Dátum a miesto podpisu oprávnených zástupcov uchádzača/členov skupiny dodávateľov, ktorá je uchádzačom&gt;</w:t>
      </w:r>
    </w:p>
    <w:p w:rsidR="00B26946" w:rsidRPr="009D01AE" w:rsidRDefault="00B26946" w:rsidP="00D759D8">
      <w:pPr>
        <w:rPr>
          <w:rFonts w:ascii="Arial" w:hAnsi="Arial" w:cs="Arial"/>
          <w:sz w:val="20"/>
          <w:szCs w:val="20"/>
        </w:rPr>
      </w:pPr>
      <w:r w:rsidRPr="009D01AE">
        <w:t>&lt;</w:t>
      </w:r>
      <w:r w:rsidRPr="009D01AE">
        <w:rPr>
          <w:rFonts w:ascii="Arial" w:hAnsi="Arial" w:cs="Arial"/>
          <w:sz w:val="20"/>
          <w:szCs w:val="20"/>
        </w:rPr>
        <w:t>Podpisy oprávnených zástupcov uchádzača/členov skupiny dodávateľov, ktorá je uchádzačom&gt;</w:t>
      </w:r>
    </w:p>
    <w:p w:rsidR="00B26946" w:rsidRPr="009D01AE" w:rsidRDefault="00B26946" w:rsidP="00D759D8">
      <w:pPr>
        <w:rPr>
          <w:rFonts w:ascii="Arial" w:hAnsi="Arial" w:cs="Arial"/>
          <w:sz w:val="20"/>
          <w:szCs w:val="20"/>
        </w:rPr>
      </w:pPr>
    </w:p>
    <w:p w:rsidR="00B26946" w:rsidRPr="009D01AE" w:rsidRDefault="00B26946" w:rsidP="00D759D8">
      <w:pPr>
        <w:rPr>
          <w:rFonts w:ascii="Arial" w:hAnsi="Arial" w:cs="Arial"/>
          <w:sz w:val="20"/>
          <w:szCs w:val="20"/>
        </w:rPr>
      </w:pPr>
      <w:r w:rsidRPr="009D01AE">
        <w:rPr>
          <w:rFonts w:ascii="Arial" w:hAnsi="Arial" w:cs="Arial"/>
          <w:sz w:val="20"/>
          <w:szCs w:val="20"/>
        </w:rPr>
        <w:t>&lt; Meno a priezvisko a funkcia oprávnených zástupcov uchádzača/členov skupiny dodávateľov, ktorá je uchádzačom &gt;</w:t>
      </w:r>
    </w:p>
    <w:p w:rsidR="00313FF1" w:rsidRPr="009D01AE" w:rsidRDefault="00313FF1" w:rsidP="00D759D8">
      <w:pPr>
        <w:keepNext/>
        <w:keepLines/>
        <w:widowControl w:val="0"/>
        <w:jc w:val="center"/>
        <w:rPr>
          <w:rFonts w:ascii="Arial" w:hAnsi="Arial" w:cs="Arial"/>
          <w:b/>
          <w:sz w:val="36"/>
          <w:szCs w:val="36"/>
        </w:rPr>
      </w:pPr>
    </w:p>
    <w:p w:rsidR="00313FF1" w:rsidRPr="009D01AE" w:rsidRDefault="00313FF1" w:rsidP="00D759D8">
      <w:pPr>
        <w:pStyle w:val="Nzov"/>
        <w:rPr>
          <w:bCs w:val="0"/>
          <w:caps/>
          <w:sz w:val="24"/>
          <w:szCs w:val="24"/>
        </w:rPr>
      </w:pPr>
      <w:r w:rsidRPr="009D01AE">
        <w:rPr>
          <w:caps/>
          <w:sz w:val="24"/>
          <w:szCs w:val="24"/>
        </w:rPr>
        <w:t>Príloha b2A</w:t>
      </w:r>
      <w:r w:rsidR="00A80AE4" w:rsidRPr="009D01AE">
        <w:rPr>
          <w:caps/>
          <w:sz w:val="24"/>
          <w:szCs w:val="24"/>
        </w:rPr>
        <w:t xml:space="preserve">  </w:t>
      </w:r>
      <w:r w:rsidRPr="009D01AE">
        <w:rPr>
          <w:bCs w:val="0"/>
          <w:caps/>
          <w:sz w:val="24"/>
          <w:szCs w:val="24"/>
        </w:rPr>
        <w:t>Harmonogram prác</w:t>
      </w:r>
    </w:p>
    <w:p w:rsidR="005F7105" w:rsidRPr="009D01AE" w:rsidRDefault="005F7105" w:rsidP="00D759D8">
      <w:pPr>
        <w:pStyle w:val="Zarkazkladnhotextu2"/>
        <w:spacing w:before="240"/>
        <w:ind w:left="0"/>
        <w:rPr>
          <w:rFonts w:ascii="Arial" w:hAnsi="Arial" w:cs="Arial"/>
          <w:b/>
          <w:sz w:val="20"/>
          <w:szCs w:val="20"/>
        </w:rPr>
      </w:pPr>
      <w:r w:rsidRPr="009D01AE">
        <w:rPr>
          <w:rFonts w:ascii="Arial" w:hAnsi="Arial" w:cs="Arial"/>
          <w:b/>
          <w:sz w:val="20"/>
          <w:szCs w:val="20"/>
        </w:rPr>
        <w:t>Harmo</w:t>
      </w:r>
      <w:r w:rsidR="00014EE3" w:rsidRPr="009D01AE">
        <w:rPr>
          <w:rFonts w:ascii="Arial" w:hAnsi="Arial" w:cs="Arial"/>
          <w:b/>
          <w:sz w:val="20"/>
          <w:szCs w:val="20"/>
        </w:rPr>
        <w:t>nogram prác tvoria tieto časti:</w:t>
      </w:r>
    </w:p>
    <w:p w:rsidR="004D357C" w:rsidRPr="009D01AE" w:rsidRDefault="004D357C" w:rsidP="00D759D8">
      <w:pPr>
        <w:pStyle w:val="Zarkazkladnhotextu2"/>
        <w:spacing w:before="120"/>
        <w:ind w:left="0"/>
        <w:rPr>
          <w:rFonts w:ascii="Arial" w:hAnsi="Arial" w:cs="Arial"/>
          <w:sz w:val="20"/>
          <w:szCs w:val="20"/>
        </w:rPr>
      </w:pPr>
      <w:r w:rsidRPr="009D01AE">
        <w:rPr>
          <w:rFonts w:ascii="Arial" w:hAnsi="Arial" w:cs="Arial"/>
          <w:b/>
          <w:sz w:val="20"/>
          <w:szCs w:val="20"/>
        </w:rPr>
        <w:t>Časť  1: Vecný harmonogram</w:t>
      </w:r>
      <w:r w:rsidRPr="009D01AE">
        <w:rPr>
          <w:rFonts w:ascii="Arial" w:hAnsi="Arial" w:cs="Arial"/>
          <w:sz w:val="20"/>
          <w:szCs w:val="20"/>
        </w:rPr>
        <w:t xml:space="preserve"> tzv. </w:t>
      </w:r>
      <w:proofErr w:type="spellStart"/>
      <w:r w:rsidRPr="009D01AE">
        <w:rPr>
          <w:rFonts w:ascii="Arial" w:hAnsi="Arial" w:cs="Arial"/>
          <w:sz w:val="20"/>
          <w:szCs w:val="20"/>
        </w:rPr>
        <w:t>Ganttov</w:t>
      </w:r>
      <w:proofErr w:type="spellEnd"/>
      <w:r w:rsidRPr="009D01AE">
        <w:rPr>
          <w:rFonts w:ascii="Arial" w:hAnsi="Arial" w:cs="Arial"/>
          <w:sz w:val="20"/>
          <w:szCs w:val="20"/>
        </w:rPr>
        <w:t xml:space="preserve"> graf- grafická časť</w:t>
      </w:r>
      <w:r w:rsidR="00C57185" w:rsidRPr="009D01AE">
        <w:rPr>
          <w:rFonts w:ascii="Arial" w:hAnsi="Arial" w:cs="Arial"/>
          <w:sz w:val="20"/>
          <w:szCs w:val="20"/>
        </w:rPr>
        <w:t>, ktorá musí byť</w:t>
      </w:r>
      <w:r w:rsidRPr="009D01AE">
        <w:rPr>
          <w:rFonts w:ascii="Arial" w:hAnsi="Arial" w:cs="Arial"/>
          <w:sz w:val="20"/>
          <w:szCs w:val="20"/>
        </w:rPr>
        <w:t xml:space="preserve"> vypracovaná vo formáte *.</w:t>
      </w:r>
      <w:proofErr w:type="spellStart"/>
      <w:r w:rsidRPr="009D01AE">
        <w:rPr>
          <w:rFonts w:ascii="Arial" w:hAnsi="Arial" w:cs="Arial"/>
          <w:sz w:val="20"/>
          <w:szCs w:val="20"/>
        </w:rPr>
        <w:t>mpp</w:t>
      </w:r>
      <w:proofErr w:type="spellEnd"/>
      <w:r w:rsidRPr="009D01AE">
        <w:rPr>
          <w:rFonts w:ascii="Arial" w:hAnsi="Arial" w:cs="Arial"/>
          <w:sz w:val="20"/>
          <w:szCs w:val="20"/>
        </w:rPr>
        <w:t xml:space="preserve"> s jasne vyznačenou kritickou cestou, ktorú budú vytvárať príslušné časti Diela, </w:t>
      </w:r>
      <w:proofErr w:type="spellStart"/>
      <w:r w:rsidRPr="009D01AE">
        <w:rPr>
          <w:rFonts w:ascii="Arial" w:hAnsi="Arial" w:cs="Arial"/>
          <w:sz w:val="20"/>
          <w:szCs w:val="20"/>
        </w:rPr>
        <w:t>t.j</w:t>
      </w:r>
      <w:proofErr w:type="spellEnd"/>
      <w:r w:rsidRPr="009D01AE">
        <w:rPr>
          <w:rFonts w:ascii="Arial" w:hAnsi="Arial" w:cs="Arial"/>
          <w:sz w:val="20"/>
          <w:szCs w:val="20"/>
        </w:rPr>
        <w:t xml:space="preserve">. časovou postupnosťou zhotovenia jednotlivých stavebných objektov (SO), vyhotovenia požadovanej projektovej dokumentácie (ak má byť zabezpečená), vrátane doby trvania ich komplexného vyskúšania, skúšobnej prevádzky prevádzkových súborov a ich technologických častí (ak taká je) a pod. </w:t>
      </w:r>
    </w:p>
    <w:p w:rsidR="004D357C" w:rsidRPr="009D01AE" w:rsidRDefault="004D357C" w:rsidP="00D759D8">
      <w:pPr>
        <w:pStyle w:val="Zarkazkladnhotextu2"/>
        <w:spacing w:before="120"/>
        <w:ind w:left="0"/>
        <w:rPr>
          <w:rFonts w:ascii="Arial" w:hAnsi="Arial" w:cs="Arial"/>
          <w:sz w:val="20"/>
          <w:szCs w:val="20"/>
        </w:rPr>
      </w:pPr>
      <w:r w:rsidRPr="009D01AE">
        <w:rPr>
          <w:rFonts w:ascii="Arial" w:hAnsi="Arial" w:cs="Arial"/>
          <w:sz w:val="20"/>
          <w:szCs w:val="20"/>
        </w:rPr>
        <w:t>Vecný harmonogram je súčasťou súťažných podkladov verejného obstarávateľa (Zväzok 5-DSP(DRS)</w:t>
      </w:r>
      <w:r w:rsidR="00D70E3D" w:rsidRPr="009D01AE">
        <w:rPr>
          <w:rFonts w:ascii="Arial" w:hAnsi="Arial" w:cs="Arial"/>
          <w:sz w:val="20"/>
          <w:szCs w:val="20"/>
        </w:rPr>
        <w:t>, v ktorom je označený termínom „Časový harmonogram“</w:t>
      </w:r>
      <w:r w:rsidRPr="009D01AE">
        <w:rPr>
          <w:rFonts w:ascii="Arial" w:hAnsi="Arial" w:cs="Arial"/>
          <w:sz w:val="20"/>
          <w:szCs w:val="20"/>
        </w:rPr>
        <w:t>) a slúži na vypracovanie ponuky uchádzača.</w:t>
      </w:r>
    </w:p>
    <w:p w:rsidR="00B21FC5" w:rsidRPr="009D01AE" w:rsidRDefault="004D357C" w:rsidP="00D759D8">
      <w:pPr>
        <w:pStyle w:val="Zarkazkladnhotextu2"/>
        <w:spacing w:before="120"/>
        <w:ind w:left="0"/>
        <w:rPr>
          <w:rFonts w:ascii="Arial" w:hAnsi="Arial" w:cs="Arial"/>
          <w:sz w:val="20"/>
          <w:szCs w:val="20"/>
        </w:rPr>
      </w:pPr>
      <w:r w:rsidRPr="009D01AE">
        <w:rPr>
          <w:rFonts w:ascii="Arial" w:hAnsi="Arial" w:cs="Arial"/>
          <w:sz w:val="20"/>
          <w:szCs w:val="20"/>
        </w:rPr>
        <w:t xml:space="preserve">V rámci poskytnutia súčinnosti pred podpisom zmluvy podľa bodu </w:t>
      </w:r>
      <w:r w:rsidR="00EF01D5" w:rsidRPr="009D01AE">
        <w:rPr>
          <w:rFonts w:ascii="Arial" w:hAnsi="Arial" w:cs="Arial"/>
          <w:sz w:val="20"/>
          <w:szCs w:val="20"/>
        </w:rPr>
        <w:t>30</w:t>
      </w:r>
      <w:r w:rsidRPr="009D01AE">
        <w:rPr>
          <w:rFonts w:ascii="Arial" w:hAnsi="Arial" w:cs="Arial"/>
          <w:sz w:val="20"/>
          <w:szCs w:val="20"/>
        </w:rPr>
        <w:t xml:space="preserve"> časti A1 Zväzku 1 súťažných podkladov je úspešný uchádzač: </w:t>
      </w:r>
    </w:p>
    <w:p w:rsidR="000D1E2B" w:rsidRPr="009D01AE" w:rsidRDefault="004D357C" w:rsidP="00D759D8">
      <w:pPr>
        <w:pStyle w:val="Zarkazkladnhotextu2"/>
        <w:numPr>
          <w:ilvl w:val="0"/>
          <w:numId w:val="8"/>
        </w:numPr>
        <w:spacing w:before="120"/>
        <w:ind w:left="426" w:hanging="426"/>
        <w:rPr>
          <w:rFonts w:ascii="Arial" w:hAnsi="Arial" w:cs="Arial"/>
          <w:sz w:val="20"/>
          <w:szCs w:val="20"/>
        </w:rPr>
      </w:pPr>
      <w:r w:rsidRPr="009D01AE">
        <w:rPr>
          <w:rFonts w:ascii="Arial" w:hAnsi="Arial" w:cs="Arial"/>
          <w:sz w:val="20"/>
          <w:szCs w:val="20"/>
        </w:rPr>
        <w:t xml:space="preserve">povinný predložiť pôvodný Vecný harmonogram zo Zväzku 5 súťažných podkladov upravený </w:t>
      </w:r>
      <w:r w:rsidRPr="009D01AE">
        <w:rPr>
          <w:rFonts w:ascii="Arial" w:hAnsi="Arial" w:cs="Arial"/>
          <w:b/>
          <w:sz w:val="20"/>
          <w:szCs w:val="20"/>
        </w:rPr>
        <w:t>výlučne</w:t>
      </w:r>
      <w:r w:rsidRPr="009D01AE">
        <w:rPr>
          <w:rFonts w:ascii="Arial" w:hAnsi="Arial" w:cs="Arial"/>
          <w:sz w:val="20"/>
          <w:szCs w:val="20"/>
        </w:rPr>
        <w:t xml:space="preserve"> spôsobom uvedeným v nasledujúcej vete. Úpravou pôvodného Vecného harmonogramu sa rozumie posun časových údajov na časovej osi pôvodného Vecného harmonogramu  vzhľadom na Dátum začatia prác oznámený verejným obstarávateľom v rámci Výzvy na poskytnutie riadnej súčinnosti podľa bodu </w:t>
      </w:r>
      <w:r w:rsidR="003B1F90" w:rsidRPr="009D01AE">
        <w:rPr>
          <w:rFonts w:ascii="Arial" w:hAnsi="Arial" w:cs="Arial"/>
          <w:sz w:val="20"/>
          <w:szCs w:val="20"/>
        </w:rPr>
        <w:t>32</w:t>
      </w:r>
      <w:r w:rsidRPr="009D01AE">
        <w:rPr>
          <w:rFonts w:ascii="Arial" w:hAnsi="Arial" w:cs="Arial"/>
          <w:sz w:val="20"/>
          <w:szCs w:val="20"/>
        </w:rPr>
        <w:t>.</w:t>
      </w:r>
      <w:r w:rsidR="003812E5" w:rsidRPr="009D01AE">
        <w:rPr>
          <w:rFonts w:ascii="Arial" w:hAnsi="Arial" w:cs="Arial"/>
          <w:sz w:val="20"/>
          <w:szCs w:val="20"/>
        </w:rPr>
        <w:t>4</w:t>
      </w:r>
      <w:r w:rsidR="00CF6BF0" w:rsidRPr="009D01AE">
        <w:rPr>
          <w:rFonts w:ascii="Arial" w:hAnsi="Arial" w:cs="Arial"/>
          <w:sz w:val="20"/>
          <w:szCs w:val="20"/>
        </w:rPr>
        <w:t xml:space="preserve"> </w:t>
      </w:r>
      <w:r w:rsidRPr="009D01AE">
        <w:rPr>
          <w:rFonts w:ascii="Arial" w:hAnsi="Arial" w:cs="Arial"/>
          <w:sz w:val="20"/>
          <w:szCs w:val="20"/>
        </w:rPr>
        <w:t xml:space="preserve">časti A1 Zväzku 1 súťažných podkladov ( </w:t>
      </w:r>
      <w:proofErr w:type="spellStart"/>
      <w:r w:rsidRPr="009D01AE">
        <w:rPr>
          <w:rFonts w:ascii="Arial" w:hAnsi="Arial" w:cs="Arial"/>
          <w:sz w:val="20"/>
          <w:szCs w:val="20"/>
        </w:rPr>
        <w:t>t.j</w:t>
      </w:r>
      <w:proofErr w:type="spellEnd"/>
      <w:r w:rsidRPr="009D01AE">
        <w:rPr>
          <w:rFonts w:ascii="Arial" w:hAnsi="Arial" w:cs="Arial"/>
          <w:sz w:val="20"/>
          <w:szCs w:val="20"/>
        </w:rPr>
        <w:t>. len prispôsobenie v čase)</w:t>
      </w:r>
    </w:p>
    <w:p w:rsidR="004D357C" w:rsidRPr="009D01AE" w:rsidRDefault="004D357C" w:rsidP="00D759D8">
      <w:pPr>
        <w:pStyle w:val="Zarkazkladnhotextu2"/>
        <w:spacing w:before="120"/>
        <w:ind w:left="426" w:hanging="426"/>
        <w:rPr>
          <w:rFonts w:ascii="Arial" w:hAnsi="Arial" w:cs="Arial"/>
          <w:sz w:val="20"/>
          <w:szCs w:val="20"/>
        </w:rPr>
      </w:pPr>
      <w:r w:rsidRPr="009D01AE">
        <w:rPr>
          <w:rFonts w:ascii="Arial" w:hAnsi="Arial" w:cs="Arial"/>
          <w:sz w:val="20"/>
          <w:szCs w:val="20"/>
        </w:rPr>
        <w:t>alebo</w:t>
      </w:r>
    </w:p>
    <w:p w:rsidR="000D1E2B" w:rsidRPr="009D01AE" w:rsidRDefault="004D357C" w:rsidP="00D759D8">
      <w:pPr>
        <w:pStyle w:val="Zarkazkladnhotextu2"/>
        <w:numPr>
          <w:ilvl w:val="0"/>
          <w:numId w:val="8"/>
        </w:numPr>
        <w:spacing w:before="120"/>
        <w:ind w:left="426" w:hanging="426"/>
        <w:rPr>
          <w:rFonts w:ascii="Arial" w:hAnsi="Arial" w:cs="Arial"/>
          <w:sz w:val="20"/>
          <w:szCs w:val="20"/>
        </w:rPr>
      </w:pPr>
      <w:r w:rsidRPr="009D01AE">
        <w:rPr>
          <w:rFonts w:ascii="Arial" w:hAnsi="Arial" w:cs="Arial"/>
          <w:sz w:val="20"/>
          <w:szCs w:val="20"/>
        </w:rPr>
        <w:t xml:space="preserve">povinný predložiť nový Vecný harmonogram, v ktorom upraví časovú postupnosť výstavby jednotlivých stavebných objektov uvedených v pôvodnom Vecnom harmonograme vzhľadom na svoje technologické zariadenia, stroje a materiály atď., pričom je </w:t>
      </w:r>
      <w:r w:rsidRPr="009D01AE">
        <w:rPr>
          <w:rFonts w:ascii="Arial" w:hAnsi="Arial" w:cs="Arial"/>
          <w:b/>
          <w:sz w:val="20"/>
          <w:szCs w:val="20"/>
        </w:rPr>
        <w:t xml:space="preserve">povinný  dodržať verejným obstarávateľom stanovenú Lehotu výstavby a lehoty ukončenia </w:t>
      </w:r>
      <w:r w:rsidR="00395E91" w:rsidRPr="009D01AE">
        <w:rPr>
          <w:rFonts w:ascii="Arial" w:hAnsi="Arial" w:cs="Arial"/>
          <w:b/>
          <w:sz w:val="20"/>
          <w:szCs w:val="20"/>
        </w:rPr>
        <w:t>Míľnikov</w:t>
      </w:r>
      <w:r w:rsidRPr="009D01AE">
        <w:rPr>
          <w:rFonts w:ascii="Arial" w:hAnsi="Arial" w:cs="Arial"/>
          <w:sz w:val="20"/>
          <w:szCs w:val="20"/>
        </w:rPr>
        <w:t xml:space="preserve"> uveden</w:t>
      </w:r>
      <w:r w:rsidR="00577341" w:rsidRPr="009D01AE">
        <w:rPr>
          <w:rFonts w:ascii="Arial" w:hAnsi="Arial" w:cs="Arial"/>
          <w:sz w:val="20"/>
          <w:szCs w:val="20"/>
        </w:rPr>
        <w:t>ých</w:t>
      </w:r>
      <w:r w:rsidRPr="009D01AE">
        <w:rPr>
          <w:rFonts w:ascii="Arial" w:hAnsi="Arial" w:cs="Arial"/>
          <w:sz w:val="20"/>
          <w:szCs w:val="20"/>
        </w:rPr>
        <w:t xml:space="preserve"> v tabuľke v rámci tejto prílohy B2A. Tento Vecný harmonogram musí zohľadniť Dátum začatia prác oznámený verejným obstarávateľom v rámci Výzvy na poskytnutie riadnej súčinnosti podľa bodu </w:t>
      </w:r>
      <w:r w:rsidR="003B1F90" w:rsidRPr="009D01AE">
        <w:rPr>
          <w:rFonts w:ascii="Arial" w:hAnsi="Arial" w:cs="Arial"/>
          <w:sz w:val="20"/>
          <w:szCs w:val="20"/>
        </w:rPr>
        <w:t>32</w:t>
      </w:r>
      <w:r w:rsidRPr="009D01AE">
        <w:rPr>
          <w:rFonts w:ascii="Arial" w:hAnsi="Arial" w:cs="Arial"/>
          <w:sz w:val="20"/>
          <w:szCs w:val="20"/>
        </w:rPr>
        <w:t>.</w:t>
      </w:r>
      <w:r w:rsidR="003812E5" w:rsidRPr="009D01AE">
        <w:rPr>
          <w:rFonts w:ascii="Arial" w:hAnsi="Arial" w:cs="Arial"/>
          <w:sz w:val="20"/>
          <w:szCs w:val="20"/>
        </w:rPr>
        <w:t>4</w:t>
      </w:r>
      <w:r w:rsidR="00CF6BF0" w:rsidRPr="009D01AE">
        <w:rPr>
          <w:rFonts w:ascii="Arial" w:hAnsi="Arial" w:cs="Arial"/>
          <w:sz w:val="20"/>
          <w:szCs w:val="20"/>
        </w:rPr>
        <w:t xml:space="preserve"> </w:t>
      </w:r>
      <w:r w:rsidRPr="009D01AE">
        <w:rPr>
          <w:rFonts w:ascii="Arial" w:hAnsi="Arial" w:cs="Arial"/>
          <w:sz w:val="20"/>
          <w:szCs w:val="20"/>
        </w:rPr>
        <w:t xml:space="preserve">časti A1 Zväzku 1 súťažných podkladov. </w:t>
      </w:r>
    </w:p>
    <w:p w:rsidR="00E710C9" w:rsidRPr="009D01AE" w:rsidRDefault="004D357C" w:rsidP="00D759D8">
      <w:pPr>
        <w:pStyle w:val="Zarkazkladnhotextu2"/>
        <w:spacing w:before="120"/>
        <w:ind w:left="0"/>
        <w:rPr>
          <w:rFonts w:ascii="Arial" w:hAnsi="Arial" w:cs="Arial"/>
          <w:sz w:val="20"/>
          <w:szCs w:val="20"/>
        </w:rPr>
      </w:pPr>
      <w:r w:rsidRPr="009D01AE">
        <w:rPr>
          <w:rFonts w:ascii="Arial" w:hAnsi="Arial" w:cs="Arial"/>
          <w:sz w:val="20"/>
          <w:szCs w:val="20"/>
        </w:rPr>
        <w:t xml:space="preserve">Dátum </w:t>
      </w:r>
      <w:r w:rsidR="00D70E3D" w:rsidRPr="009D01AE">
        <w:rPr>
          <w:rFonts w:ascii="Arial" w:hAnsi="Arial" w:cs="Arial"/>
          <w:sz w:val="20"/>
          <w:szCs w:val="20"/>
        </w:rPr>
        <w:t>Začiatku výstavby</w:t>
      </w:r>
      <w:r w:rsidRPr="009D01AE">
        <w:rPr>
          <w:rFonts w:ascii="Arial" w:hAnsi="Arial" w:cs="Arial"/>
          <w:sz w:val="20"/>
          <w:szCs w:val="20"/>
        </w:rPr>
        <w:t xml:space="preserve"> uvedený vo Vecnom harmonograme je totožný s Dátumom začatia prác</w:t>
      </w:r>
      <w:r w:rsidR="00E710C9" w:rsidRPr="009D01AE">
        <w:rPr>
          <w:rFonts w:ascii="Arial" w:hAnsi="Arial" w:cs="Arial"/>
          <w:sz w:val="20"/>
          <w:szCs w:val="20"/>
        </w:rPr>
        <w:t>.</w:t>
      </w:r>
    </w:p>
    <w:p w:rsidR="004D357C" w:rsidRPr="009D01AE" w:rsidRDefault="004D357C" w:rsidP="00D759D8">
      <w:pPr>
        <w:pStyle w:val="Zarkazkladnhotextu2"/>
        <w:spacing w:before="120"/>
        <w:ind w:left="0"/>
        <w:rPr>
          <w:rFonts w:ascii="Arial" w:hAnsi="Arial" w:cs="Arial"/>
          <w:sz w:val="20"/>
          <w:szCs w:val="20"/>
        </w:rPr>
      </w:pPr>
      <w:r w:rsidRPr="009D01AE">
        <w:rPr>
          <w:rFonts w:ascii="Arial" w:hAnsi="Arial" w:cs="Arial"/>
          <w:b/>
          <w:sz w:val="20"/>
          <w:szCs w:val="20"/>
        </w:rPr>
        <w:t xml:space="preserve">Časť 2: </w:t>
      </w:r>
      <w:r w:rsidR="00577727" w:rsidRPr="009D01AE">
        <w:rPr>
          <w:rFonts w:ascii="Arial" w:hAnsi="Arial" w:cs="Arial"/>
          <w:b/>
          <w:sz w:val="20"/>
          <w:szCs w:val="20"/>
        </w:rPr>
        <w:t xml:space="preserve">Míľniky </w:t>
      </w:r>
      <w:r w:rsidRPr="009D01AE">
        <w:rPr>
          <w:rFonts w:ascii="Arial" w:hAnsi="Arial" w:cs="Arial"/>
          <w:b/>
          <w:sz w:val="20"/>
          <w:szCs w:val="20"/>
        </w:rPr>
        <w:t xml:space="preserve"> – </w:t>
      </w:r>
      <w:r w:rsidRPr="009D01AE">
        <w:rPr>
          <w:rFonts w:ascii="Arial" w:hAnsi="Arial" w:cs="Arial"/>
          <w:sz w:val="20"/>
          <w:szCs w:val="20"/>
        </w:rPr>
        <w:t>Verejným obstarávateľom určené</w:t>
      </w:r>
      <w:r w:rsidRPr="009D01AE">
        <w:rPr>
          <w:rFonts w:ascii="Arial" w:hAnsi="Arial" w:cs="Arial"/>
          <w:b/>
          <w:sz w:val="20"/>
          <w:szCs w:val="20"/>
        </w:rPr>
        <w:t xml:space="preserve"> </w:t>
      </w:r>
      <w:r w:rsidRPr="009D01AE">
        <w:rPr>
          <w:rFonts w:ascii="Arial" w:hAnsi="Arial" w:cs="Arial"/>
          <w:sz w:val="20"/>
          <w:szCs w:val="20"/>
        </w:rPr>
        <w:t xml:space="preserve">stavebné objekty alebo časti objektov a lehoty ich ukončenia, ktoré sa Zhotoviteľ ako úspešný uchádzač zaväzuje ukončiť v určených lehotách uvedených v tabuľke  </w:t>
      </w:r>
      <w:r w:rsidR="00577727" w:rsidRPr="009D01AE">
        <w:rPr>
          <w:rFonts w:ascii="Arial" w:hAnsi="Arial" w:cs="Arial"/>
          <w:sz w:val="20"/>
          <w:szCs w:val="20"/>
        </w:rPr>
        <w:t>Míľniky</w:t>
      </w:r>
      <w:r w:rsidRPr="009D01AE">
        <w:rPr>
          <w:rFonts w:ascii="Arial" w:hAnsi="Arial" w:cs="Arial"/>
          <w:sz w:val="20"/>
          <w:szCs w:val="20"/>
        </w:rPr>
        <w:t xml:space="preserve">. </w:t>
      </w:r>
    </w:p>
    <w:p w:rsidR="004D357C" w:rsidRPr="009D01AE" w:rsidRDefault="004D357C" w:rsidP="00D759D8">
      <w:pPr>
        <w:pStyle w:val="Zarkazkladnhotextu2"/>
        <w:spacing w:before="120"/>
        <w:ind w:left="0"/>
        <w:rPr>
          <w:rFonts w:ascii="Arial" w:hAnsi="Arial" w:cs="Arial"/>
          <w:bCs/>
          <w:sz w:val="20"/>
          <w:szCs w:val="20"/>
        </w:rPr>
      </w:pPr>
      <w:r w:rsidRPr="009D01AE">
        <w:rPr>
          <w:rFonts w:ascii="Arial" w:hAnsi="Arial" w:cs="Arial"/>
          <w:bCs/>
          <w:sz w:val="20"/>
          <w:szCs w:val="20"/>
        </w:rPr>
        <w:t xml:space="preserve">Tabuľka </w:t>
      </w:r>
      <w:r w:rsidR="00577727" w:rsidRPr="009D01AE">
        <w:rPr>
          <w:rFonts w:ascii="Arial" w:hAnsi="Arial" w:cs="Arial"/>
          <w:bCs/>
          <w:sz w:val="20"/>
          <w:szCs w:val="20"/>
        </w:rPr>
        <w:t xml:space="preserve">Míľniky </w:t>
      </w:r>
      <w:r w:rsidRPr="009D01AE">
        <w:rPr>
          <w:rFonts w:ascii="Arial" w:hAnsi="Arial" w:cs="Arial"/>
          <w:bCs/>
          <w:sz w:val="20"/>
          <w:szCs w:val="20"/>
        </w:rPr>
        <w:t xml:space="preserve"> je </w:t>
      </w:r>
      <w:r w:rsidRPr="009D01AE">
        <w:rPr>
          <w:rFonts w:ascii="Arial" w:hAnsi="Arial" w:cs="Arial"/>
          <w:sz w:val="20"/>
          <w:szCs w:val="20"/>
        </w:rPr>
        <w:t xml:space="preserve">súčasťou súťažných podkladov verejného obstarávateľa </w:t>
      </w:r>
      <w:r w:rsidRPr="009D01AE">
        <w:rPr>
          <w:rFonts w:ascii="Arial" w:hAnsi="Arial" w:cs="Arial"/>
          <w:bCs/>
          <w:sz w:val="20"/>
          <w:szCs w:val="20"/>
        </w:rPr>
        <w:t xml:space="preserve">(viď tabuľka nižšie). Úspešný uchádzač sa zaväzuje predložiť identickú tabuľku </w:t>
      </w:r>
      <w:r w:rsidR="00577727" w:rsidRPr="009D01AE">
        <w:rPr>
          <w:rFonts w:ascii="Arial" w:hAnsi="Arial" w:cs="Arial"/>
          <w:bCs/>
          <w:sz w:val="20"/>
          <w:szCs w:val="20"/>
        </w:rPr>
        <w:t>Míľniky</w:t>
      </w:r>
      <w:r w:rsidRPr="009D01AE">
        <w:rPr>
          <w:rFonts w:ascii="Arial" w:hAnsi="Arial" w:cs="Arial"/>
          <w:bCs/>
          <w:sz w:val="20"/>
          <w:szCs w:val="20"/>
        </w:rPr>
        <w:t xml:space="preserve"> v</w:t>
      </w:r>
      <w:r w:rsidRPr="009D01AE">
        <w:rPr>
          <w:rFonts w:ascii="Arial" w:hAnsi="Arial" w:cs="Arial"/>
          <w:sz w:val="20"/>
          <w:szCs w:val="20"/>
        </w:rPr>
        <w:t> rámci poskytnutia riadnej súčinnosti  pred podpisom zmluvy.</w:t>
      </w:r>
    </w:p>
    <w:p w:rsidR="004D357C" w:rsidRPr="009D01AE" w:rsidRDefault="004D357C" w:rsidP="00D759D8">
      <w:pPr>
        <w:pStyle w:val="Zarkazkladnhotextu2"/>
        <w:tabs>
          <w:tab w:val="left" w:pos="1418"/>
        </w:tabs>
        <w:spacing w:before="120"/>
        <w:ind w:left="0"/>
        <w:rPr>
          <w:rFonts w:ascii="Arial" w:hAnsi="Arial" w:cs="Arial"/>
          <w:sz w:val="20"/>
          <w:szCs w:val="20"/>
        </w:rPr>
      </w:pPr>
      <w:r w:rsidRPr="009D01AE">
        <w:rPr>
          <w:rFonts w:ascii="Arial" w:hAnsi="Arial" w:cs="Arial"/>
          <w:b/>
          <w:sz w:val="20"/>
          <w:szCs w:val="20"/>
        </w:rPr>
        <w:t>Časť 3: Fakturačný harmonogram</w:t>
      </w:r>
      <w:r w:rsidRPr="009D01AE">
        <w:rPr>
          <w:rFonts w:ascii="Arial" w:hAnsi="Arial" w:cs="Arial"/>
          <w:sz w:val="20"/>
          <w:szCs w:val="20"/>
        </w:rPr>
        <w:t xml:space="preserve"> - harmonogram, ktorý musí byť vyhotovený podľa Vecného harmonogramu a</w:t>
      </w:r>
      <w:r w:rsidR="000D1855" w:rsidRPr="009D01AE">
        <w:rPr>
          <w:rFonts w:ascii="Arial" w:hAnsi="Arial" w:cs="Arial"/>
          <w:sz w:val="20"/>
          <w:szCs w:val="20"/>
        </w:rPr>
        <w:t> </w:t>
      </w:r>
      <w:r w:rsidR="006945EF" w:rsidRPr="009D01AE">
        <w:rPr>
          <w:rFonts w:ascii="Arial" w:hAnsi="Arial" w:cs="Arial"/>
          <w:sz w:val="20"/>
          <w:szCs w:val="20"/>
        </w:rPr>
        <w:t>M</w:t>
      </w:r>
      <w:r w:rsidR="000D1855" w:rsidRPr="009D01AE">
        <w:rPr>
          <w:rFonts w:ascii="Arial" w:hAnsi="Arial" w:cs="Arial"/>
          <w:sz w:val="20"/>
          <w:szCs w:val="20"/>
        </w:rPr>
        <w:t xml:space="preserve">íľnikov </w:t>
      </w:r>
      <w:r w:rsidRPr="009D01AE">
        <w:rPr>
          <w:rFonts w:ascii="Arial" w:hAnsi="Arial" w:cs="Arial"/>
          <w:sz w:val="20"/>
          <w:szCs w:val="20"/>
        </w:rPr>
        <w:t xml:space="preserve"> a musí byť vyhotovený v číselnom vyjadrení a členení po jednotlivých stavebných objektoch a mesiacoch Lehoty výstavby</w:t>
      </w:r>
      <w:r w:rsidR="00C57185" w:rsidRPr="009D01AE">
        <w:rPr>
          <w:rFonts w:ascii="Arial" w:hAnsi="Arial" w:cs="Arial"/>
          <w:sz w:val="20"/>
          <w:szCs w:val="20"/>
        </w:rPr>
        <w:t xml:space="preserve"> </w:t>
      </w:r>
      <w:r w:rsidR="00C57185" w:rsidRPr="009D01AE">
        <w:rPr>
          <w:rFonts w:ascii="Arial" w:hAnsi="Arial" w:cs="Arial"/>
          <w:bCs/>
          <w:sz w:val="20"/>
          <w:szCs w:val="20"/>
        </w:rPr>
        <w:t xml:space="preserve">v elektronickej forme na CD/DVD nosiči v zmysle dátového predpisu verejného obstarávateľa uvedeného na stránke </w:t>
      </w:r>
      <w:hyperlink r:id="rId18" w:history="1">
        <w:r w:rsidR="00C57185" w:rsidRPr="009D01AE">
          <w:rPr>
            <w:rStyle w:val="Hypertextovprepojenie"/>
            <w:rFonts w:ascii="Arial" w:hAnsi="Arial" w:cs="Arial"/>
            <w:bCs/>
            <w:color w:val="auto"/>
            <w:sz w:val="20"/>
            <w:szCs w:val="20"/>
            <w:u w:val="none"/>
          </w:rPr>
          <w:t>http://www.ndsas.sk/</w:t>
        </w:r>
      </w:hyperlink>
      <w:r w:rsidR="00C57185" w:rsidRPr="009D01AE">
        <w:rPr>
          <w:rFonts w:ascii="Arial" w:hAnsi="Arial" w:cs="Arial"/>
          <w:sz w:val="20"/>
          <w:szCs w:val="20"/>
        </w:rPr>
        <w:t>,</w:t>
      </w:r>
      <w:r w:rsidRPr="009D01AE">
        <w:rPr>
          <w:rFonts w:ascii="Arial" w:hAnsi="Arial" w:cs="Arial"/>
          <w:sz w:val="20"/>
          <w:szCs w:val="20"/>
        </w:rPr>
        <w:t xml:space="preserve"> ako aj  v grafickom vyjadrení (tzv. S- krivka alebo Kumulatívna fakturačná krivka). </w:t>
      </w:r>
    </w:p>
    <w:p w:rsidR="004D357C" w:rsidRPr="009D01AE" w:rsidRDefault="004D357C" w:rsidP="00D759D8">
      <w:pPr>
        <w:pStyle w:val="Zarkazkladnhotextu2"/>
        <w:spacing w:before="120"/>
        <w:ind w:left="0"/>
        <w:rPr>
          <w:rFonts w:ascii="Arial" w:hAnsi="Arial" w:cs="Arial"/>
          <w:sz w:val="20"/>
          <w:szCs w:val="20"/>
        </w:rPr>
      </w:pPr>
      <w:r w:rsidRPr="009D01AE">
        <w:rPr>
          <w:rFonts w:ascii="Arial" w:hAnsi="Arial" w:cs="Arial"/>
          <w:sz w:val="20"/>
          <w:szCs w:val="20"/>
        </w:rPr>
        <w:t xml:space="preserve">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w:t>
      </w:r>
      <w:r w:rsidR="00A924B8" w:rsidRPr="009D01AE">
        <w:rPr>
          <w:rFonts w:ascii="Arial" w:hAnsi="Arial" w:cs="Arial"/>
          <w:sz w:val="20"/>
          <w:szCs w:val="20"/>
        </w:rPr>
        <w:t>EUR</w:t>
      </w:r>
      <w:r w:rsidRPr="009D01AE">
        <w:rPr>
          <w:rFonts w:ascii="Arial" w:hAnsi="Arial" w:cs="Arial"/>
          <w:sz w:val="20"/>
          <w:szCs w:val="20"/>
        </w:rPr>
        <w:t>.</w:t>
      </w:r>
    </w:p>
    <w:p w:rsidR="00C57185" w:rsidRPr="009D01AE" w:rsidRDefault="00C57185" w:rsidP="00D759D8">
      <w:pPr>
        <w:pStyle w:val="Zarkazkladnhotextu2"/>
        <w:spacing w:before="120"/>
        <w:ind w:left="0"/>
        <w:rPr>
          <w:rFonts w:ascii="Arial" w:hAnsi="Arial" w:cs="Arial"/>
          <w:sz w:val="20"/>
          <w:szCs w:val="20"/>
        </w:rPr>
      </w:pPr>
      <w:r w:rsidRPr="009D01AE">
        <w:rPr>
          <w:rFonts w:ascii="Arial" w:hAnsi="Arial" w:cs="Arial"/>
          <w:sz w:val="20"/>
          <w:szCs w:val="20"/>
        </w:rPr>
        <w:t xml:space="preserve">V prípade, že je úspešným uchádzačom skupina dodávateľov (zoskupenie bez právnej subjektivity), úspešný uchádzač je povinný predložiť  aj harmonogram fakturácie v členení po jednotlivých členoch  uvedeného zoskupenia. </w:t>
      </w:r>
    </w:p>
    <w:p w:rsidR="00B21FC5" w:rsidRPr="009D01AE" w:rsidRDefault="004D357C" w:rsidP="00D759D8">
      <w:pPr>
        <w:pStyle w:val="Zarkazkladnhotextu2"/>
        <w:spacing w:before="120"/>
        <w:ind w:left="0"/>
        <w:rPr>
          <w:rFonts w:ascii="Arial" w:hAnsi="Arial" w:cs="Arial"/>
          <w:sz w:val="20"/>
          <w:szCs w:val="20"/>
        </w:rPr>
      </w:pPr>
      <w:r w:rsidRPr="009D01AE">
        <w:rPr>
          <w:rFonts w:ascii="Arial" w:hAnsi="Arial" w:cs="Arial"/>
          <w:sz w:val="20"/>
          <w:szCs w:val="20"/>
        </w:rPr>
        <w:t xml:space="preserve">Vecný harmonogram, </w:t>
      </w:r>
      <w:r w:rsidR="00577727" w:rsidRPr="009D01AE">
        <w:rPr>
          <w:rFonts w:ascii="Arial" w:hAnsi="Arial" w:cs="Arial"/>
          <w:sz w:val="20"/>
          <w:szCs w:val="20"/>
        </w:rPr>
        <w:t xml:space="preserve">Míľniky </w:t>
      </w:r>
      <w:r w:rsidRPr="009D01AE">
        <w:rPr>
          <w:rFonts w:ascii="Arial" w:hAnsi="Arial" w:cs="Arial"/>
          <w:sz w:val="20"/>
          <w:szCs w:val="20"/>
        </w:rPr>
        <w:t xml:space="preserve"> a Fakturačný harmonogram spolu  tvoria Harmonogram prác, ktorý  je pre plnenie Zhotoviteľa  podľa Zmluvy záväzný a  tvoria neoddeliteľnú súčasť Zmluvných dojednaní Zmluvy o Dielo. </w:t>
      </w:r>
      <w:r w:rsidR="00C57185" w:rsidRPr="009D01AE">
        <w:rPr>
          <w:rFonts w:ascii="Arial" w:hAnsi="Arial" w:cs="Arial"/>
          <w:sz w:val="20"/>
          <w:szCs w:val="20"/>
        </w:rPr>
        <w:t>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rsidR="00C57185" w:rsidRPr="009D01AE" w:rsidRDefault="00C57185" w:rsidP="00D759D8">
      <w:pPr>
        <w:pStyle w:val="Odsekzoznamu"/>
        <w:spacing w:before="120"/>
        <w:ind w:left="0"/>
        <w:jc w:val="both"/>
        <w:rPr>
          <w:rFonts w:ascii="Arial" w:hAnsi="Arial" w:cs="Arial"/>
          <w:sz w:val="20"/>
          <w:szCs w:val="20"/>
        </w:rPr>
      </w:pPr>
      <w:r w:rsidRPr="009D01AE">
        <w:rPr>
          <w:rFonts w:ascii="Arial" w:hAnsi="Arial" w:cs="Arial"/>
          <w:sz w:val="20"/>
          <w:szCs w:val="20"/>
        </w:rPr>
        <w:lastRenderedPageBreak/>
        <w:t>Fakturačný harmonogram ako aj prípadný harmonogram fakturácie jednotlivých členov zoskupenia bez právnej subjektivity sa zaväzuje vypracovať úspešný uchádzač a predložiť ho v rámci poskytnutia riadnej súčinnosti pred podpisom zmluvy.</w:t>
      </w:r>
    </w:p>
    <w:p w:rsidR="00FD7F51" w:rsidRPr="009D01AE" w:rsidRDefault="00FD7F51" w:rsidP="00D759D8">
      <w:pPr>
        <w:rPr>
          <w:rFonts w:ascii="Arial" w:hAnsi="Arial" w:cs="Arial"/>
          <w:sz w:val="20"/>
          <w:szCs w:val="20"/>
        </w:rPr>
      </w:pPr>
    </w:p>
    <w:tbl>
      <w:tblPr>
        <w:tblStyle w:val="Mriekatabuky"/>
        <w:tblW w:w="9628" w:type="dxa"/>
        <w:tblLook w:val="04A0" w:firstRow="1" w:lastRow="0" w:firstColumn="1" w:lastColumn="0" w:noHBand="0" w:noVBand="1"/>
      </w:tblPr>
      <w:tblGrid>
        <w:gridCol w:w="3307"/>
        <w:gridCol w:w="2282"/>
        <w:gridCol w:w="1706"/>
        <w:gridCol w:w="2333"/>
      </w:tblGrid>
      <w:tr w:rsidR="00C01942" w:rsidRPr="009D01AE" w:rsidTr="00844EA9">
        <w:tc>
          <w:tcPr>
            <w:tcW w:w="3354"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b/>
                <w:bCs/>
                <w:sz w:val="20"/>
                <w:szCs w:val="20"/>
              </w:rPr>
              <w:t>Míľniky</w:t>
            </w:r>
          </w:p>
        </w:tc>
        <w:tc>
          <w:tcPr>
            <w:tcW w:w="2307"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b/>
                <w:bCs/>
                <w:sz w:val="20"/>
                <w:szCs w:val="20"/>
              </w:rPr>
              <w:t>Lehota ukončenia</w:t>
            </w:r>
          </w:p>
          <w:p w:rsidR="00C01942" w:rsidRPr="009D01AE" w:rsidRDefault="00C01942" w:rsidP="00D759D8">
            <w:pPr>
              <w:pStyle w:val="Default"/>
              <w:jc w:val="center"/>
              <w:rPr>
                <w:rFonts w:ascii="Arial" w:hAnsi="Arial" w:cs="Arial"/>
                <w:sz w:val="20"/>
                <w:szCs w:val="20"/>
              </w:rPr>
            </w:pPr>
            <w:r w:rsidRPr="009D01AE">
              <w:rPr>
                <w:rFonts w:ascii="Arial" w:hAnsi="Arial" w:cs="Arial"/>
                <w:b/>
                <w:bCs/>
                <w:sz w:val="20"/>
                <w:szCs w:val="20"/>
              </w:rPr>
              <w:t xml:space="preserve">(Počet dní od začiatku LV </w:t>
            </w:r>
            <w:proofErr w:type="spellStart"/>
            <w:r w:rsidRPr="009D01AE">
              <w:rPr>
                <w:rFonts w:ascii="Arial" w:hAnsi="Arial" w:cs="Arial"/>
                <w:b/>
                <w:bCs/>
                <w:sz w:val="20"/>
                <w:szCs w:val="20"/>
              </w:rPr>
              <w:t>podčlánok</w:t>
            </w:r>
            <w:proofErr w:type="spellEnd"/>
            <w:r w:rsidRPr="009D01AE">
              <w:rPr>
                <w:rFonts w:ascii="Arial" w:hAnsi="Arial" w:cs="Arial"/>
                <w:b/>
                <w:bCs/>
                <w:sz w:val="20"/>
                <w:szCs w:val="20"/>
              </w:rPr>
              <w:t xml:space="preserve"> 8.1. FIDIC)</w:t>
            </w:r>
          </w:p>
        </w:tc>
        <w:tc>
          <w:tcPr>
            <w:tcW w:w="1628"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b/>
                <w:bCs/>
                <w:sz w:val="20"/>
                <w:szCs w:val="20"/>
              </w:rPr>
              <w:t>Popis Míľnika</w:t>
            </w:r>
          </w:p>
        </w:tc>
        <w:tc>
          <w:tcPr>
            <w:tcW w:w="2339"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b/>
                <w:bCs/>
                <w:sz w:val="20"/>
                <w:szCs w:val="20"/>
              </w:rPr>
              <w:t>Podklad pre vyhodnotenie ukončenia Míľnika</w:t>
            </w:r>
          </w:p>
        </w:tc>
      </w:tr>
      <w:tr w:rsidR="00C01942" w:rsidRPr="009D01AE" w:rsidTr="00844EA9">
        <w:trPr>
          <w:trHeight w:val="1410"/>
        </w:trPr>
        <w:tc>
          <w:tcPr>
            <w:tcW w:w="3354" w:type="dxa"/>
          </w:tcPr>
          <w:p w:rsidR="00C01942" w:rsidRPr="009D01AE" w:rsidRDefault="00C01942" w:rsidP="00D759D8">
            <w:pPr>
              <w:pStyle w:val="Default"/>
              <w:rPr>
                <w:rFonts w:ascii="Arial" w:hAnsi="Arial" w:cs="Arial"/>
                <w:b/>
                <w:bCs/>
                <w:sz w:val="20"/>
                <w:szCs w:val="20"/>
              </w:rPr>
            </w:pPr>
          </w:p>
          <w:p w:rsidR="00C01942" w:rsidRPr="009D01AE" w:rsidRDefault="00C01942" w:rsidP="00D759D8">
            <w:pPr>
              <w:pStyle w:val="Default"/>
              <w:rPr>
                <w:rFonts w:ascii="Arial" w:hAnsi="Arial" w:cs="Arial"/>
                <w:b/>
                <w:bCs/>
                <w:sz w:val="20"/>
                <w:szCs w:val="20"/>
              </w:rPr>
            </w:pPr>
            <w:r w:rsidRPr="009D01AE">
              <w:rPr>
                <w:rFonts w:ascii="Arial" w:hAnsi="Arial" w:cs="Arial"/>
                <w:b/>
                <w:bCs/>
                <w:sz w:val="20"/>
                <w:szCs w:val="20"/>
              </w:rPr>
              <w:t xml:space="preserve">Míľnik č. 1 </w:t>
            </w:r>
          </w:p>
          <w:p w:rsidR="00C01942" w:rsidRPr="009D01AE" w:rsidRDefault="00C01942" w:rsidP="00D759D8">
            <w:pPr>
              <w:pStyle w:val="Default"/>
              <w:rPr>
                <w:rFonts w:ascii="Arial" w:hAnsi="Arial" w:cs="Arial"/>
                <w:sz w:val="20"/>
                <w:szCs w:val="20"/>
              </w:rPr>
            </w:pPr>
          </w:p>
          <w:p w:rsidR="00C01942" w:rsidRPr="009D01AE" w:rsidRDefault="00E42096" w:rsidP="00D759D8">
            <w:pPr>
              <w:pStyle w:val="Default"/>
              <w:rPr>
                <w:rFonts w:ascii="Arial" w:hAnsi="Arial" w:cs="Arial"/>
                <w:b/>
                <w:bCs/>
                <w:sz w:val="16"/>
                <w:szCs w:val="16"/>
              </w:rPr>
            </w:pPr>
            <w:r>
              <w:rPr>
                <w:rFonts w:ascii="Arial" w:hAnsi="Arial" w:cs="Arial"/>
                <w:b/>
                <w:bCs/>
                <w:sz w:val="16"/>
                <w:szCs w:val="16"/>
              </w:rPr>
              <w:t>Dokumentácia</w:t>
            </w:r>
            <w:r w:rsidR="00C01942" w:rsidRPr="009D01AE">
              <w:rPr>
                <w:rFonts w:ascii="Arial" w:hAnsi="Arial" w:cs="Arial"/>
                <w:b/>
                <w:bCs/>
                <w:sz w:val="16"/>
                <w:szCs w:val="16"/>
              </w:rPr>
              <w:t xml:space="preserve"> pre stavebné povolenia  DSP</w:t>
            </w:r>
          </w:p>
          <w:p w:rsidR="00C01942" w:rsidRPr="009D01AE" w:rsidRDefault="00C01942" w:rsidP="00D759D8">
            <w:pPr>
              <w:pStyle w:val="Default"/>
              <w:rPr>
                <w:rFonts w:ascii="Arial" w:hAnsi="Arial" w:cs="Arial"/>
                <w:sz w:val="16"/>
                <w:szCs w:val="16"/>
              </w:rPr>
            </w:pPr>
          </w:p>
        </w:tc>
        <w:tc>
          <w:tcPr>
            <w:tcW w:w="2307" w:type="dxa"/>
            <w:vAlign w:val="center"/>
          </w:tcPr>
          <w:p w:rsidR="00C01942" w:rsidRPr="009D01AE" w:rsidRDefault="00343331" w:rsidP="00D759D8">
            <w:pPr>
              <w:pStyle w:val="Default"/>
              <w:jc w:val="center"/>
              <w:rPr>
                <w:rFonts w:ascii="Arial" w:hAnsi="Arial" w:cs="Arial"/>
                <w:sz w:val="20"/>
                <w:szCs w:val="20"/>
              </w:rPr>
            </w:pPr>
            <w:r w:rsidRPr="00343331">
              <w:rPr>
                <w:rFonts w:ascii="Arial" w:hAnsi="Arial" w:cs="Arial"/>
                <w:sz w:val="20"/>
                <w:szCs w:val="20"/>
                <w:highlight w:val="yellow"/>
              </w:rPr>
              <w:t>13</w:t>
            </w:r>
            <w:r w:rsidR="00C01942" w:rsidRPr="00343331">
              <w:rPr>
                <w:rFonts w:ascii="Arial" w:hAnsi="Arial" w:cs="Arial"/>
                <w:sz w:val="20"/>
                <w:szCs w:val="20"/>
                <w:highlight w:val="yellow"/>
              </w:rPr>
              <w:t>0</w:t>
            </w:r>
          </w:p>
        </w:tc>
        <w:tc>
          <w:tcPr>
            <w:tcW w:w="1628" w:type="dxa"/>
            <w:vAlign w:val="center"/>
          </w:tcPr>
          <w:p w:rsidR="00C01942" w:rsidRPr="009D01AE" w:rsidRDefault="00343331" w:rsidP="00D759D8">
            <w:pPr>
              <w:pStyle w:val="Default"/>
              <w:jc w:val="center"/>
              <w:rPr>
                <w:rFonts w:ascii="Arial" w:hAnsi="Arial" w:cs="Arial"/>
                <w:sz w:val="20"/>
                <w:szCs w:val="20"/>
              </w:rPr>
            </w:pPr>
            <w:r w:rsidRPr="00343331">
              <w:rPr>
                <w:rFonts w:ascii="Arial" w:hAnsi="Arial" w:cs="Arial"/>
                <w:sz w:val="20"/>
                <w:szCs w:val="20"/>
                <w:highlight w:val="yellow"/>
              </w:rPr>
              <w:t>Predloženie konceptu dokumentácie k stavebnému konaniu v zmysle TP 019 k</w:t>
            </w:r>
            <w:r w:rsidR="00844EA9">
              <w:rPr>
                <w:rFonts w:ascii="Arial" w:hAnsi="Arial" w:cs="Arial"/>
                <w:sz w:val="20"/>
                <w:szCs w:val="20"/>
                <w:highlight w:val="yellow"/>
              </w:rPr>
              <w:t> </w:t>
            </w:r>
            <w:r w:rsidRPr="00343331">
              <w:rPr>
                <w:rFonts w:ascii="Arial" w:hAnsi="Arial" w:cs="Arial"/>
                <w:sz w:val="20"/>
                <w:szCs w:val="20"/>
                <w:highlight w:val="yellow"/>
              </w:rPr>
              <w:t>pripomienkam</w:t>
            </w:r>
            <w:r w:rsidR="00844EA9" w:rsidRPr="00844EA9">
              <w:rPr>
                <w:rFonts w:ascii="Arial" w:hAnsi="Arial" w:cs="Arial"/>
                <w:sz w:val="20"/>
                <w:szCs w:val="20"/>
                <w:highlight w:val="yellow"/>
              </w:rPr>
              <w:t>*</w:t>
            </w:r>
          </w:p>
        </w:tc>
        <w:tc>
          <w:tcPr>
            <w:tcW w:w="2339"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 xml:space="preserve">Stavebnotechnickým dozorom potvrdený termín </w:t>
            </w:r>
            <w:r w:rsidR="00343331" w:rsidRPr="00343331">
              <w:rPr>
                <w:rFonts w:ascii="Arial" w:hAnsi="Arial" w:cs="Arial"/>
                <w:sz w:val="20"/>
                <w:szCs w:val="20"/>
                <w:highlight w:val="yellow"/>
              </w:rPr>
              <w:t>schválenia dokumentácie k stavebnému konaniu.</w:t>
            </w:r>
            <w:r w:rsidR="00343331" w:rsidRPr="00886BDB">
              <w:rPr>
                <w:color w:val="0070C0"/>
                <w:sz w:val="18"/>
                <w:szCs w:val="18"/>
              </w:rPr>
              <w:t xml:space="preserve">    </w:t>
            </w:r>
          </w:p>
        </w:tc>
      </w:tr>
      <w:tr w:rsidR="00C01942" w:rsidRPr="009D01AE" w:rsidTr="00844EA9">
        <w:trPr>
          <w:trHeight w:val="1392"/>
        </w:trPr>
        <w:tc>
          <w:tcPr>
            <w:tcW w:w="3354" w:type="dxa"/>
          </w:tcPr>
          <w:p w:rsidR="00C01942" w:rsidRPr="009D01AE" w:rsidRDefault="00C01942" w:rsidP="00D759D8">
            <w:pPr>
              <w:pStyle w:val="Default"/>
              <w:rPr>
                <w:rFonts w:ascii="Arial" w:hAnsi="Arial" w:cs="Arial"/>
                <w:b/>
                <w:bCs/>
                <w:sz w:val="20"/>
                <w:szCs w:val="20"/>
              </w:rPr>
            </w:pPr>
          </w:p>
          <w:p w:rsidR="00C01942" w:rsidRPr="009D01AE" w:rsidRDefault="00C01942" w:rsidP="00D759D8">
            <w:pPr>
              <w:pStyle w:val="Default"/>
              <w:rPr>
                <w:rFonts w:ascii="Arial" w:hAnsi="Arial" w:cs="Arial"/>
                <w:b/>
                <w:bCs/>
                <w:sz w:val="20"/>
                <w:szCs w:val="20"/>
              </w:rPr>
            </w:pPr>
            <w:r w:rsidRPr="009D01AE">
              <w:rPr>
                <w:rFonts w:ascii="Arial" w:hAnsi="Arial" w:cs="Arial"/>
                <w:b/>
                <w:bCs/>
                <w:sz w:val="20"/>
                <w:szCs w:val="20"/>
              </w:rPr>
              <w:t xml:space="preserve">Míľnik č. 2 </w:t>
            </w:r>
          </w:p>
          <w:p w:rsidR="00C01942" w:rsidRPr="009D01AE" w:rsidRDefault="00C01942" w:rsidP="00D759D8">
            <w:pPr>
              <w:pStyle w:val="Default"/>
              <w:rPr>
                <w:rFonts w:ascii="Arial" w:hAnsi="Arial" w:cs="Arial"/>
                <w:sz w:val="20"/>
                <w:szCs w:val="20"/>
              </w:rPr>
            </w:pPr>
          </w:p>
          <w:p w:rsidR="00C01942" w:rsidRPr="009D01AE" w:rsidRDefault="00C01942" w:rsidP="00D759D8">
            <w:pPr>
              <w:pStyle w:val="Default"/>
              <w:rPr>
                <w:rFonts w:ascii="Arial" w:hAnsi="Arial" w:cs="Arial"/>
                <w:b/>
                <w:bCs/>
                <w:sz w:val="16"/>
                <w:szCs w:val="16"/>
              </w:rPr>
            </w:pPr>
            <w:r w:rsidRPr="009D01AE">
              <w:rPr>
                <w:rFonts w:ascii="Arial" w:hAnsi="Arial" w:cs="Arial"/>
                <w:b/>
                <w:bCs/>
                <w:sz w:val="16"/>
                <w:szCs w:val="16"/>
              </w:rPr>
              <w:t xml:space="preserve">Zabezpečenie podkladov k stavebnému povoleniu </w:t>
            </w:r>
          </w:p>
          <w:p w:rsidR="00C01942" w:rsidRPr="009D01AE" w:rsidRDefault="00C01942" w:rsidP="00D759D8">
            <w:pPr>
              <w:pStyle w:val="Default"/>
              <w:rPr>
                <w:rFonts w:ascii="Arial" w:hAnsi="Arial" w:cs="Arial"/>
                <w:sz w:val="16"/>
                <w:szCs w:val="16"/>
              </w:rPr>
            </w:pPr>
          </w:p>
        </w:tc>
        <w:tc>
          <w:tcPr>
            <w:tcW w:w="2307"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210</w:t>
            </w:r>
          </w:p>
        </w:tc>
        <w:tc>
          <w:tcPr>
            <w:tcW w:w="1628"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Predloženie podkladov</w:t>
            </w:r>
          </w:p>
        </w:tc>
        <w:tc>
          <w:tcPr>
            <w:tcW w:w="2339"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Stavebnotechnickým dozorom potvrdený termín prebratia podkladov</w:t>
            </w:r>
          </w:p>
        </w:tc>
      </w:tr>
      <w:tr w:rsidR="00C01942" w:rsidRPr="009D01AE" w:rsidTr="00844EA9">
        <w:trPr>
          <w:trHeight w:val="1392"/>
        </w:trPr>
        <w:tc>
          <w:tcPr>
            <w:tcW w:w="3354" w:type="dxa"/>
          </w:tcPr>
          <w:p w:rsidR="00C01942" w:rsidRPr="009D01AE" w:rsidRDefault="00C01942" w:rsidP="00D759D8">
            <w:pPr>
              <w:pStyle w:val="Default"/>
              <w:rPr>
                <w:rFonts w:ascii="Arial" w:hAnsi="Arial" w:cs="Arial"/>
                <w:b/>
                <w:bCs/>
                <w:sz w:val="20"/>
                <w:szCs w:val="20"/>
              </w:rPr>
            </w:pPr>
          </w:p>
          <w:p w:rsidR="00C01942" w:rsidRPr="009D01AE" w:rsidRDefault="00C01942" w:rsidP="00D759D8">
            <w:pPr>
              <w:pStyle w:val="Default"/>
              <w:rPr>
                <w:rFonts w:ascii="Arial" w:hAnsi="Arial" w:cs="Arial"/>
                <w:b/>
                <w:bCs/>
                <w:sz w:val="20"/>
                <w:szCs w:val="20"/>
              </w:rPr>
            </w:pPr>
            <w:r w:rsidRPr="009D01AE">
              <w:rPr>
                <w:rFonts w:ascii="Arial" w:hAnsi="Arial" w:cs="Arial"/>
                <w:b/>
                <w:bCs/>
                <w:sz w:val="20"/>
                <w:szCs w:val="20"/>
              </w:rPr>
              <w:t xml:space="preserve">Míľnik č. 3 </w:t>
            </w:r>
          </w:p>
          <w:p w:rsidR="00C01942" w:rsidRPr="009D01AE" w:rsidRDefault="00C01942" w:rsidP="00D759D8">
            <w:pPr>
              <w:pStyle w:val="Default"/>
              <w:rPr>
                <w:rFonts w:ascii="Arial" w:hAnsi="Arial" w:cs="Arial"/>
                <w:sz w:val="20"/>
                <w:szCs w:val="20"/>
              </w:rPr>
            </w:pPr>
          </w:p>
          <w:p w:rsidR="00C01942" w:rsidRPr="009D01AE" w:rsidRDefault="00C01942" w:rsidP="00D759D8">
            <w:pPr>
              <w:pStyle w:val="Default"/>
              <w:rPr>
                <w:rFonts w:ascii="Arial" w:hAnsi="Arial" w:cs="Arial"/>
                <w:sz w:val="16"/>
                <w:szCs w:val="16"/>
              </w:rPr>
            </w:pPr>
            <w:r w:rsidRPr="009D01AE">
              <w:rPr>
                <w:rFonts w:ascii="Arial" w:hAnsi="Arial" w:cs="Arial"/>
                <w:b/>
                <w:bCs/>
                <w:sz w:val="16"/>
                <w:szCs w:val="16"/>
              </w:rPr>
              <w:t>Podanie žiadosti o stavebné povolenie</w:t>
            </w:r>
          </w:p>
        </w:tc>
        <w:tc>
          <w:tcPr>
            <w:tcW w:w="2307" w:type="dxa"/>
            <w:vAlign w:val="center"/>
          </w:tcPr>
          <w:p w:rsidR="00C01942" w:rsidRPr="009D01AE" w:rsidRDefault="00A7665F" w:rsidP="00D759D8">
            <w:pPr>
              <w:pStyle w:val="Default"/>
              <w:jc w:val="center"/>
              <w:rPr>
                <w:rFonts w:ascii="Arial" w:hAnsi="Arial" w:cs="Arial"/>
                <w:sz w:val="20"/>
                <w:szCs w:val="20"/>
              </w:rPr>
            </w:pPr>
            <w:r w:rsidRPr="00A7665F">
              <w:rPr>
                <w:rFonts w:ascii="Arial" w:hAnsi="Arial" w:cs="Arial"/>
                <w:sz w:val="20"/>
                <w:szCs w:val="20"/>
                <w:highlight w:val="yellow"/>
              </w:rPr>
              <w:t>231</w:t>
            </w:r>
          </w:p>
        </w:tc>
        <w:tc>
          <w:tcPr>
            <w:tcW w:w="1628"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Predloženie podkladov</w:t>
            </w:r>
          </w:p>
        </w:tc>
        <w:tc>
          <w:tcPr>
            <w:tcW w:w="2339"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Stavebnotechnickým dozorom potvrdený termín prebratia podkladov</w:t>
            </w:r>
          </w:p>
        </w:tc>
      </w:tr>
      <w:tr w:rsidR="00C01942" w:rsidRPr="009D01AE" w:rsidTr="00844EA9">
        <w:trPr>
          <w:trHeight w:val="1392"/>
        </w:trPr>
        <w:tc>
          <w:tcPr>
            <w:tcW w:w="3354" w:type="dxa"/>
          </w:tcPr>
          <w:p w:rsidR="00C01942" w:rsidRPr="009D01AE" w:rsidRDefault="00C01942" w:rsidP="00D759D8">
            <w:pPr>
              <w:pStyle w:val="Default"/>
              <w:rPr>
                <w:rFonts w:ascii="Arial" w:hAnsi="Arial" w:cs="Arial"/>
                <w:b/>
                <w:bCs/>
                <w:sz w:val="20"/>
                <w:szCs w:val="20"/>
              </w:rPr>
            </w:pPr>
          </w:p>
          <w:p w:rsidR="00C01942" w:rsidRPr="009D01AE" w:rsidRDefault="00C01942" w:rsidP="00D759D8">
            <w:pPr>
              <w:pStyle w:val="Default"/>
              <w:rPr>
                <w:rFonts w:ascii="Arial" w:hAnsi="Arial" w:cs="Arial"/>
                <w:b/>
                <w:bCs/>
                <w:sz w:val="20"/>
                <w:szCs w:val="20"/>
              </w:rPr>
            </w:pPr>
            <w:r w:rsidRPr="009D01AE">
              <w:rPr>
                <w:rFonts w:ascii="Arial" w:hAnsi="Arial" w:cs="Arial"/>
                <w:b/>
                <w:bCs/>
                <w:sz w:val="20"/>
                <w:szCs w:val="20"/>
              </w:rPr>
              <w:t xml:space="preserve">Míľnik č. 4 </w:t>
            </w:r>
          </w:p>
          <w:p w:rsidR="00C01942" w:rsidRPr="009D01AE" w:rsidRDefault="00C01942" w:rsidP="00D759D8">
            <w:pPr>
              <w:pStyle w:val="Default"/>
              <w:rPr>
                <w:rFonts w:ascii="Arial" w:hAnsi="Arial" w:cs="Arial"/>
                <w:sz w:val="20"/>
                <w:szCs w:val="20"/>
              </w:rPr>
            </w:pPr>
          </w:p>
          <w:p w:rsidR="00C01942" w:rsidRPr="009D01AE" w:rsidRDefault="00C01942" w:rsidP="00D759D8">
            <w:pPr>
              <w:pStyle w:val="Default"/>
              <w:rPr>
                <w:rFonts w:ascii="Arial" w:hAnsi="Arial" w:cs="Arial"/>
                <w:sz w:val="16"/>
                <w:szCs w:val="16"/>
              </w:rPr>
            </w:pPr>
            <w:r w:rsidRPr="009D01AE">
              <w:rPr>
                <w:rFonts w:ascii="Arial" w:hAnsi="Arial" w:cs="Arial"/>
                <w:b/>
                <w:bCs/>
                <w:sz w:val="16"/>
                <w:szCs w:val="16"/>
              </w:rPr>
              <w:t>Zahájenie prác na zakladaniu mostov obj.209-01, 209-02 a 210-00 *)</w:t>
            </w:r>
          </w:p>
        </w:tc>
        <w:tc>
          <w:tcPr>
            <w:tcW w:w="2307"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390</w:t>
            </w:r>
          </w:p>
        </w:tc>
        <w:tc>
          <w:tcPr>
            <w:tcW w:w="1628"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Zahájenie zak</w:t>
            </w:r>
            <w:r w:rsidR="00E42096">
              <w:rPr>
                <w:rFonts w:ascii="Arial" w:hAnsi="Arial" w:cs="Arial"/>
                <w:sz w:val="20"/>
                <w:szCs w:val="20"/>
              </w:rPr>
              <w:t>ladania</w:t>
            </w:r>
            <w:r w:rsidRPr="009D01AE">
              <w:rPr>
                <w:rFonts w:ascii="Arial" w:hAnsi="Arial" w:cs="Arial"/>
                <w:sz w:val="20"/>
                <w:szCs w:val="20"/>
              </w:rPr>
              <w:t xml:space="preserve"> </w:t>
            </w:r>
          </w:p>
        </w:tc>
        <w:tc>
          <w:tcPr>
            <w:tcW w:w="2339"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 xml:space="preserve">Stavebnotechnickým dozorom potvrdené zahájenie prác </w:t>
            </w:r>
          </w:p>
        </w:tc>
      </w:tr>
      <w:tr w:rsidR="00C01942" w:rsidRPr="009D01AE" w:rsidTr="00844EA9">
        <w:trPr>
          <w:trHeight w:val="1392"/>
        </w:trPr>
        <w:tc>
          <w:tcPr>
            <w:tcW w:w="3354" w:type="dxa"/>
          </w:tcPr>
          <w:p w:rsidR="00C01942" w:rsidRPr="009D01AE" w:rsidRDefault="00C01942" w:rsidP="00D759D8">
            <w:pPr>
              <w:pStyle w:val="Default"/>
              <w:rPr>
                <w:rFonts w:ascii="Arial" w:hAnsi="Arial" w:cs="Arial"/>
                <w:b/>
                <w:bCs/>
                <w:sz w:val="20"/>
                <w:szCs w:val="20"/>
              </w:rPr>
            </w:pPr>
          </w:p>
          <w:p w:rsidR="00C01942" w:rsidRPr="009D01AE" w:rsidRDefault="00C01942" w:rsidP="00D759D8">
            <w:pPr>
              <w:pStyle w:val="Default"/>
              <w:rPr>
                <w:rFonts w:ascii="Arial" w:hAnsi="Arial" w:cs="Arial"/>
                <w:b/>
                <w:bCs/>
                <w:sz w:val="20"/>
                <w:szCs w:val="20"/>
              </w:rPr>
            </w:pPr>
            <w:r w:rsidRPr="009D01AE">
              <w:rPr>
                <w:rFonts w:ascii="Arial" w:hAnsi="Arial" w:cs="Arial"/>
                <w:b/>
                <w:bCs/>
                <w:sz w:val="20"/>
                <w:szCs w:val="20"/>
              </w:rPr>
              <w:t xml:space="preserve">Míľnik č. 5 </w:t>
            </w:r>
          </w:p>
          <w:p w:rsidR="00C01942" w:rsidRPr="009D01AE" w:rsidRDefault="00C01942" w:rsidP="00D759D8">
            <w:pPr>
              <w:pStyle w:val="Default"/>
              <w:rPr>
                <w:rFonts w:ascii="Arial" w:hAnsi="Arial" w:cs="Arial"/>
                <w:sz w:val="20"/>
                <w:szCs w:val="20"/>
              </w:rPr>
            </w:pPr>
          </w:p>
          <w:p w:rsidR="00C01942" w:rsidRPr="009D01AE" w:rsidRDefault="00C01942" w:rsidP="00D759D8">
            <w:pPr>
              <w:pStyle w:val="Default"/>
              <w:rPr>
                <w:rFonts w:ascii="Arial" w:hAnsi="Arial" w:cs="Arial"/>
                <w:sz w:val="16"/>
                <w:szCs w:val="16"/>
              </w:rPr>
            </w:pPr>
            <w:r w:rsidRPr="009D01AE">
              <w:rPr>
                <w:rFonts w:ascii="Arial" w:hAnsi="Arial" w:cs="Arial"/>
                <w:b/>
                <w:bCs/>
                <w:sz w:val="16"/>
                <w:szCs w:val="16"/>
              </w:rPr>
              <w:t>Ukončenie nosnej konštrukcie mostov obj.209-01, 209-02 a 210-00 *)</w:t>
            </w:r>
          </w:p>
        </w:tc>
        <w:tc>
          <w:tcPr>
            <w:tcW w:w="2307"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1260</w:t>
            </w:r>
          </w:p>
        </w:tc>
        <w:tc>
          <w:tcPr>
            <w:tcW w:w="1628"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 xml:space="preserve">ukončenie nosnej konštrukcie </w:t>
            </w:r>
          </w:p>
        </w:tc>
        <w:tc>
          <w:tcPr>
            <w:tcW w:w="2339"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Stavebnotechnickým dozorom potvrdené ukončenie nosnej konštrukcie</w:t>
            </w:r>
          </w:p>
        </w:tc>
      </w:tr>
    </w:tbl>
    <w:p w:rsidR="00844EA9" w:rsidRDefault="00844EA9" w:rsidP="00844EA9">
      <w:pPr>
        <w:pStyle w:val="Default"/>
        <w:rPr>
          <w:rFonts w:ascii="Arial" w:eastAsia="Times New Roman" w:hAnsi="Arial" w:cs="Arial"/>
          <w:sz w:val="20"/>
          <w:szCs w:val="20"/>
          <w:highlight w:val="yellow"/>
        </w:rPr>
      </w:pPr>
    </w:p>
    <w:p w:rsidR="00DB58FC" w:rsidRPr="00844EA9" w:rsidRDefault="00844EA9" w:rsidP="00844EA9">
      <w:pPr>
        <w:pStyle w:val="Default"/>
        <w:rPr>
          <w:rFonts w:ascii="Arial" w:eastAsia="Times New Roman" w:hAnsi="Arial" w:cs="Arial"/>
          <w:sz w:val="20"/>
          <w:szCs w:val="20"/>
        </w:rPr>
      </w:pPr>
      <w:r w:rsidRPr="00844EA9">
        <w:rPr>
          <w:rFonts w:ascii="Arial" w:eastAsia="Times New Roman" w:hAnsi="Arial" w:cs="Arial"/>
          <w:sz w:val="20"/>
          <w:szCs w:val="20"/>
          <w:highlight w:val="yellow"/>
        </w:rPr>
        <w:t xml:space="preserve">* </w:t>
      </w:r>
      <w:r>
        <w:rPr>
          <w:rFonts w:ascii="Arial" w:eastAsia="Times New Roman" w:hAnsi="Arial" w:cs="Arial"/>
          <w:sz w:val="20"/>
          <w:szCs w:val="20"/>
          <w:highlight w:val="yellow"/>
        </w:rPr>
        <w:t xml:space="preserve">Míľnik č. 1 - </w:t>
      </w:r>
      <w:r w:rsidRPr="00844EA9">
        <w:rPr>
          <w:rFonts w:ascii="Arial" w:eastAsia="Times New Roman" w:hAnsi="Arial" w:cs="Arial"/>
          <w:sz w:val="20"/>
          <w:szCs w:val="20"/>
          <w:highlight w:val="yellow"/>
        </w:rPr>
        <w:t>Pre potreby stavebného konania postačí dodať koncept projektovej dokumentácie s náležitosťami, ktoré budú potrebné pre stavebné konanie v zmysle TP 019. Počas prác na inžinierskej činnosti bude mať Zhotoviteľ priestor na dokončenie častí DRS/DVP s tým, že úhrada bude vykonaná v zmysle Zv. 4 až po dodaní kompletnej PD</w:t>
      </w:r>
    </w:p>
    <w:p w:rsidR="003A26DA" w:rsidRPr="009D01AE" w:rsidRDefault="003A26DA" w:rsidP="00D759D8">
      <w:pPr>
        <w:pStyle w:val="Zkladntext"/>
        <w:tabs>
          <w:tab w:val="num" w:pos="-720"/>
        </w:tabs>
        <w:spacing w:line="480" w:lineRule="auto"/>
        <w:rPr>
          <w:rFonts w:ascii="Arial" w:hAnsi="Arial" w:cs="Arial"/>
          <w:b w:val="0"/>
          <w:sz w:val="20"/>
          <w:szCs w:val="20"/>
        </w:rPr>
      </w:pPr>
    </w:p>
    <w:p w:rsidR="00C80BAE" w:rsidRPr="009D01AE" w:rsidRDefault="00C80BAE" w:rsidP="00D759D8">
      <w:pPr>
        <w:pStyle w:val="Zkladntext"/>
        <w:tabs>
          <w:tab w:val="num" w:pos="-720"/>
        </w:tabs>
        <w:spacing w:line="480" w:lineRule="auto"/>
        <w:rPr>
          <w:rFonts w:ascii="Arial" w:hAnsi="Arial" w:cs="Arial"/>
          <w:sz w:val="20"/>
          <w:szCs w:val="20"/>
        </w:rPr>
      </w:pPr>
      <w:r w:rsidRPr="009D01AE">
        <w:rPr>
          <w:rFonts w:ascii="Arial" w:hAnsi="Arial" w:cs="Arial"/>
          <w:b w:val="0"/>
          <w:sz w:val="20"/>
          <w:szCs w:val="20"/>
        </w:rPr>
        <w:t>V .................................. dňa .................</w:t>
      </w:r>
      <w:r w:rsidR="00014EE3" w:rsidRPr="009D01AE">
        <w:rPr>
          <w:rFonts w:ascii="Arial" w:hAnsi="Arial" w:cs="Arial"/>
          <w:sz w:val="20"/>
          <w:szCs w:val="20"/>
        </w:rPr>
        <w:tab/>
      </w:r>
      <w:r w:rsidR="00014EE3" w:rsidRPr="009D01AE">
        <w:rPr>
          <w:rFonts w:ascii="Arial" w:hAnsi="Arial" w:cs="Arial"/>
          <w:sz w:val="20"/>
          <w:szCs w:val="20"/>
        </w:rPr>
        <w:tab/>
      </w:r>
      <w:r w:rsidR="00014EE3" w:rsidRPr="009D01AE">
        <w:rPr>
          <w:rFonts w:ascii="Arial" w:hAnsi="Arial" w:cs="Arial"/>
          <w:sz w:val="20"/>
          <w:szCs w:val="20"/>
        </w:rPr>
        <w:tab/>
      </w:r>
    </w:p>
    <w:p w:rsidR="00014EE3" w:rsidRPr="009D01AE" w:rsidRDefault="00014EE3" w:rsidP="00D759D8">
      <w:pPr>
        <w:pStyle w:val="Zkladntext"/>
        <w:tabs>
          <w:tab w:val="num" w:pos="-720"/>
        </w:tabs>
        <w:spacing w:line="480" w:lineRule="auto"/>
        <w:rPr>
          <w:rFonts w:ascii="Arial" w:hAnsi="Arial" w:cs="Arial"/>
          <w:sz w:val="20"/>
          <w:szCs w:val="20"/>
        </w:rPr>
      </w:pPr>
    </w:p>
    <w:p w:rsidR="00014EE3" w:rsidRPr="009D01AE" w:rsidRDefault="00014EE3" w:rsidP="00D759D8">
      <w:pPr>
        <w:pStyle w:val="Zkladntext"/>
        <w:tabs>
          <w:tab w:val="num" w:pos="-720"/>
        </w:tabs>
        <w:spacing w:line="480" w:lineRule="auto"/>
        <w:rPr>
          <w:rFonts w:ascii="Arial" w:hAnsi="Arial" w:cs="Arial"/>
          <w:b w:val="0"/>
          <w:sz w:val="20"/>
          <w:szCs w:val="20"/>
        </w:rPr>
      </w:pPr>
    </w:p>
    <w:p w:rsidR="00C80BAE" w:rsidRPr="009D01AE" w:rsidRDefault="00D73E7D" w:rsidP="00D759D8">
      <w:pPr>
        <w:tabs>
          <w:tab w:val="left" w:pos="360"/>
          <w:tab w:val="num" w:pos="720"/>
        </w:tabs>
        <w:ind w:left="360" w:hanging="360"/>
        <w:jc w:val="both"/>
        <w:rPr>
          <w:rFonts w:ascii="Arial" w:hAnsi="Arial" w:cs="Arial"/>
          <w:sz w:val="20"/>
          <w:szCs w:val="20"/>
        </w:rPr>
      </w:pPr>
      <w:r w:rsidRPr="009D01AE">
        <w:rPr>
          <w:rFonts w:ascii="Arial" w:hAnsi="Arial" w:cs="Arial"/>
          <w:sz w:val="20"/>
          <w:szCs w:val="20"/>
        </w:rPr>
        <w:tab/>
      </w:r>
      <w:r w:rsidRPr="009D01AE">
        <w:rPr>
          <w:rFonts w:ascii="Arial" w:hAnsi="Arial" w:cs="Arial"/>
          <w:sz w:val="20"/>
          <w:szCs w:val="20"/>
        </w:rPr>
        <w:tab/>
      </w:r>
      <w:r w:rsidR="00C80BAE" w:rsidRPr="009D01AE">
        <w:rPr>
          <w:rFonts w:ascii="Arial" w:hAnsi="Arial" w:cs="Arial"/>
          <w:sz w:val="20"/>
          <w:szCs w:val="20"/>
        </w:rPr>
        <w:t>meno, priezvisko a podpis štatutárneho orgánu</w:t>
      </w:r>
      <w:r w:rsidR="00A32E88" w:rsidRPr="009D01AE">
        <w:rPr>
          <w:rFonts w:ascii="Arial" w:hAnsi="Arial" w:cs="Arial"/>
          <w:sz w:val="20"/>
          <w:szCs w:val="20"/>
        </w:rPr>
        <w:tab/>
      </w:r>
      <w:r w:rsidR="00A32E88" w:rsidRPr="009D01AE">
        <w:rPr>
          <w:rFonts w:ascii="Arial" w:hAnsi="Arial" w:cs="Arial"/>
          <w:sz w:val="20"/>
          <w:szCs w:val="20"/>
        </w:rPr>
        <w:tab/>
      </w:r>
      <w:r w:rsidR="00A32E88" w:rsidRPr="009D01AE">
        <w:rPr>
          <w:rFonts w:ascii="Arial" w:hAnsi="Arial" w:cs="Arial"/>
          <w:sz w:val="20"/>
          <w:szCs w:val="20"/>
        </w:rPr>
        <w:tab/>
      </w:r>
      <w:r w:rsidR="00A32E88" w:rsidRPr="009D01AE">
        <w:rPr>
          <w:rFonts w:ascii="Arial" w:hAnsi="Arial" w:cs="Arial"/>
          <w:sz w:val="20"/>
          <w:szCs w:val="20"/>
        </w:rPr>
        <w:tab/>
      </w:r>
      <w:r w:rsidR="00A32E88" w:rsidRPr="009D01AE">
        <w:rPr>
          <w:rFonts w:ascii="Arial" w:hAnsi="Arial" w:cs="Arial"/>
          <w:sz w:val="20"/>
          <w:szCs w:val="20"/>
        </w:rPr>
        <w:tab/>
      </w:r>
      <w:r w:rsidR="00A32E88" w:rsidRPr="009D01AE">
        <w:rPr>
          <w:rFonts w:ascii="Arial" w:hAnsi="Arial" w:cs="Arial"/>
          <w:sz w:val="20"/>
          <w:szCs w:val="20"/>
        </w:rPr>
        <w:tab/>
      </w:r>
      <w:r w:rsidR="00A32E88" w:rsidRPr="009D01AE">
        <w:rPr>
          <w:rFonts w:ascii="Arial" w:hAnsi="Arial" w:cs="Arial"/>
          <w:sz w:val="20"/>
          <w:szCs w:val="20"/>
        </w:rPr>
        <w:tab/>
        <w:t xml:space="preserve">  </w:t>
      </w:r>
      <w:r w:rsidR="00C80BAE" w:rsidRPr="009D01AE">
        <w:rPr>
          <w:rFonts w:ascii="Arial" w:hAnsi="Arial" w:cs="Arial"/>
          <w:sz w:val="20"/>
          <w:szCs w:val="20"/>
        </w:rPr>
        <w:t>alebo člena štatutárneho orgánu uchádzača</w:t>
      </w:r>
    </w:p>
    <w:p w:rsidR="006C2E52" w:rsidRPr="009D01AE" w:rsidRDefault="006C2E52" w:rsidP="00D759D8">
      <w:pPr>
        <w:pStyle w:val="oddl-nadpis"/>
        <w:keepNext w:val="0"/>
        <w:tabs>
          <w:tab w:val="clear" w:pos="567"/>
          <w:tab w:val="left" w:pos="480"/>
          <w:tab w:val="left" w:pos="900"/>
        </w:tabs>
        <w:spacing w:before="0" w:after="120" w:line="240" w:lineRule="auto"/>
        <w:ind w:left="5280"/>
        <w:rPr>
          <w:rFonts w:cs="Arial"/>
          <w:sz w:val="20"/>
        </w:rPr>
      </w:pPr>
    </w:p>
    <w:p w:rsidR="00560294" w:rsidRPr="009D01AE" w:rsidRDefault="00560294" w:rsidP="00D759D8">
      <w:pPr>
        <w:rPr>
          <w:b/>
        </w:rPr>
      </w:pPr>
      <w:r w:rsidRPr="009D01AE">
        <w:rPr>
          <w:b/>
        </w:rPr>
        <w:br w:type="page"/>
      </w:r>
    </w:p>
    <w:p w:rsidR="0009631B" w:rsidRPr="009D01AE" w:rsidRDefault="0009631B" w:rsidP="00D759D8">
      <w:pPr>
        <w:rPr>
          <w:b/>
        </w:rPr>
      </w:pPr>
    </w:p>
    <w:p w:rsidR="00686F1A" w:rsidRPr="009D01AE" w:rsidRDefault="00686F1A" w:rsidP="00D759D8">
      <w:pPr>
        <w:jc w:val="center"/>
        <w:rPr>
          <w:rFonts w:ascii="Arial" w:hAnsi="Arial" w:cs="Arial"/>
          <w:b/>
          <w:bCs/>
          <w:caps/>
        </w:rPr>
      </w:pPr>
      <w:r w:rsidRPr="009D01AE">
        <w:rPr>
          <w:rFonts w:ascii="Arial" w:hAnsi="Arial" w:cs="Arial"/>
          <w:b/>
          <w:caps/>
        </w:rPr>
        <w:t>Príloha b2B</w:t>
      </w:r>
      <w:r w:rsidR="00C02E50" w:rsidRPr="009D01AE">
        <w:rPr>
          <w:rFonts w:ascii="Arial" w:hAnsi="Arial" w:cs="Arial"/>
          <w:b/>
          <w:caps/>
        </w:rPr>
        <w:t xml:space="preserve">  </w:t>
      </w:r>
      <w:r w:rsidRPr="009D01AE">
        <w:rPr>
          <w:rFonts w:ascii="Arial" w:hAnsi="Arial" w:cs="Arial"/>
          <w:b/>
          <w:caps/>
        </w:rPr>
        <w:t>Zoznam subdodávateľov a podiel subdodávok</w:t>
      </w:r>
    </w:p>
    <w:p w:rsidR="00686F1A" w:rsidRPr="009D01AE" w:rsidRDefault="00686F1A" w:rsidP="00D759D8">
      <w:pPr>
        <w:spacing w:before="240"/>
        <w:jc w:val="both"/>
        <w:rPr>
          <w:rFonts w:ascii="Arial" w:hAnsi="Arial" w:cs="Arial"/>
          <w:bCs/>
          <w:sz w:val="20"/>
          <w:szCs w:val="20"/>
        </w:rPr>
      </w:pPr>
      <w:r w:rsidRPr="009D01AE">
        <w:rPr>
          <w:rFonts w:ascii="Arial" w:hAnsi="Arial" w:cs="Arial"/>
          <w:bCs/>
          <w:sz w:val="20"/>
          <w:szCs w:val="20"/>
        </w:rPr>
        <w:t>V súlade s ustanovením § 41 ods. 1 písm. a) a ods. 3 Zákona, verejný obstarávateľ požaduje od uchádzačov, aby vo svojej ponuke uviedli:</w:t>
      </w:r>
    </w:p>
    <w:p w:rsidR="00686F1A" w:rsidRPr="009D01AE" w:rsidRDefault="00686F1A" w:rsidP="00D759D8">
      <w:pPr>
        <w:pStyle w:val="Odsekzoznamu"/>
        <w:numPr>
          <w:ilvl w:val="0"/>
          <w:numId w:val="5"/>
        </w:numPr>
        <w:ind w:left="426" w:hanging="426"/>
        <w:jc w:val="both"/>
        <w:rPr>
          <w:rFonts w:ascii="Arial" w:hAnsi="Arial" w:cs="Arial"/>
          <w:bCs/>
          <w:sz w:val="20"/>
          <w:szCs w:val="20"/>
        </w:rPr>
      </w:pPr>
      <w:r w:rsidRPr="009D01AE">
        <w:rPr>
          <w:rFonts w:ascii="Arial" w:hAnsi="Arial" w:cs="Arial"/>
          <w:bCs/>
          <w:sz w:val="20"/>
          <w:szCs w:val="20"/>
        </w:rPr>
        <w:t xml:space="preserve">Zoznam všetkých navrhovaných subdodávateľov v rozsahu </w:t>
      </w:r>
      <w:r w:rsidRPr="009D01AE">
        <w:rPr>
          <w:rFonts w:ascii="Arial" w:hAnsi="Arial" w:cs="Arial"/>
          <w:sz w:val="20"/>
          <w:szCs w:val="20"/>
        </w:rPr>
        <w:t xml:space="preserve">obchodné meno/názov, sídlo/miesto podnikania, IČO, zápis do príslušného registra. Zoznam subdodávateľov bude vyhotovený v členení: </w:t>
      </w:r>
    </w:p>
    <w:p w:rsidR="00686F1A" w:rsidRPr="009D01AE" w:rsidRDefault="00686F1A" w:rsidP="00D759D8">
      <w:pPr>
        <w:spacing w:before="120"/>
        <w:ind w:left="425"/>
        <w:jc w:val="both"/>
        <w:rPr>
          <w:rFonts w:ascii="Arial" w:hAnsi="Arial" w:cs="Arial"/>
          <w:sz w:val="20"/>
          <w:szCs w:val="20"/>
        </w:rPr>
      </w:pPr>
      <w:r w:rsidRPr="009D01AE">
        <w:rPr>
          <w:rFonts w:ascii="Arial" w:hAnsi="Arial" w:cs="Arial"/>
          <w:sz w:val="20"/>
          <w:szCs w:val="20"/>
        </w:rPr>
        <w:t xml:space="preserve">A/ Priami </w:t>
      </w:r>
      <w:proofErr w:type="spellStart"/>
      <w:r w:rsidRPr="009D01AE">
        <w:rPr>
          <w:rFonts w:ascii="Arial" w:hAnsi="Arial" w:cs="Arial"/>
          <w:sz w:val="20"/>
          <w:szCs w:val="20"/>
        </w:rPr>
        <w:t>Podzhotovitelia</w:t>
      </w:r>
      <w:proofErr w:type="spellEnd"/>
      <w:r w:rsidRPr="009D01AE">
        <w:rPr>
          <w:rFonts w:ascii="Arial" w:hAnsi="Arial" w:cs="Arial"/>
          <w:sz w:val="20"/>
          <w:szCs w:val="20"/>
        </w:rPr>
        <w:t xml:space="preserve"> v zmysle </w:t>
      </w:r>
      <w:proofErr w:type="spellStart"/>
      <w:r w:rsidRPr="009D01AE">
        <w:rPr>
          <w:rFonts w:ascii="Arial" w:hAnsi="Arial" w:cs="Arial"/>
          <w:sz w:val="20"/>
          <w:szCs w:val="20"/>
        </w:rPr>
        <w:t>podčlánku</w:t>
      </w:r>
      <w:proofErr w:type="spellEnd"/>
      <w:r w:rsidRPr="009D01AE">
        <w:rPr>
          <w:rFonts w:ascii="Arial" w:hAnsi="Arial" w:cs="Arial"/>
          <w:sz w:val="20"/>
          <w:szCs w:val="20"/>
        </w:rPr>
        <w:t xml:space="preserve"> 1.1.2.8.1 Zmluvných podmienok </w:t>
      </w:r>
    </w:p>
    <w:p w:rsidR="00686F1A" w:rsidRPr="009D01AE" w:rsidRDefault="00686F1A" w:rsidP="00D759D8">
      <w:pPr>
        <w:ind w:left="426"/>
        <w:jc w:val="both"/>
        <w:rPr>
          <w:rFonts w:ascii="Arial" w:hAnsi="Arial" w:cs="Arial"/>
          <w:sz w:val="20"/>
          <w:szCs w:val="20"/>
        </w:rPr>
      </w:pPr>
      <w:r w:rsidRPr="009D01AE">
        <w:rPr>
          <w:rFonts w:ascii="Arial" w:hAnsi="Arial" w:cs="Arial"/>
          <w:sz w:val="20"/>
          <w:szCs w:val="20"/>
        </w:rPr>
        <w:t xml:space="preserve">B/ </w:t>
      </w:r>
      <w:proofErr w:type="spellStart"/>
      <w:r w:rsidRPr="009D01AE">
        <w:rPr>
          <w:rFonts w:ascii="Arial" w:hAnsi="Arial" w:cs="Arial"/>
          <w:sz w:val="20"/>
          <w:szCs w:val="20"/>
        </w:rPr>
        <w:t>Podzhotovitelia</w:t>
      </w:r>
      <w:proofErr w:type="spellEnd"/>
      <w:r w:rsidRPr="009D01AE">
        <w:rPr>
          <w:rFonts w:ascii="Arial" w:hAnsi="Arial" w:cs="Arial"/>
          <w:sz w:val="20"/>
          <w:szCs w:val="20"/>
        </w:rPr>
        <w:t xml:space="preserve"> v zmysle </w:t>
      </w:r>
      <w:proofErr w:type="spellStart"/>
      <w:r w:rsidRPr="009D01AE">
        <w:rPr>
          <w:rFonts w:ascii="Arial" w:hAnsi="Arial" w:cs="Arial"/>
          <w:sz w:val="20"/>
          <w:szCs w:val="20"/>
        </w:rPr>
        <w:t>podčlánku</w:t>
      </w:r>
      <w:proofErr w:type="spellEnd"/>
      <w:r w:rsidRPr="009D01AE">
        <w:rPr>
          <w:rFonts w:ascii="Arial" w:hAnsi="Arial" w:cs="Arial"/>
          <w:sz w:val="20"/>
          <w:szCs w:val="20"/>
        </w:rPr>
        <w:t xml:space="preserve"> 1.1.2.8 (s výnimkou Priamych </w:t>
      </w:r>
      <w:proofErr w:type="spellStart"/>
      <w:r w:rsidRPr="009D01AE">
        <w:rPr>
          <w:rFonts w:ascii="Arial" w:hAnsi="Arial" w:cs="Arial"/>
          <w:sz w:val="20"/>
          <w:szCs w:val="20"/>
        </w:rPr>
        <w:t>Podzhotoviteľov</w:t>
      </w:r>
      <w:proofErr w:type="spellEnd"/>
      <w:r w:rsidRPr="009D01AE">
        <w:rPr>
          <w:rFonts w:ascii="Arial" w:hAnsi="Arial" w:cs="Arial"/>
          <w:sz w:val="20"/>
          <w:szCs w:val="20"/>
        </w:rPr>
        <w:t xml:space="preserve">) </w:t>
      </w:r>
    </w:p>
    <w:p w:rsidR="00686F1A" w:rsidRPr="009D01AE" w:rsidRDefault="00686F1A" w:rsidP="00D759D8">
      <w:pPr>
        <w:ind w:left="426"/>
        <w:jc w:val="both"/>
        <w:rPr>
          <w:rFonts w:ascii="Arial" w:hAnsi="Arial" w:cs="Arial"/>
          <w:sz w:val="20"/>
          <w:szCs w:val="20"/>
        </w:rPr>
      </w:pPr>
      <w:r w:rsidRPr="009D01AE">
        <w:rPr>
          <w:rFonts w:ascii="Arial" w:hAnsi="Arial" w:cs="Arial"/>
          <w:sz w:val="20"/>
          <w:szCs w:val="20"/>
        </w:rPr>
        <w:t xml:space="preserve">C/ Dodávatelia Zhotoviteľa v zmysle </w:t>
      </w:r>
      <w:proofErr w:type="spellStart"/>
      <w:r w:rsidRPr="009D01AE">
        <w:rPr>
          <w:rFonts w:ascii="Arial" w:hAnsi="Arial" w:cs="Arial"/>
          <w:sz w:val="20"/>
          <w:szCs w:val="20"/>
        </w:rPr>
        <w:t>podčlánku</w:t>
      </w:r>
      <w:proofErr w:type="spellEnd"/>
      <w:r w:rsidRPr="009D01AE">
        <w:rPr>
          <w:rFonts w:ascii="Arial" w:hAnsi="Arial" w:cs="Arial"/>
          <w:sz w:val="20"/>
          <w:szCs w:val="20"/>
        </w:rPr>
        <w:t xml:space="preserve"> 1.1.2.11 Zmluvných podmienok.  </w:t>
      </w:r>
    </w:p>
    <w:p w:rsidR="00686F1A" w:rsidRPr="009D01AE" w:rsidRDefault="00686F1A" w:rsidP="00D759D8">
      <w:pPr>
        <w:pStyle w:val="Odsekzoznamu"/>
        <w:numPr>
          <w:ilvl w:val="0"/>
          <w:numId w:val="5"/>
        </w:numPr>
        <w:spacing w:before="120"/>
        <w:ind w:left="425" w:hanging="425"/>
        <w:jc w:val="both"/>
        <w:rPr>
          <w:rFonts w:ascii="Arial" w:hAnsi="Arial" w:cs="Arial"/>
          <w:b/>
          <w:bCs/>
          <w:sz w:val="20"/>
          <w:szCs w:val="20"/>
        </w:rPr>
      </w:pPr>
      <w:r w:rsidRPr="009D01AE">
        <w:rPr>
          <w:rFonts w:ascii="Arial" w:hAnsi="Arial" w:cs="Arial"/>
          <w:bCs/>
          <w:sz w:val="20"/>
          <w:szCs w:val="20"/>
        </w:rPr>
        <w:t xml:space="preserve">Údaje o osobe oprávnenej konať za subdodávateľa v rozsahu meno a priezvisko, adresa pobytu, dátum narodenia. Tieto údaje budú doplnené úspešným uchádzačom v rámci poskytnutia riadnej súčinnosti v súlade s bodom </w:t>
      </w:r>
      <w:r w:rsidR="009D6D7D" w:rsidRPr="009D01AE">
        <w:rPr>
          <w:rFonts w:ascii="Arial" w:hAnsi="Arial" w:cs="Arial"/>
          <w:bCs/>
          <w:sz w:val="20"/>
          <w:szCs w:val="20"/>
        </w:rPr>
        <w:t>32</w:t>
      </w:r>
      <w:r w:rsidRPr="009D01AE">
        <w:rPr>
          <w:rFonts w:ascii="Arial" w:hAnsi="Arial" w:cs="Arial"/>
          <w:bCs/>
          <w:sz w:val="20"/>
          <w:szCs w:val="20"/>
        </w:rPr>
        <w:t xml:space="preserve">.4 </w:t>
      </w:r>
      <w:proofErr w:type="spellStart"/>
      <w:r w:rsidRPr="009D01AE">
        <w:rPr>
          <w:rFonts w:ascii="Arial" w:hAnsi="Arial" w:cs="Arial"/>
          <w:bCs/>
          <w:sz w:val="20"/>
          <w:szCs w:val="20"/>
        </w:rPr>
        <w:t>písm</w:t>
      </w:r>
      <w:proofErr w:type="spellEnd"/>
      <w:r w:rsidRPr="009D01AE">
        <w:rPr>
          <w:rFonts w:ascii="Arial" w:hAnsi="Arial" w:cs="Arial"/>
          <w:bCs/>
          <w:sz w:val="20"/>
          <w:szCs w:val="20"/>
        </w:rPr>
        <w:t xml:space="preserve"> </w:t>
      </w:r>
      <w:r w:rsidR="009D6D7D" w:rsidRPr="009D01AE">
        <w:rPr>
          <w:rFonts w:ascii="Arial" w:hAnsi="Arial" w:cs="Arial"/>
          <w:bCs/>
          <w:sz w:val="20"/>
          <w:szCs w:val="20"/>
        </w:rPr>
        <w:t>a</w:t>
      </w:r>
      <w:r w:rsidRPr="009D01AE">
        <w:rPr>
          <w:rFonts w:ascii="Arial" w:hAnsi="Arial" w:cs="Arial"/>
          <w:bCs/>
          <w:sz w:val="20"/>
          <w:szCs w:val="20"/>
        </w:rPr>
        <w:t xml:space="preserve">/časti A.1 Pokyny pre uchádzačov súťažných podkladov. </w:t>
      </w:r>
      <w:r w:rsidRPr="009D01AE">
        <w:rPr>
          <w:rFonts w:ascii="Arial" w:hAnsi="Arial" w:cs="Arial"/>
          <w:b/>
          <w:bCs/>
          <w:sz w:val="20"/>
          <w:szCs w:val="20"/>
        </w:rPr>
        <w:t>V súlade s § 41 ods. 6 Zákona verejný obstarávateľ nevyžaduje od uchádzačov údaje o osobe oprávnenej konať za subdodávateľov – dodávateľov tovaru uvedených v tabuľke pod písm. C/ tejto prílohy.</w:t>
      </w:r>
    </w:p>
    <w:p w:rsidR="00686F1A" w:rsidRPr="009D01AE" w:rsidRDefault="00686F1A" w:rsidP="00D759D8">
      <w:pPr>
        <w:pStyle w:val="Odsekzoznamu"/>
        <w:numPr>
          <w:ilvl w:val="0"/>
          <w:numId w:val="5"/>
        </w:numPr>
        <w:spacing w:before="120"/>
        <w:ind w:left="425" w:hanging="425"/>
        <w:rPr>
          <w:rFonts w:ascii="Arial" w:hAnsi="Arial" w:cs="Arial"/>
          <w:bCs/>
          <w:sz w:val="20"/>
          <w:szCs w:val="20"/>
        </w:rPr>
      </w:pPr>
      <w:r w:rsidRPr="009D01AE">
        <w:rPr>
          <w:rFonts w:ascii="Arial" w:hAnsi="Arial" w:cs="Arial"/>
          <w:bCs/>
          <w:sz w:val="20"/>
          <w:szCs w:val="20"/>
        </w:rPr>
        <w:t xml:space="preserve">Uvedenie predmetu subdodávky </w:t>
      </w:r>
    </w:p>
    <w:p w:rsidR="00686F1A" w:rsidRPr="009D01AE" w:rsidRDefault="00686F1A" w:rsidP="00D759D8">
      <w:pPr>
        <w:pStyle w:val="Odsekzoznamu"/>
        <w:numPr>
          <w:ilvl w:val="0"/>
          <w:numId w:val="5"/>
        </w:numPr>
        <w:spacing w:before="120"/>
        <w:ind w:left="425" w:hanging="425"/>
        <w:rPr>
          <w:rFonts w:ascii="Arial" w:hAnsi="Arial" w:cs="Arial"/>
          <w:bCs/>
          <w:sz w:val="20"/>
          <w:szCs w:val="20"/>
        </w:rPr>
      </w:pPr>
      <w:r w:rsidRPr="009D01AE">
        <w:rPr>
          <w:rFonts w:ascii="Arial" w:hAnsi="Arial" w:cs="Arial"/>
          <w:bCs/>
          <w:sz w:val="20"/>
          <w:szCs w:val="20"/>
        </w:rPr>
        <w:t xml:space="preserve">Percentuálny podiel zákazky zabezpečovaný subdodávateľom. </w:t>
      </w:r>
    </w:p>
    <w:p w:rsidR="00686F1A" w:rsidRPr="009D01AE" w:rsidRDefault="00686F1A" w:rsidP="00D759D8">
      <w:pPr>
        <w:spacing w:before="240" w:after="120"/>
        <w:rPr>
          <w:rFonts w:ascii="Arial" w:hAnsi="Arial" w:cs="Arial"/>
          <w:b/>
          <w:bCs/>
          <w:sz w:val="20"/>
          <w:szCs w:val="20"/>
        </w:rPr>
      </w:pPr>
      <w:r w:rsidRPr="009D01AE">
        <w:rPr>
          <w:rFonts w:ascii="Arial" w:hAnsi="Arial" w:cs="Arial"/>
          <w:b/>
          <w:bCs/>
          <w:sz w:val="20"/>
          <w:szCs w:val="20"/>
        </w:rPr>
        <w:t>A/</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686F1A" w:rsidRPr="009D01AE" w:rsidTr="00F63E21">
        <w:tc>
          <w:tcPr>
            <w:tcW w:w="681" w:type="dxa"/>
            <w:vAlign w:val="center"/>
          </w:tcPr>
          <w:p w:rsidR="00686F1A" w:rsidRPr="009D01AE" w:rsidRDefault="00686F1A" w:rsidP="00D759D8">
            <w:pPr>
              <w:rPr>
                <w:rFonts w:ascii="Arial" w:hAnsi="Arial" w:cs="Arial"/>
                <w:bCs/>
                <w:sz w:val="20"/>
                <w:szCs w:val="20"/>
              </w:rPr>
            </w:pPr>
            <w:proofErr w:type="spellStart"/>
            <w:r w:rsidRPr="009D01AE">
              <w:rPr>
                <w:rFonts w:ascii="Arial" w:hAnsi="Arial" w:cs="Arial"/>
                <w:bCs/>
                <w:sz w:val="20"/>
                <w:szCs w:val="20"/>
              </w:rPr>
              <w:t>p.č</w:t>
            </w:r>
            <w:proofErr w:type="spellEnd"/>
            <w:r w:rsidRPr="009D01AE">
              <w:rPr>
                <w:rFonts w:ascii="Arial" w:hAnsi="Arial" w:cs="Arial"/>
                <w:bCs/>
                <w:sz w:val="20"/>
                <w:szCs w:val="20"/>
              </w:rPr>
              <w:t>.</w:t>
            </w:r>
          </w:p>
        </w:tc>
        <w:tc>
          <w:tcPr>
            <w:tcW w:w="2148" w:type="dxa"/>
            <w:vAlign w:val="center"/>
          </w:tcPr>
          <w:p w:rsidR="00686F1A" w:rsidRPr="009D01AE" w:rsidRDefault="00F63E21" w:rsidP="00D759D8">
            <w:pPr>
              <w:rPr>
                <w:rFonts w:ascii="Arial" w:hAnsi="Arial" w:cs="Arial"/>
                <w:bCs/>
                <w:sz w:val="20"/>
                <w:szCs w:val="20"/>
              </w:rPr>
            </w:pPr>
            <w:r w:rsidRPr="009D01AE">
              <w:rPr>
                <w:rFonts w:ascii="Arial" w:hAnsi="Arial" w:cs="Arial"/>
                <w:bCs/>
                <w:sz w:val="20"/>
                <w:szCs w:val="20"/>
              </w:rPr>
              <w:t xml:space="preserve">Priami </w:t>
            </w:r>
            <w:proofErr w:type="spellStart"/>
            <w:r w:rsidRPr="009D01AE">
              <w:rPr>
                <w:rFonts w:ascii="Arial" w:hAnsi="Arial" w:cs="Arial"/>
                <w:bCs/>
                <w:sz w:val="20"/>
                <w:szCs w:val="20"/>
              </w:rPr>
              <w:t>P</w:t>
            </w:r>
            <w:r w:rsidR="00686F1A" w:rsidRPr="009D01AE">
              <w:rPr>
                <w:rFonts w:ascii="Arial" w:hAnsi="Arial" w:cs="Arial"/>
                <w:bCs/>
                <w:sz w:val="20"/>
                <w:szCs w:val="20"/>
              </w:rPr>
              <w:t>odzhotovitelia</w:t>
            </w:r>
            <w:proofErr w:type="spellEnd"/>
            <w:r w:rsidR="00686F1A" w:rsidRPr="009D01AE">
              <w:rPr>
                <w:rFonts w:ascii="Arial" w:hAnsi="Arial" w:cs="Arial"/>
                <w:bCs/>
                <w:sz w:val="20"/>
                <w:szCs w:val="20"/>
              </w:rPr>
              <w:t xml:space="preserve"> </w:t>
            </w:r>
          </w:p>
        </w:tc>
        <w:tc>
          <w:tcPr>
            <w:tcW w:w="1894"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Údaje o osobe oprávnenej konať za subdodávateľa</w:t>
            </w:r>
          </w:p>
        </w:tc>
        <w:tc>
          <w:tcPr>
            <w:tcW w:w="1858" w:type="dxa"/>
            <w:shd w:val="clear" w:color="auto" w:fill="auto"/>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Predmet subdodávky</w:t>
            </w:r>
            <w:r w:rsidR="00F63E21" w:rsidRPr="009D01AE">
              <w:rPr>
                <w:rFonts w:ascii="Arial" w:hAnsi="Arial" w:cs="Arial"/>
                <w:bCs/>
                <w:sz w:val="20"/>
                <w:szCs w:val="20"/>
              </w:rPr>
              <w:t xml:space="preserve"> </w:t>
            </w:r>
          </w:p>
        </w:tc>
        <w:tc>
          <w:tcPr>
            <w:tcW w:w="2415"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 podiel subdodávok</w:t>
            </w:r>
            <w:r w:rsidR="00F63E21" w:rsidRPr="009D01AE">
              <w:rPr>
                <w:rFonts w:ascii="Arial" w:hAnsi="Arial" w:cs="Arial"/>
                <w:bCs/>
                <w:sz w:val="20"/>
                <w:szCs w:val="20"/>
              </w:rPr>
              <w:t xml:space="preserve"> </w:t>
            </w:r>
            <w:r w:rsidR="00391403" w:rsidRPr="009D01AE">
              <w:rPr>
                <w:rStyle w:val="Odkaznapoznmkupodiarou"/>
                <w:rFonts w:ascii="Arial" w:hAnsi="Arial"/>
                <w:bCs/>
                <w:sz w:val="20"/>
                <w:szCs w:val="20"/>
              </w:rPr>
              <w:footnoteReference w:id="5"/>
            </w:r>
          </w:p>
        </w:tc>
      </w:tr>
      <w:tr w:rsidR="00686F1A" w:rsidRPr="009D01AE" w:rsidTr="00F63E21">
        <w:tc>
          <w:tcPr>
            <w:tcW w:w="681" w:type="dxa"/>
            <w:vAlign w:val="center"/>
          </w:tcPr>
          <w:p w:rsidR="00686F1A" w:rsidRPr="009D01AE" w:rsidRDefault="00686F1A" w:rsidP="00D759D8">
            <w:pPr>
              <w:jc w:val="center"/>
              <w:rPr>
                <w:rFonts w:ascii="Arial" w:hAnsi="Arial" w:cs="Arial"/>
                <w:bCs/>
                <w:sz w:val="20"/>
                <w:szCs w:val="20"/>
              </w:rPr>
            </w:pPr>
            <w:r w:rsidRPr="009D01AE">
              <w:rPr>
                <w:rFonts w:ascii="Arial" w:hAnsi="Arial" w:cs="Arial"/>
                <w:bCs/>
                <w:sz w:val="20"/>
                <w:szCs w:val="20"/>
              </w:rPr>
              <w:t>1.</w:t>
            </w:r>
          </w:p>
        </w:tc>
        <w:tc>
          <w:tcPr>
            <w:tcW w:w="2148" w:type="dxa"/>
            <w:vAlign w:val="center"/>
          </w:tcPr>
          <w:p w:rsidR="00686F1A" w:rsidRPr="009D01AE" w:rsidRDefault="00686F1A" w:rsidP="00D759D8">
            <w:pPr>
              <w:rPr>
                <w:rFonts w:ascii="Arial" w:hAnsi="Arial" w:cs="Arial"/>
                <w:bCs/>
                <w:sz w:val="20"/>
                <w:szCs w:val="20"/>
              </w:rPr>
            </w:pPr>
          </w:p>
          <w:p w:rsidR="00686F1A" w:rsidRPr="009D01AE" w:rsidRDefault="00686F1A" w:rsidP="00D759D8">
            <w:pPr>
              <w:rPr>
                <w:rFonts w:ascii="Arial" w:hAnsi="Arial" w:cs="Arial"/>
                <w:bCs/>
                <w:sz w:val="20"/>
                <w:szCs w:val="20"/>
              </w:rPr>
            </w:pPr>
          </w:p>
        </w:tc>
        <w:tc>
          <w:tcPr>
            <w:tcW w:w="1894" w:type="dxa"/>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p>
        </w:tc>
        <w:tc>
          <w:tcPr>
            <w:tcW w:w="2415" w:type="dxa"/>
            <w:vAlign w:val="center"/>
          </w:tcPr>
          <w:p w:rsidR="00686F1A" w:rsidRPr="009D01AE" w:rsidRDefault="00686F1A" w:rsidP="00D759D8">
            <w:pPr>
              <w:rPr>
                <w:rFonts w:ascii="Arial" w:hAnsi="Arial" w:cs="Arial"/>
                <w:bCs/>
                <w:sz w:val="20"/>
                <w:szCs w:val="20"/>
              </w:rPr>
            </w:pPr>
          </w:p>
        </w:tc>
      </w:tr>
      <w:tr w:rsidR="00686F1A" w:rsidRPr="009D01AE" w:rsidTr="00F63E21">
        <w:tc>
          <w:tcPr>
            <w:tcW w:w="681" w:type="dxa"/>
            <w:vAlign w:val="center"/>
          </w:tcPr>
          <w:p w:rsidR="00686F1A" w:rsidRPr="009D01AE" w:rsidRDefault="00686F1A" w:rsidP="00D759D8">
            <w:pPr>
              <w:jc w:val="center"/>
              <w:rPr>
                <w:rFonts w:ascii="Arial" w:hAnsi="Arial" w:cs="Arial"/>
                <w:bCs/>
                <w:sz w:val="20"/>
                <w:szCs w:val="20"/>
              </w:rPr>
            </w:pPr>
            <w:r w:rsidRPr="009D01AE">
              <w:rPr>
                <w:rFonts w:ascii="Arial" w:hAnsi="Arial" w:cs="Arial"/>
                <w:bCs/>
                <w:sz w:val="20"/>
                <w:szCs w:val="20"/>
              </w:rPr>
              <w:t>2.</w:t>
            </w:r>
          </w:p>
        </w:tc>
        <w:tc>
          <w:tcPr>
            <w:tcW w:w="2148" w:type="dxa"/>
            <w:vAlign w:val="center"/>
          </w:tcPr>
          <w:p w:rsidR="00686F1A" w:rsidRPr="009D01AE" w:rsidRDefault="00686F1A" w:rsidP="00D759D8">
            <w:pPr>
              <w:rPr>
                <w:rFonts w:ascii="Arial" w:hAnsi="Arial" w:cs="Arial"/>
                <w:bCs/>
                <w:sz w:val="20"/>
                <w:szCs w:val="20"/>
              </w:rPr>
            </w:pPr>
          </w:p>
          <w:p w:rsidR="00686F1A" w:rsidRPr="009D01AE" w:rsidRDefault="00686F1A" w:rsidP="00D759D8">
            <w:pPr>
              <w:rPr>
                <w:rFonts w:ascii="Arial" w:hAnsi="Arial" w:cs="Arial"/>
                <w:bCs/>
                <w:sz w:val="20"/>
                <w:szCs w:val="20"/>
              </w:rPr>
            </w:pPr>
          </w:p>
        </w:tc>
        <w:tc>
          <w:tcPr>
            <w:tcW w:w="1894" w:type="dxa"/>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p>
        </w:tc>
        <w:tc>
          <w:tcPr>
            <w:tcW w:w="2415" w:type="dxa"/>
            <w:vAlign w:val="center"/>
          </w:tcPr>
          <w:p w:rsidR="00686F1A" w:rsidRPr="009D01AE" w:rsidRDefault="00686F1A" w:rsidP="00D759D8">
            <w:pPr>
              <w:rPr>
                <w:rFonts w:ascii="Arial" w:hAnsi="Arial" w:cs="Arial"/>
                <w:bCs/>
                <w:sz w:val="20"/>
                <w:szCs w:val="20"/>
              </w:rPr>
            </w:pPr>
          </w:p>
        </w:tc>
      </w:tr>
      <w:tr w:rsidR="00686F1A" w:rsidRPr="009D01AE" w:rsidTr="00F63E21">
        <w:tc>
          <w:tcPr>
            <w:tcW w:w="681" w:type="dxa"/>
            <w:vAlign w:val="center"/>
          </w:tcPr>
          <w:p w:rsidR="00686F1A" w:rsidRPr="009D01AE" w:rsidRDefault="00686F1A" w:rsidP="00D759D8">
            <w:pPr>
              <w:jc w:val="center"/>
              <w:rPr>
                <w:rFonts w:ascii="Arial" w:hAnsi="Arial" w:cs="Arial"/>
                <w:bCs/>
                <w:sz w:val="20"/>
                <w:szCs w:val="20"/>
              </w:rPr>
            </w:pPr>
            <w:r w:rsidRPr="009D01AE">
              <w:rPr>
                <w:rFonts w:ascii="Arial" w:hAnsi="Arial" w:cs="Arial"/>
                <w:bCs/>
                <w:sz w:val="20"/>
                <w:szCs w:val="20"/>
              </w:rPr>
              <w:t>3.</w:t>
            </w:r>
          </w:p>
        </w:tc>
        <w:tc>
          <w:tcPr>
            <w:tcW w:w="2148" w:type="dxa"/>
            <w:vAlign w:val="center"/>
          </w:tcPr>
          <w:p w:rsidR="00686F1A" w:rsidRPr="009D01AE" w:rsidRDefault="00686F1A" w:rsidP="00D759D8">
            <w:pPr>
              <w:rPr>
                <w:rFonts w:ascii="Arial" w:hAnsi="Arial" w:cs="Arial"/>
                <w:bCs/>
                <w:sz w:val="20"/>
                <w:szCs w:val="20"/>
              </w:rPr>
            </w:pPr>
          </w:p>
          <w:p w:rsidR="00686F1A" w:rsidRPr="009D01AE" w:rsidRDefault="00686F1A" w:rsidP="00D759D8">
            <w:pPr>
              <w:rPr>
                <w:rFonts w:ascii="Arial" w:hAnsi="Arial" w:cs="Arial"/>
                <w:bCs/>
                <w:sz w:val="20"/>
                <w:szCs w:val="20"/>
              </w:rPr>
            </w:pPr>
          </w:p>
        </w:tc>
        <w:tc>
          <w:tcPr>
            <w:tcW w:w="1894" w:type="dxa"/>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p>
        </w:tc>
        <w:tc>
          <w:tcPr>
            <w:tcW w:w="2415" w:type="dxa"/>
            <w:vAlign w:val="center"/>
          </w:tcPr>
          <w:p w:rsidR="00686F1A" w:rsidRPr="009D01AE" w:rsidRDefault="00686F1A" w:rsidP="00D759D8">
            <w:pPr>
              <w:rPr>
                <w:rFonts w:ascii="Arial" w:hAnsi="Arial" w:cs="Arial"/>
                <w:bCs/>
                <w:sz w:val="20"/>
                <w:szCs w:val="20"/>
              </w:rPr>
            </w:pPr>
          </w:p>
        </w:tc>
      </w:tr>
      <w:tr w:rsidR="00686F1A" w:rsidRPr="009D01AE" w:rsidTr="00F63E21">
        <w:tc>
          <w:tcPr>
            <w:tcW w:w="4723" w:type="dxa"/>
            <w:gridSpan w:val="3"/>
            <w:tcBorders>
              <w:left w:val="single" w:sz="4" w:space="0" w:color="auto"/>
            </w:tcBorders>
            <w:shd w:val="clear" w:color="auto" w:fill="000000"/>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Súhrn % podielu subdodávok</w:t>
            </w:r>
          </w:p>
        </w:tc>
        <w:tc>
          <w:tcPr>
            <w:tcW w:w="2415" w:type="dxa"/>
            <w:vAlign w:val="center"/>
          </w:tcPr>
          <w:p w:rsidR="00686F1A" w:rsidRPr="009D01AE" w:rsidRDefault="00686F1A" w:rsidP="00D759D8">
            <w:pPr>
              <w:rPr>
                <w:rFonts w:ascii="Arial" w:hAnsi="Arial" w:cs="Arial"/>
                <w:bCs/>
                <w:sz w:val="20"/>
                <w:szCs w:val="20"/>
              </w:rPr>
            </w:pPr>
          </w:p>
        </w:tc>
      </w:tr>
    </w:tbl>
    <w:p w:rsidR="00686F1A" w:rsidRPr="009D01AE" w:rsidRDefault="00686F1A" w:rsidP="00D759D8">
      <w:pPr>
        <w:pStyle w:val="Zkladntext"/>
        <w:tabs>
          <w:tab w:val="num" w:pos="-720"/>
        </w:tabs>
        <w:spacing w:before="240" w:after="120"/>
        <w:rPr>
          <w:rFonts w:ascii="Arial" w:hAnsi="Arial" w:cs="Arial"/>
          <w:sz w:val="20"/>
          <w:szCs w:val="20"/>
        </w:rPr>
      </w:pPr>
      <w:r w:rsidRPr="009D01AE">
        <w:rPr>
          <w:rFonts w:ascii="Arial" w:hAnsi="Arial" w:cs="Arial"/>
          <w:sz w:val="20"/>
          <w:szCs w:val="20"/>
        </w:rPr>
        <w:t>B/</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F63E21" w:rsidRPr="009D01AE" w:rsidTr="00F63E21">
        <w:tc>
          <w:tcPr>
            <w:tcW w:w="681" w:type="dxa"/>
            <w:vAlign w:val="center"/>
          </w:tcPr>
          <w:p w:rsidR="00686F1A" w:rsidRPr="009D01AE" w:rsidRDefault="00686F1A" w:rsidP="00D759D8">
            <w:pPr>
              <w:rPr>
                <w:rFonts w:ascii="Arial" w:hAnsi="Arial" w:cs="Arial"/>
                <w:bCs/>
                <w:sz w:val="20"/>
                <w:szCs w:val="20"/>
              </w:rPr>
            </w:pPr>
            <w:proofErr w:type="spellStart"/>
            <w:r w:rsidRPr="009D01AE">
              <w:rPr>
                <w:rFonts w:ascii="Arial" w:hAnsi="Arial" w:cs="Arial"/>
                <w:bCs/>
                <w:sz w:val="20"/>
                <w:szCs w:val="20"/>
              </w:rPr>
              <w:t>p.č</w:t>
            </w:r>
            <w:proofErr w:type="spellEnd"/>
            <w:r w:rsidRPr="009D01AE">
              <w:rPr>
                <w:rFonts w:ascii="Arial" w:hAnsi="Arial" w:cs="Arial"/>
                <w:bCs/>
                <w:sz w:val="20"/>
                <w:szCs w:val="20"/>
              </w:rPr>
              <w:t>.</w:t>
            </w:r>
          </w:p>
        </w:tc>
        <w:tc>
          <w:tcPr>
            <w:tcW w:w="2148" w:type="dxa"/>
            <w:vAlign w:val="center"/>
          </w:tcPr>
          <w:p w:rsidR="00686F1A" w:rsidRPr="009D01AE" w:rsidRDefault="00686F1A" w:rsidP="00D759D8">
            <w:pPr>
              <w:rPr>
                <w:rFonts w:ascii="Arial" w:hAnsi="Arial" w:cs="Arial"/>
                <w:bCs/>
                <w:sz w:val="20"/>
                <w:szCs w:val="20"/>
              </w:rPr>
            </w:pPr>
            <w:proofErr w:type="spellStart"/>
            <w:r w:rsidRPr="009D01AE">
              <w:rPr>
                <w:rFonts w:ascii="Arial" w:hAnsi="Arial" w:cs="Arial"/>
                <w:bCs/>
                <w:sz w:val="20"/>
                <w:szCs w:val="20"/>
              </w:rPr>
              <w:t>Podzhotovitelia</w:t>
            </w:r>
            <w:proofErr w:type="spellEnd"/>
            <w:r w:rsidRPr="009D01AE">
              <w:rPr>
                <w:rFonts w:ascii="Arial" w:hAnsi="Arial" w:cs="Arial"/>
                <w:bCs/>
                <w:sz w:val="20"/>
                <w:szCs w:val="20"/>
              </w:rPr>
              <w:t xml:space="preserve"> (s výnimkou Priamych </w:t>
            </w:r>
            <w:proofErr w:type="spellStart"/>
            <w:r w:rsidRPr="009D01AE">
              <w:rPr>
                <w:rFonts w:ascii="Arial" w:hAnsi="Arial" w:cs="Arial"/>
                <w:bCs/>
                <w:sz w:val="20"/>
                <w:szCs w:val="20"/>
              </w:rPr>
              <w:t>Podzhotoviteľov</w:t>
            </w:r>
            <w:proofErr w:type="spellEnd"/>
            <w:r w:rsidRPr="009D01AE">
              <w:rPr>
                <w:rFonts w:ascii="Arial" w:hAnsi="Arial" w:cs="Arial"/>
                <w:bCs/>
                <w:sz w:val="20"/>
                <w:szCs w:val="20"/>
              </w:rPr>
              <w:t xml:space="preserve">) </w:t>
            </w:r>
          </w:p>
        </w:tc>
        <w:tc>
          <w:tcPr>
            <w:tcW w:w="1894"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Údaje o osobe oprávnenej konať za subdodávateľa</w:t>
            </w:r>
          </w:p>
        </w:tc>
        <w:tc>
          <w:tcPr>
            <w:tcW w:w="1858"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Predmet subdodávky</w:t>
            </w:r>
          </w:p>
        </w:tc>
        <w:tc>
          <w:tcPr>
            <w:tcW w:w="2415"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 podiel subdodávok</w:t>
            </w:r>
          </w:p>
        </w:tc>
      </w:tr>
      <w:tr w:rsidR="00686F1A" w:rsidRPr="009D01AE" w:rsidTr="00F63E21">
        <w:tc>
          <w:tcPr>
            <w:tcW w:w="681" w:type="dxa"/>
            <w:vAlign w:val="center"/>
          </w:tcPr>
          <w:p w:rsidR="00686F1A" w:rsidRPr="009D01AE" w:rsidRDefault="00686F1A" w:rsidP="00D759D8">
            <w:pPr>
              <w:jc w:val="center"/>
              <w:rPr>
                <w:rFonts w:ascii="Arial" w:hAnsi="Arial" w:cs="Arial"/>
                <w:bCs/>
                <w:sz w:val="20"/>
                <w:szCs w:val="20"/>
              </w:rPr>
            </w:pPr>
            <w:r w:rsidRPr="009D01AE">
              <w:rPr>
                <w:rFonts w:ascii="Arial" w:hAnsi="Arial" w:cs="Arial"/>
                <w:bCs/>
                <w:sz w:val="20"/>
                <w:szCs w:val="20"/>
              </w:rPr>
              <w:t>1.</w:t>
            </w:r>
          </w:p>
        </w:tc>
        <w:tc>
          <w:tcPr>
            <w:tcW w:w="2148" w:type="dxa"/>
            <w:vAlign w:val="center"/>
          </w:tcPr>
          <w:p w:rsidR="00686F1A" w:rsidRPr="009D01AE" w:rsidRDefault="00686F1A" w:rsidP="00D759D8">
            <w:pPr>
              <w:rPr>
                <w:rFonts w:ascii="Arial" w:hAnsi="Arial" w:cs="Arial"/>
                <w:bCs/>
                <w:sz w:val="20"/>
                <w:szCs w:val="20"/>
              </w:rPr>
            </w:pPr>
          </w:p>
          <w:p w:rsidR="00686F1A" w:rsidRPr="009D01AE" w:rsidRDefault="00686F1A" w:rsidP="00D759D8">
            <w:pPr>
              <w:rPr>
                <w:rFonts w:ascii="Arial" w:hAnsi="Arial" w:cs="Arial"/>
                <w:bCs/>
                <w:sz w:val="20"/>
                <w:szCs w:val="20"/>
              </w:rPr>
            </w:pPr>
          </w:p>
        </w:tc>
        <w:tc>
          <w:tcPr>
            <w:tcW w:w="1894" w:type="dxa"/>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p>
        </w:tc>
        <w:tc>
          <w:tcPr>
            <w:tcW w:w="2415" w:type="dxa"/>
            <w:vAlign w:val="center"/>
          </w:tcPr>
          <w:p w:rsidR="00686F1A" w:rsidRPr="009D01AE" w:rsidRDefault="00686F1A" w:rsidP="00D759D8">
            <w:pPr>
              <w:rPr>
                <w:rFonts w:ascii="Arial" w:hAnsi="Arial" w:cs="Arial"/>
                <w:bCs/>
                <w:sz w:val="20"/>
                <w:szCs w:val="20"/>
              </w:rPr>
            </w:pPr>
          </w:p>
        </w:tc>
      </w:tr>
      <w:tr w:rsidR="00686F1A" w:rsidRPr="009D01AE" w:rsidTr="00F63E21">
        <w:tc>
          <w:tcPr>
            <w:tcW w:w="681" w:type="dxa"/>
            <w:vAlign w:val="center"/>
          </w:tcPr>
          <w:p w:rsidR="00686F1A" w:rsidRPr="009D01AE" w:rsidRDefault="00686F1A" w:rsidP="00D759D8">
            <w:pPr>
              <w:jc w:val="center"/>
              <w:rPr>
                <w:rFonts w:ascii="Arial" w:hAnsi="Arial" w:cs="Arial"/>
                <w:bCs/>
                <w:sz w:val="20"/>
                <w:szCs w:val="20"/>
              </w:rPr>
            </w:pPr>
            <w:r w:rsidRPr="009D01AE">
              <w:rPr>
                <w:rFonts w:ascii="Arial" w:hAnsi="Arial" w:cs="Arial"/>
                <w:bCs/>
                <w:sz w:val="20"/>
                <w:szCs w:val="20"/>
              </w:rPr>
              <w:t>2.</w:t>
            </w:r>
          </w:p>
        </w:tc>
        <w:tc>
          <w:tcPr>
            <w:tcW w:w="2148" w:type="dxa"/>
            <w:vAlign w:val="center"/>
          </w:tcPr>
          <w:p w:rsidR="00686F1A" w:rsidRPr="009D01AE" w:rsidRDefault="00686F1A" w:rsidP="00D759D8">
            <w:pPr>
              <w:rPr>
                <w:rFonts w:ascii="Arial" w:hAnsi="Arial" w:cs="Arial"/>
                <w:bCs/>
                <w:sz w:val="20"/>
                <w:szCs w:val="20"/>
              </w:rPr>
            </w:pPr>
          </w:p>
          <w:p w:rsidR="00686F1A" w:rsidRPr="009D01AE" w:rsidRDefault="00686F1A" w:rsidP="00D759D8">
            <w:pPr>
              <w:rPr>
                <w:rFonts w:ascii="Arial" w:hAnsi="Arial" w:cs="Arial"/>
                <w:bCs/>
                <w:sz w:val="20"/>
                <w:szCs w:val="20"/>
              </w:rPr>
            </w:pPr>
          </w:p>
        </w:tc>
        <w:tc>
          <w:tcPr>
            <w:tcW w:w="1894" w:type="dxa"/>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p>
        </w:tc>
        <w:tc>
          <w:tcPr>
            <w:tcW w:w="2415" w:type="dxa"/>
            <w:vAlign w:val="center"/>
          </w:tcPr>
          <w:p w:rsidR="00686F1A" w:rsidRPr="009D01AE" w:rsidRDefault="00686F1A" w:rsidP="00D759D8">
            <w:pPr>
              <w:rPr>
                <w:rFonts w:ascii="Arial" w:hAnsi="Arial" w:cs="Arial"/>
                <w:bCs/>
                <w:sz w:val="20"/>
                <w:szCs w:val="20"/>
              </w:rPr>
            </w:pPr>
          </w:p>
        </w:tc>
      </w:tr>
      <w:tr w:rsidR="00686F1A" w:rsidRPr="009D01AE" w:rsidTr="00F63E21">
        <w:tc>
          <w:tcPr>
            <w:tcW w:w="681" w:type="dxa"/>
            <w:vAlign w:val="center"/>
          </w:tcPr>
          <w:p w:rsidR="00686F1A" w:rsidRPr="009D01AE" w:rsidRDefault="00686F1A" w:rsidP="00D759D8">
            <w:pPr>
              <w:jc w:val="center"/>
              <w:rPr>
                <w:rFonts w:ascii="Arial" w:hAnsi="Arial" w:cs="Arial"/>
                <w:bCs/>
                <w:sz w:val="20"/>
                <w:szCs w:val="20"/>
              </w:rPr>
            </w:pPr>
            <w:r w:rsidRPr="009D01AE">
              <w:rPr>
                <w:rFonts w:ascii="Arial" w:hAnsi="Arial" w:cs="Arial"/>
                <w:bCs/>
                <w:sz w:val="20"/>
                <w:szCs w:val="20"/>
              </w:rPr>
              <w:t>3.</w:t>
            </w:r>
          </w:p>
        </w:tc>
        <w:tc>
          <w:tcPr>
            <w:tcW w:w="2148" w:type="dxa"/>
            <w:vAlign w:val="center"/>
          </w:tcPr>
          <w:p w:rsidR="00686F1A" w:rsidRPr="009D01AE" w:rsidRDefault="00686F1A" w:rsidP="00D759D8">
            <w:pPr>
              <w:rPr>
                <w:rFonts w:ascii="Arial" w:hAnsi="Arial" w:cs="Arial"/>
                <w:bCs/>
                <w:sz w:val="20"/>
                <w:szCs w:val="20"/>
              </w:rPr>
            </w:pPr>
          </w:p>
          <w:p w:rsidR="00686F1A" w:rsidRPr="009D01AE" w:rsidRDefault="00686F1A" w:rsidP="00D759D8">
            <w:pPr>
              <w:rPr>
                <w:rFonts w:ascii="Arial" w:hAnsi="Arial" w:cs="Arial"/>
                <w:bCs/>
                <w:sz w:val="20"/>
                <w:szCs w:val="20"/>
              </w:rPr>
            </w:pPr>
          </w:p>
        </w:tc>
        <w:tc>
          <w:tcPr>
            <w:tcW w:w="1894" w:type="dxa"/>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p>
        </w:tc>
        <w:tc>
          <w:tcPr>
            <w:tcW w:w="2415" w:type="dxa"/>
            <w:vAlign w:val="center"/>
          </w:tcPr>
          <w:p w:rsidR="00686F1A" w:rsidRPr="009D01AE" w:rsidRDefault="00686F1A" w:rsidP="00D759D8">
            <w:pPr>
              <w:rPr>
                <w:rFonts w:ascii="Arial" w:hAnsi="Arial" w:cs="Arial"/>
                <w:bCs/>
                <w:sz w:val="20"/>
                <w:szCs w:val="20"/>
              </w:rPr>
            </w:pPr>
          </w:p>
        </w:tc>
      </w:tr>
      <w:tr w:rsidR="00686F1A" w:rsidRPr="009D01AE" w:rsidTr="00F63E21">
        <w:tc>
          <w:tcPr>
            <w:tcW w:w="4723" w:type="dxa"/>
            <w:gridSpan w:val="3"/>
            <w:tcBorders>
              <w:left w:val="single" w:sz="4" w:space="0" w:color="auto"/>
            </w:tcBorders>
            <w:shd w:val="clear" w:color="auto" w:fill="000000"/>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Súhrn % podielu subdodávok</w:t>
            </w:r>
          </w:p>
        </w:tc>
        <w:tc>
          <w:tcPr>
            <w:tcW w:w="2415" w:type="dxa"/>
            <w:vAlign w:val="center"/>
          </w:tcPr>
          <w:p w:rsidR="00686F1A" w:rsidRPr="009D01AE" w:rsidRDefault="00686F1A" w:rsidP="00D759D8">
            <w:pPr>
              <w:rPr>
                <w:rFonts w:ascii="Arial" w:hAnsi="Arial" w:cs="Arial"/>
                <w:bCs/>
                <w:sz w:val="20"/>
                <w:szCs w:val="20"/>
              </w:rPr>
            </w:pPr>
          </w:p>
        </w:tc>
      </w:tr>
    </w:tbl>
    <w:p w:rsidR="00686F1A" w:rsidRPr="009D01AE" w:rsidRDefault="00686F1A" w:rsidP="00D759D8">
      <w:pPr>
        <w:pStyle w:val="Zkladntext"/>
        <w:tabs>
          <w:tab w:val="num" w:pos="-720"/>
        </w:tabs>
        <w:spacing w:before="240" w:after="120"/>
        <w:rPr>
          <w:rFonts w:ascii="Arial" w:hAnsi="Arial" w:cs="Arial"/>
          <w:sz w:val="20"/>
          <w:szCs w:val="20"/>
        </w:rPr>
      </w:pPr>
      <w:r w:rsidRPr="009D01AE">
        <w:rPr>
          <w:rFonts w:ascii="Arial" w:hAnsi="Arial" w:cs="Arial"/>
          <w:sz w:val="20"/>
          <w:szCs w:val="20"/>
        </w:rPr>
        <w:t>C/</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F63E21" w:rsidRPr="009D01AE" w:rsidTr="00F63E21">
        <w:tc>
          <w:tcPr>
            <w:tcW w:w="681" w:type="dxa"/>
            <w:vAlign w:val="center"/>
          </w:tcPr>
          <w:p w:rsidR="00686F1A" w:rsidRPr="009D01AE" w:rsidRDefault="00686F1A" w:rsidP="00D759D8">
            <w:pPr>
              <w:rPr>
                <w:rFonts w:ascii="Arial" w:hAnsi="Arial" w:cs="Arial"/>
                <w:bCs/>
                <w:sz w:val="20"/>
                <w:szCs w:val="20"/>
              </w:rPr>
            </w:pPr>
            <w:proofErr w:type="spellStart"/>
            <w:r w:rsidRPr="009D01AE">
              <w:rPr>
                <w:rFonts w:ascii="Arial" w:hAnsi="Arial" w:cs="Arial"/>
                <w:bCs/>
                <w:sz w:val="20"/>
                <w:szCs w:val="20"/>
              </w:rPr>
              <w:t>p.č</w:t>
            </w:r>
            <w:proofErr w:type="spellEnd"/>
            <w:r w:rsidRPr="009D01AE">
              <w:rPr>
                <w:rFonts w:ascii="Arial" w:hAnsi="Arial" w:cs="Arial"/>
                <w:bCs/>
                <w:sz w:val="20"/>
                <w:szCs w:val="20"/>
              </w:rPr>
              <w:t>.</w:t>
            </w:r>
          </w:p>
        </w:tc>
        <w:tc>
          <w:tcPr>
            <w:tcW w:w="2148"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Dodávatelia Zhotoviteľa</w:t>
            </w:r>
          </w:p>
        </w:tc>
        <w:tc>
          <w:tcPr>
            <w:tcW w:w="1894"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Údaje o osobe oprávnenej konať za subdodávateľa</w:t>
            </w:r>
          </w:p>
        </w:tc>
        <w:tc>
          <w:tcPr>
            <w:tcW w:w="1858"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Predmet subdodávky</w:t>
            </w:r>
          </w:p>
        </w:tc>
        <w:tc>
          <w:tcPr>
            <w:tcW w:w="2415"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 podiel subdodávok</w:t>
            </w:r>
          </w:p>
        </w:tc>
      </w:tr>
      <w:tr w:rsidR="00686F1A" w:rsidRPr="009D01AE" w:rsidTr="00F63E21">
        <w:tc>
          <w:tcPr>
            <w:tcW w:w="681" w:type="dxa"/>
            <w:vAlign w:val="center"/>
          </w:tcPr>
          <w:p w:rsidR="00686F1A" w:rsidRPr="009D01AE" w:rsidRDefault="00686F1A" w:rsidP="00D759D8">
            <w:pPr>
              <w:jc w:val="center"/>
              <w:rPr>
                <w:rFonts w:ascii="Arial" w:hAnsi="Arial" w:cs="Arial"/>
                <w:bCs/>
                <w:sz w:val="20"/>
                <w:szCs w:val="20"/>
              </w:rPr>
            </w:pPr>
            <w:r w:rsidRPr="009D01AE">
              <w:rPr>
                <w:rFonts w:ascii="Arial" w:hAnsi="Arial" w:cs="Arial"/>
                <w:bCs/>
                <w:sz w:val="20"/>
                <w:szCs w:val="20"/>
              </w:rPr>
              <w:t>1.</w:t>
            </w:r>
          </w:p>
        </w:tc>
        <w:tc>
          <w:tcPr>
            <w:tcW w:w="2148" w:type="dxa"/>
            <w:vAlign w:val="center"/>
          </w:tcPr>
          <w:p w:rsidR="00686F1A" w:rsidRPr="009D01AE" w:rsidRDefault="00686F1A" w:rsidP="00D759D8">
            <w:pPr>
              <w:rPr>
                <w:rFonts w:ascii="Arial" w:hAnsi="Arial" w:cs="Arial"/>
                <w:bCs/>
                <w:sz w:val="20"/>
                <w:szCs w:val="20"/>
              </w:rPr>
            </w:pPr>
          </w:p>
          <w:p w:rsidR="00686F1A" w:rsidRPr="009D01AE" w:rsidRDefault="00686F1A" w:rsidP="00D759D8">
            <w:pPr>
              <w:rPr>
                <w:rFonts w:ascii="Arial" w:hAnsi="Arial" w:cs="Arial"/>
                <w:bCs/>
                <w:sz w:val="20"/>
                <w:szCs w:val="20"/>
              </w:rPr>
            </w:pPr>
          </w:p>
        </w:tc>
        <w:tc>
          <w:tcPr>
            <w:tcW w:w="1894" w:type="dxa"/>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p>
        </w:tc>
        <w:tc>
          <w:tcPr>
            <w:tcW w:w="2415" w:type="dxa"/>
            <w:vAlign w:val="center"/>
          </w:tcPr>
          <w:p w:rsidR="00686F1A" w:rsidRPr="009D01AE" w:rsidRDefault="00686F1A" w:rsidP="00D759D8">
            <w:pPr>
              <w:rPr>
                <w:rFonts w:ascii="Arial" w:hAnsi="Arial" w:cs="Arial"/>
                <w:bCs/>
                <w:sz w:val="20"/>
                <w:szCs w:val="20"/>
              </w:rPr>
            </w:pPr>
          </w:p>
        </w:tc>
      </w:tr>
      <w:tr w:rsidR="00686F1A" w:rsidRPr="009D01AE" w:rsidTr="00F63E21">
        <w:tc>
          <w:tcPr>
            <w:tcW w:w="681" w:type="dxa"/>
            <w:vAlign w:val="center"/>
          </w:tcPr>
          <w:p w:rsidR="00686F1A" w:rsidRPr="009D01AE" w:rsidRDefault="00686F1A" w:rsidP="00D759D8">
            <w:pPr>
              <w:jc w:val="center"/>
              <w:rPr>
                <w:rFonts w:ascii="Arial" w:hAnsi="Arial" w:cs="Arial"/>
                <w:bCs/>
                <w:sz w:val="20"/>
                <w:szCs w:val="20"/>
              </w:rPr>
            </w:pPr>
            <w:r w:rsidRPr="009D01AE">
              <w:rPr>
                <w:rFonts w:ascii="Arial" w:hAnsi="Arial" w:cs="Arial"/>
                <w:bCs/>
                <w:sz w:val="20"/>
                <w:szCs w:val="20"/>
              </w:rPr>
              <w:t>2.</w:t>
            </w:r>
          </w:p>
        </w:tc>
        <w:tc>
          <w:tcPr>
            <w:tcW w:w="2148" w:type="dxa"/>
            <w:vAlign w:val="center"/>
          </w:tcPr>
          <w:p w:rsidR="00686F1A" w:rsidRPr="009D01AE" w:rsidRDefault="00686F1A" w:rsidP="00D759D8">
            <w:pPr>
              <w:rPr>
                <w:rFonts w:ascii="Arial" w:hAnsi="Arial" w:cs="Arial"/>
                <w:bCs/>
                <w:sz w:val="20"/>
                <w:szCs w:val="20"/>
              </w:rPr>
            </w:pPr>
          </w:p>
          <w:p w:rsidR="00686F1A" w:rsidRPr="009D01AE" w:rsidRDefault="00686F1A" w:rsidP="00D759D8">
            <w:pPr>
              <w:rPr>
                <w:rFonts w:ascii="Arial" w:hAnsi="Arial" w:cs="Arial"/>
                <w:bCs/>
                <w:sz w:val="20"/>
                <w:szCs w:val="20"/>
              </w:rPr>
            </w:pPr>
          </w:p>
        </w:tc>
        <w:tc>
          <w:tcPr>
            <w:tcW w:w="1894" w:type="dxa"/>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p>
        </w:tc>
        <w:tc>
          <w:tcPr>
            <w:tcW w:w="2415" w:type="dxa"/>
            <w:vAlign w:val="center"/>
          </w:tcPr>
          <w:p w:rsidR="00686F1A" w:rsidRPr="009D01AE" w:rsidRDefault="00686F1A" w:rsidP="00D759D8">
            <w:pPr>
              <w:rPr>
                <w:rFonts w:ascii="Arial" w:hAnsi="Arial" w:cs="Arial"/>
                <w:bCs/>
                <w:sz w:val="20"/>
                <w:szCs w:val="20"/>
              </w:rPr>
            </w:pPr>
          </w:p>
        </w:tc>
      </w:tr>
      <w:tr w:rsidR="00686F1A" w:rsidRPr="009D01AE" w:rsidTr="00F63E21">
        <w:tc>
          <w:tcPr>
            <w:tcW w:w="681" w:type="dxa"/>
            <w:vAlign w:val="center"/>
          </w:tcPr>
          <w:p w:rsidR="00686F1A" w:rsidRPr="009D01AE" w:rsidRDefault="00686F1A" w:rsidP="00D759D8">
            <w:pPr>
              <w:jc w:val="center"/>
              <w:rPr>
                <w:rFonts w:ascii="Arial" w:hAnsi="Arial" w:cs="Arial"/>
                <w:bCs/>
                <w:sz w:val="20"/>
                <w:szCs w:val="20"/>
              </w:rPr>
            </w:pPr>
            <w:r w:rsidRPr="009D01AE">
              <w:rPr>
                <w:rFonts w:ascii="Arial" w:hAnsi="Arial" w:cs="Arial"/>
                <w:bCs/>
                <w:sz w:val="20"/>
                <w:szCs w:val="20"/>
              </w:rPr>
              <w:t>3.</w:t>
            </w:r>
          </w:p>
        </w:tc>
        <w:tc>
          <w:tcPr>
            <w:tcW w:w="2148" w:type="dxa"/>
            <w:vAlign w:val="center"/>
          </w:tcPr>
          <w:p w:rsidR="00686F1A" w:rsidRPr="009D01AE" w:rsidRDefault="00686F1A" w:rsidP="00D759D8">
            <w:pPr>
              <w:rPr>
                <w:rFonts w:ascii="Arial" w:hAnsi="Arial" w:cs="Arial"/>
                <w:bCs/>
                <w:sz w:val="20"/>
                <w:szCs w:val="20"/>
              </w:rPr>
            </w:pPr>
          </w:p>
          <w:p w:rsidR="00686F1A" w:rsidRPr="009D01AE" w:rsidRDefault="00686F1A" w:rsidP="00D759D8">
            <w:pPr>
              <w:rPr>
                <w:rFonts w:ascii="Arial" w:hAnsi="Arial" w:cs="Arial"/>
                <w:bCs/>
                <w:sz w:val="20"/>
                <w:szCs w:val="20"/>
              </w:rPr>
            </w:pPr>
          </w:p>
        </w:tc>
        <w:tc>
          <w:tcPr>
            <w:tcW w:w="1894" w:type="dxa"/>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p>
        </w:tc>
        <w:tc>
          <w:tcPr>
            <w:tcW w:w="2415" w:type="dxa"/>
            <w:vAlign w:val="center"/>
          </w:tcPr>
          <w:p w:rsidR="00686F1A" w:rsidRPr="009D01AE" w:rsidRDefault="00686F1A" w:rsidP="00D759D8">
            <w:pPr>
              <w:rPr>
                <w:rFonts w:ascii="Arial" w:hAnsi="Arial" w:cs="Arial"/>
                <w:bCs/>
                <w:sz w:val="20"/>
                <w:szCs w:val="20"/>
              </w:rPr>
            </w:pPr>
          </w:p>
        </w:tc>
      </w:tr>
      <w:tr w:rsidR="00686F1A" w:rsidRPr="009D01AE" w:rsidTr="00F63E21">
        <w:tc>
          <w:tcPr>
            <w:tcW w:w="4723" w:type="dxa"/>
            <w:gridSpan w:val="3"/>
            <w:tcBorders>
              <w:left w:val="single" w:sz="4" w:space="0" w:color="auto"/>
            </w:tcBorders>
            <w:shd w:val="clear" w:color="auto" w:fill="000000"/>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Súhrn % podielu subdodávok</w:t>
            </w:r>
          </w:p>
        </w:tc>
        <w:tc>
          <w:tcPr>
            <w:tcW w:w="2415" w:type="dxa"/>
            <w:vAlign w:val="center"/>
          </w:tcPr>
          <w:p w:rsidR="00686F1A" w:rsidRPr="009D01AE" w:rsidRDefault="00686F1A" w:rsidP="00D759D8">
            <w:pPr>
              <w:rPr>
                <w:rFonts w:ascii="Arial" w:hAnsi="Arial" w:cs="Arial"/>
                <w:bCs/>
                <w:sz w:val="20"/>
                <w:szCs w:val="20"/>
              </w:rPr>
            </w:pPr>
          </w:p>
        </w:tc>
      </w:tr>
    </w:tbl>
    <w:p w:rsidR="00686F1A" w:rsidRPr="009D01AE" w:rsidRDefault="00686F1A" w:rsidP="00D759D8">
      <w:pPr>
        <w:pStyle w:val="Zkladntext"/>
        <w:tabs>
          <w:tab w:val="num" w:pos="-720"/>
        </w:tabs>
        <w:spacing w:line="480" w:lineRule="auto"/>
        <w:rPr>
          <w:rFonts w:ascii="Arial" w:hAnsi="Arial" w:cs="Arial"/>
          <w:b w:val="0"/>
          <w:color w:val="FF0000"/>
          <w:sz w:val="20"/>
          <w:szCs w:val="20"/>
        </w:rPr>
      </w:pPr>
    </w:p>
    <w:p w:rsidR="00686F1A" w:rsidRPr="009D01AE" w:rsidRDefault="00686F1A" w:rsidP="00D759D8">
      <w:pPr>
        <w:pStyle w:val="Zkladntext"/>
        <w:tabs>
          <w:tab w:val="num" w:pos="-720"/>
        </w:tabs>
        <w:spacing w:line="480" w:lineRule="auto"/>
        <w:rPr>
          <w:rFonts w:ascii="Arial" w:hAnsi="Arial" w:cs="Arial"/>
          <w:b w:val="0"/>
          <w:sz w:val="20"/>
          <w:szCs w:val="20"/>
        </w:rPr>
      </w:pPr>
      <w:r w:rsidRPr="009D01AE">
        <w:rPr>
          <w:rFonts w:ascii="Arial" w:hAnsi="Arial" w:cs="Arial"/>
          <w:b w:val="0"/>
          <w:sz w:val="20"/>
          <w:szCs w:val="20"/>
        </w:rPr>
        <w:t>V .................................. dňa .................</w:t>
      </w:r>
    </w:p>
    <w:p w:rsidR="00686F1A" w:rsidRPr="009D01AE" w:rsidRDefault="00686F1A" w:rsidP="00D759D8">
      <w:pPr>
        <w:pStyle w:val="Zkladntext"/>
        <w:tabs>
          <w:tab w:val="num" w:pos="-720"/>
        </w:tabs>
        <w:spacing w:line="480" w:lineRule="auto"/>
        <w:rPr>
          <w:rFonts w:ascii="Arial" w:hAnsi="Arial" w:cs="Arial"/>
          <w:sz w:val="20"/>
          <w:szCs w:val="20"/>
        </w:rPr>
      </w:pPr>
    </w:p>
    <w:p w:rsidR="00686F1A" w:rsidRPr="009D01AE" w:rsidRDefault="00686F1A" w:rsidP="00D759D8">
      <w:pPr>
        <w:pStyle w:val="Zkladntext"/>
        <w:tabs>
          <w:tab w:val="num" w:pos="-720"/>
        </w:tabs>
        <w:spacing w:line="480" w:lineRule="auto"/>
        <w:jc w:val="center"/>
        <w:rPr>
          <w:rFonts w:ascii="Arial" w:hAnsi="Arial" w:cs="Arial"/>
          <w:b w:val="0"/>
          <w:sz w:val="20"/>
          <w:szCs w:val="20"/>
        </w:rPr>
      </w:pP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t xml:space="preserve">                     meno a podpis oprávnenej osoby uchádzača</w:t>
      </w:r>
    </w:p>
    <w:p w:rsidR="00686F1A" w:rsidRPr="009D01AE" w:rsidRDefault="00686F1A" w:rsidP="00D759D8">
      <w:pPr>
        <w:pStyle w:val="Zkladntext"/>
        <w:tabs>
          <w:tab w:val="num" w:pos="-720"/>
        </w:tabs>
        <w:spacing w:line="480" w:lineRule="auto"/>
        <w:rPr>
          <w:rFonts w:ascii="Arial" w:hAnsi="Arial" w:cs="Arial"/>
          <w:b w:val="0"/>
          <w:color w:val="FF0000"/>
          <w:sz w:val="20"/>
          <w:szCs w:val="20"/>
        </w:rPr>
      </w:pPr>
    </w:p>
    <w:p w:rsidR="00686F1A" w:rsidRPr="009D01AE" w:rsidRDefault="00686F1A" w:rsidP="00D759D8">
      <w:pPr>
        <w:pStyle w:val="Zkladntext"/>
        <w:tabs>
          <w:tab w:val="num" w:pos="-720"/>
        </w:tabs>
        <w:spacing w:line="480" w:lineRule="auto"/>
        <w:rPr>
          <w:rFonts w:ascii="Arial" w:hAnsi="Arial" w:cs="Arial"/>
          <w:b w:val="0"/>
          <w:color w:val="FF0000"/>
          <w:sz w:val="20"/>
          <w:szCs w:val="20"/>
        </w:rPr>
      </w:pPr>
    </w:p>
    <w:p w:rsidR="00F63E21" w:rsidRPr="009D01AE" w:rsidRDefault="00F63E21" w:rsidP="00D759D8">
      <w:pPr>
        <w:rPr>
          <w:rFonts w:ascii="Arial" w:hAnsi="Arial" w:cs="Arial"/>
          <w:b/>
          <w:sz w:val="20"/>
          <w:szCs w:val="20"/>
        </w:rPr>
      </w:pPr>
      <w:r w:rsidRPr="009D01AE">
        <w:rPr>
          <w:rFonts w:ascii="Arial" w:hAnsi="Arial" w:cs="Arial"/>
          <w:b/>
          <w:sz w:val="20"/>
          <w:szCs w:val="20"/>
        </w:rPr>
        <w:br w:type="page"/>
      </w:r>
    </w:p>
    <w:p w:rsidR="001C28B5" w:rsidRPr="009D01AE" w:rsidRDefault="001C28B5" w:rsidP="00D759D8">
      <w:pPr>
        <w:jc w:val="center"/>
        <w:rPr>
          <w:rFonts w:ascii="Arial" w:hAnsi="Arial" w:cs="Arial"/>
          <w:b/>
        </w:rPr>
      </w:pPr>
      <w:r w:rsidRPr="009D01AE">
        <w:rPr>
          <w:rFonts w:ascii="Arial" w:hAnsi="Arial" w:cs="Arial"/>
          <w:b/>
          <w:caps/>
        </w:rPr>
        <w:lastRenderedPageBreak/>
        <w:t xml:space="preserve">Príloha b2C  </w:t>
      </w:r>
      <w:r w:rsidRPr="009D01AE">
        <w:rPr>
          <w:rFonts w:ascii="Arial" w:hAnsi="Arial" w:cs="Arial"/>
          <w:b/>
          <w:bCs/>
        </w:rPr>
        <w:t>ZOZNAM NASADENÉHO STROJOVÉHO VYBAVENIA/MECHANIZMOV A TECHNOLOGICKÝCH ZARIADENÍ</w:t>
      </w:r>
    </w:p>
    <w:p w:rsidR="001C28B5" w:rsidRPr="009D01AE" w:rsidRDefault="001C28B5" w:rsidP="00D759D8">
      <w:pPr>
        <w:spacing w:before="240"/>
        <w:jc w:val="both"/>
        <w:rPr>
          <w:rFonts w:ascii="Arial" w:hAnsi="Arial" w:cs="Arial"/>
          <w:sz w:val="20"/>
          <w:szCs w:val="20"/>
        </w:rPr>
      </w:pPr>
      <w:r w:rsidRPr="009D01AE">
        <w:rPr>
          <w:rFonts w:ascii="Arial" w:hAnsi="Arial" w:cs="Arial"/>
          <w:b/>
          <w:sz w:val="20"/>
          <w:szCs w:val="20"/>
        </w:rPr>
        <w:t>Zoznam strojov a zariadení uvedených v Tabuľke č.1</w:t>
      </w:r>
      <w:r w:rsidRPr="009D01AE">
        <w:rPr>
          <w:rFonts w:ascii="Arial" w:hAnsi="Arial" w:cs="Arial"/>
          <w:sz w:val="20"/>
          <w:szCs w:val="20"/>
        </w:rPr>
        <w:t xml:space="preserve"> je </w:t>
      </w:r>
      <w:r w:rsidR="00577341" w:rsidRPr="009D01AE">
        <w:rPr>
          <w:rFonts w:ascii="Arial" w:hAnsi="Arial" w:cs="Arial"/>
          <w:sz w:val="20"/>
          <w:szCs w:val="20"/>
        </w:rPr>
        <w:t xml:space="preserve">plánovaný </w:t>
      </w:r>
      <w:r w:rsidRPr="009D01AE">
        <w:rPr>
          <w:rFonts w:ascii="Arial" w:hAnsi="Arial" w:cs="Arial"/>
          <w:sz w:val="20"/>
          <w:szCs w:val="20"/>
        </w:rPr>
        <w:t xml:space="preserve">zoznam strojov a zariadení potrebných na realizáciu diela, ich počet, ako aj </w:t>
      </w:r>
      <w:r w:rsidR="005A41E0">
        <w:rPr>
          <w:rFonts w:ascii="Arial" w:hAnsi="Arial" w:cs="Arial"/>
          <w:sz w:val="20"/>
          <w:szCs w:val="20"/>
        </w:rPr>
        <w:t xml:space="preserve">právny </w:t>
      </w:r>
      <w:r w:rsidRPr="009D01AE">
        <w:rPr>
          <w:rFonts w:ascii="Arial" w:hAnsi="Arial" w:cs="Arial"/>
          <w:sz w:val="20"/>
          <w:szCs w:val="20"/>
        </w:rPr>
        <w:t xml:space="preserve">vzťah k stroju a zariadeniu (vlastné, prenajaté, použité </w:t>
      </w:r>
      <w:proofErr w:type="spellStart"/>
      <w:r w:rsidRPr="009D01AE">
        <w:rPr>
          <w:rFonts w:ascii="Arial" w:hAnsi="Arial" w:cs="Arial"/>
          <w:sz w:val="20"/>
          <w:szCs w:val="20"/>
        </w:rPr>
        <w:t>podzhotoviteľom</w:t>
      </w:r>
      <w:proofErr w:type="spellEnd"/>
      <w:r w:rsidRPr="009D01AE">
        <w:rPr>
          <w:rFonts w:ascii="Arial" w:hAnsi="Arial" w:cs="Arial"/>
          <w:sz w:val="20"/>
          <w:szCs w:val="20"/>
        </w:rPr>
        <w:t xml:space="preserve"> a pod.), ktoré </w:t>
      </w:r>
      <w:r w:rsidR="00577341" w:rsidRPr="009D01AE">
        <w:rPr>
          <w:rFonts w:ascii="Arial" w:hAnsi="Arial" w:cs="Arial"/>
          <w:sz w:val="20"/>
          <w:szCs w:val="20"/>
        </w:rPr>
        <w:t>sú plánované</w:t>
      </w:r>
      <w:r w:rsidRPr="009D01AE">
        <w:rPr>
          <w:rFonts w:ascii="Arial" w:hAnsi="Arial" w:cs="Arial"/>
          <w:sz w:val="20"/>
          <w:szCs w:val="20"/>
        </w:rPr>
        <w:t xml:space="preserve"> na vykonanie diela. </w:t>
      </w:r>
    </w:p>
    <w:p w:rsidR="001C28B5" w:rsidRPr="009D01AE" w:rsidRDefault="001C28B5" w:rsidP="00D759D8">
      <w:pPr>
        <w:spacing w:before="120"/>
        <w:jc w:val="both"/>
        <w:rPr>
          <w:rFonts w:ascii="Arial" w:hAnsi="Arial" w:cs="Arial"/>
          <w:sz w:val="20"/>
          <w:szCs w:val="20"/>
        </w:rPr>
      </w:pPr>
      <w:r w:rsidRPr="009D01AE">
        <w:rPr>
          <w:rFonts w:ascii="Arial" w:hAnsi="Arial" w:cs="Arial"/>
          <w:sz w:val="20"/>
          <w:szCs w:val="20"/>
        </w:rPr>
        <w:t xml:space="preserve">Na základe uvedeného uchádzač prehlasuje, že predložený počet strojov a zariadení garantuje zhotovenie diela v zmluvných termínoch. </w:t>
      </w:r>
    </w:p>
    <w:p w:rsidR="001C28B5" w:rsidRPr="009D01AE" w:rsidRDefault="001C28B5" w:rsidP="00D759D8">
      <w:pPr>
        <w:tabs>
          <w:tab w:val="left" w:pos="1560"/>
        </w:tabs>
        <w:spacing w:before="240" w:after="120"/>
        <w:jc w:val="both"/>
        <w:rPr>
          <w:rStyle w:val="Siln"/>
          <w:rFonts w:ascii="Arial" w:hAnsi="Arial"/>
          <w:sz w:val="20"/>
          <w:szCs w:val="20"/>
        </w:rPr>
      </w:pPr>
      <w:r w:rsidRPr="009D01AE">
        <w:rPr>
          <w:rStyle w:val="Siln"/>
          <w:rFonts w:ascii="Arial" w:hAnsi="Arial"/>
          <w:sz w:val="20"/>
          <w:szCs w:val="20"/>
        </w:rPr>
        <w:t>Zoznam strojov a zariadení - Tabuľka č.1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1888"/>
        <w:gridCol w:w="2410"/>
        <w:gridCol w:w="2410"/>
      </w:tblGrid>
      <w:tr w:rsidR="00E42CD9" w:rsidRPr="009D01AE" w:rsidTr="00F83033">
        <w:trPr>
          <w:jc w:val="center"/>
        </w:trPr>
        <w:tc>
          <w:tcPr>
            <w:tcW w:w="2407" w:type="dxa"/>
            <w:tcBorders>
              <w:bottom w:val="thinThickSmallGap" w:sz="24" w:space="0" w:color="auto"/>
            </w:tcBorders>
            <w:shd w:val="clear" w:color="auto" w:fill="auto"/>
          </w:tcPr>
          <w:p w:rsidR="001C28B5" w:rsidRPr="009D01AE" w:rsidRDefault="001C28B5" w:rsidP="00D759D8">
            <w:pPr>
              <w:tabs>
                <w:tab w:val="left" w:pos="1560"/>
              </w:tabs>
              <w:jc w:val="center"/>
              <w:rPr>
                <w:rStyle w:val="Siln"/>
                <w:rFonts w:ascii="Arial" w:hAnsi="Arial"/>
                <w:sz w:val="18"/>
                <w:szCs w:val="18"/>
              </w:rPr>
            </w:pPr>
            <w:r w:rsidRPr="009D01AE">
              <w:rPr>
                <w:rStyle w:val="Siln"/>
                <w:rFonts w:ascii="Arial" w:hAnsi="Arial"/>
                <w:sz w:val="18"/>
                <w:szCs w:val="18"/>
              </w:rPr>
              <w:t>Typ stroja a zariadenia</w:t>
            </w:r>
          </w:p>
        </w:tc>
        <w:tc>
          <w:tcPr>
            <w:tcW w:w="1888" w:type="dxa"/>
            <w:tcBorders>
              <w:bottom w:val="thinThickSmallGap" w:sz="24" w:space="0" w:color="auto"/>
            </w:tcBorders>
            <w:shd w:val="clear" w:color="auto" w:fill="auto"/>
          </w:tcPr>
          <w:p w:rsidR="001C28B5" w:rsidRPr="009D01AE" w:rsidRDefault="001C28B5" w:rsidP="00D759D8">
            <w:pPr>
              <w:tabs>
                <w:tab w:val="left" w:pos="1560"/>
              </w:tabs>
              <w:jc w:val="center"/>
              <w:rPr>
                <w:rStyle w:val="Siln"/>
                <w:rFonts w:ascii="Arial" w:hAnsi="Arial"/>
                <w:sz w:val="18"/>
                <w:szCs w:val="18"/>
              </w:rPr>
            </w:pPr>
            <w:r w:rsidRPr="009D01AE">
              <w:rPr>
                <w:rStyle w:val="Siln"/>
                <w:rFonts w:ascii="Arial" w:hAnsi="Arial"/>
                <w:sz w:val="18"/>
                <w:szCs w:val="18"/>
              </w:rPr>
              <w:t>Celkový počet strojov a zariadení potrebných na realizáciu diela</w:t>
            </w:r>
          </w:p>
        </w:tc>
        <w:tc>
          <w:tcPr>
            <w:tcW w:w="2410" w:type="dxa"/>
            <w:tcBorders>
              <w:bottom w:val="thinThickSmallGap" w:sz="24" w:space="0" w:color="auto"/>
            </w:tcBorders>
            <w:shd w:val="clear" w:color="auto" w:fill="auto"/>
          </w:tcPr>
          <w:p w:rsidR="001C28B5" w:rsidRPr="009D01AE" w:rsidRDefault="001C28B5" w:rsidP="00D759D8">
            <w:pPr>
              <w:tabs>
                <w:tab w:val="left" w:pos="1560"/>
              </w:tabs>
              <w:jc w:val="center"/>
              <w:rPr>
                <w:rStyle w:val="Siln"/>
                <w:rFonts w:ascii="Arial" w:hAnsi="Arial"/>
                <w:sz w:val="18"/>
                <w:szCs w:val="18"/>
              </w:rPr>
            </w:pPr>
            <w:r w:rsidRPr="009D01AE">
              <w:rPr>
                <w:rStyle w:val="Siln"/>
                <w:rFonts w:ascii="Arial" w:hAnsi="Arial"/>
                <w:sz w:val="18"/>
                <w:szCs w:val="18"/>
              </w:rPr>
              <w:t>Vzťah k stroju a zariadeniu</w:t>
            </w:r>
          </w:p>
        </w:tc>
        <w:tc>
          <w:tcPr>
            <w:tcW w:w="2410" w:type="dxa"/>
            <w:tcBorders>
              <w:bottom w:val="thinThickSmallGap" w:sz="24" w:space="0" w:color="auto"/>
            </w:tcBorders>
          </w:tcPr>
          <w:p w:rsidR="001C28B5" w:rsidRPr="009D01AE" w:rsidRDefault="00F83033" w:rsidP="00D759D8">
            <w:pPr>
              <w:tabs>
                <w:tab w:val="left" w:pos="1560"/>
              </w:tabs>
              <w:jc w:val="center"/>
              <w:rPr>
                <w:rStyle w:val="Siln"/>
                <w:rFonts w:ascii="Arial" w:hAnsi="Arial"/>
                <w:sz w:val="18"/>
                <w:szCs w:val="18"/>
              </w:rPr>
            </w:pPr>
            <w:r w:rsidRPr="009D01AE">
              <w:rPr>
                <w:rStyle w:val="Siln"/>
                <w:rFonts w:ascii="Arial" w:hAnsi="Arial"/>
                <w:sz w:val="18"/>
                <w:szCs w:val="18"/>
              </w:rPr>
              <w:t>M</w:t>
            </w:r>
            <w:r w:rsidR="001C28B5" w:rsidRPr="009D01AE">
              <w:rPr>
                <w:rStyle w:val="Siln"/>
                <w:rFonts w:ascii="Arial" w:hAnsi="Arial"/>
                <w:sz w:val="18"/>
                <w:szCs w:val="18"/>
              </w:rPr>
              <w:t>ajiteľ</w:t>
            </w:r>
          </w:p>
        </w:tc>
      </w:tr>
      <w:tr w:rsidR="00E42CD9" w:rsidRPr="009D01AE" w:rsidTr="00F83033">
        <w:trPr>
          <w:jc w:val="center"/>
        </w:trPr>
        <w:tc>
          <w:tcPr>
            <w:tcW w:w="9115" w:type="dxa"/>
            <w:gridSpan w:val="4"/>
            <w:tcBorders>
              <w:top w:val="thinThickSmallGap" w:sz="24" w:space="0" w:color="auto"/>
            </w:tcBorders>
            <w:shd w:val="clear" w:color="auto" w:fill="auto"/>
          </w:tcPr>
          <w:p w:rsidR="001C28B5" w:rsidRPr="009D01AE" w:rsidRDefault="001C28B5" w:rsidP="00D759D8">
            <w:pPr>
              <w:jc w:val="center"/>
              <w:rPr>
                <w:rFonts w:ascii="Arial" w:hAnsi="Arial" w:cs="Arial"/>
                <w:sz w:val="20"/>
                <w:szCs w:val="20"/>
              </w:rPr>
            </w:pPr>
          </w:p>
          <w:p w:rsidR="001C28B5" w:rsidRPr="009D01AE" w:rsidRDefault="001C28B5" w:rsidP="00D759D8">
            <w:pPr>
              <w:jc w:val="center"/>
              <w:rPr>
                <w:rFonts w:ascii="Arial" w:hAnsi="Arial" w:cs="Arial"/>
                <w:sz w:val="20"/>
                <w:szCs w:val="20"/>
              </w:rPr>
            </w:pPr>
            <w:r w:rsidRPr="009D01AE">
              <w:rPr>
                <w:rFonts w:ascii="Arial" w:hAnsi="Arial" w:cs="Arial"/>
                <w:sz w:val="20"/>
                <w:szCs w:val="20"/>
              </w:rPr>
              <w:t>Stroje na zemné práce:</w:t>
            </w:r>
          </w:p>
          <w:p w:rsidR="001C28B5" w:rsidRPr="009D01AE" w:rsidRDefault="001C28B5" w:rsidP="00D759D8">
            <w:pPr>
              <w:jc w:val="center"/>
              <w:rPr>
                <w:rStyle w:val="Siln"/>
                <w:rFonts w:ascii="Arial" w:hAnsi="Arial"/>
                <w:b w:val="0"/>
                <w:sz w:val="20"/>
                <w:szCs w:val="20"/>
              </w:rPr>
            </w:pPr>
          </w:p>
        </w:tc>
      </w:tr>
      <w:tr w:rsidR="00E42CD9" w:rsidRPr="009D01AE" w:rsidTr="00F83033">
        <w:trPr>
          <w:jc w:val="center"/>
        </w:trPr>
        <w:tc>
          <w:tcPr>
            <w:tcW w:w="2407"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tabs>
                <w:tab w:val="left" w:pos="1560"/>
              </w:tabs>
              <w:jc w:val="center"/>
              <w:rPr>
                <w:rStyle w:val="Siln"/>
                <w:rFonts w:ascii="Arial" w:hAnsi="Arial"/>
                <w:b w:val="0"/>
                <w:sz w:val="20"/>
                <w:szCs w:val="20"/>
              </w:rPr>
            </w:pPr>
          </w:p>
        </w:tc>
      </w:tr>
      <w:tr w:rsidR="00E42CD9" w:rsidRPr="009D01AE" w:rsidTr="00F83033">
        <w:trPr>
          <w:jc w:val="center"/>
        </w:trPr>
        <w:tc>
          <w:tcPr>
            <w:tcW w:w="2407"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tabs>
                <w:tab w:val="left" w:pos="1560"/>
              </w:tabs>
              <w:jc w:val="center"/>
              <w:rPr>
                <w:rStyle w:val="Siln"/>
                <w:rFonts w:ascii="Arial" w:hAnsi="Arial"/>
                <w:b w:val="0"/>
                <w:sz w:val="20"/>
                <w:szCs w:val="20"/>
              </w:rPr>
            </w:pPr>
          </w:p>
        </w:tc>
      </w:tr>
      <w:tr w:rsidR="00E42CD9" w:rsidRPr="009D01AE" w:rsidTr="00F83033">
        <w:trPr>
          <w:jc w:val="center"/>
        </w:trPr>
        <w:tc>
          <w:tcPr>
            <w:tcW w:w="2407"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2407"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2407"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2407"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2407"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2407"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9115" w:type="dxa"/>
            <w:gridSpan w:val="4"/>
            <w:shd w:val="clear" w:color="auto" w:fill="auto"/>
          </w:tcPr>
          <w:p w:rsidR="001C28B5" w:rsidRPr="009D01AE" w:rsidRDefault="001C28B5" w:rsidP="00D759D8">
            <w:pPr>
              <w:jc w:val="center"/>
              <w:rPr>
                <w:rFonts w:ascii="Arial" w:hAnsi="Arial" w:cs="Arial"/>
                <w:sz w:val="20"/>
                <w:szCs w:val="20"/>
              </w:rPr>
            </w:pPr>
          </w:p>
          <w:p w:rsidR="001C28B5" w:rsidRPr="009D01AE" w:rsidRDefault="001C28B5" w:rsidP="00D759D8">
            <w:pPr>
              <w:jc w:val="center"/>
              <w:rPr>
                <w:rFonts w:ascii="Arial" w:hAnsi="Arial" w:cs="Arial"/>
                <w:sz w:val="20"/>
                <w:szCs w:val="20"/>
              </w:rPr>
            </w:pPr>
            <w:r w:rsidRPr="009D01AE">
              <w:rPr>
                <w:rFonts w:ascii="Arial" w:hAnsi="Arial" w:cs="Arial"/>
                <w:sz w:val="20"/>
                <w:szCs w:val="20"/>
              </w:rPr>
              <w:t>Stroje na živičné práce:</w:t>
            </w:r>
          </w:p>
          <w:p w:rsidR="001C28B5" w:rsidRPr="009D01AE" w:rsidRDefault="001C28B5" w:rsidP="00D759D8">
            <w:pPr>
              <w:tabs>
                <w:tab w:val="left" w:pos="1560"/>
              </w:tabs>
              <w:jc w:val="both"/>
              <w:rPr>
                <w:rStyle w:val="Siln"/>
                <w:rFonts w:ascii="Arial" w:hAnsi="Arial"/>
                <w:b w:val="0"/>
                <w:sz w:val="20"/>
                <w:szCs w:val="20"/>
              </w:rPr>
            </w:pPr>
          </w:p>
        </w:tc>
      </w:tr>
      <w:tr w:rsidR="00E42CD9" w:rsidRPr="009D01AE" w:rsidTr="00F83033">
        <w:trPr>
          <w:jc w:val="center"/>
        </w:trPr>
        <w:tc>
          <w:tcPr>
            <w:tcW w:w="2407" w:type="dxa"/>
            <w:shd w:val="clear" w:color="auto" w:fill="auto"/>
          </w:tcPr>
          <w:p w:rsidR="001C28B5" w:rsidRPr="009D01AE" w:rsidRDefault="001C28B5" w:rsidP="00D759D8">
            <w:pPr>
              <w:jc w:val="both"/>
              <w:rPr>
                <w:rStyle w:val="Siln"/>
                <w:rFonts w:ascii="Arial" w:hAnsi="Arial"/>
                <w:b w:val="0"/>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2407" w:type="dxa"/>
            <w:shd w:val="clear" w:color="auto" w:fill="auto"/>
          </w:tcPr>
          <w:p w:rsidR="001C28B5" w:rsidRPr="009D01AE" w:rsidRDefault="001C28B5" w:rsidP="00D759D8">
            <w:pPr>
              <w:jc w:val="both"/>
              <w:rPr>
                <w:rFonts w:ascii="Arial" w:hAnsi="Arial" w:cs="Arial"/>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2407" w:type="dxa"/>
            <w:shd w:val="clear" w:color="auto" w:fill="auto"/>
          </w:tcPr>
          <w:p w:rsidR="001C28B5" w:rsidRPr="009D01AE" w:rsidRDefault="001C28B5" w:rsidP="00D759D8">
            <w:pPr>
              <w:jc w:val="both"/>
              <w:rPr>
                <w:rFonts w:ascii="Arial" w:hAnsi="Arial" w:cs="Arial"/>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2407" w:type="dxa"/>
            <w:shd w:val="clear" w:color="auto" w:fill="auto"/>
          </w:tcPr>
          <w:p w:rsidR="001C28B5" w:rsidRPr="009D01AE" w:rsidRDefault="001C28B5" w:rsidP="00D759D8">
            <w:pPr>
              <w:jc w:val="both"/>
              <w:rPr>
                <w:rFonts w:ascii="Arial" w:hAnsi="Arial" w:cs="Arial"/>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9115" w:type="dxa"/>
            <w:gridSpan w:val="4"/>
            <w:shd w:val="clear" w:color="auto" w:fill="auto"/>
          </w:tcPr>
          <w:p w:rsidR="001C28B5" w:rsidRPr="009D01AE" w:rsidRDefault="001C28B5" w:rsidP="00D759D8">
            <w:pPr>
              <w:jc w:val="center"/>
              <w:rPr>
                <w:rFonts w:ascii="Arial" w:hAnsi="Arial" w:cs="Arial"/>
                <w:sz w:val="20"/>
                <w:szCs w:val="20"/>
              </w:rPr>
            </w:pPr>
          </w:p>
          <w:p w:rsidR="001C28B5" w:rsidRPr="009D01AE" w:rsidRDefault="001C28B5" w:rsidP="00D759D8">
            <w:pPr>
              <w:jc w:val="center"/>
              <w:rPr>
                <w:rFonts w:ascii="Arial" w:hAnsi="Arial" w:cs="Arial"/>
                <w:sz w:val="20"/>
                <w:szCs w:val="20"/>
              </w:rPr>
            </w:pPr>
            <w:r w:rsidRPr="009D01AE">
              <w:rPr>
                <w:rFonts w:ascii="Arial" w:hAnsi="Arial" w:cs="Arial"/>
                <w:sz w:val="20"/>
                <w:szCs w:val="20"/>
              </w:rPr>
              <w:t>Iné špeciálne stroje:</w:t>
            </w:r>
          </w:p>
          <w:p w:rsidR="001C28B5" w:rsidRPr="009D01AE" w:rsidRDefault="001C28B5" w:rsidP="00D759D8">
            <w:pPr>
              <w:tabs>
                <w:tab w:val="left" w:pos="1560"/>
              </w:tabs>
              <w:jc w:val="center"/>
              <w:rPr>
                <w:rStyle w:val="Siln"/>
                <w:rFonts w:ascii="Arial" w:hAnsi="Arial"/>
                <w:b w:val="0"/>
                <w:sz w:val="20"/>
                <w:szCs w:val="20"/>
              </w:rPr>
            </w:pPr>
          </w:p>
        </w:tc>
      </w:tr>
      <w:tr w:rsidR="00E42CD9" w:rsidRPr="009D01AE" w:rsidTr="00F83033">
        <w:trPr>
          <w:jc w:val="center"/>
        </w:trPr>
        <w:tc>
          <w:tcPr>
            <w:tcW w:w="2407" w:type="dxa"/>
            <w:shd w:val="clear" w:color="auto" w:fill="auto"/>
          </w:tcPr>
          <w:p w:rsidR="001C28B5" w:rsidRPr="009D01AE" w:rsidRDefault="001C28B5" w:rsidP="00D759D8">
            <w:pPr>
              <w:jc w:val="both"/>
              <w:rPr>
                <w:rFonts w:ascii="Arial" w:hAnsi="Arial" w:cs="Arial"/>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2407" w:type="dxa"/>
            <w:shd w:val="clear" w:color="auto" w:fill="auto"/>
          </w:tcPr>
          <w:p w:rsidR="001C28B5" w:rsidRPr="009D01AE" w:rsidRDefault="001C28B5" w:rsidP="00D759D8">
            <w:pPr>
              <w:jc w:val="both"/>
              <w:rPr>
                <w:rFonts w:ascii="Arial" w:hAnsi="Arial" w:cs="Arial"/>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2407" w:type="dxa"/>
            <w:shd w:val="clear" w:color="auto" w:fill="auto"/>
          </w:tcPr>
          <w:p w:rsidR="001C28B5" w:rsidRPr="009D01AE" w:rsidRDefault="001C28B5" w:rsidP="00D759D8">
            <w:pPr>
              <w:jc w:val="both"/>
              <w:rPr>
                <w:rFonts w:ascii="Arial" w:hAnsi="Arial" w:cs="Arial"/>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tabs>
                <w:tab w:val="left" w:pos="1560"/>
              </w:tabs>
              <w:jc w:val="both"/>
              <w:rPr>
                <w:rStyle w:val="Siln"/>
                <w:rFonts w:ascii="Arial" w:hAnsi="Arial"/>
                <w:b w:val="0"/>
                <w:sz w:val="20"/>
                <w:szCs w:val="20"/>
              </w:rPr>
            </w:pPr>
          </w:p>
        </w:tc>
      </w:tr>
      <w:tr w:rsidR="00E42CD9" w:rsidRPr="009D01AE" w:rsidTr="00F83033">
        <w:trPr>
          <w:jc w:val="center"/>
        </w:trPr>
        <w:tc>
          <w:tcPr>
            <w:tcW w:w="2407" w:type="dxa"/>
            <w:shd w:val="clear" w:color="auto" w:fill="auto"/>
          </w:tcPr>
          <w:p w:rsidR="001C28B5" w:rsidRPr="009D01AE" w:rsidRDefault="001C28B5" w:rsidP="00D759D8">
            <w:pPr>
              <w:jc w:val="both"/>
              <w:rPr>
                <w:rFonts w:ascii="Arial" w:hAnsi="Arial" w:cs="Arial"/>
                <w:bCs/>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tabs>
                <w:tab w:val="left" w:pos="1560"/>
              </w:tabs>
              <w:jc w:val="both"/>
              <w:rPr>
                <w:rStyle w:val="Siln"/>
                <w:rFonts w:ascii="Arial" w:hAnsi="Arial"/>
                <w:b w:val="0"/>
                <w:sz w:val="20"/>
                <w:szCs w:val="20"/>
              </w:rPr>
            </w:pPr>
          </w:p>
        </w:tc>
      </w:tr>
    </w:tbl>
    <w:p w:rsidR="001C28B5" w:rsidRPr="009D01AE" w:rsidRDefault="001C28B5" w:rsidP="00D759D8">
      <w:pPr>
        <w:tabs>
          <w:tab w:val="left" w:pos="1560"/>
        </w:tabs>
        <w:jc w:val="both"/>
        <w:rPr>
          <w:rStyle w:val="Siln"/>
          <w:rFonts w:ascii="Arial" w:hAnsi="Arial"/>
          <w:sz w:val="20"/>
          <w:szCs w:val="20"/>
        </w:rPr>
      </w:pPr>
    </w:p>
    <w:p w:rsidR="001C28B5" w:rsidRPr="009D01AE" w:rsidRDefault="001C28B5" w:rsidP="00D759D8">
      <w:pPr>
        <w:tabs>
          <w:tab w:val="left" w:pos="1560"/>
        </w:tabs>
        <w:jc w:val="both"/>
        <w:rPr>
          <w:rStyle w:val="Siln"/>
          <w:rFonts w:ascii="Arial" w:hAnsi="Arial"/>
          <w:sz w:val="20"/>
          <w:szCs w:val="20"/>
        </w:rPr>
      </w:pPr>
    </w:p>
    <w:p w:rsidR="001C28B5" w:rsidRPr="009D01AE" w:rsidRDefault="001C28B5" w:rsidP="00D759D8">
      <w:pPr>
        <w:pStyle w:val="Zkladntext"/>
        <w:tabs>
          <w:tab w:val="num" w:pos="-720"/>
        </w:tabs>
        <w:spacing w:line="480" w:lineRule="auto"/>
        <w:rPr>
          <w:rFonts w:ascii="Arial" w:hAnsi="Arial" w:cs="Arial"/>
          <w:b w:val="0"/>
          <w:color w:val="FF0000"/>
          <w:sz w:val="20"/>
          <w:szCs w:val="20"/>
        </w:rPr>
      </w:pPr>
    </w:p>
    <w:p w:rsidR="001C28B5" w:rsidRPr="009D01AE" w:rsidRDefault="001C28B5" w:rsidP="00D759D8">
      <w:pPr>
        <w:pStyle w:val="Zkladntext"/>
        <w:tabs>
          <w:tab w:val="num" w:pos="-720"/>
        </w:tabs>
        <w:spacing w:line="480" w:lineRule="auto"/>
        <w:rPr>
          <w:rFonts w:ascii="Arial" w:hAnsi="Arial" w:cs="Arial"/>
          <w:b w:val="0"/>
          <w:color w:val="FF0000"/>
          <w:sz w:val="20"/>
          <w:szCs w:val="20"/>
        </w:rPr>
      </w:pPr>
    </w:p>
    <w:p w:rsidR="001C28B5" w:rsidRPr="009D01AE" w:rsidRDefault="001C28B5" w:rsidP="00D759D8">
      <w:pPr>
        <w:pStyle w:val="Zkladntext"/>
        <w:tabs>
          <w:tab w:val="num" w:pos="-720"/>
        </w:tabs>
        <w:spacing w:line="480" w:lineRule="auto"/>
        <w:rPr>
          <w:rFonts w:ascii="Arial" w:hAnsi="Arial" w:cs="Arial"/>
          <w:b w:val="0"/>
          <w:sz w:val="20"/>
          <w:szCs w:val="20"/>
        </w:rPr>
      </w:pPr>
      <w:r w:rsidRPr="009D01AE">
        <w:rPr>
          <w:rFonts w:ascii="Arial" w:hAnsi="Arial" w:cs="Arial"/>
          <w:b w:val="0"/>
          <w:sz w:val="20"/>
          <w:szCs w:val="20"/>
        </w:rPr>
        <w:t>V .................................. dňa .................</w:t>
      </w:r>
    </w:p>
    <w:p w:rsidR="006668DD" w:rsidRPr="009D01AE" w:rsidRDefault="001C28B5" w:rsidP="00D759D8">
      <w:pPr>
        <w:tabs>
          <w:tab w:val="left" w:pos="360"/>
          <w:tab w:val="num" w:pos="720"/>
        </w:tabs>
        <w:ind w:left="360" w:hanging="360"/>
        <w:jc w:val="both"/>
        <w:rPr>
          <w:rFonts w:ascii="Arial" w:hAnsi="Arial" w:cs="Arial"/>
          <w:sz w:val="20"/>
          <w:szCs w:val="20"/>
        </w:rPr>
      </w:pP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p>
    <w:p w:rsidR="001C28B5" w:rsidRPr="009D01AE" w:rsidRDefault="001C28B5" w:rsidP="00D759D8">
      <w:pPr>
        <w:tabs>
          <w:tab w:val="left" w:pos="360"/>
          <w:tab w:val="num" w:pos="720"/>
        </w:tabs>
        <w:ind w:left="360" w:hanging="360"/>
        <w:jc w:val="both"/>
        <w:rPr>
          <w:rFonts w:ascii="Arial" w:hAnsi="Arial" w:cs="Arial"/>
          <w:sz w:val="20"/>
          <w:szCs w:val="20"/>
        </w:rPr>
      </w:pPr>
      <w:r w:rsidRPr="009D01AE">
        <w:rPr>
          <w:rFonts w:ascii="Arial" w:hAnsi="Arial" w:cs="Arial"/>
          <w:sz w:val="20"/>
          <w:szCs w:val="20"/>
        </w:rPr>
        <w:t>meno, priezvisko a podpis štatutárneho orgánu</w:t>
      </w:r>
    </w:p>
    <w:p w:rsidR="001C28B5" w:rsidRPr="009D01AE" w:rsidRDefault="001C28B5" w:rsidP="00D759D8">
      <w:pPr>
        <w:tabs>
          <w:tab w:val="left" w:pos="360"/>
          <w:tab w:val="num" w:pos="720"/>
        </w:tabs>
        <w:ind w:left="360" w:hanging="360"/>
        <w:jc w:val="both"/>
        <w:rPr>
          <w:rFonts w:ascii="Arial" w:hAnsi="Arial" w:cs="Arial"/>
          <w:b/>
        </w:rPr>
      </w:pPr>
      <w:r w:rsidRPr="009D01AE">
        <w:rPr>
          <w:rFonts w:ascii="Arial" w:hAnsi="Arial" w:cs="Arial"/>
          <w:sz w:val="20"/>
          <w:szCs w:val="20"/>
        </w:rPr>
        <w:t xml:space="preserve">  alebo člena štatutárneho orgánu uchádzača</w:t>
      </w:r>
    </w:p>
    <w:p w:rsidR="001C28B5" w:rsidRPr="009D01AE" w:rsidRDefault="001C28B5" w:rsidP="00D759D8">
      <w:r w:rsidRPr="009D01AE">
        <w:rPr>
          <w:rFonts w:ascii="Arial" w:hAnsi="Arial" w:cs="Arial"/>
          <w:bCs/>
          <w:sz w:val="20"/>
          <w:szCs w:val="20"/>
        </w:rPr>
        <w:br w:type="page"/>
      </w:r>
    </w:p>
    <w:p w:rsidR="00313FF1" w:rsidRPr="009D01AE" w:rsidRDefault="00313FF1" w:rsidP="00D759D8">
      <w:pPr>
        <w:pStyle w:val="Nzov"/>
        <w:rPr>
          <w:rFonts w:cs="Arial"/>
          <w:caps/>
          <w:sz w:val="24"/>
          <w:szCs w:val="24"/>
        </w:rPr>
      </w:pPr>
      <w:r w:rsidRPr="009D01AE">
        <w:rPr>
          <w:caps/>
          <w:sz w:val="24"/>
          <w:szCs w:val="24"/>
        </w:rPr>
        <w:lastRenderedPageBreak/>
        <w:t>Príloha B3</w:t>
      </w:r>
      <w:r w:rsidR="00A15598" w:rsidRPr="009D01AE">
        <w:rPr>
          <w:caps/>
          <w:sz w:val="24"/>
          <w:szCs w:val="24"/>
        </w:rPr>
        <w:t xml:space="preserve">  </w:t>
      </w:r>
      <w:r w:rsidR="00BD3D04" w:rsidRPr="009D01AE">
        <w:rPr>
          <w:caps/>
          <w:sz w:val="24"/>
          <w:szCs w:val="24"/>
        </w:rPr>
        <w:t>Referenčný list kľúčového odborníka</w:t>
      </w:r>
    </w:p>
    <w:p w:rsidR="00F17714" w:rsidRPr="009D01AE" w:rsidRDefault="00F17714" w:rsidP="00D759D8">
      <w:pPr>
        <w:widowControl w:val="0"/>
        <w:spacing w:before="240" w:after="120"/>
        <w:jc w:val="both"/>
        <w:rPr>
          <w:rFonts w:ascii="Arial" w:hAnsi="Arial" w:cs="Arial"/>
          <w:sz w:val="20"/>
          <w:szCs w:val="20"/>
        </w:rPr>
      </w:pPr>
      <w:r w:rsidRPr="009D01AE">
        <w:rPr>
          <w:rFonts w:ascii="Arial" w:hAnsi="Arial" w:cs="Arial"/>
          <w:sz w:val="20"/>
          <w:szCs w:val="20"/>
        </w:rPr>
        <w:t xml:space="preserve">Uchádzač uvedie na tomto formulári podrobnejšie údaje o svojich kľúčových odborníkoch, ktorí budú pracovať na stavbe. </w:t>
      </w:r>
    </w:p>
    <w:p w:rsidR="00F17714" w:rsidRPr="009D01AE" w:rsidRDefault="00DA63D7" w:rsidP="00D759D8">
      <w:pPr>
        <w:widowControl w:val="0"/>
        <w:jc w:val="both"/>
        <w:rPr>
          <w:rFonts w:ascii="Arial" w:hAnsi="Arial" w:cs="Arial"/>
          <w:sz w:val="20"/>
          <w:szCs w:val="20"/>
        </w:rPr>
      </w:pPr>
      <w:r w:rsidRPr="009D01AE">
        <w:rPr>
          <w:rFonts w:ascii="Arial" w:hAnsi="Arial" w:cs="Arial"/>
          <w:sz w:val="20"/>
          <w:szCs w:val="20"/>
        </w:rPr>
        <w:t>Referenčný list kľúčového odborníka</w:t>
      </w:r>
      <w:r w:rsidR="006668DD" w:rsidRPr="009D01AE">
        <w:rPr>
          <w:rFonts w:ascii="Arial" w:hAnsi="Arial" w:cs="Arial"/>
          <w:sz w:val="20"/>
          <w:szCs w:val="20"/>
        </w:rPr>
        <w:t xml:space="preserve"> </w:t>
      </w:r>
      <w:r w:rsidR="00BD3D04" w:rsidRPr="009D01AE">
        <w:rPr>
          <w:rFonts w:ascii="Arial" w:hAnsi="Arial" w:cs="Arial"/>
          <w:sz w:val="20"/>
          <w:szCs w:val="20"/>
        </w:rPr>
        <w:t>(doplniť názov):</w:t>
      </w:r>
    </w:p>
    <w:tbl>
      <w:tblPr>
        <w:tblStyle w:val="Mriekatabuky"/>
        <w:tblW w:w="0" w:type="auto"/>
        <w:tblLook w:val="04A0" w:firstRow="1" w:lastRow="0" w:firstColumn="1" w:lastColumn="0" w:noHBand="0" w:noVBand="1"/>
      </w:tblPr>
      <w:tblGrid>
        <w:gridCol w:w="3625"/>
        <w:gridCol w:w="5549"/>
      </w:tblGrid>
      <w:tr w:rsidR="00BD3D04" w:rsidRPr="009D01AE" w:rsidTr="009C607E">
        <w:tc>
          <w:tcPr>
            <w:tcW w:w="3652" w:type="dxa"/>
          </w:tcPr>
          <w:p w:rsidR="00BD3D04" w:rsidRPr="009D01AE" w:rsidRDefault="00BD3D04" w:rsidP="00D759D8">
            <w:pPr>
              <w:rPr>
                <w:rFonts w:ascii="Arial" w:hAnsi="Arial" w:cs="Arial"/>
                <w:b/>
                <w:bCs/>
                <w:sz w:val="18"/>
                <w:szCs w:val="18"/>
              </w:rPr>
            </w:pPr>
          </w:p>
          <w:p w:rsidR="00BD3D04" w:rsidRPr="009D01AE" w:rsidRDefault="00BD3D04" w:rsidP="00D759D8">
            <w:pPr>
              <w:rPr>
                <w:rFonts w:ascii="Arial" w:hAnsi="Arial" w:cs="Arial"/>
                <w:b/>
                <w:bCs/>
                <w:sz w:val="18"/>
                <w:szCs w:val="18"/>
              </w:rPr>
            </w:pPr>
            <w:r w:rsidRPr="009D01AE">
              <w:rPr>
                <w:rFonts w:ascii="Arial" w:hAnsi="Arial" w:cs="Arial"/>
                <w:b/>
                <w:bCs/>
                <w:sz w:val="18"/>
                <w:szCs w:val="18"/>
              </w:rPr>
              <w:t>Meno navrhovaného odborníka:</w:t>
            </w:r>
          </w:p>
          <w:p w:rsidR="00BD3D04" w:rsidRPr="009D01AE" w:rsidRDefault="00BD3D04" w:rsidP="00D759D8">
            <w:pPr>
              <w:rPr>
                <w:rFonts w:ascii="Arial" w:hAnsi="Arial" w:cs="Arial"/>
                <w:b/>
                <w:bCs/>
                <w:sz w:val="18"/>
                <w:szCs w:val="18"/>
              </w:rPr>
            </w:pPr>
          </w:p>
        </w:tc>
        <w:tc>
          <w:tcPr>
            <w:tcW w:w="5672" w:type="dxa"/>
          </w:tcPr>
          <w:p w:rsidR="00BD3D04" w:rsidRPr="009D01AE" w:rsidRDefault="00BD3D04" w:rsidP="00D759D8">
            <w:pPr>
              <w:rPr>
                <w:rFonts w:ascii="Arial" w:hAnsi="Arial" w:cs="Arial"/>
                <w:b/>
                <w:bCs/>
                <w:sz w:val="18"/>
                <w:szCs w:val="18"/>
              </w:rPr>
            </w:pPr>
          </w:p>
        </w:tc>
      </w:tr>
      <w:tr w:rsidR="00BD3D04" w:rsidRPr="009D01AE" w:rsidTr="009C607E">
        <w:tc>
          <w:tcPr>
            <w:tcW w:w="3652" w:type="dxa"/>
          </w:tcPr>
          <w:p w:rsidR="00BD3D04" w:rsidRPr="009D01AE" w:rsidRDefault="00BD3D04" w:rsidP="00D759D8">
            <w:pPr>
              <w:rPr>
                <w:rFonts w:ascii="Arial" w:hAnsi="Arial" w:cs="Arial"/>
                <w:b/>
                <w:bCs/>
                <w:sz w:val="18"/>
                <w:szCs w:val="18"/>
              </w:rPr>
            </w:pPr>
          </w:p>
          <w:p w:rsidR="00BD3D04" w:rsidRPr="009D01AE" w:rsidRDefault="00BD3D04" w:rsidP="00D759D8">
            <w:pPr>
              <w:rPr>
                <w:rFonts w:ascii="Arial" w:hAnsi="Arial" w:cs="Arial"/>
                <w:b/>
                <w:bCs/>
                <w:sz w:val="18"/>
                <w:szCs w:val="18"/>
              </w:rPr>
            </w:pPr>
            <w:r w:rsidRPr="009D01AE">
              <w:rPr>
                <w:rFonts w:ascii="Arial" w:hAnsi="Arial" w:cs="Arial"/>
                <w:b/>
                <w:bCs/>
                <w:sz w:val="18"/>
                <w:szCs w:val="18"/>
              </w:rPr>
              <w:t>Názov Projektu:</w:t>
            </w:r>
          </w:p>
          <w:p w:rsidR="00BD3D04" w:rsidRPr="009D01AE" w:rsidRDefault="00BD3D04" w:rsidP="00D759D8">
            <w:pPr>
              <w:rPr>
                <w:rFonts w:ascii="Arial" w:hAnsi="Arial" w:cs="Arial"/>
                <w:b/>
                <w:bCs/>
                <w:sz w:val="18"/>
                <w:szCs w:val="18"/>
              </w:rPr>
            </w:pPr>
          </w:p>
        </w:tc>
        <w:tc>
          <w:tcPr>
            <w:tcW w:w="5672" w:type="dxa"/>
          </w:tcPr>
          <w:p w:rsidR="00BD3D04" w:rsidRPr="009D01AE" w:rsidRDefault="00BD3D04" w:rsidP="00D759D8">
            <w:pPr>
              <w:rPr>
                <w:rFonts w:ascii="Arial" w:hAnsi="Arial" w:cs="Arial"/>
                <w:b/>
                <w:bCs/>
                <w:sz w:val="18"/>
                <w:szCs w:val="18"/>
              </w:rPr>
            </w:pPr>
          </w:p>
        </w:tc>
      </w:tr>
      <w:tr w:rsidR="00BD3D04" w:rsidRPr="009D01AE" w:rsidTr="009C607E">
        <w:tc>
          <w:tcPr>
            <w:tcW w:w="3652" w:type="dxa"/>
          </w:tcPr>
          <w:p w:rsidR="00BD3D04" w:rsidRPr="009D01AE" w:rsidRDefault="00BD3D04" w:rsidP="00D759D8">
            <w:pPr>
              <w:rPr>
                <w:rFonts w:ascii="Arial" w:hAnsi="Arial" w:cs="Arial"/>
                <w:b/>
                <w:bCs/>
                <w:sz w:val="18"/>
                <w:szCs w:val="18"/>
              </w:rPr>
            </w:pPr>
          </w:p>
          <w:p w:rsidR="00BD3D04" w:rsidRPr="009D01AE" w:rsidRDefault="00BD3D04" w:rsidP="00D759D8">
            <w:pPr>
              <w:rPr>
                <w:rFonts w:ascii="Arial" w:hAnsi="Arial" w:cs="Arial"/>
                <w:b/>
                <w:bCs/>
                <w:sz w:val="18"/>
                <w:szCs w:val="18"/>
              </w:rPr>
            </w:pPr>
            <w:r w:rsidRPr="009D01AE">
              <w:rPr>
                <w:rFonts w:ascii="Arial" w:hAnsi="Arial" w:cs="Arial"/>
                <w:b/>
                <w:bCs/>
                <w:sz w:val="18"/>
                <w:szCs w:val="18"/>
              </w:rPr>
              <w:t>Opis Projektu vrátane doby projektovania (DD/MM/RRRR) – do (DD/MM/RRRR):</w:t>
            </w:r>
          </w:p>
          <w:p w:rsidR="00BD3D04" w:rsidRPr="009D01AE" w:rsidRDefault="00BD3D04" w:rsidP="00D759D8">
            <w:pPr>
              <w:rPr>
                <w:rFonts w:ascii="Arial" w:hAnsi="Arial" w:cs="Arial"/>
                <w:b/>
                <w:bCs/>
                <w:sz w:val="18"/>
                <w:szCs w:val="18"/>
              </w:rPr>
            </w:pPr>
          </w:p>
        </w:tc>
        <w:tc>
          <w:tcPr>
            <w:tcW w:w="5672" w:type="dxa"/>
          </w:tcPr>
          <w:p w:rsidR="00BD3D04" w:rsidRPr="009D01AE" w:rsidRDefault="00BD3D04" w:rsidP="00D759D8">
            <w:pPr>
              <w:rPr>
                <w:rFonts w:ascii="Arial" w:hAnsi="Arial" w:cs="Arial"/>
                <w:b/>
                <w:bCs/>
                <w:sz w:val="18"/>
                <w:szCs w:val="18"/>
              </w:rPr>
            </w:pPr>
          </w:p>
        </w:tc>
      </w:tr>
      <w:tr w:rsidR="00BD3D04" w:rsidRPr="009D01AE" w:rsidTr="009C607E">
        <w:tc>
          <w:tcPr>
            <w:tcW w:w="3652" w:type="dxa"/>
          </w:tcPr>
          <w:p w:rsidR="00BD3D04" w:rsidRPr="009D01AE" w:rsidRDefault="00BD3D04" w:rsidP="00D759D8">
            <w:pPr>
              <w:rPr>
                <w:rFonts w:ascii="Arial" w:hAnsi="Arial" w:cs="Arial"/>
                <w:b/>
                <w:bCs/>
                <w:sz w:val="18"/>
                <w:szCs w:val="18"/>
              </w:rPr>
            </w:pPr>
          </w:p>
          <w:p w:rsidR="00BD3D04" w:rsidRPr="009D01AE" w:rsidRDefault="00BD3D04" w:rsidP="00D759D8">
            <w:pPr>
              <w:rPr>
                <w:rFonts w:ascii="Arial" w:hAnsi="Arial" w:cs="Arial"/>
                <w:b/>
                <w:bCs/>
                <w:sz w:val="18"/>
                <w:szCs w:val="18"/>
              </w:rPr>
            </w:pPr>
            <w:r w:rsidRPr="009D01AE">
              <w:rPr>
                <w:rFonts w:ascii="Arial" w:hAnsi="Arial" w:cs="Arial"/>
                <w:b/>
                <w:bCs/>
                <w:sz w:val="18"/>
                <w:szCs w:val="18"/>
              </w:rPr>
              <w:t>Názov a sídlo objednávateľa/odberateľa, s uvedením kontaktnej osoby objednávateľa/odberateľa (meno a priezvisko, telefón, príp. e-mail):</w:t>
            </w:r>
          </w:p>
          <w:p w:rsidR="00BD3D04" w:rsidRPr="009D01AE" w:rsidRDefault="00BD3D04" w:rsidP="00D759D8">
            <w:pPr>
              <w:rPr>
                <w:rFonts w:ascii="Arial" w:hAnsi="Arial" w:cs="Arial"/>
                <w:b/>
                <w:bCs/>
                <w:sz w:val="18"/>
                <w:szCs w:val="18"/>
              </w:rPr>
            </w:pPr>
          </w:p>
        </w:tc>
        <w:tc>
          <w:tcPr>
            <w:tcW w:w="5672" w:type="dxa"/>
          </w:tcPr>
          <w:p w:rsidR="00BD3D04" w:rsidRPr="009D01AE" w:rsidRDefault="00BD3D04" w:rsidP="00D759D8">
            <w:pPr>
              <w:rPr>
                <w:rFonts w:ascii="Arial" w:hAnsi="Arial" w:cs="Arial"/>
                <w:b/>
                <w:bCs/>
                <w:sz w:val="18"/>
                <w:szCs w:val="18"/>
              </w:rPr>
            </w:pPr>
          </w:p>
        </w:tc>
      </w:tr>
      <w:tr w:rsidR="00BD3D04" w:rsidRPr="009D01AE" w:rsidTr="009C607E">
        <w:tc>
          <w:tcPr>
            <w:tcW w:w="3652" w:type="dxa"/>
          </w:tcPr>
          <w:p w:rsidR="00BD3D04" w:rsidRPr="009D01AE" w:rsidRDefault="00BD3D04" w:rsidP="00D759D8">
            <w:pPr>
              <w:rPr>
                <w:rFonts w:ascii="Arial" w:hAnsi="Arial" w:cs="Arial"/>
                <w:b/>
                <w:bCs/>
                <w:sz w:val="18"/>
                <w:szCs w:val="18"/>
              </w:rPr>
            </w:pPr>
          </w:p>
          <w:p w:rsidR="00BD3D04" w:rsidRPr="009D01AE" w:rsidRDefault="00BD3D04" w:rsidP="00D759D8">
            <w:pPr>
              <w:rPr>
                <w:rFonts w:ascii="Arial" w:hAnsi="Arial" w:cs="Arial"/>
                <w:b/>
                <w:bCs/>
                <w:sz w:val="18"/>
                <w:szCs w:val="18"/>
              </w:rPr>
            </w:pPr>
            <w:r w:rsidRPr="009D01AE">
              <w:rPr>
                <w:rFonts w:ascii="Arial" w:hAnsi="Arial" w:cs="Arial"/>
                <w:b/>
                <w:bCs/>
                <w:sz w:val="18"/>
                <w:szCs w:val="18"/>
              </w:rPr>
              <w:t xml:space="preserve">Celková zmluvná cena projektových prác bez DPH </w:t>
            </w:r>
          </w:p>
          <w:p w:rsidR="00BD3D04" w:rsidRPr="009D01AE" w:rsidRDefault="00BD3D04" w:rsidP="00D759D8">
            <w:pPr>
              <w:rPr>
                <w:rFonts w:ascii="Arial" w:hAnsi="Arial" w:cs="Arial"/>
                <w:b/>
                <w:bCs/>
                <w:sz w:val="18"/>
                <w:szCs w:val="18"/>
              </w:rPr>
            </w:pPr>
          </w:p>
        </w:tc>
        <w:tc>
          <w:tcPr>
            <w:tcW w:w="5672" w:type="dxa"/>
          </w:tcPr>
          <w:p w:rsidR="00BD3D04" w:rsidRPr="009D01AE" w:rsidRDefault="00BD3D04" w:rsidP="00D759D8">
            <w:pPr>
              <w:rPr>
                <w:rFonts w:ascii="Arial" w:hAnsi="Arial" w:cs="Arial"/>
                <w:b/>
                <w:bCs/>
                <w:sz w:val="18"/>
                <w:szCs w:val="18"/>
              </w:rPr>
            </w:pPr>
          </w:p>
        </w:tc>
      </w:tr>
      <w:tr w:rsidR="00BD3D04" w:rsidRPr="009D01AE" w:rsidTr="009C607E">
        <w:tc>
          <w:tcPr>
            <w:tcW w:w="3652" w:type="dxa"/>
          </w:tcPr>
          <w:p w:rsidR="00BD3D04" w:rsidRPr="009D01AE" w:rsidRDefault="00BD3D04" w:rsidP="00D759D8">
            <w:pPr>
              <w:rPr>
                <w:rFonts w:ascii="Arial" w:hAnsi="Arial" w:cs="Arial"/>
                <w:b/>
                <w:bCs/>
                <w:sz w:val="18"/>
                <w:szCs w:val="18"/>
              </w:rPr>
            </w:pPr>
          </w:p>
          <w:p w:rsidR="00BD3D04" w:rsidRPr="009D01AE" w:rsidRDefault="00BD3D04" w:rsidP="00D759D8">
            <w:pPr>
              <w:rPr>
                <w:rFonts w:ascii="Arial" w:hAnsi="Arial" w:cs="Arial"/>
                <w:b/>
                <w:bCs/>
                <w:sz w:val="18"/>
                <w:szCs w:val="18"/>
              </w:rPr>
            </w:pPr>
            <w:r w:rsidRPr="009D01AE">
              <w:rPr>
                <w:rFonts w:ascii="Arial" w:hAnsi="Arial" w:cs="Arial"/>
                <w:b/>
                <w:bCs/>
                <w:sz w:val="18"/>
                <w:szCs w:val="18"/>
              </w:rPr>
              <w:t>Projekt uskutočňovaný podľa zmluvných podmienok FIDIC: áno/nie</w:t>
            </w:r>
            <w:r w:rsidRPr="009D01AE">
              <w:rPr>
                <w:rStyle w:val="Odkaznapoznmkupodiarou"/>
                <w:rFonts w:ascii="Arial" w:hAnsi="Arial" w:cs="Arial"/>
                <w:b/>
                <w:bCs/>
                <w:sz w:val="18"/>
                <w:szCs w:val="18"/>
              </w:rPr>
              <w:footnoteReference w:id="6"/>
            </w:r>
          </w:p>
          <w:p w:rsidR="00BD3D04" w:rsidRPr="009D01AE" w:rsidRDefault="00BD3D04" w:rsidP="00D759D8">
            <w:pPr>
              <w:rPr>
                <w:rFonts w:ascii="Arial" w:hAnsi="Arial" w:cs="Arial"/>
                <w:b/>
                <w:bCs/>
                <w:sz w:val="18"/>
                <w:szCs w:val="18"/>
              </w:rPr>
            </w:pPr>
          </w:p>
        </w:tc>
        <w:tc>
          <w:tcPr>
            <w:tcW w:w="5672" w:type="dxa"/>
          </w:tcPr>
          <w:p w:rsidR="00BD3D04" w:rsidRPr="009D01AE" w:rsidRDefault="00BD3D04" w:rsidP="00D759D8">
            <w:pPr>
              <w:rPr>
                <w:rFonts w:ascii="Arial" w:hAnsi="Arial" w:cs="Arial"/>
                <w:b/>
                <w:bCs/>
                <w:sz w:val="18"/>
                <w:szCs w:val="18"/>
              </w:rPr>
            </w:pPr>
          </w:p>
        </w:tc>
      </w:tr>
      <w:tr w:rsidR="00BD3D04" w:rsidRPr="009D01AE" w:rsidTr="009C607E">
        <w:tc>
          <w:tcPr>
            <w:tcW w:w="3652" w:type="dxa"/>
          </w:tcPr>
          <w:p w:rsidR="00BD3D04" w:rsidRPr="009D01AE" w:rsidRDefault="00BD3D04" w:rsidP="00D759D8">
            <w:pPr>
              <w:rPr>
                <w:rFonts w:ascii="Arial" w:hAnsi="Arial" w:cs="Arial"/>
                <w:b/>
                <w:bCs/>
                <w:sz w:val="18"/>
                <w:szCs w:val="18"/>
              </w:rPr>
            </w:pPr>
          </w:p>
          <w:p w:rsidR="00BD3D04" w:rsidRPr="009D01AE" w:rsidRDefault="00BD3D04" w:rsidP="00D759D8">
            <w:pPr>
              <w:rPr>
                <w:rFonts w:ascii="Arial" w:hAnsi="Arial" w:cs="Arial"/>
                <w:b/>
                <w:bCs/>
                <w:sz w:val="18"/>
                <w:szCs w:val="18"/>
              </w:rPr>
            </w:pPr>
            <w:r w:rsidRPr="009D01AE">
              <w:rPr>
                <w:rFonts w:ascii="Arial" w:hAnsi="Arial" w:cs="Arial"/>
                <w:b/>
                <w:bCs/>
                <w:sz w:val="18"/>
                <w:szCs w:val="18"/>
              </w:rPr>
              <w:t>Pozícia na projekte:</w:t>
            </w:r>
          </w:p>
          <w:p w:rsidR="00BD3D04" w:rsidRPr="009D01AE" w:rsidRDefault="00BD3D04" w:rsidP="00D759D8">
            <w:pPr>
              <w:rPr>
                <w:rFonts w:ascii="Arial" w:hAnsi="Arial" w:cs="Arial"/>
                <w:b/>
                <w:bCs/>
                <w:sz w:val="18"/>
                <w:szCs w:val="18"/>
              </w:rPr>
            </w:pPr>
          </w:p>
        </w:tc>
        <w:tc>
          <w:tcPr>
            <w:tcW w:w="5672" w:type="dxa"/>
          </w:tcPr>
          <w:p w:rsidR="00BD3D04" w:rsidRPr="009D01AE" w:rsidRDefault="00BD3D04" w:rsidP="00D759D8">
            <w:pPr>
              <w:rPr>
                <w:rFonts w:ascii="Arial" w:hAnsi="Arial" w:cs="Arial"/>
                <w:b/>
                <w:bCs/>
                <w:sz w:val="18"/>
                <w:szCs w:val="18"/>
              </w:rPr>
            </w:pPr>
          </w:p>
        </w:tc>
      </w:tr>
      <w:tr w:rsidR="00BD3D04" w:rsidRPr="009D01AE" w:rsidTr="009C607E">
        <w:tc>
          <w:tcPr>
            <w:tcW w:w="3652" w:type="dxa"/>
          </w:tcPr>
          <w:p w:rsidR="00BD3D04" w:rsidRPr="009D01AE" w:rsidRDefault="00BD3D04" w:rsidP="00D759D8">
            <w:pPr>
              <w:rPr>
                <w:rFonts w:ascii="Arial" w:hAnsi="Arial" w:cs="Arial"/>
                <w:b/>
                <w:bCs/>
                <w:sz w:val="18"/>
                <w:szCs w:val="18"/>
              </w:rPr>
            </w:pPr>
          </w:p>
          <w:p w:rsidR="00BD3D04" w:rsidRPr="009D01AE" w:rsidRDefault="00BD3D04" w:rsidP="00D759D8">
            <w:pPr>
              <w:rPr>
                <w:rFonts w:ascii="Arial" w:hAnsi="Arial" w:cs="Arial"/>
                <w:b/>
                <w:bCs/>
                <w:sz w:val="18"/>
                <w:szCs w:val="18"/>
              </w:rPr>
            </w:pPr>
            <w:r w:rsidRPr="009D01AE">
              <w:rPr>
                <w:rFonts w:ascii="Arial" w:hAnsi="Arial" w:cs="Arial"/>
                <w:b/>
                <w:bCs/>
                <w:sz w:val="18"/>
                <w:szCs w:val="18"/>
              </w:rPr>
              <w:t>Doba vykonávania na vyššie uvedenej pozícií na danom projekte v tvare od (DD/MM/RRRR)  – do (DD/MM/RRRR):</w:t>
            </w:r>
          </w:p>
          <w:p w:rsidR="00BD3D04" w:rsidRPr="009D01AE" w:rsidRDefault="00BD3D04" w:rsidP="00D759D8">
            <w:pPr>
              <w:rPr>
                <w:rFonts w:ascii="Arial" w:hAnsi="Arial" w:cs="Arial"/>
                <w:b/>
                <w:bCs/>
                <w:sz w:val="18"/>
                <w:szCs w:val="18"/>
              </w:rPr>
            </w:pPr>
          </w:p>
        </w:tc>
        <w:tc>
          <w:tcPr>
            <w:tcW w:w="5672" w:type="dxa"/>
          </w:tcPr>
          <w:p w:rsidR="00BD3D04" w:rsidRPr="009D01AE" w:rsidRDefault="00BD3D04" w:rsidP="00D759D8">
            <w:pPr>
              <w:rPr>
                <w:rFonts w:ascii="Arial" w:hAnsi="Arial" w:cs="Arial"/>
                <w:b/>
                <w:bCs/>
                <w:sz w:val="18"/>
                <w:szCs w:val="18"/>
              </w:rPr>
            </w:pPr>
          </w:p>
        </w:tc>
      </w:tr>
      <w:tr w:rsidR="00BD3D04" w:rsidRPr="009D01AE" w:rsidTr="009C607E">
        <w:tc>
          <w:tcPr>
            <w:tcW w:w="3652" w:type="dxa"/>
          </w:tcPr>
          <w:p w:rsidR="00BD3D04" w:rsidRPr="009D01AE" w:rsidRDefault="00BD3D04" w:rsidP="00D759D8">
            <w:pPr>
              <w:rPr>
                <w:rFonts w:ascii="Arial" w:hAnsi="Arial" w:cs="Arial"/>
                <w:b/>
                <w:bCs/>
                <w:sz w:val="18"/>
                <w:szCs w:val="18"/>
              </w:rPr>
            </w:pPr>
          </w:p>
          <w:p w:rsidR="00BD3D04" w:rsidRPr="009D01AE" w:rsidRDefault="00BD3D04" w:rsidP="00D759D8">
            <w:pPr>
              <w:rPr>
                <w:rFonts w:ascii="Arial" w:hAnsi="Arial" w:cs="Arial"/>
                <w:b/>
                <w:bCs/>
                <w:sz w:val="18"/>
                <w:szCs w:val="18"/>
              </w:rPr>
            </w:pPr>
            <w:r w:rsidRPr="009D01AE">
              <w:rPr>
                <w:rFonts w:ascii="Arial" w:hAnsi="Arial" w:cs="Arial"/>
                <w:b/>
                <w:bCs/>
                <w:sz w:val="18"/>
                <w:szCs w:val="18"/>
              </w:rPr>
              <w:t>Zamestnávateľ pre ktorého odborník počas poskytnutia služieb pracoval (Názov a sídlo s uvedením kontaktnej osoby - meno a priezvisko, telefóne číslo, e-mail, funkcia):</w:t>
            </w:r>
          </w:p>
          <w:p w:rsidR="00BD3D04" w:rsidRPr="009D01AE" w:rsidRDefault="00BD3D04" w:rsidP="00D759D8">
            <w:pPr>
              <w:rPr>
                <w:rFonts w:ascii="Arial" w:hAnsi="Arial" w:cs="Arial"/>
                <w:b/>
                <w:bCs/>
                <w:sz w:val="18"/>
                <w:szCs w:val="18"/>
              </w:rPr>
            </w:pPr>
          </w:p>
        </w:tc>
        <w:tc>
          <w:tcPr>
            <w:tcW w:w="5672" w:type="dxa"/>
          </w:tcPr>
          <w:p w:rsidR="00BD3D04" w:rsidRPr="009D01AE" w:rsidRDefault="00BD3D04" w:rsidP="00D759D8">
            <w:pPr>
              <w:rPr>
                <w:rFonts w:ascii="Arial" w:hAnsi="Arial" w:cs="Arial"/>
                <w:b/>
                <w:bCs/>
                <w:sz w:val="18"/>
                <w:szCs w:val="18"/>
              </w:rPr>
            </w:pPr>
          </w:p>
        </w:tc>
      </w:tr>
    </w:tbl>
    <w:p w:rsidR="00F17714" w:rsidRPr="009D01AE" w:rsidRDefault="00F17714" w:rsidP="00D759D8">
      <w:pPr>
        <w:tabs>
          <w:tab w:val="left" w:pos="360"/>
          <w:tab w:val="num" w:pos="720"/>
        </w:tabs>
        <w:ind w:left="360" w:hanging="360"/>
        <w:jc w:val="both"/>
        <w:rPr>
          <w:rFonts w:ascii="Arial" w:hAnsi="Arial" w:cs="Arial"/>
          <w:color w:val="000000"/>
          <w:sz w:val="20"/>
          <w:szCs w:val="20"/>
        </w:rPr>
      </w:pPr>
    </w:p>
    <w:p w:rsidR="00F17714" w:rsidRPr="009D01AE" w:rsidRDefault="00F17714" w:rsidP="00D759D8">
      <w:pPr>
        <w:tabs>
          <w:tab w:val="left" w:pos="360"/>
          <w:tab w:val="num" w:pos="720"/>
        </w:tabs>
        <w:ind w:left="360" w:hanging="360"/>
        <w:jc w:val="both"/>
        <w:rPr>
          <w:rFonts w:ascii="Arial" w:hAnsi="Arial" w:cs="Arial"/>
          <w:color w:val="000000"/>
          <w:sz w:val="20"/>
          <w:szCs w:val="20"/>
        </w:rPr>
      </w:pPr>
    </w:p>
    <w:p w:rsidR="00C80BAE" w:rsidRPr="009D01AE" w:rsidRDefault="00C80BAE" w:rsidP="00D759D8">
      <w:pPr>
        <w:pStyle w:val="Zkladntext"/>
        <w:tabs>
          <w:tab w:val="num" w:pos="-720"/>
        </w:tabs>
        <w:spacing w:line="480" w:lineRule="auto"/>
        <w:rPr>
          <w:rFonts w:ascii="Arial" w:hAnsi="Arial" w:cs="Arial"/>
          <w:b w:val="0"/>
          <w:sz w:val="20"/>
          <w:szCs w:val="20"/>
        </w:rPr>
      </w:pPr>
      <w:r w:rsidRPr="009D01AE">
        <w:rPr>
          <w:rFonts w:ascii="Arial" w:hAnsi="Arial" w:cs="Arial"/>
          <w:b w:val="0"/>
          <w:sz w:val="20"/>
          <w:szCs w:val="20"/>
        </w:rPr>
        <w:t>V .................................. dňa .................</w:t>
      </w:r>
    </w:p>
    <w:p w:rsidR="00C80BAE" w:rsidRPr="009D01AE" w:rsidRDefault="00C80BAE" w:rsidP="00D759D8">
      <w:pPr>
        <w:pStyle w:val="Zkladntext"/>
        <w:tabs>
          <w:tab w:val="num" w:pos="-720"/>
        </w:tabs>
        <w:spacing w:line="480" w:lineRule="auto"/>
        <w:rPr>
          <w:rFonts w:ascii="Arial" w:hAnsi="Arial" w:cs="Arial"/>
          <w:sz w:val="20"/>
          <w:szCs w:val="20"/>
        </w:rPr>
      </w:pPr>
      <w:r w:rsidRPr="009D01AE">
        <w:rPr>
          <w:rFonts w:ascii="Arial" w:hAnsi="Arial" w:cs="Arial"/>
          <w:sz w:val="20"/>
          <w:szCs w:val="20"/>
        </w:rPr>
        <w:tab/>
      </w:r>
      <w:r w:rsidRPr="009D01AE">
        <w:rPr>
          <w:rFonts w:ascii="Arial" w:hAnsi="Arial" w:cs="Arial"/>
          <w:sz w:val="20"/>
          <w:szCs w:val="20"/>
        </w:rPr>
        <w:tab/>
      </w:r>
    </w:p>
    <w:p w:rsidR="006668DD" w:rsidRPr="009D01AE" w:rsidRDefault="00C80BAE" w:rsidP="00D759D8">
      <w:pPr>
        <w:tabs>
          <w:tab w:val="left" w:pos="360"/>
          <w:tab w:val="num" w:pos="720"/>
        </w:tabs>
        <w:ind w:left="360" w:hanging="360"/>
        <w:jc w:val="both"/>
        <w:rPr>
          <w:rFonts w:ascii="Arial" w:hAnsi="Arial" w:cs="Arial"/>
          <w:sz w:val="20"/>
          <w:szCs w:val="20"/>
        </w:rPr>
      </w:pP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p>
    <w:p w:rsidR="006668DD" w:rsidRPr="009D01AE" w:rsidRDefault="00C80BAE" w:rsidP="00D759D8">
      <w:pPr>
        <w:tabs>
          <w:tab w:val="left" w:pos="360"/>
          <w:tab w:val="num" w:pos="720"/>
        </w:tabs>
        <w:ind w:left="360" w:hanging="360"/>
        <w:jc w:val="both"/>
        <w:rPr>
          <w:rFonts w:ascii="Arial" w:hAnsi="Arial" w:cs="Arial"/>
          <w:sz w:val="20"/>
          <w:szCs w:val="20"/>
        </w:rPr>
      </w:pPr>
      <w:r w:rsidRPr="009D01AE">
        <w:rPr>
          <w:rFonts w:ascii="Arial" w:hAnsi="Arial" w:cs="Arial"/>
          <w:sz w:val="20"/>
          <w:szCs w:val="20"/>
        </w:rPr>
        <w:t>meno, priezvisko a podpis štatutárneho orgánu</w:t>
      </w:r>
      <w:r w:rsidR="006809A8" w:rsidRPr="009D01AE">
        <w:rPr>
          <w:rFonts w:ascii="Arial" w:hAnsi="Arial" w:cs="Arial"/>
          <w:sz w:val="20"/>
          <w:szCs w:val="20"/>
        </w:rPr>
        <w:tab/>
      </w:r>
      <w:r w:rsidR="006809A8" w:rsidRPr="009D01AE">
        <w:rPr>
          <w:rFonts w:ascii="Arial" w:hAnsi="Arial" w:cs="Arial"/>
          <w:sz w:val="20"/>
          <w:szCs w:val="20"/>
        </w:rPr>
        <w:tab/>
      </w:r>
      <w:r w:rsidR="006809A8" w:rsidRPr="009D01AE">
        <w:rPr>
          <w:rFonts w:ascii="Arial" w:hAnsi="Arial" w:cs="Arial"/>
          <w:sz w:val="20"/>
          <w:szCs w:val="20"/>
        </w:rPr>
        <w:tab/>
      </w:r>
      <w:r w:rsidR="006809A8" w:rsidRPr="009D01AE">
        <w:rPr>
          <w:rFonts w:ascii="Arial" w:hAnsi="Arial" w:cs="Arial"/>
          <w:sz w:val="20"/>
          <w:szCs w:val="20"/>
        </w:rPr>
        <w:tab/>
      </w:r>
      <w:r w:rsidR="006809A8" w:rsidRPr="009D01AE">
        <w:rPr>
          <w:rFonts w:ascii="Arial" w:hAnsi="Arial" w:cs="Arial"/>
          <w:sz w:val="20"/>
          <w:szCs w:val="20"/>
        </w:rPr>
        <w:tab/>
      </w:r>
      <w:r w:rsidR="006809A8" w:rsidRPr="009D01AE">
        <w:rPr>
          <w:rFonts w:ascii="Arial" w:hAnsi="Arial" w:cs="Arial"/>
          <w:sz w:val="20"/>
          <w:szCs w:val="20"/>
        </w:rPr>
        <w:tab/>
      </w:r>
      <w:r w:rsidR="006809A8" w:rsidRPr="009D01AE">
        <w:rPr>
          <w:rFonts w:ascii="Arial" w:hAnsi="Arial" w:cs="Arial"/>
          <w:sz w:val="20"/>
          <w:szCs w:val="20"/>
        </w:rPr>
        <w:tab/>
      </w:r>
    </w:p>
    <w:p w:rsidR="00C80BAE" w:rsidRPr="009D01AE" w:rsidRDefault="006809A8" w:rsidP="00D759D8">
      <w:pPr>
        <w:tabs>
          <w:tab w:val="left" w:pos="360"/>
          <w:tab w:val="num" w:pos="720"/>
        </w:tabs>
        <w:ind w:left="360" w:hanging="360"/>
        <w:jc w:val="both"/>
        <w:rPr>
          <w:rFonts w:ascii="Arial" w:hAnsi="Arial" w:cs="Arial"/>
          <w:sz w:val="20"/>
          <w:szCs w:val="20"/>
        </w:rPr>
      </w:pPr>
      <w:r w:rsidRPr="009D01AE">
        <w:rPr>
          <w:rFonts w:ascii="Arial" w:hAnsi="Arial" w:cs="Arial"/>
          <w:sz w:val="20"/>
          <w:szCs w:val="20"/>
        </w:rPr>
        <w:t xml:space="preserve">  </w:t>
      </w:r>
      <w:r w:rsidR="00C80BAE" w:rsidRPr="009D01AE">
        <w:rPr>
          <w:rFonts w:ascii="Arial" w:hAnsi="Arial" w:cs="Arial"/>
          <w:sz w:val="20"/>
          <w:szCs w:val="20"/>
        </w:rPr>
        <w:t>alebo člena štatutárneho orgánu uchádzača</w:t>
      </w:r>
    </w:p>
    <w:p w:rsidR="00A15598" w:rsidRPr="009D01AE" w:rsidRDefault="00A15598" w:rsidP="00D759D8">
      <w:pPr>
        <w:tabs>
          <w:tab w:val="left" w:pos="360"/>
          <w:tab w:val="num" w:pos="720"/>
        </w:tabs>
        <w:ind w:left="360" w:hanging="360"/>
        <w:jc w:val="both"/>
        <w:rPr>
          <w:rFonts w:ascii="Arial" w:hAnsi="Arial" w:cs="Arial"/>
          <w:sz w:val="20"/>
          <w:szCs w:val="20"/>
        </w:rPr>
      </w:pPr>
    </w:p>
    <w:p w:rsidR="00A15598" w:rsidRPr="009D01AE" w:rsidRDefault="00A15598" w:rsidP="00D759D8">
      <w:pPr>
        <w:rPr>
          <w:rFonts w:ascii="Arial" w:hAnsi="Arial" w:cs="Arial"/>
          <w:sz w:val="20"/>
          <w:szCs w:val="20"/>
        </w:rPr>
      </w:pPr>
      <w:r w:rsidRPr="009D01AE">
        <w:rPr>
          <w:rFonts w:ascii="Arial" w:hAnsi="Arial" w:cs="Arial"/>
          <w:sz w:val="20"/>
          <w:szCs w:val="20"/>
        </w:rPr>
        <w:br w:type="page"/>
      </w:r>
    </w:p>
    <w:p w:rsidR="005934E9" w:rsidRPr="009D01AE" w:rsidRDefault="005934E9" w:rsidP="00D759D8">
      <w:pPr>
        <w:pStyle w:val="Nzov"/>
        <w:rPr>
          <w:rFonts w:cs="Arial"/>
          <w:caps/>
          <w:sz w:val="24"/>
          <w:szCs w:val="24"/>
        </w:rPr>
      </w:pPr>
      <w:r w:rsidRPr="009D01AE">
        <w:rPr>
          <w:caps/>
          <w:sz w:val="24"/>
          <w:szCs w:val="24"/>
        </w:rPr>
        <w:lastRenderedPageBreak/>
        <w:t>Príloha B4</w:t>
      </w:r>
      <w:r w:rsidR="00A15598" w:rsidRPr="009D01AE">
        <w:rPr>
          <w:caps/>
          <w:sz w:val="24"/>
          <w:szCs w:val="24"/>
        </w:rPr>
        <w:t xml:space="preserve">  </w:t>
      </w:r>
      <w:r w:rsidRPr="009D01AE">
        <w:rPr>
          <w:rFonts w:cs="Arial"/>
          <w:caps/>
          <w:sz w:val="24"/>
          <w:szCs w:val="24"/>
        </w:rPr>
        <w:t>ŽIVOTOPIS KĽÚČOVÉHO ODBORNÍKA</w:t>
      </w:r>
      <w:r w:rsidRPr="009D01AE">
        <w:rPr>
          <w:rStyle w:val="Odkaznapoznmkupodiarou"/>
          <w:rFonts w:cs="Arial"/>
          <w:caps/>
          <w:sz w:val="24"/>
          <w:szCs w:val="24"/>
        </w:rPr>
        <w:footnoteReference w:id="7"/>
      </w:r>
    </w:p>
    <w:p w:rsidR="00F17714" w:rsidRPr="009D01AE" w:rsidRDefault="005934E9" w:rsidP="00D759D8">
      <w:pPr>
        <w:pStyle w:val="tlSSCnadpis2Pred6pt"/>
        <w:spacing w:before="240" w:after="120"/>
        <w:jc w:val="center"/>
        <w:rPr>
          <w:rFonts w:cs="Arial"/>
        </w:rPr>
      </w:pPr>
      <w:r w:rsidRPr="009D01AE">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9D01AE"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rsidR="00F17714" w:rsidRPr="009D01AE" w:rsidRDefault="00F17714" w:rsidP="00D759D8">
            <w:pPr>
              <w:jc w:val="center"/>
              <w:rPr>
                <w:rFonts w:ascii="Arial" w:hAnsi="Arial" w:cs="Arial"/>
                <w:b/>
              </w:rPr>
            </w:pPr>
            <w:r w:rsidRPr="009D01AE">
              <w:rPr>
                <w:rFonts w:ascii="Arial" w:hAnsi="Arial" w:cs="Arial"/>
                <w:b/>
              </w:rPr>
              <w:t>Funkcia</w:t>
            </w:r>
          </w:p>
        </w:tc>
      </w:tr>
      <w:tr w:rsidR="00F17714" w:rsidRPr="009D01AE"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rsidR="00F17714" w:rsidRPr="009D01AE" w:rsidRDefault="00F17714" w:rsidP="00D759D8">
            <w:pPr>
              <w:rPr>
                <w:rFonts w:ascii="Arial" w:hAnsi="Arial" w:cs="Arial"/>
                <w:sz w:val="18"/>
                <w:szCs w:val="18"/>
              </w:rPr>
            </w:pPr>
            <w:r w:rsidRPr="009D01AE">
              <w:rPr>
                <w:rFonts w:ascii="Arial" w:hAnsi="Arial" w:cs="Arial"/>
                <w:sz w:val="18"/>
                <w:szCs w:val="18"/>
              </w:rPr>
              <w:t>Meno a priezvisko:</w:t>
            </w:r>
          </w:p>
        </w:tc>
        <w:tc>
          <w:tcPr>
            <w:tcW w:w="4018" w:type="dxa"/>
            <w:gridSpan w:val="3"/>
            <w:vMerge w:val="restart"/>
            <w:noWrap/>
            <w:vAlign w:val="center"/>
          </w:tcPr>
          <w:p w:rsidR="00F17714" w:rsidRPr="009D01AE" w:rsidRDefault="00F17714" w:rsidP="00D759D8">
            <w:pPr>
              <w:rPr>
                <w:rFonts w:ascii="Arial" w:hAnsi="Arial" w:cs="Arial"/>
                <w:sz w:val="18"/>
                <w:szCs w:val="18"/>
              </w:rPr>
            </w:pPr>
          </w:p>
        </w:tc>
        <w:tc>
          <w:tcPr>
            <w:tcW w:w="2746" w:type="dxa"/>
            <w:gridSpan w:val="3"/>
            <w:tcBorders>
              <w:top w:val="nil"/>
              <w:left w:val="nil"/>
              <w:bottom w:val="nil"/>
              <w:right w:val="single" w:sz="12" w:space="0" w:color="auto"/>
            </w:tcBorders>
            <w:noWrap/>
            <w:vAlign w:val="center"/>
          </w:tcPr>
          <w:p w:rsidR="00F17714" w:rsidRPr="009D01AE" w:rsidRDefault="00F17714" w:rsidP="00D759D8">
            <w:pPr>
              <w:rPr>
                <w:rFonts w:ascii="Arial" w:hAnsi="Arial" w:cs="Arial"/>
                <w:sz w:val="18"/>
                <w:szCs w:val="18"/>
              </w:rPr>
            </w:pPr>
          </w:p>
        </w:tc>
      </w:tr>
      <w:tr w:rsidR="00F17714" w:rsidRPr="009D01AE" w:rsidTr="005F4C7D">
        <w:trPr>
          <w:cantSplit/>
          <w:trHeight w:val="375"/>
        </w:trPr>
        <w:tc>
          <w:tcPr>
            <w:tcW w:w="0" w:type="auto"/>
            <w:gridSpan w:val="2"/>
            <w:vMerge/>
            <w:tcBorders>
              <w:top w:val="nil"/>
              <w:left w:val="single" w:sz="12" w:space="0" w:color="auto"/>
              <w:bottom w:val="nil"/>
              <w:right w:val="nil"/>
            </w:tcBorders>
            <w:vAlign w:val="center"/>
            <w:hideMark/>
          </w:tcPr>
          <w:p w:rsidR="00F17714" w:rsidRPr="009D01AE" w:rsidRDefault="00F17714" w:rsidP="00D759D8">
            <w:pPr>
              <w:rPr>
                <w:rFonts w:ascii="Arial" w:hAnsi="Arial" w:cs="Arial"/>
                <w:sz w:val="18"/>
                <w:szCs w:val="18"/>
              </w:rPr>
            </w:pPr>
          </w:p>
        </w:tc>
        <w:tc>
          <w:tcPr>
            <w:tcW w:w="0" w:type="auto"/>
            <w:gridSpan w:val="3"/>
            <w:vMerge/>
            <w:vAlign w:val="center"/>
            <w:hideMark/>
          </w:tcPr>
          <w:p w:rsidR="00F17714" w:rsidRPr="009D01AE" w:rsidRDefault="00F17714" w:rsidP="00D759D8">
            <w:pPr>
              <w:rPr>
                <w:rFonts w:ascii="Arial" w:hAnsi="Arial" w:cs="Arial"/>
                <w:sz w:val="18"/>
                <w:szCs w:val="18"/>
              </w:rPr>
            </w:pPr>
          </w:p>
        </w:tc>
        <w:tc>
          <w:tcPr>
            <w:tcW w:w="2746" w:type="dxa"/>
            <w:gridSpan w:val="3"/>
            <w:tcBorders>
              <w:top w:val="nil"/>
              <w:left w:val="nil"/>
              <w:bottom w:val="nil"/>
              <w:right w:val="single" w:sz="12" w:space="0" w:color="auto"/>
            </w:tcBorders>
            <w:noWrap/>
            <w:vAlign w:val="center"/>
          </w:tcPr>
          <w:p w:rsidR="00F17714" w:rsidRPr="009D01AE" w:rsidRDefault="00F17714" w:rsidP="00D759D8">
            <w:pPr>
              <w:rPr>
                <w:rFonts w:ascii="Arial" w:hAnsi="Arial" w:cs="Arial"/>
                <w:sz w:val="18"/>
                <w:szCs w:val="18"/>
              </w:rPr>
            </w:pPr>
          </w:p>
        </w:tc>
      </w:tr>
      <w:tr w:rsidR="00F17714" w:rsidRPr="009D01AE"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rsidR="00F17714" w:rsidRPr="009D01AE" w:rsidRDefault="00F17714" w:rsidP="00D759D8">
            <w:pPr>
              <w:rPr>
                <w:rFonts w:ascii="Arial" w:hAnsi="Arial" w:cs="Arial"/>
                <w:sz w:val="18"/>
                <w:szCs w:val="18"/>
              </w:rPr>
            </w:pPr>
            <w:r w:rsidRPr="009D01AE">
              <w:rPr>
                <w:rFonts w:ascii="Arial" w:hAnsi="Arial" w:cs="Arial"/>
                <w:sz w:val="18"/>
                <w:szCs w:val="18"/>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rsidR="00F17714" w:rsidRPr="009D01AE" w:rsidRDefault="00F17714" w:rsidP="00D759D8">
            <w:pPr>
              <w:rPr>
                <w:rFonts w:ascii="Arial" w:hAnsi="Arial" w:cs="Arial"/>
                <w:sz w:val="18"/>
                <w:szCs w:val="18"/>
              </w:rPr>
            </w:pPr>
          </w:p>
        </w:tc>
      </w:tr>
      <w:tr w:rsidR="00F07DFD" w:rsidRPr="009D01AE"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rsidR="00F07DFD" w:rsidRPr="009D01AE" w:rsidRDefault="00F07DFD" w:rsidP="00D759D8">
            <w:pPr>
              <w:rPr>
                <w:rFonts w:ascii="Arial" w:hAnsi="Arial" w:cs="Arial"/>
                <w:sz w:val="18"/>
                <w:szCs w:val="18"/>
              </w:rPr>
            </w:pPr>
            <w:r w:rsidRPr="009D01AE">
              <w:rPr>
                <w:rFonts w:ascii="Arial" w:hAnsi="Arial" w:cs="Arial"/>
                <w:sz w:val="18"/>
                <w:szCs w:val="18"/>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rsidR="00F07DFD" w:rsidRPr="009D01AE" w:rsidRDefault="00F07DFD" w:rsidP="00D759D8">
            <w:pPr>
              <w:rPr>
                <w:rFonts w:ascii="Arial" w:hAnsi="Arial" w:cs="Arial"/>
                <w:sz w:val="18"/>
                <w:szCs w:val="18"/>
              </w:rPr>
            </w:pPr>
          </w:p>
        </w:tc>
      </w:tr>
      <w:tr w:rsidR="00F17714" w:rsidRPr="009D01AE"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rsidR="00F17714" w:rsidRPr="009D01AE" w:rsidRDefault="00F17714" w:rsidP="00D759D8">
            <w:pPr>
              <w:jc w:val="center"/>
              <w:rPr>
                <w:rFonts w:ascii="Arial" w:hAnsi="Arial" w:cs="Arial"/>
                <w:b/>
              </w:rPr>
            </w:pPr>
            <w:r w:rsidRPr="009D01AE">
              <w:rPr>
                <w:rFonts w:ascii="Arial" w:hAnsi="Arial" w:cs="Arial"/>
                <w:b/>
              </w:rPr>
              <w:t>Vzdelanie</w:t>
            </w:r>
          </w:p>
        </w:tc>
      </w:tr>
      <w:tr w:rsidR="00F17714" w:rsidRPr="009D01AE"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rsidR="00F17714" w:rsidRPr="009D01AE" w:rsidRDefault="00F17714" w:rsidP="00D759D8">
            <w:pPr>
              <w:rPr>
                <w:rFonts w:ascii="Arial" w:hAnsi="Arial" w:cs="Arial"/>
                <w:sz w:val="18"/>
                <w:szCs w:val="18"/>
              </w:rPr>
            </w:pPr>
            <w:r w:rsidRPr="009D01AE">
              <w:rPr>
                <w:rFonts w:ascii="Arial" w:hAnsi="Arial" w:cs="Arial"/>
                <w:sz w:val="18"/>
                <w:szCs w:val="18"/>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rsidR="00F17714" w:rsidRPr="009D01AE" w:rsidRDefault="00F17714" w:rsidP="00D759D8">
            <w:pPr>
              <w:rPr>
                <w:rFonts w:ascii="Arial" w:hAnsi="Arial" w:cs="Arial"/>
                <w:sz w:val="18"/>
                <w:szCs w:val="18"/>
              </w:rPr>
            </w:pPr>
          </w:p>
        </w:tc>
      </w:tr>
      <w:tr w:rsidR="00F17714" w:rsidRPr="009D01AE"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rsidR="00F17714" w:rsidRPr="009D01AE" w:rsidRDefault="00F17714" w:rsidP="00D759D8">
            <w:pPr>
              <w:rPr>
                <w:rFonts w:ascii="Arial" w:hAnsi="Arial" w:cs="Arial"/>
                <w:sz w:val="18"/>
                <w:szCs w:val="18"/>
              </w:rPr>
            </w:pPr>
            <w:r w:rsidRPr="009D01AE">
              <w:rPr>
                <w:rFonts w:ascii="Arial" w:hAnsi="Arial" w:cs="Arial"/>
                <w:sz w:val="18"/>
                <w:szCs w:val="18"/>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rsidR="00F17714" w:rsidRPr="009D01AE" w:rsidRDefault="00F17714" w:rsidP="00D759D8">
            <w:pPr>
              <w:rPr>
                <w:rFonts w:ascii="Arial" w:hAnsi="Arial" w:cs="Arial"/>
                <w:sz w:val="18"/>
                <w:szCs w:val="18"/>
              </w:rPr>
            </w:pPr>
          </w:p>
        </w:tc>
      </w:tr>
      <w:tr w:rsidR="00F17714" w:rsidRPr="009D01AE"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rsidR="00F17714" w:rsidRPr="009D01AE" w:rsidRDefault="00F17714" w:rsidP="00D759D8">
            <w:pPr>
              <w:rPr>
                <w:rFonts w:ascii="Arial" w:hAnsi="Arial" w:cs="Arial"/>
                <w:sz w:val="18"/>
                <w:szCs w:val="18"/>
              </w:rPr>
            </w:pPr>
            <w:r w:rsidRPr="009D01AE">
              <w:rPr>
                <w:rFonts w:ascii="Arial" w:hAnsi="Arial" w:cs="Arial"/>
                <w:sz w:val="18"/>
                <w:szCs w:val="18"/>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rsidR="00F17714" w:rsidRPr="009D01AE" w:rsidRDefault="00F17714" w:rsidP="00D759D8">
            <w:pPr>
              <w:rPr>
                <w:rFonts w:ascii="Arial" w:hAnsi="Arial" w:cs="Arial"/>
                <w:sz w:val="18"/>
                <w:szCs w:val="18"/>
              </w:rPr>
            </w:pPr>
          </w:p>
        </w:tc>
      </w:tr>
      <w:tr w:rsidR="00F17714" w:rsidRPr="009D01AE"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rsidR="00F17714" w:rsidRPr="009D01AE" w:rsidRDefault="00F17714" w:rsidP="00D759D8">
            <w:pPr>
              <w:jc w:val="center"/>
              <w:rPr>
                <w:rFonts w:ascii="Arial" w:hAnsi="Arial" w:cs="Arial"/>
                <w:b/>
              </w:rPr>
            </w:pPr>
            <w:r w:rsidRPr="009D01AE">
              <w:rPr>
                <w:rFonts w:ascii="Arial" w:hAnsi="Arial" w:cs="Arial"/>
                <w:b/>
              </w:rPr>
              <w:t>Iné odborné vzdelanie</w:t>
            </w:r>
          </w:p>
        </w:tc>
      </w:tr>
      <w:tr w:rsidR="00F17714" w:rsidRPr="009D01AE"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rsidR="00F17714" w:rsidRPr="009D01AE" w:rsidRDefault="00F17714" w:rsidP="00D759D8">
            <w:pPr>
              <w:rPr>
                <w:rFonts w:ascii="Arial" w:hAnsi="Arial" w:cs="Arial"/>
                <w:sz w:val="18"/>
                <w:szCs w:val="18"/>
              </w:rPr>
            </w:pPr>
            <w:r w:rsidRPr="009D01AE">
              <w:rPr>
                <w:rFonts w:ascii="Arial" w:hAnsi="Arial" w:cs="Arial"/>
                <w:sz w:val="18"/>
                <w:szCs w:val="18"/>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rsidR="00F17714" w:rsidRPr="009D01AE" w:rsidRDefault="00F17714" w:rsidP="00D759D8">
            <w:pPr>
              <w:rPr>
                <w:rFonts w:ascii="Arial" w:hAnsi="Arial" w:cs="Arial"/>
                <w:sz w:val="18"/>
                <w:szCs w:val="18"/>
              </w:rPr>
            </w:pPr>
          </w:p>
        </w:tc>
      </w:tr>
      <w:tr w:rsidR="00F17714" w:rsidRPr="009D01AE"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rsidR="00F17714" w:rsidRPr="009D01AE" w:rsidRDefault="00F17714" w:rsidP="00D759D8">
            <w:pPr>
              <w:rPr>
                <w:rFonts w:ascii="Arial" w:hAnsi="Arial" w:cs="Arial"/>
                <w:sz w:val="18"/>
                <w:szCs w:val="18"/>
              </w:rPr>
            </w:pPr>
            <w:r w:rsidRPr="009D01AE">
              <w:rPr>
                <w:rFonts w:ascii="Arial" w:hAnsi="Arial" w:cs="Arial"/>
                <w:sz w:val="18"/>
                <w:szCs w:val="18"/>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rsidR="00F17714" w:rsidRPr="009D01AE" w:rsidRDefault="00F17714" w:rsidP="00D759D8">
            <w:pPr>
              <w:rPr>
                <w:rFonts w:ascii="Arial" w:hAnsi="Arial" w:cs="Arial"/>
                <w:sz w:val="18"/>
                <w:szCs w:val="18"/>
              </w:rPr>
            </w:pPr>
          </w:p>
        </w:tc>
      </w:tr>
      <w:tr w:rsidR="00F17714" w:rsidRPr="009D01AE"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rsidR="00F17714" w:rsidRPr="009D01AE" w:rsidRDefault="00F17714" w:rsidP="00D759D8">
            <w:pPr>
              <w:rPr>
                <w:rFonts w:ascii="Arial" w:hAnsi="Arial" w:cs="Arial"/>
                <w:sz w:val="18"/>
                <w:szCs w:val="18"/>
              </w:rPr>
            </w:pPr>
            <w:r w:rsidRPr="009D01AE">
              <w:rPr>
                <w:rFonts w:ascii="Arial" w:hAnsi="Arial" w:cs="Arial"/>
                <w:sz w:val="18"/>
                <w:szCs w:val="18"/>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rsidR="00F17714" w:rsidRPr="009D01AE" w:rsidRDefault="00F17714" w:rsidP="00D759D8">
            <w:pPr>
              <w:rPr>
                <w:rFonts w:ascii="Arial" w:hAnsi="Arial" w:cs="Arial"/>
                <w:sz w:val="18"/>
                <w:szCs w:val="18"/>
              </w:rPr>
            </w:pPr>
          </w:p>
        </w:tc>
      </w:tr>
      <w:tr w:rsidR="00F17714" w:rsidRPr="009D01AE"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rsidR="00F17714" w:rsidRPr="009D01AE" w:rsidRDefault="00F17714" w:rsidP="00D759D8">
            <w:pPr>
              <w:jc w:val="center"/>
              <w:rPr>
                <w:rFonts w:ascii="Arial" w:hAnsi="Arial" w:cs="Arial"/>
                <w:b/>
              </w:rPr>
            </w:pPr>
            <w:r w:rsidRPr="009D01AE">
              <w:rPr>
                <w:rFonts w:ascii="Arial" w:hAnsi="Arial" w:cs="Arial"/>
                <w:b/>
              </w:rPr>
              <w:t>Odborná prax</w:t>
            </w:r>
          </w:p>
        </w:tc>
      </w:tr>
      <w:tr w:rsidR="00F17714" w:rsidRPr="009D01AE"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rsidR="00F17714" w:rsidRPr="009D01AE" w:rsidRDefault="00F17714" w:rsidP="00D759D8">
            <w:pPr>
              <w:jc w:val="center"/>
              <w:rPr>
                <w:rFonts w:ascii="Arial" w:hAnsi="Arial" w:cs="Arial"/>
                <w:sz w:val="18"/>
                <w:szCs w:val="18"/>
              </w:rPr>
            </w:pPr>
            <w:r w:rsidRPr="009D01AE">
              <w:rPr>
                <w:rFonts w:ascii="Arial" w:hAnsi="Arial" w:cs="Arial"/>
                <w:sz w:val="18"/>
                <w:szCs w:val="18"/>
              </w:rPr>
              <w:t>Celková prax (roky)</w:t>
            </w:r>
          </w:p>
        </w:tc>
        <w:tc>
          <w:tcPr>
            <w:tcW w:w="4140" w:type="dxa"/>
            <w:gridSpan w:val="4"/>
            <w:tcBorders>
              <w:top w:val="nil"/>
              <w:left w:val="nil"/>
              <w:bottom w:val="single" w:sz="4" w:space="0" w:color="auto"/>
              <w:right w:val="single" w:sz="4" w:space="0" w:color="auto"/>
            </w:tcBorders>
            <w:noWrap/>
            <w:vAlign w:val="center"/>
            <w:hideMark/>
          </w:tcPr>
          <w:p w:rsidR="00F17714" w:rsidRPr="009D01AE" w:rsidRDefault="00F17714" w:rsidP="00D759D8">
            <w:pPr>
              <w:jc w:val="center"/>
              <w:rPr>
                <w:rFonts w:ascii="Arial" w:hAnsi="Arial" w:cs="Arial"/>
                <w:sz w:val="18"/>
                <w:szCs w:val="18"/>
              </w:rPr>
            </w:pPr>
            <w:r w:rsidRPr="009D01AE">
              <w:rPr>
                <w:rFonts w:ascii="Arial" w:hAnsi="Arial" w:cs="Arial"/>
                <w:sz w:val="18"/>
                <w:szCs w:val="18"/>
              </w:rPr>
              <w:t>Na podobných zmluvách (roky)</w:t>
            </w:r>
          </w:p>
        </w:tc>
        <w:tc>
          <w:tcPr>
            <w:tcW w:w="2624" w:type="dxa"/>
            <w:gridSpan w:val="2"/>
            <w:tcBorders>
              <w:top w:val="nil"/>
              <w:left w:val="nil"/>
              <w:bottom w:val="single" w:sz="4" w:space="0" w:color="auto"/>
              <w:right w:val="single" w:sz="12" w:space="0" w:color="auto"/>
            </w:tcBorders>
            <w:noWrap/>
            <w:vAlign w:val="center"/>
            <w:hideMark/>
          </w:tcPr>
          <w:p w:rsidR="00F17714" w:rsidRPr="009D01AE" w:rsidRDefault="00F17714" w:rsidP="00D759D8">
            <w:pPr>
              <w:jc w:val="center"/>
              <w:rPr>
                <w:rFonts w:ascii="Arial" w:hAnsi="Arial" w:cs="Arial"/>
                <w:sz w:val="18"/>
                <w:szCs w:val="18"/>
              </w:rPr>
            </w:pPr>
            <w:r w:rsidRPr="009D01AE">
              <w:rPr>
                <w:rFonts w:ascii="Arial" w:hAnsi="Arial" w:cs="Arial"/>
                <w:sz w:val="18"/>
                <w:szCs w:val="18"/>
              </w:rPr>
              <w:t>V navrhovanej funkcii (roky)</w:t>
            </w:r>
          </w:p>
        </w:tc>
      </w:tr>
      <w:tr w:rsidR="00F17714" w:rsidRPr="009D01AE"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rsidR="00F17714" w:rsidRPr="009D01AE" w:rsidRDefault="00F17714" w:rsidP="00D759D8">
            <w:pPr>
              <w:jc w:val="center"/>
              <w:rPr>
                <w:rFonts w:ascii="Arial" w:hAnsi="Arial" w:cs="Arial"/>
                <w:sz w:val="18"/>
                <w:szCs w:val="18"/>
              </w:rPr>
            </w:pPr>
          </w:p>
        </w:tc>
        <w:tc>
          <w:tcPr>
            <w:tcW w:w="4140" w:type="dxa"/>
            <w:gridSpan w:val="4"/>
            <w:tcBorders>
              <w:top w:val="single" w:sz="4" w:space="0" w:color="auto"/>
              <w:left w:val="nil"/>
              <w:bottom w:val="single" w:sz="4" w:space="0" w:color="auto"/>
              <w:right w:val="single" w:sz="4" w:space="0" w:color="auto"/>
            </w:tcBorders>
            <w:noWrap/>
            <w:vAlign w:val="center"/>
          </w:tcPr>
          <w:p w:rsidR="00F17714" w:rsidRPr="009D01AE" w:rsidRDefault="00F17714" w:rsidP="00D759D8">
            <w:pPr>
              <w:jc w:val="center"/>
              <w:rPr>
                <w:rFonts w:ascii="Arial" w:hAnsi="Arial" w:cs="Arial"/>
                <w:sz w:val="18"/>
                <w:szCs w:val="18"/>
              </w:rPr>
            </w:pPr>
          </w:p>
        </w:tc>
        <w:tc>
          <w:tcPr>
            <w:tcW w:w="2624" w:type="dxa"/>
            <w:gridSpan w:val="2"/>
            <w:tcBorders>
              <w:top w:val="single" w:sz="4" w:space="0" w:color="auto"/>
              <w:left w:val="nil"/>
              <w:bottom w:val="single" w:sz="4" w:space="0" w:color="auto"/>
              <w:right w:val="single" w:sz="12" w:space="0" w:color="auto"/>
            </w:tcBorders>
            <w:noWrap/>
            <w:vAlign w:val="center"/>
          </w:tcPr>
          <w:p w:rsidR="00F17714" w:rsidRPr="009D01AE" w:rsidRDefault="00F17714" w:rsidP="00D759D8">
            <w:pPr>
              <w:jc w:val="center"/>
              <w:rPr>
                <w:rFonts w:ascii="Arial" w:hAnsi="Arial" w:cs="Arial"/>
                <w:sz w:val="18"/>
                <w:szCs w:val="18"/>
              </w:rPr>
            </w:pPr>
          </w:p>
        </w:tc>
      </w:tr>
      <w:tr w:rsidR="00F17714" w:rsidRPr="009D01AE"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rsidR="00F17714" w:rsidRPr="009D01AE" w:rsidRDefault="00F17714" w:rsidP="00D759D8">
            <w:pPr>
              <w:jc w:val="center"/>
              <w:rPr>
                <w:rFonts w:ascii="Arial" w:hAnsi="Arial" w:cs="Arial"/>
                <w:sz w:val="18"/>
                <w:szCs w:val="18"/>
              </w:rPr>
            </w:pPr>
          </w:p>
        </w:tc>
      </w:tr>
      <w:tr w:rsidR="00F17714" w:rsidRPr="009D01AE" w:rsidTr="005F4C7D">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rsidR="00F17714" w:rsidRPr="009D01AE" w:rsidRDefault="00F17714" w:rsidP="00D759D8">
            <w:pPr>
              <w:jc w:val="center"/>
              <w:rPr>
                <w:rFonts w:ascii="Arial" w:hAnsi="Arial" w:cs="Arial"/>
                <w:sz w:val="18"/>
                <w:szCs w:val="18"/>
              </w:rPr>
            </w:pPr>
            <w:r w:rsidRPr="009D01AE">
              <w:rPr>
                <w:rFonts w:ascii="Arial" w:hAnsi="Arial" w:cs="Arial"/>
                <w:sz w:val="18"/>
                <w:szCs w:val="18"/>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rsidR="00F17714" w:rsidRPr="009D01AE" w:rsidRDefault="00F17714" w:rsidP="00D759D8">
            <w:pPr>
              <w:jc w:val="center"/>
              <w:rPr>
                <w:rFonts w:ascii="Arial" w:hAnsi="Arial" w:cs="Arial"/>
                <w:sz w:val="18"/>
                <w:szCs w:val="18"/>
              </w:rPr>
            </w:pPr>
            <w:r w:rsidRPr="009D01AE">
              <w:rPr>
                <w:rFonts w:ascii="Arial" w:hAnsi="Arial" w:cs="Arial"/>
                <w:sz w:val="18"/>
                <w:szCs w:val="18"/>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rsidR="00F17714" w:rsidRPr="009D01AE" w:rsidRDefault="00F17714" w:rsidP="00D759D8">
            <w:pPr>
              <w:jc w:val="center"/>
              <w:rPr>
                <w:rFonts w:ascii="Arial" w:hAnsi="Arial" w:cs="Arial"/>
                <w:sz w:val="18"/>
                <w:szCs w:val="18"/>
              </w:rPr>
            </w:pPr>
            <w:r w:rsidRPr="009D01AE">
              <w:rPr>
                <w:rFonts w:ascii="Arial" w:hAnsi="Arial" w:cs="Arial"/>
                <w:sz w:val="18"/>
                <w:szCs w:val="18"/>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rsidR="00F17714" w:rsidRPr="009D01AE" w:rsidRDefault="00F17714" w:rsidP="00D759D8">
            <w:pPr>
              <w:jc w:val="center"/>
              <w:rPr>
                <w:rFonts w:ascii="Arial" w:hAnsi="Arial" w:cs="Arial"/>
                <w:sz w:val="18"/>
                <w:szCs w:val="18"/>
              </w:rPr>
            </w:pPr>
            <w:r w:rsidRPr="009D01AE">
              <w:rPr>
                <w:rFonts w:ascii="Arial" w:hAnsi="Arial" w:cs="Arial"/>
                <w:sz w:val="18"/>
                <w:szCs w:val="18"/>
              </w:rPr>
              <w:t xml:space="preserve">Kontakt </w:t>
            </w:r>
          </w:p>
          <w:p w:rsidR="00F17714" w:rsidRPr="009D01AE" w:rsidRDefault="00F17714" w:rsidP="00D759D8">
            <w:pPr>
              <w:jc w:val="center"/>
              <w:rPr>
                <w:rFonts w:ascii="Arial" w:hAnsi="Arial" w:cs="Arial"/>
                <w:sz w:val="18"/>
                <w:szCs w:val="18"/>
              </w:rPr>
            </w:pPr>
            <w:r w:rsidRPr="009D01AE">
              <w:rPr>
                <w:rFonts w:ascii="Arial" w:hAnsi="Arial" w:cs="Arial"/>
                <w:sz w:val="18"/>
                <w:szCs w:val="18"/>
              </w:rPr>
              <w:t>(tel., e-mail)</w:t>
            </w:r>
          </w:p>
        </w:tc>
      </w:tr>
      <w:tr w:rsidR="00F17714" w:rsidRPr="009D01AE" w:rsidTr="005F4C7D">
        <w:trPr>
          <w:trHeight w:val="360"/>
        </w:trPr>
        <w:tc>
          <w:tcPr>
            <w:tcW w:w="1980" w:type="dxa"/>
            <w:tcBorders>
              <w:top w:val="nil"/>
              <w:left w:val="single" w:sz="12" w:space="0" w:color="auto"/>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3960" w:type="dxa"/>
            <w:gridSpan w:val="3"/>
            <w:tcBorders>
              <w:top w:val="nil"/>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980" w:type="dxa"/>
            <w:gridSpan w:val="3"/>
            <w:tcBorders>
              <w:top w:val="nil"/>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544" w:type="dxa"/>
            <w:tcBorders>
              <w:top w:val="nil"/>
              <w:left w:val="single" w:sz="4" w:space="0" w:color="auto"/>
              <w:bottom w:val="single" w:sz="4" w:space="0" w:color="auto"/>
              <w:right w:val="single" w:sz="12" w:space="0" w:color="auto"/>
            </w:tcBorders>
            <w:vAlign w:val="center"/>
          </w:tcPr>
          <w:p w:rsidR="00F17714" w:rsidRPr="009D01AE" w:rsidRDefault="00F17714" w:rsidP="00D759D8">
            <w:pPr>
              <w:rPr>
                <w:rFonts w:ascii="Arial" w:hAnsi="Arial" w:cs="Arial"/>
                <w:sz w:val="18"/>
                <w:szCs w:val="18"/>
              </w:rPr>
            </w:pPr>
          </w:p>
        </w:tc>
      </w:tr>
      <w:tr w:rsidR="00F17714" w:rsidRPr="009D01AE"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9D01AE" w:rsidRDefault="00F17714" w:rsidP="00D759D8">
            <w:pPr>
              <w:rPr>
                <w:rFonts w:ascii="Arial" w:hAnsi="Arial" w:cs="Arial"/>
                <w:sz w:val="18"/>
                <w:szCs w:val="18"/>
              </w:rPr>
            </w:pPr>
          </w:p>
        </w:tc>
      </w:tr>
      <w:tr w:rsidR="00F17714" w:rsidRPr="009D01AE"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9D01AE" w:rsidRDefault="00F17714" w:rsidP="00D759D8">
            <w:pPr>
              <w:rPr>
                <w:rFonts w:ascii="Arial" w:hAnsi="Arial" w:cs="Arial"/>
                <w:sz w:val="18"/>
                <w:szCs w:val="18"/>
              </w:rPr>
            </w:pPr>
          </w:p>
        </w:tc>
      </w:tr>
      <w:tr w:rsidR="00F17714" w:rsidRPr="009D01AE"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9D01AE" w:rsidRDefault="00F17714" w:rsidP="00D759D8">
            <w:pPr>
              <w:rPr>
                <w:rFonts w:ascii="Arial" w:hAnsi="Arial" w:cs="Arial"/>
                <w:sz w:val="18"/>
                <w:szCs w:val="18"/>
              </w:rPr>
            </w:pPr>
          </w:p>
        </w:tc>
      </w:tr>
      <w:tr w:rsidR="00F17714" w:rsidRPr="009D01AE"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9D01AE" w:rsidRDefault="00F17714" w:rsidP="00D759D8">
            <w:pPr>
              <w:rPr>
                <w:rFonts w:ascii="Arial" w:hAnsi="Arial" w:cs="Arial"/>
                <w:sz w:val="18"/>
                <w:szCs w:val="18"/>
              </w:rPr>
            </w:pPr>
          </w:p>
        </w:tc>
      </w:tr>
      <w:tr w:rsidR="00F17714" w:rsidRPr="009D01AE"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9D01AE" w:rsidRDefault="00F17714" w:rsidP="00D759D8">
            <w:pPr>
              <w:rPr>
                <w:rFonts w:ascii="Arial" w:hAnsi="Arial" w:cs="Arial"/>
                <w:sz w:val="18"/>
                <w:szCs w:val="18"/>
              </w:rPr>
            </w:pPr>
          </w:p>
        </w:tc>
      </w:tr>
      <w:tr w:rsidR="00F17714" w:rsidRPr="009D01AE"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9D01AE" w:rsidRDefault="00F17714" w:rsidP="00D759D8">
            <w:pPr>
              <w:rPr>
                <w:rFonts w:ascii="Arial" w:hAnsi="Arial" w:cs="Arial"/>
                <w:sz w:val="18"/>
                <w:szCs w:val="18"/>
              </w:rPr>
            </w:pPr>
          </w:p>
        </w:tc>
      </w:tr>
      <w:tr w:rsidR="00F17714" w:rsidRPr="009D01AE"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9D01AE" w:rsidRDefault="00F17714" w:rsidP="00D759D8">
            <w:pPr>
              <w:rPr>
                <w:rFonts w:ascii="Arial" w:hAnsi="Arial" w:cs="Arial"/>
                <w:sz w:val="18"/>
                <w:szCs w:val="18"/>
              </w:rPr>
            </w:pPr>
          </w:p>
        </w:tc>
      </w:tr>
      <w:tr w:rsidR="00F17714" w:rsidRPr="009D01AE" w:rsidTr="005F4C7D">
        <w:trPr>
          <w:trHeight w:val="360"/>
        </w:trPr>
        <w:tc>
          <w:tcPr>
            <w:tcW w:w="1980" w:type="dxa"/>
            <w:tcBorders>
              <w:top w:val="single" w:sz="4" w:space="0" w:color="auto"/>
              <w:left w:val="single" w:sz="12" w:space="0" w:color="auto"/>
              <w:bottom w:val="single" w:sz="12"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3960" w:type="dxa"/>
            <w:gridSpan w:val="3"/>
            <w:tcBorders>
              <w:top w:val="single" w:sz="4" w:space="0" w:color="auto"/>
              <w:left w:val="nil"/>
              <w:bottom w:val="single" w:sz="12"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980" w:type="dxa"/>
            <w:gridSpan w:val="3"/>
            <w:tcBorders>
              <w:top w:val="single" w:sz="4" w:space="0" w:color="auto"/>
              <w:left w:val="nil"/>
              <w:bottom w:val="single" w:sz="12"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544" w:type="dxa"/>
            <w:tcBorders>
              <w:top w:val="single" w:sz="4" w:space="0" w:color="auto"/>
              <w:left w:val="single" w:sz="4" w:space="0" w:color="auto"/>
              <w:bottom w:val="single" w:sz="12" w:space="0" w:color="auto"/>
              <w:right w:val="single" w:sz="12" w:space="0" w:color="auto"/>
            </w:tcBorders>
            <w:vAlign w:val="center"/>
          </w:tcPr>
          <w:p w:rsidR="00F17714" w:rsidRPr="009D01AE" w:rsidRDefault="00F17714" w:rsidP="00D759D8">
            <w:pPr>
              <w:rPr>
                <w:rFonts w:ascii="Arial" w:hAnsi="Arial" w:cs="Arial"/>
                <w:sz w:val="18"/>
                <w:szCs w:val="18"/>
              </w:rPr>
            </w:pPr>
          </w:p>
        </w:tc>
      </w:tr>
    </w:tbl>
    <w:p w:rsidR="00F17714" w:rsidRPr="009D01AE" w:rsidRDefault="00F17714" w:rsidP="00D759D8">
      <w:pPr>
        <w:tabs>
          <w:tab w:val="left" w:pos="360"/>
          <w:tab w:val="num" w:pos="720"/>
        </w:tabs>
        <w:ind w:left="360" w:hanging="360"/>
        <w:jc w:val="both"/>
        <w:rPr>
          <w:rFonts w:ascii="Arial" w:hAnsi="Arial" w:cs="Arial"/>
          <w:color w:val="000000"/>
          <w:sz w:val="20"/>
          <w:szCs w:val="20"/>
        </w:rPr>
      </w:pPr>
    </w:p>
    <w:p w:rsidR="005934E9" w:rsidRPr="009D01AE" w:rsidRDefault="005934E9" w:rsidP="00D759D8">
      <w:pPr>
        <w:pStyle w:val="text"/>
        <w:tabs>
          <w:tab w:val="left" w:pos="1800"/>
        </w:tabs>
        <w:spacing w:before="120" w:line="240" w:lineRule="auto"/>
        <w:rPr>
          <w:rFonts w:cs="Arial"/>
          <w:b/>
          <w:sz w:val="20"/>
          <w:lang w:val="sk-SK"/>
        </w:rPr>
      </w:pPr>
      <w:r w:rsidRPr="009D01AE">
        <w:rPr>
          <w:rFonts w:cs="Arial"/>
          <w:sz w:val="20"/>
          <w:lang w:val="sk-SK"/>
        </w:rPr>
        <w:t>Dátum: ..................</w:t>
      </w:r>
    </w:p>
    <w:p w:rsidR="005934E9" w:rsidRPr="009D01AE" w:rsidRDefault="005934E9" w:rsidP="00D759D8">
      <w:pPr>
        <w:pStyle w:val="text"/>
        <w:tabs>
          <w:tab w:val="left" w:pos="5940"/>
        </w:tabs>
        <w:spacing w:before="120" w:line="240" w:lineRule="auto"/>
        <w:rPr>
          <w:rFonts w:cs="Arial"/>
          <w:sz w:val="20"/>
          <w:lang w:val="sk-SK"/>
        </w:rPr>
      </w:pPr>
      <w:r w:rsidRPr="009D01AE">
        <w:rPr>
          <w:rFonts w:cs="Arial"/>
          <w:sz w:val="20"/>
          <w:lang w:val="sk-SK"/>
        </w:rPr>
        <w:t>Podpis: ...........................................................</w:t>
      </w:r>
    </w:p>
    <w:p w:rsidR="00F17714" w:rsidRPr="009D01AE" w:rsidRDefault="005934E9" w:rsidP="00D759D8">
      <w:pPr>
        <w:pStyle w:val="text"/>
        <w:spacing w:before="120" w:line="240" w:lineRule="auto"/>
        <w:rPr>
          <w:rFonts w:cs="Arial"/>
          <w:i/>
          <w:sz w:val="16"/>
          <w:szCs w:val="16"/>
          <w:lang w:val="sk-SK"/>
        </w:rPr>
      </w:pPr>
      <w:r w:rsidRPr="009D01AE">
        <w:rPr>
          <w:rFonts w:cs="Arial"/>
          <w:i/>
          <w:sz w:val="16"/>
          <w:szCs w:val="16"/>
          <w:lang w:val="sk-SK"/>
        </w:rPr>
        <w:t>(osoba alebo osoby oprávnené podpisovať v mene uchádzača)</w:t>
      </w:r>
    </w:p>
    <w:p w:rsidR="00A15598" w:rsidRPr="009D01AE" w:rsidRDefault="00A15598" w:rsidP="00D759D8">
      <w:pPr>
        <w:rPr>
          <w:rFonts w:ascii="Arial" w:hAnsi="Arial" w:cs="Arial"/>
          <w:i/>
          <w:sz w:val="16"/>
          <w:szCs w:val="16"/>
        </w:rPr>
      </w:pPr>
      <w:r w:rsidRPr="009D01AE">
        <w:rPr>
          <w:rFonts w:cs="Arial"/>
          <w:i/>
          <w:sz w:val="16"/>
          <w:szCs w:val="16"/>
        </w:rPr>
        <w:br w:type="page"/>
      </w:r>
    </w:p>
    <w:p w:rsidR="005934E9" w:rsidRPr="009D01AE" w:rsidRDefault="005934E9" w:rsidP="00D759D8">
      <w:pPr>
        <w:pStyle w:val="Nzov"/>
        <w:rPr>
          <w:rFonts w:cs="Arial"/>
          <w:caps/>
          <w:sz w:val="24"/>
          <w:szCs w:val="24"/>
        </w:rPr>
      </w:pPr>
      <w:r w:rsidRPr="009D01AE">
        <w:rPr>
          <w:caps/>
          <w:sz w:val="24"/>
          <w:szCs w:val="24"/>
        </w:rPr>
        <w:lastRenderedPageBreak/>
        <w:t>Príloha B5</w:t>
      </w:r>
      <w:r w:rsidR="00A15598" w:rsidRPr="009D01AE">
        <w:rPr>
          <w:caps/>
          <w:sz w:val="24"/>
          <w:szCs w:val="24"/>
        </w:rPr>
        <w:t xml:space="preserve">  </w:t>
      </w:r>
      <w:r w:rsidRPr="009D01AE">
        <w:rPr>
          <w:rFonts w:cs="Arial"/>
          <w:caps/>
          <w:sz w:val="24"/>
          <w:szCs w:val="24"/>
        </w:rPr>
        <w:t>SKÚSENOSTI UCHÁDZAČA</w:t>
      </w:r>
    </w:p>
    <w:p w:rsidR="00F17714" w:rsidRPr="009D01AE" w:rsidRDefault="00F17714" w:rsidP="00D759D8">
      <w:pPr>
        <w:widowControl w:val="0"/>
        <w:spacing w:before="240" w:after="120"/>
        <w:jc w:val="both"/>
        <w:rPr>
          <w:rFonts w:cs="Arial"/>
          <w:sz w:val="16"/>
          <w:szCs w:val="16"/>
        </w:rPr>
      </w:pPr>
      <w:r w:rsidRPr="009D01AE">
        <w:rPr>
          <w:rFonts w:ascii="Arial" w:hAnsi="Arial" w:cs="Arial"/>
          <w:sz w:val="20"/>
          <w:szCs w:val="20"/>
        </w:rPr>
        <w:t xml:space="preserve">Uchádzač uvedie na tomto formulári údaje o  dielach obdobného charakteru a  rozsahu, </w:t>
      </w:r>
      <w:proofErr w:type="spellStart"/>
      <w:r w:rsidRPr="009D01AE">
        <w:rPr>
          <w:rFonts w:ascii="Arial" w:hAnsi="Arial" w:cs="Arial"/>
          <w:sz w:val="20"/>
          <w:szCs w:val="20"/>
        </w:rPr>
        <w:t>t.j</w:t>
      </w:r>
      <w:proofErr w:type="spellEnd"/>
      <w:r w:rsidRPr="009D01AE">
        <w:rPr>
          <w:rFonts w:ascii="Arial" w:hAnsi="Arial" w:cs="Arial"/>
          <w:sz w:val="20"/>
          <w:szCs w:val="20"/>
        </w:rPr>
        <w:t xml:space="preserve">. stavba diaľnice, rýchlostnej cesty, ktoré vykonal </w:t>
      </w:r>
      <w:r w:rsidR="0031006B" w:rsidRPr="009D01AE">
        <w:rPr>
          <w:rFonts w:ascii="Arial" w:hAnsi="Arial" w:cs="Arial"/>
          <w:sz w:val="20"/>
          <w:szCs w:val="20"/>
        </w:rPr>
        <w:t xml:space="preserve">počas predchádzajúcich </w:t>
      </w:r>
      <w:r w:rsidR="00E50098" w:rsidRPr="00E50098">
        <w:rPr>
          <w:rFonts w:ascii="Arial" w:hAnsi="Arial" w:cs="Arial"/>
          <w:sz w:val="20"/>
          <w:szCs w:val="20"/>
          <w:highlight w:val="yellow"/>
        </w:rPr>
        <w:t>10</w:t>
      </w:r>
      <w:r w:rsidR="0031006B" w:rsidRPr="00E50098">
        <w:rPr>
          <w:rFonts w:ascii="Arial" w:hAnsi="Arial" w:cs="Arial"/>
          <w:sz w:val="20"/>
          <w:szCs w:val="20"/>
          <w:highlight w:val="yellow"/>
        </w:rPr>
        <w:t xml:space="preserve"> rokov</w:t>
      </w:r>
      <w:r w:rsidR="0031006B" w:rsidRPr="009D01AE">
        <w:rPr>
          <w:rFonts w:ascii="Arial" w:hAnsi="Arial" w:cs="Arial"/>
          <w:sz w:val="20"/>
          <w:szCs w:val="20"/>
        </w:rPr>
        <w:t xml:space="preserve"> </w:t>
      </w:r>
      <w:r w:rsidR="0031006B" w:rsidRPr="00A7665F">
        <w:rPr>
          <w:rFonts w:ascii="Arial" w:hAnsi="Arial" w:cs="Arial"/>
          <w:sz w:val="20"/>
          <w:szCs w:val="20"/>
          <w:highlight w:val="yellow"/>
        </w:rPr>
        <w:t xml:space="preserve">odo dňa </w:t>
      </w:r>
      <w:r w:rsidR="00A7665F" w:rsidRPr="00A7665F">
        <w:rPr>
          <w:rFonts w:ascii="Arial" w:hAnsi="Arial" w:cs="Arial"/>
          <w:sz w:val="20"/>
          <w:szCs w:val="20"/>
          <w:highlight w:val="yellow"/>
        </w:rPr>
        <w:t>vyhlásenia verejného obstarávania</w:t>
      </w:r>
      <w:r w:rsidRPr="00A7665F">
        <w:rPr>
          <w:rFonts w:ascii="Arial" w:hAnsi="Arial" w:cs="Arial"/>
          <w:color w:val="000000"/>
          <w:sz w:val="20"/>
          <w:szCs w:val="20"/>
          <w:highlight w:val="yellow"/>
        </w:rPr>
        <w:t>.</w:t>
      </w:r>
      <w:r w:rsidRPr="009D01AE">
        <w:rPr>
          <w:rFonts w:ascii="Arial" w:hAnsi="Arial" w:cs="Arial"/>
          <w:color w:val="000000"/>
          <w:sz w:val="20"/>
          <w:szCs w:val="20"/>
        </w:rPr>
        <w:t xml:space="preserve"> Uchádzač súčasne priloží v prílohe dostupné referencie a potvrdenia o vykonaní diela od príslušných o</w:t>
      </w:r>
      <w:r w:rsidRPr="009D01AE">
        <w:rPr>
          <w:rFonts w:ascii="Arial" w:hAnsi="Arial" w:cs="Arial"/>
          <w:sz w:val="20"/>
          <w:szCs w:val="20"/>
        </w:rPr>
        <w:t>dberateľov.</w:t>
      </w: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9D01AE" w:rsidTr="005F4C7D">
        <w:trPr>
          <w:cantSplit/>
          <w:trHeight w:val="1680"/>
        </w:trPr>
        <w:tc>
          <w:tcPr>
            <w:tcW w:w="1342" w:type="dxa"/>
          </w:tcPr>
          <w:p w:rsidR="00F17714" w:rsidRPr="009D01AE" w:rsidRDefault="00F17714" w:rsidP="00D759D8">
            <w:pPr>
              <w:pStyle w:val="tabulka"/>
              <w:widowControl/>
              <w:rPr>
                <w:rFonts w:cs="Arial"/>
                <w:sz w:val="16"/>
                <w:szCs w:val="16"/>
                <w:lang w:val="sk-SK"/>
              </w:rPr>
            </w:pPr>
            <w:r w:rsidRPr="009D01AE">
              <w:rPr>
                <w:rFonts w:cs="Arial"/>
                <w:sz w:val="16"/>
                <w:szCs w:val="16"/>
                <w:lang w:val="sk-SK"/>
              </w:rPr>
              <w:t>Názov diela/druhu prác</w:t>
            </w:r>
          </w:p>
        </w:tc>
        <w:tc>
          <w:tcPr>
            <w:tcW w:w="1500" w:type="dxa"/>
          </w:tcPr>
          <w:p w:rsidR="00F17714" w:rsidRPr="009D01AE" w:rsidRDefault="00F17714" w:rsidP="00D759D8">
            <w:pPr>
              <w:pStyle w:val="tabulka"/>
              <w:widowControl/>
              <w:rPr>
                <w:rFonts w:cs="Arial"/>
                <w:sz w:val="16"/>
                <w:szCs w:val="16"/>
                <w:lang w:val="sk-SK"/>
              </w:rPr>
            </w:pPr>
            <w:r w:rsidRPr="009D01AE">
              <w:rPr>
                <w:rFonts w:cs="Arial"/>
                <w:sz w:val="16"/>
                <w:szCs w:val="16"/>
                <w:lang w:val="sk-SK"/>
              </w:rPr>
              <w:t>Celková hodnota prác v eur, za ktoré zodpovedal zhotoviteľ</w:t>
            </w:r>
          </w:p>
        </w:tc>
        <w:tc>
          <w:tcPr>
            <w:tcW w:w="1440" w:type="dxa"/>
            <w:tcBorders>
              <w:right w:val="single" w:sz="4" w:space="0" w:color="auto"/>
            </w:tcBorders>
          </w:tcPr>
          <w:p w:rsidR="00F17714" w:rsidRPr="009D01AE" w:rsidRDefault="00F17714" w:rsidP="00D759D8">
            <w:pPr>
              <w:pStyle w:val="tabulka"/>
              <w:widowControl/>
              <w:rPr>
                <w:rFonts w:cs="Arial"/>
                <w:sz w:val="16"/>
                <w:szCs w:val="16"/>
                <w:lang w:val="sk-SK"/>
              </w:rPr>
            </w:pPr>
            <w:r w:rsidRPr="009D01AE">
              <w:rPr>
                <w:rFonts w:cs="Arial"/>
                <w:sz w:val="16"/>
                <w:szCs w:val="16"/>
                <w:lang w:val="sk-SK"/>
              </w:rPr>
              <w:t>Doba výstavby</w:t>
            </w:r>
          </w:p>
        </w:tc>
        <w:tc>
          <w:tcPr>
            <w:tcW w:w="1440" w:type="dxa"/>
            <w:tcBorders>
              <w:left w:val="single" w:sz="4" w:space="0" w:color="auto"/>
            </w:tcBorders>
          </w:tcPr>
          <w:p w:rsidR="00F17714" w:rsidRPr="009D01AE" w:rsidRDefault="00F17714" w:rsidP="00D759D8">
            <w:pPr>
              <w:pStyle w:val="tabulka"/>
              <w:rPr>
                <w:rFonts w:cs="Arial"/>
                <w:sz w:val="16"/>
                <w:szCs w:val="16"/>
                <w:lang w:val="sk-SK"/>
              </w:rPr>
            </w:pPr>
            <w:r w:rsidRPr="009D01AE">
              <w:rPr>
                <w:rFonts w:cs="Arial"/>
                <w:sz w:val="16"/>
                <w:szCs w:val="16"/>
                <w:lang w:val="sk-SK"/>
              </w:rPr>
              <w:t>Deň ukončenia výstavby</w:t>
            </w:r>
          </w:p>
        </w:tc>
        <w:tc>
          <w:tcPr>
            <w:tcW w:w="1620" w:type="dxa"/>
          </w:tcPr>
          <w:p w:rsidR="00F17714" w:rsidRPr="009D01AE" w:rsidRDefault="00F17714" w:rsidP="00D759D8">
            <w:pPr>
              <w:pStyle w:val="tabulka"/>
              <w:widowControl/>
              <w:rPr>
                <w:rFonts w:cs="Arial"/>
                <w:sz w:val="16"/>
                <w:szCs w:val="16"/>
                <w:lang w:val="sk-SK"/>
              </w:rPr>
            </w:pPr>
            <w:r w:rsidRPr="009D01AE">
              <w:rPr>
                <w:rFonts w:cs="Arial"/>
                <w:sz w:val="16"/>
                <w:szCs w:val="16"/>
                <w:lang w:val="sk-SK"/>
              </w:rPr>
              <w:t>Percentuálny podiel prác realizovaných</w:t>
            </w:r>
          </w:p>
          <w:p w:rsidR="00F17714" w:rsidRPr="009D01AE" w:rsidRDefault="00F17714" w:rsidP="00D759D8">
            <w:pPr>
              <w:pStyle w:val="tabulka"/>
              <w:widowControl/>
              <w:spacing w:before="0"/>
              <w:rPr>
                <w:rFonts w:cs="Arial"/>
                <w:sz w:val="16"/>
                <w:szCs w:val="16"/>
                <w:lang w:val="sk-SK"/>
              </w:rPr>
            </w:pPr>
            <w:r w:rsidRPr="009D01AE">
              <w:rPr>
                <w:rFonts w:cs="Arial"/>
                <w:sz w:val="16"/>
                <w:szCs w:val="16"/>
                <w:lang w:val="sk-SK"/>
              </w:rPr>
              <w:t>uchádzačom</w:t>
            </w:r>
          </w:p>
        </w:tc>
        <w:tc>
          <w:tcPr>
            <w:tcW w:w="1980" w:type="dxa"/>
          </w:tcPr>
          <w:p w:rsidR="00F17714" w:rsidRPr="009D01AE" w:rsidRDefault="00F17714" w:rsidP="00D759D8">
            <w:pPr>
              <w:pStyle w:val="tabulka"/>
              <w:widowControl/>
              <w:spacing w:before="0"/>
              <w:rPr>
                <w:rFonts w:cs="Arial"/>
                <w:sz w:val="16"/>
                <w:szCs w:val="16"/>
                <w:lang w:val="sk-SK"/>
              </w:rPr>
            </w:pPr>
            <w:r w:rsidRPr="009D01AE">
              <w:rPr>
                <w:rFonts w:cs="Arial"/>
                <w:sz w:val="16"/>
                <w:szCs w:val="16"/>
                <w:lang w:val="sk-SK"/>
              </w:rPr>
              <w:t>Obchodné meno a lebo názov a sídlo alebo miesto podnikania  objednávateľa,</w:t>
            </w:r>
          </w:p>
          <w:p w:rsidR="00F17714" w:rsidRPr="009D01AE" w:rsidRDefault="00F17714" w:rsidP="00D759D8">
            <w:pPr>
              <w:pStyle w:val="tabulka"/>
              <w:widowControl/>
              <w:spacing w:before="0"/>
              <w:rPr>
                <w:rFonts w:cs="Arial"/>
                <w:sz w:val="16"/>
                <w:szCs w:val="16"/>
                <w:lang w:val="sk-SK"/>
              </w:rPr>
            </w:pPr>
            <w:r w:rsidRPr="009D01AE">
              <w:rPr>
                <w:rFonts w:cs="Arial"/>
                <w:sz w:val="16"/>
                <w:szCs w:val="16"/>
                <w:lang w:val="sk-SK"/>
              </w:rPr>
              <w:t xml:space="preserve">kontaktná osoba, telefonické a  </w:t>
            </w:r>
          </w:p>
          <w:p w:rsidR="00F17714" w:rsidRPr="009D01AE" w:rsidRDefault="00F17714" w:rsidP="00D759D8">
            <w:pPr>
              <w:pStyle w:val="tabulka"/>
              <w:widowControl/>
              <w:spacing w:before="0"/>
              <w:rPr>
                <w:rFonts w:cs="Arial"/>
                <w:sz w:val="16"/>
                <w:szCs w:val="16"/>
                <w:lang w:val="sk-SK"/>
              </w:rPr>
            </w:pPr>
            <w:r w:rsidRPr="009D01AE">
              <w:rPr>
                <w:rFonts w:cs="Arial"/>
                <w:sz w:val="16"/>
                <w:szCs w:val="16"/>
                <w:lang w:val="sk-SK"/>
              </w:rPr>
              <w:t>e-mailové spojenie na kontaktnú osobu</w:t>
            </w:r>
          </w:p>
        </w:tc>
      </w:tr>
      <w:tr w:rsidR="00F17714" w:rsidRPr="009D01AE" w:rsidTr="005F4C7D">
        <w:trPr>
          <w:cantSplit/>
        </w:trPr>
        <w:tc>
          <w:tcPr>
            <w:tcW w:w="1342" w:type="dxa"/>
          </w:tcPr>
          <w:p w:rsidR="00F17714" w:rsidRPr="009D01AE" w:rsidRDefault="00F17714" w:rsidP="00D759D8">
            <w:pPr>
              <w:pStyle w:val="tabulka"/>
              <w:widowControl/>
              <w:spacing w:before="0"/>
              <w:ind w:hanging="108"/>
              <w:rPr>
                <w:rFonts w:cs="Arial"/>
                <w:b/>
                <w:i/>
                <w:sz w:val="16"/>
                <w:szCs w:val="16"/>
                <w:lang w:val="sk-SK"/>
              </w:rPr>
            </w:pPr>
            <w:r w:rsidRPr="009D01AE">
              <w:rPr>
                <w:rFonts w:cs="Arial"/>
                <w:b/>
                <w:i/>
                <w:sz w:val="16"/>
                <w:szCs w:val="16"/>
                <w:lang w:val="sk-SK"/>
              </w:rPr>
              <w:t xml:space="preserve">A) V štáte sídla  </w:t>
            </w:r>
          </w:p>
          <w:p w:rsidR="00F17714" w:rsidRPr="009D01AE" w:rsidRDefault="00F17714" w:rsidP="00D759D8">
            <w:pPr>
              <w:pStyle w:val="tabulka"/>
              <w:widowControl/>
              <w:spacing w:before="0"/>
              <w:ind w:hanging="108"/>
              <w:rPr>
                <w:rFonts w:cs="Arial"/>
                <w:b/>
                <w:i/>
                <w:sz w:val="16"/>
                <w:szCs w:val="16"/>
                <w:lang w:val="sk-SK"/>
              </w:rPr>
            </w:pPr>
            <w:r w:rsidRPr="009D01AE">
              <w:rPr>
                <w:rFonts w:cs="Arial"/>
                <w:b/>
                <w:i/>
                <w:sz w:val="16"/>
                <w:szCs w:val="16"/>
                <w:lang w:val="sk-SK"/>
              </w:rPr>
              <w:t>uchádzača</w:t>
            </w: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spacing w:before="0"/>
              <w:jc w:val="left"/>
              <w:rPr>
                <w:rFonts w:cs="Arial"/>
                <w:b/>
                <w:i/>
                <w:sz w:val="16"/>
                <w:szCs w:val="16"/>
                <w:lang w:val="sk-SK"/>
              </w:rPr>
            </w:pPr>
            <w:r w:rsidRPr="009D01AE">
              <w:rPr>
                <w:rFonts w:cs="Arial"/>
                <w:b/>
                <w:i/>
                <w:sz w:val="16"/>
                <w:szCs w:val="16"/>
                <w:lang w:val="sk-SK"/>
              </w:rPr>
              <w:t>B) V inom štáte ako v štáte sídla uchádzača</w:t>
            </w: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bl>
    <w:p w:rsidR="00F17714" w:rsidRPr="009D01AE" w:rsidRDefault="00F17714" w:rsidP="00D759D8">
      <w:pPr>
        <w:tabs>
          <w:tab w:val="left" w:pos="360"/>
          <w:tab w:val="num" w:pos="720"/>
        </w:tabs>
        <w:ind w:left="360" w:hanging="360"/>
        <w:jc w:val="both"/>
        <w:rPr>
          <w:rFonts w:ascii="Arial" w:hAnsi="Arial" w:cs="Arial"/>
          <w:b/>
          <w:sz w:val="22"/>
          <w:szCs w:val="22"/>
        </w:rPr>
      </w:pPr>
    </w:p>
    <w:p w:rsidR="00F17714" w:rsidRPr="009D01AE" w:rsidRDefault="00F17714" w:rsidP="00D759D8">
      <w:pPr>
        <w:tabs>
          <w:tab w:val="left" w:pos="360"/>
          <w:tab w:val="num" w:pos="720"/>
        </w:tabs>
        <w:ind w:left="360" w:hanging="360"/>
        <w:jc w:val="both"/>
        <w:rPr>
          <w:rFonts w:ascii="Arial" w:hAnsi="Arial" w:cs="Arial"/>
          <w:sz w:val="22"/>
          <w:szCs w:val="22"/>
        </w:rPr>
      </w:pPr>
    </w:p>
    <w:p w:rsidR="00C80BAE" w:rsidRPr="009D01AE" w:rsidRDefault="00C80BAE" w:rsidP="00D759D8">
      <w:pPr>
        <w:pStyle w:val="Zkladntext"/>
        <w:tabs>
          <w:tab w:val="num" w:pos="-720"/>
        </w:tabs>
        <w:spacing w:line="480" w:lineRule="auto"/>
        <w:rPr>
          <w:rFonts w:ascii="Arial" w:hAnsi="Arial" w:cs="Arial"/>
          <w:b w:val="0"/>
          <w:sz w:val="20"/>
          <w:szCs w:val="20"/>
        </w:rPr>
      </w:pPr>
      <w:r w:rsidRPr="009D01AE">
        <w:rPr>
          <w:rFonts w:ascii="Arial" w:hAnsi="Arial" w:cs="Arial"/>
          <w:b w:val="0"/>
          <w:sz w:val="20"/>
          <w:szCs w:val="20"/>
        </w:rPr>
        <w:t>V .................................. dňa .................</w:t>
      </w:r>
    </w:p>
    <w:p w:rsidR="00C80BAE" w:rsidRPr="009D01AE" w:rsidRDefault="00C80BAE" w:rsidP="00D759D8">
      <w:pPr>
        <w:pStyle w:val="Zkladntext"/>
        <w:tabs>
          <w:tab w:val="num" w:pos="-720"/>
        </w:tabs>
        <w:spacing w:line="480" w:lineRule="auto"/>
        <w:rPr>
          <w:rFonts w:ascii="Arial" w:hAnsi="Arial" w:cs="Arial"/>
          <w:sz w:val="20"/>
          <w:szCs w:val="20"/>
        </w:rPr>
      </w:pPr>
    </w:p>
    <w:p w:rsidR="00C80BAE" w:rsidRPr="009D01AE" w:rsidRDefault="00C80BAE" w:rsidP="00D759D8">
      <w:pPr>
        <w:tabs>
          <w:tab w:val="left" w:pos="360"/>
          <w:tab w:val="num" w:pos="720"/>
        </w:tabs>
        <w:ind w:left="360" w:hanging="360"/>
        <w:jc w:val="both"/>
        <w:rPr>
          <w:rFonts w:ascii="Arial" w:hAnsi="Arial" w:cs="Arial"/>
          <w:sz w:val="20"/>
          <w:szCs w:val="20"/>
        </w:rPr>
      </w:pPr>
      <w:r w:rsidRPr="009D01AE">
        <w:rPr>
          <w:rFonts w:ascii="Arial" w:hAnsi="Arial" w:cs="Arial"/>
          <w:sz w:val="20"/>
          <w:szCs w:val="20"/>
        </w:rPr>
        <w:tab/>
      </w:r>
      <w:r w:rsidRPr="009D01AE">
        <w:rPr>
          <w:rFonts w:ascii="Arial" w:hAnsi="Arial" w:cs="Arial"/>
          <w:sz w:val="20"/>
          <w:szCs w:val="20"/>
        </w:rPr>
        <w:tab/>
        <w:t>meno, priezvisko a podpis štatutárneho orgánu</w:t>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006809A8" w:rsidRPr="009D01AE">
        <w:rPr>
          <w:rFonts w:ascii="Arial" w:hAnsi="Arial" w:cs="Arial"/>
          <w:sz w:val="20"/>
          <w:szCs w:val="20"/>
        </w:rPr>
        <w:tab/>
        <w:t xml:space="preserve">  </w:t>
      </w:r>
      <w:r w:rsidRPr="009D01AE">
        <w:rPr>
          <w:rFonts w:ascii="Arial" w:hAnsi="Arial" w:cs="Arial"/>
          <w:sz w:val="20"/>
          <w:szCs w:val="20"/>
        </w:rPr>
        <w:t>alebo člena štatutárneho orgánu uchádzača</w:t>
      </w:r>
    </w:p>
    <w:p w:rsidR="00A15598" w:rsidRPr="009D01AE" w:rsidRDefault="00A15598" w:rsidP="00D759D8">
      <w:pPr>
        <w:rPr>
          <w:rFonts w:ascii="Arial" w:hAnsi="Arial" w:cs="Arial"/>
          <w:sz w:val="22"/>
          <w:szCs w:val="22"/>
          <w:lang w:val="cs-CZ"/>
        </w:rPr>
      </w:pPr>
      <w:r w:rsidRPr="009D01AE">
        <w:rPr>
          <w:rFonts w:cs="Arial"/>
          <w:b/>
          <w:sz w:val="22"/>
          <w:szCs w:val="22"/>
        </w:rPr>
        <w:br w:type="page"/>
      </w:r>
    </w:p>
    <w:p w:rsidR="001435F6" w:rsidRPr="009D01AE" w:rsidRDefault="001435F6" w:rsidP="00D759D8">
      <w:pPr>
        <w:spacing w:after="240"/>
        <w:jc w:val="center"/>
        <w:rPr>
          <w:rFonts w:ascii="Arial" w:hAnsi="Arial" w:cs="Arial"/>
          <w:b/>
          <w:i/>
          <w:caps/>
          <w:noProof/>
          <w:color w:val="000000"/>
          <w:sz w:val="20"/>
          <w:szCs w:val="20"/>
        </w:rPr>
      </w:pPr>
      <w:r w:rsidRPr="009D01AE">
        <w:rPr>
          <w:rFonts w:ascii="Arial" w:hAnsi="Arial" w:cs="Arial"/>
          <w:b/>
          <w:caps/>
          <w:lang w:val="cs-CZ"/>
        </w:rPr>
        <w:lastRenderedPageBreak/>
        <w:t>Príloha B</w:t>
      </w:r>
      <w:r w:rsidR="00EF01D5" w:rsidRPr="009D01AE">
        <w:rPr>
          <w:rFonts w:ascii="Arial" w:hAnsi="Arial" w:cs="Arial"/>
          <w:b/>
          <w:caps/>
          <w:lang w:val="cs-CZ"/>
        </w:rPr>
        <w:t>6</w:t>
      </w:r>
      <w:r w:rsidR="007E7951" w:rsidRPr="009D01AE">
        <w:rPr>
          <w:rFonts w:ascii="Arial" w:hAnsi="Arial" w:cs="Arial"/>
          <w:b/>
          <w:caps/>
          <w:lang w:val="cs-CZ"/>
        </w:rPr>
        <w:t xml:space="preserve">  Jednotný európsky dokument pre ve</w:t>
      </w:r>
      <w:r w:rsidR="00B954E3" w:rsidRPr="009D01AE">
        <w:rPr>
          <w:rFonts w:ascii="Arial" w:hAnsi="Arial" w:cs="Arial"/>
          <w:b/>
          <w:caps/>
          <w:lang w:val="cs-CZ"/>
        </w:rPr>
        <w:t>r</w:t>
      </w:r>
      <w:r w:rsidR="007E7951" w:rsidRPr="009D01AE">
        <w:rPr>
          <w:rFonts w:ascii="Arial" w:hAnsi="Arial" w:cs="Arial"/>
          <w:b/>
          <w:caps/>
          <w:lang w:val="cs-CZ"/>
        </w:rPr>
        <w:t>ejné obstarávanie</w:t>
      </w:r>
    </w:p>
    <w:p w:rsidR="001435F6" w:rsidRPr="009D01AE" w:rsidRDefault="001435F6" w:rsidP="00D759D8">
      <w:pPr>
        <w:spacing w:after="120"/>
        <w:jc w:val="center"/>
      </w:pPr>
      <w:r w:rsidRPr="009D01AE">
        <w:rPr>
          <w:sz w:val="30"/>
          <w:szCs w:val="30"/>
        </w:rPr>
        <w:t>JEDNOTNÝ EURÓPSKY DOKUMENT – FORMULÁR v.1.00</w:t>
      </w:r>
    </w:p>
    <w:p w:rsidR="001435F6" w:rsidRPr="009D01AE" w:rsidRDefault="001435F6" w:rsidP="00D759D8">
      <w:pPr>
        <w:spacing w:after="120"/>
        <w:jc w:val="center"/>
        <w:rPr>
          <w:b/>
        </w:rPr>
      </w:pPr>
      <w:r w:rsidRPr="009D01AE">
        <w:rPr>
          <w:b/>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9D01AE" w:rsidTr="00A95E29">
        <w:trPr>
          <w:trHeight w:val="3884"/>
        </w:trPr>
        <w:tc>
          <w:tcPr>
            <w:tcW w:w="9751" w:type="dxa"/>
            <w:shd w:val="clear" w:color="auto" w:fill="EEECE1" w:themeFill="background2"/>
          </w:tcPr>
          <w:p w:rsidR="001435F6" w:rsidRPr="009D01AE" w:rsidRDefault="001435F6" w:rsidP="00D759D8">
            <w:pPr>
              <w:jc w:val="both"/>
            </w:pPr>
            <w:r w:rsidRPr="009D01AE">
              <w:t>V prípade postupov verejného obstarávania, v ktorých bola výzva na súťaž uverejnená v </w:t>
            </w:r>
            <w:r w:rsidRPr="009D01AE">
              <w:rPr>
                <w:i/>
              </w:rPr>
              <w:t>Úradnom vestníku Európskej únie</w:t>
            </w:r>
            <w:r w:rsidRPr="009D01AE">
              <w:t>, sa informácie požadované v časti I zobrazia automaticky za predpokladu, že na vytvorenie a vyplnenie jednotného európskeho dokumentu pre obstarávanie sa použije elektronická služba jednotného európskeho dokumentu pre obstarávanie</w:t>
            </w:r>
            <w:r w:rsidRPr="009D01AE">
              <w:rPr>
                <w:rStyle w:val="Odkaznapoznmkupodiarou"/>
              </w:rPr>
              <w:footnoteReference w:id="8"/>
            </w:r>
            <w:r w:rsidRPr="009D01AE">
              <w:t>. Referenčné číslo príslušného oznámenia</w:t>
            </w:r>
            <w:r w:rsidRPr="009D01AE">
              <w:rPr>
                <w:rStyle w:val="Odkaznapoznmkupodiarou"/>
              </w:rPr>
              <w:footnoteReference w:id="9"/>
            </w:r>
            <w:r w:rsidRPr="009D01AE">
              <w:t xml:space="preserve"> uverejneného v Úradnom vestníku Európskej únie :</w:t>
            </w:r>
          </w:p>
          <w:p w:rsidR="001435F6" w:rsidRPr="009D01AE" w:rsidRDefault="001435F6" w:rsidP="00D759D8">
            <w:pPr>
              <w:jc w:val="both"/>
            </w:pPr>
          </w:p>
          <w:p w:rsidR="001435F6" w:rsidRPr="009D01AE" w:rsidRDefault="001435F6" w:rsidP="00D759D8">
            <w:pPr>
              <w:jc w:val="both"/>
            </w:pPr>
            <w:r w:rsidRPr="009D01AE">
              <w:t>Ú. v. EÚ S číslo [  ], dátum [  ], strana [  ]</w:t>
            </w:r>
          </w:p>
          <w:p w:rsidR="001435F6" w:rsidRPr="009D01AE" w:rsidRDefault="001435F6" w:rsidP="00D759D8">
            <w:pPr>
              <w:jc w:val="both"/>
            </w:pPr>
            <w:r w:rsidRPr="009D01AE">
              <w:t>Číslo oznámenia v Ú. v. EÚ S : [  ][  ][  ]/S[  ][  ][  ]-[  ][  ][  ][  ][  ][  ][  ]</w:t>
            </w:r>
          </w:p>
          <w:p w:rsidR="001435F6" w:rsidRPr="009D01AE" w:rsidRDefault="001435F6" w:rsidP="00D759D8">
            <w:pPr>
              <w:jc w:val="both"/>
            </w:pPr>
            <w:r w:rsidRPr="009D01AE">
              <w:t>Ak v </w:t>
            </w:r>
            <w:r w:rsidRPr="009D01AE">
              <w:rPr>
                <w:i/>
              </w:rPr>
              <w:t>Úradnom vestníku Európskej únie</w:t>
            </w:r>
            <w:r w:rsidRPr="009D01AE">
              <w:t xml:space="preserve"> nebola uverejnená žiadna výzva na súťaž, verejný obstarávateľ alebo obstarávateľ musí vyplniť informácie umožňujúce jednoznačnú identifikáciu postupu verejného obstarávania.</w:t>
            </w:r>
          </w:p>
          <w:p w:rsidR="001435F6" w:rsidRPr="009D01AE" w:rsidRDefault="001435F6" w:rsidP="00D759D8">
            <w:pPr>
              <w:jc w:val="both"/>
            </w:pPr>
          </w:p>
          <w:p w:rsidR="001435F6" w:rsidRPr="009D01AE" w:rsidRDefault="001435F6" w:rsidP="00D759D8">
            <w:pPr>
              <w:jc w:val="both"/>
            </w:pPr>
            <w:r w:rsidRPr="009D01AE">
              <w:t>V prípade, keď nie je potrebné uverejnenie oznámenia v </w:t>
            </w:r>
            <w:r w:rsidRPr="009D01AE">
              <w:rPr>
                <w:i/>
              </w:rPr>
              <w:t>Úradnom vestníku Európskej únie</w:t>
            </w:r>
            <w:r w:rsidRPr="009D01AE">
              <w:t xml:space="preserve">, uveďte ďalšie informácie umožňujúce jednoznačnú identifikáciu postupu verejného obstarávania (napr. odkaz </w:t>
            </w:r>
            <w:r w:rsidRPr="009D01AE">
              <w:rPr>
                <w:sz w:val="22"/>
              </w:rPr>
              <w:br/>
            </w:r>
            <w:r w:rsidRPr="009D01AE">
              <w:t>na uverejnenie na vnútroštátnej úrovni). [...........]</w:t>
            </w:r>
          </w:p>
        </w:tc>
      </w:tr>
    </w:tbl>
    <w:p w:rsidR="001435F6" w:rsidRPr="009D01AE" w:rsidRDefault="001435F6" w:rsidP="00D759D8"/>
    <w:p w:rsidR="001435F6" w:rsidRPr="009D01AE" w:rsidRDefault="001435F6" w:rsidP="00D759D8">
      <w:pPr>
        <w:spacing w:after="120"/>
        <w:jc w:val="center"/>
      </w:pPr>
      <w:r w:rsidRPr="009D01AE">
        <w:t>INFORMÁCIE O POSTUPE VEREJNÉHO OBSTARÁVANIA</w:t>
      </w:r>
    </w:p>
    <w:tbl>
      <w:tblPr>
        <w:tblStyle w:val="Mriekatabuky"/>
        <w:tblW w:w="9751" w:type="dxa"/>
        <w:tblLook w:val="04A0" w:firstRow="1" w:lastRow="0" w:firstColumn="1" w:lastColumn="0" w:noHBand="0" w:noVBand="1"/>
      </w:tblPr>
      <w:tblGrid>
        <w:gridCol w:w="9751"/>
      </w:tblGrid>
      <w:tr w:rsidR="001435F6" w:rsidRPr="009D01AE" w:rsidTr="00A95E29">
        <w:trPr>
          <w:trHeight w:val="1182"/>
        </w:trPr>
        <w:tc>
          <w:tcPr>
            <w:tcW w:w="9751" w:type="dxa"/>
            <w:shd w:val="clear" w:color="auto" w:fill="EEECE1" w:themeFill="background2"/>
          </w:tcPr>
          <w:p w:rsidR="001435F6" w:rsidRPr="009D01AE" w:rsidRDefault="001435F6" w:rsidP="00D759D8">
            <w:pPr>
              <w:jc w:val="both"/>
            </w:pPr>
            <w:r w:rsidRPr="009D01AE">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1435F6" w:rsidRPr="009D01AE" w:rsidRDefault="001435F6" w:rsidP="00D759D8"/>
    <w:tbl>
      <w:tblPr>
        <w:tblStyle w:val="Mriekatabuky"/>
        <w:tblW w:w="9740" w:type="dxa"/>
        <w:tblLook w:val="04A0" w:firstRow="1" w:lastRow="0" w:firstColumn="1" w:lastColumn="0" w:noHBand="0" w:noVBand="1"/>
      </w:tblPr>
      <w:tblGrid>
        <w:gridCol w:w="4870"/>
        <w:gridCol w:w="4870"/>
      </w:tblGrid>
      <w:tr w:rsidR="001435F6" w:rsidRPr="009D01AE" w:rsidTr="00A95E29">
        <w:trPr>
          <w:trHeight w:val="292"/>
        </w:trPr>
        <w:tc>
          <w:tcPr>
            <w:tcW w:w="4870" w:type="dxa"/>
          </w:tcPr>
          <w:p w:rsidR="001435F6" w:rsidRPr="009D01AE" w:rsidRDefault="001435F6" w:rsidP="00D759D8">
            <w:pPr>
              <w:jc w:val="both"/>
              <w:rPr>
                <w:b/>
              </w:rPr>
            </w:pPr>
            <w:r w:rsidRPr="009D01AE">
              <w:rPr>
                <w:b/>
              </w:rPr>
              <w:t>Identifikácia obstarávateľa</w:t>
            </w:r>
            <w:r w:rsidRPr="009D01AE">
              <w:rPr>
                <w:rStyle w:val="Odkaznapoznmkupodiarou"/>
                <w:b/>
              </w:rPr>
              <w:footnoteReference w:id="10"/>
            </w:r>
          </w:p>
        </w:tc>
        <w:tc>
          <w:tcPr>
            <w:tcW w:w="4870" w:type="dxa"/>
          </w:tcPr>
          <w:p w:rsidR="001435F6" w:rsidRPr="009D01AE" w:rsidRDefault="001435F6" w:rsidP="00D759D8">
            <w:pPr>
              <w:rPr>
                <w:b/>
              </w:rPr>
            </w:pPr>
            <w:r w:rsidRPr="009D01AE">
              <w:rPr>
                <w:b/>
              </w:rPr>
              <w:t>Odpoveď:</w:t>
            </w:r>
          </w:p>
        </w:tc>
      </w:tr>
      <w:tr w:rsidR="001435F6" w:rsidRPr="009D01AE" w:rsidTr="00A95E29">
        <w:trPr>
          <w:trHeight w:val="292"/>
        </w:trPr>
        <w:tc>
          <w:tcPr>
            <w:tcW w:w="4870" w:type="dxa"/>
          </w:tcPr>
          <w:p w:rsidR="001435F6" w:rsidRPr="009D01AE" w:rsidRDefault="001435F6" w:rsidP="00D759D8">
            <w:pPr>
              <w:jc w:val="both"/>
            </w:pPr>
            <w:r w:rsidRPr="009D01AE">
              <w:t xml:space="preserve">Názov: </w:t>
            </w:r>
          </w:p>
        </w:tc>
        <w:tc>
          <w:tcPr>
            <w:tcW w:w="4870" w:type="dxa"/>
          </w:tcPr>
          <w:p w:rsidR="001435F6" w:rsidRPr="009D01AE" w:rsidRDefault="001B1954" w:rsidP="00D759D8">
            <w:r w:rsidRPr="009D01AE">
              <w:t xml:space="preserve">Národná diaľničná spoločnosť, </w:t>
            </w:r>
            <w:proofErr w:type="spellStart"/>
            <w:r w:rsidRPr="009D01AE">
              <w:t>a.s</w:t>
            </w:r>
            <w:proofErr w:type="spellEnd"/>
            <w:r w:rsidRPr="009D01AE">
              <w:t>.</w:t>
            </w:r>
          </w:p>
        </w:tc>
      </w:tr>
      <w:tr w:rsidR="001435F6" w:rsidRPr="009D01AE" w:rsidTr="00A95E29">
        <w:trPr>
          <w:trHeight w:val="292"/>
        </w:trPr>
        <w:tc>
          <w:tcPr>
            <w:tcW w:w="4870" w:type="dxa"/>
          </w:tcPr>
          <w:p w:rsidR="001435F6" w:rsidRPr="009D01AE" w:rsidRDefault="001435F6" w:rsidP="00D759D8">
            <w:pPr>
              <w:jc w:val="both"/>
              <w:rPr>
                <w:b/>
              </w:rPr>
            </w:pPr>
            <w:r w:rsidRPr="009D01AE">
              <w:rPr>
                <w:b/>
              </w:rPr>
              <w:t>O aké obstarávanie ide?</w:t>
            </w:r>
          </w:p>
        </w:tc>
        <w:tc>
          <w:tcPr>
            <w:tcW w:w="4870" w:type="dxa"/>
          </w:tcPr>
          <w:p w:rsidR="001435F6" w:rsidRPr="009D01AE" w:rsidRDefault="001435F6" w:rsidP="00D759D8">
            <w:pPr>
              <w:rPr>
                <w:b/>
              </w:rPr>
            </w:pPr>
            <w:r w:rsidRPr="009D01AE">
              <w:rPr>
                <w:b/>
              </w:rPr>
              <w:t>Odpoveď:</w:t>
            </w:r>
          </w:p>
        </w:tc>
      </w:tr>
      <w:tr w:rsidR="001435F6" w:rsidRPr="009D01AE" w:rsidTr="00A95E29">
        <w:trPr>
          <w:trHeight w:val="292"/>
        </w:trPr>
        <w:tc>
          <w:tcPr>
            <w:tcW w:w="4870" w:type="dxa"/>
          </w:tcPr>
          <w:p w:rsidR="001435F6" w:rsidRPr="009D01AE" w:rsidRDefault="001435F6" w:rsidP="00D759D8">
            <w:pPr>
              <w:jc w:val="both"/>
            </w:pPr>
            <w:r w:rsidRPr="009D01AE">
              <w:t>Názov alebo skrátený opis obstarávania</w:t>
            </w:r>
            <w:r w:rsidRPr="009D01AE">
              <w:rPr>
                <w:rStyle w:val="Odkaznapoznmkupodiarou"/>
              </w:rPr>
              <w:footnoteReference w:id="11"/>
            </w:r>
          </w:p>
        </w:tc>
        <w:tc>
          <w:tcPr>
            <w:tcW w:w="4870" w:type="dxa"/>
          </w:tcPr>
          <w:p w:rsidR="001435F6" w:rsidRPr="009D01AE" w:rsidRDefault="00CB0F5F" w:rsidP="00D759D8">
            <w:pPr>
              <w:rPr>
                <w:b/>
                <w:color w:val="FF0000"/>
              </w:rPr>
            </w:pPr>
            <w:r w:rsidRPr="009D01AE">
              <w:rPr>
                <w:b/>
              </w:rPr>
              <w:t>Rýchlostná cesta R2 Kriváň - Mýtna</w:t>
            </w:r>
          </w:p>
        </w:tc>
      </w:tr>
      <w:tr w:rsidR="001435F6" w:rsidRPr="009D01AE" w:rsidTr="00A95E29">
        <w:trPr>
          <w:trHeight w:val="535"/>
        </w:trPr>
        <w:tc>
          <w:tcPr>
            <w:tcW w:w="4870" w:type="dxa"/>
          </w:tcPr>
          <w:p w:rsidR="001435F6" w:rsidRPr="009D01AE" w:rsidRDefault="001435F6" w:rsidP="00D759D8">
            <w:pPr>
              <w:jc w:val="both"/>
            </w:pPr>
            <w:r w:rsidRPr="009D01AE">
              <w:t>Evidenčné číslo spisu, ktoré pridelil verejný obstarávateľ alebo obstarávateľ (ak sa uplatňuje)</w:t>
            </w:r>
            <w:r w:rsidRPr="009D01AE">
              <w:rPr>
                <w:rStyle w:val="Odkaznapoznmkupodiarou"/>
              </w:rPr>
              <w:footnoteReference w:id="12"/>
            </w:r>
            <w:r w:rsidRPr="009D01AE">
              <w:t>:</w:t>
            </w:r>
          </w:p>
        </w:tc>
        <w:tc>
          <w:tcPr>
            <w:tcW w:w="4870" w:type="dxa"/>
          </w:tcPr>
          <w:p w:rsidR="001435F6" w:rsidRPr="009D01AE" w:rsidRDefault="001B1954" w:rsidP="00D759D8">
            <w:r w:rsidRPr="009D01AE">
              <w:t>10801/201</w:t>
            </w:r>
            <w:r w:rsidR="008F454C" w:rsidRPr="009D01AE">
              <w:t>8</w:t>
            </w:r>
          </w:p>
        </w:tc>
      </w:tr>
    </w:tbl>
    <w:p w:rsidR="001435F6" w:rsidRPr="009D01AE" w:rsidRDefault="001435F6" w:rsidP="00D759D8"/>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pPr>
              <w:jc w:val="both"/>
            </w:pPr>
            <w:r w:rsidRPr="009D01AE">
              <w:t>Všetky ostatné informácie vo všetkých oddieloch jednotného európskeho dokumentu pre obstarávanie vypĺňa hospodársky subjekt.</w:t>
            </w:r>
          </w:p>
        </w:tc>
      </w:tr>
    </w:tbl>
    <w:p w:rsidR="00ED426C" w:rsidRPr="009D01AE" w:rsidRDefault="00ED426C" w:rsidP="00D759D8">
      <w:pPr>
        <w:jc w:val="center"/>
        <w:rPr>
          <w:b/>
        </w:rPr>
      </w:pPr>
    </w:p>
    <w:p w:rsidR="001435F6" w:rsidRPr="009D01AE" w:rsidRDefault="001435F6" w:rsidP="00D759D8">
      <w:pPr>
        <w:jc w:val="center"/>
        <w:rPr>
          <w:b/>
        </w:rPr>
      </w:pPr>
      <w:r w:rsidRPr="009D01AE">
        <w:rPr>
          <w:b/>
        </w:rPr>
        <w:t>Časť II : Informácie týkajúce sa hospodárskeho subjektu</w:t>
      </w:r>
    </w:p>
    <w:p w:rsidR="00AB2736" w:rsidRPr="009D01AE" w:rsidRDefault="001435F6" w:rsidP="00D759D8">
      <w:pPr>
        <w:jc w:val="center"/>
      </w:pPr>
      <w:r w:rsidRPr="009D01AE">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9D01AE" w:rsidTr="00AB2736">
        <w:trPr>
          <w:trHeight w:val="283"/>
        </w:trPr>
        <w:tc>
          <w:tcPr>
            <w:tcW w:w="4870" w:type="dxa"/>
          </w:tcPr>
          <w:p w:rsidR="00AB2736" w:rsidRPr="009D01AE" w:rsidRDefault="00AB2736" w:rsidP="00D759D8">
            <w:pPr>
              <w:rPr>
                <w:b/>
              </w:rPr>
            </w:pPr>
            <w:r w:rsidRPr="009D01AE">
              <w:rPr>
                <w:b/>
              </w:rPr>
              <w:t>Identifikácia:</w:t>
            </w:r>
          </w:p>
        </w:tc>
        <w:tc>
          <w:tcPr>
            <w:tcW w:w="4870" w:type="dxa"/>
          </w:tcPr>
          <w:p w:rsidR="00AB2736" w:rsidRPr="009D01AE" w:rsidRDefault="00AB2736" w:rsidP="00D759D8">
            <w:pPr>
              <w:rPr>
                <w:b/>
              </w:rPr>
            </w:pPr>
            <w:r w:rsidRPr="009D01AE">
              <w:rPr>
                <w:b/>
              </w:rPr>
              <w:t>Odpoveď:</w:t>
            </w:r>
          </w:p>
        </w:tc>
      </w:tr>
      <w:tr w:rsidR="00AB2736" w:rsidRPr="009D01AE" w:rsidTr="00AB2736">
        <w:trPr>
          <w:trHeight w:val="283"/>
        </w:trPr>
        <w:tc>
          <w:tcPr>
            <w:tcW w:w="4870" w:type="dxa"/>
          </w:tcPr>
          <w:p w:rsidR="00AB2736" w:rsidRPr="009D01AE" w:rsidRDefault="00AB2736" w:rsidP="00D759D8">
            <w:r w:rsidRPr="009D01AE">
              <w:t xml:space="preserve">Názov : </w:t>
            </w:r>
          </w:p>
        </w:tc>
        <w:tc>
          <w:tcPr>
            <w:tcW w:w="4870" w:type="dxa"/>
          </w:tcPr>
          <w:p w:rsidR="00AB2736" w:rsidRPr="009D01AE" w:rsidRDefault="00AB2736" w:rsidP="00D759D8">
            <w:r w:rsidRPr="009D01AE">
              <w:t>[  ]</w:t>
            </w:r>
          </w:p>
        </w:tc>
      </w:tr>
      <w:tr w:rsidR="00AB2736" w:rsidRPr="009D01AE" w:rsidTr="00AB2736">
        <w:trPr>
          <w:trHeight w:val="1391"/>
        </w:trPr>
        <w:tc>
          <w:tcPr>
            <w:tcW w:w="4870" w:type="dxa"/>
          </w:tcPr>
          <w:p w:rsidR="00AB2736" w:rsidRPr="009D01AE" w:rsidRDefault="00AB2736" w:rsidP="00D759D8">
            <w:r w:rsidRPr="009D01AE">
              <w:t>Identifikačné číslo pre DPH, ak sa uplatňuje:</w:t>
            </w:r>
          </w:p>
          <w:p w:rsidR="00AB2736" w:rsidRPr="009D01AE" w:rsidRDefault="00AB2736" w:rsidP="00D759D8"/>
          <w:p w:rsidR="00AB2736" w:rsidRPr="009D01AE" w:rsidRDefault="00AB2736" w:rsidP="00D759D8">
            <w:r w:rsidRPr="009D01AE">
              <w:t>Ak sa identifikačné číslo pre DPH neuplatňuje, uveďte ich národné identifikačné číslo, ak sa vyžaduje a je uplatniteľné.</w:t>
            </w:r>
          </w:p>
        </w:tc>
        <w:tc>
          <w:tcPr>
            <w:tcW w:w="4870" w:type="dxa"/>
          </w:tcPr>
          <w:p w:rsidR="00AB2736" w:rsidRPr="009D01AE" w:rsidRDefault="00AB2736" w:rsidP="00D759D8">
            <w:r w:rsidRPr="009D01AE">
              <w:t>[  ]</w:t>
            </w:r>
          </w:p>
          <w:p w:rsidR="00AB2736" w:rsidRPr="009D01AE" w:rsidRDefault="00AB2736" w:rsidP="00D759D8"/>
          <w:p w:rsidR="00AB2736" w:rsidRPr="009D01AE" w:rsidRDefault="00AB2736" w:rsidP="00D759D8">
            <w:r w:rsidRPr="009D01AE">
              <w:t>[  ]</w:t>
            </w:r>
          </w:p>
        </w:tc>
      </w:tr>
      <w:tr w:rsidR="00AB2736" w:rsidRPr="009D01AE" w:rsidTr="00AB2736">
        <w:trPr>
          <w:trHeight w:val="438"/>
        </w:trPr>
        <w:tc>
          <w:tcPr>
            <w:tcW w:w="4870" w:type="dxa"/>
          </w:tcPr>
          <w:p w:rsidR="00AB2736" w:rsidRPr="009D01AE" w:rsidRDefault="00AB2736" w:rsidP="00D759D8">
            <w:r w:rsidRPr="009D01AE">
              <w:t>Poštová adresa:</w:t>
            </w:r>
          </w:p>
        </w:tc>
        <w:tc>
          <w:tcPr>
            <w:tcW w:w="4870" w:type="dxa"/>
          </w:tcPr>
          <w:p w:rsidR="00AB2736" w:rsidRPr="009D01AE" w:rsidRDefault="00AB2736" w:rsidP="00D759D8">
            <w:r w:rsidRPr="009D01AE">
              <w:t>[...........]</w:t>
            </w:r>
          </w:p>
        </w:tc>
      </w:tr>
      <w:tr w:rsidR="00AB2736" w:rsidRPr="009D01AE" w:rsidTr="00AB2736">
        <w:trPr>
          <w:trHeight w:val="283"/>
        </w:trPr>
        <w:tc>
          <w:tcPr>
            <w:tcW w:w="4870" w:type="dxa"/>
          </w:tcPr>
          <w:p w:rsidR="00AB2736" w:rsidRPr="009D01AE" w:rsidRDefault="00AB2736" w:rsidP="00D759D8">
            <w:r w:rsidRPr="009D01AE">
              <w:t>Kontaktné osoby</w:t>
            </w:r>
            <w:r w:rsidRPr="009D01AE">
              <w:rPr>
                <w:rStyle w:val="Odkaznapoznmkupodiarou"/>
              </w:rPr>
              <w:footnoteReference w:id="13"/>
            </w:r>
            <w:r w:rsidRPr="009D01AE">
              <w:t>:</w:t>
            </w:r>
          </w:p>
          <w:p w:rsidR="00AB2736" w:rsidRPr="009D01AE" w:rsidRDefault="00AB2736" w:rsidP="00D759D8">
            <w:r w:rsidRPr="009D01AE">
              <w:t>Telefón:</w:t>
            </w:r>
          </w:p>
          <w:p w:rsidR="00AB2736" w:rsidRPr="009D01AE" w:rsidRDefault="00AB2736" w:rsidP="00D759D8">
            <w:r w:rsidRPr="009D01AE">
              <w:t>E-mail:</w:t>
            </w:r>
          </w:p>
          <w:p w:rsidR="00AB2736" w:rsidRPr="009D01AE" w:rsidRDefault="00AB2736" w:rsidP="00D759D8">
            <w:r w:rsidRPr="009D01AE">
              <w:t>Internetová adresa (webová adresa)(ak je k dispozícii):</w:t>
            </w:r>
          </w:p>
        </w:tc>
        <w:tc>
          <w:tcPr>
            <w:tcW w:w="4870" w:type="dxa"/>
          </w:tcPr>
          <w:p w:rsidR="00AB2736" w:rsidRPr="009D01AE" w:rsidRDefault="00AB2736" w:rsidP="00D759D8">
            <w:r w:rsidRPr="009D01AE">
              <w:t>[...........]</w:t>
            </w:r>
          </w:p>
          <w:p w:rsidR="00AB2736" w:rsidRPr="009D01AE" w:rsidRDefault="00AB2736" w:rsidP="00D759D8">
            <w:r w:rsidRPr="009D01AE">
              <w:t>[...........]</w:t>
            </w:r>
          </w:p>
          <w:p w:rsidR="00AB2736" w:rsidRPr="009D01AE" w:rsidRDefault="00AB2736" w:rsidP="00D759D8">
            <w:r w:rsidRPr="009D01AE">
              <w:t>[...........]</w:t>
            </w:r>
          </w:p>
          <w:p w:rsidR="00AB2736" w:rsidRPr="009D01AE" w:rsidRDefault="00AB2736" w:rsidP="00D759D8">
            <w:r w:rsidRPr="009D01AE">
              <w:t>[...........]</w:t>
            </w:r>
          </w:p>
        </w:tc>
      </w:tr>
      <w:tr w:rsidR="00AB2736" w:rsidRPr="009D01AE" w:rsidTr="00AB2736">
        <w:trPr>
          <w:trHeight w:val="283"/>
        </w:trPr>
        <w:tc>
          <w:tcPr>
            <w:tcW w:w="4870" w:type="dxa"/>
          </w:tcPr>
          <w:p w:rsidR="00AB2736" w:rsidRPr="009D01AE" w:rsidRDefault="00AB2736" w:rsidP="00D759D8">
            <w:pPr>
              <w:rPr>
                <w:b/>
              </w:rPr>
            </w:pPr>
            <w:r w:rsidRPr="009D01AE">
              <w:rPr>
                <w:b/>
              </w:rPr>
              <w:t>Všeobecné informácie:</w:t>
            </w:r>
          </w:p>
        </w:tc>
        <w:tc>
          <w:tcPr>
            <w:tcW w:w="4870" w:type="dxa"/>
          </w:tcPr>
          <w:p w:rsidR="00AB2736" w:rsidRPr="009D01AE" w:rsidRDefault="00AB2736" w:rsidP="00D759D8">
            <w:pPr>
              <w:rPr>
                <w:b/>
              </w:rPr>
            </w:pPr>
            <w:r w:rsidRPr="009D01AE">
              <w:rPr>
                <w:b/>
              </w:rPr>
              <w:t>Odpoveď:</w:t>
            </w:r>
          </w:p>
        </w:tc>
      </w:tr>
      <w:tr w:rsidR="00AB2736" w:rsidRPr="009D01AE" w:rsidTr="00AB2736">
        <w:trPr>
          <w:trHeight w:val="283"/>
        </w:trPr>
        <w:tc>
          <w:tcPr>
            <w:tcW w:w="4870" w:type="dxa"/>
          </w:tcPr>
          <w:p w:rsidR="00AB2736" w:rsidRPr="009D01AE" w:rsidRDefault="00AB2736" w:rsidP="00D759D8">
            <w:pPr>
              <w:jc w:val="both"/>
            </w:pPr>
            <w:r w:rsidRPr="009D01AE">
              <w:t xml:space="preserve">Je hospodársky subjekt </w:t>
            </w:r>
            <w:proofErr w:type="spellStart"/>
            <w:r w:rsidRPr="009D01AE">
              <w:t>mikropodnik</w:t>
            </w:r>
            <w:proofErr w:type="spellEnd"/>
            <w:r w:rsidRPr="009D01AE">
              <w:rPr>
                <w:rStyle w:val="Odkaznapoznmkupodiarou"/>
              </w:rPr>
              <w:footnoteReference w:id="14"/>
            </w:r>
            <w:r w:rsidRPr="009D01AE">
              <w:t>, malý alebo stredný podnik?</w:t>
            </w:r>
          </w:p>
        </w:tc>
        <w:tc>
          <w:tcPr>
            <w:tcW w:w="4870" w:type="dxa"/>
          </w:tcPr>
          <w:p w:rsidR="00AB2736" w:rsidRPr="009D01AE" w:rsidRDefault="00AB2736" w:rsidP="00D759D8">
            <w:pPr>
              <w:jc w:val="both"/>
            </w:pPr>
          </w:p>
          <w:p w:rsidR="00AB2736" w:rsidRPr="009D01AE" w:rsidRDefault="003D0237" w:rsidP="00D759D8">
            <w:pPr>
              <w:jc w:val="both"/>
            </w:pPr>
            <w:r w:rsidRPr="009D01AE">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1.95pt;height:20.05pt" o:ole="">
                  <v:imagedata r:id="rId19" o:title=""/>
                </v:shape>
                <w:control r:id="rId20" w:name="CheckBox1" w:shapeid="_x0000_i1133"/>
              </w:object>
            </w:r>
            <w:r w:rsidR="00AB2736" w:rsidRPr="009D01AE">
              <w:t xml:space="preserve">   </w:t>
            </w:r>
            <w:r w:rsidRPr="009D01AE">
              <w:object w:dxaOrig="1440" w:dyaOrig="1440">
                <v:shape id="_x0000_i1135" type="#_x0000_t75" style="width:45.1pt;height:20.05pt" o:ole="">
                  <v:imagedata r:id="rId21" o:title=""/>
                </v:shape>
                <w:control r:id="rId22" w:name="CheckBox2" w:shapeid="_x0000_i1135"/>
              </w:object>
            </w:r>
            <w:r w:rsidR="00AB2736" w:rsidRPr="009D01AE">
              <w:t xml:space="preserve">  </w:t>
            </w:r>
          </w:p>
          <w:p w:rsidR="00AB2736" w:rsidRPr="009D01AE" w:rsidRDefault="00AB2736" w:rsidP="00D759D8">
            <w:pPr>
              <w:jc w:val="both"/>
            </w:pPr>
          </w:p>
        </w:tc>
      </w:tr>
      <w:tr w:rsidR="00AB2736" w:rsidRPr="009D01AE" w:rsidTr="00AB2736">
        <w:trPr>
          <w:trHeight w:val="283"/>
        </w:trPr>
        <w:tc>
          <w:tcPr>
            <w:tcW w:w="4870" w:type="dxa"/>
          </w:tcPr>
          <w:p w:rsidR="00AB2736" w:rsidRPr="009D01AE" w:rsidRDefault="00AB2736" w:rsidP="00D759D8">
            <w:pPr>
              <w:jc w:val="both"/>
            </w:pPr>
            <w:r w:rsidRPr="009D01AE">
              <w:t>Len v prípade, ak je obstarávanie vyhradené</w:t>
            </w:r>
            <w:r w:rsidRPr="009D01AE">
              <w:rPr>
                <w:rStyle w:val="Odkaznapoznmkupodiarou"/>
              </w:rPr>
              <w:footnoteReference w:id="15"/>
            </w:r>
            <w:r w:rsidRPr="009D01AE">
              <w:t>: je hospodársky subjekt chránená pracovná dielňa, „sociálny podnik“</w:t>
            </w:r>
            <w:r w:rsidRPr="009D01AE">
              <w:rPr>
                <w:rStyle w:val="Odkaznapoznmkupodiarou"/>
              </w:rPr>
              <w:footnoteReference w:id="16"/>
            </w:r>
            <w:r w:rsidRPr="009D01AE">
              <w:t xml:space="preserve"> alebo zabezpečí plnenie zákazky v rámci programov chránených pracovných miest?</w:t>
            </w:r>
          </w:p>
          <w:p w:rsidR="00AB2736" w:rsidRPr="009D01AE" w:rsidRDefault="00AB2736" w:rsidP="00D759D8">
            <w:pPr>
              <w:jc w:val="both"/>
              <w:rPr>
                <w:b/>
              </w:rPr>
            </w:pPr>
            <w:r w:rsidRPr="009D01AE">
              <w:rPr>
                <w:b/>
              </w:rPr>
              <w:t>Ak áno,</w:t>
            </w:r>
          </w:p>
          <w:p w:rsidR="00AB2736" w:rsidRPr="009D01AE" w:rsidRDefault="00AB2736" w:rsidP="00D759D8">
            <w:pPr>
              <w:jc w:val="both"/>
            </w:pPr>
          </w:p>
          <w:p w:rsidR="00AB2736" w:rsidRPr="009D01AE" w:rsidRDefault="00AB2736" w:rsidP="00D759D8">
            <w:pPr>
              <w:jc w:val="both"/>
            </w:pPr>
            <w:r w:rsidRPr="009D01AE">
              <w:t>aký je zodpovedajúci percentuálny podiel zdravotne postihnutých alebo znevýhodnených pracovníkov?</w:t>
            </w:r>
          </w:p>
          <w:p w:rsidR="00AB2736" w:rsidRPr="009D01AE" w:rsidRDefault="00AB2736" w:rsidP="00D759D8">
            <w:pPr>
              <w:jc w:val="both"/>
            </w:pPr>
          </w:p>
          <w:p w:rsidR="00AB2736" w:rsidRPr="009D01AE" w:rsidRDefault="00AB2736" w:rsidP="00D759D8">
            <w:pPr>
              <w:jc w:val="both"/>
            </w:pPr>
            <w:r w:rsidRPr="009D01AE">
              <w:t>Ak sa to vyžaduje, uveďte, do ktorej kategórie alebo kategórií zdravotne postihnutých alebo znevýhodnených pracovníkov patria príslušní zamestnanci?</w:t>
            </w:r>
          </w:p>
        </w:tc>
        <w:tc>
          <w:tcPr>
            <w:tcW w:w="4870" w:type="dxa"/>
          </w:tcPr>
          <w:p w:rsidR="00AB2736" w:rsidRPr="009D01AE" w:rsidRDefault="00AB2736" w:rsidP="00D759D8"/>
          <w:p w:rsidR="00AB2736" w:rsidRPr="009D01AE" w:rsidRDefault="003D0237" w:rsidP="00D759D8">
            <w:pPr>
              <w:jc w:val="both"/>
            </w:pPr>
            <w:r w:rsidRPr="009D01AE">
              <w:object w:dxaOrig="1440" w:dyaOrig="1440">
                <v:shape id="_x0000_i1137" type="#_x0000_t75" style="width:41.95pt;height:20.05pt" o:ole="">
                  <v:imagedata r:id="rId19" o:title=""/>
                </v:shape>
                <w:control r:id="rId23" w:name="CheckBox11" w:shapeid="_x0000_i1137"/>
              </w:object>
            </w:r>
            <w:r w:rsidR="00AB2736" w:rsidRPr="009D01AE">
              <w:t xml:space="preserve">   </w:t>
            </w:r>
            <w:r w:rsidRPr="009D01AE">
              <w:object w:dxaOrig="1440" w:dyaOrig="1440">
                <v:shape id="_x0000_i1139" type="#_x0000_t75" style="width:45.1pt;height:20.05pt" o:ole="">
                  <v:imagedata r:id="rId21" o:title=""/>
                </v:shape>
                <w:control r:id="rId24" w:name="CheckBox21" w:shapeid="_x0000_i1139"/>
              </w:object>
            </w:r>
            <w:r w:rsidR="00AB2736" w:rsidRPr="009D01AE">
              <w:t xml:space="preserve">  </w:t>
            </w:r>
          </w:p>
          <w:p w:rsidR="00AB2736" w:rsidRPr="009D01AE" w:rsidRDefault="00AB2736" w:rsidP="00D759D8"/>
          <w:p w:rsidR="00AB2736" w:rsidRPr="009D01AE" w:rsidRDefault="00AB2736" w:rsidP="00D759D8"/>
          <w:p w:rsidR="00AB2736" w:rsidRPr="009D01AE" w:rsidRDefault="00AB2736" w:rsidP="00D759D8"/>
          <w:p w:rsidR="00AB2736" w:rsidRPr="009D01AE" w:rsidRDefault="00AB2736" w:rsidP="00D759D8">
            <w:r w:rsidRPr="009D01AE">
              <w:t>[...........]</w:t>
            </w:r>
          </w:p>
          <w:p w:rsidR="00AB2736" w:rsidRPr="009D01AE" w:rsidRDefault="00AB2736" w:rsidP="00D759D8"/>
          <w:p w:rsidR="00AB2736" w:rsidRPr="009D01AE" w:rsidRDefault="00AB2736" w:rsidP="00D759D8"/>
          <w:p w:rsidR="00AB2736" w:rsidRPr="009D01AE" w:rsidRDefault="00AB2736" w:rsidP="00D759D8">
            <w:r w:rsidRPr="009D01AE">
              <w:t>[...........]</w:t>
            </w:r>
          </w:p>
        </w:tc>
      </w:tr>
      <w:tr w:rsidR="00AB2736" w:rsidRPr="009D01AE" w:rsidTr="00AB2736">
        <w:trPr>
          <w:trHeight w:val="283"/>
        </w:trPr>
        <w:tc>
          <w:tcPr>
            <w:tcW w:w="4870" w:type="dxa"/>
          </w:tcPr>
          <w:p w:rsidR="00AB2736" w:rsidRPr="009D01AE" w:rsidRDefault="00AB2736" w:rsidP="00D759D8">
            <w:pPr>
              <w:jc w:val="both"/>
            </w:pPr>
            <w:r w:rsidRPr="009D01AE">
              <w:t xml:space="preserve">V príslušných prípadoch: je hospodársky subjekt zapísaný v úradnom zozname schválených hospodárskych subjektov alebo má rovnocenné </w:t>
            </w:r>
            <w:r w:rsidRPr="009D01AE">
              <w:lastRenderedPageBreak/>
              <w:t>osvedčenie (napríklad v rámci národného (pred)kvalifikačného systému)?</w:t>
            </w:r>
          </w:p>
        </w:tc>
        <w:tc>
          <w:tcPr>
            <w:tcW w:w="4870" w:type="dxa"/>
          </w:tcPr>
          <w:p w:rsidR="00AB2736" w:rsidRPr="009D01AE" w:rsidRDefault="00AB2736" w:rsidP="00D759D8"/>
          <w:p w:rsidR="00AB2736" w:rsidRPr="009D01AE" w:rsidRDefault="003D0237" w:rsidP="00D759D8">
            <w:pPr>
              <w:jc w:val="both"/>
            </w:pPr>
            <w:r w:rsidRPr="009D01AE">
              <w:object w:dxaOrig="1440" w:dyaOrig="1440">
                <v:shape id="_x0000_i1141" type="#_x0000_t75" style="width:41.95pt;height:20.05pt" o:ole="">
                  <v:imagedata r:id="rId25" o:title=""/>
                </v:shape>
                <w:control r:id="rId26" w:name="CheckBox12" w:shapeid="_x0000_i1141"/>
              </w:object>
            </w:r>
            <w:r w:rsidR="00AB2736" w:rsidRPr="009D01AE">
              <w:t xml:space="preserve">   </w:t>
            </w:r>
            <w:r w:rsidRPr="009D01AE">
              <w:object w:dxaOrig="1440" w:dyaOrig="1440">
                <v:shape id="_x0000_i1143" type="#_x0000_t75" style="width:45.1pt;height:20.05pt" o:ole="">
                  <v:imagedata r:id="rId21" o:title=""/>
                </v:shape>
                <w:control r:id="rId27" w:name="CheckBox22" w:shapeid="_x0000_i1143"/>
              </w:object>
            </w:r>
            <w:r w:rsidR="00AB2736" w:rsidRPr="009D01AE">
              <w:t xml:space="preserve"> </w:t>
            </w:r>
            <w:r w:rsidRPr="009D01AE">
              <w:object w:dxaOrig="1440" w:dyaOrig="1440">
                <v:shape id="_x0000_i1145" type="#_x0000_t75" style="width:90.15pt;height:20.05pt" o:ole="">
                  <v:imagedata r:id="rId28" o:title=""/>
                </v:shape>
                <w:control r:id="rId29" w:name="CheckBox3" w:shapeid="_x0000_i1145"/>
              </w:object>
            </w:r>
            <w:r w:rsidR="00AB2736" w:rsidRPr="009D01AE">
              <w:t xml:space="preserve">  </w:t>
            </w:r>
          </w:p>
          <w:p w:rsidR="00AB2736" w:rsidRPr="009D01AE" w:rsidRDefault="00AB2736" w:rsidP="00D759D8"/>
        </w:tc>
      </w:tr>
    </w:tbl>
    <w:p w:rsidR="00AB2736" w:rsidRPr="009D01AE" w:rsidRDefault="00AB2736" w:rsidP="00D759D8">
      <w:pPr>
        <w:jc w:val="center"/>
      </w:pPr>
    </w:p>
    <w:tbl>
      <w:tblPr>
        <w:tblStyle w:val="Mriekatabuky"/>
        <w:tblW w:w="9736" w:type="dxa"/>
        <w:tblLook w:val="04A0" w:firstRow="1" w:lastRow="0" w:firstColumn="1" w:lastColumn="0" w:noHBand="0" w:noVBand="1"/>
      </w:tblPr>
      <w:tblGrid>
        <w:gridCol w:w="4868"/>
        <w:gridCol w:w="4868"/>
      </w:tblGrid>
      <w:tr w:rsidR="001435F6" w:rsidRPr="009D01AE" w:rsidTr="00A95E29">
        <w:trPr>
          <w:trHeight w:val="2812"/>
        </w:trPr>
        <w:tc>
          <w:tcPr>
            <w:tcW w:w="4868" w:type="dxa"/>
          </w:tcPr>
          <w:p w:rsidR="001435F6" w:rsidRPr="009D01AE" w:rsidRDefault="001435F6" w:rsidP="00D759D8">
            <w:pPr>
              <w:jc w:val="both"/>
              <w:rPr>
                <w:b/>
              </w:rPr>
            </w:pPr>
            <w:r w:rsidRPr="009D01AE">
              <w:rPr>
                <w:b/>
              </w:rPr>
              <w:t>Ak áno:</w:t>
            </w:r>
          </w:p>
          <w:p w:rsidR="001435F6" w:rsidRPr="009D01AE" w:rsidRDefault="001435F6" w:rsidP="00D759D8">
            <w:pPr>
              <w:jc w:val="both"/>
              <w:rPr>
                <w:b/>
              </w:rPr>
            </w:pPr>
          </w:p>
          <w:p w:rsidR="001435F6" w:rsidRPr="009D01AE" w:rsidRDefault="001435F6" w:rsidP="00D759D8">
            <w:pPr>
              <w:jc w:val="both"/>
              <w:rPr>
                <w:b/>
              </w:rPr>
            </w:pPr>
            <w:r w:rsidRPr="009D01AE">
              <w:rPr>
                <w:b/>
              </w:rPr>
              <w:t>Odpovedzte na zvyšné časti tohto oddielu, oddielu B a v príslušnom prípade oddielu C tejto časti, v prípade potreby vyplňte časť V a v každom prípade vyplňte a podpíšte časť VI.</w:t>
            </w:r>
          </w:p>
          <w:p w:rsidR="001435F6" w:rsidRPr="009D01AE" w:rsidRDefault="001435F6" w:rsidP="00D759D8">
            <w:pPr>
              <w:pStyle w:val="Odsekzoznamu"/>
              <w:jc w:val="both"/>
            </w:pPr>
          </w:p>
          <w:p w:rsidR="001435F6" w:rsidRPr="009D01AE" w:rsidRDefault="001435F6" w:rsidP="00D759D8">
            <w:pPr>
              <w:pStyle w:val="Odsekzoznamu"/>
              <w:numPr>
                <w:ilvl w:val="0"/>
                <w:numId w:val="11"/>
              </w:numPr>
              <w:contextualSpacing/>
              <w:jc w:val="both"/>
            </w:pPr>
            <w:r w:rsidRPr="009D01AE">
              <w:t>Uveďte názov zoznamu alebo osvedčenia a v príslušnom prípade príslušné číslo zápisu alebo osvedčenia:</w:t>
            </w:r>
          </w:p>
          <w:p w:rsidR="001435F6" w:rsidRPr="009D01AE" w:rsidRDefault="001435F6" w:rsidP="00D759D8">
            <w:pPr>
              <w:pStyle w:val="Odsekzoznamu"/>
              <w:numPr>
                <w:ilvl w:val="0"/>
                <w:numId w:val="11"/>
              </w:numPr>
              <w:contextualSpacing/>
              <w:jc w:val="both"/>
            </w:pPr>
            <w:r w:rsidRPr="009D01AE">
              <w:t xml:space="preserve">Ak je osvedčenie o zápise alebo osvedčenie k dispozícií v elektronickom formáte, uveďte: </w:t>
            </w:r>
          </w:p>
          <w:p w:rsidR="001435F6" w:rsidRPr="009D01AE" w:rsidRDefault="001435F6" w:rsidP="00D759D8">
            <w:pPr>
              <w:pStyle w:val="Odsekzoznamu"/>
              <w:numPr>
                <w:ilvl w:val="0"/>
                <w:numId w:val="11"/>
              </w:numPr>
              <w:contextualSpacing/>
              <w:jc w:val="both"/>
            </w:pPr>
            <w:r w:rsidRPr="009D01AE">
              <w:t>Uveďte odkazy, na ktorých je založený zápis alebo osvedčenie a v príslušnom prípade klasifikáciu získanú v úradnom zozname</w:t>
            </w:r>
            <w:r w:rsidRPr="009D01AE">
              <w:rPr>
                <w:rStyle w:val="Odkaznapoznmkupodiarou"/>
              </w:rPr>
              <w:footnoteReference w:id="17"/>
            </w:r>
            <w:r w:rsidRPr="009D01AE">
              <w:t>:</w:t>
            </w:r>
          </w:p>
          <w:p w:rsidR="001435F6" w:rsidRPr="009D01AE" w:rsidRDefault="001435F6" w:rsidP="00D759D8">
            <w:pPr>
              <w:pStyle w:val="Odsekzoznamu"/>
              <w:numPr>
                <w:ilvl w:val="0"/>
                <w:numId w:val="11"/>
              </w:numPr>
              <w:contextualSpacing/>
              <w:jc w:val="both"/>
            </w:pPr>
            <w:r w:rsidRPr="009D01AE">
              <w:t>Vzťahuje sa zápis alebo osvedčenie na všetky požadované podmienky účasti?</w:t>
            </w:r>
          </w:p>
          <w:p w:rsidR="001435F6" w:rsidRPr="009D01AE" w:rsidRDefault="001435F6" w:rsidP="00D759D8">
            <w:pPr>
              <w:jc w:val="both"/>
              <w:rPr>
                <w:b/>
              </w:rPr>
            </w:pPr>
          </w:p>
        </w:tc>
        <w:tc>
          <w:tcPr>
            <w:tcW w:w="4868" w:type="dxa"/>
          </w:tcPr>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Pr>
              <w:pStyle w:val="Odsekzoznamu"/>
            </w:pPr>
          </w:p>
          <w:p w:rsidR="001435F6" w:rsidRPr="009D01AE" w:rsidRDefault="001435F6" w:rsidP="00D759D8">
            <w:pPr>
              <w:pStyle w:val="Odsekzoznamu"/>
              <w:numPr>
                <w:ilvl w:val="0"/>
                <w:numId w:val="12"/>
              </w:numPr>
              <w:contextualSpacing/>
            </w:pPr>
            <w:r w:rsidRPr="009D01AE">
              <w:t>[...........]</w:t>
            </w:r>
          </w:p>
          <w:p w:rsidR="001435F6" w:rsidRPr="009D01AE" w:rsidRDefault="001435F6" w:rsidP="00D759D8">
            <w:pPr>
              <w:pStyle w:val="Odsekzoznamu"/>
            </w:pPr>
          </w:p>
          <w:p w:rsidR="001435F6" w:rsidRPr="009D01AE" w:rsidRDefault="001435F6" w:rsidP="00D759D8">
            <w:pPr>
              <w:pStyle w:val="Odsekzoznamu"/>
            </w:pPr>
          </w:p>
          <w:p w:rsidR="001435F6" w:rsidRPr="009D01AE" w:rsidRDefault="001435F6" w:rsidP="00D759D8">
            <w:pPr>
              <w:pStyle w:val="Odsekzoznamu"/>
              <w:numPr>
                <w:ilvl w:val="0"/>
                <w:numId w:val="12"/>
              </w:numPr>
              <w:contextualSpacing/>
            </w:pPr>
            <w:r w:rsidRPr="009D01AE">
              <w:t>(webová adresa, vydávajúci orgán alebo subjekt, presný odkaz na dokumentáciu):</w:t>
            </w:r>
          </w:p>
          <w:p w:rsidR="001435F6" w:rsidRPr="009D01AE" w:rsidRDefault="001435F6" w:rsidP="00D759D8">
            <w:pPr>
              <w:pStyle w:val="Odsekzoznamu"/>
            </w:pPr>
            <w:r w:rsidRPr="009D01AE">
              <w:t>[...........][...........][...........][...........]</w:t>
            </w:r>
          </w:p>
          <w:p w:rsidR="001435F6" w:rsidRPr="009D01AE" w:rsidRDefault="001435F6" w:rsidP="00D759D8">
            <w:pPr>
              <w:pStyle w:val="Odsekzoznamu"/>
              <w:numPr>
                <w:ilvl w:val="0"/>
                <w:numId w:val="12"/>
              </w:numPr>
              <w:contextualSpacing/>
            </w:pPr>
            <w:r w:rsidRPr="009D01AE">
              <w:t>[...........]</w:t>
            </w:r>
          </w:p>
          <w:p w:rsidR="001435F6" w:rsidRPr="009D01AE" w:rsidRDefault="001435F6" w:rsidP="00D759D8"/>
          <w:p w:rsidR="001435F6" w:rsidRPr="009D01AE" w:rsidRDefault="001435F6" w:rsidP="00D759D8">
            <w:pPr>
              <w:pStyle w:val="Odsekzoznamu"/>
            </w:pPr>
          </w:p>
          <w:p w:rsidR="001435F6" w:rsidRPr="009D01AE" w:rsidRDefault="001435F6" w:rsidP="00D759D8">
            <w:pPr>
              <w:jc w:val="both"/>
            </w:pPr>
            <w:r w:rsidRPr="009D01AE">
              <w:t xml:space="preserve">       d)             </w:t>
            </w:r>
            <w:r w:rsidR="003D0237" w:rsidRPr="009D01AE">
              <w:object w:dxaOrig="1440" w:dyaOrig="1440">
                <v:shape id="_x0000_i1147" type="#_x0000_t75" style="width:41.95pt;height:20.05pt" o:ole="">
                  <v:imagedata r:id="rId19" o:title=""/>
                </v:shape>
                <w:control r:id="rId30" w:name="CheckBox13" w:shapeid="_x0000_i1147"/>
              </w:object>
            </w:r>
            <w:r w:rsidRPr="009D01AE">
              <w:t xml:space="preserve">   </w:t>
            </w:r>
            <w:r w:rsidR="003D0237" w:rsidRPr="009D01AE">
              <w:object w:dxaOrig="1440" w:dyaOrig="1440">
                <v:shape id="_x0000_i1149" type="#_x0000_t75" style="width:45.1pt;height:20.05pt" o:ole="">
                  <v:imagedata r:id="rId21" o:title=""/>
                </v:shape>
                <w:control r:id="rId31" w:name="CheckBox23" w:shapeid="_x0000_i1149"/>
              </w:object>
            </w:r>
            <w:r w:rsidRPr="009D01AE">
              <w:t xml:space="preserve">  </w:t>
            </w:r>
          </w:p>
          <w:p w:rsidR="001435F6" w:rsidRPr="009D01AE" w:rsidRDefault="001435F6" w:rsidP="00D759D8">
            <w:pPr>
              <w:pStyle w:val="Odsekzoznamu"/>
            </w:pPr>
          </w:p>
        </w:tc>
      </w:tr>
      <w:tr w:rsidR="001435F6" w:rsidRPr="009D01AE" w:rsidTr="00A95E29">
        <w:trPr>
          <w:trHeight w:val="2812"/>
        </w:trPr>
        <w:tc>
          <w:tcPr>
            <w:tcW w:w="4868" w:type="dxa"/>
          </w:tcPr>
          <w:p w:rsidR="001435F6" w:rsidRPr="009D01AE" w:rsidRDefault="001435F6" w:rsidP="00D759D8">
            <w:pPr>
              <w:jc w:val="both"/>
              <w:rPr>
                <w:b/>
              </w:rPr>
            </w:pPr>
            <w:r w:rsidRPr="009D01AE">
              <w:rPr>
                <w:b/>
              </w:rPr>
              <w:t>Ak nie:</w:t>
            </w:r>
          </w:p>
          <w:p w:rsidR="001435F6" w:rsidRPr="009D01AE" w:rsidRDefault="001435F6" w:rsidP="00D759D8">
            <w:pPr>
              <w:jc w:val="both"/>
              <w:rPr>
                <w:b/>
              </w:rPr>
            </w:pPr>
          </w:p>
          <w:p w:rsidR="001435F6" w:rsidRPr="009D01AE" w:rsidRDefault="001435F6" w:rsidP="00D759D8">
            <w:pPr>
              <w:jc w:val="both"/>
              <w:rPr>
                <w:b/>
              </w:rPr>
            </w:pPr>
            <w:r w:rsidRPr="009D01AE">
              <w:rPr>
                <w:b/>
              </w:rPr>
              <w:t>Vyplňte navyše aj chýbajúce informácie v časti IV, oddiely A, B, C alebo D, a to podľa potreby</w:t>
            </w:r>
          </w:p>
          <w:p w:rsidR="001435F6" w:rsidRPr="009D01AE" w:rsidRDefault="001435F6" w:rsidP="00D759D8">
            <w:pPr>
              <w:jc w:val="both"/>
              <w:rPr>
                <w:b/>
              </w:rPr>
            </w:pPr>
          </w:p>
          <w:p w:rsidR="001435F6" w:rsidRPr="009D01AE" w:rsidRDefault="001435F6" w:rsidP="00D759D8">
            <w:pPr>
              <w:jc w:val="both"/>
              <w:rPr>
                <w:b/>
              </w:rPr>
            </w:pPr>
            <w:r w:rsidRPr="009D01AE">
              <w:rPr>
                <w:b/>
              </w:rPr>
              <w:t>Len ak sa to vyžaduje v príslušnom oznámení alebo súťažných podkladoch:</w:t>
            </w:r>
          </w:p>
          <w:p w:rsidR="001435F6" w:rsidRPr="009D01AE" w:rsidRDefault="001435F6" w:rsidP="00D759D8">
            <w:pPr>
              <w:jc w:val="both"/>
              <w:rPr>
                <w:b/>
              </w:rPr>
            </w:pPr>
          </w:p>
          <w:p w:rsidR="001435F6" w:rsidRPr="009D01AE" w:rsidRDefault="001435F6" w:rsidP="00D759D8">
            <w:pPr>
              <w:pStyle w:val="Odsekzoznamu"/>
              <w:numPr>
                <w:ilvl w:val="0"/>
                <w:numId w:val="12"/>
              </w:numPr>
              <w:contextualSpacing/>
              <w:jc w:val="both"/>
            </w:pPr>
            <w:r w:rsidRPr="009D01AE">
              <w:t xml:space="preserve">Bude môcť hospodársky subjekt poskytnúť </w:t>
            </w:r>
            <w:r w:rsidRPr="009D01AE">
              <w:rPr>
                <w:b/>
              </w:rPr>
              <w:t>osvedčenie</w:t>
            </w:r>
            <w:r w:rsidRPr="009D01AE">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1435F6" w:rsidRPr="009D01AE" w:rsidRDefault="001435F6" w:rsidP="00D759D8">
            <w:pPr>
              <w:jc w:val="both"/>
            </w:pPr>
          </w:p>
          <w:p w:rsidR="001435F6" w:rsidRPr="009D01AE" w:rsidRDefault="001435F6" w:rsidP="00D759D8">
            <w:pPr>
              <w:jc w:val="both"/>
            </w:pPr>
            <w:r w:rsidRPr="009D01AE">
              <w:t>Ak je príslušná dokumentácia dostupná v elektronickom formáte, uveďte:</w:t>
            </w:r>
          </w:p>
          <w:p w:rsidR="001435F6" w:rsidRPr="009D01AE" w:rsidRDefault="001435F6" w:rsidP="00D759D8">
            <w:pPr>
              <w:jc w:val="both"/>
              <w:rPr>
                <w:b/>
              </w:rPr>
            </w:pPr>
          </w:p>
        </w:tc>
        <w:tc>
          <w:tcPr>
            <w:tcW w:w="4868" w:type="dxa"/>
          </w:tcPr>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Pr>
              <w:jc w:val="both"/>
            </w:pPr>
            <w:r w:rsidRPr="009D01AE">
              <w:t xml:space="preserve"> d)       </w:t>
            </w:r>
            <w:r w:rsidR="003D0237" w:rsidRPr="009D01AE">
              <w:object w:dxaOrig="1440" w:dyaOrig="1440">
                <v:shape id="_x0000_i1151" type="#_x0000_t75" style="width:41.95pt;height:20.05pt" o:ole="">
                  <v:imagedata r:id="rId32" o:title=""/>
                </v:shape>
                <w:control r:id="rId33" w:name="CheckBox14" w:shapeid="_x0000_i1151"/>
              </w:object>
            </w:r>
            <w:r w:rsidRPr="009D01AE">
              <w:t xml:space="preserve">   </w:t>
            </w:r>
            <w:r w:rsidR="003D0237" w:rsidRPr="009D01AE">
              <w:object w:dxaOrig="1440" w:dyaOrig="1440">
                <v:shape id="_x0000_i1153" type="#_x0000_t75" style="width:45.1pt;height:20.05pt" o:ole="">
                  <v:imagedata r:id="rId21" o:title=""/>
                </v:shape>
                <w:control r:id="rId34" w:name="CheckBox24" w:shapeid="_x0000_i1153"/>
              </w:object>
            </w:r>
            <w:r w:rsidRPr="009D01AE">
              <w:t xml:space="preserve">  </w:t>
            </w:r>
          </w:p>
          <w:p w:rsidR="001435F6" w:rsidRPr="009D01AE" w:rsidRDefault="001435F6" w:rsidP="00D759D8">
            <w:pPr>
              <w:pStyle w:val="Odsekzoznamu"/>
            </w:pP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r w:rsidR="001435F6" w:rsidRPr="009D01AE" w:rsidTr="00A95E29">
        <w:trPr>
          <w:trHeight w:val="272"/>
        </w:trPr>
        <w:tc>
          <w:tcPr>
            <w:tcW w:w="4868" w:type="dxa"/>
          </w:tcPr>
          <w:p w:rsidR="001435F6" w:rsidRPr="009D01AE" w:rsidRDefault="001435F6" w:rsidP="00D759D8">
            <w:pPr>
              <w:rPr>
                <w:b/>
                <w:i/>
              </w:rPr>
            </w:pPr>
            <w:r w:rsidRPr="009D01AE">
              <w:rPr>
                <w:b/>
                <w:i/>
              </w:rPr>
              <w:t>Forma účasti:</w:t>
            </w:r>
          </w:p>
        </w:tc>
        <w:tc>
          <w:tcPr>
            <w:tcW w:w="4868" w:type="dxa"/>
          </w:tcPr>
          <w:p w:rsidR="001435F6" w:rsidRPr="009D01AE" w:rsidRDefault="001435F6" w:rsidP="00D759D8">
            <w:pPr>
              <w:rPr>
                <w:b/>
                <w:i/>
              </w:rPr>
            </w:pPr>
            <w:r w:rsidRPr="009D01AE">
              <w:rPr>
                <w:b/>
                <w:i/>
              </w:rPr>
              <w:t>Odpoveď:</w:t>
            </w:r>
          </w:p>
        </w:tc>
      </w:tr>
      <w:tr w:rsidR="001435F6" w:rsidRPr="009D01AE" w:rsidTr="00A95E29">
        <w:trPr>
          <w:trHeight w:val="272"/>
        </w:trPr>
        <w:tc>
          <w:tcPr>
            <w:tcW w:w="4868" w:type="dxa"/>
          </w:tcPr>
          <w:p w:rsidR="001435F6" w:rsidRPr="009D01AE" w:rsidRDefault="001435F6" w:rsidP="00D759D8">
            <w:r w:rsidRPr="009D01AE">
              <w:lastRenderedPageBreak/>
              <w:t>Zúčastňuje sa hospodársky subjekt na postupe obstarávania spoločne s inými subjektmi</w:t>
            </w:r>
            <w:r w:rsidRPr="009D01AE">
              <w:rPr>
                <w:rStyle w:val="Odkaznapoznmkupodiarou"/>
              </w:rPr>
              <w:footnoteReference w:id="18"/>
            </w:r>
            <w:r w:rsidRPr="009D01AE">
              <w:t>?</w:t>
            </w:r>
          </w:p>
        </w:tc>
        <w:tc>
          <w:tcPr>
            <w:tcW w:w="4868" w:type="dxa"/>
          </w:tcPr>
          <w:p w:rsidR="001435F6" w:rsidRPr="009D01AE" w:rsidRDefault="001435F6" w:rsidP="00D759D8"/>
          <w:p w:rsidR="001435F6" w:rsidRPr="009D01AE" w:rsidRDefault="003D0237" w:rsidP="00D759D8">
            <w:pPr>
              <w:jc w:val="both"/>
            </w:pPr>
            <w:r w:rsidRPr="009D01AE">
              <w:object w:dxaOrig="1440" w:dyaOrig="1440">
                <v:shape id="_x0000_i1155" type="#_x0000_t75" style="width:41.95pt;height:20.05pt" o:ole="">
                  <v:imagedata r:id="rId19" o:title=""/>
                </v:shape>
                <w:control r:id="rId35" w:name="CheckBox15" w:shapeid="_x0000_i1155"/>
              </w:object>
            </w:r>
            <w:r w:rsidR="001435F6" w:rsidRPr="009D01AE">
              <w:t xml:space="preserve">   </w:t>
            </w:r>
            <w:r w:rsidRPr="009D01AE">
              <w:object w:dxaOrig="1440" w:dyaOrig="1440">
                <v:shape id="_x0000_i1157" type="#_x0000_t75" style="width:45.1pt;height:20.05pt" o:ole="">
                  <v:imagedata r:id="rId21" o:title=""/>
                </v:shape>
                <w:control r:id="rId36" w:name="CheckBox25" w:shapeid="_x0000_i1157"/>
              </w:object>
            </w:r>
            <w:r w:rsidR="001435F6" w:rsidRPr="009D01AE">
              <w:t xml:space="preserve">  </w:t>
            </w:r>
          </w:p>
          <w:p w:rsidR="001435F6" w:rsidRPr="009D01AE" w:rsidRDefault="001435F6" w:rsidP="00D759D8"/>
        </w:tc>
      </w:tr>
    </w:tbl>
    <w:p w:rsidR="001435F6" w:rsidRPr="009D01AE" w:rsidRDefault="001435F6" w:rsidP="00D759D8">
      <w:pPr>
        <w:spacing w:after="160" w:line="259" w:lineRule="auto"/>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9D01AE" w:rsidTr="00A95E29">
        <w:trPr>
          <w:trHeight w:val="255"/>
        </w:trPr>
        <w:tc>
          <w:tcPr>
            <w:tcW w:w="9751" w:type="dxa"/>
            <w:gridSpan w:val="3"/>
            <w:shd w:val="clear" w:color="auto" w:fill="EEECE1" w:themeFill="background2"/>
          </w:tcPr>
          <w:p w:rsidR="001435F6" w:rsidRPr="009D01AE" w:rsidRDefault="001435F6" w:rsidP="00D759D8">
            <w:pPr>
              <w:jc w:val="both"/>
              <w:rPr>
                <w:b/>
              </w:rPr>
            </w:pPr>
            <w:r w:rsidRPr="009D01AE">
              <w:rPr>
                <w:b/>
              </w:rPr>
              <w:t>Ak áno, zaistite, aby príslušné ostatné subjekty poskytli osobitný formulár JED pre obstarávanie.</w:t>
            </w:r>
          </w:p>
        </w:tc>
      </w:tr>
      <w:tr w:rsidR="001435F6" w:rsidRPr="009D01AE" w:rsidTr="00A95E29">
        <w:trPr>
          <w:gridAfter w:val="1"/>
          <w:wAfter w:w="11" w:type="dxa"/>
          <w:trHeight w:val="2325"/>
        </w:trPr>
        <w:tc>
          <w:tcPr>
            <w:tcW w:w="4870" w:type="dxa"/>
          </w:tcPr>
          <w:p w:rsidR="001435F6" w:rsidRPr="009D01AE" w:rsidRDefault="001435F6" w:rsidP="00D759D8">
            <w:pPr>
              <w:rPr>
                <w:b/>
              </w:rPr>
            </w:pPr>
            <w:r w:rsidRPr="009D01AE">
              <w:rPr>
                <w:b/>
              </w:rPr>
              <w:t>Ak áno:</w:t>
            </w:r>
          </w:p>
          <w:p w:rsidR="001435F6" w:rsidRPr="009D01AE" w:rsidRDefault="001435F6" w:rsidP="00D759D8">
            <w:pPr>
              <w:pStyle w:val="Odsekzoznamu"/>
              <w:numPr>
                <w:ilvl w:val="0"/>
                <w:numId w:val="13"/>
              </w:numPr>
              <w:contextualSpacing/>
            </w:pPr>
            <w:r w:rsidRPr="009D01AE">
              <w:t>Uveďte úlohu hospodárskeho subjektu v rámci skupiny (vedúci subjekt, subjekt zodpovedný za osobitné úlohy...):</w:t>
            </w:r>
          </w:p>
          <w:p w:rsidR="001435F6" w:rsidRPr="009D01AE" w:rsidRDefault="001435F6" w:rsidP="00D759D8">
            <w:pPr>
              <w:pStyle w:val="Odsekzoznamu"/>
              <w:numPr>
                <w:ilvl w:val="0"/>
                <w:numId w:val="13"/>
              </w:numPr>
              <w:contextualSpacing/>
            </w:pPr>
            <w:r w:rsidRPr="009D01AE">
              <w:t>Uveďte iné hospodárske subjekty, ktoré sa zúčastňujú na postupe obstarávania spoločne:</w:t>
            </w:r>
          </w:p>
          <w:p w:rsidR="001435F6" w:rsidRPr="009D01AE" w:rsidRDefault="001435F6" w:rsidP="00D759D8">
            <w:pPr>
              <w:pStyle w:val="Odsekzoznamu"/>
              <w:numPr>
                <w:ilvl w:val="0"/>
                <w:numId w:val="13"/>
              </w:numPr>
              <w:contextualSpacing/>
            </w:pPr>
            <w:r w:rsidRPr="009D01AE">
              <w:t>V prípade potreby názov zúčastnenej skupiny:</w:t>
            </w:r>
          </w:p>
        </w:tc>
        <w:tc>
          <w:tcPr>
            <w:tcW w:w="4870" w:type="dxa"/>
          </w:tcPr>
          <w:p w:rsidR="001435F6" w:rsidRPr="009D01AE" w:rsidRDefault="001435F6" w:rsidP="00D759D8"/>
          <w:p w:rsidR="001435F6" w:rsidRPr="009D01AE" w:rsidRDefault="001435F6" w:rsidP="00D759D8">
            <w:pPr>
              <w:pStyle w:val="Odsekzoznamu"/>
              <w:numPr>
                <w:ilvl w:val="0"/>
                <w:numId w:val="14"/>
              </w:numPr>
              <w:contextualSpacing/>
            </w:pPr>
            <w:r w:rsidRPr="009D01AE">
              <w:t>[...........]</w:t>
            </w:r>
          </w:p>
          <w:p w:rsidR="001435F6" w:rsidRPr="009D01AE" w:rsidRDefault="001435F6" w:rsidP="00D759D8"/>
          <w:p w:rsidR="001435F6" w:rsidRPr="009D01AE" w:rsidRDefault="001435F6" w:rsidP="00D759D8"/>
          <w:p w:rsidR="001435F6" w:rsidRPr="009D01AE" w:rsidRDefault="001435F6" w:rsidP="00D759D8">
            <w:pPr>
              <w:pStyle w:val="Odsekzoznamu"/>
              <w:numPr>
                <w:ilvl w:val="0"/>
                <w:numId w:val="14"/>
              </w:numPr>
              <w:contextualSpacing/>
            </w:pPr>
            <w:r w:rsidRPr="009D01AE">
              <w:t>[...........]</w:t>
            </w:r>
          </w:p>
          <w:p w:rsidR="001435F6" w:rsidRPr="009D01AE" w:rsidRDefault="001435F6" w:rsidP="00D759D8"/>
          <w:p w:rsidR="001435F6" w:rsidRPr="009D01AE" w:rsidRDefault="001435F6" w:rsidP="00D759D8"/>
          <w:p w:rsidR="001435F6" w:rsidRPr="009D01AE" w:rsidRDefault="001435F6" w:rsidP="00D759D8">
            <w:pPr>
              <w:pStyle w:val="Odsekzoznamu"/>
              <w:numPr>
                <w:ilvl w:val="0"/>
                <w:numId w:val="14"/>
              </w:numPr>
              <w:contextualSpacing/>
            </w:pPr>
            <w:r w:rsidRPr="009D01AE">
              <w:t>[...........]</w:t>
            </w:r>
          </w:p>
          <w:p w:rsidR="001435F6" w:rsidRPr="009D01AE" w:rsidRDefault="001435F6" w:rsidP="00D759D8"/>
        </w:tc>
      </w:tr>
      <w:tr w:rsidR="001435F6" w:rsidRPr="009D01AE" w:rsidTr="00A95E29">
        <w:trPr>
          <w:gridAfter w:val="1"/>
          <w:wAfter w:w="11" w:type="dxa"/>
          <w:trHeight w:val="272"/>
        </w:trPr>
        <w:tc>
          <w:tcPr>
            <w:tcW w:w="4870" w:type="dxa"/>
          </w:tcPr>
          <w:p w:rsidR="001435F6" w:rsidRPr="009D01AE" w:rsidRDefault="001435F6" w:rsidP="00D759D8">
            <w:pPr>
              <w:rPr>
                <w:b/>
              </w:rPr>
            </w:pPr>
            <w:r w:rsidRPr="009D01AE">
              <w:rPr>
                <w:b/>
              </w:rPr>
              <w:t>Časti</w:t>
            </w:r>
          </w:p>
        </w:tc>
        <w:tc>
          <w:tcPr>
            <w:tcW w:w="4870" w:type="dxa"/>
          </w:tcPr>
          <w:p w:rsidR="001435F6" w:rsidRPr="009D01AE" w:rsidRDefault="001435F6" w:rsidP="00D759D8">
            <w:pPr>
              <w:rPr>
                <w:b/>
              </w:rPr>
            </w:pPr>
            <w:r w:rsidRPr="009D01AE">
              <w:rPr>
                <w:b/>
              </w:rPr>
              <w:t>Odpoveď:</w:t>
            </w:r>
          </w:p>
        </w:tc>
      </w:tr>
      <w:tr w:rsidR="001435F6" w:rsidRPr="009D01AE" w:rsidTr="00A95E29">
        <w:trPr>
          <w:gridAfter w:val="1"/>
          <w:wAfter w:w="11" w:type="dxa"/>
          <w:trHeight w:val="272"/>
        </w:trPr>
        <w:tc>
          <w:tcPr>
            <w:tcW w:w="4870" w:type="dxa"/>
          </w:tcPr>
          <w:p w:rsidR="001435F6" w:rsidRPr="009D01AE" w:rsidRDefault="001435F6" w:rsidP="00D759D8">
            <w:r w:rsidRPr="009D01AE">
              <w:t>Ak je to uplatniteľné, oznámenie častí, o ktoré sa hospodársky subjekt chce uchádzať:</w:t>
            </w:r>
          </w:p>
        </w:tc>
        <w:tc>
          <w:tcPr>
            <w:tcW w:w="4870" w:type="dxa"/>
          </w:tcPr>
          <w:p w:rsidR="001435F6" w:rsidRPr="009D01AE" w:rsidRDefault="001435F6" w:rsidP="00D759D8">
            <w:r w:rsidRPr="009D01AE">
              <w:t xml:space="preserve">[  </w:t>
            </w:r>
            <w:r w:rsidRPr="009D01AE">
              <w:rPr>
                <w:rFonts w:asciiTheme="minorBidi" w:hAnsiTheme="minorBidi"/>
              </w:rPr>
              <w:t>]</w:t>
            </w:r>
          </w:p>
        </w:tc>
      </w:tr>
    </w:tbl>
    <w:p w:rsidR="001435F6" w:rsidRPr="009D01AE" w:rsidRDefault="001435F6" w:rsidP="00D759D8">
      <w:pPr>
        <w:spacing w:before="240" w:after="120"/>
        <w:ind w:firstLine="709"/>
        <w:jc w:val="center"/>
      </w:pPr>
      <w:r w:rsidRPr="009D01AE">
        <w:t>B : INFORMÁCIE O ZÁSTUPCOCH HOSPODÁRSKEHO SUBJEKTU</w:t>
      </w:r>
    </w:p>
    <w:tbl>
      <w:tblPr>
        <w:tblStyle w:val="Mriekatabuky"/>
        <w:tblW w:w="9751" w:type="dxa"/>
        <w:tblLook w:val="04A0" w:firstRow="1" w:lastRow="0" w:firstColumn="1" w:lastColumn="0" w:noHBand="0" w:noVBand="1"/>
      </w:tblPr>
      <w:tblGrid>
        <w:gridCol w:w="9751"/>
      </w:tblGrid>
      <w:tr w:rsidR="001435F6" w:rsidRPr="009D01AE" w:rsidTr="00A95E29">
        <w:tc>
          <w:tcPr>
            <w:tcW w:w="9751" w:type="dxa"/>
          </w:tcPr>
          <w:p w:rsidR="001435F6" w:rsidRPr="009D01AE" w:rsidRDefault="001435F6" w:rsidP="00D759D8">
            <w:r w:rsidRPr="009D01AE">
              <w:t>V príslušnom prípade uveďte meno a adresu osoby oprávnenej zastupovať hospodársky subjekt na účely tohto postupu obstarávania:</w:t>
            </w:r>
          </w:p>
        </w:tc>
      </w:tr>
    </w:tbl>
    <w:p w:rsidR="001435F6" w:rsidRPr="009D01AE" w:rsidRDefault="001435F6" w:rsidP="00D759D8"/>
    <w:tbl>
      <w:tblPr>
        <w:tblStyle w:val="Mriekatabuky"/>
        <w:tblW w:w="9740" w:type="dxa"/>
        <w:tblLook w:val="04A0" w:firstRow="1" w:lastRow="0" w:firstColumn="1" w:lastColumn="0" w:noHBand="0" w:noVBand="1"/>
      </w:tblPr>
      <w:tblGrid>
        <w:gridCol w:w="4870"/>
        <w:gridCol w:w="4870"/>
      </w:tblGrid>
      <w:tr w:rsidR="001435F6" w:rsidRPr="009D01AE" w:rsidTr="00A95E29">
        <w:trPr>
          <w:trHeight w:val="275"/>
        </w:trPr>
        <w:tc>
          <w:tcPr>
            <w:tcW w:w="4870" w:type="dxa"/>
          </w:tcPr>
          <w:p w:rsidR="001435F6" w:rsidRPr="009D01AE" w:rsidRDefault="001435F6" w:rsidP="00D759D8">
            <w:pPr>
              <w:rPr>
                <w:b/>
                <w:i/>
              </w:rPr>
            </w:pPr>
            <w:r w:rsidRPr="009D01AE">
              <w:rPr>
                <w:b/>
                <w:i/>
              </w:rPr>
              <w:t>Zastúpenie, ak existuje:</w:t>
            </w:r>
          </w:p>
        </w:tc>
        <w:tc>
          <w:tcPr>
            <w:tcW w:w="4870" w:type="dxa"/>
          </w:tcPr>
          <w:p w:rsidR="001435F6" w:rsidRPr="009D01AE" w:rsidRDefault="001435F6" w:rsidP="00D759D8">
            <w:pPr>
              <w:rPr>
                <w:b/>
                <w:i/>
              </w:rPr>
            </w:pPr>
            <w:r w:rsidRPr="009D01AE">
              <w:rPr>
                <w:b/>
                <w:i/>
              </w:rPr>
              <w:t>Odpoveď:</w:t>
            </w:r>
          </w:p>
        </w:tc>
      </w:tr>
      <w:tr w:rsidR="001435F6" w:rsidRPr="009D01AE" w:rsidTr="00A95E29">
        <w:trPr>
          <w:trHeight w:val="766"/>
        </w:trPr>
        <w:tc>
          <w:tcPr>
            <w:tcW w:w="4870" w:type="dxa"/>
          </w:tcPr>
          <w:p w:rsidR="001435F6" w:rsidRPr="009D01AE" w:rsidRDefault="001435F6" w:rsidP="00D759D8">
            <w:r w:rsidRPr="009D01AE">
              <w:t>Celé meno;</w:t>
            </w:r>
          </w:p>
          <w:p w:rsidR="001435F6" w:rsidRPr="009D01AE" w:rsidRDefault="001435F6" w:rsidP="00D759D8">
            <w:r w:rsidRPr="009D01AE">
              <w:t>Doplnené dátumom a miestom narodenia, ak sa vyžadujú:</w:t>
            </w:r>
          </w:p>
        </w:tc>
        <w:tc>
          <w:tcPr>
            <w:tcW w:w="4870" w:type="dxa"/>
          </w:tcPr>
          <w:p w:rsidR="001435F6" w:rsidRPr="009D01AE" w:rsidRDefault="001435F6" w:rsidP="00D759D8">
            <w:r w:rsidRPr="009D01AE">
              <w:t>[...........]</w:t>
            </w:r>
          </w:p>
          <w:p w:rsidR="001435F6" w:rsidRPr="009D01AE" w:rsidRDefault="001435F6" w:rsidP="00D759D8">
            <w:r w:rsidRPr="009D01AE">
              <w:t>[...........]</w:t>
            </w:r>
          </w:p>
          <w:p w:rsidR="001435F6" w:rsidRPr="009D01AE" w:rsidRDefault="001435F6" w:rsidP="00D759D8"/>
        </w:tc>
      </w:tr>
      <w:tr w:rsidR="001435F6" w:rsidRPr="009D01AE" w:rsidTr="00A95E29">
        <w:trPr>
          <w:trHeight w:val="275"/>
        </w:trPr>
        <w:tc>
          <w:tcPr>
            <w:tcW w:w="4870" w:type="dxa"/>
          </w:tcPr>
          <w:p w:rsidR="001435F6" w:rsidRPr="009D01AE" w:rsidRDefault="001435F6" w:rsidP="00D759D8">
            <w:r w:rsidRPr="009D01AE">
              <w:t>Pozícia/zastupujúci:</w:t>
            </w:r>
          </w:p>
        </w:tc>
        <w:tc>
          <w:tcPr>
            <w:tcW w:w="4870" w:type="dxa"/>
          </w:tcPr>
          <w:p w:rsidR="001435F6" w:rsidRPr="009D01AE" w:rsidRDefault="001435F6" w:rsidP="00D759D8">
            <w:r w:rsidRPr="009D01AE">
              <w:t>[...........]</w:t>
            </w:r>
          </w:p>
        </w:tc>
      </w:tr>
      <w:tr w:rsidR="001435F6" w:rsidRPr="009D01AE" w:rsidTr="00A95E29">
        <w:trPr>
          <w:trHeight w:val="275"/>
        </w:trPr>
        <w:tc>
          <w:tcPr>
            <w:tcW w:w="4870" w:type="dxa"/>
          </w:tcPr>
          <w:p w:rsidR="001435F6" w:rsidRPr="009D01AE" w:rsidRDefault="001435F6" w:rsidP="00D759D8">
            <w:r w:rsidRPr="009D01AE">
              <w:t>Poštová adresa:</w:t>
            </w:r>
          </w:p>
        </w:tc>
        <w:tc>
          <w:tcPr>
            <w:tcW w:w="4870" w:type="dxa"/>
          </w:tcPr>
          <w:p w:rsidR="001435F6" w:rsidRPr="009D01AE" w:rsidRDefault="001435F6" w:rsidP="00D759D8">
            <w:r w:rsidRPr="009D01AE">
              <w:t>[...........]</w:t>
            </w:r>
          </w:p>
        </w:tc>
      </w:tr>
      <w:tr w:rsidR="001435F6" w:rsidRPr="009D01AE" w:rsidTr="00A95E29">
        <w:trPr>
          <w:trHeight w:val="291"/>
        </w:trPr>
        <w:tc>
          <w:tcPr>
            <w:tcW w:w="4870" w:type="dxa"/>
          </w:tcPr>
          <w:p w:rsidR="001435F6" w:rsidRPr="009D01AE" w:rsidRDefault="001435F6" w:rsidP="00D759D8">
            <w:r w:rsidRPr="009D01AE">
              <w:t>Telefón:</w:t>
            </w:r>
          </w:p>
        </w:tc>
        <w:tc>
          <w:tcPr>
            <w:tcW w:w="4870" w:type="dxa"/>
          </w:tcPr>
          <w:p w:rsidR="001435F6" w:rsidRPr="009D01AE" w:rsidRDefault="001435F6" w:rsidP="00D759D8">
            <w:r w:rsidRPr="009D01AE">
              <w:t>[...........]</w:t>
            </w:r>
          </w:p>
        </w:tc>
      </w:tr>
      <w:tr w:rsidR="001435F6" w:rsidRPr="009D01AE" w:rsidTr="00A95E29">
        <w:trPr>
          <w:trHeight w:val="275"/>
        </w:trPr>
        <w:tc>
          <w:tcPr>
            <w:tcW w:w="4870" w:type="dxa"/>
          </w:tcPr>
          <w:p w:rsidR="001435F6" w:rsidRPr="009D01AE" w:rsidRDefault="001435F6" w:rsidP="00D759D8">
            <w:r w:rsidRPr="009D01AE">
              <w:t>E-mail:</w:t>
            </w:r>
          </w:p>
        </w:tc>
        <w:tc>
          <w:tcPr>
            <w:tcW w:w="4870" w:type="dxa"/>
          </w:tcPr>
          <w:p w:rsidR="001435F6" w:rsidRPr="009D01AE" w:rsidRDefault="001435F6" w:rsidP="00D759D8">
            <w:r w:rsidRPr="009D01AE">
              <w:t>[...........]</w:t>
            </w:r>
          </w:p>
        </w:tc>
      </w:tr>
      <w:tr w:rsidR="001435F6" w:rsidRPr="009D01AE" w:rsidTr="00A95E29">
        <w:trPr>
          <w:trHeight w:val="505"/>
        </w:trPr>
        <w:tc>
          <w:tcPr>
            <w:tcW w:w="4870" w:type="dxa"/>
          </w:tcPr>
          <w:p w:rsidR="001435F6" w:rsidRPr="009D01AE" w:rsidRDefault="001435F6" w:rsidP="00D759D8">
            <w:r w:rsidRPr="009D01AE">
              <w:t>Ak je to potrebné, uveďte potrebné informácie o zastúpení (jeho formu, rozsah, účel...):</w:t>
            </w:r>
          </w:p>
        </w:tc>
        <w:tc>
          <w:tcPr>
            <w:tcW w:w="4870" w:type="dxa"/>
          </w:tcPr>
          <w:p w:rsidR="001435F6" w:rsidRPr="009D01AE" w:rsidRDefault="001435F6" w:rsidP="00D759D8">
            <w:r w:rsidRPr="009D01AE">
              <w:t>[...........]</w:t>
            </w:r>
          </w:p>
          <w:p w:rsidR="001435F6" w:rsidRPr="009D01AE" w:rsidRDefault="001435F6" w:rsidP="00D759D8"/>
        </w:tc>
      </w:tr>
    </w:tbl>
    <w:p w:rsidR="001435F6" w:rsidRPr="009D01AE" w:rsidRDefault="001435F6" w:rsidP="00D759D8">
      <w:pPr>
        <w:spacing w:before="240" w:after="120"/>
        <w:jc w:val="center"/>
      </w:pPr>
      <w:r w:rsidRPr="009D01AE">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1435F6" w:rsidRPr="009D01AE" w:rsidTr="00A95E29">
        <w:trPr>
          <w:trHeight w:val="255"/>
        </w:trPr>
        <w:tc>
          <w:tcPr>
            <w:tcW w:w="4870" w:type="dxa"/>
          </w:tcPr>
          <w:p w:rsidR="001435F6" w:rsidRPr="009D01AE" w:rsidRDefault="001435F6" w:rsidP="00D759D8">
            <w:pPr>
              <w:rPr>
                <w:b/>
              </w:rPr>
            </w:pPr>
            <w:r w:rsidRPr="009D01AE">
              <w:rPr>
                <w:b/>
              </w:rPr>
              <w:t>Dôvera:</w:t>
            </w:r>
          </w:p>
        </w:tc>
        <w:tc>
          <w:tcPr>
            <w:tcW w:w="4870" w:type="dxa"/>
          </w:tcPr>
          <w:p w:rsidR="001435F6" w:rsidRPr="009D01AE" w:rsidRDefault="001435F6" w:rsidP="00D759D8">
            <w:pPr>
              <w:rPr>
                <w:b/>
              </w:rPr>
            </w:pPr>
            <w:r w:rsidRPr="009D01AE">
              <w:rPr>
                <w:b/>
              </w:rPr>
              <w:t>Odpoveď:</w:t>
            </w:r>
          </w:p>
        </w:tc>
      </w:tr>
      <w:tr w:rsidR="001435F6" w:rsidRPr="009D01AE" w:rsidTr="00A95E29">
        <w:trPr>
          <w:trHeight w:val="1036"/>
        </w:trPr>
        <w:tc>
          <w:tcPr>
            <w:tcW w:w="4870" w:type="dxa"/>
          </w:tcPr>
          <w:p w:rsidR="001435F6" w:rsidRPr="009D01AE" w:rsidRDefault="001435F6" w:rsidP="00D759D8">
            <w:pPr>
              <w:jc w:val="both"/>
            </w:pPr>
            <w:r w:rsidRPr="009D01AE">
              <w:t>Využíva hospodársky subjekt kapacity iných subjektov, aby mohol splniť podmienky účasti stanovené v časti IV a prípadne kritéria a pravidlá stanovené ďalej v časti V?</w:t>
            </w:r>
          </w:p>
        </w:tc>
        <w:tc>
          <w:tcPr>
            <w:tcW w:w="4870" w:type="dxa"/>
          </w:tcPr>
          <w:p w:rsidR="001435F6" w:rsidRPr="009D01AE" w:rsidRDefault="001435F6" w:rsidP="00D759D8">
            <w:pPr>
              <w:jc w:val="both"/>
            </w:pPr>
          </w:p>
          <w:p w:rsidR="001435F6" w:rsidRPr="009D01AE" w:rsidRDefault="003D0237" w:rsidP="00D759D8">
            <w:pPr>
              <w:jc w:val="both"/>
            </w:pPr>
            <w:r w:rsidRPr="009D01AE">
              <w:object w:dxaOrig="1440" w:dyaOrig="1440">
                <v:shape id="_x0000_i1159" type="#_x0000_t75" style="width:41.95pt;height:20.05pt" o:ole="">
                  <v:imagedata r:id="rId37" o:title=""/>
                </v:shape>
                <w:control r:id="rId38" w:name="CheckBox16" w:shapeid="_x0000_i1159"/>
              </w:object>
            </w:r>
            <w:r w:rsidR="001435F6" w:rsidRPr="009D01AE">
              <w:t xml:space="preserve">   </w:t>
            </w:r>
            <w:r w:rsidRPr="009D01AE">
              <w:object w:dxaOrig="1440" w:dyaOrig="1440">
                <v:shape id="_x0000_i1161" type="#_x0000_t75" style="width:45.1pt;height:20.05pt" o:ole="">
                  <v:imagedata r:id="rId21" o:title=""/>
                </v:shape>
                <w:control r:id="rId39" w:name="CheckBox26" w:shapeid="_x0000_i1161"/>
              </w:object>
            </w:r>
            <w:r w:rsidR="001435F6" w:rsidRPr="009D01AE">
              <w:t xml:space="preserve">  </w:t>
            </w:r>
          </w:p>
          <w:p w:rsidR="001435F6" w:rsidRPr="009D01AE" w:rsidRDefault="001435F6" w:rsidP="00D759D8">
            <w:pPr>
              <w:jc w:val="both"/>
            </w:pPr>
          </w:p>
        </w:tc>
      </w:tr>
    </w:tbl>
    <w:p w:rsidR="001435F6" w:rsidRPr="009D01AE" w:rsidRDefault="001435F6" w:rsidP="00D759D8">
      <w:pPr>
        <w:jc w:val="both"/>
      </w:pPr>
    </w:p>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pPr>
              <w:jc w:val="both"/>
            </w:pPr>
            <w:r w:rsidRPr="009D01AE">
              <w:rPr>
                <w:b/>
              </w:rPr>
              <w:t xml:space="preserve">Ak áno, </w:t>
            </w:r>
            <w:r w:rsidRPr="009D01AE">
              <w:t>predložte samostatný formulár jednotného európskeho dokumentu pre obstarávanie, v ktorom budú uvedené informácie požadované v </w:t>
            </w:r>
            <w:r w:rsidRPr="009D01AE">
              <w:rPr>
                <w:b/>
              </w:rPr>
              <w:t>oddiele A </w:t>
            </w:r>
            <w:proofErr w:type="spellStart"/>
            <w:r w:rsidRPr="009D01AE">
              <w:rPr>
                <w:b/>
              </w:rPr>
              <w:t>a</w:t>
            </w:r>
            <w:proofErr w:type="spellEnd"/>
            <w:r w:rsidRPr="009D01AE">
              <w:rPr>
                <w:b/>
              </w:rPr>
              <w:t> B tejto časti a časti III pre každý z </w:t>
            </w:r>
            <w:r w:rsidRPr="009D01AE">
              <w:t>príslušných subjektov, riadne vyplnený a s podpisom príslušných subjektov.</w:t>
            </w:r>
          </w:p>
          <w:p w:rsidR="001435F6" w:rsidRPr="009D01AE" w:rsidRDefault="001435F6" w:rsidP="00D759D8">
            <w:pPr>
              <w:jc w:val="both"/>
            </w:pPr>
          </w:p>
          <w:p w:rsidR="001435F6" w:rsidRPr="009D01AE" w:rsidRDefault="001435F6" w:rsidP="00D759D8">
            <w:pPr>
              <w:jc w:val="both"/>
            </w:pPr>
            <w:r w:rsidRPr="009D01AE">
              <w:t xml:space="preserve">Upozorňujeme, že tento formulár by mal zahŕňať aj technikov alebo technické orgány, ktoré priamo nepatria k podniku hospodárskeho subjektu, najmä tých, ktorí zodpovedajú za kontrolu kvality, </w:t>
            </w:r>
            <w:r w:rsidRPr="009D01AE">
              <w:lastRenderedPageBreak/>
              <w:t>a v prípade verejných zákaziek na práce by mal zahŕňať technikov alebo technické orgány, na ktoré sa môže hospodársky subjekt obrátiť so žiadosťou o vykonanie práce.</w:t>
            </w:r>
          </w:p>
          <w:p w:rsidR="001435F6" w:rsidRPr="009D01AE" w:rsidRDefault="001435F6" w:rsidP="00D759D8">
            <w:pPr>
              <w:jc w:val="both"/>
            </w:pPr>
            <w:r w:rsidRPr="009D01AE">
              <w:t>Pokiaľ je to relevantné pre špecifickú kapacitu alebo kapacity, ktoré hospodársky subjekt využíva, uveďte informácie v časti IV a V pre každý z príslušných subjektov</w:t>
            </w:r>
            <w:r w:rsidRPr="009D01AE">
              <w:rPr>
                <w:rStyle w:val="Odkaznapoznmkupodiarou"/>
              </w:rPr>
              <w:footnoteReference w:id="19"/>
            </w:r>
            <w:r w:rsidRPr="009D01AE">
              <w:t>.</w:t>
            </w:r>
          </w:p>
        </w:tc>
      </w:tr>
    </w:tbl>
    <w:p w:rsidR="001435F6" w:rsidRPr="009D01AE" w:rsidRDefault="001435F6" w:rsidP="00D759D8">
      <w:pPr>
        <w:ind w:firstLine="708"/>
        <w:jc w:val="center"/>
      </w:pPr>
    </w:p>
    <w:p w:rsidR="001435F6" w:rsidRPr="009D01AE" w:rsidRDefault="001435F6" w:rsidP="00D759D8">
      <w:pPr>
        <w:spacing w:before="240" w:after="120"/>
        <w:ind w:firstLine="709"/>
        <w:jc w:val="center"/>
      </w:pPr>
      <w:r w:rsidRPr="009D01AE">
        <w:t>D : INFORMÁCIE TÝKAJÚCE SA SUBDODÁVATEĽOV, KTORÝCH KAPACITY HOSPODÁRSKY SUBJEKT NEVY</w:t>
      </w:r>
      <w:r w:rsidR="00B954E3" w:rsidRPr="009D01AE">
        <w:t>U</w:t>
      </w:r>
      <w:r w:rsidRPr="009D01AE">
        <w:t>ŽÍVA</w:t>
      </w:r>
    </w:p>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pPr>
              <w:jc w:val="both"/>
              <w:rPr>
                <w:b/>
              </w:rPr>
            </w:pPr>
            <w:r w:rsidRPr="009D01AE">
              <w:rPr>
                <w:b/>
              </w:rPr>
              <w:t>(Tento oddiel sa vyplní len vtedy, ak tieto informácie vyslovene vyžaduje verejný obstarávateľ alebo obstarávateľ).</w:t>
            </w:r>
          </w:p>
        </w:tc>
      </w:tr>
    </w:tbl>
    <w:p w:rsidR="001435F6" w:rsidRPr="009D01AE" w:rsidRDefault="001435F6" w:rsidP="00D759D8"/>
    <w:tbl>
      <w:tblPr>
        <w:tblStyle w:val="Mriekatabuky"/>
        <w:tblW w:w="9740" w:type="dxa"/>
        <w:tblLook w:val="04A0" w:firstRow="1" w:lastRow="0" w:firstColumn="1" w:lastColumn="0" w:noHBand="0" w:noVBand="1"/>
      </w:tblPr>
      <w:tblGrid>
        <w:gridCol w:w="4870"/>
        <w:gridCol w:w="4870"/>
      </w:tblGrid>
      <w:tr w:rsidR="001435F6" w:rsidRPr="009D01AE" w:rsidTr="00A95E29">
        <w:tc>
          <w:tcPr>
            <w:tcW w:w="4870" w:type="dxa"/>
          </w:tcPr>
          <w:p w:rsidR="001435F6" w:rsidRPr="009D01AE" w:rsidRDefault="001435F6" w:rsidP="00D759D8">
            <w:pPr>
              <w:rPr>
                <w:b/>
              </w:rPr>
            </w:pPr>
            <w:r w:rsidRPr="009D01AE">
              <w:rPr>
                <w:b/>
              </w:rPr>
              <w:t>Subdodávatelia:</w:t>
            </w:r>
          </w:p>
        </w:tc>
        <w:tc>
          <w:tcPr>
            <w:tcW w:w="4870" w:type="dxa"/>
          </w:tcPr>
          <w:p w:rsidR="001435F6" w:rsidRPr="009D01AE" w:rsidRDefault="001435F6" w:rsidP="00D759D8">
            <w:pPr>
              <w:rPr>
                <w:b/>
              </w:rPr>
            </w:pPr>
            <w:r w:rsidRPr="009D01AE">
              <w:rPr>
                <w:b/>
              </w:rPr>
              <w:t>Odpoveď:</w:t>
            </w:r>
          </w:p>
        </w:tc>
      </w:tr>
      <w:tr w:rsidR="001435F6" w:rsidRPr="009D01AE" w:rsidTr="00A95E29">
        <w:tc>
          <w:tcPr>
            <w:tcW w:w="4870" w:type="dxa"/>
          </w:tcPr>
          <w:p w:rsidR="001435F6" w:rsidRPr="009D01AE" w:rsidRDefault="001435F6" w:rsidP="00D759D8">
            <w:r w:rsidRPr="009D01AE">
              <w:t>Má hospodársky subjekt v úmysle zadať niektorú časť zákazky tretím stranám?</w:t>
            </w:r>
          </w:p>
        </w:tc>
        <w:tc>
          <w:tcPr>
            <w:tcW w:w="4870" w:type="dxa"/>
          </w:tcPr>
          <w:p w:rsidR="001435F6" w:rsidRPr="009D01AE" w:rsidRDefault="001435F6" w:rsidP="00D759D8">
            <w:pPr>
              <w:rPr>
                <w:color w:val="404040" w:themeColor="text1" w:themeTint="BF"/>
              </w:rPr>
            </w:pPr>
          </w:p>
          <w:p w:rsidR="001435F6" w:rsidRPr="009D01AE" w:rsidRDefault="003D0237" w:rsidP="00D759D8">
            <w:pPr>
              <w:jc w:val="both"/>
            </w:pPr>
            <w:r w:rsidRPr="009D01AE">
              <w:object w:dxaOrig="1440" w:dyaOrig="1440">
                <v:shape id="_x0000_i1163" type="#_x0000_t75" style="width:41.95pt;height:20.05pt" o:ole="">
                  <v:imagedata r:id="rId40" o:title=""/>
                </v:shape>
                <w:control r:id="rId41" w:name="CheckBox151" w:shapeid="_x0000_i1163"/>
              </w:object>
            </w:r>
            <w:r w:rsidR="001435F6" w:rsidRPr="009D01AE">
              <w:t xml:space="preserve">   </w:t>
            </w:r>
            <w:r w:rsidRPr="009D01AE">
              <w:object w:dxaOrig="1440" w:dyaOrig="1440">
                <v:shape id="_x0000_i1165" type="#_x0000_t75" style="width:45.1pt;height:20.05pt" o:ole="">
                  <v:imagedata r:id="rId21" o:title=""/>
                </v:shape>
                <w:control r:id="rId42" w:name="CheckBox251" w:shapeid="_x0000_i1165"/>
              </w:object>
            </w:r>
            <w:r w:rsidR="001435F6" w:rsidRPr="009D01AE">
              <w:t xml:space="preserve">  </w:t>
            </w:r>
          </w:p>
          <w:p w:rsidR="001435F6" w:rsidRPr="009D01AE" w:rsidRDefault="001435F6" w:rsidP="00D759D8">
            <w:pPr>
              <w:rPr>
                <w:color w:val="404040" w:themeColor="text1" w:themeTint="BF"/>
              </w:rPr>
            </w:pPr>
          </w:p>
          <w:p w:rsidR="001435F6" w:rsidRPr="009D01AE" w:rsidRDefault="001435F6" w:rsidP="00D759D8">
            <w:pPr>
              <w:rPr>
                <w:b/>
                <w:color w:val="404040" w:themeColor="text1" w:themeTint="BF"/>
              </w:rPr>
            </w:pPr>
            <w:r w:rsidRPr="009D01AE">
              <w:rPr>
                <w:color w:val="404040" w:themeColor="text1" w:themeTint="BF"/>
              </w:rPr>
              <w:t xml:space="preserve">Ak </w:t>
            </w:r>
            <w:r w:rsidRPr="009D01AE">
              <w:rPr>
                <w:b/>
                <w:color w:val="404040" w:themeColor="text1" w:themeTint="BF"/>
              </w:rPr>
              <w:t xml:space="preserve">áno a pokiaľ sú známe, </w:t>
            </w:r>
            <w:r w:rsidRPr="009D01AE">
              <w:rPr>
                <w:color w:val="404040" w:themeColor="text1" w:themeTint="BF"/>
              </w:rPr>
              <w:t>uveďte zoznam navrhovaných subdodávateľov:</w:t>
            </w:r>
          </w:p>
          <w:p w:rsidR="001435F6" w:rsidRPr="009D01AE" w:rsidRDefault="001435F6" w:rsidP="00D759D8">
            <w:pPr>
              <w:rPr>
                <w:b/>
              </w:rPr>
            </w:pPr>
            <w:r w:rsidRPr="009D01AE">
              <w:t>[...........]</w:t>
            </w:r>
          </w:p>
        </w:tc>
      </w:tr>
    </w:tbl>
    <w:p w:rsidR="001435F6" w:rsidRPr="009D01AE" w:rsidRDefault="001435F6" w:rsidP="00D759D8"/>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pPr>
              <w:jc w:val="both"/>
              <w:rPr>
                <w:b/>
              </w:rPr>
            </w:pPr>
            <w:r w:rsidRPr="009D01AE">
              <w:rPr>
                <w:b/>
              </w:rPr>
              <w:t>Ak verejný obstarávateľ alebo obstarávateľ vyslovene požaduje tieto informácie okrem informácií v tomto oddiele, uveďte informácie požadované v oddieloch A </w:t>
            </w:r>
            <w:proofErr w:type="spellStart"/>
            <w:r w:rsidRPr="009D01AE">
              <w:rPr>
                <w:b/>
              </w:rPr>
              <w:t>a</w:t>
            </w:r>
            <w:proofErr w:type="spellEnd"/>
            <w:r w:rsidRPr="009D01AE">
              <w:rPr>
                <w:b/>
              </w:rPr>
              <w:t> B tejto časti a časti III pre každého (pre každú z kategórií) z príslušných subdodávateľov.</w:t>
            </w:r>
          </w:p>
        </w:tc>
      </w:tr>
    </w:tbl>
    <w:p w:rsidR="001435F6" w:rsidRPr="009D01AE" w:rsidRDefault="001435F6" w:rsidP="00D759D8"/>
    <w:p w:rsidR="001435F6" w:rsidRPr="009D01AE" w:rsidRDefault="001435F6" w:rsidP="00D759D8"/>
    <w:p w:rsidR="001435F6" w:rsidRPr="009D01AE" w:rsidRDefault="001435F6" w:rsidP="00D759D8">
      <w:pPr>
        <w:jc w:val="center"/>
        <w:rPr>
          <w:b/>
        </w:rPr>
      </w:pPr>
      <w:r w:rsidRPr="009D01AE">
        <w:rPr>
          <w:b/>
        </w:rPr>
        <w:t>Časť III: Dôvody na vylúčenie</w:t>
      </w:r>
    </w:p>
    <w:p w:rsidR="001435F6" w:rsidRPr="009D01AE" w:rsidRDefault="001435F6" w:rsidP="00D759D8">
      <w:pPr>
        <w:spacing w:before="240" w:after="120"/>
        <w:jc w:val="center"/>
      </w:pPr>
      <w:r w:rsidRPr="009D01AE">
        <w:t>A: DÔVODY TÝKAJÚCE SA ODSÚDENIA ZA TRESTNÝ ČIN</w:t>
      </w:r>
    </w:p>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r w:rsidRPr="009D01AE">
              <w:t>V článku 57 ods. 1 smernice 2014/24/EÚ sa stanovujú tieto dôvody vylúčenia:</w:t>
            </w:r>
          </w:p>
          <w:p w:rsidR="001435F6" w:rsidRPr="009D01AE" w:rsidRDefault="001435F6" w:rsidP="00D759D8">
            <w:pPr>
              <w:pStyle w:val="Odsekzoznamu"/>
              <w:numPr>
                <w:ilvl w:val="0"/>
                <w:numId w:val="15"/>
              </w:numPr>
              <w:contextualSpacing/>
            </w:pPr>
            <w:r w:rsidRPr="009D01AE">
              <w:t>Účasť v zločineckej organizácii</w:t>
            </w:r>
            <w:r w:rsidRPr="009D01AE">
              <w:rPr>
                <w:rStyle w:val="Odkaznapoznmkupodiarou"/>
              </w:rPr>
              <w:footnoteReference w:id="20"/>
            </w:r>
            <w:r w:rsidRPr="009D01AE">
              <w:t>;</w:t>
            </w:r>
          </w:p>
          <w:p w:rsidR="001435F6" w:rsidRPr="009D01AE" w:rsidRDefault="001435F6" w:rsidP="00D759D8">
            <w:pPr>
              <w:pStyle w:val="Odsekzoznamu"/>
              <w:numPr>
                <w:ilvl w:val="0"/>
                <w:numId w:val="15"/>
              </w:numPr>
              <w:contextualSpacing/>
            </w:pPr>
            <w:r w:rsidRPr="009D01AE">
              <w:t>Korupcia</w:t>
            </w:r>
            <w:r w:rsidRPr="009D01AE">
              <w:rPr>
                <w:rStyle w:val="Odkaznapoznmkupodiarou"/>
              </w:rPr>
              <w:footnoteReference w:id="21"/>
            </w:r>
            <w:r w:rsidRPr="009D01AE">
              <w:t>;</w:t>
            </w:r>
          </w:p>
          <w:p w:rsidR="001435F6" w:rsidRPr="009D01AE" w:rsidRDefault="001435F6" w:rsidP="00D759D8">
            <w:pPr>
              <w:pStyle w:val="Odsekzoznamu"/>
              <w:numPr>
                <w:ilvl w:val="0"/>
                <w:numId w:val="15"/>
              </w:numPr>
              <w:contextualSpacing/>
            </w:pPr>
            <w:r w:rsidRPr="009D01AE">
              <w:t>Podvod</w:t>
            </w:r>
            <w:r w:rsidRPr="009D01AE">
              <w:rPr>
                <w:rStyle w:val="Odkaznapoznmkupodiarou"/>
              </w:rPr>
              <w:footnoteReference w:id="22"/>
            </w:r>
            <w:r w:rsidRPr="009D01AE">
              <w:t>;</w:t>
            </w:r>
          </w:p>
          <w:p w:rsidR="001435F6" w:rsidRPr="009D01AE" w:rsidRDefault="001435F6" w:rsidP="00D759D8">
            <w:pPr>
              <w:pStyle w:val="Odsekzoznamu"/>
              <w:numPr>
                <w:ilvl w:val="0"/>
                <w:numId w:val="15"/>
              </w:numPr>
              <w:contextualSpacing/>
            </w:pPr>
            <w:r w:rsidRPr="009D01AE">
              <w:t>Teroristické trestné činy alebo trestné činy spojené s teroristickými činnosťami</w:t>
            </w:r>
            <w:r w:rsidRPr="009D01AE">
              <w:rPr>
                <w:rStyle w:val="Odkaznapoznmkupodiarou"/>
              </w:rPr>
              <w:footnoteReference w:id="23"/>
            </w:r>
            <w:r w:rsidRPr="009D01AE">
              <w:t>;</w:t>
            </w:r>
          </w:p>
          <w:p w:rsidR="001435F6" w:rsidRPr="009D01AE" w:rsidRDefault="001435F6" w:rsidP="00D759D8">
            <w:pPr>
              <w:pStyle w:val="Odsekzoznamu"/>
              <w:numPr>
                <w:ilvl w:val="0"/>
                <w:numId w:val="15"/>
              </w:numPr>
              <w:contextualSpacing/>
            </w:pPr>
            <w:r w:rsidRPr="009D01AE">
              <w:t>Pranie špinavých peňazí a financovanie terorizmu</w:t>
            </w:r>
            <w:r w:rsidRPr="009D01AE">
              <w:rPr>
                <w:rStyle w:val="Odkaznapoznmkupodiarou"/>
              </w:rPr>
              <w:footnoteReference w:id="24"/>
            </w:r>
            <w:r w:rsidRPr="009D01AE">
              <w:t>;</w:t>
            </w:r>
          </w:p>
          <w:p w:rsidR="001435F6" w:rsidRPr="009D01AE" w:rsidRDefault="001435F6" w:rsidP="00D759D8">
            <w:pPr>
              <w:pStyle w:val="Odsekzoznamu"/>
              <w:numPr>
                <w:ilvl w:val="0"/>
                <w:numId w:val="15"/>
              </w:numPr>
              <w:contextualSpacing/>
            </w:pPr>
            <w:r w:rsidRPr="009D01AE">
              <w:lastRenderedPageBreak/>
              <w:t>Detská práca a iné formy obchodovania s ľuďmi</w:t>
            </w:r>
            <w:r w:rsidRPr="009D01AE">
              <w:rPr>
                <w:rStyle w:val="Odkaznapoznmkupodiarou"/>
              </w:rPr>
              <w:footnoteReference w:id="25"/>
            </w:r>
            <w:r w:rsidRPr="009D01AE">
              <w:t>;</w:t>
            </w:r>
          </w:p>
        </w:tc>
      </w:tr>
    </w:tbl>
    <w:p w:rsidR="001435F6" w:rsidRPr="009D01AE" w:rsidRDefault="001435F6" w:rsidP="00D759D8">
      <w:pPr>
        <w:spacing w:after="160" w:line="259" w:lineRule="auto"/>
      </w:pPr>
    </w:p>
    <w:tbl>
      <w:tblPr>
        <w:tblStyle w:val="Mriekatabuky"/>
        <w:tblW w:w="9740" w:type="dxa"/>
        <w:tblLook w:val="04A0" w:firstRow="1" w:lastRow="0" w:firstColumn="1" w:lastColumn="0" w:noHBand="0" w:noVBand="1"/>
      </w:tblPr>
      <w:tblGrid>
        <w:gridCol w:w="4870"/>
        <w:gridCol w:w="4870"/>
      </w:tblGrid>
      <w:tr w:rsidR="001435F6" w:rsidRPr="009D01AE" w:rsidTr="00A95E29">
        <w:trPr>
          <w:trHeight w:val="1100"/>
        </w:trPr>
        <w:tc>
          <w:tcPr>
            <w:tcW w:w="4870" w:type="dxa"/>
          </w:tcPr>
          <w:p w:rsidR="001435F6" w:rsidRPr="009D01AE" w:rsidRDefault="001435F6" w:rsidP="00D759D8">
            <w:pPr>
              <w:jc w:val="both"/>
              <w:rPr>
                <w:b/>
              </w:rPr>
            </w:pPr>
            <w:r w:rsidRPr="009D01AE">
              <w:rPr>
                <w:b/>
              </w:rPr>
              <w:t>Dôvody týkajúce sa odsúdení za trestný čin podľa vnútroštátnych ustanovení vykonávajúcich dôvody uvedené v článku 57 ods. 1 smernice:</w:t>
            </w:r>
          </w:p>
        </w:tc>
        <w:tc>
          <w:tcPr>
            <w:tcW w:w="4870" w:type="dxa"/>
          </w:tcPr>
          <w:p w:rsidR="001435F6" w:rsidRPr="009D01AE" w:rsidRDefault="001435F6" w:rsidP="00D759D8">
            <w:pPr>
              <w:jc w:val="both"/>
              <w:rPr>
                <w:b/>
              </w:rPr>
            </w:pPr>
            <w:r w:rsidRPr="009D01AE">
              <w:rPr>
                <w:b/>
              </w:rPr>
              <w:t>Odpoveď:</w:t>
            </w:r>
          </w:p>
        </w:tc>
      </w:tr>
      <w:tr w:rsidR="001435F6" w:rsidRPr="009D01AE" w:rsidTr="00A95E29">
        <w:trPr>
          <w:trHeight w:val="2546"/>
        </w:trPr>
        <w:tc>
          <w:tcPr>
            <w:tcW w:w="4870" w:type="dxa"/>
          </w:tcPr>
          <w:p w:rsidR="001435F6" w:rsidRPr="009D01AE" w:rsidRDefault="001435F6" w:rsidP="00D759D8">
            <w:pPr>
              <w:jc w:val="both"/>
            </w:pPr>
            <w:r w:rsidRPr="009D01AE">
              <w:t xml:space="preserve">Bol </w:t>
            </w:r>
            <w:r w:rsidRPr="009D01AE">
              <w:rPr>
                <w:b/>
              </w:rPr>
              <w:t xml:space="preserve">samotný hospodársky subjekt </w:t>
            </w:r>
            <w:r w:rsidRPr="009D01AE">
              <w:t xml:space="preserve">alebo </w:t>
            </w:r>
            <w:r w:rsidRPr="009D01AE">
              <w:rPr>
                <w:b/>
              </w:rPr>
              <w:t xml:space="preserve">osoba, </w:t>
            </w:r>
            <w:r w:rsidRPr="009D01AE">
              <w:t xml:space="preserve">ktorá je členom jeho správneho, riadiaceho alebo kontrolného orgánu alebo ktorá v ňom má právomoc zastupovať, prijímať rozhodnutia alebo vykonávať v ňom kontrolu, </w:t>
            </w:r>
            <w:r w:rsidRPr="009D01AE">
              <w:rPr>
                <w:b/>
              </w:rPr>
              <w:t xml:space="preserve">konečným rozsudkom odsúdený </w:t>
            </w:r>
            <w:r w:rsidRPr="009D01AE">
              <w:t>z jedného z uvedených dôvodov rozsudkom vyneseným najviac pred piatimi rokmi, alebo v prípade ktorého sa lehota vylúčenia stanovená priamo v rozsudku naďalej uplatňuje?</w:t>
            </w:r>
          </w:p>
        </w:tc>
        <w:tc>
          <w:tcPr>
            <w:tcW w:w="4870" w:type="dxa"/>
          </w:tcPr>
          <w:p w:rsidR="001435F6" w:rsidRPr="009D01AE" w:rsidRDefault="001435F6" w:rsidP="00D759D8">
            <w:pPr>
              <w:jc w:val="both"/>
            </w:pPr>
          </w:p>
          <w:p w:rsidR="001435F6" w:rsidRPr="009D01AE" w:rsidRDefault="003D0237" w:rsidP="00D759D8">
            <w:pPr>
              <w:jc w:val="both"/>
            </w:pPr>
            <w:r w:rsidRPr="009D01AE">
              <w:object w:dxaOrig="1440" w:dyaOrig="1440">
                <v:shape id="_x0000_i1167" type="#_x0000_t75" style="width:41.95pt;height:20.05pt" o:ole="">
                  <v:imagedata r:id="rId19" o:title=""/>
                </v:shape>
                <w:control r:id="rId43" w:name="CheckBox152" w:shapeid="_x0000_i1167"/>
              </w:object>
            </w:r>
            <w:r w:rsidR="001435F6" w:rsidRPr="009D01AE">
              <w:t xml:space="preserve">   </w:t>
            </w:r>
            <w:r w:rsidRPr="009D01AE">
              <w:object w:dxaOrig="1440" w:dyaOrig="1440">
                <v:shape id="_x0000_i1169" type="#_x0000_t75" style="width:45.1pt;height:20.05pt" o:ole="">
                  <v:imagedata r:id="rId21" o:title=""/>
                </v:shape>
                <w:control r:id="rId44" w:name="CheckBox252" w:shapeid="_x0000_i1169"/>
              </w:object>
            </w:r>
            <w:r w:rsidR="001435F6" w:rsidRPr="009D01AE">
              <w:t xml:space="preserve">  </w:t>
            </w:r>
          </w:p>
          <w:p w:rsidR="001435F6" w:rsidRPr="009D01AE" w:rsidRDefault="001435F6" w:rsidP="00D759D8">
            <w:pPr>
              <w:jc w:val="both"/>
            </w:pPr>
          </w:p>
          <w:p w:rsidR="001435F6" w:rsidRPr="009D01AE" w:rsidRDefault="001435F6" w:rsidP="00D759D8">
            <w:pPr>
              <w:jc w:val="both"/>
            </w:pPr>
            <w:r w:rsidRPr="009D01AE">
              <w:t>Ak je príslušná dokumentácia dostupná v elektronickom formáte, uveďte: (webovú adresu, vydávajúci orgán alebo subjekt, presný odkaz na dokumentáciu):</w:t>
            </w:r>
          </w:p>
          <w:p w:rsidR="001435F6" w:rsidRPr="009D01AE" w:rsidRDefault="001435F6" w:rsidP="00D759D8">
            <w:pPr>
              <w:jc w:val="both"/>
            </w:pPr>
          </w:p>
          <w:p w:rsidR="001435F6" w:rsidRPr="009D01AE" w:rsidRDefault="001435F6" w:rsidP="00D759D8">
            <w:pPr>
              <w:jc w:val="both"/>
            </w:pPr>
            <w:r w:rsidRPr="009D01AE">
              <w:t>[...........][...........][...........]</w:t>
            </w:r>
            <w:r w:rsidRPr="009D01AE">
              <w:rPr>
                <w:rStyle w:val="Odkaznapoznmkupodiarou"/>
              </w:rPr>
              <w:footnoteReference w:id="26"/>
            </w:r>
          </w:p>
        </w:tc>
      </w:tr>
      <w:tr w:rsidR="001435F6" w:rsidRPr="009D01AE" w:rsidTr="00A95E29">
        <w:trPr>
          <w:trHeight w:val="2546"/>
        </w:trPr>
        <w:tc>
          <w:tcPr>
            <w:tcW w:w="4870" w:type="dxa"/>
          </w:tcPr>
          <w:p w:rsidR="001435F6" w:rsidRPr="009D01AE" w:rsidRDefault="001435F6" w:rsidP="00D759D8">
            <w:pPr>
              <w:jc w:val="both"/>
            </w:pPr>
            <w:r w:rsidRPr="009D01AE">
              <w:rPr>
                <w:b/>
              </w:rPr>
              <w:t xml:space="preserve">Ak áno, </w:t>
            </w:r>
            <w:r w:rsidRPr="009D01AE">
              <w:t>uveďte</w:t>
            </w:r>
            <w:r w:rsidRPr="009D01AE">
              <w:rPr>
                <w:rStyle w:val="Odkaznapoznmkupodiarou"/>
              </w:rPr>
              <w:footnoteReference w:id="27"/>
            </w:r>
            <w:r w:rsidRPr="009D01AE">
              <w:t>:</w:t>
            </w:r>
          </w:p>
          <w:p w:rsidR="001435F6" w:rsidRPr="009D01AE" w:rsidRDefault="001435F6" w:rsidP="00D759D8">
            <w:pPr>
              <w:pStyle w:val="Odsekzoznamu"/>
              <w:numPr>
                <w:ilvl w:val="0"/>
                <w:numId w:val="16"/>
              </w:numPr>
              <w:contextualSpacing/>
              <w:jc w:val="both"/>
            </w:pPr>
            <w:r w:rsidRPr="009D01AE">
              <w:t>dátum odsúdenia, uveďte, o ktoré body 1 až 6 ide a dôvod odsúdenia,</w:t>
            </w:r>
          </w:p>
          <w:p w:rsidR="001435F6" w:rsidRPr="009D01AE" w:rsidRDefault="001435F6" w:rsidP="00D759D8">
            <w:pPr>
              <w:pStyle w:val="Odsekzoznamu"/>
              <w:numPr>
                <w:ilvl w:val="0"/>
                <w:numId w:val="16"/>
              </w:numPr>
              <w:contextualSpacing/>
              <w:jc w:val="both"/>
            </w:pPr>
            <w:r w:rsidRPr="009D01AE">
              <w:t>totožnosť osoby, ktorá bola usvedčená;</w:t>
            </w:r>
          </w:p>
          <w:p w:rsidR="001435F6" w:rsidRPr="009D01AE" w:rsidRDefault="001435F6" w:rsidP="00D759D8">
            <w:pPr>
              <w:pStyle w:val="Odsekzoznamu"/>
              <w:numPr>
                <w:ilvl w:val="0"/>
                <w:numId w:val="16"/>
              </w:numPr>
              <w:contextualSpacing/>
              <w:jc w:val="both"/>
            </w:pPr>
            <w:r w:rsidRPr="009D01AE">
              <w:rPr>
                <w:b/>
              </w:rPr>
              <w:t>pokiaľ sa stanovuje priamo v rozsudku:</w:t>
            </w:r>
          </w:p>
        </w:tc>
        <w:tc>
          <w:tcPr>
            <w:tcW w:w="4870" w:type="dxa"/>
          </w:tcPr>
          <w:p w:rsidR="001435F6" w:rsidRPr="009D01AE" w:rsidRDefault="001435F6" w:rsidP="00D759D8">
            <w:pPr>
              <w:jc w:val="both"/>
            </w:pPr>
          </w:p>
          <w:p w:rsidR="001435F6" w:rsidRPr="009D01AE" w:rsidRDefault="001435F6" w:rsidP="00D759D8">
            <w:pPr>
              <w:pStyle w:val="Odsekzoznamu"/>
              <w:numPr>
                <w:ilvl w:val="0"/>
                <w:numId w:val="17"/>
              </w:numPr>
              <w:contextualSpacing/>
              <w:jc w:val="both"/>
            </w:pPr>
            <w:r w:rsidRPr="009D01AE">
              <w:t>dátum:[  ], bod/body: [  ], dôvody: [  ]</w:t>
            </w:r>
          </w:p>
          <w:p w:rsidR="001435F6" w:rsidRPr="009D01AE" w:rsidRDefault="001435F6" w:rsidP="00D759D8">
            <w:pPr>
              <w:jc w:val="both"/>
            </w:pPr>
          </w:p>
          <w:p w:rsidR="001435F6" w:rsidRPr="009D01AE" w:rsidRDefault="001435F6" w:rsidP="00D759D8">
            <w:pPr>
              <w:pStyle w:val="Odsekzoznamu"/>
              <w:numPr>
                <w:ilvl w:val="0"/>
                <w:numId w:val="17"/>
              </w:numPr>
              <w:contextualSpacing/>
              <w:jc w:val="both"/>
            </w:pPr>
            <w:r w:rsidRPr="009D01AE">
              <w:t>[...........]</w:t>
            </w:r>
          </w:p>
          <w:p w:rsidR="001435F6" w:rsidRPr="009D01AE" w:rsidRDefault="001435F6" w:rsidP="00D759D8">
            <w:pPr>
              <w:pStyle w:val="Odsekzoznamu"/>
              <w:numPr>
                <w:ilvl w:val="0"/>
                <w:numId w:val="17"/>
              </w:numPr>
              <w:contextualSpacing/>
              <w:jc w:val="both"/>
            </w:pPr>
            <w:r w:rsidRPr="009D01AE">
              <w:t>dĺžku obdobia vylúčenia. [...........] a príslušný bod/body [  ]</w:t>
            </w:r>
          </w:p>
          <w:p w:rsidR="001435F6" w:rsidRPr="009D01AE" w:rsidRDefault="001435F6" w:rsidP="00D759D8">
            <w:pPr>
              <w:pStyle w:val="Odsekzoznamu"/>
              <w:jc w:val="both"/>
            </w:pPr>
          </w:p>
          <w:p w:rsidR="001435F6" w:rsidRPr="009D01AE" w:rsidRDefault="001435F6" w:rsidP="00D759D8">
            <w:pPr>
              <w:jc w:val="both"/>
            </w:pPr>
            <w:r w:rsidRPr="009D01AE">
              <w:t>Ak je príslušná dokumentácia dostupná v elektronickom formáte, uveďte: (webovú adresu, vydávajúci orgán alebo subjekt, presný odkaz na dokumentáciu):</w:t>
            </w:r>
          </w:p>
          <w:p w:rsidR="001435F6" w:rsidRPr="009D01AE" w:rsidRDefault="001435F6" w:rsidP="00D759D8">
            <w:pPr>
              <w:jc w:val="both"/>
            </w:pPr>
          </w:p>
          <w:p w:rsidR="001435F6" w:rsidRPr="009D01AE" w:rsidRDefault="001435F6" w:rsidP="00D759D8">
            <w:pPr>
              <w:jc w:val="both"/>
            </w:pPr>
            <w:r w:rsidRPr="009D01AE">
              <w:t>[...........][...........][...........]</w:t>
            </w:r>
            <w:r w:rsidRPr="009D01AE">
              <w:rPr>
                <w:rStyle w:val="Odkaznapoznmkupodiarou"/>
              </w:rPr>
              <w:footnoteReference w:id="28"/>
            </w:r>
          </w:p>
        </w:tc>
      </w:tr>
      <w:tr w:rsidR="001435F6" w:rsidRPr="009D01AE" w:rsidTr="00A95E29">
        <w:trPr>
          <w:trHeight w:val="1026"/>
        </w:trPr>
        <w:tc>
          <w:tcPr>
            <w:tcW w:w="4870" w:type="dxa"/>
          </w:tcPr>
          <w:p w:rsidR="001435F6" w:rsidRPr="009D01AE" w:rsidRDefault="001435F6" w:rsidP="00D759D8">
            <w:pPr>
              <w:jc w:val="both"/>
            </w:pPr>
            <w:r w:rsidRPr="009D01AE">
              <w:t>V prípade odsúdenia prijal hospodársky subjekt opatrenia, aby sa preukázala jeho spoľahlivosť napriek existencii relevantného dôvodu na vylúčenie</w:t>
            </w:r>
            <w:r w:rsidRPr="009D01AE">
              <w:rPr>
                <w:rStyle w:val="Odkaznapoznmkupodiarou"/>
              </w:rPr>
              <w:footnoteReference w:id="29"/>
            </w:r>
            <w:r w:rsidRPr="009D01AE">
              <w:t xml:space="preserve"> („samo očistenie“)?</w:t>
            </w:r>
          </w:p>
        </w:tc>
        <w:tc>
          <w:tcPr>
            <w:tcW w:w="4870" w:type="dxa"/>
          </w:tcPr>
          <w:p w:rsidR="001435F6" w:rsidRPr="009D01AE" w:rsidRDefault="001435F6" w:rsidP="00D759D8">
            <w:pPr>
              <w:jc w:val="both"/>
            </w:pPr>
          </w:p>
          <w:p w:rsidR="001435F6" w:rsidRPr="009D01AE" w:rsidRDefault="003D0237" w:rsidP="00D759D8">
            <w:pPr>
              <w:jc w:val="both"/>
            </w:pPr>
            <w:r w:rsidRPr="009D01AE">
              <w:object w:dxaOrig="1440" w:dyaOrig="1440">
                <v:shape id="_x0000_i1171" type="#_x0000_t75" style="width:41.95pt;height:20.05pt" o:ole="">
                  <v:imagedata r:id="rId19" o:title=""/>
                </v:shape>
                <w:control r:id="rId45" w:name="CheckBox153" w:shapeid="_x0000_i1171"/>
              </w:object>
            </w:r>
            <w:r w:rsidR="001435F6" w:rsidRPr="009D01AE">
              <w:t xml:space="preserve">   </w:t>
            </w:r>
            <w:r w:rsidRPr="009D01AE">
              <w:object w:dxaOrig="1440" w:dyaOrig="1440">
                <v:shape id="_x0000_i1173" type="#_x0000_t75" style="width:45.1pt;height:20.05pt" o:ole="">
                  <v:imagedata r:id="rId21" o:title=""/>
                </v:shape>
                <w:control r:id="rId46" w:name="CheckBox253" w:shapeid="_x0000_i1173"/>
              </w:object>
            </w:r>
            <w:r w:rsidR="001435F6" w:rsidRPr="009D01AE">
              <w:t xml:space="preserve">  </w:t>
            </w:r>
          </w:p>
          <w:p w:rsidR="001435F6" w:rsidRPr="009D01AE" w:rsidRDefault="001435F6" w:rsidP="00D759D8">
            <w:pPr>
              <w:jc w:val="both"/>
            </w:pPr>
          </w:p>
        </w:tc>
      </w:tr>
      <w:tr w:rsidR="001435F6" w:rsidRPr="009D01AE" w:rsidTr="00A95E29">
        <w:trPr>
          <w:trHeight w:val="244"/>
        </w:trPr>
        <w:tc>
          <w:tcPr>
            <w:tcW w:w="4870" w:type="dxa"/>
          </w:tcPr>
          <w:p w:rsidR="001435F6" w:rsidRPr="009D01AE" w:rsidRDefault="001435F6" w:rsidP="00D759D8">
            <w:pPr>
              <w:jc w:val="both"/>
            </w:pPr>
            <w:r w:rsidRPr="009D01AE">
              <w:rPr>
                <w:b/>
              </w:rPr>
              <w:t xml:space="preserve">Ak áno, </w:t>
            </w:r>
            <w:r w:rsidRPr="009D01AE">
              <w:t>opíšte prijaté opatrenia</w:t>
            </w:r>
            <w:r w:rsidRPr="009D01AE">
              <w:rPr>
                <w:rStyle w:val="Odkaznapoznmkupodiarou"/>
              </w:rPr>
              <w:footnoteReference w:id="30"/>
            </w:r>
            <w:r w:rsidRPr="009D01AE">
              <w:t>:</w:t>
            </w:r>
          </w:p>
        </w:tc>
        <w:tc>
          <w:tcPr>
            <w:tcW w:w="4870" w:type="dxa"/>
          </w:tcPr>
          <w:p w:rsidR="001435F6" w:rsidRPr="009D01AE" w:rsidRDefault="001435F6" w:rsidP="00D759D8">
            <w:pPr>
              <w:jc w:val="both"/>
            </w:pPr>
            <w:r w:rsidRPr="009D01AE">
              <w:t>[...........]</w:t>
            </w:r>
          </w:p>
        </w:tc>
      </w:tr>
    </w:tbl>
    <w:p w:rsidR="001435F6" w:rsidRPr="009D01AE" w:rsidRDefault="001435F6" w:rsidP="00D759D8"/>
    <w:p w:rsidR="001435F6" w:rsidRPr="009D01AE" w:rsidRDefault="001435F6" w:rsidP="00D759D8"/>
    <w:p w:rsidR="001435F6" w:rsidRPr="009D01AE" w:rsidRDefault="001435F6" w:rsidP="00D759D8">
      <w:pPr>
        <w:spacing w:after="160" w:line="259" w:lineRule="auto"/>
      </w:pPr>
      <w:r w:rsidRPr="009D01AE">
        <w:br w:type="page"/>
      </w:r>
    </w:p>
    <w:p w:rsidR="001435F6" w:rsidRPr="009D01AE" w:rsidRDefault="001435F6" w:rsidP="00D759D8">
      <w:pPr>
        <w:spacing w:before="240" w:after="120"/>
        <w:jc w:val="center"/>
      </w:pPr>
      <w:r w:rsidRPr="009D01AE">
        <w:lastRenderedPageBreak/>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1435F6" w:rsidRPr="009D01AE" w:rsidTr="00A95E29">
        <w:tc>
          <w:tcPr>
            <w:tcW w:w="4845" w:type="dxa"/>
          </w:tcPr>
          <w:p w:rsidR="001435F6" w:rsidRPr="009D01AE" w:rsidRDefault="001435F6" w:rsidP="00D759D8">
            <w:pPr>
              <w:rPr>
                <w:b/>
              </w:rPr>
            </w:pPr>
            <w:r w:rsidRPr="009D01AE">
              <w:rPr>
                <w:b/>
              </w:rPr>
              <w:t>Platby daní alebo príspevkov na sociálne zabezpečenie:</w:t>
            </w:r>
          </w:p>
        </w:tc>
        <w:tc>
          <w:tcPr>
            <w:tcW w:w="4895" w:type="dxa"/>
            <w:gridSpan w:val="2"/>
          </w:tcPr>
          <w:p w:rsidR="001435F6" w:rsidRPr="009D01AE" w:rsidRDefault="001435F6" w:rsidP="00D759D8">
            <w:pPr>
              <w:rPr>
                <w:b/>
              </w:rPr>
            </w:pPr>
            <w:r w:rsidRPr="009D01AE">
              <w:rPr>
                <w:b/>
              </w:rPr>
              <w:t>Odpoveď:</w:t>
            </w:r>
          </w:p>
        </w:tc>
      </w:tr>
      <w:tr w:rsidR="001435F6" w:rsidRPr="009D01AE" w:rsidTr="00A95E29">
        <w:tc>
          <w:tcPr>
            <w:tcW w:w="4845" w:type="dxa"/>
          </w:tcPr>
          <w:p w:rsidR="001435F6" w:rsidRPr="009D01AE" w:rsidRDefault="001435F6" w:rsidP="00D759D8">
            <w:pPr>
              <w:jc w:val="both"/>
            </w:pPr>
            <w:r w:rsidRPr="009D01AE">
              <w:t xml:space="preserve">Splnil hospodársky subjekt všetky </w:t>
            </w:r>
            <w:r w:rsidRPr="009D01AE">
              <w:rPr>
                <w:b/>
              </w:rPr>
              <w:t xml:space="preserve">svoje povinnosti týkajúce sa platby daní alebo príspevkov na sociálne zabezpečenie, </w:t>
            </w:r>
            <w:r w:rsidRPr="009D01AE">
              <w:t>a to v krajine, v ktorej sídli, ako aj v členskom štáte verejného obstarávateľa alebo obstarávateľa, ak ide o inú krajinu, ako je krajina sídla?</w:t>
            </w:r>
          </w:p>
        </w:tc>
        <w:tc>
          <w:tcPr>
            <w:tcW w:w="4895" w:type="dxa"/>
            <w:gridSpan w:val="2"/>
          </w:tcPr>
          <w:p w:rsidR="001435F6" w:rsidRPr="009D01AE" w:rsidRDefault="001435F6" w:rsidP="00D759D8">
            <w:pPr>
              <w:jc w:val="both"/>
            </w:pPr>
          </w:p>
          <w:p w:rsidR="001435F6" w:rsidRPr="009D01AE" w:rsidRDefault="003D0237" w:rsidP="00D759D8">
            <w:pPr>
              <w:jc w:val="both"/>
            </w:pPr>
            <w:r w:rsidRPr="009D01AE">
              <w:object w:dxaOrig="1440" w:dyaOrig="1440">
                <v:shape id="_x0000_i1175" type="#_x0000_t75" style="width:41.95pt;height:20.05pt" o:ole="">
                  <v:imagedata r:id="rId19" o:title=""/>
                </v:shape>
                <w:control r:id="rId47" w:name="CheckBox154" w:shapeid="_x0000_i1175"/>
              </w:object>
            </w:r>
            <w:r w:rsidR="001435F6" w:rsidRPr="009D01AE">
              <w:t xml:space="preserve">   </w:t>
            </w:r>
            <w:r w:rsidRPr="009D01AE">
              <w:object w:dxaOrig="1440" w:dyaOrig="1440">
                <v:shape id="_x0000_i1177" type="#_x0000_t75" style="width:45.1pt;height:20.05pt" o:ole="">
                  <v:imagedata r:id="rId21" o:title=""/>
                </v:shape>
                <w:control r:id="rId48" w:name="CheckBox254" w:shapeid="_x0000_i1177"/>
              </w:object>
            </w:r>
            <w:r w:rsidR="001435F6" w:rsidRPr="009D01AE">
              <w:t xml:space="preserve">  </w:t>
            </w:r>
          </w:p>
          <w:p w:rsidR="001435F6" w:rsidRPr="009D01AE" w:rsidRDefault="001435F6" w:rsidP="00D759D8">
            <w:pPr>
              <w:jc w:val="both"/>
            </w:pPr>
          </w:p>
        </w:tc>
      </w:tr>
      <w:tr w:rsidR="001435F6" w:rsidRPr="009D01AE" w:rsidTr="00A95E29">
        <w:tc>
          <w:tcPr>
            <w:tcW w:w="4845" w:type="dxa"/>
            <w:vMerge w:val="restart"/>
          </w:tcPr>
          <w:p w:rsidR="001435F6" w:rsidRPr="009D01AE" w:rsidRDefault="001435F6" w:rsidP="00D759D8">
            <w:pPr>
              <w:jc w:val="both"/>
              <w:rPr>
                <w:b/>
              </w:rPr>
            </w:pPr>
          </w:p>
          <w:p w:rsidR="001435F6" w:rsidRPr="009D01AE" w:rsidRDefault="001435F6" w:rsidP="00D759D8">
            <w:pPr>
              <w:jc w:val="both"/>
              <w:rPr>
                <w:b/>
              </w:rPr>
            </w:pPr>
          </w:p>
          <w:p w:rsidR="001435F6" w:rsidRPr="009D01AE" w:rsidRDefault="001435F6" w:rsidP="00D759D8">
            <w:pPr>
              <w:jc w:val="both"/>
            </w:pPr>
            <w:r w:rsidRPr="009D01AE">
              <w:rPr>
                <w:b/>
              </w:rPr>
              <w:t xml:space="preserve">Ak nie, </w:t>
            </w:r>
            <w:r w:rsidRPr="009D01AE">
              <w:t>uveďte:</w:t>
            </w:r>
          </w:p>
          <w:p w:rsidR="001435F6" w:rsidRPr="009D01AE" w:rsidRDefault="001435F6" w:rsidP="00D759D8">
            <w:pPr>
              <w:pStyle w:val="Odsekzoznamu"/>
              <w:numPr>
                <w:ilvl w:val="0"/>
                <w:numId w:val="18"/>
              </w:numPr>
              <w:contextualSpacing/>
              <w:jc w:val="both"/>
            </w:pPr>
            <w:r w:rsidRPr="009D01AE">
              <w:t>Krajinu alebo príslušný členský štát</w:t>
            </w:r>
          </w:p>
          <w:p w:rsidR="001435F6" w:rsidRPr="009D01AE" w:rsidRDefault="001435F6" w:rsidP="00D759D8">
            <w:pPr>
              <w:pStyle w:val="Odsekzoznamu"/>
              <w:numPr>
                <w:ilvl w:val="0"/>
                <w:numId w:val="18"/>
              </w:numPr>
              <w:contextualSpacing/>
              <w:jc w:val="both"/>
            </w:pPr>
            <w:r w:rsidRPr="009D01AE">
              <w:t>Príslušnú sumu</w:t>
            </w:r>
          </w:p>
          <w:p w:rsidR="001435F6" w:rsidRPr="009D01AE" w:rsidRDefault="001435F6" w:rsidP="00D759D8">
            <w:pPr>
              <w:pStyle w:val="Odsekzoznamu"/>
              <w:numPr>
                <w:ilvl w:val="0"/>
                <w:numId w:val="18"/>
              </w:numPr>
              <w:contextualSpacing/>
              <w:jc w:val="both"/>
            </w:pPr>
            <w:r w:rsidRPr="009D01AE">
              <w:t>Spôsob stanovenia tohto porušenia povinností</w:t>
            </w:r>
          </w:p>
          <w:p w:rsidR="001435F6" w:rsidRPr="009D01AE" w:rsidRDefault="001435F6" w:rsidP="00D759D8">
            <w:pPr>
              <w:jc w:val="both"/>
            </w:pPr>
          </w:p>
          <w:p w:rsidR="001435F6" w:rsidRPr="009D01AE" w:rsidRDefault="001435F6" w:rsidP="00D759D8">
            <w:pPr>
              <w:pStyle w:val="Odsekzoznamu"/>
              <w:numPr>
                <w:ilvl w:val="0"/>
                <w:numId w:val="19"/>
              </w:numPr>
              <w:contextualSpacing/>
              <w:jc w:val="both"/>
            </w:pPr>
            <w:r w:rsidRPr="009D01AE">
              <w:t xml:space="preserve">Prostredníctvom súdneho alebo administratívneho </w:t>
            </w:r>
            <w:r w:rsidRPr="009D01AE">
              <w:rPr>
                <w:b/>
              </w:rPr>
              <w:t>rozhodnutia:</w:t>
            </w:r>
          </w:p>
          <w:p w:rsidR="001435F6" w:rsidRPr="009D01AE" w:rsidRDefault="001435F6" w:rsidP="00D759D8">
            <w:pPr>
              <w:pStyle w:val="Odsekzoznamu"/>
              <w:jc w:val="both"/>
            </w:pPr>
          </w:p>
          <w:p w:rsidR="001435F6" w:rsidRPr="009D01AE" w:rsidRDefault="001435F6" w:rsidP="00D759D8">
            <w:pPr>
              <w:pStyle w:val="Odsekzoznamu"/>
              <w:numPr>
                <w:ilvl w:val="0"/>
                <w:numId w:val="20"/>
              </w:numPr>
              <w:contextualSpacing/>
              <w:jc w:val="both"/>
            </w:pPr>
            <w:r w:rsidRPr="009D01AE">
              <w:t>Je rozhodnutie konečné a záväzné?</w:t>
            </w:r>
          </w:p>
          <w:p w:rsidR="001435F6" w:rsidRPr="009D01AE" w:rsidRDefault="001435F6" w:rsidP="00D759D8">
            <w:pPr>
              <w:pStyle w:val="Odsekzoznamu"/>
              <w:jc w:val="both"/>
            </w:pPr>
          </w:p>
          <w:p w:rsidR="001435F6" w:rsidRPr="009D01AE" w:rsidRDefault="001435F6" w:rsidP="00D759D8">
            <w:pPr>
              <w:pStyle w:val="Odsekzoznamu"/>
              <w:numPr>
                <w:ilvl w:val="0"/>
                <w:numId w:val="20"/>
              </w:numPr>
              <w:contextualSpacing/>
              <w:jc w:val="both"/>
            </w:pPr>
            <w:r w:rsidRPr="009D01AE">
              <w:t>Uveďte dátum odsudzujúceho rozsudku a rozhodnutia.</w:t>
            </w:r>
          </w:p>
          <w:p w:rsidR="001435F6" w:rsidRPr="009D01AE" w:rsidRDefault="001435F6" w:rsidP="00D759D8">
            <w:pPr>
              <w:pStyle w:val="Odsekzoznamu"/>
              <w:jc w:val="both"/>
            </w:pPr>
          </w:p>
          <w:p w:rsidR="001435F6" w:rsidRPr="009D01AE" w:rsidRDefault="001435F6" w:rsidP="00D759D8">
            <w:pPr>
              <w:pStyle w:val="Odsekzoznamu"/>
              <w:numPr>
                <w:ilvl w:val="0"/>
                <w:numId w:val="20"/>
              </w:numPr>
              <w:contextualSpacing/>
              <w:jc w:val="both"/>
            </w:pPr>
            <w:r w:rsidRPr="009D01AE">
              <w:t xml:space="preserve">V prípade odsúdenia, </w:t>
            </w:r>
            <w:r w:rsidRPr="009D01AE">
              <w:rPr>
                <w:b/>
              </w:rPr>
              <w:t xml:space="preserve">pokiaľ sa stanovuje priamo v rozsudku, </w:t>
            </w:r>
            <w:r w:rsidRPr="009D01AE">
              <w:t>aj dĺžku obdobia vylúčenia:</w:t>
            </w:r>
          </w:p>
          <w:p w:rsidR="001435F6" w:rsidRPr="009D01AE" w:rsidRDefault="001435F6" w:rsidP="00D759D8">
            <w:pPr>
              <w:pStyle w:val="Odsekzoznamu"/>
              <w:jc w:val="both"/>
            </w:pPr>
          </w:p>
          <w:p w:rsidR="001435F6" w:rsidRPr="009D01AE" w:rsidRDefault="001435F6" w:rsidP="00D759D8">
            <w:pPr>
              <w:pStyle w:val="Odsekzoznamu"/>
              <w:numPr>
                <w:ilvl w:val="0"/>
                <w:numId w:val="19"/>
              </w:numPr>
              <w:contextualSpacing/>
              <w:jc w:val="both"/>
            </w:pPr>
            <w:r w:rsidRPr="009D01AE">
              <w:rPr>
                <w:b/>
              </w:rPr>
              <w:t>Inými prostriedkami?</w:t>
            </w:r>
            <w:r w:rsidRPr="009D01AE">
              <w:t xml:space="preserve"> Spresnite:</w:t>
            </w:r>
          </w:p>
          <w:p w:rsidR="001435F6" w:rsidRPr="009D01AE" w:rsidRDefault="001435F6" w:rsidP="00D759D8">
            <w:pPr>
              <w:pStyle w:val="Odsekzoznamu"/>
              <w:jc w:val="both"/>
            </w:pPr>
          </w:p>
          <w:p w:rsidR="001435F6" w:rsidRPr="009D01AE" w:rsidRDefault="001435F6" w:rsidP="00D759D8">
            <w:pPr>
              <w:pStyle w:val="Odsekzoznamu"/>
              <w:numPr>
                <w:ilvl w:val="0"/>
                <w:numId w:val="18"/>
              </w:numPr>
              <w:contextualSpacing/>
              <w:jc w:val="both"/>
            </w:pPr>
            <w:r w:rsidRPr="009D01AE">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1435F6" w:rsidRPr="009D01AE" w:rsidRDefault="001435F6" w:rsidP="00D759D8">
            <w:pPr>
              <w:jc w:val="both"/>
              <w:rPr>
                <w:b/>
              </w:rPr>
            </w:pPr>
            <w:r w:rsidRPr="009D01AE">
              <w:rPr>
                <w:b/>
              </w:rPr>
              <w:t>Dane</w:t>
            </w:r>
          </w:p>
        </w:tc>
        <w:tc>
          <w:tcPr>
            <w:tcW w:w="2424" w:type="dxa"/>
          </w:tcPr>
          <w:p w:rsidR="001435F6" w:rsidRPr="009D01AE" w:rsidRDefault="001435F6" w:rsidP="00D759D8">
            <w:pPr>
              <w:jc w:val="both"/>
              <w:rPr>
                <w:b/>
              </w:rPr>
            </w:pPr>
            <w:r w:rsidRPr="009D01AE">
              <w:rPr>
                <w:b/>
              </w:rPr>
              <w:t>Príspevky na sociálne zabezpečenie</w:t>
            </w:r>
          </w:p>
        </w:tc>
      </w:tr>
      <w:tr w:rsidR="001435F6" w:rsidRPr="009D01AE" w:rsidTr="00A95E29">
        <w:tc>
          <w:tcPr>
            <w:tcW w:w="4845" w:type="dxa"/>
            <w:vMerge/>
          </w:tcPr>
          <w:p w:rsidR="001435F6" w:rsidRPr="009D01AE" w:rsidRDefault="001435F6" w:rsidP="00D759D8">
            <w:pPr>
              <w:jc w:val="both"/>
            </w:pPr>
          </w:p>
        </w:tc>
        <w:tc>
          <w:tcPr>
            <w:tcW w:w="2471" w:type="dxa"/>
          </w:tcPr>
          <w:p w:rsidR="001435F6" w:rsidRPr="009D01AE" w:rsidRDefault="001435F6" w:rsidP="00D759D8">
            <w:pPr>
              <w:jc w:val="both"/>
            </w:pPr>
          </w:p>
          <w:p w:rsidR="001435F6" w:rsidRPr="009D01AE" w:rsidRDefault="001435F6" w:rsidP="00D759D8">
            <w:pPr>
              <w:pStyle w:val="Odsekzoznamu"/>
              <w:numPr>
                <w:ilvl w:val="0"/>
                <w:numId w:val="21"/>
              </w:numPr>
              <w:ind w:left="360"/>
              <w:contextualSpacing/>
              <w:jc w:val="both"/>
            </w:pPr>
            <w:r w:rsidRPr="009D01AE">
              <w:t>[...........]</w:t>
            </w:r>
          </w:p>
          <w:p w:rsidR="001435F6" w:rsidRPr="009D01AE" w:rsidRDefault="001435F6" w:rsidP="00D759D8">
            <w:pPr>
              <w:pStyle w:val="Odsekzoznamu"/>
              <w:numPr>
                <w:ilvl w:val="0"/>
                <w:numId w:val="21"/>
              </w:numPr>
              <w:ind w:left="360"/>
              <w:contextualSpacing/>
              <w:jc w:val="both"/>
            </w:pPr>
            <w:r w:rsidRPr="009D01AE">
              <w:t>[...........]</w:t>
            </w:r>
          </w:p>
          <w:p w:rsidR="001435F6" w:rsidRPr="009D01AE" w:rsidRDefault="001435F6" w:rsidP="00D759D8">
            <w:pPr>
              <w:jc w:val="both"/>
            </w:pPr>
          </w:p>
          <w:p w:rsidR="001435F6" w:rsidRPr="009D01AE" w:rsidRDefault="001435F6" w:rsidP="00D759D8">
            <w:pPr>
              <w:pStyle w:val="Odsekzoznamu"/>
              <w:jc w:val="both"/>
            </w:pPr>
          </w:p>
          <w:p w:rsidR="001435F6" w:rsidRPr="009D01AE" w:rsidRDefault="001435F6" w:rsidP="00D759D8">
            <w:pPr>
              <w:pStyle w:val="Odsekzoznamu"/>
              <w:jc w:val="both"/>
            </w:pPr>
          </w:p>
          <w:p w:rsidR="001435F6" w:rsidRPr="009D01AE" w:rsidRDefault="001435F6" w:rsidP="00D759D8">
            <w:pPr>
              <w:jc w:val="both"/>
            </w:pPr>
            <w:r w:rsidRPr="009D01AE">
              <w:t xml:space="preserve">c1) </w:t>
            </w:r>
            <w:r w:rsidR="003D0237" w:rsidRPr="009D01AE">
              <w:object w:dxaOrig="1440" w:dyaOrig="1440">
                <v:shape id="_x0000_i1179" type="#_x0000_t75" style="width:41.95pt;height:20.05pt" o:ole="">
                  <v:imagedata r:id="rId19" o:title=""/>
                </v:shape>
                <w:control r:id="rId49" w:name="CheckBox1538" w:shapeid="_x0000_i1179"/>
              </w:object>
            </w:r>
            <w:r w:rsidRPr="009D01AE">
              <w:t xml:space="preserve">   </w:t>
            </w:r>
            <w:r w:rsidR="003D0237" w:rsidRPr="009D01AE">
              <w:object w:dxaOrig="1440" w:dyaOrig="1440">
                <v:shape id="_x0000_i1181" type="#_x0000_t75" style="width:45.1pt;height:20.05pt" o:ole="">
                  <v:imagedata r:id="rId21" o:title=""/>
                </v:shape>
                <w:control r:id="rId50" w:name="CheckBox2538" w:shapeid="_x0000_i1181"/>
              </w:object>
            </w:r>
            <w:r w:rsidRPr="009D01AE">
              <w:t xml:space="preserve">  </w:t>
            </w:r>
          </w:p>
          <w:p w:rsidR="001435F6" w:rsidRPr="009D01AE" w:rsidRDefault="001435F6" w:rsidP="00D759D8">
            <w:pPr>
              <w:jc w:val="both"/>
              <w:rPr>
                <w:rFonts w:hAnsi="MS Gothic"/>
                <w:color w:val="404040" w:themeColor="text1" w:themeTint="BF"/>
              </w:rPr>
            </w:pPr>
          </w:p>
          <w:p w:rsidR="001435F6" w:rsidRPr="009D01AE" w:rsidRDefault="003D0237" w:rsidP="00D759D8">
            <w:pPr>
              <w:jc w:val="both"/>
            </w:pPr>
            <w:r w:rsidRPr="009D01AE">
              <w:object w:dxaOrig="1440" w:dyaOrig="1440">
                <v:shape id="_x0000_i1183" type="#_x0000_t75" style="width:41.95pt;height:20.05pt" o:ole="">
                  <v:imagedata r:id="rId19" o:title=""/>
                </v:shape>
                <w:control r:id="rId51" w:name="CheckBox15310" w:shapeid="_x0000_i1183"/>
              </w:object>
            </w:r>
            <w:r w:rsidR="001435F6" w:rsidRPr="009D01AE">
              <w:t xml:space="preserve">   </w:t>
            </w:r>
            <w:r w:rsidRPr="009D01AE">
              <w:object w:dxaOrig="1440" w:dyaOrig="1440">
                <v:shape id="_x0000_i1185" type="#_x0000_t75" style="width:45.1pt;height:20.05pt" o:ole="">
                  <v:imagedata r:id="rId21" o:title=""/>
                </v:shape>
                <w:control r:id="rId52" w:name="CheckBox25310" w:shapeid="_x0000_i1185"/>
              </w:object>
            </w:r>
            <w:r w:rsidR="001435F6" w:rsidRPr="009D01AE">
              <w:t xml:space="preserve">  </w:t>
            </w:r>
          </w:p>
          <w:p w:rsidR="001435F6" w:rsidRPr="009D01AE" w:rsidRDefault="001435F6" w:rsidP="00D759D8">
            <w:pPr>
              <w:jc w:val="both"/>
            </w:pPr>
          </w:p>
          <w:p w:rsidR="001435F6" w:rsidRPr="009D01AE" w:rsidRDefault="001435F6" w:rsidP="00D759D8">
            <w:pPr>
              <w:jc w:val="both"/>
            </w:pPr>
            <w:r w:rsidRPr="009D01AE">
              <w:t>- [...........]</w:t>
            </w:r>
          </w:p>
          <w:p w:rsidR="001435F6" w:rsidRPr="009D01AE" w:rsidRDefault="001435F6" w:rsidP="00D759D8">
            <w:pPr>
              <w:jc w:val="both"/>
            </w:pPr>
          </w:p>
          <w:p w:rsidR="001435F6" w:rsidRPr="009D01AE" w:rsidRDefault="001435F6" w:rsidP="00D759D8">
            <w:pPr>
              <w:jc w:val="both"/>
            </w:pPr>
          </w:p>
          <w:p w:rsidR="001435F6" w:rsidRPr="009D01AE" w:rsidRDefault="001435F6" w:rsidP="00D759D8">
            <w:pPr>
              <w:jc w:val="both"/>
            </w:pPr>
            <w:r w:rsidRPr="009D01AE">
              <w:t>- [...........]</w:t>
            </w:r>
          </w:p>
          <w:p w:rsidR="001435F6" w:rsidRPr="009D01AE" w:rsidRDefault="001435F6" w:rsidP="00D759D8">
            <w:pPr>
              <w:jc w:val="both"/>
            </w:pPr>
          </w:p>
          <w:p w:rsidR="001435F6" w:rsidRPr="009D01AE" w:rsidRDefault="001435F6" w:rsidP="00D759D8">
            <w:pPr>
              <w:jc w:val="both"/>
            </w:pPr>
          </w:p>
          <w:p w:rsidR="001435F6" w:rsidRPr="009D01AE" w:rsidRDefault="001435F6" w:rsidP="00D759D8">
            <w:pPr>
              <w:jc w:val="both"/>
            </w:pPr>
          </w:p>
          <w:p w:rsidR="001435F6" w:rsidRPr="009D01AE" w:rsidRDefault="001435F6" w:rsidP="00D759D8">
            <w:pPr>
              <w:jc w:val="both"/>
            </w:pPr>
            <w:r w:rsidRPr="009D01AE">
              <w:t>c2) [...........]</w:t>
            </w:r>
          </w:p>
          <w:p w:rsidR="001435F6" w:rsidRPr="009D01AE" w:rsidRDefault="001435F6" w:rsidP="00D759D8">
            <w:pPr>
              <w:pStyle w:val="Odsekzoznamu"/>
              <w:ind w:left="360"/>
              <w:jc w:val="both"/>
            </w:pPr>
          </w:p>
          <w:p w:rsidR="001435F6" w:rsidRPr="009D01AE" w:rsidRDefault="003D0237" w:rsidP="00D759D8">
            <w:pPr>
              <w:jc w:val="both"/>
            </w:pPr>
            <w:r w:rsidRPr="009D01AE">
              <w:object w:dxaOrig="1440" w:dyaOrig="1440">
                <v:shape id="_x0000_i1187" type="#_x0000_t75" style="width:41.95pt;height:20.05pt" o:ole="">
                  <v:imagedata r:id="rId19" o:title=""/>
                </v:shape>
                <w:control r:id="rId53" w:name="CheckBox15312" w:shapeid="_x0000_i1187"/>
              </w:object>
            </w:r>
            <w:r w:rsidR="001435F6" w:rsidRPr="009D01AE">
              <w:t xml:space="preserve">   </w:t>
            </w:r>
            <w:r w:rsidRPr="009D01AE">
              <w:object w:dxaOrig="1440" w:dyaOrig="1440">
                <v:shape id="_x0000_i1189" type="#_x0000_t75" style="width:45.1pt;height:20.05pt" o:ole="">
                  <v:imagedata r:id="rId21" o:title=""/>
                </v:shape>
                <w:control r:id="rId54" w:name="CheckBox25312" w:shapeid="_x0000_i1189"/>
              </w:object>
            </w:r>
            <w:r w:rsidR="001435F6" w:rsidRPr="009D01AE">
              <w:t xml:space="preserve">  </w:t>
            </w:r>
          </w:p>
          <w:p w:rsidR="001435F6" w:rsidRPr="009D01AE" w:rsidRDefault="001435F6" w:rsidP="00D759D8">
            <w:pPr>
              <w:pStyle w:val="Odsekzoznamu"/>
              <w:ind w:left="360"/>
              <w:jc w:val="both"/>
            </w:pPr>
          </w:p>
          <w:p w:rsidR="001435F6" w:rsidRPr="009D01AE" w:rsidRDefault="001435F6" w:rsidP="00D759D8"/>
          <w:p w:rsidR="001435F6" w:rsidRPr="009D01AE" w:rsidRDefault="001435F6" w:rsidP="00D759D8">
            <w:r w:rsidRPr="009D01AE">
              <w:rPr>
                <w:b/>
              </w:rPr>
              <w:t xml:space="preserve">Ak áno, </w:t>
            </w:r>
            <w:r w:rsidRPr="009D01AE">
              <w:t>uveďte podrobnosti:</w:t>
            </w:r>
          </w:p>
          <w:p w:rsidR="001435F6" w:rsidRPr="009D01AE" w:rsidRDefault="001435F6" w:rsidP="00D759D8">
            <w:pPr>
              <w:jc w:val="both"/>
            </w:pPr>
            <w:r w:rsidRPr="009D01AE">
              <w:t>[...........]</w:t>
            </w:r>
          </w:p>
          <w:p w:rsidR="001435F6" w:rsidRPr="009D01AE" w:rsidRDefault="001435F6" w:rsidP="00D759D8"/>
        </w:tc>
        <w:tc>
          <w:tcPr>
            <w:tcW w:w="2424" w:type="dxa"/>
          </w:tcPr>
          <w:p w:rsidR="001435F6" w:rsidRPr="009D01AE" w:rsidRDefault="001435F6" w:rsidP="00D759D8">
            <w:pPr>
              <w:jc w:val="both"/>
            </w:pPr>
          </w:p>
          <w:p w:rsidR="001435F6" w:rsidRPr="009D01AE" w:rsidRDefault="001435F6" w:rsidP="00D759D8">
            <w:pPr>
              <w:pStyle w:val="Odsekzoznamu"/>
              <w:numPr>
                <w:ilvl w:val="0"/>
                <w:numId w:val="22"/>
              </w:numPr>
              <w:contextualSpacing/>
              <w:jc w:val="both"/>
            </w:pPr>
            <w:r w:rsidRPr="009D01AE">
              <w:t>[...........]</w:t>
            </w:r>
          </w:p>
          <w:p w:rsidR="001435F6" w:rsidRPr="009D01AE" w:rsidRDefault="001435F6" w:rsidP="00D759D8">
            <w:pPr>
              <w:pStyle w:val="Odsekzoznamu"/>
              <w:numPr>
                <w:ilvl w:val="0"/>
                <w:numId w:val="22"/>
              </w:numPr>
              <w:contextualSpacing/>
              <w:jc w:val="both"/>
            </w:pPr>
            <w:r w:rsidRPr="009D01AE">
              <w:t>[...........]</w:t>
            </w:r>
          </w:p>
          <w:p w:rsidR="001435F6" w:rsidRPr="009D01AE" w:rsidRDefault="001435F6" w:rsidP="00D759D8">
            <w:pPr>
              <w:jc w:val="both"/>
            </w:pPr>
          </w:p>
          <w:p w:rsidR="001435F6" w:rsidRPr="009D01AE" w:rsidRDefault="001435F6" w:rsidP="00D759D8">
            <w:pPr>
              <w:pStyle w:val="Odsekzoznamu"/>
              <w:jc w:val="both"/>
            </w:pPr>
          </w:p>
          <w:p w:rsidR="001435F6" w:rsidRPr="009D01AE" w:rsidRDefault="001435F6" w:rsidP="00D759D8">
            <w:pPr>
              <w:pStyle w:val="Odsekzoznamu"/>
              <w:jc w:val="both"/>
            </w:pPr>
          </w:p>
          <w:p w:rsidR="001435F6" w:rsidRPr="009D01AE" w:rsidRDefault="001435F6" w:rsidP="00D759D8">
            <w:pPr>
              <w:jc w:val="both"/>
            </w:pPr>
            <w:r w:rsidRPr="009D01AE">
              <w:t>c1)</w:t>
            </w:r>
            <w:r w:rsidR="003D0237" w:rsidRPr="009D01AE">
              <w:object w:dxaOrig="1440" w:dyaOrig="1440">
                <v:shape id="_x0000_i1191" type="#_x0000_t75" style="width:41.95pt;height:20.05pt" o:ole="">
                  <v:imagedata r:id="rId19" o:title=""/>
                </v:shape>
                <w:control r:id="rId55" w:name="CheckBox1539" w:shapeid="_x0000_i1191"/>
              </w:object>
            </w:r>
            <w:r w:rsidRPr="009D01AE">
              <w:t xml:space="preserve">   </w:t>
            </w:r>
            <w:r w:rsidR="003D0237" w:rsidRPr="009D01AE">
              <w:object w:dxaOrig="1440" w:dyaOrig="1440">
                <v:shape id="_x0000_i1193" type="#_x0000_t75" style="width:45.1pt;height:20.05pt" o:ole="">
                  <v:imagedata r:id="rId21" o:title=""/>
                </v:shape>
                <w:control r:id="rId56" w:name="CheckBox2539" w:shapeid="_x0000_i1193"/>
              </w:object>
            </w:r>
            <w:r w:rsidRPr="009D01AE">
              <w:t xml:space="preserve">  </w:t>
            </w:r>
          </w:p>
          <w:p w:rsidR="001435F6" w:rsidRPr="009D01AE" w:rsidRDefault="001435F6" w:rsidP="00D759D8">
            <w:pPr>
              <w:jc w:val="both"/>
              <w:rPr>
                <w:rFonts w:hAnsi="MS Gothic"/>
                <w:color w:val="404040" w:themeColor="text1" w:themeTint="BF"/>
              </w:rPr>
            </w:pPr>
          </w:p>
          <w:p w:rsidR="001435F6" w:rsidRPr="009D01AE" w:rsidRDefault="003D0237" w:rsidP="00D759D8">
            <w:pPr>
              <w:jc w:val="both"/>
            </w:pPr>
            <w:r w:rsidRPr="009D01AE">
              <w:object w:dxaOrig="1440" w:dyaOrig="1440">
                <v:shape id="_x0000_i1195" type="#_x0000_t75" style="width:41.95pt;height:20.05pt" o:ole="">
                  <v:imagedata r:id="rId19" o:title=""/>
                </v:shape>
                <w:control r:id="rId57" w:name="CheckBox15311" w:shapeid="_x0000_i1195"/>
              </w:object>
            </w:r>
            <w:r w:rsidR="001435F6" w:rsidRPr="009D01AE">
              <w:t xml:space="preserve">   </w:t>
            </w:r>
            <w:r w:rsidRPr="009D01AE">
              <w:object w:dxaOrig="1440" w:dyaOrig="1440">
                <v:shape id="_x0000_i1197" type="#_x0000_t75" style="width:45.1pt;height:20.05pt" o:ole="">
                  <v:imagedata r:id="rId21" o:title=""/>
                </v:shape>
                <w:control r:id="rId58" w:name="CheckBox25311" w:shapeid="_x0000_i1197"/>
              </w:object>
            </w:r>
            <w:r w:rsidR="001435F6" w:rsidRPr="009D01AE">
              <w:t xml:space="preserve">  </w:t>
            </w:r>
          </w:p>
          <w:p w:rsidR="001435F6" w:rsidRPr="009D01AE" w:rsidRDefault="001435F6" w:rsidP="00D759D8">
            <w:pPr>
              <w:jc w:val="both"/>
            </w:pPr>
          </w:p>
          <w:p w:rsidR="001435F6" w:rsidRPr="009D01AE" w:rsidRDefault="001435F6" w:rsidP="00D759D8">
            <w:pPr>
              <w:jc w:val="both"/>
            </w:pPr>
            <w:r w:rsidRPr="009D01AE">
              <w:t>- [...........]</w:t>
            </w:r>
          </w:p>
          <w:p w:rsidR="001435F6" w:rsidRPr="009D01AE" w:rsidRDefault="001435F6" w:rsidP="00D759D8">
            <w:pPr>
              <w:jc w:val="both"/>
            </w:pPr>
          </w:p>
          <w:p w:rsidR="001435F6" w:rsidRPr="009D01AE" w:rsidRDefault="001435F6" w:rsidP="00D759D8">
            <w:pPr>
              <w:jc w:val="both"/>
            </w:pPr>
            <w:r w:rsidRPr="009D01AE">
              <w:t xml:space="preserve"> </w:t>
            </w:r>
          </w:p>
          <w:p w:rsidR="001435F6" w:rsidRPr="009D01AE" w:rsidRDefault="001435F6" w:rsidP="00D759D8">
            <w:pPr>
              <w:jc w:val="both"/>
            </w:pPr>
            <w:r w:rsidRPr="009D01AE">
              <w:t>- [...........]</w:t>
            </w:r>
          </w:p>
          <w:p w:rsidR="001435F6" w:rsidRPr="009D01AE" w:rsidRDefault="001435F6" w:rsidP="00D759D8">
            <w:pPr>
              <w:jc w:val="both"/>
            </w:pPr>
          </w:p>
          <w:p w:rsidR="001435F6" w:rsidRPr="009D01AE" w:rsidRDefault="001435F6" w:rsidP="00D759D8">
            <w:pPr>
              <w:jc w:val="both"/>
            </w:pPr>
          </w:p>
          <w:p w:rsidR="001435F6" w:rsidRPr="009D01AE" w:rsidRDefault="001435F6" w:rsidP="00D759D8">
            <w:pPr>
              <w:jc w:val="both"/>
            </w:pPr>
          </w:p>
          <w:p w:rsidR="001435F6" w:rsidRPr="009D01AE" w:rsidRDefault="001435F6" w:rsidP="00D759D8">
            <w:pPr>
              <w:jc w:val="both"/>
            </w:pPr>
            <w:r w:rsidRPr="009D01AE">
              <w:t>c2) [...........]</w:t>
            </w:r>
          </w:p>
          <w:p w:rsidR="001435F6" w:rsidRPr="009D01AE" w:rsidRDefault="001435F6" w:rsidP="00D759D8">
            <w:pPr>
              <w:pStyle w:val="Odsekzoznamu"/>
              <w:ind w:left="360"/>
              <w:jc w:val="both"/>
            </w:pPr>
          </w:p>
          <w:p w:rsidR="001435F6" w:rsidRPr="009D01AE" w:rsidRDefault="003D0237" w:rsidP="00D759D8">
            <w:pPr>
              <w:jc w:val="both"/>
            </w:pPr>
            <w:r w:rsidRPr="009D01AE">
              <w:object w:dxaOrig="1440" w:dyaOrig="1440">
                <v:shape id="_x0000_i1199" type="#_x0000_t75" style="width:41.95pt;height:20.05pt" o:ole="">
                  <v:imagedata r:id="rId19" o:title=""/>
                </v:shape>
                <w:control r:id="rId59" w:name="CheckBox15313" w:shapeid="_x0000_i1199"/>
              </w:object>
            </w:r>
            <w:r w:rsidR="001435F6" w:rsidRPr="009D01AE">
              <w:t xml:space="preserve">   </w:t>
            </w:r>
            <w:r w:rsidRPr="009D01AE">
              <w:object w:dxaOrig="1440" w:dyaOrig="1440">
                <v:shape id="_x0000_i1201" type="#_x0000_t75" style="width:45.1pt;height:20.05pt" o:ole="">
                  <v:imagedata r:id="rId21" o:title=""/>
                </v:shape>
                <w:control r:id="rId60" w:name="CheckBox25313" w:shapeid="_x0000_i1201"/>
              </w:object>
            </w:r>
            <w:r w:rsidR="001435F6" w:rsidRPr="009D01AE">
              <w:t xml:space="preserve">  </w:t>
            </w:r>
          </w:p>
          <w:p w:rsidR="001435F6" w:rsidRPr="009D01AE" w:rsidRDefault="001435F6" w:rsidP="00D759D8"/>
          <w:p w:rsidR="001435F6" w:rsidRPr="009D01AE" w:rsidRDefault="001435F6" w:rsidP="00D759D8"/>
          <w:p w:rsidR="001435F6" w:rsidRPr="009D01AE" w:rsidRDefault="001435F6" w:rsidP="00D759D8">
            <w:r w:rsidRPr="009D01AE">
              <w:rPr>
                <w:b/>
              </w:rPr>
              <w:t xml:space="preserve">Ak áno, </w:t>
            </w:r>
            <w:r w:rsidRPr="009D01AE">
              <w:t>uveďte podrobnosti:</w:t>
            </w:r>
          </w:p>
          <w:p w:rsidR="001435F6" w:rsidRPr="009D01AE" w:rsidRDefault="001435F6" w:rsidP="00D759D8">
            <w:pPr>
              <w:jc w:val="both"/>
            </w:pPr>
            <w:r w:rsidRPr="009D01AE">
              <w:t>[...........]</w:t>
            </w:r>
          </w:p>
          <w:p w:rsidR="001435F6" w:rsidRPr="009D01AE" w:rsidRDefault="001435F6" w:rsidP="00D759D8"/>
        </w:tc>
      </w:tr>
      <w:tr w:rsidR="001435F6" w:rsidRPr="009D01AE" w:rsidTr="00A95E29">
        <w:tc>
          <w:tcPr>
            <w:tcW w:w="4845" w:type="dxa"/>
          </w:tcPr>
          <w:p w:rsidR="001435F6" w:rsidRPr="009D01AE" w:rsidRDefault="001435F6" w:rsidP="00D759D8">
            <w:pPr>
              <w:jc w:val="both"/>
            </w:pPr>
            <w:r w:rsidRPr="009D01AE">
              <w:t>Ak príslušné dokumenty týkajúce sa platby daní alebo príspevkov sociálneho zabezpečenia sú dostupné v elektronickom formáte, uveďte:</w:t>
            </w:r>
          </w:p>
        </w:tc>
        <w:tc>
          <w:tcPr>
            <w:tcW w:w="4895" w:type="dxa"/>
            <w:gridSpan w:val="2"/>
          </w:tcPr>
          <w:p w:rsidR="001435F6" w:rsidRPr="009D01AE" w:rsidRDefault="001435F6" w:rsidP="00D759D8">
            <w:r w:rsidRPr="009D01AE">
              <w:t>(webová adresa, vydávajúci orgán alebo subjekt, presný odkaz na dokumentáciu)</w:t>
            </w:r>
            <w:r w:rsidRPr="009D01AE">
              <w:rPr>
                <w:rStyle w:val="Odkaznapoznmkupodiarou"/>
              </w:rPr>
              <w:footnoteReference w:id="31"/>
            </w:r>
            <w:r w:rsidRPr="009D01AE">
              <w:t>:</w:t>
            </w:r>
          </w:p>
          <w:p w:rsidR="001435F6" w:rsidRPr="009D01AE" w:rsidRDefault="001435F6" w:rsidP="00D759D8">
            <w:pPr>
              <w:jc w:val="both"/>
            </w:pPr>
            <w:r w:rsidRPr="009D01AE">
              <w:t>[...........][...........][...........]</w:t>
            </w:r>
          </w:p>
        </w:tc>
      </w:tr>
    </w:tbl>
    <w:p w:rsidR="001435F6" w:rsidRPr="009D01AE" w:rsidRDefault="001435F6" w:rsidP="00D759D8">
      <w:pPr>
        <w:tabs>
          <w:tab w:val="left" w:pos="1200"/>
        </w:tabs>
        <w:spacing w:before="240" w:after="120"/>
        <w:jc w:val="center"/>
      </w:pPr>
      <w:r w:rsidRPr="009D01AE">
        <w:t>C: DÔVODY TÝKAJÚCE SA KONKURZU, KONFLIKTU ZÁUJMOV ALEBO ODBORNÉHO POCHYBENIA</w:t>
      </w:r>
      <w:r w:rsidRPr="009D01AE">
        <w:rPr>
          <w:rStyle w:val="Odkaznapoznmkupodiarou"/>
        </w:rPr>
        <w:footnoteReference w:id="32"/>
      </w:r>
    </w:p>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pPr>
              <w:tabs>
                <w:tab w:val="left" w:pos="1200"/>
              </w:tabs>
              <w:jc w:val="both"/>
              <w:rPr>
                <w:b/>
              </w:rPr>
            </w:pPr>
            <w:r w:rsidRPr="009D01AE">
              <w:rPr>
                <w:b/>
              </w:rPr>
              <w:t xml:space="preserve">Upozorňujeme, že na účely tohto obstarávania mohli byť niektoré z nasledujúcich dôvodov </w:t>
            </w:r>
            <w:r w:rsidRPr="009D01AE">
              <w:rPr>
                <w:b/>
                <w:sz w:val="22"/>
              </w:rPr>
              <w:br/>
            </w:r>
            <w:r w:rsidRPr="009D01AE">
              <w:rPr>
                <w:b/>
              </w:rPr>
              <w:t xml:space="preserve">na vylúčenie presnejšie vymedzené vo vnútroštátnom práve, v príslušnom alebo súťažných </w:t>
            </w:r>
            <w:r w:rsidRPr="009D01AE">
              <w:rPr>
                <w:b/>
              </w:rPr>
              <w:lastRenderedPageBreak/>
              <w:t>podkladoch. Vo vnútroštátnych právnych predpisoch sa preto môže napríklad ustanoviť, že pojem „závažné odborné pochybenie“ sa môže vzťahovať na niekoľko rôznych foriem správania.</w:t>
            </w:r>
          </w:p>
        </w:tc>
      </w:tr>
    </w:tbl>
    <w:p w:rsidR="001435F6" w:rsidRPr="009D01AE" w:rsidRDefault="001435F6" w:rsidP="00D759D8">
      <w:pPr>
        <w:tabs>
          <w:tab w:val="left" w:pos="1200"/>
        </w:tabs>
      </w:pPr>
    </w:p>
    <w:tbl>
      <w:tblPr>
        <w:tblStyle w:val="Mriekatabuky"/>
        <w:tblW w:w="9752" w:type="dxa"/>
        <w:tblLook w:val="04A0" w:firstRow="1" w:lastRow="0" w:firstColumn="1" w:lastColumn="0" w:noHBand="0" w:noVBand="1"/>
      </w:tblPr>
      <w:tblGrid>
        <w:gridCol w:w="4876"/>
        <w:gridCol w:w="4876"/>
      </w:tblGrid>
      <w:tr w:rsidR="001435F6" w:rsidRPr="009D01AE" w:rsidTr="00A95E29">
        <w:trPr>
          <w:trHeight w:val="884"/>
        </w:trPr>
        <w:tc>
          <w:tcPr>
            <w:tcW w:w="4876" w:type="dxa"/>
          </w:tcPr>
          <w:p w:rsidR="001435F6" w:rsidRPr="009D01AE" w:rsidRDefault="001435F6" w:rsidP="00D759D8">
            <w:pPr>
              <w:rPr>
                <w:b/>
              </w:rPr>
            </w:pPr>
            <w:r w:rsidRPr="009D01AE">
              <w:rPr>
                <w:b/>
              </w:rPr>
              <w:t>Informácie týkajúce sa prípadného konkurzu, konfliktu záujmov alebo profesionálneho pochybenia</w:t>
            </w:r>
          </w:p>
        </w:tc>
        <w:tc>
          <w:tcPr>
            <w:tcW w:w="4876" w:type="dxa"/>
          </w:tcPr>
          <w:p w:rsidR="001435F6" w:rsidRPr="009D01AE" w:rsidRDefault="001435F6" w:rsidP="00D759D8">
            <w:pPr>
              <w:rPr>
                <w:b/>
              </w:rPr>
            </w:pPr>
            <w:r w:rsidRPr="009D01AE">
              <w:rPr>
                <w:b/>
              </w:rPr>
              <w:t>Odpoveď:</w:t>
            </w:r>
          </w:p>
        </w:tc>
      </w:tr>
      <w:tr w:rsidR="001435F6" w:rsidRPr="009D01AE" w:rsidTr="00A95E29">
        <w:trPr>
          <w:trHeight w:val="144"/>
        </w:trPr>
        <w:tc>
          <w:tcPr>
            <w:tcW w:w="4876" w:type="dxa"/>
            <w:vMerge w:val="restart"/>
          </w:tcPr>
          <w:p w:rsidR="001435F6" w:rsidRPr="009D01AE" w:rsidRDefault="001435F6" w:rsidP="00D759D8">
            <w:pPr>
              <w:rPr>
                <w:b/>
              </w:rPr>
            </w:pPr>
            <w:r w:rsidRPr="009D01AE">
              <w:t xml:space="preserve">Porušil hospodársky subjekt, </w:t>
            </w:r>
            <w:r w:rsidRPr="009D01AE">
              <w:rPr>
                <w:b/>
              </w:rPr>
              <w:t xml:space="preserve">podľa jeho vedomostí, svoje povinnosti </w:t>
            </w:r>
            <w:r w:rsidRPr="009D01AE">
              <w:t xml:space="preserve">v oblasti </w:t>
            </w:r>
            <w:r w:rsidRPr="009D01AE">
              <w:rPr>
                <w:b/>
              </w:rPr>
              <w:t>environmentálneho, sociálneho a pracovného práva</w:t>
            </w:r>
            <w:r w:rsidRPr="009D01AE">
              <w:rPr>
                <w:rStyle w:val="Odkaznapoznmkupodiarou"/>
                <w:b/>
              </w:rPr>
              <w:footnoteReference w:id="33"/>
            </w:r>
            <w:r w:rsidRPr="009D01AE">
              <w:rPr>
                <w:b/>
              </w:rPr>
              <w:t>?</w:t>
            </w:r>
          </w:p>
        </w:tc>
        <w:tc>
          <w:tcPr>
            <w:tcW w:w="4876" w:type="dxa"/>
          </w:tcPr>
          <w:p w:rsidR="001435F6" w:rsidRPr="009D01AE" w:rsidRDefault="001435F6" w:rsidP="00D759D8">
            <w:pPr>
              <w:jc w:val="both"/>
            </w:pPr>
          </w:p>
          <w:p w:rsidR="001435F6" w:rsidRPr="009D01AE" w:rsidRDefault="003D0237" w:rsidP="00D759D8">
            <w:pPr>
              <w:jc w:val="both"/>
            </w:pPr>
            <w:r w:rsidRPr="009D01AE">
              <w:object w:dxaOrig="1440" w:dyaOrig="1440">
                <v:shape id="_x0000_i1203" type="#_x0000_t75" style="width:41.95pt;height:20.05pt" o:ole="">
                  <v:imagedata r:id="rId19" o:title=""/>
                </v:shape>
                <w:control r:id="rId61" w:name="CheckBox155" w:shapeid="_x0000_i1203"/>
              </w:object>
            </w:r>
            <w:r w:rsidR="001435F6" w:rsidRPr="009D01AE">
              <w:t xml:space="preserve">   </w:t>
            </w:r>
            <w:r w:rsidRPr="009D01AE">
              <w:object w:dxaOrig="1440" w:dyaOrig="1440">
                <v:shape id="_x0000_i1205" type="#_x0000_t75" style="width:45.1pt;height:20.05pt" o:ole="">
                  <v:imagedata r:id="rId21" o:title=""/>
                </v:shape>
                <w:control r:id="rId62" w:name="CheckBox255" w:shapeid="_x0000_i1205"/>
              </w:object>
            </w:r>
            <w:r w:rsidR="001435F6" w:rsidRPr="009D01AE">
              <w:t xml:space="preserve">  </w:t>
            </w:r>
          </w:p>
          <w:p w:rsidR="001435F6" w:rsidRPr="009D01AE" w:rsidRDefault="001435F6" w:rsidP="00D759D8">
            <w:pPr>
              <w:jc w:val="both"/>
            </w:pPr>
          </w:p>
        </w:tc>
      </w:tr>
      <w:tr w:rsidR="001435F6" w:rsidRPr="009D01AE" w:rsidTr="00A95E29">
        <w:trPr>
          <w:trHeight w:val="144"/>
        </w:trPr>
        <w:tc>
          <w:tcPr>
            <w:tcW w:w="4876" w:type="dxa"/>
            <w:vMerge/>
          </w:tcPr>
          <w:p w:rsidR="001435F6" w:rsidRPr="009D01AE" w:rsidRDefault="001435F6" w:rsidP="00D759D8"/>
        </w:tc>
        <w:tc>
          <w:tcPr>
            <w:tcW w:w="4876" w:type="dxa"/>
          </w:tcPr>
          <w:p w:rsidR="001435F6" w:rsidRPr="009D01AE" w:rsidRDefault="001435F6" w:rsidP="00D759D8">
            <w:r w:rsidRPr="009D01AE">
              <w:rPr>
                <w:b/>
              </w:rPr>
              <w:t xml:space="preserve">Ak áno, </w:t>
            </w:r>
            <w:r w:rsidRPr="009D01AE">
              <w:t>prijal hospodársky subjekt opatrenia, aby sa preukázala jeho spoľahlivosť napriek existencii dôvodu na vylúčenie („samo očistenie“)?</w:t>
            </w:r>
          </w:p>
          <w:p w:rsidR="001435F6" w:rsidRPr="009D01AE" w:rsidRDefault="001435F6" w:rsidP="00D759D8">
            <w:pPr>
              <w:jc w:val="both"/>
            </w:pPr>
            <w:r w:rsidRPr="009D01AE">
              <w:t>Áno</w:t>
            </w:r>
            <w:r w:rsidRPr="009D01AE">
              <w:rPr>
                <w:color w:val="404040" w:themeColor="text1" w:themeTint="BF"/>
              </w:rPr>
              <w:t xml:space="preserve"> </w:t>
            </w:r>
            <w:r w:rsidRPr="009D01AE">
              <w:rPr>
                <w:rFonts w:ascii="Segoe UI Symbol" w:eastAsia="MS Gothic" w:hAnsi="Segoe UI Symbol" w:cs="Segoe UI Symbol"/>
                <w:color w:val="404040" w:themeColor="text1" w:themeTint="BF"/>
              </w:rPr>
              <w:t>☐</w:t>
            </w:r>
            <w:r w:rsidRPr="009D01AE">
              <w:t xml:space="preserve">       Nie  </w:t>
            </w:r>
            <w:r w:rsidRPr="009D01AE">
              <w:rPr>
                <w:color w:val="404040" w:themeColor="text1" w:themeTint="BF"/>
              </w:rPr>
              <w:t xml:space="preserve"> </w:t>
            </w:r>
            <w:r w:rsidRPr="009D01AE">
              <w:rPr>
                <w:rFonts w:ascii="Segoe UI Symbol" w:eastAsia="MS Gothic" w:hAnsi="Segoe UI Symbol" w:cs="Segoe UI Symbol"/>
                <w:color w:val="404040" w:themeColor="text1" w:themeTint="BF"/>
              </w:rPr>
              <w:t>☐</w:t>
            </w:r>
          </w:p>
          <w:p w:rsidR="001435F6" w:rsidRPr="009D01AE" w:rsidRDefault="001435F6" w:rsidP="00D759D8">
            <w:r w:rsidRPr="009D01AE">
              <w:rPr>
                <w:b/>
              </w:rPr>
              <w:t xml:space="preserve">Ak prijal opatrenia, </w:t>
            </w:r>
            <w:r w:rsidRPr="009D01AE">
              <w:t>opíšte prijaté opatrenia:</w:t>
            </w:r>
          </w:p>
          <w:p w:rsidR="001435F6" w:rsidRPr="009D01AE" w:rsidRDefault="001435F6" w:rsidP="00D759D8">
            <w:pPr>
              <w:jc w:val="both"/>
            </w:pPr>
            <w:r w:rsidRPr="009D01AE">
              <w:t>[...........]</w:t>
            </w:r>
          </w:p>
        </w:tc>
      </w:tr>
      <w:tr w:rsidR="001435F6" w:rsidRPr="009D01AE" w:rsidTr="00A95E29">
        <w:trPr>
          <w:trHeight w:val="144"/>
        </w:trPr>
        <w:tc>
          <w:tcPr>
            <w:tcW w:w="4876" w:type="dxa"/>
          </w:tcPr>
          <w:p w:rsidR="001435F6" w:rsidRPr="009D01AE" w:rsidRDefault="001435F6" w:rsidP="00D759D8">
            <w:r w:rsidRPr="009D01AE">
              <w:t>Nachádza sa hospodársky subjekt v niektorej z týchto situácií:</w:t>
            </w:r>
          </w:p>
          <w:p w:rsidR="001435F6" w:rsidRPr="009D01AE" w:rsidRDefault="001435F6" w:rsidP="00D759D8">
            <w:pPr>
              <w:pStyle w:val="Odsekzoznamu"/>
              <w:numPr>
                <w:ilvl w:val="0"/>
                <w:numId w:val="23"/>
              </w:numPr>
              <w:contextualSpacing/>
            </w:pPr>
            <w:r w:rsidRPr="009D01AE">
              <w:rPr>
                <w:b/>
              </w:rPr>
              <w:t xml:space="preserve">úpadok, </w:t>
            </w:r>
            <w:r w:rsidRPr="009D01AE">
              <w:t>alebo</w:t>
            </w:r>
          </w:p>
          <w:p w:rsidR="001435F6" w:rsidRPr="009D01AE" w:rsidRDefault="001435F6" w:rsidP="00D759D8">
            <w:pPr>
              <w:pStyle w:val="Odsekzoznamu"/>
              <w:numPr>
                <w:ilvl w:val="0"/>
                <w:numId w:val="23"/>
              </w:numPr>
              <w:contextualSpacing/>
            </w:pPr>
            <w:r w:rsidRPr="009D01AE">
              <w:rPr>
                <w:b/>
              </w:rPr>
              <w:t xml:space="preserve">konkurz </w:t>
            </w:r>
            <w:r w:rsidRPr="009D01AE">
              <w:t>alebo likvidácia, alebo</w:t>
            </w:r>
          </w:p>
          <w:p w:rsidR="001435F6" w:rsidRPr="009D01AE" w:rsidRDefault="001435F6" w:rsidP="00D759D8">
            <w:pPr>
              <w:pStyle w:val="Odsekzoznamu"/>
              <w:numPr>
                <w:ilvl w:val="0"/>
                <w:numId w:val="23"/>
              </w:numPr>
              <w:contextualSpacing/>
            </w:pPr>
            <w:r w:rsidRPr="009D01AE">
              <w:t xml:space="preserve">prebieha </w:t>
            </w:r>
            <w:r w:rsidRPr="009D01AE">
              <w:rPr>
                <w:b/>
              </w:rPr>
              <w:t xml:space="preserve">vyrovnávacie konanie </w:t>
            </w:r>
            <w:r w:rsidRPr="009D01AE">
              <w:t>alebo</w:t>
            </w:r>
          </w:p>
          <w:p w:rsidR="001435F6" w:rsidRPr="009D01AE" w:rsidRDefault="001435F6" w:rsidP="00D759D8">
            <w:pPr>
              <w:pStyle w:val="Odsekzoznamu"/>
              <w:numPr>
                <w:ilvl w:val="0"/>
                <w:numId w:val="23"/>
              </w:numPr>
              <w:contextualSpacing/>
            </w:pPr>
            <w:r w:rsidRPr="009D01AE">
              <w:t>je v akejkoľvek podobnej situácii vyplývajúcej z podobného konania podľa vnútroštátnych zákonov a iných právnych predpisov</w:t>
            </w:r>
            <w:r w:rsidRPr="009D01AE">
              <w:rPr>
                <w:rStyle w:val="Odkaznapoznmkupodiarou"/>
              </w:rPr>
              <w:footnoteReference w:id="34"/>
            </w:r>
            <w:r w:rsidRPr="009D01AE">
              <w:t xml:space="preserve"> alebo</w:t>
            </w:r>
          </w:p>
          <w:p w:rsidR="001435F6" w:rsidRPr="009D01AE" w:rsidRDefault="001435F6" w:rsidP="00D759D8">
            <w:pPr>
              <w:pStyle w:val="Odsekzoznamu"/>
              <w:numPr>
                <w:ilvl w:val="0"/>
                <w:numId w:val="23"/>
              </w:numPr>
              <w:contextualSpacing/>
            </w:pPr>
            <w:r w:rsidRPr="009D01AE">
              <w:t>jeho aktíva spravuje likvidátor alebo súd alebo</w:t>
            </w:r>
          </w:p>
          <w:p w:rsidR="001435F6" w:rsidRPr="009D01AE" w:rsidRDefault="001435F6" w:rsidP="00D759D8">
            <w:pPr>
              <w:pStyle w:val="Odsekzoznamu"/>
              <w:numPr>
                <w:ilvl w:val="0"/>
                <w:numId w:val="23"/>
              </w:numPr>
              <w:contextualSpacing/>
            </w:pPr>
            <w:r w:rsidRPr="009D01AE">
              <w:t>jeho podnikateľské činnosti sú pozastavené?</w:t>
            </w:r>
          </w:p>
        </w:tc>
        <w:tc>
          <w:tcPr>
            <w:tcW w:w="4876" w:type="dxa"/>
          </w:tcPr>
          <w:p w:rsidR="001435F6" w:rsidRPr="009D01AE" w:rsidRDefault="001435F6" w:rsidP="00D759D8"/>
          <w:p w:rsidR="001435F6" w:rsidRPr="009D01AE" w:rsidRDefault="003D0237" w:rsidP="00D759D8">
            <w:pPr>
              <w:jc w:val="both"/>
            </w:pPr>
            <w:r w:rsidRPr="009D01AE">
              <w:object w:dxaOrig="1440" w:dyaOrig="1440">
                <v:shape id="_x0000_i1207" type="#_x0000_t75" style="width:41.95pt;height:20.05pt" o:ole="">
                  <v:imagedata r:id="rId19" o:title=""/>
                </v:shape>
                <w:control r:id="rId63" w:name="CheckBox156" w:shapeid="_x0000_i1207"/>
              </w:object>
            </w:r>
            <w:r w:rsidR="001435F6" w:rsidRPr="009D01AE">
              <w:t xml:space="preserve">   </w:t>
            </w:r>
            <w:r w:rsidRPr="009D01AE">
              <w:object w:dxaOrig="1440" w:dyaOrig="1440">
                <v:shape id="_x0000_i1209" type="#_x0000_t75" style="width:45.1pt;height:20.05pt" o:ole="">
                  <v:imagedata r:id="rId21" o:title=""/>
                </v:shape>
                <w:control r:id="rId64" w:name="CheckBox256" w:shapeid="_x0000_i1209"/>
              </w:object>
            </w:r>
            <w:r w:rsidR="001435F6" w:rsidRPr="009D01AE">
              <w:t xml:space="preserve">  </w:t>
            </w:r>
          </w:p>
          <w:p w:rsidR="001435F6" w:rsidRPr="009D01AE" w:rsidRDefault="001435F6" w:rsidP="00D759D8"/>
        </w:tc>
      </w:tr>
      <w:tr w:rsidR="001435F6" w:rsidRPr="009D01AE" w:rsidTr="00A95E29">
        <w:trPr>
          <w:trHeight w:val="144"/>
        </w:trPr>
        <w:tc>
          <w:tcPr>
            <w:tcW w:w="4876" w:type="dxa"/>
          </w:tcPr>
          <w:p w:rsidR="001435F6" w:rsidRPr="009D01AE" w:rsidRDefault="001435F6" w:rsidP="00D759D8">
            <w:pPr>
              <w:rPr>
                <w:b/>
              </w:rPr>
            </w:pPr>
            <w:r w:rsidRPr="009D01AE">
              <w:rPr>
                <w:b/>
              </w:rPr>
              <w:t>Ak áno:</w:t>
            </w:r>
          </w:p>
          <w:p w:rsidR="001435F6" w:rsidRPr="009D01AE" w:rsidRDefault="001435F6" w:rsidP="00D759D8">
            <w:pPr>
              <w:pStyle w:val="Odsekzoznamu"/>
              <w:numPr>
                <w:ilvl w:val="0"/>
                <w:numId w:val="20"/>
              </w:numPr>
              <w:contextualSpacing/>
              <w:rPr>
                <w:b/>
              </w:rPr>
            </w:pPr>
            <w:r w:rsidRPr="009D01AE">
              <w:t>Uveďte podrobné informácie:</w:t>
            </w:r>
          </w:p>
          <w:p w:rsidR="001435F6" w:rsidRPr="009D01AE" w:rsidRDefault="001435F6" w:rsidP="00D759D8">
            <w:pPr>
              <w:pStyle w:val="Odsekzoznamu"/>
              <w:numPr>
                <w:ilvl w:val="0"/>
                <w:numId w:val="20"/>
              </w:numPr>
              <w:contextualSpacing/>
              <w:rPr>
                <w:b/>
              </w:rPr>
            </w:pPr>
            <w:r w:rsidRPr="009D01AE">
              <w:t>Uveďte dôvody, prečo je hospodársky subjekt napriek tomu schopný plniť zákazku, pričom sa zohľadnia platné vnútroštátne pravidlá a opatrenia týkajúce sa pokračovania podnikateľskej činnosti za týchto okolností</w:t>
            </w:r>
            <w:r w:rsidRPr="009D01AE">
              <w:rPr>
                <w:rStyle w:val="Odkaznapoznmkupodiarou"/>
              </w:rPr>
              <w:footnoteReference w:id="35"/>
            </w:r>
            <w:r w:rsidRPr="009D01AE">
              <w:t>?</w:t>
            </w:r>
          </w:p>
          <w:p w:rsidR="001435F6" w:rsidRPr="009D01AE" w:rsidRDefault="001435F6" w:rsidP="00D759D8">
            <w:pPr>
              <w:rPr>
                <w:b/>
              </w:rPr>
            </w:pPr>
          </w:p>
          <w:p w:rsidR="001435F6" w:rsidRPr="009D01AE" w:rsidRDefault="001435F6" w:rsidP="00D759D8">
            <w:r w:rsidRPr="009D01AE">
              <w:t>Ak je príslušná dokumentácia dostupná v elektronickom formáte, uveďte:</w:t>
            </w:r>
          </w:p>
        </w:tc>
        <w:tc>
          <w:tcPr>
            <w:tcW w:w="4876" w:type="dxa"/>
          </w:tcPr>
          <w:p w:rsidR="001435F6" w:rsidRPr="009D01AE" w:rsidRDefault="001435F6" w:rsidP="00D759D8"/>
          <w:p w:rsidR="001435F6" w:rsidRPr="009D01AE" w:rsidRDefault="001435F6" w:rsidP="00D759D8">
            <w:pPr>
              <w:jc w:val="both"/>
            </w:pPr>
            <w:r w:rsidRPr="009D01AE">
              <w:t>- [...........]</w:t>
            </w:r>
          </w:p>
          <w:p w:rsidR="001435F6" w:rsidRPr="009D01AE" w:rsidRDefault="001435F6" w:rsidP="00D759D8">
            <w:pPr>
              <w:jc w:val="both"/>
            </w:pPr>
            <w:r w:rsidRPr="009D01AE">
              <w:t>- [...........]</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bl>
    <w:p w:rsidR="001435F6" w:rsidRPr="009D01AE" w:rsidRDefault="001435F6" w:rsidP="00D759D8">
      <w:pPr>
        <w:tabs>
          <w:tab w:val="left" w:pos="1200"/>
        </w:tabs>
      </w:pPr>
    </w:p>
    <w:tbl>
      <w:tblPr>
        <w:tblStyle w:val="Mriekatabuky"/>
        <w:tblW w:w="9740" w:type="dxa"/>
        <w:tblLook w:val="04A0" w:firstRow="1" w:lastRow="0" w:firstColumn="1" w:lastColumn="0" w:noHBand="0" w:noVBand="1"/>
      </w:tblPr>
      <w:tblGrid>
        <w:gridCol w:w="4870"/>
        <w:gridCol w:w="4870"/>
      </w:tblGrid>
      <w:tr w:rsidR="001435F6" w:rsidRPr="009D01AE" w:rsidTr="00A95E29">
        <w:trPr>
          <w:trHeight w:val="135"/>
        </w:trPr>
        <w:tc>
          <w:tcPr>
            <w:tcW w:w="4870" w:type="dxa"/>
            <w:vMerge w:val="restart"/>
          </w:tcPr>
          <w:p w:rsidR="001435F6" w:rsidRPr="009D01AE" w:rsidRDefault="001435F6" w:rsidP="00D759D8">
            <w:pPr>
              <w:rPr>
                <w:b/>
              </w:rPr>
            </w:pPr>
            <w:r w:rsidRPr="009D01AE">
              <w:t xml:space="preserve">Dopustil sa hospodársky subjekt </w:t>
            </w:r>
            <w:r w:rsidRPr="009D01AE">
              <w:rPr>
                <w:b/>
              </w:rPr>
              <w:t>závažného odborného pochybenia</w:t>
            </w:r>
            <w:r w:rsidRPr="009D01AE">
              <w:rPr>
                <w:rStyle w:val="Odkaznapoznmkupodiarou"/>
                <w:b/>
              </w:rPr>
              <w:footnoteReference w:id="36"/>
            </w:r>
            <w:r w:rsidRPr="009D01AE">
              <w:rPr>
                <w:b/>
              </w:rPr>
              <w:t>?</w:t>
            </w:r>
          </w:p>
          <w:p w:rsidR="001435F6" w:rsidRPr="009D01AE" w:rsidRDefault="001435F6" w:rsidP="00D759D8">
            <w:pPr>
              <w:rPr>
                <w:b/>
              </w:rPr>
            </w:pPr>
          </w:p>
          <w:p w:rsidR="001435F6" w:rsidRPr="009D01AE" w:rsidRDefault="001435F6" w:rsidP="00D759D8">
            <w:r w:rsidRPr="009D01AE">
              <w:t>Ak áno, uveďte podrobnejšie informácie:</w:t>
            </w:r>
          </w:p>
        </w:tc>
        <w:tc>
          <w:tcPr>
            <w:tcW w:w="4870" w:type="dxa"/>
          </w:tcPr>
          <w:p w:rsidR="001435F6" w:rsidRPr="009D01AE" w:rsidRDefault="001435F6" w:rsidP="00D759D8"/>
          <w:p w:rsidR="001435F6" w:rsidRPr="009D01AE" w:rsidRDefault="003D0237" w:rsidP="00D759D8">
            <w:pPr>
              <w:jc w:val="both"/>
            </w:pPr>
            <w:r w:rsidRPr="009D01AE">
              <w:lastRenderedPageBreak/>
              <w:object w:dxaOrig="1440" w:dyaOrig="1440">
                <v:shape id="_x0000_i1211" type="#_x0000_t75" style="width:41.95pt;height:20.05pt" o:ole="">
                  <v:imagedata r:id="rId19" o:title=""/>
                </v:shape>
                <w:control r:id="rId65" w:name="CheckBox157" w:shapeid="_x0000_i1211"/>
              </w:object>
            </w:r>
            <w:r w:rsidR="001435F6" w:rsidRPr="009D01AE">
              <w:t xml:space="preserve">   </w:t>
            </w:r>
            <w:r w:rsidRPr="009D01AE">
              <w:object w:dxaOrig="1440" w:dyaOrig="1440">
                <v:shape id="_x0000_i1213" type="#_x0000_t75" style="width:45.1pt;height:20.05pt" o:ole="">
                  <v:imagedata r:id="rId21" o:title=""/>
                </v:shape>
                <w:control r:id="rId66" w:name="CheckBox257" w:shapeid="_x0000_i1213"/>
              </w:object>
            </w:r>
            <w:r w:rsidR="001435F6" w:rsidRPr="009D01AE">
              <w:t xml:space="preserve">  </w:t>
            </w:r>
          </w:p>
          <w:p w:rsidR="001435F6" w:rsidRPr="009D01AE" w:rsidRDefault="001435F6" w:rsidP="00D759D8"/>
          <w:p w:rsidR="001435F6" w:rsidRPr="009D01AE" w:rsidRDefault="001435F6" w:rsidP="00D759D8">
            <w:r w:rsidRPr="009D01AE">
              <w:t xml:space="preserve"> [...........]</w:t>
            </w:r>
          </w:p>
        </w:tc>
      </w:tr>
      <w:tr w:rsidR="001435F6" w:rsidRPr="009D01AE" w:rsidTr="00A95E29">
        <w:trPr>
          <w:trHeight w:val="135"/>
        </w:trPr>
        <w:tc>
          <w:tcPr>
            <w:tcW w:w="4870" w:type="dxa"/>
            <w:vMerge/>
          </w:tcPr>
          <w:p w:rsidR="001435F6" w:rsidRPr="009D01AE" w:rsidRDefault="001435F6" w:rsidP="00D759D8"/>
        </w:tc>
        <w:tc>
          <w:tcPr>
            <w:tcW w:w="4870" w:type="dxa"/>
          </w:tcPr>
          <w:p w:rsidR="001435F6" w:rsidRPr="009D01AE" w:rsidRDefault="001435F6" w:rsidP="00D759D8">
            <w:r w:rsidRPr="009D01AE">
              <w:rPr>
                <w:b/>
              </w:rPr>
              <w:t xml:space="preserve">Ak áno, </w:t>
            </w:r>
            <w:r w:rsidRPr="009D01AE">
              <w:t>prijal hospodársky subjekt samočistiace opatrenia?</w:t>
            </w:r>
          </w:p>
          <w:p w:rsidR="001435F6" w:rsidRPr="009D01AE" w:rsidRDefault="001435F6" w:rsidP="00D759D8">
            <w:pPr>
              <w:jc w:val="both"/>
              <w:rPr>
                <w:b/>
              </w:rPr>
            </w:pPr>
          </w:p>
          <w:p w:rsidR="001435F6" w:rsidRPr="009D01AE" w:rsidRDefault="003D0237" w:rsidP="00D759D8">
            <w:pPr>
              <w:jc w:val="both"/>
            </w:pPr>
            <w:r w:rsidRPr="009D01AE">
              <w:object w:dxaOrig="1440" w:dyaOrig="1440">
                <v:shape id="_x0000_i1215" type="#_x0000_t75" style="width:41.95pt;height:20.05pt" o:ole="">
                  <v:imagedata r:id="rId19" o:title=""/>
                </v:shape>
                <w:control r:id="rId67" w:name="CheckBox158" w:shapeid="_x0000_i1215"/>
              </w:object>
            </w:r>
            <w:r w:rsidR="001435F6" w:rsidRPr="009D01AE">
              <w:t xml:space="preserve">   </w:t>
            </w:r>
            <w:r w:rsidRPr="009D01AE">
              <w:object w:dxaOrig="1440" w:dyaOrig="1440">
                <v:shape id="_x0000_i1217" type="#_x0000_t75" style="width:45.1pt;height:20.05pt" o:ole="">
                  <v:imagedata r:id="rId21" o:title=""/>
                </v:shape>
                <w:control r:id="rId68" w:name="CheckBox258" w:shapeid="_x0000_i1217"/>
              </w:object>
            </w:r>
            <w:r w:rsidR="001435F6" w:rsidRPr="009D01AE">
              <w:t xml:space="preserve">  </w:t>
            </w:r>
          </w:p>
          <w:p w:rsidR="001435F6" w:rsidRPr="009D01AE" w:rsidRDefault="001435F6" w:rsidP="00D759D8">
            <w:pPr>
              <w:jc w:val="both"/>
              <w:rPr>
                <w:b/>
              </w:rPr>
            </w:pPr>
          </w:p>
          <w:p w:rsidR="001435F6" w:rsidRPr="009D01AE" w:rsidRDefault="001435F6" w:rsidP="00D759D8">
            <w:pPr>
              <w:jc w:val="both"/>
            </w:pPr>
            <w:r w:rsidRPr="009D01AE">
              <w:rPr>
                <w:b/>
              </w:rPr>
              <w:t xml:space="preserve">Ak prijal opatrenia, </w:t>
            </w:r>
            <w:r w:rsidRPr="009D01AE">
              <w:t>opíšte prijaté opatrenia:</w:t>
            </w:r>
          </w:p>
          <w:p w:rsidR="001435F6" w:rsidRPr="009D01AE" w:rsidRDefault="001435F6" w:rsidP="00D759D8">
            <w:pPr>
              <w:jc w:val="both"/>
            </w:pPr>
            <w:r w:rsidRPr="009D01AE">
              <w:t>[...........]</w:t>
            </w:r>
          </w:p>
        </w:tc>
      </w:tr>
      <w:tr w:rsidR="001435F6" w:rsidRPr="009D01AE" w:rsidTr="00A95E29">
        <w:trPr>
          <w:trHeight w:val="135"/>
        </w:trPr>
        <w:tc>
          <w:tcPr>
            <w:tcW w:w="4870" w:type="dxa"/>
            <w:vMerge w:val="restart"/>
          </w:tcPr>
          <w:p w:rsidR="001435F6" w:rsidRPr="009D01AE" w:rsidRDefault="001435F6" w:rsidP="00D759D8">
            <w:pPr>
              <w:rPr>
                <w:b/>
              </w:rPr>
            </w:pPr>
            <w:r w:rsidRPr="009D01AE">
              <w:t xml:space="preserve">Uzatvoril hospodársky subjekt </w:t>
            </w:r>
            <w:r w:rsidRPr="009D01AE">
              <w:rPr>
                <w:b/>
              </w:rPr>
              <w:t xml:space="preserve">dohody </w:t>
            </w:r>
            <w:r w:rsidRPr="009D01AE">
              <w:t>s inými hospodárskymi subjektmi s </w:t>
            </w:r>
            <w:r w:rsidRPr="009D01AE">
              <w:rPr>
                <w:b/>
              </w:rPr>
              <w:t>cieľom narušiť hospodársku súťaž?</w:t>
            </w:r>
          </w:p>
          <w:p w:rsidR="001435F6" w:rsidRPr="009D01AE" w:rsidRDefault="001435F6" w:rsidP="00D759D8">
            <w:pPr>
              <w:rPr>
                <w:b/>
              </w:rPr>
            </w:pPr>
          </w:p>
          <w:p w:rsidR="001435F6" w:rsidRPr="009D01AE" w:rsidRDefault="001435F6" w:rsidP="00D759D8">
            <w:r w:rsidRPr="009D01AE">
              <w:rPr>
                <w:b/>
              </w:rPr>
              <w:t xml:space="preserve">Ak áno, </w:t>
            </w:r>
            <w:r w:rsidRPr="009D01AE">
              <w:t>uveďte podrobnejšie informácie:</w:t>
            </w:r>
          </w:p>
        </w:tc>
        <w:tc>
          <w:tcPr>
            <w:tcW w:w="4870" w:type="dxa"/>
          </w:tcPr>
          <w:p w:rsidR="001435F6" w:rsidRPr="009D01AE" w:rsidRDefault="001435F6" w:rsidP="00D759D8"/>
          <w:p w:rsidR="001435F6" w:rsidRPr="009D01AE" w:rsidRDefault="003D0237" w:rsidP="00D759D8">
            <w:pPr>
              <w:jc w:val="both"/>
            </w:pPr>
            <w:r w:rsidRPr="009D01AE">
              <w:object w:dxaOrig="1440" w:dyaOrig="1440">
                <v:shape id="_x0000_i1219" type="#_x0000_t75" style="width:41.95pt;height:20.05pt" o:ole="">
                  <v:imagedata r:id="rId69" o:title=""/>
                </v:shape>
                <w:control r:id="rId70" w:name="CheckBox159" w:shapeid="_x0000_i1219"/>
              </w:object>
            </w:r>
            <w:r w:rsidR="001435F6" w:rsidRPr="009D01AE">
              <w:t xml:space="preserve">   </w:t>
            </w:r>
            <w:r w:rsidRPr="009D01AE">
              <w:object w:dxaOrig="1440" w:dyaOrig="1440">
                <v:shape id="_x0000_i1221" type="#_x0000_t75" style="width:45.1pt;height:20.05pt" o:ole="">
                  <v:imagedata r:id="rId21" o:title=""/>
                </v:shape>
                <w:control r:id="rId71" w:name="CheckBox259" w:shapeid="_x0000_i1221"/>
              </w:object>
            </w:r>
            <w:r w:rsidR="001435F6" w:rsidRPr="009D01AE">
              <w:t xml:space="preserve">  </w:t>
            </w:r>
          </w:p>
          <w:p w:rsidR="001435F6" w:rsidRPr="009D01AE" w:rsidRDefault="001435F6" w:rsidP="00D759D8"/>
          <w:p w:rsidR="001435F6" w:rsidRPr="009D01AE" w:rsidRDefault="001435F6" w:rsidP="00D759D8">
            <w:r w:rsidRPr="009D01AE">
              <w:t xml:space="preserve"> [...........]</w:t>
            </w:r>
          </w:p>
          <w:p w:rsidR="001435F6" w:rsidRPr="009D01AE" w:rsidRDefault="001435F6" w:rsidP="00D759D8">
            <w:pPr>
              <w:rPr>
                <w:b/>
              </w:rPr>
            </w:pPr>
          </w:p>
        </w:tc>
      </w:tr>
      <w:tr w:rsidR="001435F6" w:rsidRPr="009D01AE" w:rsidTr="00A95E29">
        <w:trPr>
          <w:trHeight w:val="135"/>
        </w:trPr>
        <w:tc>
          <w:tcPr>
            <w:tcW w:w="4870" w:type="dxa"/>
            <w:vMerge/>
          </w:tcPr>
          <w:p w:rsidR="001435F6" w:rsidRPr="009D01AE" w:rsidRDefault="001435F6" w:rsidP="00D759D8"/>
        </w:tc>
        <w:tc>
          <w:tcPr>
            <w:tcW w:w="4870" w:type="dxa"/>
          </w:tcPr>
          <w:p w:rsidR="001435F6" w:rsidRPr="009D01AE" w:rsidRDefault="001435F6" w:rsidP="00D759D8">
            <w:r w:rsidRPr="009D01AE">
              <w:rPr>
                <w:b/>
              </w:rPr>
              <w:t xml:space="preserve">Ak áno, </w:t>
            </w:r>
            <w:r w:rsidRPr="009D01AE">
              <w:t>prijal hospodársky subjekt samočistiace opatrenia?</w:t>
            </w:r>
          </w:p>
          <w:p w:rsidR="001435F6" w:rsidRPr="009D01AE" w:rsidRDefault="001435F6" w:rsidP="00D759D8">
            <w:pPr>
              <w:jc w:val="both"/>
            </w:pPr>
            <w:r w:rsidRPr="009D01AE">
              <w:t>Áno</w:t>
            </w:r>
            <w:r w:rsidRPr="009D01AE">
              <w:rPr>
                <w:color w:val="404040" w:themeColor="text1" w:themeTint="BF"/>
              </w:rPr>
              <w:t xml:space="preserve"> </w:t>
            </w:r>
            <w:r w:rsidRPr="009D01AE">
              <w:rPr>
                <w:rFonts w:ascii="Segoe UI Symbol" w:eastAsia="MS Gothic" w:hAnsi="Segoe UI Symbol" w:cs="Segoe UI Symbol"/>
                <w:color w:val="404040" w:themeColor="text1" w:themeTint="BF"/>
              </w:rPr>
              <w:t>☐</w:t>
            </w:r>
            <w:r w:rsidRPr="009D01AE">
              <w:t xml:space="preserve">       Nie  </w:t>
            </w:r>
            <w:r w:rsidRPr="009D01AE">
              <w:rPr>
                <w:color w:val="404040" w:themeColor="text1" w:themeTint="BF"/>
              </w:rPr>
              <w:t xml:space="preserve"> </w:t>
            </w:r>
            <w:r w:rsidRPr="009D01AE">
              <w:rPr>
                <w:rFonts w:ascii="Segoe UI Symbol" w:eastAsia="MS Gothic" w:hAnsi="Segoe UI Symbol" w:cs="Segoe UI Symbol"/>
                <w:color w:val="404040" w:themeColor="text1" w:themeTint="BF"/>
              </w:rPr>
              <w:t>☐</w:t>
            </w:r>
          </w:p>
          <w:p w:rsidR="001435F6" w:rsidRPr="009D01AE" w:rsidRDefault="001435F6" w:rsidP="00D759D8">
            <w:pPr>
              <w:jc w:val="both"/>
            </w:pPr>
            <w:r w:rsidRPr="009D01AE">
              <w:rPr>
                <w:b/>
              </w:rPr>
              <w:t xml:space="preserve">Ak prijal opatrenia, </w:t>
            </w:r>
            <w:r w:rsidRPr="009D01AE">
              <w:t>opíšte prijaté opatrenia:</w:t>
            </w:r>
          </w:p>
          <w:p w:rsidR="001435F6" w:rsidRPr="009D01AE" w:rsidRDefault="001435F6" w:rsidP="00D759D8">
            <w:pPr>
              <w:rPr>
                <w:b/>
              </w:rPr>
            </w:pPr>
            <w:r w:rsidRPr="009D01AE">
              <w:t>[...........]</w:t>
            </w:r>
          </w:p>
        </w:tc>
      </w:tr>
      <w:tr w:rsidR="001435F6" w:rsidRPr="009D01AE" w:rsidTr="00A95E29">
        <w:trPr>
          <w:trHeight w:val="135"/>
        </w:trPr>
        <w:tc>
          <w:tcPr>
            <w:tcW w:w="4870" w:type="dxa"/>
          </w:tcPr>
          <w:p w:rsidR="001435F6" w:rsidRPr="009D01AE" w:rsidRDefault="001435F6" w:rsidP="00D759D8">
            <w:pPr>
              <w:jc w:val="both"/>
            </w:pPr>
            <w:r w:rsidRPr="009D01AE">
              <w:t xml:space="preserve">Vie hospodársky subjekt o akomkoľvek </w:t>
            </w:r>
            <w:r w:rsidRPr="009D01AE">
              <w:rPr>
                <w:b/>
              </w:rPr>
              <w:t>konflikte záujmov</w:t>
            </w:r>
            <w:r w:rsidRPr="009D01AE">
              <w:rPr>
                <w:rStyle w:val="Odkaznapoznmkupodiarou"/>
                <w:b/>
              </w:rPr>
              <w:footnoteReference w:id="37"/>
            </w:r>
            <w:r w:rsidRPr="009D01AE">
              <w:rPr>
                <w:b/>
              </w:rPr>
              <w:t xml:space="preserve"> </w:t>
            </w:r>
            <w:r w:rsidRPr="009D01AE">
              <w:t>z dôvodu jeho účasti na postupe obstarávania?</w:t>
            </w:r>
          </w:p>
          <w:p w:rsidR="001435F6" w:rsidRPr="009D01AE" w:rsidRDefault="001435F6" w:rsidP="00D759D8">
            <w:pPr>
              <w:jc w:val="both"/>
            </w:pPr>
          </w:p>
          <w:p w:rsidR="001435F6" w:rsidRPr="009D01AE" w:rsidRDefault="001435F6" w:rsidP="00D759D8">
            <w:pPr>
              <w:jc w:val="both"/>
            </w:pPr>
            <w:r w:rsidRPr="009D01AE">
              <w:rPr>
                <w:b/>
              </w:rPr>
              <w:t xml:space="preserve">Ak áno, </w:t>
            </w:r>
            <w:r w:rsidRPr="009D01AE">
              <w:t>uveďte podrobnejšie informácie:</w:t>
            </w:r>
          </w:p>
        </w:tc>
        <w:tc>
          <w:tcPr>
            <w:tcW w:w="4870" w:type="dxa"/>
          </w:tcPr>
          <w:p w:rsidR="001435F6" w:rsidRPr="009D01AE" w:rsidRDefault="001435F6" w:rsidP="00D759D8"/>
          <w:p w:rsidR="001435F6" w:rsidRPr="009D01AE" w:rsidRDefault="003D0237" w:rsidP="00D759D8">
            <w:pPr>
              <w:jc w:val="both"/>
            </w:pPr>
            <w:r w:rsidRPr="009D01AE">
              <w:object w:dxaOrig="1440" w:dyaOrig="1440">
                <v:shape id="_x0000_i1223" type="#_x0000_t75" style="width:41.95pt;height:20.05pt" o:ole="">
                  <v:imagedata r:id="rId19" o:title=""/>
                </v:shape>
                <w:control r:id="rId72" w:name="CheckBox1510" w:shapeid="_x0000_i1223"/>
              </w:object>
            </w:r>
            <w:r w:rsidR="001435F6" w:rsidRPr="009D01AE">
              <w:t xml:space="preserve">   </w:t>
            </w:r>
            <w:r w:rsidRPr="009D01AE">
              <w:object w:dxaOrig="1440" w:dyaOrig="1440">
                <v:shape id="_x0000_i1225" type="#_x0000_t75" style="width:45.1pt;height:20.05pt" o:ole="">
                  <v:imagedata r:id="rId21" o:title=""/>
                </v:shape>
                <w:control r:id="rId73" w:name="CheckBox2510" w:shapeid="_x0000_i1225"/>
              </w:object>
            </w:r>
            <w:r w:rsidR="001435F6" w:rsidRPr="009D01AE">
              <w:t xml:space="preserve">  </w:t>
            </w:r>
          </w:p>
          <w:p w:rsidR="001435F6" w:rsidRPr="009D01AE" w:rsidRDefault="001435F6" w:rsidP="00D759D8"/>
          <w:p w:rsidR="001435F6" w:rsidRPr="009D01AE" w:rsidRDefault="001435F6" w:rsidP="00D759D8">
            <w:r w:rsidRPr="009D01AE">
              <w:t>[...........]</w:t>
            </w:r>
          </w:p>
        </w:tc>
      </w:tr>
      <w:tr w:rsidR="001435F6" w:rsidRPr="009D01AE" w:rsidTr="00A95E29">
        <w:trPr>
          <w:trHeight w:val="135"/>
        </w:trPr>
        <w:tc>
          <w:tcPr>
            <w:tcW w:w="4870" w:type="dxa"/>
          </w:tcPr>
          <w:p w:rsidR="001435F6" w:rsidRPr="009D01AE" w:rsidRDefault="001435F6" w:rsidP="00D759D8">
            <w:pPr>
              <w:jc w:val="both"/>
            </w:pPr>
            <w:r w:rsidRPr="009D01AE">
              <w:t xml:space="preserve">Poskytoval hospodársky subjekt alebo podnik súvisiaci s hospodárskym subjektom </w:t>
            </w:r>
            <w:r w:rsidRPr="009D01AE">
              <w:rPr>
                <w:b/>
              </w:rPr>
              <w:t xml:space="preserve">poradenstvo </w:t>
            </w:r>
            <w:r w:rsidRPr="009D01AE">
              <w:t xml:space="preserve">verejnému obstarávateľovi alebo obstarávateľovi alebo bol iným spôsobom </w:t>
            </w:r>
            <w:r w:rsidRPr="009D01AE">
              <w:rPr>
                <w:b/>
              </w:rPr>
              <w:t xml:space="preserve">zapojený do prípravy </w:t>
            </w:r>
            <w:r w:rsidRPr="009D01AE">
              <w:t>postupu obstarávania?</w:t>
            </w:r>
          </w:p>
          <w:p w:rsidR="001435F6" w:rsidRPr="009D01AE" w:rsidRDefault="001435F6" w:rsidP="00D759D8">
            <w:pPr>
              <w:jc w:val="both"/>
            </w:pPr>
          </w:p>
          <w:p w:rsidR="001435F6" w:rsidRPr="009D01AE" w:rsidRDefault="001435F6" w:rsidP="00D759D8">
            <w:pPr>
              <w:jc w:val="both"/>
            </w:pPr>
            <w:r w:rsidRPr="009D01AE">
              <w:rPr>
                <w:b/>
              </w:rPr>
              <w:t xml:space="preserve">Ak áno, </w:t>
            </w:r>
            <w:r w:rsidRPr="009D01AE">
              <w:t>uveďte podrobnejšie informácie:</w:t>
            </w:r>
          </w:p>
        </w:tc>
        <w:tc>
          <w:tcPr>
            <w:tcW w:w="4870" w:type="dxa"/>
          </w:tcPr>
          <w:p w:rsidR="001435F6" w:rsidRPr="009D01AE" w:rsidRDefault="001435F6" w:rsidP="00D759D8">
            <w:pPr>
              <w:jc w:val="both"/>
            </w:pPr>
          </w:p>
          <w:p w:rsidR="001435F6" w:rsidRPr="009D01AE" w:rsidRDefault="003D0237" w:rsidP="00D759D8">
            <w:pPr>
              <w:jc w:val="both"/>
            </w:pPr>
            <w:r w:rsidRPr="009D01AE">
              <w:object w:dxaOrig="1440" w:dyaOrig="1440">
                <v:shape id="_x0000_i1227" type="#_x0000_t75" style="width:41.95pt;height:20.05pt" o:ole="">
                  <v:imagedata r:id="rId19" o:title=""/>
                </v:shape>
                <w:control r:id="rId74" w:name="CheckBox1511" w:shapeid="_x0000_i1227"/>
              </w:object>
            </w:r>
            <w:r w:rsidR="001435F6" w:rsidRPr="009D01AE">
              <w:t xml:space="preserve">   </w:t>
            </w:r>
            <w:r w:rsidRPr="009D01AE">
              <w:object w:dxaOrig="1440" w:dyaOrig="1440">
                <v:shape id="_x0000_i1229" type="#_x0000_t75" style="width:45.1pt;height:20.05pt" o:ole="">
                  <v:imagedata r:id="rId21" o:title=""/>
                </v:shape>
                <w:control r:id="rId75" w:name="CheckBox2511" w:shapeid="_x0000_i1229"/>
              </w:object>
            </w:r>
            <w:r w:rsidR="001435F6" w:rsidRPr="009D01AE">
              <w:t xml:space="preserve">  </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t>
            </w:r>
          </w:p>
        </w:tc>
      </w:tr>
      <w:tr w:rsidR="001435F6" w:rsidRPr="009D01AE" w:rsidTr="00A95E29">
        <w:trPr>
          <w:trHeight w:val="128"/>
        </w:trPr>
        <w:tc>
          <w:tcPr>
            <w:tcW w:w="4870" w:type="dxa"/>
            <w:vMerge w:val="restart"/>
          </w:tcPr>
          <w:p w:rsidR="001435F6" w:rsidRPr="009D01AE" w:rsidRDefault="001435F6" w:rsidP="00D759D8">
            <w:pPr>
              <w:jc w:val="both"/>
            </w:pPr>
            <w:r w:rsidRPr="009D01AE">
              <w:t xml:space="preserve">Stalo sa hospodárskemu subjektu, že predchádzajúca verejná zákazka, predchádzajúca verejná zákazka s obstarávateľom alebo predchádzajúca koncesná zmluva bola </w:t>
            </w:r>
            <w:r w:rsidRPr="009D01AE">
              <w:rPr>
                <w:b/>
              </w:rPr>
              <w:t xml:space="preserve">ukončená predčasne, </w:t>
            </w:r>
            <w:r w:rsidRPr="009D01AE">
              <w:t>alebo že došlo k škode alebo iným porovnateľným sankciám v súvislosti s touto predchádzajúcou zákazkou?</w:t>
            </w:r>
          </w:p>
          <w:p w:rsidR="001435F6" w:rsidRPr="009D01AE" w:rsidRDefault="001435F6" w:rsidP="00D759D8">
            <w:pPr>
              <w:jc w:val="both"/>
            </w:pPr>
          </w:p>
          <w:p w:rsidR="001435F6" w:rsidRPr="009D01AE" w:rsidRDefault="001435F6" w:rsidP="00D759D8">
            <w:pPr>
              <w:jc w:val="both"/>
            </w:pPr>
            <w:r w:rsidRPr="009D01AE">
              <w:rPr>
                <w:b/>
              </w:rPr>
              <w:t xml:space="preserve">Ak áno, </w:t>
            </w:r>
            <w:r w:rsidRPr="009D01AE">
              <w:t>uveďte podrobnejšie informácie:</w:t>
            </w:r>
          </w:p>
          <w:p w:rsidR="001435F6" w:rsidRPr="009D01AE" w:rsidRDefault="001435F6" w:rsidP="00D759D8">
            <w:pPr>
              <w:jc w:val="both"/>
            </w:pPr>
          </w:p>
        </w:tc>
        <w:tc>
          <w:tcPr>
            <w:tcW w:w="4870" w:type="dxa"/>
          </w:tcPr>
          <w:p w:rsidR="001435F6" w:rsidRPr="009D01AE" w:rsidRDefault="001435F6" w:rsidP="00D759D8">
            <w:pPr>
              <w:jc w:val="both"/>
            </w:pPr>
          </w:p>
          <w:p w:rsidR="001435F6" w:rsidRPr="009D01AE" w:rsidRDefault="003D0237" w:rsidP="00D759D8">
            <w:pPr>
              <w:jc w:val="both"/>
            </w:pPr>
            <w:r w:rsidRPr="009D01AE">
              <w:object w:dxaOrig="1440" w:dyaOrig="1440">
                <v:shape id="_x0000_i1231" type="#_x0000_t75" style="width:41.95pt;height:20.05pt" o:ole="">
                  <v:imagedata r:id="rId19" o:title=""/>
                </v:shape>
                <w:control r:id="rId76" w:name="CheckBox1512" w:shapeid="_x0000_i1231"/>
              </w:object>
            </w:r>
            <w:r w:rsidR="001435F6" w:rsidRPr="009D01AE">
              <w:t xml:space="preserve">   </w:t>
            </w:r>
            <w:r w:rsidRPr="009D01AE">
              <w:object w:dxaOrig="1440" w:dyaOrig="1440">
                <v:shape id="_x0000_i1233" type="#_x0000_t75" style="width:45.1pt;height:20.05pt" o:ole="">
                  <v:imagedata r:id="rId21" o:title=""/>
                </v:shape>
                <w:control r:id="rId77" w:name="CheckBox2512" w:shapeid="_x0000_i1233"/>
              </w:object>
            </w:r>
            <w:r w:rsidR="001435F6" w:rsidRPr="009D01AE">
              <w:t xml:space="preserve">  </w:t>
            </w:r>
          </w:p>
          <w:p w:rsidR="001435F6" w:rsidRPr="009D01AE" w:rsidRDefault="001435F6" w:rsidP="00D759D8">
            <w:pPr>
              <w:jc w:val="both"/>
            </w:pPr>
          </w:p>
          <w:p w:rsidR="001435F6" w:rsidRPr="009D01AE" w:rsidRDefault="001435F6" w:rsidP="00D759D8">
            <w:pPr>
              <w:jc w:val="both"/>
            </w:pPr>
          </w:p>
          <w:p w:rsidR="001435F6" w:rsidRPr="009D01AE" w:rsidRDefault="001435F6" w:rsidP="00D759D8">
            <w:pPr>
              <w:jc w:val="both"/>
            </w:pPr>
          </w:p>
          <w:p w:rsidR="001435F6" w:rsidRPr="009D01AE" w:rsidRDefault="001435F6" w:rsidP="00D759D8">
            <w:pPr>
              <w:jc w:val="both"/>
            </w:pPr>
          </w:p>
          <w:p w:rsidR="001435F6" w:rsidRPr="009D01AE" w:rsidRDefault="001435F6" w:rsidP="00D759D8">
            <w:pPr>
              <w:jc w:val="both"/>
            </w:pPr>
            <w:r w:rsidRPr="009D01AE">
              <w:t xml:space="preserve"> [...........]</w:t>
            </w:r>
          </w:p>
        </w:tc>
      </w:tr>
      <w:tr w:rsidR="001435F6" w:rsidRPr="009D01AE" w:rsidTr="00A95E29">
        <w:trPr>
          <w:trHeight w:val="127"/>
        </w:trPr>
        <w:tc>
          <w:tcPr>
            <w:tcW w:w="4870" w:type="dxa"/>
            <w:vMerge/>
          </w:tcPr>
          <w:p w:rsidR="001435F6" w:rsidRPr="009D01AE" w:rsidRDefault="001435F6" w:rsidP="00D759D8">
            <w:pPr>
              <w:jc w:val="both"/>
            </w:pPr>
          </w:p>
        </w:tc>
        <w:tc>
          <w:tcPr>
            <w:tcW w:w="4870" w:type="dxa"/>
          </w:tcPr>
          <w:p w:rsidR="001435F6" w:rsidRPr="009D01AE" w:rsidRDefault="001435F6" w:rsidP="00D759D8">
            <w:r w:rsidRPr="009D01AE">
              <w:rPr>
                <w:b/>
              </w:rPr>
              <w:t xml:space="preserve">Ak áno, </w:t>
            </w:r>
            <w:r w:rsidRPr="009D01AE">
              <w:t>prijal hospodársky subjekt samočistiace opatrenia?</w:t>
            </w:r>
          </w:p>
          <w:p w:rsidR="001435F6" w:rsidRPr="009D01AE" w:rsidRDefault="001435F6" w:rsidP="00D759D8">
            <w:pPr>
              <w:jc w:val="both"/>
              <w:rPr>
                <w:b/>
              </w:rPr>
            </w:pPr>
          </w:p>
          <w:p w:rsidR="001435F6" w:rsidRPr="009D01AE" w:rsidRDefault="003D0237" w:rsidP="00D759D8">
            <w:pPr>
              <w:jc w:val="both"/>
            </w:pPr>
            <w:r w:rsidRPr="009D01AE">
              <w:object w:dxaOrig="1440" w:dyaOrig="1440">
                <v:shape id="_x0000_i1235" type="#_x0000_t75" style="width:41.95pt;height:20.05pt" o:ole="">
                  <v:imagedata r:id="rId19" o:title=""/>
                </v:shape>
                <w:control r:id="rId78" w:name="CheckBox1513" w:shapeid="_x0000_i1235"/>
              </w:object>
            </w:r>
            <w:r w:rsidR="001435F6" w:rsidRPr="009D01AE">
              <w:t xml:space="preserve">   </w:t>
            </w:r>
            <w:r w:rsidRPr="009D01AE">
              <w:object w:dxaOrig="1440" w:dyaOrig="1440">
                <v:shape id="_x0000_i1237" type="#_x0000_t75" style="width:45.1pt;height:20.05pt" o:ole="">
                  <v:imagedata r:id="rId21" o:title=""/>
                </v:shape>
                <w:control r:id="rId79" w:name="CheckBox2513" w:shapeid="_x0000_i1237"/>
              </w:object>
            </w:r>
            <w:r w:rsidR="001435F6" w:rsidRPr="009D01AE">
              <w:t xml:space="preserve">  </w:t>
            </w:r>
          </w:p>
          <w:p w:rsidR="001435F6" w:rsidRPr="009D01AE" w:rsidRDefault="001435F6" w:rsidP="00D759D8">
            <w:pPr>
              <w:jc w:val="both"/>
              <w:rPr>
                <w:b/>
              </w:rPr>
            </w:pPr>
          </w:p>
          <w:p w:rsidR="001435F6" w:rsidRPr="009D01AE" w:rsidRDefault="001435F6" w:rsidP="00D759D8">
            <w:pPr>
              <w:jc w:val="both"/>
            </w:pPr>
            <w:r w:rsidRPr="009D01AE">
              <w:rPr>
                <w:b/>
              </w:rPr>
              <w:t xml:space="preserve">Ak prijal opatrenia, </w:t>
            </w:r>
            <w:r w:rsidRPr="009D01AE">
              <w:t>opíšte prijaté opatrenia:</w:t>
            </w:r>
          </w:p>
          <w:p w:rsidR="001435F6" w:rsidRPr="009D01AE" w:rsidRDefault="001435F6" w:rsidP="00D759D8">
            <w:pPr>
              <w:jc w:val="both"/>
            </w:pPr>
            <w:r w:rsidRPr="009D01AE">
              <w:t>[...........]</w:t>
            </w:r>
          </w:p>
        </w:tc>
      </w:tr>
      <w:tr w:rsidR="001435F6" w:rsidRPr="009D01AE" w:rsidTr="00A95E29">
        <w:tc>
          <w:tcPr>
            <w:tcW w:w="4870" w:type="dxa"/>
          </w:tcPr>
          <w:p w:rsidR="001435F6" w:rsidRPr="009D01AE" w:rsidRDefault="001435F6" w:rsidP="00D759D8">
            <w:pPr>
              <w:jc w:val="both"/>
            </w:pPr>
            <w:r w:rsidRPr="009D01AE">
              <w:lastRenderedPageBreak/>
              <w:t>Môže hospodársky subjekt potvrdiť, že:</w:t>
            </w:r>
          </w:p>
          <w:p w:rsidR="001435F6" w:rsidRPr="009D01AE" w:rsidRDefault="001435F6" w:rsidP="00D759D8">
            <w:pPr>
              <w:pStyle w:val="Odsekzoznamu"/>
              <w:numPr>
                <w:ilvl w:val="0"/>
                <w:numId w:val="24"/>
              </w:numPr>
              <w:contextualSpacing/>
              <w:jc w:val="both"/>
            </w:pPr>
            <w:r w:rsidRPr="009D01AE">
              <w:t xml:space="preserve">nie je vinný zo závažného </w:t>
            </w:r>
            <w:r w:rsidRPr="009D01AE">
              <w:rPr>
                <w:b/>
              </w:rPr>
              <w:t xml:space="preserve">skreslenia </w:t>
            </w:r>
            <w:r w:rsidRPr="009D01AE">
              <w:t>pri predkladaní informácií vyžadovaných na overenie neexistencie dôvodov na vylúčenie alebo splnenia podmienok účasti;</w:t>
            </w:r>
          </w:p>
          <w:p w:rsidR="001435F6" w:rsidRPr="009D01AE" w:rsidRDefault="001435F6" w:rsidP="00D759D8">
            <w:pPr>
              <w:pStyle w:val="Odsekzoznamu"/>
              <w:numPr>
                <w:ilvl w:val="0"/>
                <w:numId w:val="24"/>
              </w:numPr>
              <w:contextualSpacing/>
              <w:jc w:val="both"/>
            </w:pPr>
            <w:r w:rsidRPr="009D01AE">
              <w:rPr>
                <w:b/>
              </w:rPr>
              <w:t xml:space="preserve">nezadržal </w:t>
            </w:r>
            <w:r w:rsidRPr="009D01AE">
              <w:t>takéto informácie;</w:t>
            </w:r>
          </w:p>
          <w:p w:rsidR="001435F6" w:rsidRPr="009D01AE" w:rsidRDefault="001435F6" w:rsidP="00D759D8">
            <w:pPr>
              <w:pStyle w:val="Odsekzoznamu"/>
              <w:numPr>
                <w:ilvl w:val="0"/>
                <w:numId w:val="24"/>
              </w:numPr>
              <w:contextualSpacing/>
              <w:jc w:val="both"/>
            </w:pPr>
            <w:r w:rsidRPr="009D01AE">
              <w:t>môže bezodkladne predložiť podporné dokumenty požadované verejným obstarávateľom alebo obstarávateľom a</w:t>
            </w:r>
          </w:p>
          <w:p w:rsidR="001435F6" w:rsidRPr="009D01AE" w:rsidRDefault="001435F6" w:rsidP="00D759D8">
            <w:pPr>
              <w:pStyle w:val="Odsekzoznamu"/>
              <w:numPr>
                <w:ilvl w:val="0"/>
                <w:numId w:val="24"/>
              </w:numPr>
              <w:contextualSpacing/>
              <w:jc w:val="both"/>
            </w:pPr>
            <w:r w:rsidRPr="009D01AE">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1435F6" w:rsidRPr="009D01AE" w:rsidRDefault="001435F6" w:rsidP="00D759D8">
            <w:pPr>
              <w:jc w:val="both"/>
            </w:pPr>
          </w:p>
          <w:p w:rsidR="001435F6" w:rsidRPr="009D01AE" w:rsidRDefault="003D0237" w:rsidP="00D759D8">
            <w:pPr>
              <w:jc w:val="both"/>
            </w:pPr>
            <w:r w:rsidRPr="009D01AE">
              <w:object w:dxaOrig="1440" w:dyaOrig="1440">
                <v:shape id="_x0000_i1239" type="#_x0000_t75" style="width:41.95pt;height:20.05pt" o:ole="">
                  <v:imagedata r:id="rId19" o:title=""/>
                </v:shape>
                <w:control r:id="rId80" w:name="CheckBox15131" w:shapeid="_x0000_i1239"/>
              </w:object>
            </w:r>
            <w:r w:rsidR="001435F6" w:rsidRPr="009D01AE">
              <w:t xml:space="preserve">   </w:t>
            </w:r>
            <w:r w:rsidRPr="009D01AE">
              <w:object w:dxaOrig="1440" w:dyaOrig="1440">
                <v:shape id="_x0000_i1241" type="#_x0000_t75" style="width:45.1pt;height:20.05pt" o:ole="">
                  <v:imagedata r:id="rId21" o:title=""/>
                </v:shape>
                <w:control r:id="rId81" w:name="CheckBox25131" w:shapeid="_x0000_i1241"/>
              </w:object>
            </w:r>
            <w:r w:rsidR="001435F6" w:rsidRPr="009D01AE">
              <w:t xml:space="preserve">  </w:t>
            </w:r>
          </w:p>
          <w:p w:rsidR="001435F6" w:rsidRPr="009D01AE" w:rsidRDefault="001435F6" w:rsidP="00D759D8">
            <w:pPr>
              <w:jc w:val="both"/>
            </w:pPr>
          </w:p>
        </w:tc>
      </w:tr>
    </w:tbl>
    <w:p w:rsidR="001435F6" w:rsidRPr="009D01AE" w:rsidRDefault="001435F6" w:rsidP="00D759D8">
      <w:pPr>
        <w:spacing w:before="240" w:after="120"/>
        <w:jc w:val="center"/>
      </w:pPr>
      <w:r w:rsidRPr="009D01AE">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9D01AE" w:rsidTr="00A95E29">
        <w:tc>
          <w:tcPr>
            <w:tcW w:w="4870" w:type="dxa"/>
          </w:tcPr>
          <w:p w:rsidR="001435F6" w:rsidRPr="009D01AE" w:rsidRDefault="001435F6" w:rsidP="00D759D8">
            <w:pPr>
              <w:jc w:val="both"/>
              <w:rPr>
                <w:b/>
              </w:rPr>
            </w:pPr>
            <w:r w:rsidRPr="009D01AE">
              <w:rPr>
                <w:b/>
              </w:rPr>
              <w:t>Čisto vnútroštátne dôvody vylúčenia</w:t>
            </w:r>
          </w:p>
        </w:tc>
        <w:tc>
          <w:tcPr>
            <w:tcW w:w="4870" w:type="dxa"/>
          </w:tcPr>
          <w:p w:rsidR="001435F6" w:rsidRPr="009D01AE" w:rsidRDefault="001435F6" w:rsidP="00D759D8">
            <w:pPr>
              <w:jc w:val="both"/>
              <w:rPr>
                <w:b/>
              </w:rPr>
            </w:pPr>
            <w:r w:rsidRPr="009D01AE">
              <w:rPr>
                <w:b/>
              </w:rPr>
              <w:t>Odpoveď:</w:t>
            </w:r>
          </w:p>
        </w:tc>
      </w:tr>
      <w:tr w:rsidR="001435F6" w:rsidRPr="009D01AE" w:rsidTr="00A95E29">
        <w:tc>
          <w:tcPr>
            <w:tcW w:w="4870" w:type="dxa"/>
          </w:tcPr>
          <w:p w:rsidR="001435F6" w:rsidRPr="009D01AE" w:rsidRDefault="001435F6" w:rsidP="00D759D8">
            <w:pPr>
              <w:jc w:val="both"/>
            </w:pPr>
            <w:r w:rsidRPr="009D01AE">
              <w:t xml:space="preserve">Uplatňujú sa </w:t>
            </w:r>
            <w:r w:rsidRPr="009D01AE">
              <w:rPr>
                <w:b/>
              </w:rPr>
              <w:t xml:space="preserve">čisto vnútroštátne dôvody vylúčenia, </w:t>
            </w:r>
            <w:r w:rsidRPr="009D01AE">
              <w:t>ktoré sú špecifikované v príslušnom oznámení alebo súťažných podkladoch?</w:t>
            </w:r>
          </w:p>
          <w:p w:rsidR="001435F6" w:rsidRPr="009D01AE" w:rsidRDefault="001435F6" w:rsidP="00D759D8">
            <w:pPr>
              <w:jc w:val="both"/>
            </w:pPr>
          </w:p>
          <w:p w:rsidR="001435F6" w:rsidRPr="009D01AE" w:rsidRDefault="001435F6" w:rsidP="00D759D8">
            <w:pPr>
              <w:jc w:val="both"/>
            </w:pPr>
            <w:r w:rsidRPr="009D01AE">
              <w:t>Ak je dokumentácia požadovaná v príslušnom oznámení alebo v súťažných podkladoch dostupná v elektronickom formáte, uveďte:</w:t>
            </w:r>
          </w:p>
        </w:tc>
        <w:tc>
          <w:tcPr>
            <w:tcW w:w="4870" w:type="dxa"/>
          </w:tcPr>
          <w:p w:rsidR="001435F6" w:rsidRPr="009D01AE" w:rsidRDefault="001435F6" w:rsidP="00D759D8">
            <w:pPr>
              <w:jc w:val="both"/>
            </w:pPr>
          </w:p>
          <w:p w:rsidR="001435F6" w:rsidRPr="009D01AE" w:rsidRDefault="003D0237" w:rsidP="00D759D8">
            <w:pPr>
              <w:jc w:val="both"/>
            </w:pPr>
            <w:r w:rsidRPr="009D01AE">
              <w:object w:dxaOrig="1440" w:dyaOrig="1440">
                <v:shape id="_x0000_i1243" type="#_x0000_t75" style="width:41.95pt;height:20.05pt" o:ole="">
                  <v:imagedata r:id="rId19" o:title=""/>
                </v:shape>
                <w:control r:id="rId82" w:name="CheckBox151311" w:shapeid="_x0000_i1243"/>
              </w:object>
            </w:r>
            <w:r w:rsidR="001435F6" w:rsidRPr="009D01AE">
              <w:t xml:space="preserve">   </w:t>
            </w:r>
            <w:r w:rsidRPr="009D01AE">
              <w:object w:dxaOrig="1440" w:dyaOrig="1440">
                <v:shape id="_x0000_i1245" type="#_x0000_t75" style="width:45.1pt;height:20.05pt" o:ole="">
                  <v:imagedata r:id="rId83" o:title=""/>
                </v:shape>
                <w:control r:id="rId84" w:name="CheckBox251311" w:shapeid="_x0000_i1245"/>
              </w:object>
            </w:r>
            <w:r w:rsidR="001435F6" w:rsidRPr="009D01AE">
              <w:t xml:space="preserve">  </w:t>
            </w:r>
          </w:p>
          <w:p w:rsidR="001435F6" w:rsidRPr="009D01AE" w:rsidRDefault="001435F6" w:rsidP="00D759D8">
            <w:pPr>
              <w:jc w:val="both"/>
            </w:pPr>
          </w:p>
          <w:p w:rsidR="001435F6" w:rsidRPr="009D01AE" w:rsidRDefault="001435F6" w:rsidP="00D759D8">
            <w:pPr>
              <w:jc w:val="both"/>
            </w:pPr>
            <w:r w:rsidRPr="009D01AE">
              <w:t>(webová adresa, vydávajúci orgán alebo subjekt, presný odkaz na dokumentáciu):</w:t>
            </w:r>
          </w:p>
          <w:p w:rsidR="001435F6" w:rsidRPr="009D01AE" w:rsidRDefault="001435F6" w:rsidP="00D759D8">
            <w:pPr>
              <w:jc w:val="both"/>
            </w:pPr>
            <w:r w:rsidRPr="009D01AE">
              <w:t>[...........][...........][...........]</w:t>
            </w:r>
            <w:r w:rsidRPr="009D01AE">
              <w:rPr>
                <w:rStyle w:val="Odkaznapoznmkupodiarou"/>
              </w:rPr>
              <w:footnoteReference w:id="38"/>
            </w:r>
          </w:p>
        </w:tc>
      </w:tr>
      <w:tr w:rsidR="001435F6" w:rsidRPr="009D01AE" w:rsidTr="00A95E29">
        <w:tc>
          <w:tcPr>
            <w:tcW w:w="4870" w:type="dxa"/>
          </w:tcPr>
          <w:p w:rsidR="001435F6" w:rsidRPr="009D01AE" w:rsidRDefault="001435F6" w:rsidP="00D759D8">
            <w:pPr>
              <w:jc w:val="both"/>
            </w:pPr>
            <w:r w:rsidRPr="009D01AE">
              <w:rPr>
                <w:b/>
              </w:rPr>
              <w:t xml:space="preserve">V prípade, že sa uplatňujú len čisto vnútroštátne dôvody vylúčenia, </w:t>
            </w:r>
            <w:r w:rsidRPr="009D01AE">
              <w:t>prijal hospodársky subjekt samočistiace opatrenia?</w:t>
            </w:r>
          </w:p>
          <w:p w:rsidR="001435F6" w:rsidRPr="009D01AE" w:rsidRDefault="001435F6" w:rsidP="00D759D8">
            <w:pPr>
              <w:jc w:val="both"/>
            </w:pPr>
          </w:p>
          <w:p w:rsidR="001435F6" w:rsidRPr="009D01AE" w:rsidRDefault="001435F6" w:rsidP="00D759D8">
            <w:pPr>
              <w:jc w:val="both"/>
            </w:pPr>
            <w:r w:rsidRPr="009D01AE">
              <w:rPr>
                <w:b/>
              </w:rPr>
              <w:t xml:space="preserve">Ak ich prijal, </w:t>
            </w:r>
            <w:r w:rsidRPr="009D01AE">
              <w:t>opíšte prijaté opatrenia:</w:t>
            </w:r>
          </w:p>
        </w:tc>
        <w:tc>
          <w:tcPr>
            <w:tcW w:w="4870" w:type="dxa"/>
          </w:tcPr>
          <w:p w:rsidR="001435F6" w:rsidRPr="009D01AE" w:rsidRDefault="001435F6" w:rsidP="00D759D8">
            <w:pPr>
              <w:jc w:val="both"/>
            </w:pPr>
          </w:p>
          <w:p w:rsidR="001435F6" w:rsidRPr="009D01AE" w:rsidRDefault="003D0237" w:rsidP="00D759D8">
            <w:pPr>
              <w:jc w:val="both"/>
            </w:pPr>
            <w:r w:rsidRPr="009D01AE">
              <w:object w:dxaOrig="1440" w:dyaOrig="1440">
                <v:shape id="_x0000_i1247" type="#_x0000_t75" style="width:41.95pt;height:20.05pt" o:ole="">
                  <v:imagedata r:id="rId19" o:title=""/>
                </v:shape>
                <w:control r:id="rId85" w:name="CheckBox151312" w:shapeid="_x0000_i1247"/>
              </w:object>
            </w:r>
            <w:r w:rsidR="001435F6" w:rsidRPr="009D01AE">
              <w:t xml:space="preserve">   </w:t>
            </w:r>
            <w:r w:rsidRPr="009D01AE">
              <w:object w:dxaOrig="1440" w:dyaOrig="1440">
                <v:shape id="_x0000_i1249" type="#_x0000_t75" style="width:45.1pt;height:20.05pt" o:ole="">
                  <v:imagedata r:id="rId21" o:title=""/>
                </v:shape>
                <w:control r:id="rId86" w:name="CheckBox251312" w:shapeid="_x0000_i1249"/>
              </w:object>
            </w:r>
            <w:r w:rsidR="001435F6" w:rsidRPr="009D01AE">
              <w:t xml:space="preserve">  </w:t>
            </w:r>
          </w:p>
          <w:p w:rsidR="001435F6" w:rsidRPr="009D01AE" w:rsidRDefault="001435F6" w:rsidP="00D759D8">
            <w:pPr>
              <w:jc w:val="both"/>
            </w:pPr>
          </w:p>
          <w:p w:rsidR="001435F6" w:rsidRPr="009D01AE" w:rsidRDefault="001435F6" w:rsidP="00D759D8">
            <w:pPr>
              <w:jc w:val="both"/>
            </w:pPr>
            <w:r w:rsidRPr="009D01AE">
              <w:t>[...........]</w:t>
            </w:r>
          </w:p>
        </w:tc>
      </w:tr>
    </w:tbl>
    <w:p w:rsidR="001435F6" w:rsidRPr="009D01AE" w:rsidRDefault="001435F6" w:rsidP="00D759D8">
      <w:pPr>
        <w:spacing w:after="160" w:line="259" w:lineRule="auto"/>
        <w:jc w:val="center"/>
      </w:pPr>
      <w:r w:rsidRPr="009D01AE">
        <w:br w:type="page"/>
      </w:r>
      <w:r w:rsidR="00ED426C" w:rsidRPr="009D01AE">
        <w:rPr>
          <w:b/>
        </w:rPr>
        <w:lastRenderedPageBreak/>
        <w:t>Časť IV</w:t>
      </w:r>
      <w:r w:rsidRPr="009D01AE">
        <w:rPr>
          <w:b/>
        </w:rPr>
        <w:t>: Podmienky účasti</w:t>
      </w:r>
    </w:p>
    <w:p w:rsidR="001435F6" w:rsidRPr="009D01AE" w:rsidRDefault="001435F6" w:rsidP="00D759D8">
      <w:pPr>
        <w:jc w:val="both"/>
        <w:rPr>
          <w:sz w:val="20"/>
          <w:szCs w:val="20"/>
        </w:rPr>
      </w:pPr>
      <w:r w:rsidRPr="009D01AE">
        <w:rPr>
          <w:sz w:val="20"/>
          <w:szCs w:val="20"/>
        </w:rPr>
        <w:t>V súvislosti s podmienkami účasti (oddiel α alebo oddiely A až D tejto časti) hospodársky subjekt vyhlasuje, že :</w:t>
      </w:r>
    </w:p>
    <w:p w:rsidR="001435F6" w:rsidRPr="009D01AE" w:rsidRDefault="001435F6" w:rsidP="00D759D8">
      <w:pPr>
        <w:spacing w:before="240" w:after="120"/>
        <w:jc w:val="center"/>
      </w:pPr>
      <w:r w:rsidRPr="009D01AE">
        <w:t>α: GLOBÁLNY ÚDAJ PRE VŠETKY PODMIENKY ÚČASTI</w:t>
      </w:r>
    </w:p>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pPr>
              <w:jc w:val="both"/>
              <w:rPr>
                <w:b/>
              </w:rPr>
            </w:pPr>
            <w:r w:rsidRPr="009D01AE">
              <w:rPr>
                <w:b/>
              </w:rPr>
              <w:t xml:space="preserve">Hospodársky subjekt by mal toto políčko vyplniť iba v prípade, ak verejný obstarávateľ alebo obstarávateľ uviedol v príslušnom oznámení alebo súťažných podkladoch uvedených v oznámení, </w:t>
            </w:r>
            <w:r w:rsidRPr="009D01AE">
              <w:rPr>
                <w:b/>
                <w:sz w:val="22"/>
              </w:rPr>
              <w:br/>
            </w:r>
            <w:r w:rsidRPr="009D01AE">
              <w:rPr>
                <w:b/>
              </w:rPr>
              <w:t>že hospodársky subjekt môže vyplniť len oddiel α časti IV bez toho, aby musel vyplniť iné oddiely časti IV:</w:t>
            </w:r>
          </w:p>
        </w:tc>
      </w:tr>
    </w:tbl>
    <w:p w:rsidR="001435F6" w:rsidRPr="009D01AE" w:rsidRDefault="001435F6" w:rsidP="00D759D8"/>
    <w:tbl>
      <w:tblPr>
        <w:tblStyle w:val="Mriekatabuky"/>
        <w:tblW w:w="9740" w:type="dxa"/>
        <w:tblLook w:val="04A0" w:firstRow="1" w:lastRow="0" w:firstColumn="1" w:lastColumn="0" w:noHBand="0" w:noVBand="1"/>
      </w:tblPr>
      <w:tblGrid>
        <w:gridCol w:w="4870"/>
        <w:gridCol w:w="4870"/>
      </w:tblGrid>
      <w:tr w:rsidR="001435F6" w:rsidRPr="009D01AE" w:rsidTr="00A95E29">
        <w:tc>
          <w:tcPr>
            <w:tcW w:w="4870" w:type="dxa"/>
          </w:tcPr>
          <w:p w:rsidR="001435F6" w:rsidRPr="009D01AE" w:rsidRDefault="001435F6" w:rsidP="00D759D8">
            <w:pPr>
              <w:rPr>
                <w:b/>
              </w:rPr>
            </w:pPr>
            <w:r w:rsidRPr="009D01AE">
              <w:rPr>
                <w:b/>
              </w:rPr>
              <w:t>Splnenie všetkých podmienok účasti</w:t>
            </w:r>
          </w:p>
        </w:tc>
        <w:tc>
          <w:tcPr>
            <w:tcW w:w="4870" w:type="dxa"/>
          </w:tcPr>
          <w:p w:rsidR="001435F6" w:rsidRPr="009D01AE" w:rsidRDefault="001435F6" w:rsidP="00D759D8">
            <w:pPr>
              <w:rPr>
                <w:b/>
              </w:rPr>
            </w:pPr>
            <w:r w:rsidRPr="009D01AE">
              <w:rPr>
                <w:b/>
              </w:rPr>
              <w:t>Odpoveď</w:t>
            </w:r>
          </w:p>
        </w:tc>
      </w:tr>
      <w:tr w:rsidR="001435F6" w:rsidRPr="009D01AE" w:rsidTr="00A95E29">
        <w:tc>
          <w:tcPr>
            <w:tcW w:w="4870" w:type="dxa"/>
          </w:tcPr>
          <w:p w:rsidR="001435F6" w:rsidRPr="009D01AE" w:rsidRDefault="001435F6" w:rsidP="00D759D8"/>
          <w:p w:rsidR="001435F6" w:rsidRPr="009D01AE" w:rsidRDefault="001435F6" w:rsidP="00D759D8">
            <w:r w:rsidRPr="009D01AE">
              <w:t>Spĺňa požadované podmienky účasti:</w:t>
            </w:r>
          </w:p>
        </w:tc>
        <w:tc>
          <w:tcPr>
            <w:tcW w:w="4870" w:type="dxa"/>
          </w:tcPr>
          <w:p w:rsidR="001435F6" w:rsidRPr="009D01AE" w:rsidRDefault="001435F6" w:rsidP="00D759D8">
            <w:pPr>
              <w:jc w:val="both"/>
            </w:pPr>
          </w:p>
          <w:p w:rsidR="001435F6" w:rsidRPr="009D01AE" w:rsidRDefault="003D0237" w:rsidP="00D759D8">
            <w:pPr>
              <w:jc w:val="both"/>
            </w:pPr>
            <w:r w:rsidRPr="009D01AE">
              <w:object w:dxaOrig="1440" w:dyaOrig="1440">
                <v:shape id="_x0000_i1251" type="#_x0000_t75" style="width:41.95pt;height:20.05pt" o:ole="">
                  <v:imagedata r:id="rId19" o:title=""/>
                </v:shape>
                <w:control r:id="rId87" w:name="CheckBox1513121" w:shapeid="_x0000_i1251"/>
              </w:object>
            </w:r>
            <w:r w:rsidR="001435F6" w:rsidRPr="009D01AE">
              <w:t xml:space="preserve">   </w:t>
            </w:r>
            <w:r w:rsidRPr="009D01AE">
              <w:object w:dxaOrig="1440" w:dyaOrig="1440">
                <v:shape id="_x0000_i1253" type="#_x0000_t75" style="width:45.1pt;height:20.05pt" o:ole="">
                  <v:imagedata r:id="rId21" o:title=""/>
                </v:shape>
                <w:control r:id="rId88" w:name="CheckBox2513121" w:shapeid="_x0000_i1253"/>
              </w:object>
            </w:r>
            <w:r w:rsidR="001435F6" w:rsidRPr="009D01AE">
              <w:t xml:space="preserve">  </w:t>
            </w:r>
          </w:p>
        </w:tc>
      </w:tr>
    </w:tbl>
    <w:p w:rsidR="001435F6" w:rsidRPr="009D01AE" w:rsidRDefault="001435F6" w:rsidP="00D759D8">
      <w:pPr>
        <w:spacing w:before="240" w:after="120"/>
        <w:jc w:val="center"/>
      </w:pPr>
      <w:r w:rsidRPr="009D01AE">
        <w:t>A: VHODNOSŤ</w:t>
      </w:r>
    </w:p>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pPr>
              <w:jc w:val="both"/>
              <w:rPr>
                <w:b/>
              </w:rPr>
            </w:pPr>
            <w:r w:rsidRPr="009D01AE">
              <w:rPr>
                <w:b/>
              </w:rPr>
              <w:t>Hospodársky subjekt by mal poskytnúť informácie len vtedy, keď verejný obstarávateľ alebo obstarávateľ v príslušnom oznámení alebo v súťažných podkladoch uvedených v oznámení vyžadoval tieto podmienky účasti.</w:t>
            </w:r>
          </w:p>
        </w:tc>
      </w:tr>
    </w:tbl>
    <w:p w:rsidR="001435F6" w:rsidRPr="009D01AE" w:rsidRDefault="001435F6" w:rsidP="00D759D8"/>
    <w:tbl>
      <w:tblPr>
        <w:tblStyle w:val="Mriekatabuky"/>
        <w:tblW w:w="9740" w:type="dxa"/>
        <w:tblLook w:val="04A0" w:firstRow="1" w:lastRow="0" w:firstColumn="1" w:lastColumn="0" w:noHBand="0" w:noVBand="1"/>
      </w:tblPr>
      <w:tblGrid>
        <w:gridCol w:w="4870"/>
        <w:gridCol w:w="4870"/>
      </w:tblGrid>
      <w:tr w:rsidR="001435F6" w:rsidRPr="009D01AE" w:rsidTr="00A95E29">
        <w:tc>
          <w:tcPr>
            <w:tcW w:w="4870" w:type="dxa"/>
          </w:tcPr>
          <w:p w:rsidR="001435F6" w:rsidRPr="009D01AE" w:rsidRDefault="001435F6" w:rsidP="00D759D8">
            <w:pPr>
              <w:rPr>
                <w:b/>
              </w:rPr>
            </w:pPr>
            <w:r w:rsidRPr="009D01AE">
              <w:rPr>
                <w:b/>
              </w:rPr>
              <w:t xml:space="preserve">Vhodnosť </w:t>
            </w:r>
          </w:p>
        </w:tc>
        <w:tc>
          <w:tcPr>
            <w:tcW w:w="4870" w:type="dxa"/>
          </w:tcPr>
          <w:p w:rsidR="001435F6" w:rsidRPr="009D01AE" w:rsidRDefault="001435F6" w:rsidP="00D759D8">
            <w:pPr>
              <w:rPr>
                <w:b/>
              </w:rPr>
            </w:pPr>
            <w:r w:rsidRPr="009D01AE">
              <w:rPr>
                <w:b/>
              </w:rPr>
              <w:t>Odpoveď</w:t>
            </w:r>
          </w:p>
        </w:tc>
      </w:tr>
      <w:tr w:rsidR="001435F6" w:rsidRPr="009D01AE" w:rsidTr="00A95E29">
        <w:tc>
          <w:tcPr>
            <w:tcW w:w="4870" w:type="dxa"/>
          </w:tcPr>
          <w:p w:rsidR="001435F6" w:rsidRPr="009D01AE" w:rsidRDefault="001435F6" w:rsidP="00D759D8">
            <w:pPr>
              <w:pStyle w:val="Odsekzoznamu"/>
              <w:numPr>
                <w:ilvl w:val="0"/>
                <w:numId w:val="25"/>
              </w:numPr>
              <w:contextualSpacing/>
            </w:pPr>
            <w:r w:rsidRPr="009D01AE">
              <w:rPr>
                <w:b/>
              </w:rPr>
              <w:t xml:space="preserve">Je zapísaný v príslušných profesijných alebo obchodných registroch </w:t>
            </w:r>
            <w:r w:rsidRPr="009D01AE">
              <w:t>vedených v členskom štáte, v ktorom má hospodársky subjekt sídlo</w:t>
            </w:r>
            <w:r w:rsidRPr="009D01AE">
              <w:rPr>
                <w:rStyle w:val="Odkaznapoznmkupodiarou"/>
              </w:rPr>
              <w:footnoteReference w:id="39"/>
            </w:r>
            <w:r w:rsidRPr="009D01AE">
              <w:t>:</w:t>
            </w:r>
          </w:p>
          <w:p w:rsidR="001435F6" w:rsidRPr="009D01AE" w:rsidRDefault="001435F6" w:rsidP="00D759D8">
            <w:pPr>
              <w:ind w:left="360"/>
            </w:pPr>
          </w:p>
          <w:p w:rsidR="001435F6" w:rsidRPr="009D01AE" w:rsidRDefault="001435F6" w:rsidP="00D759D8">
            <w:pPr>
              <w:jc w:val="both"/>
            </w:pPr>
            <w:r w:rsidRPr="009D01AE">
              <w:t>Ak je príslušná dokumentácia dostupná v elektronickom formáte, uveďte:</w:t>
            </w:r>
          </w:p>
        </w:tc>
        <w:tc>
          <w:tcPr>
            <w:tcW w:w="4870" w:type="dxa"/>
          </w:tcPr>
          <w:p w:rsidR="001435F6" w:rsidRPr="009D01AE" w:rsidRDefault="001435F6" w:rsidP="00D759D8">
            <w:r w:rsidRPr="009D01AE">
              <w:t>[...........]</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r w:rsidR="001435F6" w:rsidRPr="009D01AE" w:rsidTr="00A95E29">
        <w:tc>
          <w:tcPr>
            <w:tcW w:w="4870" w:type="dxa"/>
          </w:tcPr>
          <w:p w:rsidR="001435F6" w:rsidRPr="009D01AE" w:rsidRDefault="001435F6" w:rsidP="00D759D8">
            <w:pPr>
              <w:pStyle w:val="Odsekzoznamu"/>
              <w:numPr>
                <w:ilvl w:val="0"/>
                <w:numId w:val="25"/>
              </w:numPr>
              <w:contextualSpacing/>
            </w:pPr>
            <w:r w:rsidRPr="009D01AE">
              <w:rPr>
                <w:b/>
              </w:rPr>
              <w:t>V prípade zákaziek na poskytnutie služieb:</w:t>
            </w:r>
          </w:p>
          <w:p w:rsidR="001435F6" w:rsidRPr="009D01AE" w:rsidRDefault="001435F6" w:rsidP="00D759D8">
            <w:pPr>
              <w:pStyle w:val="Odsekzoznamu"/>
            </w:pPr>
            <w:r w:rsidRPr="009D01AE">
              <w:t>je osobitné povolenie alebo členstvo v konkrétnej organizácii potrebné na to, aby bolo možné poskytovať príslušné služby v krajine usadenia hospodárskeho subjektu?</w:t>
            </w:r>
          </w:p>
          <w:p w:rsidR="001435F6" w:rsidRPr="009D01AE" w:rsidRDefault="001435F6" w:rsidP="00D759D8">
            <w:pPr>
              <w:pStyle w:val="Odsekzoznamu"/>
            </w:pPr>
          </w:p>
          <w:p w:rsidR="001435F6" w:rsidRPr="009D01AE" w:rsidRDefault="001435F6" w:rsidP="00D759D8">
            <w:r w:rsidRPr="009D01AE">
              <w:t>Ak je príslušná dokumentácia dostupná v elektronickom formáte, uveďte:</w:t>
            </w:r>
          </w:p>
        </w:tc>
        <w:tc>
          <w:tcPr>
            <w:tcW w:w="4870" w:type="dxa"/>
          </w:tcPr>
          <w:p w:rsidR="001435F6" w:rsidRPr="009D01AE" w:rsidRDefault="001435F6" w:rsidP="00D759D8">
            <w:pPr>
              <w:rPr>
                <w:rFonts w:eastAsia="MS Gothic"/>
              </w:rPr>
            </w:pPr>
          </w:p>
          <w:p w:rsidR="001435F6" w:rsidRPr="009D01AE" w:rsidRDefault="003D0237" w:rsidP="00D759D8">
            <w:pPr>
              <w:jc w:val="both"/>
            </w:pPr>
            <w:r w:rsidRPr="009D01AE">
              <w:object w:dxaOrig="1440" w:dyaOrig="1440">
                <v:shape id="_x0000_i1255" type="#_x0000_t75" style="width:41.95pt;height:20.05pt" o:ole="">
                  <v:imagedata r:id="rId19" o:title=""/>
                </v:shape>
                <w:control r:id="rId89" w:name="CheckBox1513122" w:shapeid="_x0000_i1255"/>
              </w:object>
            </w:r>
            <w:r w:rsidR="001435F6" w:rsidRPr="009D01AE">
              <w:t xml:space="preserve">   </w:t>
            </w:r>
            <w:r w:rsidRPr="009D01AE">
              <w:object w:dxaOrig="1440" w:dyaOrig="1440">
                <v:shape id="_x0000_i1257" type="#_x0000_t75" style="width:45.1pt;height:20.05pt" o:ole="">
                  <v:imagedata r:id="rId21" o:title=""/>
                </v:shape>
                <w:control r:id="rId90" w:name="CheckBox2513122" w:shapeid="_x0000_i1257"/>
              </w:object>
            </w:r>
            <w:r w:rsidR="001435F6" w:rsidRPr="009D01AE">
              <w:t xml:space="preserve">  </w:t>
            </w:r>
          </w:p>
          <w:p w:rsidR="001435F6" w:rsidRPr="009D01AE" w:rsidRDefault="001435F6" w:rsidP="00D759D8">
            <w:r w:rsidRPr="009D01AE">
              <w:rPr>
                <w:rFonts w:eastAsia="MS Gothic"/>
              </w:rPr>
              <w:t xml:space="preserve">Ak áno, spresnite, o ktoré povolenie alebo členstvo ide a uveďte, či ich hospodársky subjekt má: </w:t>
            </w:r>
            <w:r w:rsidRPr="009D01AE">
              <w:t>[...........]</w:t>
            </w:r>
          </w:p>
          <w:p w:rsidR="001435F6" w:rsidRPr="009D01AE" w:rsidRDefault="001435F6" w:rsidP="00D759D8">
            <w:pPr>
              <w:tabs>
                <w:tab w:val="center" w:pos="2327"/>
              </w:tabs>
              <w:rPr>
                <w:rFonts w:ascii="Segoe UI Symbol" w:eastAsia="MS Gothic" w:hAnsi="Segoe UI Symbol" w:cs="Segoe UI Symbol"/>
                <w:color w:val="404040" w:themeColor="text1" w:themeTint="BF"/>
              </w:rPr>
            </w:pPr>
          </w:p>
          <w:p w:rsidR="001435F6" w:rsidRPr="009D01AE" w:rsidRDefault="003D0237" w:rsidP="00D759D8">
            <w:pPr>
              <w:jc w:val="both"/>
            </w:pPr>
            <w:r w:rsidRPr="009D01AE">
              <w:object w:dxaOrig="1440" w:dyaOrig="1440">
                <v:shape id="_x0000_i1259" type="#_x0000_t75" style="width:41.95pt;height:20.05pt" o:ole="">
                  <v:imagedata r:id="rId91" o:title=""/>
                </v:shape>
                <w:control r:id="rId92" w:name="CheckBox1513123" w:shapeid="_x0000_i1259"/>
              </w:object>
            </w:r>
            <w:r w:rsidR="001435F6" w:rsidRPr="009D01AE">
              <w:t xml:space="preserve">   </w:t>
            </w:r>
            <w:r w:rsidRPr="009D01AE">
              <w:object w:dxaOrig="1440" w:dyaOrig="1440">
                <v:shape id="_x0000_i1261" type="#_x0000_t75" style="width:45.1pt;height:20.05pt" o:ole="">
                  <v:imagedata r:id="rId21" o:title=""/>
                </v:shape>
                <w:control r:id="rId93" w:name="CheckBox2513123" w:shapeid="_x0000_i1261"/>
              </w:object>
            </w:r>
            <w:r w:rsidR="001435F6" w:rsidRPr="009D01AE">
              <w:t xml:space="preserve">  </w:t>
            </w:r>
          </w:p>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bl>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Pr>
        <w:spacing w:after="160" w:line="259" w:lineRule="auto"/>
      </w:pPr>
      <w:r w:rsidRPr="009D01AE">
        <w:br w:type="page"/>
      </w:r>
    </w:p>
    <w:p w:rsidR="001435F6" w:rsidRPr="009D01AE" w:rsidRDefault="001435F6" w:rsidP="00D759D8">
      <w:pPr>
        <w:spacing w:before="240" w:after="120"/>
        <w:jc w:val="center"/>
      </w:pPr>
      <w:r w:rsidRPr="009D01AE">
        <w:lastRenderedPageBreak/>
        <w:t>B: EKONOMICKÉ A FINANČNÉ POSTAVENIE</w:t>
      </w:r>
    </w:p>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pPr>
              <w:jc w:val="both"/>
              <w:rPr>
                <w:b/>
              </w:rPr>
            </w:pPr>
            <w:r w:rsidRPr="009D01AE">
              <w:rPr>
                <w:b/>
              </w:rPr>
              <w:t>Hospodársky subjekt by mal poskytnúť informácie len vtedy, keď verejný obstarávateľ alebo obstarávateľ v príslušnom oznámení alebo v súťažných podkladoch uvedených v oznámení vyžadoval tieto podmienky účasti.</w:t>
            </w:r>
          </w:p>
        </w:tc>
      </w:tr>
    </w:tbl>
    <w:p w:rsidR="001435F6" w:rsidRPr="009D01AE" w:rsidRDefault="001435F6" w:rsidP="00D759D8"/>
    <w:tbl>
      <w:tblPr>
        <w:tblStyle w:val="Mriekatabuky"/>
        <w:tblW w:w="9740" w:type="dxa"/>
        <w:tblLook w:val="04A0" w:firstRow="1" w:lastRow="0" w:firstColumn="1" w:lastColumn="0" w:noHBand="0" w:noVBand="1"/>
      </w:tblPr>
      <w:tblGrid>
        <w:gridCol w:w="4870"/>
        <w:gridCol w:w="4870"/>
      </w:tblGrid>
      <w:tr w:rsidR="001435F6" w:rsidRPr="009D01AE" w:rsidTr="00A95E29">
        <w:tc>
          <w:tcPr>
            <w:tcW w:w="4870" w:type="dxa"/>
          </w:tcPr>
          <w:p w:rsidR="001435F6" w:rsidRPr="009D01AE" w:rsidRDefault="001435F6" w:rsidP="00D759D8">
            <w:pPr>
              <w:rPr>
                <w:b/>
              </w:rPr>
            </w:pPr>
            <w:r w:rsidRPr="009D01AE">
              <w:rPr>
                <w:b/>
              </w:rPr>
              <w:t>Ekonomické a finančné postavenie</w:t>
            </w:r>
          </w:p>
        </w:tc>
        <w:tc>
          <w:tcPr>
            <w:tcW w:w="4870" w:type="dxa"/>
          </w:tcPr>
          <w:p w:rsidR="001435F6" w:rsidRPr="009D01AE" w:rsidRDefault="001435F6" w:rsidP="00D759D8">
            <w:pPr>
              <w:rPr>
                <w:b/>
              </w:rPr>
            </w:pPr>
            <w:r w:rsidRPr="009D01AE">
              <w:rPr>
                <w:b/>
              </w:rPr>
              <w:t>Odpoveď:</w:t>
            </w:r>
          </w:p>
        </w:tc>
      </w:tr>
      <w:tr w:rsidR="001435F6" w:rsidRPr="009D01AE" w:rsidTr="00A95E29">
        <w:tc>
          <w:tcPr>
            <w:tcW w:w="4870" w:type="dxa"/>
          </w:tcPr>
          <w:p w:rsidR="001435F6" w:rsidRPr="009D01AE" w:rsidRDefault="001435F6" w:rsidP="00D759D8">
            <w:r w:rsidRPr="009D01AE">
              <w:t xml:space="preserve">1.a) </w:t>
            </w:r>
            <w:r w:rsidRPr="009D01AE">
              <w:rPr>
                <w:b/>
              </w:rPr>
              <w:t xml:space="preserve">Ročný obrat </w:t>
            </w:r>
            <w:r w:rsidRPr="009D01AE">
              <w:t>(„všeobecný“) hospodárskeho subjektu za niekoľko finančných rokov vyžadovaný v príslušnom oznámení alebo v súťažných podkladoch je takýto:</w:t>
            </w:r>
          </w:p>
          <w:p w:rsidR="001435F6" w:rsidRPr="009D01AE" w:rsidRDefault="001435F6" w:rsidP="00D759D8"/>
          <w:p w:rsidR="001435F6" w:rsidRPr="009D01AE" w:rsidRDefault="001435F6" w:rsidP="00D759D8">
            <w:pPr>
              <w:rPr>
                <w:b/>
              </w:rPr>
            </w:pPr>
            <w:r w:rsidRPr="009D01AE">
              <w:rPr>
                <w:b/>
              </w:rPr>
              <w:t>A/alebo</w:t>
            </w:r>
          </w:p>
          <w:p w:rsidR="001435F6" w:rsidRPr="009D01AE" w:rsidRDefault="001435F6" w:rsidP="00D759D8">
            <w:pPr>
              <w:rPr>
                <w:b/>
              </w:rPr>
            </w:pPr>
          </w:p>
          <w:p w:rsidR="001435F6" w:rsidRPr="009D01AE" w:rsidRDefault="001435F6" w:rsidP="00D759D8">
            <w:pPr>
              <w:rPr>
                <w:b/>
              </w:rPr>
            </w:pPr>
            <w:r w:rsidRPr="009D01AE">
              <w:t xml:space="preserve">1.b) </w:t>
            </w:r>
            <w:r w:rsidRPr="009D01AE">
              <w:rPr>
                <w:b/>
              </w:rPr>
              <w:t>Priemerný ročný obrat hospodárskeho subjektu za niekoľko rokov vyžadovaný v príslušnom oznámení alebo súťažných podkladoch je takýto</w:t>
            </w:r>
            <w:r w:rsidRPr="009D01AE">
              <w:rPr>
                <w:rStyle w:val="Odkaznapoznmkupodiarou"/>
                <w:b/>
              </w:rPr>
              <w:footnoteReference w:id="40"/>
            </w:r>
            <w:r w:rsidRPr="009D01AE">
              <w:rPr>
                <w:b/>
              </w:rPr>
              <w:t>:</w:t>
            </w:r>
          </w:p>
          <w:p w:rsidR="001435F6" w:rsidRPr="009D01AE" w:rsidRDefault="001435F6" w:rsidP="00D759D8">
            <w:pPr>
              <w:rPr>
                <w:b/>
              </w:rPr>
            </w:pPr>
          </w:p>
          <w:p w:rsidR="001435F6" w:rsidRPr="009D01AE" w:rsidRDefault="001435F6" w:rsidP="00D759D8">
            <w:r w:rsidRPr="009D01AE">
              <w:t>Ak je príslušná dokumentácia dostupná v elektronickom formáte, uveďte:</w:t>
            </w:r>
          </w:p>
        </w:tc>
        <w:tc>
          <w:tcPr>
            <w:tcW w:w="4870" w:type="dxa"/>
          </w:tcPr>
          <w:p w:rsidR="001435F6" w:rsidRPr="009D01AE" w:rsidRDefault="001435F6" w:rsidP="00D759D8">
            <w:r w:rsidRPr="009D01AE">
              <w:t>rok: [...........] obrat: [...........] [...] mena</w:t>
            </w:r>
          </w:p>
          <w:p w:rsidR="001435F6" w:rsidRPr="009D01AE" w:rsidRDefault="001435F6" w:rsidP="00D759D8">
            <w:r w:rsidRPr="009D01AE">
              <w:t>rok: [...........] obrat: [...........] [...] mena</w:t>
            </w:r>
          </w:p>
          <w:p w:rsidR="001435F6" w:rsidRPr="009D01AE" w:rsidRDefault="001435F6" w:rsidP="00D759D8">
            <w:r w:rsidRPr="009D01AE">
              <w:t>rok: [...........] obrat: [...........] [...] mena</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(počet rokov, priemerný obrat):</w:t>
            </w:r>
          </w:p>
          <w:p w:rsidR="001435F6" w:rsidRPr="009D01AE" w:rsidRDefault="001435F6" w:rsidP="00D759D8">
            <w:r w:rsidRPr="009D01AE">
              <w:t>[...........] obrat: [...........] [...] mena</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r w:rsidR="001435F6" w:rsidRPr="009D01AE" w:rsidTr="00A95E29">
        <w:tc>
          <w:tcPr>
            <w:tcW w:w="4870" w:type="dxa"/>
          </w:tcPr>
          <w:p w:rsidR="001435F6" w:rsidRPr="009D01AE" w:rsidRDefault="001435F6" w:rsidP="00D759D8">
            <w:r w:rsidRPr="009D01AE">
              <w:t xml:space="preserve">2.a) Ročný („osobitný“) </w:t>
            </w:r>
            <w:r w:rsidRPr="009D01AE">
              <w:rPr>
                <w:b/>
              </w:rPr>
              <w:t xml:space="preserve">obrat hospodárskeho subjektu v oblasti činnosti, na ktorú sa vzťahuje zmluva </w:t>
            </w:r>
            <w:r w:rsidRPr="009D01AE">
              <w:t>a ktorá je špecifikovaná v príslušnom oznámení alebo súťažných podkladoch pre požadovaný počet finančných rokov je takýto:</w:t>
            </w:r>
          </w:p>
          <w:p w:rsidR="001435F6" w:rsidRPr="009D01AE" w:rsidRDefault="001435F6" w:rsidP="00D759D8"/>
          <w:p w:rsidR="001435F6" w:rsidRPr="009D01AE" w:rsidRDefault="001435F6" w:rsidP="00D759D8">
            <w:pPr>
              <w:rPr>
                <w:b/>
              </w:rPr>
            </w:pPr>
            <w:r w:rsidRPr="009D01AE">
              <w:rPr>
                <w:b/>
              </w:rPr>
              <w:t>A/alebo</w:t>
            </w:r>
          </w:p>
          <w:p w:rsidR="001435F6" w:rsidRPr="009D01AE" w:rsidRDefault="001435F6" w:rsidP="00D759D8">
            <w:pPr>
              <w:rPr>
                <w:b/>
              </w:rPr>
            </w:pPr>
          </w:p>
          <w:p w:rsidR="001435F6" w:rsidRPr="009D01AE" w:rsidRDefault="001435F6" w:rsidP="00D759D8">
            <w:pPr>
              <w:rPr>
                <w:b/>
              </w:rPr>
            </w:pPr>
            <w:r w:rsidRPr="009D01AE">
              <w:t xml:space="preserve">2.b) </w:t>
            </w:r>
            <w:r w:rsidRPr="009D01AE">
              <w:rPr>
                <w:b/>
              </w:rPr>
              <w:t>Priemerný ročný obrat hospodárskeho subjektu v danej oblasti za niekoľko rokov vyžadovaný v príslušnom oznámení alebo súťažných podkladoch je takýto</w:t>
            </w:r>
            <w:r w:rsidRPr="009D01AE">
              <w:rPr>
                <w:rStyle w:val="Odkaznapoznmkupodiarou"/>
                <w:b/>
              </w:rPr>
              <w:footnoteReference w:id="41"/>
            </w:r>
            <w:r w:rsidRPr="009D01AE">
              <w:rPr>
                <w:b/>
              </w:rPr>
              <w:t>:</w:t>
            </w:r>
          </w:p>
          <w:p w:rsidR="001435F6" w:rsidRPr="009D01AE" w:rsidRDefault="001435F6" w:rsidP="00D759D8">
            <w:pPr>
              <w:rPr>
                <w:b/>
              </w:rPr>
            </w:pPr>
          </w:p>
          <w:p w:rsidR="001435F6" w:rsidRPr="009D01AE" w:rsidRDefault="001435F6" w:rsidP="00D759D8">
            <w:pPr>
              <w:rPr>
                <w:b/>
              </w:rPr>
            </w:pPr>
            <w:r w:rsidRPr="009D01AE">
              <w:t>Ak je príslušná dokumentácia dostupná v elektronickom formáte, uveďte:</w:t>
            </w:r>
          </w:p>
        </w:tc>
        <w:tc>
          <w:tcPr>
            <w:tcW w:w="4870" w:type="dxa"/>
          </w:tcPr>
          <w:p w:rsidR="001435F6" w:rsidRPr="009D01AE" w:rsidRDefault="001435F6" w:rsidP="00D759D8">
            <w:r w:rsidRPr="009D01AE">
              <w:t>rok: [...........] obrat: [...........] [...] mena</w:t>
            </w:r>
          </w:p>
          <w:p w:rsidR="001435F6" w:rsidRPr="009D01AE" w:rsidRDefault="001435F6" w:rsidP="00D759D8">
            <w:r w:rsidRPr="009D01AE">
              <w:t>rok: [...........] obrat: [...........] [...] mena</w:t>
            </w:r>
          </w:p>
          <w:p w:rsidR="001435F6" w:rsidRPr="009D01AE" w:rsidRDefault="001435F6" w:rsidP="00D759D8">
            <w:r w:rsidRPr="009D01AE">
              <w:t>rok: [...........] obrat: [...........] [...] mena</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(počet rokov, priemerný obrat):</w:t>
            </w:r>
          </w:p>
          <w:p w:rsidR="001435F6" w:rsidRPr="009D01AE" w:rsidRDefault="001435F6" w:rsidP="00D759D8">
            <w:r w:rsidRPr="009D01AE">
              <w:t>[...........] obrat: [...........] [...] mena</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r w:rsidR="001435F6" w:rsidRPr="009D01AE" w:rsidTr="00A95E29">
        <w:tc>
          <w:tcPr>
            <w:tcW w:w="4870" w:type="dxa"/>
          </w:tcPr>
          <w:p w:rsidR="001435F6" w:rsidRPr="009D01AE" w:rsidRDefault="001435F6" w:rsidP="00D759D8">
            <w:pPr>
              <w:pStyle w:val="Odsekzoznamu"/>
              <w:numPr>
                <w:ilvl w:val="0"/>
                <w:numId w:val="25"/>
              </w:numPr>
              <w:contextualSpacing/>
            </w:pPr>
            <w:r w:rsidRPr="009D01AE">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rsidR="001435F6" w:rsidRPr="009D01AE" w:rsidRDefault="001435F6" w:rsidP="00D759D8">
            <w:r w:rsidRPr="009D01AE">
              <w:t>[...........]</w:t>
            </w:r>
          </w:p>
          <w:p w:rsidR="001435F6" w:rsidRPr="009D01AE" w:rsidRDefault="001435F6" w:rsidP="00D759D8">
            <w:pPr>
              <w:pStyle w:val="Odsekzoznamu"/>
              <w:ind w:left="360"/>
            </w:pPr>
          </w:p>
        </w:tc>
      </w:tr>
    </w:tbl>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Pr>
        <w:spacing w:after="160" w:line="259" w:lineRule="auto"/>
      </w:pPr>
      <w:r w:rsidRPr="009D01AE">
        <w:br w:type="page"/>
      </w:r>
    </w:p>
    <w:tbl>
      <w:tblPr>
        <w:tblStyle w:val="Mriekatabuky"/>
        <w:tblW w:w="9740" w:type="dxa"/>
        <w:tblLook w:val="04A0" w:firstRow="1" w:lastRow="0" w:firstColumn="1" w:lastColumn="0" w:noHBand="0" w:noVBand="1"/>
      </w:tblPr>
      <w:tblGrid>
        <w:gridCol w:w="4870"/>
        <w:gridCol w:w="4870"/>
      </w:tblGrid>
      <w:tr w:rsidR="001435F6" w:rsidRPr="009D01AE" w:rsidTr="00A95E29">
        <w:tc>
          <w:tcPr>
            <w:tcW w:w="4870" w:type="dxa"/>
          </w:tcPr>
          <w:p w:rsidR="001435F6" w:rsidRPr="009D01AE" w:rsidRDefault="001435F6" w:rsidP="00D759D8">
            <w:pPr>
              <w:pStyle w:val="Odsekzoznamu"/>
              <w:numPr>
                <w:ilvl w:val="0"/>
                <w:numId w:val="25"/>
              </w:numPr>
              <w:contextualSpacing/>
            </w:pPr>
            <w:r w:rsidRPr="009D01AE">
              <w:lastRenderedPageBreak/>
              <w:t>Pokiaľ ide o </w:t>
            </w:r>
            <w:r w:rsidRPr="009D01AE">
              <w:rPr>
                <w:b/>
              </w:rPr>
              <w:t>finančné ukazovatele</w:t>
            </w:r>
            <w:r w:rsidRPr="009D01AE">
              <w:rPr>
                <w:rStyle w:val="Odkaznapoznmkupodiarou"/>
                <w:b/>
              </w:rPr>
              <w:footnoteReference w:id="42"/>
            </w:r>
            <w:r w:rsidRPr="009D01AE">
              <w:rPr>
                <w:b/>
              </w:rPr>
              <w:t xml:space="preserve"> </w:t>
            </w:r>
            <w:r w:rsidRPr="009D01AE">
              <w:t>uvedené v príslušnom oznámení alebo v súťažných podkladoch, hospodársky subjekt vyhlasuje, že skutočná hodnota pre požadovaný ukazovateľ je takáto:</w:t>
            </w:r>
          </w:p>
          <w:p w:rsidR="001435F6" w:rsidRPr="009D01AE" w:rsidRDefault="001435F6" w:rsidP="00D759D8"/>
          <w:p w:rsidR="001435F6" w:rsidRPr="009D01AE" w:rsidRDefault="001435F6" w:rsidP="00D759D8">
            <w:r w:rsidRPr="009D01AE">
              <w:t>Ak je príslušná dokumentácia dostupná v elektronickom formáte, uveďte:</w:t>
            </w:r>
          </w:p>
        </w:tc>
        <w:tc>
          <w:tcPr>
            <w:tcW w:w="4870" w:type="dxa"/>
          </w:tcPr>
          <w:p w:rsidR="001435F6" w:rsidRPr="009D01AE" w:rsidRDefault="001435F6" w:rsidP="00D759D8">
            <w:r w:rsidRPr="009D01AE">
              <w:t>(určenie požadovaného pomeru – pomer medzi x a y</w:t>
            </w:r>
            <w:r w:rsidRPr="009D01AE">
              <w:rPr>
                <w:rStyle w:val="Odkaznapoznmkupodiarou"/>
              </w:rPr>
              <w:footnoteReference w:id="43"/>
            </w:r>
            <w:r w:rsidRPr="009D01AE">
              <w:t xml:space="preserve"> – a hodnota):</w:t>
            </w:r>
          </w:p>
          <w:p w:rsidR="001435F6" w:rsidRPr="009D01AE" w:rsidRDefault="001435F6" w:rsidP="00D759D8">
            <w:r w:rsidRPr="009D01AE">
              <w:t>[...........],[...........]</w:t>
            </w:r>
            <w:r w:rsidRPr="009D01AE">
              <w:rPr>
                <w:rStyle w:val="Odkaznapoznmkupodiarou"/>
              </w:rPr>
              <w:footnoteReference w:id="44"/>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r w:rsidR="001435F6" w:rsidRPr="009D01AE" w:rsidTr="00A95E29">
        <w:tc>
          <w:tcPr>
            <w:tcW w:w="4870" w:type="dxa"/>
          </w:tcPr>
          <w:p w:rsidR="001435F6" w:rsidRPr="009D01AE" w:rsidRDefault="001435F6" w:rsidP="00D759D8">
            <w:pPr>
              <w:pStyle w:val="Odsekzoznamu"/>
              <w:numPr>
                <w:ilvl w:val="0"/>
                <w:numId w:val="25"/>
              </w:numPr>
              <w:contextualSpacing/>
            </w:pPr>
            <w:r w:rsidRPr="009D01AE">
              <w:t xml:space="preserve">Poistená suma </w:t>
            </w:r>
            <w:r w:rsidRPr="009D01AE">
              <w:rPr>
                <w:b/>
              </w:rPr>
              <w:t xml:space="preserve">poistenia náhrady škôd vyplývajúcich z podnikateľského rizika </w:t>
            </w:r>
            <w:r w:rsidRPr="009D01AE">
              <w:t>hospodárskeho subjektu je takáto:</w:t>
            </w:r>
          </w:p>
          <w:p w:rsidR="001435F6" w:rsidRPr="009D01AE" w:rsidRDefault="001435F6" w:rsidP="00D759D8">
            <w:pPr>
              <w:rPr>
                <w:b/>
              </w:rPr>
            </w:pPr>
            <w:r w:rsidRPr="009D01AE">
              <w:rPr>
                <w:b/>
              </w:rPr>
              <w:t xml:space="preserve"> </w:t>
            </w:r>
          </w:p>
          <w:p w:rsidR="001435F6" w:rsidRPr="009D01AE" w:rsidRDefault="001435F6" w:rsidP="00D759D8">
            <w:r w:rsidRPr="009D01AE">
              <w:t>Ak je príslušná dokumentácia dostupná v elektronickom formáte, uveďte:</w:t>
            </w:r>
          </w:p>
        </w:tc>
        <w:tc>
          <w:tcPr>
            <w:tcW w:w="4870" w:type="dxa"/>
          </w:tcPr>
          <w:p w:rsidR="001435F6" w:rsidRPr="009D01AE" w:rsidRDefault="001435F6" w:rsidP="00D759D8">
            <w:r w:rsidRPr="009D01AE">
              <w:t>[...........],[...........] mena</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r w:rsidR="001435F6" w:rsidRPr="009D01AE" w:rsidTr="00A95E29">
        <w:tc>
          <w:tcPr>
            <w:tcW w:w="4870" w:type="dxa"/>
          </w:tcPr>
          <w:p w:rsidR="001435F6" w:rsidRPr="009D01AE" w:rsidRDefault="001435F6" w:rsidP="00D759D8">
            <w:pPr>
              <w:pStyle w:val="Odsekzoznamu"/>
              <w:numPr>
                <w:ilvl w:val="0"/>
                <w:numId w:val="25"/>
              </w:numPr>
              <w:contextualSpacing/>
            </w:pPr>
            <w:r w:rsidRPr="009D01AE">
              <w:t>Pokiaľ ide o </w:t>
            </w:r>
            <w:r w:rsidRPr="009D01AE">
              <w:rPr>
                <w:b/>
              </w:rPr>
              <w:t xml:space="preserve">prípadné iné hospodárske alebo finančné požiadavky, </w:t>
            </w:r>
            <w:r w:rsidRPr="009D01AE">
              <w:t>ktoré by mohli byť stanovené v príslušnom oznámení alebo súťažných podkladoch, hospodársky subjekt vyhlasuje, že:</w:t>
            </w:r>
          </w:p>
          <w:p w:rsidR="001435F6" w:rsidRPr="009D01AE" w:rsidRDefault="001435F6" w:rsidP="00D759D8"/>
          <w:p w:rsidR="001435F6" w:rsidRPr="009D01AE" w:rsidRDefault="001435F6" w:rsidP="00D759D8">
            <w:r w:rsidRPr="009D01AE">
              <w:t xml:space="preserve">Ak je príslušná dokumentácia, ktorá </w:t>
            </w:r>
            <w:r w:rsidRPr="009D01AE">
              <w:rPr>
                <w:b/>
              </w:rPr>
              <w:t>by</w:t>
            </w:r>
            <w:r w:rsidRPr="009D01AE">
              <w:t xml:space="preserve"> </w:t>
            </w:r>
            <w:r w:rsidRPr="009D01AE">
              <w:rPr>
                <w:b/>
              </w:rPr>
              <w:t>mohla</w:t>
            </w:r>
            <w:r w:rsidRPr="009D01AE">
              <w:t xml:space="preserve"> byť stanovená v príslušnom oznámení alebo súťažných podkladoch, dostupná v elektronickom formáte, uveďte:</w:t>
            </w:r>
          </w:p>
        </w:tc>
        <w:tc>
          <w:tcPr>
            <w:tcW w:w="4870" w:type="dxa"/>
          </w:tcPr>
          <w:p w:rsidR="001435F6" w:rsidRPr="009D01AE" w:rsidRDefault="001435F6" w:rsidP="00D759D8">
            <w:r w:rsidRPr="009D01AE">
              <w:t>[...........]</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bl>
    <w:p w:rsidR="001435F6" w:rsidRPr="009D01AE" w:rsidRDefault="001435F6" w:rsidP="00D759D8">
      <w:pPr>
        <w:spacing w:before="240" w:after="120"/>
        <w:jc w:val="center"/>
      </w:pPr>
      <w:r w:rsidRPr="009D01AE">
        <w:t>C: TECHNICKÁ A ODBORNÁ SPÔSOBILOSŤ</w:t>
      </w:r>
    </w:p>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pPr>
              <w:rPr>
                <w:b/>
              </w:rPr>
            </w:pPr>
            <w:r w:rsidRPr="009D01AE">
              <w:rPr>
                <w:b/>
              </w:rPr>
              <w:t>Hospodársky subjekt by mal poskytnúť informácie len vtedy, keď verejný obstarávateľ alebo obstarávateľ v príslušnom oznámení alebo súťažných podkladoch uvedených v oznámení vyžadoval tieto podmienky účasti.</w:t>
            </w:r>
          </w:p>
        </w:tc>
      </w:tr>
    </w:tbl>
    <w:p w:rsidR="001435F6" w:rsidRPr="009D01AE" w:rsidRDefault="001435F6" w:rsidP="00D759D8"/>
    <w:tbl>
      <w:tblPr>
        <w:tblStyle w:val="Mriekatabuky"/>
        <w:tblW w:w="9740" w:type="dxa"/>
        <w:tblLook w:val="04A0" w:firstRow="1" w:lastRow="0" w:firstColumn="1" w:lastColumn="0" w:noHBand="0" w:noVBand="1"/>
      </w:tblPr>
      <w:tblGrid>
        <w:gridCol w:w="4870"/>
        <w:gridCol w:w="4870"/>
      </w:tblGrid>
      <w:tr w:rsidR="001435F6" w:rsidRPr="009D01AE" w:rsidTr="00A95E29">
        <w:tc>
          <w:tcPr>
            <w:tcW w:w="4870" w:type="dxa"/>
          </w:tcPr>
          <w:p w:rsidR="001435F6" w:rsidRPr="009D01AE" w:rsidRDefault="001435F6" w:rsidP="00D759D8">
            <w:pPr>
              <w:rPr>
                <w:b/>
              </w:rPr>
            </w:pPr>
            <w:r w:rsidRPr="009D01AE">
              <w:rPr>
                <w:b/>
              </w:rPr>
              <w:t>Technická a odborná spôsobilosť</w:t>
            </w:r>
          </w:p>
        </w:tc>
        <w:tc>
          <w:tcPr>
            <w:tcW w:w="4870" w:type="dxa"/>
          </w:tcPr>
          <w:p w:rsidR="001435F6" w:rsidRPr="009D01AE" w:rsidRDefault="001435F6" w:rsidP="00D759D8">
            <w:pPr>
              <w:rPr>
                <w:b/>
              </w:rPr>
            </w:pPr>
            <w:r w:rsidRPr="009D01AE">
              <w:rPr>
                <w:b/>
              </w:rPr>
              <w:t>Odpoveď:</w:t>
            </w:r>
          </w:p>
        </w:tc>
      </w:tr>
      <w:tr w:rsidR="001435F6" w:rsidRPr="009D01AE" w:rsidTr="00A95E29">
        <w:tc>
          <w:tcPr>
            <w:tcW w:w="4870" w:type="dxa"/>
          </w:tcPr>
          <w:p w:rsidR="001435F6" w:rsidRPr="009D01AE" w:rsidRDefault="001435F6" w:rsidP="00D759D8">
            <w:pPr>
              <w:jc w:val="both"/>
              <w:rPr>
                <w:i/>
              </w:rPr>
            </w:pPr>
            <w:r w:rsidRPr="009D01AE">
              <w:t xml:space="preserve">1.a) </w:t>
            </w:r>
            <w:r w:rsidRPr="009D01AE">
              <w:rPr>
                <w:i/>
              </w:rPr>
              <w:t>Len v prípade verejných zákaziek na   uskutočnenie stavebných prác:</w:t>
            </w:r>
          </w:p>
          <w:p w:rsidR="001435F6" w:rsidRPr="009D01AE" w:rsidRDefault="001435F6" w:rsidP="00D759D8"/>
          <w:p w:rsidR="001435F6" w:rsidRPr="009D01AE" w:rsidRDefault="001435F6" w:rsidP="00D759D8">
            <w:pPr>
              <w:rPr>
                <w:b/>
              </w:rPr>
            </w:pPr>
            <w:r w:rsidRPr="009D01AE">
              <w:t>Počas referenčného obdobia</w:t>
            </w:r>
            <w:r w:rsidRPr="009D01AE">
              <w:rPr>
                <w:rStyle w:val="Odkaznapoznmkupodiarou"/>
              </w:rPr>
              <w:footnoteReference w:id="45"/>
            </w:r>
            <w:r w:rsidRPr="009D01AE">
              <w:t xml:space="preserve"> hospodársky subjekt </w:t>
            </w:r>
            <w:r w:rsidRPr="009D01AE">
              <w:rPr>
                <w:b/>
              </w:rPr>
              <w:t>vykonal tieto stavebné práce konkrétneho typu:</w:t>
            </w:r>
          </w:p>
          <w:p w:rsidR="001435F6" w:rsidRPr="009D01AE" w:rsidRDefault="001435F6" w:rsidP="00D759D8">
            <w:pPr>
              <w:rPr>
                <w:b/>
              </w:rPr>
            </w:pPr>
          </w:p>
          <w:p w:rsidR="001435F6" w:rsidRPr="009D01AE" w:rsidRDefault="001435F6" w:rsidP="00D759D8">
            <w:r w:rsidRPr="009D01AE">
              <w:t>Ak je príslušná dokumentácia týkajúca sa uspokojivého vykonania a výsledkov najdôležitejších stavebných prác dostupná elektronicky, uveďte:</w:t>
            </w:r>
          </w:p>
        </w:tc>
        <w:tc>
          <w:tcPr>
            <w:tcW w:w="4870" w:type="dxa"/>
          </w:tcPr>
          <w:p w:rsidR="001435F6" w:rsidRPr="009D01AE" w:rsidRDefault="001435F6" w:rsidP="00D759D8">
            <w:r w:rsidRPr="009D01AE">
              <w:t>Počet rokov (toto obdobie je stanovené v príslušnom oznámení alebo súťažných podkladoch):</w:t>
            </w:r>
          </w:p>
          <w:p w:rsidR="001435F6" w:rsidRPr="009D01AE" w:rsidRDefault="001435F6" w:rsidP="00D759D8">
            <w:r w:rsidRPr="009D01AE">
              <w:t>[...........]</w:t>
            </w:r>
          </w:p>
          <w:p w:rsidR="001435F6" w:rsidRPr="009D01AE" w:rsidRDefault="001435F6" w:rsidP="00D759D8">
            <w:r w:rsidRPr="009D01AE">
              <w:t>Stavebné práce : [...........]</w:t>
            </w:r>
          </w:p>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bl>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1435F6" w:rsidRPr="009D01AE" w:rsidTr="00A95E29">
        <w:trPr>
          <w:trHeight w:val="140"/>
        </w:trPr>
        <w:tc>
          <w:tcPr>
            <w:tcW w:w="4794" w:type="dxa"/>
            <w:vMerge w:val="restart"/>
          </w:tcPr>
          <w:p w:rsidR="001435F6" w:rsidRPr="009D01AE" w:rsidRDefault="001435F6" w:rsidP="00D759D8">
            <w:pPr>
              <w:tabs>
                <w:tab w:val="left" w:pos="1065"/>
              </w:tabs>
              <w:rPr>
                <w:b/>
                <w:i/>
              </w:rPr>
            </w:pPr>
            <w:r w:rsidRPr="009D01AE">
              <w:t xml:space="preserve">1.b) </w:t>
            </w:r>
            <w:r w:rsidRPr="009D01AE">
              <w:rPr>
                <w:i/>
              </w:rPr>
              <w:t xml:space="preserve">Len v prípade </w:t>
            </w:r>
            <w:r w:rsidRPr="009D01AE">
              <w:rPr>
                <w:b/>
                <w:i/>
              </w:rPr>
              <w:t>verejných zákaziek na dodanie tovaru a verejných zákaziek na poskytnutie služieb:</w:t>
            </w:r>
          </w:p>
          <w:p w:rsidR="001435F6" w:rsidRPr="009D01AE" w:rsidRDefault="001435F6" w:rsidP="00D759D8">
            <w:pPr>
              <w:tabs>
                <w:tab w:val="left" w:pos="1065"/>
              </w:tabs>
              <w:rPr>
                <w:b/>
                <w:i/>
              </w:rPr>
            </w:pPr>
          </w:p>
          <w:p w:rsidR="001435F6" w:rsidRPr="009D01AE" w:rsidRDefault="001435F6" w:rsidP="00D759D8">
            <w:pPr>
              <w:tabs>
                <w:tab w:val="left" w:pos="1065"/>
              </w:tabs>
            </w:pPr>
            <w:r w:rsidRPr="009D01AE">
              <w:t>Počas referenčného obdobia</w:t>
            </w:r>
            <w:r w:rsidRPr="009D01AE">
              <w:rPr>
                <w:rStyle w:val="Odkaznapoznmkupodiarou"/>
              </w:rPr>
              <w:footnoteReference w:id="46"/>
            </w:r>
            <w:r w:rsidRPr="009D01AE">
              <w:t xml:space="preserve">, hospodársky subjekt </w:t>
            </w:r>
            <w:r w:rsidRPr="009D01AE">
              <w:rPr>
                <w:b/>
              </w:rPr>
              <w:t xml:space="preserve">doručil tieto hlavné zásielky stanoveného typu alebo poskytol tieto hlavné služby stanoveného typu: </w:t>
            </w:r>
            <w:r w:rsidRPr="009D01AE">
              <w:t>Pri zostavovaní zoznamu, uveďte výšku súm, dátumy a príjemcov, či už verejných alebo súkromných</w:t>
            </w:r>
            <w:r w:rsidRPr="009D01AE">
              <w:rPr>
                <w:rStyle w:val="Odkaznapoznmkupodiarou"/>
              </w:rPr>
              <w:footnoteReference w:id="47"/>
            </w:r>
            <w:r w:rsidRPr="009D01AE">
              <w:t>:</w:t>
            </w:r>
          </w:p>
        </w:tc>
        <w:tc>
          <w:tcPr>
            <w:tcW w:w="5002" w:type="dxa"/>
            <w:gridSpan w:val="6"/>
          </w:tcPr>
          <w:p w:rsidR="001435F6" w:rsidRPr="009D01AE" w:rsidRDefault="001435F6" w:rsidP="00D759D8">
            <w:pPr>
              <w:tabs>
                <w:tab w:val="left" w:pos="1065"/>
              </w:tabs>
            </w:pPr>
            <w:r w:rsidRPr="009D01AE">
              <w:t>Počet rokov (toto obdobie je stanovené v príslušnom oznámení alebo súťažných podkladoch):</w:t>
            </w:r>
          </w:p>
          <w:p w:rsidR="001435F6" w:rsidRPr="009D01AE" w:rsidRDefault="001435F6" w:rsidP="00D759D8">
            <w:pPr>
              <w:tabs>
                <w:tab w:val="left" w:pos="1065"/>
              </w:tabs>
            </w:pPr>
            <w:r w:rsidRPr="009D01AE">
              <w:t>[...........]</w:t>
            </w:r>
          </w:p>
        </w:tc>
      </w:tr>
      <w:tr w:rsidR="001435F6" w:rsidRPr="009D01AE" w:rsidTr="00A95E29">
        <w:trPr>
          <w:trHeight w:val="140"/>
        </w:trPr>
        <w:tc>
          <w:tcPr>
            <w:tcW w:w="4794" w:type="dxa"/>
            <w:vMerge/>
          </w:tcPr>
          <w:p w:rsidR="001435F6" w:rsidRPr="009D01AE" w:rsidRDefault="001435F6" w:rsidP="00D759D8">
            <w:pPr>
              <w:tabs>
                <w:tab w:val="left" w:pos="1065"/>
              </w:tabs>
            </w:pPr>
          </w:p>
        </w:tc>
        <w:tc>
          <w:tcPr>
            <w:tcW w:w="1205" w:type="dxa"/>
            <w:gridSpan w:val="2"/>
          </w:tcPr>
          <w:p w:rsidR="001435F6" w:rsidRPr="009D01AE" w:rsidRDefault="001435F6" w:rsidP="00D759D8">
            <w:pPr>
              <w:tabs>
                <w:tab w:val="left" w:pos="1065"/>
              </w:tabs>
            </w:pPr>
            <w:r w:rsidRPr="009D01AE">
              <w:t>opis</w:t>
            </w:r>
          </w:p>
        </w:tc>
        <w:tc>
          <w:tcPr>
            <w:tcW w:w="1210" w:type="dxa"/>
          </w:tcPr>
          <w:p w:rsidR="001435F6" w:rsidRPr="009D01AE" w:rsidRDefault="001435F6" w:rsidP="00D759D8">
            <w:pPr>
              <w:tabs>
                <w:tab w:val="left" w:pos="1065"/>
              </w:tabs>
            </w:pPr>
            <w:r w:rsidRPr="009D01AE">
              <w:t>sumy</w:t>
            </w:r>
          </w:p>
        </w:tc>
        <w:tc>
          <w:tcPr>
            <w:tcW w:w="1216" w:type="dxa"/>
          </w:tcPr>
          <w:p w:rsidR="001435F6" w:rsidRPr="009D01AE" w:rsidRDefault="001435F6" w:rsidP="00D759D8">
            <w:pPr>
              <w:tabs>
                <w:tab w:val="left" w:pos="1065"/>
              </w:tabs>
            </w:pPr>
            <w:r w:rsidRPr="009D01AE">
              <w:t>dátumy</w:t>
            </w:r>
          </w:p>
        </w:tc>
        <w:tc>
          <w:tcPr>
            <w:tcW w:w="1371" w:type="dxa"/>
            <w:gridSpan w:val="2"/>
          </w:tcPr>
          <w:p w:rsidR="001435F6" w:rsidRPr="009D01AE" w:rsidRDefault="001435F6" w:rsidP="00D759D8">
            <w:pPr>
              <w:tabs>
                <w:tab w:val="left" w:pos="1065"/>
              </w:tabs>
            </w:pPr>
            <w:r w:rsidRPr="009D01AE">
              <w:t>príjemcovia</w:t>
            </w:r>
          </w:p>
        </w:tc>
      </w:tr>
      <w:tr w:rsidR="001435F6" w:rsidRPr="009D01AE" w:rsidTr="00A95E29">
        <w:trPr>
          <w:trHeight w:val="140"/>
        </w:trPr>
        <w:tc>
          <w:tcPr>
            <w:tcW w:w="4794" w:type="dxa"/>
            <w:vMerge/>
          </w:tcPr>
          <w:p w:rsidR="001435F6" w:rsidRPr="009D01AE" w:rsidRDefault="001435F6" w:rsidP="00D759D8">
            <w:pPr>
              <w:tabs>
                <w:tab w:val="left" w:pos="1065"/>
              </w:tabs>
            </w:pPr>
          </w:p>
        </w:tc>
        <w:tc>
          <w:tcPr>
            <w:tcW w:w="1205" w:type="dxa"/>
            <w:gridSpan w:val="2"/>
          </w:tcPr>
          <w:p w:rsidR="001435F6" w:rsidRPr="009D01AE" w:rsidRDefault="001435F6" w:rsidP="00D759D8">
            <w:pPr>
              <w:tabs>
                <w:tab w:val="left" w:pos="1065"/>
              </w:tabs>
            </w:pPr>
          </w:p>
        </w:tc>
        <w:tc>
          <w:tcPr>
            <w:tcW w:w="1210" w:type="dxa"/>
          </w:tcPr>
          <w:p w:rsidR="001435F6" w:rsidRPr="009D01AE" w:rsidRDefault="001435F6" w:rsidP="00D759D8">
            <w:pPr>
              <w:tabs>
                <w:tab w:val="left" w:pos="1065"/>
              </w:tabs>
            </w:pPr>
          </w:p>
        </w:tc>
        <w:tc>
          <w:tcPr>
            <w:tcW w:w="1216" w:type="dxa"/>
          </w:tcPr>
          <w:p w:rsidR="001435F6" w:rsidRPr="009D01AE" w:rsidRDefault="001435F6" w:rsidP="00D759D8">
            <w:pPr>
              <w:tabs>
                <w:tab w:val="left" w:pos="1065"/>
              </w:tabs>
            </w:pPr>
          </w:p>
        </w:tc>
        <w:tc>
          <w:tcPr>
            <w:tcW w:w="1371" w:type="dxa"/>
            <w:gridSpan w:val="2"/>
          </w:tcPr>
          <w:p w:rsidR="001435F6" w:rsidRPr="009D01AE" w:rsidRDefault="001435F6" w:rsidP="00D759D8">
            <w:pPr>
              <w:tabs>
                <w:tab w:val="left" w:pos="1065"/>
              </w:tabs>
            </w:pPr>
          </w:p>
        </w:tc>
      </w:tr>
      <w:tr w:rsidR="001435F6" w:rsidRPr="009D01AE" w:rsidTr="00A95E29">
        <w:trPr>
          <w:trHeight w:val="140"/>
        </w:trPr>
        <w:tc>
          <w:tcPr>
            <w:tcW w:w="4794" w:type="dxa"/>
          </w:tcPr>
          <w:p w:rsidR="001435F6" w:rsidRPr="009D01AE" w:rsidRDefault="001435F6" w:rsidP="00D759D8">
            <w:pPr>
              <w:pStyle w:val="Odsekzoznamu"/>
              <w:numPr>
                <w:ilvl w:val="0"/>
                <w:numId w:val="26"/>
              </w:numPr>
              <w:contextualSpacing/>
            </w:pPr>
            <w:r w:rsidRPr="009D01AE">
              <w:t>Hospodársky subjekt môže požiadať týchto technikov alebo technické orgány</w:t>
            </w:r>
            <w:r w:rsidRPr="009D01AE">
              <w:rPr>
                <w:rStyle w:val="Odkaznapoznmkupodiarou"/>
              </w:rPr>
              <w:footnoteReference w:id="48"/>
            </w:r>
            <w:r w:rsidRPr="009D01AE">
              <w:t>, najmä tých, ktorí sú zodpovední za kontrolu kvality:</w:t>
            </w:r>
          </w:p>
          <w:p w:rsidR="001435F6" w:rsidRPr="009D01AE" w:rsidRDefault="001435F6" w:rsidP="00D759D8">
            <w:pPr>
              <w:pStyle w:val="Odsekzoznamu"/>
              <w:ind w:left="360"/>
            </w:pPr>
          </w:p>
          <w:p w:rsidR="001435F6" w:rsidRPr="009D01AE" w:rsidRDefault="001435F6" w:rsidP="00D759D8">
            <w:pPr>
              <w:pStyle w:val="Odsekzoznamu"/>
              <w:ind w:left="360"/>
            </w:pPr>
            <w:r w:rsidRPr="009D01AE">
              <w:t>V prípade verejných zákaziek na uskutočnenie stavebných prác hospodársky subjekt bude môcť využiť týchto technikov alebo technické orgány na vykonanie práce:</w:t>
            </w:r>
          </w:p>
        </w:tc>
        <w:tc>
          <w:tcPr>
            <w:tcW w:w="5002" w:type="dxa"/>
            <w:gridSpan w:val="6"/>
          </w:tcPr>
          <w:p w:rsidR="001435F6" w:rsidRPr="009D01AE" w:rsidRDefault="001435F6" w:rsidP="00D759D8">
            <w:r w:rsidRPr="009D01AE">
              <w:t>[...........]</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t>
            </w:r>
          </w:p>
        </w:tc>
      </w:tr>
      <w:tr w:rsidR="001435F6" w:rsidRPr="009D01AE" w:rsidTr="00A95E29">
        <w:trPr>
          <w:trHeight w:val="140"/>
        </w:trPr>
        <w:tc>
          <w:tcPr>
            <w:tcW w:w="4794" w:type="dxa"/>
          </w:tcPr>
          <w:p w:rsidR="001435F6" w:rsidRPr="009D01AE" w:rsidRDefault="001435F6" w:rsidP="00D759D8">
            <w:pPr>
              <w:pStyle w:val="Odsekzoznamu"/>
              <w:numPr>
                <w:ilvl w:val="0"/>
                <w:numId w:val="26"/>
              </w:numPr>
              <w:contextualSpacing/>
            </w:pPr>
            <w:r w:rsidRPr="009D01AE">
              <w:t xml:space="preserve">Hospodársky subjekt využíva tieto </w:t>
            </w:r>
            <w:r w:rsidRPr="009D01AE">
              <w:rPr>
                <w:b/>
              </w:rPr>
              <w:t>technické zariadenia a opatrenia na zabezpečenie kvality a </w:t>
            </w:r>
            <w:r w:rsidRPr="009D01AE">
              <w:t xml:space="preserve">jeho </w:t>
            </w:r>
            <w:r w:rsidRPr="009D01AE">
              <w:rPr>
                <w:b/>
              </w:rPr>
              <w:t xml:space="preserve">výskumné zariadenia </w:t>
            </w:r>
            <w:r w:rsidRPr="009D01AE">
              <w:t>sú:</w:t>
            </w:r>
          </w:p>
        </w:tc>
        <w:tc>
          <w:tcPr>
            <w:tcW w:w="5002" w:type="dxa"/>
            <w:gridSpan w:val="6"/>
          </w:tcPr>
          <w:p w:rsidR="001435F6" w:rsidRPr="009D01AE" w:rsidRDefault="001435F6" w:rsidP="00D759D8">
            <w:r w:rsidRPr="009D01AE">
              <w:t>[...........]</w:t>
            </w:r>
          </w:p>
        </w:tc>
      </w:tr>
      <w:tr w:rsidR="001435F6" w:rsidRPr="009D01AE" w:rsidTr="00A95E29">
        <w:trPr>
          <w:trHeight w:val="140"/>
        </w:trPr>
        <w:tc>
          <w:tcPr>
            <w:tcW w:w="4794" w:type="dxa"/>
          </w:tcPr>
          <w:p w:rsidR="001435F6" w:rsidRPr="009D01AE" w:rsidRDefault="001435F6" w:rsidP="00D759D8">
            <w:pPr>
              <w:pStyle w:val="Odsekzoznamu"/>
              <w:numPr>
                <w:ilvl w:val="0"/>
                <w:numId w:val="26"/>
              </w:numPr>
              <w:contextualSpacing/>
            </w:pPr>
            <w:r w:rsidRPr="009D01AE">
              <w:t xml:space="preserve">Hospodársky subjekt bude môcť pri plnení zákazky uplatňovať tento systém </w:t>
            </w:r>
            <w:r w:rsidRPr="009D01AE">
              <w:rPr>
                <w:b/>
              </w:rPr>
              <w:t xml:space="preserve">riadenia dodávateľského reťazca  </w:t>
            </w:r>
            <w:r w:rsidRPr="009D01AE">
              <w:t>a sledovací systém:</w:t>
            </w:r>
          </w:p>
        </w:tc>
        <w:tc>
          <w:tcPr>
            <w:tcW w:w="5002" w:type="dxa"/>
            <w:gridSpan w:val="6"/>
          </w:tcPr>
          <w:p w:rsidR="001435F6" w:rsidRPr="009D01AE" w:rsidRDefault="001435F6" w:rsidP="00D759D8">
            <w:r w:rsidRPr="009D01AE">
              <w:t>[...........]</w:t>
            </w:r>
          </w:p>
          <w:p w:rsidR="001435F6" w:rsidRPr="009D01AE" w:rsidRDefault="001435F6" w:rsidP="00D759D8"/>
        </w:tc>
      </w:tr>
      <w:tr w:rsidR="001435F6" w:rsidRPr="009D01AE" w:rsidTr="00A95E29">
        <w:trPr>
          <w:trHeight w:val="140"/>
        </w:trPr>
        <w:tc>
          <w:tcPr>
            <w:tcW w:w="4794" w:type="dxa"/>
          </w:tcPr>
          <w:p w:rsidR="001435F6" w:rsidRPr="009D01AE" w:rsidRDefault="001435F6" w:rsidP="00D759D8">
            <w:pPr>
              <w:pStyle w:val="Odsekzoznamu"/>
              <w:numPr>
                <w:ilvl w:val="0"/>
                <w:numId w:val="26"/>
              </w:numPr>
              <w:contextualSpacing/>
            </w:pPr>
            <w:r w:rsidRPr="009D01AE">
              <w:rPr>
                <w:b/>
              </w:rPr>
              <w:t>V prípade zložitých výrobkov alebo služieb, ktoré majú byť dodané alebo poskytnuté, alebo výnimočne v prípade výrobkov alebo služieb, ktoré sú požadované na osobitný účel:</w:t>
            </w:r>
          </w:p>
          <w:p w:rsidR="001435F6" w:rsidRPr="009D01AE" w:rsidRDefault="001435F6" w:rsidP="00D759D8">
            <w:pPr>
              <w:pStyle w:val="Odsekzoznamu"/>
              <w:ind w:left="360"/>
              <w:rPr>
                <w:b/>
              </w:rPr>
            </w:pPr>
          </w:p>
          <w:p w:rsidR="001435F6" w:rsidRPr="009D01AE" w:rsidRDefault="001435F6" w:rsidP="00D759D8">
            <w:pPr>
              <w:pStyle w:val="Odsekzoznamu"/>
              <w:ind w:left="360"/>
            </w:pPr>
            <w:r w:rsidRPr="009D01AE">
              <w:t xml:space="preserve">Hospodársky subjekt </w:t>
            </w:r>
            <w:r w:rsidRPr="009D01AE">
              <w:rPr>
                <w:b/>
              </w:rPr>
              <w:t xml:space="preserve">umožní </w:t>
            </w:r>
            <w:r w:rsidRPr="009D01AE">
              <w:t xml:space="preserve">vykonanie </w:t>
            </w:r>
            <w:r w:rsidRPr="009D01AE">
              <w:rPr>
                <w:b/>
              </w:rPr>
              <w:t>kontrol</w:t>
            </w:r>
            <w:r w:rsidRPr="009D01AE">
              <w:rPr>
                <w:rStyle w:val="Odkaznapoznmkupodiarou"/>
                <w:b/>
              </w:rPr>
              <w:footnoteReference w:id="49"/>
            </w:r>
            <w:r w:rsidRPr="009D01AE">
              <w:rPr>
                <w:b/>
              </w:rPr>
              <w:t xml:space="preserve"> výrobných kapacít </w:t>
            </w:r>
            <w:r w:rsidRPr="009D01AE">
              <w:t xml:space="preserve">alebo </w:t>
            </w:r>
            <w:r w:rsidRPr="009D01AE">
              <w:rPr>
                <w:b/>
              </w:rPr>
              <w:t xml:space="preserve">technickej spôsobilosti </w:t>
            </w:r>
            <w:r w:rsidRPr="009D01AE">
              <w:t xml:space="preserve">hospodárskeho subjektu a v prípade potreby </w:t>
            </w:r>
            <w:r w:rsidRPr="009D01AE">
              <w:rPr>
                <w:b/>
              </w:rPr>
              <w:t xml:space="preserve">študijných a výskumných prostriedkov, </w:t>
            </w:r>
            <w:r w:rsidRPr="009D01AE">
              <w:t xml:space="preserve">ktoré má </w:t>
            </w:r>
            <w:r w:rsidRPr="009D01AE">
              <w:lastRenderedPageBreak/>
              <w:t>k dispozícii, a </w:t>
            </w:r>
            <w:r w:rsidRPr="009D01AE">
              <w:rPr>
                <w:b/>
              </w:rPr>
              <w:t>kvality kontrolných opatrení</w:t>
            </w:r>
            <w:r w:rsidRPr="009D01AE">
              <w:t xml:space="preserve">.    </w:t>
            </w:r>
          </w:p>
        </w:tc>
        <w:tc>
          <w:tcPr>
            <w:tcW w:w="5002" w:type="dxa"/>
            <w:gridSpan w:val="6"/>
          </w:tcPr>
          <w:p w:rsidR="001435F6" w:rsidRPr="009D01AE" w:rsidRDefault="001435F6" w:rsidP="00D759D8"/>
          <w:p w:rsidR="001435F6" w:rsidRPr="009D01AE" w:rsidRDefault="001435F6" w:rsidP="00D759D8"/>
          <w:p w:rsidR="001435F6" w:rsidRPr="009D01AE" w:rsidRDefault="001435F6" w:rsidP="00D759D8"/>
          <w:p w:rsidR="001435F6" w:rsidRPr="009D01AE" w:rsidRDefault="003D0237" w:rsidP="00D759D8">
            <w:pPr>
              <w:jc w:val="both"/>
            </w:pPr>
            <w:r w:rsidRPr="009D01AE">
              <w:object w:dxaOrig="1440" w:dyaOrig="1440">
                <v:shape id="_x0000_i1263" type="#_x0000_t75" style="width:41.95pt;height:20.05pt" o:ole="">
                  <v:imagedata r:id="rId19" o:title=""/>
                </v:shape>
                <w:control r:id="rId94" w:name="CheckBox1531" w:shapeid="_x0000_i1263"/>
              </w:object>
            </w:r>
            <w:r w:rsidR="001435F6" w:rsidRPr="009D01AE">
              <w:t xml:space="preserve">   </w:t>
            </w:r>
            <w:r w:rsidRPr="009D01AE">
              <w:object w:dxaOrig="1440" w:dyaOrig="1440">
                <v:shape id="_x0000_i1265" type="#_x0000_t75" style="width:45.1pt;height:20.05pt" o:ole="">
                  <v:imagedata r:id="rId21" o:title=""/>
                </v:shape>
                <w:control r:id="rId95" w:name="CheckBox2531" w:shapeid="_x0000_i1265"/>
              </w:object>
            </w:r>
            <w:r w:rsidR="001435F6" w:rsidRPr="009D01AE">
              <w:t xml:space="preserve">  </w:t>
            </w:r>
          </w:p>
          <w:p w:rsidR="001435F6" w:rsidRPr="009D01AE" w:rsidRDefault="001435F6" w:rsidP="00D759D8"/>
        </w:tc>
      </w:tr>
      <w:tr w:rsidR="001435F6" w:rsidRPr="009D01AE" w:rsidTr="00A95E29">
        <w:trPr>
          <w:trHeight w:val="140"/>
        </w:trPr>
        <w:tc>
          <w:tcPr>
            <w:tcW w:w="4794" w:type="dxa"/>
          </w:tcPr>
          <w:p w:rsidR="001435F6" w:rsidRPr="009D01AE" w:rsidRDefault="001435F6" w:rsidP="00D759D8">
            <w:pPr>
              <w:pStyle w:val="Odsekzoznamu"/>
              <w:numPr>
                <w:ilvl w:val="0"/>
                <w:numId w:val="26"/>
              </w:numPr>
              <w:contextualSpacing/>
            </w:pPr>
            <w:r w:rsidRPr="009D01AE">
              <w:t xml:space="preserve">Tieto subjekty musia mať takéto </w:t>
            </w:r>
            <w:r w:rsidRPr="009D01AE">
              <w:rPr>
                <w:b/>
              </w:rPr>
              <w:t>vzdelanie a odbornú kvalifikáciu:</w:t>
            </w:r>
          </w:p>
          <w:p w:rsidR="001435F6" w:rsidRPr="009D01AE" w:rsidRDefault="001435F6" w:rsidP="00D759D8"/>
          <w:p w:rsidR="001435F6" w:rsidRPr="009D01AE" w:rsidRDefault="001435F6" w:rsidP="00D759D8">
            <w:pPr>
              <w:pStyle w:val="Odsekzoznamu"/>
              <w:numPr>
                <w:ilvl w:val="0"/>
                <w:numId w:val="27"/>
              </w:numPr>
              <w:contextualSpacing/>
            </w:pPr>
            <w:r w:rsidRPr="009D01AE">
              <w:t xml:space="preserve">Samotný poskytovateľ služieb alebo zhotoviteľ, </w:t>
            </w:r>
            <w:r w:rsidRPr="009D01AE">
              <w:rPr>
                <w:b/>
              </w:rPr>
              <w:t xml:space="preserve">a/alebo </w:t>
            </w:r>
            <w:r w:rsidRPr="009D01AE">
              <w:t>(v závislosti od požiadaviek uvedených v príslušnom oznámení alebo súťažných podkladoch)</w:t>
            </w:r>
          </w:p>
          <w:p w:rsidR="001435F6" w:rsidRPr="009D01AE" w:rsidRDefault="001435F6" w:rsidP="00D759D8">
            <w:pPr>
              <w:pStyle w:val="Odsekzoznamu"/>
              <w:numPr>
                <w:ilvl w:val="0"/>
                <w:numId w:val="27"/>
              </w:numPr>
              <w:contextualSpacing/>
            </w:pPr>
            <w:r w:rsidRPr="009D01AE">
              <w:t>jeho riadiaci pracovníci:</w:t>
            </w:r>
          </w:p>
        </w:tc>
        <w:tc>
          <w:tcPr>
            <w:tcW w:w="5002" w:type="dxa"/>
            <w:gridSpan w:val="6"/>
          </w:tcPr>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Pr>
              <w:pStyle w:val="Odsekzoznamu"/>
              <w:numPr>
                <w:ilvl w:val="0"/>
                <w:numId w:val="28"/>
              </w:numPr>
              <w:contextualSpacing/>
            </w:pPr>
            <w:r w:rsidRPr="009D01AE">
              <w:t>[...........]</w:t>
            </w:r>
          </w:p>
          <w:p w:rsidR="001435F6" w:rsidRPr="009D01AE" w:rsidRDefault="001435F6" w:rsidP="00D759D8">
            <w:pPr>
              <w:pStyle w:val="Odsekzoznamu"/>
              <w:ind w:left="360"/>
            </w:pPr>
          </w:p>
          <w:p w:rsidR="001435F6" w:rsidRPr="009D01AE" w:rsidRDefault="001435F6" w:rsidP="00D759D8"/>
          <w:p w:rsidR="001435F6" w:rsidRPr="009D01AE" w:rsidRDefault="001435F6" w:rsidP="00D759D8">
            <w:pPr>
              <w:pStyle w:val="Odsekzoznamu"/>
              <w:ind w:left="360"/>
            </w:pPr>
          </w:p>
          <w:p w:rsidR="001435F6" w:rsidRPr="009D01AE" w:rsidRDefault="001435F6" w:rsidP="00D759D8">
            <w:pPr>
              <w:pStyle w:val="Odsekzoznamu"/>
              <w:numPr>
                <w:ilvl w:val="0"/>
                <w:numId w:val="28"/>
              </w:numPr>
              <w:contextualSpacing/>
            </w:pPr>
            <w:r w:rsidRPr="009D01AE">
              <w:t>[...........]</w:t>
            </w:r>
          </w:p>
        </w:tc>
      </w:tr>
      <w:tr w:rsidR="001435F6" w:rsidRPr="009D01AE" w:rsidTr="00A95E29">
        <w:trPr>
          <w:gridAfter w:val="1"/>
          <w:wAfter w:w="56" w:type="dxa"/>
        </w:trPr>
        <w:tc>
          <w:tcPr>
            <w:tcW w:w="4870" w:type="dxa"/>
            <w:gridSpan w:val="2"/>
          </w:tcPr>
          <w:p w:rsidR="001435F6" w:rsidRPr="009D01AE" w:rsidRDefault="001435F6" w:rsidP="00D759D8">
            <w:pPr>
              <w:pStyle w:val="Odsekzoznamu"/>
              <w:numPr>
                <w:ilvl w:val="0"/>
                <w:numId w:val="25"/>
              </w:numPr>
              <w:contextualSpacing/>
            </w:pPr>
            <w:r w:rsidRPr="009D01AE">
              <w:t xml:space="preserve">Hospodársky subjekt bude pri plnení zákazky schopný uplatňovať tieto </w:t>
            </w:r>
            <w:r w:rsidRPr="009D01AE">
              <w:rPr>
                <w:b/>
              </w:rPr>
              <w:t>opatrenia environmentálneho riadenia:</w:t>
            </w:r>
          </w:p>
        </w:tc>
        <w:tc>
          <w:tcPr>
            <w:tcW w:w="4870" w:type="dxa"/>
            <w:gridSpan w:val="4"/>
          </w:tcPr>
          <w:p w:rsidR="001435F6" w:rsidRPr="009D01AE" w:rsidRDefault="001435F6" w:rsidP="00D759D8">
            <w:r w:rsidRPr="009D01AE">
              <w:t>[...........]</w:t>
            </w:r>
          </w:p>
        </w:tc>
      </w:tr>
      <w:tr w:rsidR="001435F6" w:rsidRPr="009D01AE" w:rsidTr="00A95E29">
        <w:trPr>
          <w:gridAfter w:val="1"/>
          <w:wAfter w:w="56" w:type="dxa"/>
        </w:trPr>
        <w:tc>
          <w:tcPr>
            <w:tcW w:w="4870" w:type="dxa"/>
            <w:gridSpan w:val="2"/>
          </w:tcPr>
          <w:p w:rsidR="001435F6" w:rsidRPr="009D01AE" w:rsidRDefault="001435F6" w:rsidP="00D759D8">
            <w:pPr>
              <w:pStyle w:val="Odsekzoznamu"/>
              <w:numPr>
                <w:ilvl w:val="0"/>
                <w:numId w:val="25"/>
              </w:numPr>
              <w:contextualSpacing/>
            </w:pPr>
            <w:r w:rsidRPr="009D01AE">
              <w:rPr>
                <w:b/>
              </w:rPr>
              <w:t xml:space="preserve">Ročný priemerný počet zamestnancov </w:t>
            </w:r>
            <w:r w:rsidRPr="009D01AE">
              <w:t>hospodárskeho subjektu a počet riadiacich pracovníkov za posledné tri roky sú takéto:</w:t>
            </w:r>
          </w:p>
        </w:tc>
        <w:tc>
          <w:tcPr>
            <w:tcW w:w="4870" w:type="dxa"/>
            <w:gridSpan w:val="4"/>
          </w:tcPr>
          <w:p w:rsidR="001435F6" w:rsidRPr="009D01AE" w:rsidRDefault="001435F6" w:rsidP="00D759D8">
            <w:r w:rsidRPr="009D01AE">
              <w:t>Rok, ročný priemerný počet zamestnancov:</w:t>
            </w:r>
          </w:p>
          <w:p w:rsidR="001435F6" w:rsidRPr="009D01AE" w:rsidRDefault="001435F6" w:rsidP="00D759D8">
            <w:r w:rsidRPr="009D01AE">
              <w:t>[...........],[...........],</w:t>
            </w:r>
          </w:p>
          <w:p w:rsidR="001435F6" w:rsidRPr="009D01AE" w:rsidRDefault="001435F6" w:rsidP="00D759D8">
            <w:r w:rsidRPr="009D01AE">
              <w:t>[...........],[...........],</w:t>
            </w:r>
          </w:p>
          <w:p w:rsidR="001435F6" w:rsidRPr="009D01AE" w:rsidRDefault="001435F6" w:rsidP="00D759D8">
            <w:r w:rsidRPr="009D01AE">
              <w:t>[...........],[...........],</w:t>
            </w:r>
          </w:p>
          <w:p w:rsidR="001435F6" w:rsidRPr="009D01AE" w:rsidRDefault="001435F6" w:rsidP="00D759D8"/>
          <w:p w:rsidR="001435F6" w:rsidRPr="009D01AE" w:rsidRDefault="001435F6" w:rsidP="00D759D8">
            <w:r w:rsidRPr="009D01AE">
              <w:t>Rok, počet riadiacich pracovníkov:</w:t>
            </w:r>
          </w:p>
          <w:p w:rsidR="001435F6" w:rsidRPr="009D01AE" w:rsidRDefault="001435F6" w:rsidP="00D759D8">
            <w:r w:rsidRPr="009D01AE">
              <w:t>[...........],[...........],</w:t>
            </w:r>
          </w:p>
          <w:p w:rsidR="001435F6" w:rsidRPr="009D01AE" w:rsidRDefault="001435F6" w:rsidP="00D759D8">
            <w:r w:rsidRPr="009D01AE">
              <w:t>[...........],[...........],</w:t>
            </w:r>
          </w:p>
          <w:p w:rsidR="001435F6" w:rsidRPr="009D01AE" w:rsidRDefault="001435F6" w:rsidP="00D759D8">
            <w:r w:rsidRPr="009D01AE">
              <w:t>[...........],[...........],</w:t>
            </w:r>
          </w:p>
        </w:tc>
      </w:tr>
      <w:tr w:rsidR="001435F6" w:rsidRPr="009D01AE" w:rsidTr="00A95E29">
        <w:trPr>
          <w:gridAfter w:val="1"/>
          <w:wAfter w:w="56" w:type="dxa"/>
        </w:trPr>
        <w:tc>
          <w:tcPr>
            <w:tcW w:w="4870" w:type="dxa"/>
            <w:gridSpan w:val="2"/>
          </w:tcPr>
          <w:p w:rsidR="001435F6" w:rsidRPr="009D01AE" w:rsidRDefault="001435F6" w:rsidP="00D759D8">
            <w:pPr>
              <w:pStyle w:val="Odsekzoznamu"/>
              <w:numPr>
                <w:ilvl w:val="0"/>
                <w:numId w:val="25"/>
              </w:numPr>
              <w:contextualSpacing/>
            </w:pPr>
            <w:r w:rsidRPr="009D01AE">
              <w:t xml:space="preserve">Tieto </w:t>
            </w:r>
            <w:r w:rsidRPr="009D01AE">
              <w:rPr>
                <w:b/>
              </w:rPr>
              <w:t xml:space="preserve">nástroje, strojové alebo technické vybavenie </w:t>
            </w:r>
            <w:r w:rsidRPr="009D01AE">
              <w:t xml:space="preserve"> bude mať hospodársky subjekt k dispozícii na realizáciu zákazky:</w:t>
            </w:r>
          </w:p>
        </w:tc>
        <w:tc>
          <w:tcPr>
            <w:tcW w:w="4870" w:type="dxa"/>
            <w:gridSpan w:val="4"/>
          </w:tcPr>
          <w:p w:rsidR="001435F6" w:rsidRPr="009D01AE" w:rsidRDefault="001435F6" w:rsidP="00D759D8">
            <w:r w:rsidRPr="009D01AE">
              <w:t>[...........]</w:t>
            </w:r>
          </w:p>
        </w:tc>
      </w:tr>
      <w:tr w:rsidR="001435F6" w:rsidRPr="009D01AE" w:rsidTr="00A95E29">
        <w:trPr>
          <w:gridAfter w:val="1"/>
          <w:wAfter w:w="56" w:type="dxa"/>
        </w:trPr>
        <w:tc>
          <w:tcPr>
            <w:tcW w:w="4870" w:type="dxa"/>
            <w:gridSpan w:val="2"/>
          </w:tcPr>
          <w:p w:rsidR="001435F6" w:rsidRPr="009D01AE" w:rsidRDefault="001435F6" w:rsidP="00D759D8">
            <w:pPr>
              <w:pStyle w:val="Odsekzoznamu"/>
              <w:numPr>
                <w:ilvl w:val="0"/>
                <w:numId w:val="25"/>
              </w:numPr>
              <w:contextualSpacing/>
            </w:pPr>
            <w:r w:rsidRPr="009D01AE">
              <w:t xml:space="preserve">Hospodársky subjekt </w:t>
            </w:r>
            <w:r w:rsidRPr="009D01AE">
              <w:rPr>
                <w:b/>
              </w:rPr>
              <w:t>má v úmysle prípadne zadať subdodávateľom</w:t>
            </w:r>
            <w:r w:rsidRPr="009D01AE">
              <w:rPr>
                <w:rStyle w:val="Odkaznapoznmkupodiarou"/>
                <w:b/>
              </w:rPr>
              <w:footnoteReference w:id="50"/>
            </w:r>
            <w:r w:rsidRPr="009D01AE">
              <w:rPr>
                <w:b/>
              </w:rPr>
              <w:t xml:space="preserve"> </w:t>
            </w:r>
            <w:r w:rsidRPr="009D01AE">
              <w:t xml:space="preserve">túto </w:t>
            </w:r>
            <w:r w:rsidRPr="009D01AE">
              <w:rPr>
                <w:b/>
              </w:rPr>
              <w:t>časť (t. j. percento) zákazky:</w:t>
            </w:r>
          </w:p>
        </w:tc>
        <w:tc>
          <w:tcPr>
            <w:tcW w:w="4870" w:type="dxa"/>
            <w:gridSpan w:val="4"/>
          </w:tcPr>
          <w:p w:rsidR="001435F6" w:rsidRPr="009D01AE" w:rsidRDefault="001435F6" w:rsidP="00D759D8">
            <w:r w:rsidRPr="009D01AE">
              <w:t>[...........]</w:t>
            </w:r>
          </w:p>
        </w:tc>
      </w:tr>
      <w:tr w:rsidR="001435F6" w:rsidRPr="009D01AE" w:rsidTr="00A95E29">
        <w:trPr>
          <w:gridAfter w:val="1"/>
          <w:wAfter w:w="56" w:type="dxa"/>
        </w:trPr>
        <w:tc>
          <w:tcPr>
            <w:tcW w:w="4870" w:type="dxa"/>
            <w:gridSpan w:val="2"/>
          </w:tcPr>
          <w:p w:rsidR="001435F6" w:rsidRPr="009D01AE" w:rsidRDefault="001435F6" w:rsidP="00D759D8">
            <w:pPr>
              <w:pStyle w:val="Odsekzoznamu"/>
              <w:numPr>
                <w:ilvl w:val="0"/>
                <w:numId w:val="25"/>
              </w:numPr>
              <w:contextualSpacing/>
            </w:pPr>
            <w:r w:rsidRPr="009D01AE">
              <w:t xml:space="preserve">V prípade </w:t>
            </w:r>
            <w:r w:rsidRPr="009D01AE">
              <w:rPr>
                <w:b/>
              </w:rPr>
              <w:t>verejných zákaziek na dodanie tovaru:</w:t>
            </w:r>
          </w:p>
          <w:p w:rsidR="001435F6" w:rsidRPr="009D01AE" w:rsidRDefault="001435F6" w:rsidP="00D759D8">
            <w:pPr>
              <w:pStyle w:val="Odsekzoznamu"/>
              <w:ind w:left="360"/>
            </w:pPr>
          </w:p>
          <w:p w:rsidR="001435F6" w:rsidRPr="009D01AE" w:rsidRDefault="001435F6" w:rsidP="00D759D8">
            <w:pPr>
              <w:pStyle w:val="Odsekzoznamu"/>
              <w:ind w:left="360"/>
            </w:pPr>
            <w:r w:rsidRPr="009D01AE">
              <w:t>Hospodársky subjekt poskytne požadované vzorky, opisy alebo fotografie tovaru, ktorý sa má dodať, ku ktorým nemusia byť priložené osvedčenia o pravosti.</w:t>
            </w:r>
          </w:p>
          <w:p w:rsidR="001435F6" w:rsidRPr="009D01AE" w:rsidRDefault="001435F6" w:rsidP="00D759D8">
            <w:pPr>
              <w:pStyle w:val="Odsekzoznamu"/>
              <w:ind w:left="360"/>
            </w:pPr>
          </w:p>
          <w:p w:rsidR="001435F6" w:rsidRPr="009D01AE" w:rsidRDefault="001435F6" w:rsidP="00D759D8">
            <w:pPr>
              <w:pStyle w:val="Odsekzoznamu"/>
              <w:ind w:left="360"/>
            </w:pPr>
            <w:r w:rsidRPr="009D01AE">
              <w:t>V náležitosti prípadných hospodárskych subjektov okrem toho vyhlasuje, že bude poskytovať požadované osvedčenie o pravosti.</w:t>
            </w:r>
          </w:p>
          <w:p w:rsidR="001435F6" w:rsidRPr="009D01AE" w:rsidRDefault="001435F6" w:rsidP="00D759D8">
            <w:pPr>
              <w:pStyle w:val="Odsekzoznamu"/>
              <w:ind w:left="360"/>
            </w:pPr>
          </w:p>
          <w:p w:rsidR="001435F6" w:rsidRPr="009D01AE" w:rsidRDefault="001435F6" w:rsidP="00D759D8">
            <w:r w:rsidRPr="009D01AE">
              <w:t>Ak je príslušná dokumentácia dostupná v elektronickom formáte, uveďte:</w:t>
            </w:r>
          </w:p>
          <w:p w:rsidR="001435F6" w:rsidRPr="009D01AE" w:rsidRDefault="001435F6" w:rsidP="00D759D8"/>
        </w:tc>
        <w:tc>
          <w:tcPr>
            <w:tcW w:w="4870" w:type="dxa"/>
            <w:gridSpan w:val="4"/>
          </w:tcPr>
          <w:p w:rsidR="001435F6" w:rsidRPr="009D01AE" w:rsidRDefault="001435F6" w:rsidP="00D759D8"/>
          <w:p w:rsidR="001435F6" w:rsidRPr="009D01AE" w:rsidRDefault="001435F6" w:rsidP="00D759D8"/>
          <w:p w:rsidR="001435F6" w:rsidRPr="009D01AE" w:rsidRDefault="001435F6" w:rsidP="00D759D8"/>
          <w:p w:rsidR="001435F6" w:rsidRPr="009D01AE" w:rsidRDefault="003D0237" w:rsidP="00D759D8">
            <w:pPr>
              <w:jc w:val="both"/>
            </w:pPr>
            <w:r w:rsidRPr="009D01AE">
              <w:object w:dxaOrig="1440" w:dyaOrig="1440">
                <v:shape id="_x0000_i1267" type="#_x0000_t75" style="width:41.95pt;height:20.05pt" o:ole="">
                  <v:imagedata r:id="rId19" o:title=""/>
                </v:shape>
                <w:control r:id="rId96" w:name="CheckBox1532" w:shapeid="_x0000_i1267"/>
              </w:object>
            </w:r>
            <w:r w:rsidR="001435F6" w:rsidRPr="009D01AE">
              <w:t xml:space="preserve">   </w:t>
            </w:r>
            <w:r w:rsidRPr="009D01AE">
              <w:object w:dxaOrig="1440" w:dyaOrig="1440">
                <v:shape id="_x0000_i1269" type="#_x0000_t75" style="width:45.1pt;height:20.05pt" o:ole="">
                  <v:imagedata r:id="rId21" o:title=""/>
                </v:shape>
                <w:control r:id="rId97" w:name="CheckBox2532" w:shapeid="_x0000_i1269"/>
              </w:object>
            </w:r>
            <w:r w:rsidR="001435F6" w:rsidRPr="009D01AE">
              <w:t xml:space="preserve">  </w:t>
            </w:r>
          </w:p>
          <w:p w:rsidR="001435F6" w:rsidRPr="009D01AE" w:rsidRDefault="001435F6" w:rsidP="00D759D8"/>
          <w:p w:rsidR="001435F6" w:rsidRPr="009D01AE" w:rsidRDefault="001435F6" w:rsidP="00D759D8"/>
          <w:p w:rsidR="001435F6" w:rsidRPr="009D01AE" w:rsidRDefault="001435F6" w:rsidP="00D759D8"/>
          <w:p w:rsidR="001435F6" w:rsidRPr="009D01AE" w:rsidRDefault="003D0237" w:rsidP="00D759D8">
            <w:pPr>
              <w:jc w:val="both"/>
            </w:pPr>
            <w:r w:rsidRPr="009D01AE">
              <w:object w:dxaOrig="1440" w:dyaOrig="1440">
                <v:shape id="_x0000_i1271" type="#_x0000_t75" style="width:41.95pt;height:20.05pt" o:ole="">
                  <v:imagedata r:id="rId19" o:title=""/>
                </v:shape>
                <w:control r:id="rId98" w:name="CheckBox1533" w:shapeid="_x0000_i1271"/>
              </w:object>
            </w:r>
            <w:r w:rsidR="001435F6" w:rsidRPr="009D01AE">
              <w:t xml:space="preserve">   </w:t>
            </w:r>
            <w:r w:rsidRPr="009D01AE">
              <w:object w:dxaOrig="1440" w:dyaOrig="1440">
                <v:shape id="_x0000_i1273" type="#_x0000_t75" style="width:45.1pt;height:20.05pt" o:ole="">
                  <v:imagedata r:id="rId21" o:title=""/>
                </v:shape>
                <w:control r:id="rId99" w:name="CheckBox2533" w:shapeid="_x0000_i1273"/>
              </w:object>
            </w:r>
            <w:r w:rsidR="001435F6" w:rsidRPr="009D01AE">
              <w:t xml:space="preserve">  </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r w:rsidR="001435F6" w:rsidRPr="009D01AE" w:rsidTr="00A95E29">
        <w:trPr>
          <w:gridAfter w:val="1"/>
          <w:wAfter w:w="56" w:type="dxa"/>
        </w:trPr>
        <w:tc>
          <w:tcPr>
            <w:tcW w:w="4870" w:type="dxa"/>
            <w:gridSpan w:val="2"/>
          </w:tcPr>
          <w:p w:rsidR="001435F6" w:rsidRPr="009D01AE" w:rsidRDefault="001435F6" w:rsidP="00D759D8">
            <w:pPr>
              <w:pStyle w:val="Odsekzoznamu"/>
              <w:numPr>
                <w:ilvl w:val="0"/>
                <w:numId w:val="25"/>
              </w:numPr>
              <w:contextualSpacing/>
            </w:pPr>
            <w:r w:rsidRPr="009D01AE">
              <w:t xml:space="preserve">V prípade </w:t>
            </w:r>
            <w:r w:rsidRPr="009D01AE">
              <w:rPr>
                <w:b/>
              </w:rPr>
              <w:t>verejných zákaziek na dodanie tovaru:</w:t>
            </w:r>
          </w:p>
          <w:p w:rsidR="001435F6" w:rsidRPr="009D01AE" w:rsidRDefault="001435F6" w:rsidP="00D759D8">
            <w:pPr>
              <w:pStyle w:val="Odsekzoznamu"/>
              <w:ind w:left="360"/>
            </w:pPr>
          </w:p>
          <w:p w:rsidR="001435F6" w:rsidRPr="009D01AE" w:rsidRDefault="001435F6" w:rsidP="00D759D8">
            <w:pPr>
              <w:pStyle w:val="Odsekzoznamu"/>
              <w:ind w:left="360"/>
            </w:pPr>
            <w:r w:rsidRPr="009D01AE">
              <w:lastRenderedPageBreak/>
              <w:t xml:space="preserve">Môže hospodársky subjekt predložiť požadované </w:t>
            </w:r>
            <w:r w:rsidRPr="009D01AE">
              <w:rPr>
                <w:b/>
              </w:rPr>
              <w:t xml:space="preserve">osvedčenia </w:t>
            </w:r>
            <w:r w:rsidRPr="009D01AE">
              <w:t xml:space="preserve">vydané oficiálnymi </w:t>
            </w:r>
            <w:r w:rsidRPr="009D01AE">
              <w:rPr>
                <w:b/>
              </w:rPr>
              <w:t xml:space="preserve">ústavmi alebo agentúrami na kontrolu kvality, </w:t>
            </w:r>
            <w:r w:rsidRPr="009D01AE">
              <w:t>ktoré majú priznanú právomoc vydávať potvrdenia o zhode výrobkov, ktorá je jasne určená odkazmi na technické špecifikácie alebo normy, ktoré sú stanovené v príslušnom oznámení alebo v súťažných podkladoch?</w:t>
            </w:r>
          </w:p>
          <w:p w:rsidR="001435F6" w:rsidRPr="009D01AE" w:rsidRDefault="001435F6" w:rsidP="00D759D8">
            <w:pPr>
              <w:pStyle w:val="Odsekzoznamu"/>
              <w:ind w:left="360"/>
            </w:pPr>
          </w:p>
          <w:p w:rsidR="001435F6" w:rsidRPr="009D01AE" w:rsidRDefault="001435F6" w:rsidP="00D759D8">
            <w:pPr>
              <w:pStyle w:val="Odsekzoznamu"/>
              <w:ind w:left="360"/>
            </w:pPr>
            <w:r w:rsidRPr="009D01AE">
              <w:rPr>
                <w:b/>
              </w:rPr>
              <w:t xml:space="preserve">Ak nie, </w:t>
            </w:r>
            <w:r w:rsidRPr="009D01AE">
              <w:t>vysvetlite prečo a uveďte, ktoré iné dôkazné prostriedky možno poskytnúť.</w:t>
            </w:r>
          </w:p>
          <w:p w:rsidR="001435F6" w:rsidRPr="009D01AE" w:rsidRDefault="001435F6" w:rsidP="00D759D8">
            <w:pPr>
              <w:pStyle w:val="Odsekzoznamu"/>
              <w:ind w:left="360"/>
            </w:pPr>
          </w:p>
          <w:p w:rsidR="001435F6" w:rsidRPr="009D01AE" w:rsidRDefault="001435F6" w:rsidP="00D759D8">
            <w:r w:rsidRPr="009D01AE">
              <w:t>Ak je príslušná dokumentácia dostupná v elektronickom formáte, uveďte:</w:t>
            </w:r>
          </w:p>
        </w:tc>
        <w:tc>
          <w:tcPr>
            <w:tcW w:w="4870" w:type="dxa"/>
            <w:gridSpan w:val="4"/>
          </w:tcPr>
          <w:p w:rsidR="001435F6" w:rsidRPr="009D01AE" w:rsidRDefault="001435F6" w:rsidP="00D759D8"/>
          <w:p w:rsidR="001435F6" w:rsidRPr="009D01AE" w:rsidRDefault="001435F6" w:rsidP="00D759D8"/>
          <w:p w:rsidR="001435F6" w:rsidRPr="009D01AE" w:rsidRDefault="001435F6" w:rsidP="00D759D8"/>
          <w:p w:rsidR="001435F6" w:rsidRPr="009D01AE" w:rsidRDefault="003D0237" w:rsidP="00D759D8">
            <w:pPr>
              <w:jc w:val="both"/>
            </w:pPr>
            <w:r w:rsidRPr="009D01AE">
              <w:lastRenderedPageBreak/>
              <w:object w:dxaOrig="1440" w:dyaOrig="1440">
                <v:shape id="_x0000_i1275" type="#_x0000_t75" style="width:41.95pt;height:20.05pt" o:ole="">
                  <v:imagedata r:id="rId19" o:title=""/>
                </v:shape>
                <w:control r:id="rId100" w:name="CheckBox1534" w:shapeid="_x0000_i1275"/>
              </w:object>
            </w:r>
            <w:r w:rsidR="001435F6" w:rsidRPr="009D01AE">
              <w:t xml:space="preserve">   </w:t>
            </w:r>
            <w:r w:rsidRPr="009D01AE">
              <w:object w:dxaOrig="1440" w:dyaOrig="1440">
                <v:shape id="_x0000_i1277" type="#_x0000_t75" style="width:45.1pt;height:20.05pt" o:ole="">
                  <v:imagedata r:id="rId21" o:title=""/>
                </v:shape>
                <w:control r:id="rId101" w:name="CheckBox2534" w:shapeid="_x0000_i1277"/>
              </w:object>
            </w:r>
            <w:r w:rsidR="001435F6" w:rsidRPr="009D01AE">
              <w:t xml:space="preserve">  </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t>
            </w:r>
          </w:p>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bl>
    <w:p w:rsidR="001435F6" w:rsidRPr="009D01AE" w:rsidRDefault="001435F6" w:rsidP="00D759D8">
      <w:pPr>
        <w:spacing w:before="240" w:after="120"/>
        <w:jc w:val="center"/>
      </w:pPr>
      <w:r w:rsidRPr="009D01AE">
        <w:lastRenderedPageBreak/>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pPr>
              <w:jc w:val="both"/>
              <w:rPr>
                <w:b/>
              </w:rPr>
            </w:pPr>
            <w:r w:rsidRPr="009D01AE">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1435F6" w:rsidRPr="009D01AE" w:rsidRDefault="001435F6" w:rsidP="00D759D8"/>
    <w:tbl>
      <w:tblPr>
        <w:tblStyle w:val="Mriekatabuky"/>
        <w:tblW w:w="9740" w:type="dxa"/>
        <w:tblLook w:val="04A0" w:firstRow="1" w:lastRow="0" w:firstColumn="1" w:lastColumn="0" w:noHBand="0" w:noVBand="1"/>
      </w:tblPr>
      <w:tblGrid>
        <w:gridCol w:w="4870"/>
        <w:gridCol w:w="4870"/>
      </w:tblGrid>
      <w:tr w:rsidR="001435F6" w:rsidRPr="009D01AE" w:rsidTr="00A95E29">
        <w:tc>
          <w:tcPr>
            <w:tcW w:w="4870" w:type="dxa"/>
          </w:tcPr>
          <w:p w:rsidR="001435F6" w:rsidRPr="009D01AE" w:rsidRDefault="001435F6" w:rsidP="00D759D8">
            <w:pPr>
              <w:rPr>
                <w:b/>
              </w:rPr>
            </w:pPr>
            <w:r w:rsidRPr="009D01AE">
              <w:rPr>
                <w:b/>
              </w:rPr>
              <w:t>Systém zabezpečenia kvality a normy environmentálneho manažérstva</w:t>
            </w:r>
          </w:p>
        </w:tc>
        <w:tc>
          <w:tcPr>
            <w:tcW w:w="4870" w:type="dxa"/>
          </w:tcPr>
          <w:p w:rsidR="001435F6" w:rsidRPr="009D01AE" w:rsidRDefault="001435F6" w:rsidP="00D759D8">
            <w:pPr>
              <w:rPr>
                <w:b/>
              </w:rPr>
            </w:pPr>
            <w:r w:rsidRPr="009D01AE">
              <w:rPr>
                <w:b/>
              </w:rPr>
              <w:t>Odpoveď:</w:t>
            </w:r>
          </w:p>
        </w:tc>
      </w:tr>
      <w:tr w:rsidR="001435F6" w:rsidRPr="009D01AE" w:rsidTr="00A95E29">
        <w:tc>
          <w:tcPr>
            <w:tcW w:w="4870" w:type="dxa"/>
          </w:tcPr>
          <w:p w:rsidR="001435F6" w:rsidRPr="009D01AE" w:rsidRDefault="001435F6" w:rsidP="00D759D8">
            <w:r w:rsidRPr="009D01AE">
              <w:t xml:space="preserve">Bude môcť hospodársky subjekt predložiť </w:t>
            </w:r>
            <w:r w:rsidRPr="009D01AE">
              <w:rPr>
                <w:b/>
              </w:rPr>
              <w:t xml:space="preserve">osvedčenia </w:t>
            </w:r>
            <w:r w:rsidRPr="009D01AE">
              <w:t xml:space="preserve">vydané nezávislými orgánmi, v ktorých sa potvrdzuje, že hospodársky subjekt spĺňa požadované </w:t>
            </w:r>
            <w:r w:rsidRPr="009D01AE">
              <w:rPr>
                <w:b/>
              </w:rPr>
              <w:t xml:space="preserve">normy zabezpečenia kvality </w:t>
            </w:r>
            <w:r w:rsidRPr="009D01AE">
              <w:t>vrátane prístupu pre osoby so zdravotným postihnutím?</w:t>
            </w:r>
          </w:p>
          <w:p w:rsidR="001435F6" w:rsidRPr="009D01AE" w:rsidRDefault="001435F6" w:rsidP="00D759D8"/>
          <w:p w:rsidR="001435F6" w:rsidRPr="009D01AE" w:rsidRDefault="001435F6" w:rsidP="00D759D8">
            <w:r w:rsidRPr="009D01AE">
              <w:rPr>
                <w:b/>
              </w:rPr>
              <w:t xml:space="preserve">Ak nie, </w:t>
            </w:r>
            <w:r w:rsidRPr="009D01AE">
              <w:t>vysvetlite prečo a uveďte, ktoré iné dôkazné prostriedky týkajúce sa systému zabezpečenia kvality možno poskytnúť:</w:t>
            </w:r>
          </w:p>
          <w:p w:rsidR="001435F6" w:rsidRPr="009D01AE" w:rsidRDefault="001435F6" w:rsidP="00D759D8"/>
          <w:p w:rsidR="001435F6" w:rsidRPr="009D01AE" w:rsidRDefault="001435F6" w:rsidP="00D759D8">
            <w:pPr>
              <w:rPr>
                <w:b/>
              </w:rPr>
            </w:pPr>
            <w:r w:rsidRPr="009D01AE">
              <w:t>Ak je príslušná dokumentácia dostupná v elektronickom formáte, uveďte:</w:t>
            </w:r>
            <w:r w:rsidRPr="009D01AE">
              <w:rPr>
                <w:b/>
              </w:rPr>
              <w:t xml:space="preserve"> </w:t>
            </w:r>
          </w:p>
        </w:tc>
        <w:tc>
          <w:tcPr>
            <w:tcW w:w="4870" w:type="dxa"/>
          </w:tcPr>
          <w:p w:rsidR="001435F6" w:rsidRPr="009D01AE" w:rsidRDefault="001435F6" w:rsidP="00D759D8"/>
          <w:p w:rsidR="001435F6" w:rsidRPr="009D01AE" w:rsidRDefault="003D0237" w:rsidP="00D759D8">
            <w:pPr>
              <w:jc w:val="both"/>
            </w:pPr>
            <w:r w:rsidRPr="009D01AE">
              <w:object w:dxaOrig="1440" w:dyaOrig="1440">
                <v:shape id="_x0000_i1279" type="#_x0000_t75" style="width:41.95pt;height:20.05pt" o:ole="">
                  <v:imagedata r:id="rId19" o:title=""/>
                </v:shape>
                <w:control r:id="rId102" w:name="CheckBox1535" w:shapeid="_x0000_i1279"/>
              </w:object>
            </w:r>
            <w:r w:rsidR="001435F6" w:rsidRPr="009D01AE">
              <w:t xml:space="preserve">   </w:t>
            </w:r>
            <w:r w:rsidRPr="009D01AE">
              <w:object w:dxaOrig="1440" w:dyaOrig="1440">
                <v:shape id="_x0000_i1281" type="#_x0000_t75" style="width:45.1pt;height:20.05pt" o:ole="">
                  <v:imagedata r:id="rId21" o:title=""/>
                </v:shape>
                <w:control r:id="rId103" w:name="CheckBox2535" w:shapeid="_x0000_i1281"/>
              </w:object>
            </w:r>
            <w:r w:rsidR="001435F6" w:rsidRPr="009D01AE">
              <w:t xml:space="preserve">  </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r w:rsidR="001435F6" w:rsidRPr="009D01AE" w:rsidTr="00A95E29">
        <w:tc>
          <w:tcPr>
            <w:tcW w:w="4870" w:type="dxa"/>
          </w:tcPr>
          <w:p w:rsidR="001435F6" w:rsidRPr="009D01AE" w:rsidRDefault="001435F6" w:rsidP="00D759D8">
            <w:pPr>
              <w:rPr>
                <w:b/>
              </w:rPr>
            </w:pPr>
            <w:r w:rsidRPr="009D01AE">
              <w:t xml:space="preserve">Bude môcť hospodársky subjekt predložiť </w:t>
            </w:r>
            <w:r w:rsidRPr="009D01AE">
              <w:rPr>
                <w:b/>
              </w:rPr>
              <w:t xml:space="preserve">osvedčenia </w:t>
            </w:r>
            <w:r w:rsidRPr="009D01AE">
              <w:t xml:space="preserve">vydané nezávislými orgánmi, v ktorých sa potvrdzuje, že hospodársky subjekt spĺňa požadované </w:t>
            </w:r>
            <w:r w:rsidRPr="009D01AE">
              <w:rPr>
                <w:b/>
              </w:rPr>
              <w:t>systémy alebo normy environmentálneho manažérstva?</w:t>
            </w:r>
          </w:p>
          <w:p w:rsidR="001435F6" w:rsidRPr="009D01AE" w:rsidRDefault="001435F6" w:rsidP="00D759D8">
            <w:pPr>
              <w:rPr>
                <w:b/>
              </w:rPr>
            </w:pPr>
          </w:p>
          <w:p w:rsidR="001435F6" w:rsidRPr="009D01AE" w:rsidRDefault="001435F6" w:rsidP="00D759D8">
            <w:r w:rsidRPr="009D01AE">
              <w:rPr>
                <w:b/>
              </w:rPr>
              <w:t xml:space="preserve">Ak nie, </w:t>
            </w:r>
            <w:r w:rsidRPr="009D01AE">
              <w:t xml:space="preserve">vysvetlite prečo a uveďte, ktoré iné dôkazné prostriedky týkajúce sa </w:t>
            </w:r>
            <w:r w:rsidRPr="009D01AE">
              <w:rPr>
                <w:b/>
              </w:rPr>
              <w:t xml:space="preserve">systémov alebo noriem environmentálneho manažérstva </w:t>
            </w:r>
            <w:r w:rsidRPr="009D01AE">
              <w:t>možno poskytnúť:</w:t>
            </w:r>
          </w:p>
          <w:p w:rsidR="001435F6" w:rsidRPr="009D01AE" w:rsidRDefault="001435F6" w:rsidP="00D759D8"/>
          <w:p w:rsidR="001435F6" w:rsidRPr="009D01AE" w:rsidRDefault="001435F6" w:rsidP="00D759D8">
            <w:r w:rsidRPr="009D01AE">
              <w:t>Ak je príslušná dokumentácia dostupná v elektronickom formáte, uveďte:</w:t>
            </w:r>
          </w:p>
        </w:tc>
        <w:tc>
          <w:tcPr>
            <w:tcW w:w="4870" w:type="dxa"/>
          </w:tcPr>
          <w:p w:rsidR="001435F6" w:rsidRPr="009D01AE" w:rsidRDefault="001435F6" w:rsidP="00D759D8"/>
          <w:p w:rsidR="001435F6" w:rsidRPr="009D01AE" w:rsidRDefault="003D0237" w:rsidP="00D759D8">
            <w:pPr>
              <w:jc w:val="both"/>
            </w:pPr>
            <w:r w:rsidRPr="009D01AE">
              <w:object w:dxaOrig="1440" w:dyaOrig="1440">
                <v:shape id="_x0000_i1283" type="#_x0000_t75" style="width:41.95pt;height:20.05pt" o:ole="">
                  <v:imagedata r:id="rId104" o:title=""/>
                </v:shape>
                <w:control r:id="rId105" w:name="CheckBox1536" w:shapeid="_x0000_i1283"/>
              </w:object>
            </w:r>
            <w:r w:rsidR="001435F6" w:rsidRPr="009D01AE">
              <w:t xml:space="preserve">   </w:t>
            </w:r>
            <w:r w:rsidRPr="009D01AE">
              <w:object w:dxaOrig="1440" w:dyaOrig="1440">
                <v:shape id="_x0000_i1285" type="#_x0000_t75" style="width:45.1pt;height:20.05pt" o:ole="">
                  <v:imagedata r:id="rId21" o:title=""/>
                </v:shape>
                <w:control r:id="rId106" w:name="CheckBox2536" w:shapeid="_x0000_i1285"/>
              </w:object>
            </w:r>
            <w:r w:rsidR="001435F6" w:rsidRPr="009D01AE">
              <w:t xml:space="preserve">  </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lastRenderedPageBreak/>
              <w:t>webová adresa, vydávajúci orgán alebo subjekt, presný odkaz na dokumentáciu):</w:t>
            </w:r>
          </w:p>
          <w:p w:rsidR="001435F6" w:rsidRPr="009D01AE" w:rsidRDefault="001435F6" w:rsidP="00D759D8">
            <w:r w:rsidRPr="009D01AE">
              <w:t>[...........][...........][...........]</w:t>
            </w:r>
          </w:p>
        </w:tc>
      </w:tr>
    </w:tbl>
    <w:p w:rsidR="00ED426C" w:rsidRPr="009D01AE" w:rsidRDefault="00ED426C" w:rsidP="00D759D8"/>
    <w:p w:rsidR="00ED426C" w:rsidRPr="009D01AE" w:rsidRDefault="00ED426C" w:rsidP="00D759D8">
      <w:r w:rsidRPr="009D01AE">
        <w:br w:type="page"/>
      </w:r>
    </w:p>
    <w:p w:rsidR="001435F6" w:rsidRPr="009D01AE" w:rsidRDefault="001435F6" w:rsidP="00D759D8">
      <w:pPr>
        <w:spacing w:before="240" w:after="120"/>
        <w:jc w:val="center"/>
        <w:rPr>
          <w:b/>
        </w:rPr>
      </w:pPr>
      <w:r w:rsidRPr="009D01AE">
        <w:rPr>
          <w:b/>
        </w:rPr>
        <w:lastRenderedPageBreak/>
        <w:t>Časť V: Zníženie počtu kvalifikovaných záujemcov</w:t>
      </w:r>
    </w:p>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pPr>
              <w:jc w:val="both"/>
              <w:rPr>
                <w:b/>
              </w:rPr>
            </w:pPr>
            <w:r w:rsidRPr="009D01AE">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1435F6" w:rsidRPr="009D01AE" w:rsidRDefault="001435F6" w:rsidP="00D759D8">
            <w:pPr>
              <w:jc w:val="both"/>
            </w:pPr>
            <w:r w:rsidRPr="009D01AE">
              <w:rPr>
                <w:b/>
              </w:rPr>
              <w:t>Len v prípade užších súťaží, súťažných konaní s rokovaním, súťažných dialógov a inovatívnych partnerstiev:</w:t>
            </w:r>
          </w:p>
        </w:tc>
      </w:tr>
    </w:tbl>
    <w:p w:rsidR="001435F6" w:rsidRPr="009D01AE" w:rsidRDefault="001435F6" w:rsidP="00D759D8">
      <w:pPr>
        <w:spacing w:before="240" w:after="120"/>
        <w:rPr>
          <w:b/>
        </w:rPr>
      </w:pPr>
      <w:r w:rsidRPr="009D01AE">
        <w:rPr>
          <w:b/>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9D01AE" w:rsidTr="00A95E29">
        <w:tc>
          <w:tcPr>
            <w:tcW w:w="4870" w:type="dxa"/>
          </w:tcPr>
          <w:p w:rsidR="001435F6" w:rsidRPr="009D01AE" w:rsidRDefault="001435F6" w:rsidP="00D759D8">
            <w:pPr>
              <w:rPr>
                <w:b/>
              </w:rPr>
            </w:pPr>
            <w:r w:rsidRPr="009D01AE">
              <w:rPr>
                <w:b/>
              </w:rPr>
              <w:t>Zníženie počtov</w:t>
            </w:r>
          </w:p>
        </w:tc>
        <w:tc>
          <w:tcPr>
            <w:tcW w:w="4870" w:type="dxa"/>
          </w:tcPr>
          <w:p w:rsidR="001435F6" w:rsidRPr="009D01AE" w:rsidRDefault="001435F6" w:rsidP="00D759D8">
            <w:pPr>
              <w:rPr>
                <w:b/>
              </w:rPr>
            </w:pPr>
            <w:r w:rsidRPr="009D01AE">
              <w:rPr>
                <w:b/>
              </w:rPr>
              <w:t>Odpoveď:</w:t>
            </w:r>
          </w:p>
        </w:tc>
      </w:tr>
      <w:tr w:rsidR="001435F6" w:rsidRPr="009D01AE" w:rsidTr="00A95E29">
        <w:tc>
          <w:tcPr>
            <w:tcW w:w="4870" w:type="dxa"/>
          </w:tcPr>
          <w:p w:rsidR="001435F6" w:rsidRPr="009D01AE" w:rsidRDefault="001435F6" w:rsidP="00D759D8">
            <w:r w:rsidRPr="009D01AE">
              <w:rPr>
                <w:b/>
              </w:rPr>
              <w:t xml:space="preserve">Spĺňa </w:t>
            </w:r>
            <w:r w:rsidRPr="009D01AE">
              <w:t>objektívne a nediskriminačné kritéria alebo pravidlá, ktoré sa budú uplatňovať s cieľom obmedziť počet záujemcov, a to týmto spôsobom:</w:t>
            </w:r>
          </w:p>
          <w:p w:rsidR="001435F6" w:rsidRPr="009D01AE" w:rsidRDefault="001435F6" w:rsidP="00D759D8"/>
          <w:p w:rsidR="001435F6" w:rsidRPr="009D01AE" w:rsidRDefault="001435F6" w:rsidP="00D759D8">
            <w:r w:rsidRPr="009D01AE">
              <w:t xml:space="preserve">V prípade, ak sa vyžadujú určité osvedčenia alebo ostatné formy listinných dôkazov, pri </w:t>
            </w:r>
            <w:r w:rsidRPr="009D01AE">
              <w:rPr>
                <w:b/>
              </w:rPr>
              <w:t xml:space="preserve">každom </w:t>
            </w:r>
            <w:r w:rsidRPr="009D01AE">
              <w:t>uveďte, či má hospodársky subjekt požadované dokumenty:</w:t>
            </w:r>
          </w:p>
          <w:p w:rsidR="001435F6" w:rsidRPr="009D01AE" w:rsidRDefault="001435F6" w:rsidP="00D759D8"/>
          <w:p w:rsidR="001435F6" w:rsidRPr="009D01AE" w:rsidRDefault="001435F6" w:rsidP="00D759D8">
            <w:r w:rsidRPr="009D01AE">
              <w:t>Ak sú niektoré z týchto osvedčení alebo foriem listinných dôkazov k dispozícii v elektronickom formáte</w:t>
            </w:r>
            <w:r w:rsidRPr="009D01AE">
              <w:rPr>
                <w:rStyle w:val="Odkaznapoznmkupodiarou"/>
              </w:rPr>
              <w:footnoteReference w:id="51"/>
            </w:r>
            <w:r w:rsidRPr="009D01AE">
              <w:t>, uveďte pre každý z nich:</w:t>
            </w:r>
          </w:p>
        </w:tc>
        <w:tc>
          <w:tcPr>
            <w:tcW w:w="4870" w:type="dxa"/>
          </w:tcPr>
          <w:p w:rsidR="001435F6" w:rsidRPr="009D01AE" w:rsidRDefault="001435F6" w:rsidP="00D759D8">
            <w:r w:rsidRPr="009D01AE">
              <w:t>[...........]</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3D0237" w:rsidP="00D759D8">
            <w:pPr>
              <w:jc w:val="both"/>
              <w:rPr>
                <w:rFonts w:eastAsia="MS Gothic"/>
                <w:color w:val="404040" w:themeColor="text1" w:themeTint="BF"/>
              </w:rPr>
            </w:pPr>
            <w:r w:rsidRPr="009D01AE">
              <w:object w:dxaOrig="1440" w:dyaOrig="1440">
                <v:shape id="_x0000_i1287" type="#_x0000_t75" style="width:41.95pt;height:20.05pt" o:ole="">
                  <v:imagedata r:id="rId107" o:title=""/>
                </v:shape>
                <w:control r:id="rId108" w:name="CheckBox1537" w:shapeid="_x0000_i1287"/>
              </w:object>
            </w:r>
            <w:r w:rsidR="001435F6" w:rsidRPr="009D01AE">
              <w:t xml:space="preserve">   </w:t>
            </w:r>
            <w:r w:rsidRPr="009D01AE">
              <w:object w:dxaOrig="1440" w:dyaOrig="1440">
                <v:shape id="_x0000_i1289" type="#_x0000_t75" style="width:45.1pt;height:20.05pt" o:ole="">
                  <v:imagedata r:id="rId21" o:title=""/>
                </v:shape>
                <w:control r:id="rId109" w:name="CheckBox2537" w:shapeid="_x0000_i1289"/>
              </w:object>
            </w:r>
            <w:r w:rsidR="001435F6" w:rsidRPr="009D01AE">
              <w:t xml:space="preserve">  </w:t>
            </w:r>
            <w:r w:rsidR="001435F6" w:rsidRPr="009D01AE">
              <w:rPr>
                <w:rStyle w:val="Odkaznapoznmkupodiarou"/>
                <w:rFonts w:eastAsia="MS Gothic"/>
                <w:color w:val="404040" w:themeColor="text1" w:themeTint="BF"/>
              </w:rPr>
              <w:footnoteReference w:id="52"/>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r w:rsidRPr="009D01AE">
              <w:rPr>
                <w:rStyle w:val="Odkaznapoznmkupodiarou"/>
              </w:rPr>
              <w:footnoteReference w:id="53"/>
            </w:r>
          </w:p>
        </w:tc>
      </w:tr>
    </w:tbl>
    <w:p w:rsidR="001435F6" w:rsidRPr="009D01AE" w:rsidRDefault="001435F6" w:rsidP="00D759D8">
      <w:pPr>
        <w:spacing w:before="240" w:after="120"/>
        <w:jc w:val="center"/>
        <w:rPr>
          <w:b/>
        </w:rPr>
      </w:pPr>
      <w:r w:rsidRPr="009D01AE">
        <w:rPr>
          <w:b/>
        </w:rPr>
        <w:t>Časť VI: Záverečné vyhlásenia</w:t>
      </w:r>
    </w:p>
    <w:p w:rsidR="001435F6" w:rsidRPr="009D01AE" w:rsidRDefault="001435F6" w:rsidP="00D759D8">
      <w:pPr>
        <w:jc w:val="both"/>
        <w:rPr>
          <w:i/>
        </w:rPr>
      </w:pPr>
      <w:r w:rsidRPr="009D01AE">
        <w:rPr>
          <w:i/>
        </w:rPr>
        <w:t>Podpísaný/podpísaní vyhlasuje/ú, že informácie uvedené v častiach II – V sú pravdivé a správne a, že boli uvedené pri plnom vedomí následkov závažného skresľovania skutočností.</w:t>
      </w:r>
    </w:p>
    <w:p w:rsidR="001435F6" w:rsidRPr="009D01AE" w:rsidRDefault="001435F6" w:rsidP="00D759D8">
      <w:pPr>
        <w:jc w:val="both"/>
        <w:rPr>
          <w:i/>
        </w:rPr>
      </w:pPr>
    </w:p>
    <w:p w:rsidR="001435F6" w:rsidRPr="009D01AE" w:rsidRDefault="001435F6" w:rsidP="00D759D8">
      <w:pPr>
        <w:jc w:val="both"/>
        <w:rPr>
          <w:i/>
        </w:rPr>
      </w:pPr>
      <w:r w:rsidRPr="009D01AE">
        <w:rPr>
          <w:i/>
        </w:rPr>
        <w:t>Podpísaný/podpísaní vyhlasuje/ú, že na požiadanie okamžite predloží/</w:t>
      </w:r>
      <w:proofErr w:type="spellStart"/>
      <w:r w:rsidRPr="009D01AE">
        <w:rPr>
          <w:i/>
        </w:rPr>
        <w:t>ia</w:t>
      </w:r>
      <w:proofErr w:type="spellEnd"/>
      <w:r w:rsidRPr="009D01AE">
        <w:rPr>
          <w:i/>
        </w:rPr>
        <w:t xml:space="preserve"> uvedené osvedčenia a ostatné formy listinných dôkazov, okrem prípadov, keď:</w:t>
      </w:r>
    </w:p>
    <w:p w:rsidR="001435F6" w:rsidRPr="009D01AE" w:rsidRDefault="001435F6" w:rsidP="00D759D8">
      <w:pPr>
        <w:jc w:val="both"/>
        <w:rPr>
          <w:i/>
        </w:rPr>
      </w:pPr>
    </w:p>
    <w:p w:rsidR="001435F6" w:rsidRPr="009D01AE" w:rsidRDefault="001435F6" w:rsidP="00D759D8">
      <w:pPr>
        <w:pStyle w:val="Odsekzoznamu"/>
        <w:numPr>
          <w:ilvl w:val="0"/>
          <w:numId w:val="29"/>
        </w:numPr>
        <w:contextualSpacing/>
        <w:jc w:val="both"/>
        <w:rPr>
          <w:i/>
        </w:rPr>
      </w:pPr>
      <w:r w:rsidRPr="009D01AE">
        <w:rPr>
          <w:i/>
        </w:rPr>
        <w:t>verejný obstarávateľ alebo obstarávateľ má možnosť získať sprievodnú dokumentáciu priamo na základe prístupu do vnútroštátnej databázy v ktoromkoľvek členskom štáte, ktorá je dostupná bezplatne</w:t>
      </w:r>
      <w:r w:rsidRPr="009D01AE">
        <w:rPr>
          <w:rStyle w:val="Odkaznapoznmkupodiarou"/>
          <w:i/>
        </w:rPr>
        <w:footnoteReference w:id="54"/>
      </w:r>
      <w:r w:rsidRPr="009D01AE">
        <w:rPr>
          <w:i/>
        </w:rPr>
        <w:t>, alebo</w:t>
      </w:r>
    </w:p>
    <w:p w:rsidR="001435F6" w:rsidRPr="009D01AE" w:rsidRDefault="001435F6" w:rsidP="00D759D8">
      <w:pPr>
        <w:pStyle w:val="Odsekzoznamu"/>
        <w:numPr>
          <w:ilvl w:val="0"/>
          <w:numId w:val="29"/>
        </w:numPr>
        <w:contextualSpacing/>
        <w:jc w:val="both"/>
        <w:rPr>
          <w:i/>
        </w:rPr>
      </w:pPr>
      <w:r w:rsidRPr="009D01AE">
        <w:rPr>
          <w:i/>
        </w:rPr>
        <w:t>najneskôr do 18. októbra 2018</w:t>
      </w:r>
      <w:r w:rsidRPr="009D01AE">
        <w:rPr>
          <w:rStyle w:val="Odkaznapoznmkupodiarou"/>
          <w:i/>
        </w:rPr>
        <w:footnoteReference w:id="55"/>
      </w:r>
      <w:r w:rsidRPr="009D01AE">
        <w:rPr>
          <w:i/>
        </w:rPr>
        <w:t xml:space="preserve"> bude mať verejný obstarávateľ alebo obstarávateľ príslušnú dokumentáciu k dispozícii.</w:t>
      </w:r>
    </w:p>
    <w:p w:rsidR="001435F6" w:rsidRPr="009D01AE" w:rsidRDefault="001435F6" w:rsidP="00D759D8">
      <w:pPr>
        <w:pStyle w:val="Odsekzoznamu"/>
        <w:jc w:val="both"/>
        <w:rPr>
          <w:i/>
        </w:rPr>
      </w:pPr>
      <w:r w:rsidRPr="009D01AE">
        <w:rPr>
          <w:i/>
        </w:rPr>
        <w:t xml:space="preserve">Ja/my, </w:t>
      </w:r>
      <w:proofErr w:type="spellStart"/>
      <w:r w:rsidRPr="009D01AE">
        <w:rPr>
          <w:i/>
        </w:rPr>
        <w:t>dolupodpísaný</w:t>
      </w:r>
      <w:proofErr w:type="spellEnd"/>
      <w:r w:rsidRPr="009D01AE">
        <w:rPr>
          <w:i/>
        </w:rPr>
        <w:t>/</w:t>
      </w:r>
      <w:proofErr w:type="spellStart"/>
      <w:r w:rsidRPr="009D01AE">
        <w:rPr>
          <w:i/>
        </w:rPr>
        <w:t>dolupodpísaní</w:t>
      </w:r>
      <w:proofErr w:type="spellEnd"/>
      <w:r w:rsidRPr="009D01AE">
        <w:rPr>
          <w:i/>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w:t>
      </w:r>
      <w:r w:rsidRPr="009D01AE">
        <w:rPr>
          <w:i/>
        </w:rPr>
        <w:lastRenderedPageBreak/>
        <w:t xml:space="preserve">európskeho dokumentu pre obstarávanie na účely </w:t>
      </w:r>
      <w:r w:rsidRPr="009D01AE">
        <w:t>[identifikujte postup obstarávania: (opis zhrnutia, odkaz na uverejnenie</w:t>
      </w:r>
      <w:r w:rsidRPr="009D01AE">
        <w:rPr>
          <w:i/>
        </w:rPr>
        <w:t xml:space="preserve"> v Úradnom vestníku Európskej únie, </w:t>
      </w:r>
      <w:r w:rsidRPr="009D01AE">
        <w:t>referenčné číslo</w:t>
      </w:r>
      <w:r w:rsidRPr="009D01AE">
        <w:rPr>
          <w:i/>
        </w:rPr>
        <w:t>)].</w:t>
      </w:r>
    </w:p>
    <w:p w:rsidR="001435F6" w:rsidRPr="009D01AE" w:rsidRDefault="001435F6" w:rsidP="00D759D8">
      <w:pPr>
        <w:pStyle w:val="Odsekzoznamu"/>
        <w:jc w:val="both"/>
        <w:rPr>
          <w:i/>
        </w:rPr>
      </w:pPr>
    </w:p>
    <w:p w:rsidR="001435F6" w:rsidRPr="009D01AE" w:rsidRDefault="001435F6" w:rsidP="00D759D8">
      <w:pPr>
        <w:pStyle w:val="Odsekzoznamu"/>
        <w:jc w:val="both"/>
        <w:rPr>
          <w:i/>
        </w:rPr>
      </w:pPr>
      <w:r w:rsidRPr="009D01AE">
        <w:t xml:space="preserve">Dátum, miesto a, ak sa to vyžaduje alebo je to potrebné, podpis/podpisy: </w:t>
      </w:r>
      <w:r w:rsidRPr="009D01AE">
        <w:rPr>
          <w:sz w:val="22"/>
        </w:rPr>
        <w:t>[...........]</w:t>
      </w:r>
    </w:p>
    <w:p w:rsidR="001435F6" w:rsidRPr="009D01AE" w:rsidRDefault="001435F6" w:rsidP="00D759D8"/>
    <w:p w:rsidR="003C1989" w:rsidRPr="009D01AE" w:rsidRDefault="003C1989" w:rsidP="00D759D8">
      <w:pPr>
        <w:rPr>
          <w:rFonts w:ascii="Arial" w:hAnsi="Arial" w:cs="Arial"/>
          <w:sz w:val="20"/>
          <w:szCs w:val="20"/>
        </w:rPr>
      </w:pPr>
      <w:r w:rsidRPr="009D01AE">
        <w:rPr>
          <w:rFonts w:ascii="Arial" w:hAnsi="Arial" w:cs="Arial"/>
          <w:sz w:val="20"/>
          <w:szCs w:val="20"/>
        </w:rPr>
        <w:br w:type="page"/>
      </w:r>
    </w:p>
    <w:p w:rsidR="0025395B" w:rsidRPr="009D01AE" w:rsidRDefault="00B22659" w:rsidP="00D759D8">
      <w:pPr>
        <w:jc w:val="center"/>
        <w:rPr>
          <w:rFonts w:ascii="Arial" w:hAnsi="Arial" w:cs="Arial"/>
          <w:b/>
          <w:caps/>
        </w:rPr>
      </w:pPr>
      <w:r w:rsidRPr="009D01AE">
        <w:rPr>
          <w:rFonts w:ascii="Arial" w:hAnsi="Arial" w:cs="Arial"/>
          <w:b/>
          <w:caps/>
        </w:rPr>
        <w:lastRenderedPageBreak/>
        <w:t>P</w:t>
      </w:r>
      <w:r w:rsidR="00EF01D5" w:rsidRPr="009D01AE">
        <w:rPr>
          <w:rFonts w:ascii="Arial" w:hAnsi="Arial" w:cs="Arial"/>
          <w:b/>
          <w:caps/>
        </w:rPr>
        <w:t>ríloha B7</w:t>
      </w:r>
      <w:r w:rsidR="003C1989" w:rsidRPr="009D01AE">
        <w:rPr>
          <w:rFonts w:ascii="Arial" w:hAnsi="Arial" w:cs="Arial"/>
          <w:b/>
          <w:caps/>
        </w:rPr>
        <w:t xml:space="preserve">  </w:t>
      </w:r>
    </w:p>
    <w:p w:rsidR="0025395B" w:rsidRPr="009D01AE" w:rsidRDefault="0025395B" w:rsidP="00D759D8">
      <w:pPr>
        <w:jc w:val="center"/>
        <w:rPr>
          <w:rFonts w:ascii="Arial" w:hAnsi="Arial" w:cs="Arial"/>
          <w:b/>
          <w:caps/>
          <w:lang w:val="cs-CZ"/>
        </w:rPr>
      </w:pPr>
    </w:p>
    <w:p w:rsidR="0025395B" w:rsidRPr="009D01AE" w:rsidRDefault="0025395B" w:rsidP="00D759D8">
      <w:pPr>
        <w:jc w:val="center"/>
        <w:rPr>
          <w:rFonts w:ascii="Arial" w:hAnsi="Arial" w:cs="Arial"/>
          <w:b/>
          <w:caps/>
        </w:rPr>
      </w:pPr>
      <w:r w:rsidRPr="009D01AE">
        <w:rPr>
          <w:rFonts w:ascii="Arial" w:hAnsi="Arial" w:cs="Arial"/>
          <w:b/>
          <w:caps/>
        </w:rPr>
        <w:t>Podmienky účasti týkajúce sa osobného, finančného a ekonomického postavenia, technickej a odbornej spôsobilosti</w:t>
      </w:r>
    </w:p>
    <w:p w:rsidR="0025395B" w:rsidRPr="009D01AE" w:rsidRDefault="0025395B" w:rsidP="00D759D8">
      <w:pPr>
        <w:jc w:val="center"/>
        <w:rPr>
          <w:rFonts w:ascii="Arial" w:hAnsi="Arial" w:cs="Arial"/>
          <w:b/>
          <w:caps/>
        </w:rPr>
      </w:pPr>
    </w:p>
    <w:p w:rsidR="0025395B" w:rsidRPr="009D01AE" w:rsidRDefault="0025395B" w:rsidP="00D759D8">
      <w:pPr>
        <w:jc w:val="both"/>
        <w:rPr>
          <w:rFonts w:ascii="Arial" w:hAnsi="Arial" w:cs="Arial"/>
          <w:sz w:val="20"/>
          <w:szCs w:val="20"/>
          <w:lang w:eastAsia="en-US"/>
        </w:rPr>
      </w:pPr>
      <w:r w:rsidRPr="009D01AE">
        <w:rPr>
          <w:rFonts w:ascii="Arial" w:hAnsi="Arial" w:cs="Arial"/>
          <w:sz w:val="20"/>
          <w:szCs w:val="20"/>
          <w:lang w:eastAsia="en-US"/>
        </w:rPr>
        <w:t>Verejného obstarávania sa môže zúčastniť len ten, kto spĺňa tieto podmienky účasti týkajúce sa osobného postavenia:</w:t>
      </w:r>
    </w:p>
    <w:p w:rsidR="0025395B" w:rsidRPr="009D01AE" w:rsidRDefault="0025395B" w:rsidP="00D759D8">
      <w:pPr>
        <w:jc w:val="both"/>
        <w:rPr>
          <w:rFonts w:ascii="Arial" w:hAnsi="Arial" w:cs="Arial"/>
          <w:smallCaps/>
          <w:sz w:val="20"/>
          <w:szCs w:val="20"/>
          <w:lang w:eastAsia="en-US"/>
        </w:rPr>
      </w:pPr>
    </w:p>
    <w:p w:rsidR="0025395B" w:rsidRPr="009D01AE" w:rsidRDefault="0025395B" w:rsidP="00D759D8">
      <w:pPr>
        <w:numPr>
          <w:ilvl w:val="3"/>
          <w:numId w:val="33"/>
        </w:numPr>
        <w:spacing w:after="200"/>
        <w:ind w:left="284" w:hanging="284"/>
        <w:jc w:val="both"/>
        <w:rPr>
          <w:rFonts w:ascii="Arial" w:hAnsi="Arial" w:cs="Arial"/>
          <w:b/>
          <w:smallCaps/>
          <w:sz w:val="20"/>
          <w:szCs w:val="20"/>
          <w:lang w:eastAsia="en-US"/>
        </w:rPr>
      </w:pPr>
      <w:r w:rsidRPr="009D01AE">
        <w:rPr>
          <w:rFonts w:ascii="Arial" w:hAnsi="Arial" w:cs="Arial"/>
          <w:b/>
          <w:sz w:val="20"/>
          <w:szCs w:val="20"/>
          <w:lang w:eastAsia="en-US"/>
        </w:rPr>
        <w:t>Podľa § 32 ods. 1 zákona:</w:t>
      </w:r>
    </w:p>
    <w:p w:rsidR="0025395B" w:rsidRPr="009D01AE" w:rsidRDefault="0025395B" w:rsidP="00D759D8">
      <w:pPr>
        <w:numPr>
          <w:ilvl w:val="2"/>
          <w:numId w:val="35"/>
        </w:numPr>
        <w:tabs>
          <w:tab w:val="num" w:pos="-142"/>
          <w:tab w:val="num" w:pos="567"/>
        </w:tabs>
        <w:spacing w:after="200"/>
        <w:ind w:left="567" w:hanging="283"/>
        <w:jc w:val="both"/>
        <w:rPr>
          <w:rFonts w:ascii="Arial" w:hAnsi="Arial" w:cs="Arial"/>
          <w:smallCaps/>
          <w:sz w:val="20"/>
          <w:szCs w:val="20"/>
          <w:lang w:eastAsia="en-US"/>
        </w:rPr>
      </w:pPr>
      <w:r w:rsidRPr="009D01AE">
        <w:rPr>
          <w:rFonts w:ascii="Arial" w:hAnsi="Arial" w:cs="Arial"/>
          <w:sz w:val="20"/>
          <w:szCs w:val="20"/>
          <w:lang w:eastAsia="en-US"/>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25395B" w:rsidRPr="009D01AE" w:rsidRDefault="0025395B" w:rsidP="00D759D8">
      <w:pPr>
        <w:numPr>
          <w:ilvl w:val="2"/>
          <w:numId w:val="35"/>
        </w:numPr>
        <w:tabs>
          <w:tab w:val="num" w:pos="-426"/>
          <w:tab w:val="num" w:pos="567"/>
          <w:tab w:val="num" w:pos="1571"/>
        </w:tabs>
        <w:spacing w:after="200"/>
        <w:ind w:left="567" w:hanging="283"/>
        <w:jc w:val="both"/>
        <w:rPr>
          <w:rFonts w:ascii="Arial" w:hAnsi="Arial" w:cs="Arial"/>
          <w:smallCaps/>
          <w:sz w:val="20"/>
          <w:szCs w:val="20"/>
          <w:lang w:eastAsia="en-US"/>
        </w:rPr>
      </w:pPr>
      <w:r w:rsidRPr="009D01AE">
        <w:rPr>
          <w:rFonts w:ascii="Arial" w:hAnsi="Arial" w:cs="Arial"/>
          <w:sz w:val="20"/>
          <w:szCs w:val="20"/>
          <w:lang w:eastAsia="en-US"/>
        </w:rPr>
        <w:t>nemá nedoplatky poistného na zdravotné poistenie, sociálne poistenie a príspevkov na starobné dôchodkové sporenie v Slovenskej republike alebo v štáte sídla, miesta podnikania alebo obvyklého pobytu,</w:t>
      </w:r>
    </w:p>
    <w:p w:rsidR="0025395B" w:rsidRPr="009D01AE" w:rsidRDefault="0025395B" w:rsidP="00D759D8">
      <w:pPr>
        <w:numPr>
          <w:ilvl w:val="2"/>
          <w:numId w:val="35"/>
        </w:numPr>
        <w:tabs>
          <w:tab w:val="num" w:pos="-426"/>
          <w:tab w:val="num" w:pos="567"/>
          <w:tab w:val="num" w:pos="1571"/>
        </w:tabs>
        <w:spacing w:after="200"/>
        <w:ind w:left="567" w:hanging="283"/>
        <w:jc w:val="both"/>
        <w:rPr>
          <w:rFonts w:ascii="Arial" w:hAnsi="Arial" w:cs="Arial"/>
          <w:smallCaps/>
          <w:sz w:val="20"/>
          <w:szCs w:val="20"/>
          <w:lang w:eastAsia="en-US"/>
        </w:rPr>
      </w:pPr>
      <w:r w:rsidRPr="009D01AE">
        <w:rPr>
          <w:rFonts w:ascii="Arial" w:hAnsi="Arial" w:cs="Arial"/>
          <w:sz w:val="20"/>
          <w:szCs w:val="20"/>
          <w:lang w:eastAsia="en-US"/>
        </w:rPr>
        <w:t>nemá daňové nedoplatky v Slovenskej republike alebo v štáte sídla, miesta podnikania alebo obvyklého pobytu,</w:t>
      </w:r>
    </w:p>
    <w:p w:rsidR="0025395B" w:rsidRPr="009D01AE" w:rsidRDefault="0025395B" w:rsidP="00D759D8">
      <w:pPr>
        <w:numPr>
          <w:ilvl w:val="2"/>
          <w:numId w:val="35"/>
        </w:numPr>
        <w:tabs>
          <w:tab w:val="num" w:pos="-142"/>
          <w:tab w:val="num" w:pos="567"/>
          <w:tab w:val="num" w:pos="1571"/>
        </w:tabs>
        <w:spacing w:after="200"/>
        <w:ind w:left="567" w:hanging="283"/>
        <w:jc w:val="both"/>
        <w:rPr>
          <w:rFonts w:ascii="Arial" w:hAnsi="Arial" w:cs="Arial"/>
          <w:smallCaps/>
          <w:sz w:val="20"/>
          <w:szCs w:val="20"/>
          <w:lang w:eastAsia="en-US"/>
        </w:rPr>
      </w:pPr>
      <w:r w:rsidRPr="009D01AE">
        <w:rPr>
          <w:rFonts w:ascii="Arial" w:hAnsi="Arial" w:cs="Arial"/>
          <w:sz w:val="20"/>
          <w:szCs w:val="20"/>
          <w:lang w:eastAsia="en-US"/>
        </w:rPr>
        <w:t>nebol na jeho majetok vyhlásený konkurz, nie je v reštrukturalizácii, nie je v likvidácii, ani nebolo proti nemu zastavené konkurzné konanie pre nedostatok majetku alebo zrušený konkurz pre nedostatok majetku,</w:t>
      </w:r>
    </w:p>
    <w:p w:rsidR="0025395B" w:rsidRPr="009D01AE" w:rsidRDefault="0025395B" w:rsidP="00D759D8">
      <w:pPr>
        <w:numPr>
          <w:ilvl w:val="2"/>
          <w:numId w:val="35"/>
        </w:numPr>
        <w:tabs>
          <w:tab w:val="num" w:pos="284"/>
          <w:tab w:val="num" w:pos="567"/>
          <w:tab w:val="num" w:pos="1571"/>
        </w:tabs>
        <w:spacing w:after="200"/>
        <w:ind w:left="567" w:hanging="283"/>
        <w:jc w:val="both"/>
        <w:rPr>
          <w:rFonts w:ascii="Arial" w:hAnsi="Arial" w:cs="Arial"/>
          <w:smallCaps/>
          <w:sz w:val="20"/>
          <w:szCs w:val="20"/>
          <w:lang w:eastAsia="en-US"/>
        </w:rPr>
      </w:pPr>
      <w:r w:rsidRPr="009D01AE">
        <w:rPr>
          <w:rFonts w:ascii="Arial" w:hAnsi="Arial" w:cs="Arial"/>
          <w:sz w:val="20"/>
          <w:szCs w:val="20"/>
          <w:lang w:eastAsia="en-US"/>
        </w:rPr>
        <w:t xml:space="preserve">je oprávnený </w:t>
      </w:r>
      <w:r w:rsidRPr="009D01AE">
        <w:rPr>
          <w:rFonts w:ascii="Arial" w:hAnsi="Arial" w:cs="Arial"/>
          <w:color w:val="000000"/>
          <w:sz w:val="20"/>
          <w:szCs w:val="20"/>
          <w:shd w:val="clear" w:color="auto" w:fill="FFFFFF"/>
        </w:rPr>
        <w:t>uskutočňovať stavebné práce</w:t>
      </w:r>
      <w:r w:rsidRPr="009D01AE">
        <w:rPr>
          <w:rFonts w:ascii="Arial" w:hAnsi="Arial" w:cs="Arial"/>
          <w:sz w:val="20"/>
          <w:szCs w:val="20"/>
          <w:lang w:eastAsia="en-US"/>
        </w:rPr>
        <w:t>,</w:t>
      </w:r>
    </w:p>
    <w:p w:rsidR="0025395B" w:rsidRPr="009D01AE" w:rsidRDefault="0025395B" w:rsidP="00D759D8">
      <w:pPr>
        <w:numPr>
          <w:ilvl w:val="2"/>
          <w:numId w:val="35"/>
        </w:numPr>
        <w:tabs>
          <w:tab w:val="num" w:pos="567"/>
          <w:tab w:val="num" w:pos="1571"/>
        </w:tabs>
        <w:spacing w:after="200"/>
        <w:ind w:left="567" w:hanging="283"/>
        <w:jc w:val="both"/>
        <w:rPr>
          <w:rFonts w:ascii="Arial" w:hAnsi="Arial" w:cs="Arial"/>
          <w:smallCaps/>
          <w:sz w:val="20"/>
          <w:szCs w:val="20"/>
          <w:lang w:eastAsia="en-US"/>
        </w:rPr>
      </w:pPr>
      <w:r w:rsidRPr="009D01AE">
        <w:rPr>
          <w:rFonts w:ascii="Arial" w:hAnsi="Arial" w:cs="Arial"/>
          <w:sz w:val="20"/>
          <w:szCs w:val="20"/>
          <w:lang w:eastAsia="en-US"/>
        </w:rPr>
        <w:t>nemá uložený zákaz účasti vo verejnom obstarávaní potvrdený konečným rozhodnutím v Slovenskej republike alebo v štáte sídla, miesta podnikania alebo obvyklého pobytu,</w:t>
      </w:r>
    </w:p>
    <w:p w:rsidR="0025395B" w:rsidRPr="009D01AE" w:rsidRDefault="0025395B" w:rsidP="00D759D8">
      <w:pPr>
        <w:numPr>
          <w:ilvl w:val="2"/>
          <w:numId w:val="35"/>
        </w:numPr>
        <w:tabs>
          <w:tab w:val="num" w:pos="-142"/>
          <w:tab w:val="num" w:pos="567"/>
          <w:tab w:val="num" w:pos="1571"/>
        </w:tabs>
        <w:spacing w:after="200"/>
        <w:ind w:left="567" w:hanging="283"/>
        <w:jc w:val="both"/>
        <w:rPr>
          <w:rFonts w:ascii="Arial" w:hAnsi="Arial" w:cs="Arial"/>
          <w:smallCaps/>
          <w:sz w:val="20"/>
          <w:szCs w:val="20"/>
          <w:lang w:eastAsia="en-US"/>
        </w:rPr>
      </w:pPr>
      <w:r w:rsidRPr="009D01AE">
        <w:rPr>
          <w:rFonts w:ascii="Arial" w:hAnsi="Arial" w:cs="Arial"/>
          <w:sz w:val="20"/>
          <w:szCs w:val="20"/>
          <w:lang w:eastAsia="en-US"/>
        </w:rPr>
        <w:t>nedopustil sa v predchádzajúcich troch rokoch od vyhlásenia alebo preukázateľného začatia verejného obstarávania závažného porušenia povinností v oblasti ochrany životného prostredia, sociálneho práva alebo pracovného práva podľa osobitných predpisov</w:t>
      </w:r>
      <w:r w:rsidRPr="009D01AE">
        <w:rPr>
          <w:rStyle w:val="Odkaznapoznmkupodiarou"/>
          <w:rFonts w:ascii="Arial" w:hAnsi="Arial"/>
          <w:sz w:val="20"/>
          <w:szCs w:val="20"/>
          <w:lang w:eastAsia="en-US"/>
        </w:rPr>
        <w:footnoteReference w:id="56"/>
      </w:r>
      <w:r w:rsidRPr="009D01AE">
        <w:rPr>
          <w:rFonts w:ascii="Arial" w:hAnsi="Arial" w:cs="Arial"/>
          <w:sz w:val="20"/>
          <w:szCs w:val="20"/>
          <w:lang w:eastAsia="en-US"/>
        </w:rPr>
        <w:t>, za ktoré mu bola právoplatne uložená sankcia, ktoré dokáže verejný obstarávateľ preukázať,</w:t>
      </w:r>
    </w:p>
    <w:p w:rsidR="0025395B" w:rsidRPr="009D01AE" w:rsidRDefault="0025395B" w:rsidP="00D759D8">
      <w:pPr>
        <w:numPr>
          <w:ilvl w:val="2"/>
          <w:numId w:val="35"/>
        </w:numPr>
        <w:tabs>
          <w:tab w:val="num" w:pos="567"/>
        </w:tabs>
        <w:spacing w:after="200"/>
        <w:ind w:left="567" w:hanging="283"/>
        <w:contextualSpacing/>
        <w:jc w:val="both"/>
        <w:rPr>
          <w:rFonts w:ascii="Arial" w:eastAsia="Calibri" w:hAnsi="Arial" w:cs="Arial"/>
          <w:sz w:val="20"/>
          <w:szCs w:val="20"/>
        </w:rPr>
      </w:pPr>
      <w:r w:rsidRPr="009D01AE">
        <w:rPr>
          <w:rFonts w:ascii="Arial" w:eastAsia="Calibri" w:hAnsi="Arial" w:cs="Arial"/>
          <w:sz w:val="20"/>
          <w:szCs w:val="20"/>
        </w:rPr>
        <w:t xml:space="preserve">nedopustil sa v predchádzajúcich troch rokoch od vyhlásenia alebo preukázateľného začatia verejného obstarávania závažného porušenia profesijných povinností, ktoré dokáže verejný obstarávateľ preukázať, </w:t>
      </w:r>
    </w:p>
    <w:p w:rsidR="0025395B" w:rsidRPr="009D01AE" w:rsidRDefault="0025395B" w:rsidP="00D759D8">
      <w:pPr>
        <w:ind w:left="710"/>
        <w:contextualSpacing/>
        <w:jc w:val="both"/>
        <w:rPr>
          <w:rFonts w:ascii="Arial" w:eastAsia="Calibri" w:hAnsi="Arial" w:cs="Arial"/>
          <w:sz w:val="20"/>
          <w:szCs w:val="20"/>
        </w:rPr>
      </w:pPr>
    </w:p>
    <w:p w:rsidR="0025395B" w:rsidRPr="009D01AE" w:rsidRDefault="0025395B" w:rsidP="00D759D8">
      <w:pPr>
        <w:ind w:left="284" w:hanging="284"/>
        <w:jc w:val="both"/>
        <w:rPr>
          <w:rFonts w:ascii="Arial" w:eastAsia="Calibri" w:hAnsi="Arial" w:cs="Arial"/>
          <w:b/>
          <w:bCs/>
          <w:sz w:val="20"/>
          <w:szCs w:val="20"/>
        </w:rPr>
      </w:pPr>
      <w:r w:rsidRPr="009D01AE">
        <w:rPr>
          <w:rFonts w:ascii="Arial" w:eastAsia="Calibri" w:hAnsi="Arial" w:cs="Arial"/>
          <w:b/>
          <w:bCs/>
          <w:sz w:val="20"/>
          <w:szCs w:val="20"/>
        </w:rPr>
        <w:t>2.</w:t>
      </w:r>
      <w:r w:rsidRPr="009D01AE">
        <w:rPr>
          <w:rFonts w:ascii="Arial" w:eastAsia="Calibri" w:hAnsi="Arial" w:cs="Arial"/>
          <w:b/>
          <w:bCs/>
          <w:sz w:val="20"/>
          <w:szCs w:val="20"/>
        </w:rPr>
        <w:tab/>
        <w:t>Uchádzač alebo záujemca preukazuje splnenie podmienok účasti podľa bodu 1:</w:t>
      </w:r>
    </w:p>
    <w:p w:rsidR="0025395B" w:rsidRPr="009D01AE" w:rsidRDefault="0025395B" w:rsidP="00D759D8">
      <w:pPr>
        <w:numPr>
          <w:ilvl w:val="1"/>
          <w:numId w:val="37"/>
        </w:numPr>
        <w:spacing w:after="200"/>
        <w:ind w:left="284" w:firstLine="0"/>
        <w:contextualSpacing/>
        <w:jc w:val="both"/>
        <w:rPr>
          <w:rFonts w:ascii="Arial" w:eastAsia="Calibri" w:hAnsi="Arial" w:cs="Arial"/>
          <w:sz w:val="20"/>
          <w:szCs w:val="20"/>
        </w:rPr>
      </w:pPr>
      <w:r w:rsidRPr="009D01AE">
        <w:rPr>
          <w:rFonts w:ascii="Arial" w:eastAsia="Calibri" w:hAnsi="Arial" w:cs="Arial"/>
          <w:sz w:val="20"/>
          <w:szCs w:val="20"/>
        </w:rPr>
        <w:t>písm. a) doloženým výpisom z registra trestov nie starším ako tri mesiace,</w:t>
      </w:r>
    </w:p>
    <w:p w:rsidR="0025395B" w:rsidRPr="009D01AE" w:rsidRDefault="0025395B" w:rsidP="00D759D8">
      <w:pPr>
        <w:numPr>
          <w:ilvl w:val="1"/>
          <w:numId w:val="37"/>
        </w:numPr>
        <w:spacing w:after="200"/>
        <w:ind w:left="567" w:hanging="283"/>
        <w:contextualSpacing/>
        <w:jc w:val="both"/>
        <w:rPr>
          <w:rFonts w:ascii="Arial" w:eastAsia="Calibri" w:hAnsi="Arial" w:cs="Arial"/>
          <w:sz w:val="20"/>
          <w:szCs w:val="20"/>
        </w:rPr>
      </w:pPr>
      <w:r w:rsidRPr="009D01AE">
        <w:rPr>
          <w:rFonts w:ascii="Arial" w:eastAsia="Calibri" w:hAnsi="Arial" w:cs="Arial"/>
          <w:sz w:val="20"/>
          <w:szCs w:val="20"/>
        </w:rPr>
        <w:t>písm. b) doloženým potvrdením zdravotnej poisťovne a Sociálnej poisťovne nie starším ako tri mesiace,</w:t>
      </w:r>
    </w:p>
    <w:p w:rsidR="0025395B" w:rsidRPr="009D01AE" w:rsidRDefault="0025395B" w:rsidP="00D759D8">
      <w:pPr>
        <w:numPr>
          <w:ilvl w:val="1"/>
          <w:numId w:val="37"/>
        </w:numPr>
        <w:spacing w:after="200"/>
        <w:ind w:left="567" w:hanging="283"/>
        <w:contextualSpacing/>
        <w:jc w:val="both"/>
        <w:rPr>
          <w:rFonts w:ascii="Arial" w:eastAsia="Calibri" w:hAnsi="Arial" w:cs="Arial"/>
          <w:sz w:val="20"/>
          <w:szCs w:val="20"/>
        </w:rPr>
      </w:pPr>
      <w:r w:rsidRPr="009D01AE">
        <w:rPr>
          <w:rFonts w:ascii="Arial" w:eastAsia="Calibri" w:hAnsi="Arial" w:cs="Arial"/>
          <w:sz w:val="20"/>
          <w:szCs w:val="20"/>
        </w:rPr>
        <w:t>písm. c) doloženým potvrdením miestne príslušného daňového úradu nie starším ako tri mesiace</w:t>
      </w:r>
      <w:r w:rsidRPr="009D01AE">
        <w:rPr>
          <w:rFonts w:ascii="Arial" w:eastAsia="Calibri" w:hAnsi="Arial" w:cs="Arial"/>
          <w:color w:val="FF0000"/>
          <w:sz w:val="20"/>
          <w:szCs w:val="20"/>
        </w:rPr>
        <w:t> </w:t>
      </w:r>
      <w:r w:rsidRPr="009D01AE">
        <w:rPr>
          <w:rFonts w:ascii="Arial" w:eastAsia="Calibri" w:hAnsi="Arial" w:cs="Arial"/>
          <w:sz w:val="20"/>
          <w:szCs w:val="20"/>
        </w:rPr>
        <w:t xml:space="preserve"> </w:t>
      </w:r>
    </w:p>
    <w:p w:rsidR="0025395B" w:rsidRPr="009D01AE" w:rsidRDefault="0025395B" w:rsidP="00D759D8">
      <w:pPr>
        <w:numPr>
          <w:ilvl w:val="1"/>
          <w:numId w:val="37"/>
        </w:numPr>
        <w:spacing w:after="200"/>
        <w:ind w:left="567" w:hanging="283"/>
        <w:contextualSpacing/>
        <w:jc w:val="both"/>
        <w:rPr>
          <w:rFonts w:ascii="Arial" w:eastAsia="Calibri" w:hAnsi="Arial" w:cs="Arial"/>
          <w:sz w:val="20"/>
          <w:szCs w:val="20"/>
        </w:rPr>
      </w:pPr>
      <w:r w:rsidRPr="009D01AE">
        <w:rPr>
          <w:rFonts w:ascii="Arial" w:eastAsia="Calibri" w:hAnsi="Arial" w:cs="Arial"/>
          <w:sz w:val="20"/>
          <w:szCs w:val="20"/>
        </w:rPr>
        <w:t>písm. d) doloženým potvrdením príslušného súdu nie starším ako tri mesiace,</w:t>
      </w:r>
    </w:p>
    <w:p w:rsidR="0025395B" w:rsidRPr="009D01AE" w:rsidRDefault="0025395B" w:rsidP="00D759D8">
      <w:pPr>
        <w:numPr>
          <w:ilvl w:val="1"/>
          <w:numId w:val="37"/>
        </w:numPr>
        <w:spacing w:after="200"/>
        <w:ind w:left="567" w:hanging="283"/>
        <w:contextualSpacing/>
        <w:jc w:val="both"/>
        <w:rPr>
          <w:rFonts w:ascii="Arial" w:eastAsia="Calibri" w:hAnsi="Arial" w:cs="Arial"/>
          <w:sz w:val="20"/>
          <w:szCs w:val="20"/>
        </w:rPr>
      </w:pPr>
      <w:r w:rsidRPr="009D01AE">
        <w:rPr>
          <w:rFonts w:ascii="Arial" w:eastAsia="Calibri" w:hAnsi="Arial" w:cs="Arial"/>
          <w:sz w:val="20"/>
          <w:szCs w:val="20"/>
        </w:rPr>
        <w:lastRenderedPageBreak/>
        <w:t>písm. e) doloženým dokladom o oprávnení poskytovať službu, ktorá zodpovedá predmetu zákazky,</w:t>
      </w:r>
    </w:p>
    <w:p w:rsidR="0025395B" w:rsidRPr="009D01AE" w:rsidRDefault="0025395B" w:rsidP="00D759D8">
      <w:pPr>
        <w:numPr>
          <w:ilvl w:val="1"/>
          <w:numId w:val="37"/>
        </w:numPr>
        <w:spacing w:after="200"/>
        <w:ind w:left="567" w:hanging="283"/>
        <w:contextualSpacing/>
        <w:jc w:val="both"/>
        <w:rPr>
          <w:rFonts w:ascii="Arial" w:eastAsia="Calibri" w:hAnsi="Arial" w:cs="Arial"/>
          <w:sz w:val="20"/>
          <w:szCs w:val="20"/>
        </w:rPr>
      </w:pPr>
      <w:r w:rsidRPr="009D01AE">
        <w:rPr>
          <w:rFonts w:ascii="Arial" w:eastAsia="Calibri" w:hAnsi="Arial" w:cs="Arial"/>
          <w:sz w:val="20"/>
          <w:szCs w:val="20"/>
        </w:rPr>
        <w:t>písm. f) doloženým čestným vyhlásením.</w:t>
      </w:r>
    </w:p>
    <w:p w:rsidR="0025395B" w:rsidRPr="009D01AE" w:rsidRDefault="0025395B" w:rsidP="00D759D8">
      <w:pPr>
        <w:contextualSpacing/>
        <w:jc w:val="both"/>
        <w:rPr>
          <w:rFonts w:ascii="Arial" w:eastAsia="Calibri" w:hAnsi="Arial" w:cs="Arial"/>
          <w:sz w:val="20"/>
          <w:szCs w:val="20"/>
        </w:rPr>
      </w:pPr>
    </w:p>
    <w:p w:rsidR="0025395B" w:rsidRPr="009D01AE" w:rsidRDefault="0025395B" w:rsidP="00D759D8">
      <w:pPr>
        <w:pStyle w:val="Odsekzoznamu"/>
        <w:numPr>
          <w:ilvl w:val="0"/>
          <w:numId w:val="34"/>
        </w:numPr>
        <w:tabs>
          <w:tab w:val="left" w:pos="284"/>
        </w:tabs>
        <w:autoSpaceDE w:val="0"/>
        <w:autoSpaceDN w:val="0"/>
        <w:ind w:left="284" w:hanging="284"/>
        <w:jc w:val="both"/>
        <w:rPr>
          <w:rFonts w:ascii="Arial" w:eastAsia="Calibri" w:hAnsi="Arial" w:cs="Arial"/>
          <w:noProof/>
          <w:sz w:val="20"/>
          <w:szCs w:val="20"/>
        </w:rPr>
      </w:pPr>
      <w:r w:rsidRPr="009D01AE">
        <w:rPr>
          <w:rFonts w:ascii="Arial" w:eastAsia="Calibri" w:hAnsi="Arial" w:cs="Arial"/>
          <w:noProof/>
          <w:sz w:val="20"/>
          <w:szCs w:val="20"/>
        </w:rPr>
        <w:t xml:space="preserve">Ak uchádzač alebo záujemca má sídlo, miesto podnikania alebo obvyklý pobyt mimo územia Slovenskej republiky a štát jeho sídla, miesta podnikania alebo obvyklého pobytu nevydáva niektoré z dokladov uvedených v bode 2. alebo nevydáva ani rovnocenné doklady, možno ich nahradiť čestným vyhlásením podľa predpisov platných v štáte jeho sídla, miesta podnikania alebo obvyklého pobytu. </w:t>
      </w:r>
    </w:p>
    <w:p w:rsidR="0025395B" w:rsidRPr="009D01AE" w:rsidRDefault="0025395B" w:rsidP="00D759D8">
      <w:pPr>
        <w:tabs>
          <w:tab w:val="left" w:pos="284"/>
        </w:tabs>
        <w:autoSpaceDE w:val="0"/>
        <w:autoSpaceDN w:val="0"/>
        <w:jc w:val="both"/>
        <w:rPr>
          <w:rFonts w:ascii="Arial" w:eastAsia="Calibri" w:hAnsi="Arial" w:cs="Arial"/>
          <w:noProof/>
          <w:sz w:val="20"/>
          <w:szCs w:val="20"/>
        </w:rPr>
      </w:pPr>
    </w:p>
    <w:p w:rsidR="0025395B" w:rsidRPr="009D01AE" w:rsidRDefault="0025395B" w:rsidP="00D759D8">
      <w:pPr>
        <w:numPr>
          <w:ilvl w:val="0"/>
          <w:numId w:val="34"/>
        </w:numPr>
        <w:autoSpaceDE w:val="0"/>
        <w:autoSpaceDN w:val="0"/>
        <w:spacing w:after="200"/>
        <w:ind w:left="284" w:hanging="284"/>
        <w:jc w:val="both"/>
        <w:rPr>
          <w:rFonts w:ascii="Arial" w:eastAsia="Calibri" w:hAnsi="Arial" w:cs="Arial"/>
          <w:noProof/>
          <w:sz w:val="20"/>
          <w:szCs w:val="20"/>
        </w:rPr>
      </w:pPr>
      <w:r w:rsidRPr="009D01AE">
        <w:rPr>
          <w:rFonts w:ascii="Arial" w:eastAsia="Calibri" w:hAnsi="Arial" w:cs="Arial"/>
          <w:noProof/>
          <w:sz w:val="20"/>
          <w:szCs w:val="20"/>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rsidR="0025395B" w:rsidRPr="009D01AE" w:rsidRDefault="0025395B" w:rsidP="00D759D8">
      <w:pPr>
        <w:numPr>
          <w:ilvl w:val="0"/>
          <w:numId w:val="34"/>
        </w:numPr>
        <w:tabs>
          <w:tab w:val="left" w:pos="-709"/>
        </w:tabs>
        <w:spacing w:after="200"/>
        <w:ind w:left="284" w:hanging="284"/>
        <w:jc w:val="both"/>
        <w:rPr>
          <w:rFonts w:ascii="Arial" w:hAnsi="Arial" w:cs="Arial"/>
          <w:noProof/>
          <w:sz w:val="20"/>
          <w:szCs w:val="20"/>
          <w:lang w:eastAsia="en-US"/>
        </w:rPr>
      </w:pPr>
      <w:r w:rsidRPr="009D01AE">
        <w:rPr>
          <w:rFonts w:ascii="Arial" w:hAnsi="Arial" w:cs="Arial"/>
          <w:noProof/>
          <w:sz w:val="20"/>
          <w:szCs w:val="20"/>
          <w:lang w:eastAsia="en-US"/>
        </w:rPr>
        <w:t xml:space="preserve">Uchádzač </w:t>
      </w:r>
      <w:r w:rsidRPr="009D01AE">
        <w:rPr>
          <w:rFonts w:ascii="Arial" w:hAnsi="Arial" w:cs="Arial"/>
          <w:b/>
          <w:noProof/>
          <w:sz w:val="20"/>
          <w:szCs w:val="20"/>
          <w:lang w:eastAsia="en-US"/>
        </w:rPr>
        <w:t>zapísaný v zozname hospodárskych subjektov</w:t>
      </w:r>
      <w:r w:rsidRPr="009D01AE">
        <w:rPr>
          <w:rFonts w:ascii="Arial" w:hAnsi="Arial" w:cs="Arial"/>
          <w:noProof/>
          <w:sz w:val="20"/>
          <w:szCs w:val="20"/>
          <w:lang w:eastAsia="en-US"/>
        </w:rPr>
        <w:t xml:space="preserve"> (zozname podnikateľov) podľa predpisov účinných do 28.04.2015 na preukázanie splnenia podmienky účasti týkajúcej sa osobného postavenia podľa § 32 ods. 1 písm. d) zákona - </w:t>
      </w:r>
      <w:r w:rsidRPr="009D01AE">
        <w:rPr>
          <w:rFonts w:ascii="Arial" w:hAnsi="Arial" w:cs="Arial"/>
          <w:b/>
          <w:noProof/>
          <w:sz w:val="20"/>
          <w:szCs w:val="20"/>
          <w:lang w:eastAsia="en-US"/>
        </w:rPr>
        <w:t xml:space="preserve">že nie je v reštrukturalizácii </w:t>
      </w:r>
      <w:r w:rsidRPr="009D01AE">
        <w:rPr>
          <w:rFonts w:ascii="Arial" w:hAnsi="Arial" w:cs="Arial"/>
          <w:noProof/>
          <w:sz w:val="20"/>
          <w:szCs w:val="20"/>
          <w:lang w:eastAsia="en-US"/>
        </w:rPr>
        <w:t xml:space="preserve">(bod 1. písm. d), predloží potvrdenie príslušného súdu, nie staršie ako tri mesiace (bod 2. písm. d). </w:t>
      </w:r>
    </w:p>
    <w:p w:rsidR="0025395B" w:rsidRPr="009D01AE" w:rsidRDefault="0025395B" w:rsidP="00D759D8">
      <w:pPr>
        <w:ind w:left="708"/>
        <w:rPr>
          <w:rFonts w:ascii="Arial" w:hAnsi="Arial" w:cs="Arial"/>
          <w:noProof/>
          <w:sz w:val="20"/>
          <w:szCs w:val="20"/>
          <w:lang w:eastAsia="en-US"/>
        </w:rPr>
      </w:pPr>
    </w:p>
    <w:p w:rsidR="0025395B" w:rsidRPr="009D01AE" w:rsidRDefault="0025395B" w:rsidP="00D759D8">
      <w:pPr>
        <w:numPr>
          <w:ilvl w:val="0"/>
          <w:numId w:val="34"/>
        </w:numPr>
        <w:tabs>
          <w:tab w:val="left" w:pos="-709"/>
        </w:tabs>
        <w:spacing w:after="200"/>
        <w:ind w:left="284" w:hanging="284"/>
        <w:jc w:val="both"/>
        <w:rPr>
          <w:rFonts w:ascii="Arial" w:hAnsi="Arial" w:cs="Arial"/>
          <w:noProof/>
          <w:sz w:val="20"/>
          <w:szCs w:val="20"/>
          <w:lang w:eastAsia="en-US"/>
        </w:rPr>
      </w:pPr>
      <w:r w:rsidRPr="009D01AE">
        <w:rPr>
          <w:rFonts w:ascii="Arial" w:hAnsi="Arial" w:cs="Arial"/>
          <w:b/>
          <w:noProof/>
          <w:sz w:val="20"/>
          <w:szCs w:val="20"/>
        </w:rPr>
        <w:t xml:space="preserve">Uchádzač, ktorý je právnickou osobou </w:t>
      </w:r>
      <w:r w:rsidRPr="009D01AE">
        <w:rPr>
          <w:rFonts w:ascii="Arial" w:hAnsi="Arial" w:cs="Arial"/>
          <w:noProof/>
          <w:sz w:val="20"/>
          <w:szCs w:val="20"/>
        </w:rPr>
        <w:t xml:space="preserve">a nie je zapísaný v zozname hospodárskych subjektov (zozname podnikateľov), prípadne je zapísaný v zozname hospodárskych subjektov (zozname podnikateľov) podľa predpisov účinných do 30.06.2016 na preukázanie splnenia podmienky účasti týkajúcej sa osobného postavenia podľa § 32 ods. 1 písm. a) Zákona, má povinnosť predložiť </w:t>
      </w:r>
      <w:r w:rsidRPr="009D01AE">
        <w:rPr>
          <w:rFonts w:ascii="Arial" w:hAnsi="Arial" w:cs="Arial"/>
          <w:b/>
          <w:noProof/>
          <w:sz w:val="20"/>
          <w:szCs w:val="20"/>
        </w:rPr>
        <w:t>aj výpis z registra trestov za právnickú osobu</w:t>
      </w:r>
      <w:r w:rsidRPr="009D01AE">
        <w:rPr>
          <w:rFonts w:ascii="Arial" w:hAnsi="Arial" w:cs="Arial"/>
          <w:noProof/>
          <w:sz w:val="20"/>
          <w:szCs w:val="20"/>
        </w:rPr>
        <w:t>, nie starší ako tri mesiace (bod 2. písm. d), ktorý vydáva Generálna prokuratúra Slovenskej republiky.</w:t>
      </w:r>
    </w:p>
    <w:p w:rsidR="0025395B" w:rsidRPr="009D01AE" w:rsidRDefault="0025395B" w:rsidP="00D759D8">
      <w:pPr>
        <w:ind w:left="284"/>
        <w:jc w:val="both"/>
        <w:rPr>
          <w:rFonts w:ascii="Arial" w:hAnsi="Arial" w:cs="Arial"/>
          <w:noProof/>
          <w:sz w:val="20"/>
          <w:szCs w:val="20"/>
        </w:rPr>
      </w:pPr>
      <w:r w:rsidRPr="009D01AE">
        <w:rPr>
          <w:rFonts w:ascii="Arial" w:hAnsi="Arial" w:cs="Arial"/>
          <w:bCs/>
          <w:noProof/>
          <w:sz w:val="20"/>
          <w:szCs w:val="20"/>
        </w:rPr>
        <w:t>Hospodársky subjekt zapísaný v zozname hospodárskych</w:t>
      </w:r>
      <w:r w:rsidRPr="009D01AE">
        <w:rPr>
          <w:rFonts w:ascii="Arial" w:hAnsi="Arial" w:cs="Arial"/>
          <w:b/>
          <w:bCs/>
          <w:noProof/>
          <w:sz w:val="20"/>
          <w:szCs w:val="20"/>
        </w:rPr>
        <w:t> </w:t>
      </w:r>
      <w:r w:rsidRPr="009D01AE">
        <w:rPr>
          <w:rFonts w:ascii="Arial" w:hAnsi="Arial" w:cs="Arial"/>
          <w:noProof/>
          <w:sz w:val="20"/>
          <w:szCs w:val="20"/>
        </w:rPr>
        <w:t>subjektov môže preukázať splnenie vyššie uvedenej podmienky účasti:</w:t>
      </w:r>
    </w:p>
    <w:p w:rsidR="0025395B" w:rsidRPr="009D01AE" w:rsidRDefault="0025395B" w:rsidP="00D759D8">
      <w:pPr>
        <w:numPr>
          <w:ilvl w:val="0"/>
          <w:numId w:val="36"/>
        </w:numPr>
        <w:autoSpaceDE w:val="0"/>
        <w:autoSpaceDN w:val="0"/>
        <w:ind w:left="568" w:hanging="284"/>
        <w:jc w:val="both"/>
        <w:rPr>
          <w:rFonts w:ascii="Arial" w:hAnsi="Arial" w:cs="Arial"/>
          <w:noProof/>
          <w:sz w:val="20"/>
          <w:szCs w:val="20"/>
        </w:rPr>
      </w:pPr>
      <w:r w:rsidRPr="009D01AE">
        <w:rPr>
          <w:rFonts w:ascii="Arial" w:hAnsi="Arial" w:cs="Arial"/>
          <w:noProof/>
          <w:sz w:val="20"/>
          <w:szCs w:val="20"/>
        </w:rPr>
        <w:t>predložením výpisu z registra trestov právnickej osoby nie staršieho ako tri mesiace v procese verejného obstarávania priamo verejnému obstarávateľovi alebo obstarávateľovi alebo</w:t>
      </w:r>
    </w:p>
    <w:p w:rsidR="0025395B" w:rsidRPr="009D01AE" w:rsidRDefault="0025395B" w:rsidP="00D759D8">
      <w:pPr>
        <w:numPr>
          <w:ilvl w:val="0"/>
          <w:numId w:val="36"/>
        </w:numPr>
        <w:autoSpaceDE w:val="0"/>
        <w:autoSpaceDN w:val="0"/>
        <w:spacing w:after="200"/>
        <w:ind w:left="568" w:hanging="284"/>
        <w:jc w:val="both"/>
        <w:rPr>
          <w:rFonts w:ascii="Arial" w:hAnsi="Arial" w:cs="Arial"/>
          <w:noProof/>
          <w:sz w:val="20"/>
          <w:szCs w:val="20"/>
        </w:rPr>
      </w:pPr>
      <w:r w:rsidRPr="009D01AE">
        <w:rPr>
          <w:rFonts w:ascii="Arial" w:hAnsi="Arial" w:cs="Arial"/>
          <w:noProof/>
          <w:sz w:val="20"/>
          <w:szCs w:val="20"/>
        </w:rPr>
        <w:t>doplnením tohto údaja do zoznamu hospodárskych subjektov.</w:t>
      </w:r>
    </w:p>
    <w:p w:rsidR="0025395B" w:rsidRPr="009D01AE" w:rsidRDefault="0025395B" w:rsidP="00D759D8">
      <w:pPr>
        <w:numPr>
          <w:ilvl w:val="0"/>
          <w:numId w:val="34"/>
        </w:numPr>
        <w:tabs>
          <w:tab w:val="left" w:pos="-709"/>
        </w:tabs>
        <w:spacing w:after="200"/>
        <w:ind w:left="284" w:hanging="284"/>
        <w:jc w:val="both"/>
        <w:rPr>
          <w:rFonts w:ascii="Arial" w:hAnsi="Arial" w:cs="Arial"/>
          <w:noProof/>
          <w:sz w:val="20"/>
          <w:szCs w:val="20"/>
          <w:lang w:eastAsia="en-US"/>
        </w:rPr>
      </w:pPr>
      <w:r w:rsidRPr="009D01AE">
        <w:rPr>
          <w:rFonts w:ascii="Arial" w:hAnsi="Arial" w:cs="Arial"/>
          <w:noProof/>
          <w:sz w:val="20"/>
          <w:szCs w:val="20"/>
        </w:rPr>
        <w:t>Uchádzač zapísaný do zoznamu hospodárskych subjektov vedeného Úradom pre verejné obstarávanie uvedie túto skutočnosť v ponuke.</w:t>
      </w:r>
    </w:p>
    <w:p w:rsidR="0025395B" w:rsidRPr="009D01AE" w:rsidRDefault="0025395B" w:rsidP="00D759D8">
      <w:pPr>
        <w:numPr>
          <w:ilvl w:val="0"/>
          <w:numId w:val="34"/>
        </w:numPr>
        <w:tabs>
          <w:tab w:val="left" w:pos="-709"/>
        </w:tabs>
        <w:spacing w:after="200"/>
        <w:ind w:left="284" w:hanging="284"/>
        <w:jc w:val="both"/>
        <w:rPr>
          <w:rFonts w:ascii="Arial" w:hAnsi="Arial" w:cs="Arial"/>
          <w:noProof/>
          <w:sz w:val="20"/>
          <w:szCs w:val="20"/>
          <w:lang w:eastAsia="en-US"/>
        </w:rPr>
      </w:pPr>
      <w:r w:rsidRPr="009D01AE">
        <w:rPr>
          <w:rFonts w:ascii="Arial" w:hAnsi="Arial" w:cs="Arial"/>
          <w:noProof/>
          <w:sz w:val="20"/>
          <w:szCs w:val="20"/>
          <w:lang w:eastAsia="en-US"/>
        </w:rPr>
        <w:t>Záujemca alebo uchádzač so sídlom v  členskom  štáte EÚ  inom  ako  Slovenská  republika  preukazuje splnenie podmienok účasti obdobným dokladom podľa bodu 5. a 6. vydávaným podľa platných právnych predpisov v krajine jeho sídla môže na preukázanie splnenia podmienok účasti predložiť takýto doklad. V tomto prípade obstarávateľ posúdi splnenie podmienok účasti týkajúcich sa osobného postavenia v nadväznosti na bod 2.</w:t>
      </w:r>
    </w:p>
    <w:p w:rsidR="0025395B" w:rsidRPr="009D01AE" w:rsidRDefault="0025395B" w:rsidP="00D759D8">
      <w:pPr>
        <w:numPr>
          <w:ilvl w:val="0"/>
          <w:numId w:val="34"/>
        </w:numPr>
        <w:tabs>
          <w:tab w:val="left" w:pos="-709"/>
        </w:tabs>
        <w:spacing w:after="200"/>
        <w:jc w:val="both"/>
        <w:rPr>
          <w:rFonts w:ascii="Arial" w:hAnsi="Arial" w:cs="Arial"/>
          <w:noProof/>
          <w:sz w:val="20"/>
          <w:szCs w:val="20"/>
          <w:lang w:eastAsia="en-US"/>
        </w:rPr>
      </w:pPr>
      <w:r w:rsidRPr="009D01AE">
        <w:rPr>
          <w:rFonts w:ascii="Arial" w:hAnsi="Arial" w:cs="Arial"/>
          <w:noProof/>
          <w:sz w:val="20"/>
          <w:szCs w:val="20"/>
          <w:lang w:eastAsia="en-US"/>
        </w:rPr>
        <w:t>Konečným rozhodnutím príslušného orgánu verejnej moci na účely tohto zákona sa rozumie</w:t>
      </w:r>
    </w:p>
    <w:p w:rsidR="0025395B" w:rsidRPr="009D01AE" w:rsidRDefault="0025395B" w:rsidP="00D759D8">
      <w:pPr>
        <w:tabs>
          <w:tab w:val="left" w:pos="-709"/>
        </w:tabs>
        <w:ind w:left="357"/>
        <w:jc w:val="both"/>
        <w:rPr>
          <w:rFonts w:ascii="Arial" w:hAnsi="Arial" w:cs="Arial"/>
          <w:noProof/>
          <w:sz w:val="20"/>
          <w:szCs w:val="20"/>
          <w:lang w:eastAsia="en-US"/>
        </w:rPr>
      </w:pPr>
      <w:r w:rsidRPr="009D01AE">
        <w:rPr>
          <w:rFonts w:ascii="Arial" w:hAnsi="Arial" w:cs="Arial"/>
          <w:noProof/>
          <w:sz w:val="20"/>
          <w:szCs w:val="20"/>
          <w:lang w:eastAsia="en-US"/>
        </w:rPr>
        <w:t>a) právoplatné rozhodnutie príslušného správneho orgánu, proti ktorému nie je možné podať žalobu,</w:t>
      </w:r>
    </w:p>
    <w:p w:rsidR="0025395B" w:rsidRPr="009D01AE" w:rsidRDefault="0025395B" w:rsidP="00D759D8">
      <w:pPr>
        <w:tabs>
          <w:tab w:val="left" w:pos="-709"/>
        </w:tabs>
        <w:ind w:left="357"/>
        <w:jc w:val="both"/>
        <w:rPr>
          <w:rFonts w:ascii="Arial" w:hAnsi="Arial" w:cs="Arial"/>
          <w:noProof/>
          <w:sz w:val="20"/>
          <w:szCs w:val="20"/>
          <w:lang w:eastAsia="en-US"/>
        </w:rPr>
      </w:pPr>
      <w:r w:rsidRPr="009D01AE">
        <w:rPr>
          <w:rFonts w:ascii="Arial" w:hAnsi="Arial" w:cs="Arial"/>
          <w:noProof/>
          <w:sz w:val="20"/>
          <w:szCs w:val="20"/>
          <w:lang w:eastAsia="en-US"/>
        </w:rPr>
        <w:t>b) právoplatné rozhodnutie príslušného správneho orgánu, proti ktorému nebola podaná žaloba,</w:t>
      </w:r>
    </w:p>
    <w:p w:rsidR="0025395B" w:rsidRPr="009D01AE" w:rsidRDefault="0025395B" w:rsidP="00D759D8">
      <w:pPr>
        <w:tabs>
          <w:tab w:val="left" w:pos="-709"/>
        </w:tabs>
        <w:ind w:left="360"/>
        <w:jc w:val="both"/>
        <w:rPr>
          <w:rFonts w:ascii="Arial" w:hAnsi="Arial" w:cs="Arial"/>
          <w:noProof/>
          <w:sz w:val="20"/>
          <w:szCs w:val="20"/>
          <w:lang w:eastAsia="en-US"/>
        </w:rPr>
      </w:pPr>
      <w:r w:rsidRPr="009D01AE">
        <w:rPr>
          <w:rFonts w:ascii="Arial" w:hAnsi="Arial" w:cs="Arial"/>
          <w:noProof/>
          <w:sz w:val="20"/>
          <w:szCs w:val="20"/>
          <w:lang w:eastAsia="en-US"/>
        </w:rPr>
        <w:t>c) právoplatné rozhodnutie súdu, ktorým bola žaloba proti rozhodnutiu alebo postupu správneho orgánu zamietnutá alebo konanie zastavené alebo</w:t>
      </w:r>
    </w:p>
    <w:p w:rsidR="0025395B" w:rsidRPr="009D01AE" w:rsidRDefault="0025395B" w:rsidP="00D759D8">
      <w:pPr>
        <w:tabs>
          <w:tab w:val="left" w:pos="-709"/>
        </w:tabs>
        <w:ind w:left="360"/>
        <w:jc w:val="both"/>
        <w:rPr>
          <w:rFonts w:ascii="Arial" w:hAnsi="Arial" w:cs="Arial"/>
          <w:noProof/>
          <w:sz w:val="20"/>
          <w:szCs w:val="20"/>
          <w:lang w:eastAsia="en-US"/>
        </w:rPr>
      </w:pPr>
      <w:r w:rsidRPr="009D01AE">
        <w:rPr>
          <w:rFonts w:ascii="Arial" w:hAnsi="Arial" w:cs="Arial"/>
          <w:noProof/>
          <w:sz w:val="20"/>
          <w:szCs w:val="20"/>
          <w:lang w:eastAsia="en-US"/>
        </w:rPr>
        <w:t>d) iný právoplatný rozsudok súdu.</w:t>
      </w:r>
    </w:p>
    <w:p w:rsidR="0025395B" w:rsidRPr="009D01AE" w:rsidRDefault="0025395B" w:rsidP="00D759D8">
      <w:pPr>
        <w:tabs>
          <w:tab w:val="left" w:pos="-709"/>
        </w:tabs>
        <w:ind w:left="360"/>
        <w:jc w:val="both"/>
        <w:rPr>
          <w:rFonts w:ascii="Arial" w:hAnsi="Arial" w:cs="Arial"/>
          <w:noProof/>
          <w:sz w:val="20"/>
          <w:szCs w:val="20"/>
          <w:lang w:eastAsia="en-US"/>
        </w:rPr>
      </w:pPr>
    </w:p>
    <w:p w:rsidR="0025395B" w:rsidRPr="009D01AE" w:rsidRDefault="0025395B" w:rsidP="00D759D8">
      <w:pPr>
        <w:pStyle w:val="Odsekzoznamu"/>
        <w:numPr>
          <w:ilvl w:val="0"/>
          <w:numId w:val="34"/>
        </w:numPr>
        <w:tabs>
          <w:tab w:val="left" w:pos="-709"/>
        </w:tabs>
        <w:jc w:val="both"/>
        <w:rPr>
          <w:rFonts w:ascii="Arial" w:hAnsi="Arial" w:cs="Arial"/>
          <w:b/>
          <w:noProof/>
          <w:sz w:val="20"/>
          <w:szCs w:val="20"/>
          <w:lang w:eastAsia="en-US"/>
        </w:rPr>
      </w:pPr>
      <w:r w:rsidRPr="009D01AE">
        <w:rPr>
          <w:rFonts w:ascii="Arial" w:hAnsi="Arial" w:cs="Arial"/>
          <w:color w:val="000000"/>
          <w:sz w:val="20"/>
          <w:szCs w:val="20"/>
          <w:shd w:val="clear" w:color="auto" w:fill="FFFFFF"/>
        </w:rPr>
        <w:t>Uchádzač alebo záujemca sa považuje za spĺňajúceho podmienky účasti týkajúce sa osobného postavenia podľa odseku 1 písm. b) a c), ak zaplatil nedoplatky alebo mu bolo povolené nedoplatky platiť v splátkach.</w:t>
      </w:r>
    </w:p>
    <w:p w:rsidR="0025395B" w:rsidRPr="009D01AE" w:rsidRDefault="0025395B" w:rsidP="00D759D8">
      <w:pPr>
        <w:jc w:val="center"/>
        <w:rPr>
          <w:rFonts w:ascii="Arial" w:hAnsi="Arial" w:cs="Arial"/>
          <w:b/>
          <w:caps/>
          <w:lang w:val="cs-CZ"/>
        </w:rPr>
      </w:pPr>
    </w:p>
    <w:p w:rsidR="0025395B" w:rsidRPr="009D01AE" w:rsidRDefault="0025395B" w:rsidP="00D759D8">
      <w:pPr>
        <w:jc w:val="center"/>
        <w:rPr>
          <w:rFonts w:ascii="Arial" w:hAnsi="Arial" w:cs="Arial"/>
          <w:b/>
          <w:caps/>
          <w:lang w:val="cs-CZ"/>
        </w:rPr>
      </w:pPr>
    </w:p>
    <w:p w:rsidR="0025395B" w:rsidRPr="009D01AE" w:rsidRDefault="0025395B" w:rsidP="00D759D8">
      <w:pPr>
        <w:jc w:val="center"/>
        <w:rPr>
          <w:rFonts w:ascii="Arial" w:hAnsi="Arial" w:cs="Arial"/>
          <w:b/>
          <w:caps/>
          <w:lang w:val="cs-CZ"/>
        </w:rPr>
      </w:pPr>
    </w:p>
    <w:p w:rsidR="0025395B" w:rsidRPr="009D01AE" w:rsidRDefault="0025395B" w:rsidP="00D759D8">
      <w:pPr>
        <w:jc w:val="center"/>
        <w:rPr>
          <w:rFonts w:ascii="Arial" w:hAnsi="Arial" w:cs="Arial"/>
          <w:b/>
          <w:caps/>
          <w:lang w:val="cs-CZ"/>
        </w:rPr>
      </w:pPr>
    </w:p>
    <w:p w:rsidR="0025395B" w:rsidRPr="009D01AE" w:rsidRDefault="0025395B" w:rsidP="00D759D8">
      <w:pPr>
        <w:jc w:val="center"/>
        <w:rPr>
          <w:rFonts w:ascii="Arial" w:hAnsi="Arial" w:cs="Arial"/>
          <w:b/>
          <w:caps/>
          <w:lang w:val="cs-CZ"/>
        </w:rPr>
      </w:pPr>
    </w:p>
    <w:p w:rsidR="0025395B" w:rsidRPr="009D01AE" w:rsidRDefault="0025395B" w:rsidP="00D759D8">
      <w:pPr>
        <w:jc w:val="center"/>
        <w:rPr>
          <w:rFonts w:ascii="Arial" w:hAnsi="Arial" w:cs="Arial"/>
          <w:b/>
          <w:caps/>
          <w:lang w:val="cs-CZ"/>
        </w:rPr>
      </w:pPr>
    </w:p>
    <w:p w:rsidR="0025395B" w:rsidRPr="009D01AE" w:rsidRDefault="0025395B" w:rsidP="00D759D8">
      <w:pPr>
        <w:jc w:val="center"/>
        <w:rPr>
          <w:rFonts w:ascii="Arial" w:hAnsi="Arial" w:cs="Arial"/>
          <w:b/>
          <w:caps/>
          <w:lang w:val="cs-CZ"/>
        </w:rPr>
      </w:pPr>
    </w:p>
    <w:p w:rsidR="00B22659" w:rsidRPr="00E42096" w:rsidRDefault="00843983" w:rsidP="00D759D8">
      <w:pPr>
        <w:pStyle w:val="Nadpis21"/>
        <w:tabs>
          <w:tab w:val="left" w:pos="0"/>
        </w:tabs>
        <w:spacing w:before="1"/>
        <w:ind w:left="0"/>
        <w:jc w:val="both"/>
        <w:rPr>
          <w:rStyle w:val="Siln"/>
          <w:rFonts w:ascii="Arial" w:hAnsi="Arial" w:cs="Arial"/>
          <w:b/>
          <w:bCs/>
          <w:sz w:val="20"/>
          <w:szCs w:val="20"/>
          <w:lang w:eastAsia="sk-SK"/>
        </w:rPr>
      </w:pPr>
      <w:r w:rsidRPr="00E42096">
        <w:rPr>
          <w:rFonts w:ascii="Arial" w:hAnsi="Arial" w:cs="Arial"/>
          <w:bCs w:val="0"/>
          <w:sz w:val="20"/>
          <w:szCs w:val="20"/>
        </w:rPr>
        <w:lastRenderedPageBreak/>
        <w:t xml:space="preserve">III.1.2) </w:t>
      </w:r>
      <w:r w:rsidR="00B22659" w:rsidRPr="00E42096">
        <w:rPr>
          <w:rFonts w:ascii="Arial" w:hAnsi="Arial" w:cs="Arial"/>
          <w:bCs w:val="0"/>
          <w:sz w:val="20"/>
          <w:szCs w:val="20"/>
        </w:rPr>
        <w:t>Podmienky</w:t>
      </w:r>
      <w:r w:rsidR="00B22659" w:rsidRPr="00E42096">
        <w:rPr>
          <w:rFonts w:ascii="Arial" w:hAnsi="Arial" w:cs="Arial"/>
          <w:b w:val="0"/>
          <w:bCs w:val="0"/>
          <w:sz w:val="20"/>
          <w:szCs w:val="20"/>
        </w:rPr>
        <w:t xml:space="preserve"> </w:t>
      </w:r>
      <w:r w:rsidR="00B22659" w:rsidRPr="00E42096">
        <w:rPr>
          <w:rStyle w:val="Siln"/>
          <w:rFonts w:ascii="Arial" w:hAnsi="Arial" w:cs="Arial"/>
          <w:b/>
          <w:sz w:val="20"/>
          <w:szCs w:val="20"/>
        </w:rPr>
        <w:t>účasti vo verejnom obstarávaní týkajúce sa finančného a ekonomického postavenia – podľa § 33 zákona o verejnom obstarávaní</w:t>
      </w:r>
    </w:p>
    <w:p w:rsidR="00B22659" w:rsidRPr="00E42096" w:rsidRDefault="00B22659" w:rsidP="00D759D8">
      <w:pPr>
        <w:jc w:val="both"/>
        <w:rPr>
          <w:rFonts w:ascii="Arial" w:hAnsi="Arial" w:cs="Arial"/>
          <w:b/>
          <w:sz w:val="20"/>
          <w:szCs w:val="20"/>
        </w:rPr>
      </w:pPr>
    </w:p>
    <w:p w:rsidR="00B22659" w:rsidRPr="00E42096" w:rsidRDefault="00B22659" w:rsidP="00D759D8">
      <w:pPr>
        <w:jc w:val="both"/>
        <w:rPr>
          <w:rFonts w:ascii="Arial" w:hAnsi="Arial" w:cs="Arial"/>
          <w:sz w:val="20"/>
          <w:szCs w:val="20"/>
        </w:rPr>
      </w:pPr>
      <w:r w:rsidRPr="00E42096">
        <w:rPr>
          <w:rFonts w:ascii="Arial" w:hAnsi="Arial" w:cs="Arial"/>
          <w:sz w:val="20"/>
          <w:szCs w:val="20"/>
        </w:rPr>
        <w:t>Uchádzač vo svojej ponuke predloží nasledovné informácie a dokumenty, ktorými preukazuje svoje finančné a ekonomické postavenie podľa § 33 zákona č. 343/2015 Z. z. o verejnom obstarávaní a o zmene a doplnení niektorých zákonov v znení neskorších predpisov (ďalej len ako „zákon“):</w:t>
      </w:r>
    </w:p>
    <w:p w:rsidR="00B22659" w:rsidRPr="00E42096" w:rsidRDefault="00B22659" w:rsidP="00D759D8">
      <w:pPr>
        <w:jc w:val="both"/>
        <w:rPr>
          <w:rFonts w:ascii="Arial" w:hAnsi="Arial" w:cs="Arial"/>
          <w:sz w:val="20"/>
          <w:szCs w:val="20"/>
        </w:rPr>
      </w:pPr>
    </w:p>
    <w:p w:rsidR="00B22659" w:rsidRPr="00E42096" w:rsidRDefault="00843983" w:rsidP="00D759D8">
      <w:pPr>
        <w:jc w:val="both"/>
        <w:rPr>
          <w:rFonts w:ascii="Arial" w:hAnsi="Arial" w:cs="Arial"/>
          <w:b/>
          <w:sz w:val="20"/>
          <w:szCs w:val="20"/>
        </w:rPr>
      </w:pPr>
      <w:r w:rsidRPr="00E42096">
        <w:rPr>
          <w:rFonts w:ascii="Arial" w:hAnsi="Arial" w:cs="Arial"/>
          <w:b/>
          <w:sz w:val="20"/>
          <w:szCs w:val="20"/>
        </w:rPr>
        <w:t>III.1</w:t>
      </w:r>
      <w:r w:rsidR="00B22659" w:rsidRPr="00E42096">
        <w:rPr>
          <w:rFonts w:ascii="Arial" w:hAnsi="Arial" w:cs="Arial"/>
          <w:b/>
          <w:sz w:val="20"/>
          <w:szCs w:val="20"/>
        </w:rPr>
        <w:t>.2.1</w:t>
      </w:r>
      <w:r w:rsidR="00B22659" w:rsidRPr="00E42096">
        <w:rPr>
          <w:rFonts w:ascii="Arial" w:hAnsi="Arial" w:cs="Arial"/>
          <w:sz w:val="20"/>
          <w:szCs w:val="20"/>
        </w:rPr>
        <w:t xml:space="preserve"> </w:t>
      </w:r>
    </w:p>
    <w:p w:rsidR="00B22659" w:rsidRPr="00E42096" w:rsidRDefault="00B22659" w:rsidP="00D759D8">
      <w:pPr>
        <w:jc w:val="both"/>
        <w:rPr>
          <w:rFonts w:ascii="Arial" w:hAnsi="Arial" w:cs="Arial"/>
          <w:sz w:val="20"/>
          <w:szCs w:val="20"/>
        </w:rPr>
      </w:pPr>
      <w:r w:rsidRPr="00E42096">
        <w:rPr>
          <w:rFonts w:ascii="Arial" w:hAnsi="Arial" w:cs="Arial"/>
          <w:sz w:val="20"/>
          <w:szCs w:val="20"/>
        </w:rPr>
        <w:t>Uchádzač finančné a ekonomické postavenie preukáže: Vyjadrením banky/bánk alebo pobočky zahraničnej banky/bánk, v ktorej/</w:t>
      </w:r>
      <w:proofErr w:type="spellStart"/>
      <w:r w:rsidRPr="00E42096">
        <w:rPr>
          <w:rFonts w:ascii="Arial" w:hAnsi="Arial" w:cs="Arial"/>
          <w:sz w:val="20"/>
          <w:szCs w:val="20"/>
        </w:rPr>
        <w:t>ých</w:t>
      </w:r>
      <w:proofErr w:type="spellEnd"/>
      <w:r w:rsidRPr="00E42096">
        <w:rPr>
          <w:rFonts w:ascii="Arial" w:hAnsi="Arial" w:cs="Arial"/>
          <w:sz w:val="20"/>
          <w:szCs w:val="20"/>
        </w:rPr>
        <w:t xml:space="preserve"> má Uchádzač vedený/é účet/y o schopnosti plniť svoje finančné záväzky, ktoré nebude v posledný deň lehoty určenej na predkladanie ponúk staršie ako tri mesiace, a to ako originál alebo úradne osvedčenú fotokópiu.</w:t>
      </w:r>
      <w:r w:rsidR="00C505F6" w:rsidRPr="00E42096">
        <w:rPr>
          <w:rFonts w:ascii="Arial" w:hAnsi="Arial" w:cs="Arial"/>
          <w:sz w:val="20"/>
          <w:szCs w:val="20"/>
        </w:rPr>
        <w:t xml:space="preserve"> </w:t>
      </w:r>
      <w:r w:rsidR="006B75FE" w:rsidRPr="00E42096">
        <w:rPr>
          <w:rFonts w:ascii="Arial" w:hAnsi="Arial" w:cs="Arial"/>
          <w:sz w:val="20"/>
          <w:szCs w:val="20"/>
          <w:lang w:val="pl-PL"/>
        </w:rPr>
        <w:t>Vyjadrenie uchádzač predkladá zo všetkých bánk, kde má vedené účty spolu s čestným vyhlásením, v ktorom uvedie, že v iných bankových</w:t>
      </w:r>
      <w:r w:rsidR="006B75FE" w:rsidRPr="00E42096">
        <w:rPr>
          <w:rFonts w:ascii="Arial" w:hAnsi="Arial" w:cs="Arial"/>
          <w:spacing w:val="-25"/>
          <w:sz w:val="20"/>
          <w:szCs w:val="20"/>
          <w:lang w:val="pl-PL"/>
        </w:rPr>
        <w:t xml:space="preserve"> </w:t>
      </w:r>
      <w:r w:rsidR="006B75FE" w:rsidRPr="00E42096">
        <w:rPr>
          <w:rFonts w:ascii="Arial" w:hAnsi="Arial" w:cs="Arial"/>
          <w:sz w:val="20"/>
          <w:szCs w:val="20"/>
          <w:lang w:val="pl-PL"/>
        </w:rPr>
        <w:t>inštitúciách nemá vedené peňažné účty.</w:t>
      </w:r>
      <w:r w:rsidR="00C505F6" w:rsidRPr="00E42096">
        <w:rPr>
          <w:rFonts w:ascii="Arial" w:hAnsi="Arial" w:cs="Arial"/>
          <w:sz w:val="20"/>
          <w:szCs w:val="20"/>
        </w:rPr>
        <w:t xml:space="preserve"> </w:t>
      </w:r>
      <w:r w:rsidRPr="00E42096">
        <w:rPr>
          <w:rFonts w:ascii="Arial" w:hAnsi="Arial" w:cs="Arial"/>
          <w:sz w:val="20"/>
          <w:szCs w:val="20"/>
        </w:rPr>
        <w:t>Pre upresnenie sa uvádza, že výpis z účtu sa nepovažuje za potvrdenie banky.</w:t>
      </w:r>
    </w:p>
    <w:p w:rsidR="00B22659" w:rsidRPr="00E42096" w:rsidRDefault="00B22659" w:rsidP="00D759D8">
      <w:pPr>
        <w:jc w:val="both"/>
        <w:rPr>
          <w:rFonts w:ascii="Arial" w:hAnsi="Arial" w:cs="Arial"/>
          <w:sz w:val="20"/>
          <w:szCs w:val="20"/>
        </w:rPr>
      </w:pPr>
    </w:p>
    <w:p w:rsidR="00B22659" w:rsidRPr="00E42096" w:rsidRDefault="00843983" w:rsidP="00D759D8">
      <w:pPr>
        <w:jc w:val="both"/>
        <w:rPr>
          <w:rFonts w:ascii="Arial" w:hAnsi="Arial" w:cs="Arial"/>
          <w:b/>
          <w:sz w:val="20"/>
          <w:szCs w:val="20"/>
        </w:rPr>
      </w:pPr>
      <w:r w:rsidRPr="00E42096">
        <w:rPr>
          <w:rFonts w:ascii="Arial" w:hAnsi="Arial" w:cs="Arial"/>
          <w:b/>
          <w:sz w:val="20"/>
          <w:szCs w:val="20"/>
        </w:rPr>
        <w:t>III.1</w:t>
      </w:r>
      <w:r w:rsidR="00B22659" w:rsidRPr="00E42096">
        <w:rPr>
          <w:rFonts w:ascii="Arial" w:hAnsi="Arial" w:cs="Arial"/>
          <w:b/>
          <w:sz w:val="20"/>
          <w:szCs w:val="20"/>
        </w:rPr>
        <w:t>.2.2</w:t>
      </w:r>
      <w:r w:rsidR="00B22659" w:rsidRPr="00E42096">
        <w:rPr>
          <w:rFonts w:ascii="Arial" w:hAnsi="Arial" w:cs="Arial"/>
          <w:sz w:val="20"/>
          <w:szCs w:val="20"/>
        </w:rPr>
        <w:t xml:space="preserve"> </w:t>
      </w:r>
    </w:p>
    <w:p w:rsidR="00B22659" w:rsidRPr="00E42096" w:rsidRDefault="00B22659" w:rsidP="00D759D8">
      <w:pPr>
        <w:jc w:val="both"/>
        <w:rPr>
          <w:rFonts w:ascii="Arial" w:hAnsi="Arial" w:cs="Arial"/>
          <w:sz w:val="20"/>
          <w:szCs w:val="20"/>
        </w:rPr>
      </w:pPr>
      <w:r w:rsidRPr="00E42096">
        <w:rPr>
          <w:rFonts w:ascii="Arial" w:hAnsi="Arial" w:cs="Arial"/>
          <w:sz w:val="20"/>
          <w:szCs w:val="20"/>
        </w:rPr>
        <w:t>Uchádzač finančné a ekonomické postavenie preukáže: Záväzným vyjadrením banky/bánk alebo pobočky zahraničnej ban</w:t>
      </w:r>
      <w:r w:rsidR="006643FC" w:rsidRPr="00E42096">
        <w:rPr>
          <w:rFonts w:ascii="Arial" w:hAnsi="Arial" w:cs="Arial"/>
          <w:sz w:val="20"/>
          <w:szCs w:val="20"/>
        </w:rPr>
        <w:t>k</w:t>
      </w:r>
      <w:r w:rsidRPr="00E42096">
        <w:rPr>
          <w:rFonts w:ascii="Arial" w:hAnsi="Arial" w:cs="Arial"/>
          <w:sz w:val="20"/>
          <w:szCs w:val="20"/>
        </w:rPr>
        <w:t xml:space="preserve">y/bánk o poskytnutí úveru najmenej vo výške </w:t>
      </w:r>
      <w:r w:rsidR="00B67757" w:rsidRPr="00E42096">
        <w:rPr>
          <w:rFonts w:ascii="Arial" w:hAnsi="Arial" w:cs="Arial"/>
          <w:sz w:val="20"/>
          <w:szCs w:val="20"/>
        </w:rPr>
        <w:t>5</w:t>
      </w:r>
      <w:r w:rsidRPr="00E42096">
        <w:rPr>
          <w:rFonts w:ascii="Arial" w:hAnsi="Arial" w:cs="Arial"/>
          <w:sz w:val="20"/>
          <w:szCs w:val="20"/>
        </w:rPr>
        <w:t xml:space="preserve"> 000 000 eur (slovom: </w:t>
      </w:r>
      <w:r w:rsidR="00B67757" w:rsidRPr="00E42096">
        <w:rPr>
          <w:rFonts w:ascii="Arial" w:hAnsi="Arial" w:cs="Arial"/>
          <w:sz w:val="20"/>
          <w:szCs w:val="20"/>
        </w:rPr>
        <w:t>päť miliónov</w:t>
      </w:r>
      <w:r w:rsidRPr="00E42096">
        <w:rPr>
          <w:rFonts w:ascii="Arial" w:hAnsi="Arial" w:cs="Arial"/>
          <w:sz w:val="20"/>
          <w:szCs w:val="20"/>
        </w:rPr>
        <w:t xml:space="preserve"> eur). V predmetnom vyjadrení banka vyhlási, že ku dňu lehoty na predkladanie ponúk na základe zhodnotenia aktuálnej finančnej situácie uchádzača, uchádzač spĺňa podmienky na poskytnutie úveru najmenej vo výške </w:t>
      </w:r>
      <w:r w:rsidR="00B67757" w:rsidRPr="00E42096">
        <w:rPr>
          <w:rFonts w:ascii="Arial" w:hAnsi="Arial" w:cs="Arial"/>
          <w:sz w:val="20"/>
          <w:szCs w:val="20"/>
        </w:rPr>
        <w:t>5</w:t>
      </w:r>
      <w:r w:rsidRPr="00E42096">
        <w:rPr>
          <w:rFonts w:ascii="Arial" w:hAnsi="Arial" w:cs="Arial"/>
          <w:sz w:val="20"/>
          <w:szCs w:val="20"/>
        </w:rPr>
        <w:t xml:space="preserve"> 000 000 eur (slovom: </w:t>
      </w:r>
      <w:r w:rsidR="00B67757" w:rsidRPr="00E42096">
        <w:rPr>
          <w:rFonts w:ascii="Arial" w:hAnsi="Arial" w:cs="Arial"/>
          <w:sz w:val="20"/>
          <w:szCs w:val="20"/>
        </w:rPr>
        <w:t xml:space="preserve">päť miliónov </w:t>
      </w:r>
      <w:r w:rsidRPr="00E42096">
        <w:rPr>
          <w:rFonts w:ascii="Arial" w:hAnsi="Arial" w:cs="Arial"/>
          <w:sz w:val="20"/>
          <w:szCs w:val="20"/>
        </w:rPr>
        <w:t xml:space="preserve">eur). </w:t>
      </w:r>
      <w:r w:rsidR="00E443A4">
        <w:rPr>
          <w:rFonts w:ascii="Arial" w:hAnsi="Arial" w:cs="Arial"/>
          <w:sz w:val="20"/>
          <w:szCs w:val="20"/>
        </w:rPr>
        <w:t>Záväzné vyjadrenie banky musí byť platné do 28.02.2024</w:t>
      </w:r>
      <w:r w:rsidR="00E443A4" w:rsidRPr="00E443A4">
        <w:rPr>
          <w:rFonts w:ascii="Arial" w:hAnsi="Arial" w:cs="Arial"/>
          <w:sz w:val="20"/>
          <w:szCs w:val="20"/>
        </w:rPr>
        <w:t xml:space="preserve"> </w:t>
      </w:r>
      <w:r w:rsidR="00E443A4" w:rsidRPr="00E42096">
        <w:rPr>
          <w:rFonts w:ascii="Arial" w:hAnsi="Arial" w:cs="Arial"/>
          <w:sz w:val="20"/>
          <w:szCs w:val="20"/>
        </w:rPr>
        <w:t>a poskytnutie úveru výlučne súvisí s</w:t>
      </w:r>
      <w:r w:rsidR="00E443A4">
        <w:rPr>
          <w:rFonts w:ascii="Arial" w:hAnsi="Arial" w:cs="Arial"/>
          <w:sz w:val="20"/>
          <w:szCs w:val="20"/>
        </w:rPr>
        <w:t> </w:t>
      </w:r>
      <w:r w:rsidR="00E443A4" w:rsidRPr="00E42096">
        <w:rPr>
          <w:rFonts w:ascii="Arial" w:hAnsi="Arial" w:cs="Arial"/>
          <w:sz w:val="20"/>
          <w:szCs w:val="20"/>
        </w:rPr>
        <w:t>realizáciou</w:t>
      </w:r>
      <w:r w:rsidR="00E443A4">
        <w:rPr>
          <w:rFonts w:ascii="Arial" w:hAnsi="Arial" w:cs="Arial"/>
          <w:sz w:val="20"/>
          <w:szCs w:val="20"/>
        </w:rPr>
        <w:t xml:space="preserve"> </w:t>
      </w:r>
      <w:r w:rsidR="00E443A4" w:rsidRPr="00E42096">
        <w:rPr>
          <w:rFonts w:ascii="Arial" w:hAnsi="Arial" w:cs="Arial"/>
          <w:sz w:val="20"/>
          <w:szCs w:val="20"/>
        </w:rPr>
        <w:t>zákazky</w:t>
      </w:r>
      <w:r w:rsidR="00E443A4">
        <w:rPr>
          <w:rFonts w:ascii="Arial" w:hAnsi="Arial" w:cs="Arial"/>
          <w:sz w:val="20"/>
          <w:szCs w:val="20"/>
        </w:rPr>
        <w:t xml:space="preserve"> R2 Kriváň - Mýtna.</w:t>
      </w:r>
      <w:r w:rsidR="00E443A4" w:rsidRPr="00E42096">
        <w:rPr>
          <w:rFonts w:ascii="Arial" w:hAnsi="Arial" w:cs="Arial"/>
          <w:sz w:val="20"/>
          <w:szCs w:val="20"/>
        </w:rPr>
        <w:t xml:space="preserve"> </w:t>
      </w:r>
      <w:r w:rsidRPr="00E42096">
        <w:rPr>
          <w:rFonts w:ascii="Arial" w:hAnsi="Arial" w:cs="Arial"/>
          <w:sz w:val="20"/>
          <w:szCs w:val="20"/>
        </w:rPr>
        <w:t>Toto vyjadrenie banky musí byť predložené ako originál alebo úradne osvedčená fotokópia a nesmie byť staršie ako 3 mesiace ku dňu uplynutia lehoty na predkladanie ponúk. V prípade, ak uchádzač nemá sídlo v Slovenskej republike, verejný obstarávateľ uzná aj ekvivalentné doklady/osvedčenia vydané podľa právnych noriem daného štátu; Uchádzač môže na splnenie tejto podmienky účasti využiť aj inú formu preukázania dispozície s predmetnou sumou počas realizácie zákazky, napríklad formou zloženia peňažných prostriedkov na účet, otvorením úverového rámca alebo potvrdením úverového rámca so zostatkom danej sumy pre predmetnú stavbu.</w:t>
      </w:r>
    </w:p>
    <w:p w:rsidR="00B22659" w:rsidRPr="00E42096" w:rsidRDefault="00B22659" w:rsidP="00D759D8">
      <w:pPr>
        <w:jc w:val="both"/>
        <w:rPr>
          <w:rFonts w:ascii="Arial" w:hAnsi="Arial" w:cs="Arial"/>
          <w:sz w:val="20"/>
          <w:szCs w:val="20"/>
        </w:rPr>
      </w:pPr>
    </w:p>
    <w:p w:rsidR="00B22659" w:rsidRPr="00E42096" w:rsidRDefault="00843983" w:rsidP="00D759D8">
      <w:pPr>
        <w:jc w:val="both"/>
        <w:rPr>
          <w:rFonts w:ascii="Arial" w:eastAsia="Calibri" w:hAnsi="Arial" w:cs="Arial"/>
          <w:sz w:val="20"/>
          <w:szCs w:val="20"/>
        </w:rPr>
      </w:pPr>
      <w:r w:rsidRPr="00E42096">
        <w:rPr>
          <w:rFonts w:ascii="Arial" w:hAnsi="Arial" w:cs="Arial"/>
          <w:b/>
          <w:sz w:val="20"/>
          <w:szCs w:val="20"/>
        </w:rPr>
        <w:t>III.1</w:t>
      </w:r>
      <w:r w:rsidR="00B22659" w:rsidRPr="00E42096">
        <w:rPr>
          <w:rFonts w:ascii="Arial" w:hAnsi="Arial" w:cs="Arial"/>
          <w:b/>
          <w:sz w:val="20"/>
          <w:szCs w:val="20"/>
        </w:rPr>
        <w:t>.2.3</w:t>
      </w:r>
      <w:r w:rsidR="00B22659" w:rsidRPr="00E42096">
        <w:rPr>
          <w:rFonts w:ascii="Arial" w:hAnsi="Arial" w:cs="Arial"/>
          <w:sz w:val="20"/>
          <w:szCs w:val="20"/>
        </w:rPr>
        <w:t xml:space="preserve"> </w:t>
      </w:r>
      <w:r w:rsidR="00B22659" w:rsidRPr="00E42096">
        <w:rPr>
          <w:rFonts w:ascii="Arial" w:eastAsia="Calibri" w:hAnsi="Arial" w:cs="Arial"/>
          <w:sz w:val="20"/>
          <w:szCs w:val="20"/>
        </w:rPr>
        <w:t>Uchádzač finančné a ekonomické postavenie preukáže:</w:t>
      </w:r>
    </w:p>
    <w:p w:rsidR="003B79A2" w:rsidRPr="00E42096" w:rsidRDefault="003B79A2" w:rsidP="00D759D8">
      <w:pPr>
        <w:jc w:val="both"/>
        <w:rPr>
          <w:rFonts w:ascii="Arial" w:hAnsi="Arial" w:cs="Arial"/>
          <w:sz w:val="20"/>
          <w:szCs w:val="20"/>
        </w:rPr>
      </w:pPr>
    </w:p>
    <w:p w:rsidR="00B22659" w:rsidRPr="00E42096" w:rsidRDefault="00664639" w:rsidP="00D759D8">
      <w:pPr>
        <w:jc w:val="both"/>
        <w:rPr>
          <w:rFonts w:ascii="Arial" w:eastAsia="Calibri" w:hAnsi="Arial" w:cs="Arial"/>
          <w:sz w:val="20"/>
          <w:szCs w:val="20"/>
        </w:rPr>
      </w:pPr>
      <w:r w:rsidRPr="00E42096">
        <w:rPr>
          <w:rFonts w:ascii="Arial" w:hAnsi="Arial" w:cs="Arial"/>
          <w:sz w:val="20"/>
          <w:szCs w:val="20"/>
        </w:rPr>
        <w:t>III.1.2.</w:t>
      </w:r>
      <w:r w:rsidR="00B22659" w:rsidRPr="00E42096">
        <w:rPr>
          <w:rFonts w:ascii="Arial" w:hAnsi="Arial" w:cs="Arial"/>
          <w:sz w:val="20"/>
          <w:szCs w:val="20"/>
        </w:rPr>
        <w:t xml:space="preserve">3.1 </w:t>
      </w:r>
      <w:r w:rsidR="00B22659" w:rsidRPr="00E42096">
        <w:rPr>
          <w:rFonts w:ascii="Arial" w:eastAsia="Calibri" w:hAnsi="Arial" w:cs="Arial"/>
          <w:sz w:val="20"/>
          <w:szCs w:val="20"/>
        </w:rPr>
        <w:t>Prehľadom o celkovom obrate za posledné tri hospodárske roky za ktoré sú dostupné v závislosti od vzniku alebo začatia prevádzkovania činnosti.</w:t>
      </w:r>
    </w:p>
    <w:p w:rsidR="003B79A2" w:rsidRPr="00E42096" w:rsidRDefault="003B79A2" w:rsidP="00D759D8">
      <w:pPr>
        <w:jc w:val="both"/>
        <w:rPr>
          <w:rFonts w:ascii="Arial" w:eastAsia="Calibri" w:hAnsi="Arial" w:cs="Arial"/>
          <w:sz w:val="20"/>
          <w:szCs w:val="20"/>
        </w:rPr>
      </w:pPr>
    </w:p>
    <w:p w:rsidR="00B22659" w:rsidRPr="00E42096" w:rsidRDefault="00664639" w:rsidP="00D759D8">
      <w:pPr>
        <w:jc w:val="both"/>
        <w:rPr>
          <w:rFonts w:ascii="Arial" w:eastAsia="Calibri" w:hAnsi="Arial" w:cs="Arial"/>
          <w:sz w:val="20"/>
          <w:szCs w:val="20"/>
        </w:rPr>
      </w:pPr>
      <w:r w:rsidRPr="00E42096">
        <w:rPr>
          <w:rFonts w:ascii="Arial" w:eastAsia="Calibri" w:hAnsi="Arial" w:cs="Arial"/>
          <w:sz w:val="20"/>
          <w:szCs w:val="20"/>
        </w:rPr>
        <w:t>III.1.2.</w:t>
      </w:r>
      <w:r w:rsidR="00B22659" w:rsidRPr="00E42096">
        <w:rPr>
          <w:rFonts w:ascii="Arial" w:eastAsia="Calibri" w:hAnsi="Arial" w:cs="Arial"/>
          <w:sz w:val="20"/>
          <w:szCs w:val="20"/>
        </w:rPr>
        <w:t>3.2 V prípade, ak uchádzač je osoba, ktorá vedie podvojné účtovníctvo, predloží z účtovnej závierky výkaz ziskov a strát a ak uchádzač je osoba, ktorá vedie jednoduché účtovníctvo, predloží z účtovnej závierky výkaz príjmov a výdavkov.</w:t>
      </w:r>
    </w:p>
    <w:p w:rsidR="003B79A2" w:rsidRPr="00E42096" w:rsidRDefault="003B79A2" w:rsidP="00D759D8">
      <w:pPr>
        <w:jc w:val="both"/>
        <w:rPr>
          <w:rFonts w:ascii="Arial" w:eastAsia="Calibri" w:hAnsi="Arial" w:cs="Arial"/>
          <w:sz w:val="20"/>
          <w:szCs w:val="20"/>
        </w:rPr>
      </w:pPr>
    </w:p>
    <w:p w:rsidR="00B22659" w:rsidRPr="00E42096" w:rsidRDefault="00664639" w:rsidP="00D759D8">
      <w:pPr>
        <w:jc w:val="both"/>
        <w:rPr>
          <w:rFonts w:ascii="Arial" w:eastAsia="Calibri" w:hAnsi="Arial" w:cs="Arial"/>
          <w:sz w:val="20"/>
          <w:szCs w:val="20"/>
        </w:rPr>
      </w:pPr>
      <w:r w:rsidRPr="00E42096">
        <w:rPr>
          <w:rFonts w:ascii="Arial" w:hAnsi="Arial" w:cs="Arial"/>
          <w:sz w:val="20"/>
          <w:szCs w:val="20"/>
        </w:rPr>
        <w:t>III.1.2.</w:t>
      </w:r>
      <w:r w:rsidR="00B22659" w:rsidRPr="00E42096">
        <w:rPr>
          <w:rFonts w:ascii="Arial" w:hAnsi="Arial" w:cs="Arial"/>
          <w:sz w:val="20"/>
          <w:szCs w:val="20"/>
        </w:rPr>
        <w:t xml:space="preserve">3.3 </w:t>
      </w:r>
      <w:r w:rsidR="00B22659" w:rsidRPr="00E42096">
        <w:rPr>
          <w:rFonts w:ascii="Arial" w:eastAsia="Calibri" w:hAnsi="Arial" w:cs="Arial"/>
          <w:sz w:val="20"/>
          <w:szCs w:val="20"/>
        </w:rPr>
        <w:t>Uchádzač zároveň predloží čestné vyhlásenie podpísané osobou oprávnenou konať v mene uchádzača, v ktorom uvedie prehľad o dosiahnutom obrate za posledné tri hospodárske roky, za ktoré sú dostupné v závislosti od vzniku alebo začatia prevádzkovania činnosti.</w:t>
      </w:r>
    </w:p>
    <w:p w:rsidR="003B79A2" w:rsidRPr="00E42096" w:rsidRDefault="003B79A2" w:rsidP="00D759D8">
      <w:pPr>
        <w:jc w:val="both"/>
        <w:rPr>
          <w:rFonts w:ascii="Arial" w:eastAsia="Calibri" w:hAnsi="Arial" w:cs="Arial"/>
          <w:sz w:val="20"/>
          <w:szCs w:val="20"/>
        </w:rPr>
      </w:pPr>
    </w:p>
    <w:p w:rsidR="00B22659" w:rsidRPr="00E42096" w:rsidRDefault="00664639" w:rsidP="00D759D8">
      <w:pPr>
        <w:jc w:val="both"/>
        <w:rPr>
          <w:rFonts w:ascii="Arial" w:eastAsia="Calibri" w:hAnsi="Arial" w:cs="Arial"/>
          <w:sz w:val="20"/>
          <w:szCs w:val="20"/>
        </w:rPr>
      </w:pPr>
      <w:r w:rsidRPr="00E42096">
        <w:rPr>
          <w:rFonts w:ascii="Arial" w:hAnsi="Arial" w:cs="Arial"/>
          <w:sz w:val="20"/>
          <w:szCs w:val="20"/>
        </w:rPr>
        <w:t>III.1.2.</w:t>
      </w:r>
      <w:r w:rsidR="00B22659" w:rsidRPr="00E42096">
        <w:rPr>
          <w:rFonts w:ascii="Arial" w:hAnsi="Arial" w:cs="Arial"/>
          <w:sz w:val="20"/>
          <w:szCs w:val="20"/>
        </w:rPr>
        <w:t xml:space="preserve">3.4 </w:t>
      </w:r>
      <w:r w:rsidR="00B22659" w:rsidRPr="00E42096">
        <w:rPr>
          <w:rFonts w:ascii="Arial" w:eastAsia="Calibri" w:hAnsi="Arial" w:cs="Arial"/>
          <w:sz w:val="20"/>
          <w:szCs w:val="20"/>
        </w:rPr>
        <w:t xml:space="preserve">Minimálny celkový </w:t>
      </w:r>
      <w:r w:rsidR="00EF01D5" w:rsidRPr="00E42096">
        <w:rPr>
          <w:rFonts w:ascii="Arial" w:eastAsia="Calibri" w:hAnsi="Arial" w:cs="Arial"/>
          <w:sz w:val="20"/>
          <w:szCs w:val="20"/>
        </w:rPr>
        <w:t>obrat v oblasti, ktorej sa týka predmet zákazky</w:t>
      </w:r>
      <w:r w:rsidR="00B22659" w:rsidRPr="00E42096">
        <w:rPr>
          <w:rFonts w:ascii="Arial" w:eastAsia="Calibri" w:hAnsi="Arial" w:cs="Arial"/>
          <w:sz w:val="20"/>
          <w:szCs w:val="20"/>
        </w:rPr>
        <w:t xml:space="preserve"> musí byť </w:t>
      </w:r>
      <w:r w:rsidR="00B67757" w:rsidRPr="00E42096">
        <w:rPr>
          <w:rFonts w:ascii="Arial" w:eastAsia="Calibri" w:hAnsi="Arial" w:cs="Arial"/>
          <w:sz w:val="20"/>
          <w:szCs w:val="20"/>
        </w:rPr>
        <w:t>70</w:t>
      </w:r>
      <w:r w:rsidR="00B22659" w:rsidRPr="00E42096">
        <w:rPr>
          <w:rFonts w:ascii="Arial" w:eastAsia="Calibri" w:hAnsi="Arial" w:cs="Arial"/>
          <w:sz w:val="20"/>
          <w:szCs w:val="20"/>
        </w:rPr>
        <w:t xml:space="preserve"> 000 000 eur bez DPH (slovom: </w:t>
      </w:r>
      <w:r w:rsidR="00B67757" w:rsidRPr="00E42096">
        <w:rPr>
          <w:rFonts w:ascii="Arial" w:eastAsia="Calibri" w:hAnsi="Arial" w:cs="Arial"/>
          <w:sz w:val="20"/>
          <w:szCs w:val="20"/>
        </w:rPr>
        <w:t>sedemdesiat</w:t>
      </w:r>
      <w:r w:rsidR="00B22659" w:rsidRPr="00E42096">
        <w:rPr>
          <w:rFonts w:ascii="Arial" w:eastAsia="Calibri" w:hAnsi="Arial" w:cs="Arial"/>
          <w:sz w:val="20"/>
          <w:szCs w:val="20"/>
        </w:rPr>
        <w:t xml:space="preserve"> miliónov eur bez DPH) celkom za posledné tri hospodárske roky</w:t>
      </w:r>
      <w:r w:rsidR="00B67757" w:rsidRPr="00E42096">
        <w:rPr>
          <w:rFonts w:ascii="Arial" w:eastAsia="Calibri" w:hAnsi="Arial" w:cs="Arial"/>
          <w:sz w:val="20"/>
          <w:szCs w:val="20"/>
        </w:rPr>
        <w:t>.</w:t>
      </w:r>
    </w:p>
    <w:p w:rsidR="003B79A2" w:rsidRPr="00E42096" w:rsidRDefault="003B79A2" w:rsidP="00D759D8">
      <w:pPr>
        <w:jc w:val="both"/>
        <w:rPr>
          <w:rFonts w:ascii="Arial" w:eastAsia="Calibri" w:hAnsi="Arial" w:cs="Arial"/>
          <w:sz w:val="20"/>
          <w:szCs w:val="20"/>
        </w:rPr>
      </w:pPr>
    </w:p>
    <w:p w:rsidR="00B22659" w:rsidRPr="00E42096" w:rsidRDefault="00664639" w:rsidP="00D759D8">
      <w:pPr>
        <w:jc w:val="both"/>
        <w:rPr>
          <w:rFonts w:ascii="Arial" w:eastAsia="Calibri" w:hAnsi="Arial" w:cs="Arial"/>
          <w:sz w:val="20"/>
          <w:szCs w:val="20"/>
        </w:rPr>
      </w:pPr>
      <w:r w:rsidRPr="00E42096">
        <w:rPr>
          <w:rFonts w:ascii="Arial" w:eastAsia="Calibri" w:hAnsi="Arial" w:cs="Arial"/>
          <w:sz w:val="20"/>
          <w:szCs w:val="20"/>
        </w:rPr>
        <w:t>III.1.2.</w:t>
      </w:r>
      <w:r w:rsidR="00B22659" w:rsidRPr="00E42096">
        <w:rPr>
          <w:rFonts w:ascii="Arial" w:eastAsia="Calibri" w:hAnsi="Arial" w:cs="Arial"/>
          <w:sz w:val="20"/>
          <w:szCs w:val="20"/>
        </w:rPr>
        <w:t>3.5 Ak uchádzač má účtovné závierky zverejnené v Registri účtovných závierok (www.registeruz.sk), uvedie v ponuke len internetovú adresu, na ktorej sú výkazy ziskov a strát alebo výkazy o príjmoch a výdavkoch verejne prístupné.</w:t>
      </w:r>
    </w:p>
    <w:p w:rsidR="003B79A2" w:rsidRPr="00E42096" w:rsidRDefault="003B79A2" w:rsidP="00D759D8">
      <w:pPr>
        <w:jc w:val="both"/>
        <w:rPr>
          <w:rFonts w:ascii="Arial" w:eastAsia="Calibri" w:hAnsi="Arial" w:cs="Arial"/>
          <w:sz w:val="20"/>
          <w:szCs w:val="20"/>
        </w:rPr>
      </w:pPr>
    </w:p>
    <w:p w:rsidR="00B22659" w:rsidRPr="00E42096" w:rsidRDefault="00664639" w:rsidP="00D759D8">
      <w:pPr>
        <w:jc w:val="both"/>
        <w:rPr>
          <w:rFonts w:ascii="Arial" w:eastAsia="Calibri" w:hAnsi="Arial" w:cs="Arial"/>
          <w:sz w:val="20"/>
          <w:szCs w:val="20"/>
        </w:rPr>
      </w:pPr>
      <w:r w:rsidRPr="00E42096">
        <w:rPr>
          <w:rFonts w:ascii="Arial" w:eastAsia="Calibri" w:hAnsi="Arial" w:cs="Arial"/>
          <w:sz w:val="20"/>
          <w:szCs w:val="20"/>
        </w:rPr>
        <w:t>III.1.2.</w:t>
      </w:r>
      <w:r w:rsidR="00B22659" w:rsidRPr="00E42096">
        <w:rPr>
          <w:rFonts w:ascii="Arial" w:eastAsia="Calibri" w:hAnsi="Arial" w:cs="Arial"/>
          <w:sz w:val="20"/>
          <w:szCs w:val="20"/>
        </w:rPr>
        <w:t>3.6 V prípade, ak uchádzač nemá sídlo v Slovenskej republike verejný obstarávateľ uzná rovnocenné doklady/osvedčenia vydané podľa právnych predpisov platných v krajine jeho sídla.</w:t>
      </w:r>
    </w:p>
    <w:p w:rsidR="003B79A2" w:rsidRPr="00E42096" w:rsidRDefault="003B79A2" w:rsidP="00D759D8">
      <w:pPr>
        <w:jc w:val="both"/>
        <w:rPr>
          <w:rFonts w:ascii="Arial" w:eastAsia="Calibri" w:hAnsi="Arial" w:cs="Arial"/>
          <w:sz w:val="20"/>
          <w:szCs w:val="20"/>
        </w:rPr>
      </w:pPr>
    </w:p>
    <w:p w:rsidR="00B22659" w:rsidRPr="00E42096" w:rsidRDefault="00664639" w:rsidP="00D759D8">
      <w:pPr>
        <w:jc w:val="both"/>
        <w:rPr>
          <w:rFonts w:ascii="Arial" w:eastAsia="Calibri" w:hAnsi="Arial" w:cs="Arial"/>
          <w:sz w:val="20"/>
          <w:szCs w:val="20"/>
        </w:rPr>
      </w:pPr>
      <w:r w:rsidRPr="00E42096">
        <w:rPr>
          <w:rFonts w:ascii="Arial" w:eastAsia="Calibri" w:hAnsi="Arial" w:cs="Arial"/>
          <w:sz w:val="20"/>
          <w:szCs w:val="20"/>
        </w:rPr>
        <w:t>III.1.2.</w:t>
      </w:r>
      <w:r w:rsidR="00B22659" w:rsidRPr="00E42096">
        <w:rPr>
          <w:rFonts w:ascii="Arial" w:eastAsia="Calibri" w:hAnsi="Arial" w:cs="Arial"/>
          <w:sz w:val="20"/>
          <w:szCs w:val="20"/>
        </w:rPr>
        <w:t>3.7 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p>
    <w:p w:rsidR="00B22659" w:rsidRPr="00E42096" w:rsidRDefault="00B22659" w:rsidP="00D759D8">
      <w:pPr>
        <w:jc w:val="both"/>
        <w:rPr>
          <w:rFonts w:ascii="Arial" w:eastAsia="Calibri" w:hAnsi="Arial" w:cs="Arial"/>
          <w:sz w:val="20"/>
          <w:szCs w:val="20"/>
        </w:rPr>
      </w:pPr>
    </w:p>
    <w:p w:rsidR="00B22659" w:rsidRPr="00E42096" w:rsidRDefault="003B79A2" w:rsidP="00D759D8">
      <w:pPr>
        <w:jc w:val="both"/>
        <w:rPr>
          <w:rFonts w:ascii="Arial" w:hAnsi="Arial" w:cs="Arial"/>
          <w:color w:val="494949"/>
          <w:sz w:val="20"/>
          <w:szCs w:val="20"/>
        </w:rPr>
      </w:pPr>
      <w:r w:rsidRPr="00E42096">
        <w:rPr>
          <w:rFonts w:ascii="Arial" w:hAnsi="Arial" w:cs="Arial"/>
          <w:sz w:val="20"/>
          <w:szCs w:val="20"/>
        </w:rPr>
        <w:t>III.1.2.3.8</w:t>
      </w:r>
      <w:r w:rsidR="00B22659" w:rsidRPr="00E42096">
        <w:rPr>
          <w:rFonts w:ascii="Arial" w:hAnsi="Arial" w:cs="Arial"/>
          <w:sz w:val="20"/>
          <w:szCs w:val="20"/>
        </w:rPr>
        <w:t xml:space="preserve"> 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w:t>
      </w:r>
      <w:r w:rsidR="00B22659" w:rsidRPr="00E42096">
        <w:rPr>
          <w:rFonts w:ascii="Arial" w:hAnsi="Arial" w:cs="Arial"/>
          <w:sz w:val="20"/>
          <w:szCs w:val="20"/>
        </w:rPr>
        <w:lastRenderedPageBreak/>
        <w:t xml:space="preserve">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w:t>
      </w:r>
      <w:hyperlink r:id="rId110" w:anchor="paragraf-32.odsek-1.pismeno-e" w:tooltip="Odkaz na predpis alebo ustanovenie" w:history="1">
        <w:r w:rsidR="00B22659" w:rsidRPr="00E42096">
          <w:rPr>
            <w:rFonts w:ascii="Arial" w:hAnsi="Arial" w:cs="Arial"/>
            <w:bCs/>
            <w:sz w:val="20"/>
            <w:szCs w:val="20"/>
          </w:rPr>
          <w:t>§ 32 ods. 1 písm. e)</w:t>
        </w:r>
      </w:hyperlink>
      <w:r w:rsidR="00B22659" w:rsidRPr="00E42096">
        <w:rPr>
          <w:rFonts w:ascii="Arial" w:hAnsi="Arial" w:cs="Arial"/>
          <w:sz w:val="20"/>
          <w:szCs w:val="20"/>
        </w:rPr>
        <w:t xml:space="preserve"> zákona a nesmú u nej existovať dôvody na vylúčenie podľa </w:t>
      </w:r>
      <w:hyperlink r:id="rId111" w:anchor="paragraf-40.odsek-6.pismeno-a" w:tooltip="Odkaz na predpis alebo ustanovenie" w:history="1">
        <w:r w:rsidR="00B22659" w:rsidRPr="00E42096">
          <w:rPr>
            <w:rFonts w:ascii="Arial" w:hAnsi="Arial" w:cs="Arial"/>
            <w:bCs/>
            <w:sz w:val="20"/>
            <w:szCs w:val="20"/>
          </w:rPr>
          <w:t>§ 40 ods. 6 písm. a) až h)</w:t>
        </w:r>
      </w:hyperlink>
      <w:r w:rsidR="00B22659" w:rsidRPr="00E42096">
        <w:rPr>
          <w:rFonts w:ascii="Arial" w:hAnsi="Arial" w:cs="Arial"/>
          <w:sz w:val="20"/>
          <w:szCs w:val="20"/>
        </w:rPr>
        <w:t xml:space="preserve"> a </w:t>
      </w:r>
      <w:hyperlink r:id="rId112" w:anchor="paragraf-40.odsek-7" w:tooltip="Odkaz na predpis alebo ustanovenie" w:history="1">
        <w:r w:rsidR="00B22659" w:rsidRPr="00E42096">
          <w:rPr>
            <w:rFonts w:ascii="Arial" w:hAnsi="Arial" w:cs="Arial"/>
            <w:bCs/>
            <w:sz w:val="20"/>
            <w:szCs w:val="20"/>
          </w:rPr>
          <w:t>ods. 7</w:t>
        </w:r>
      </w:hyperlink>
      <w:r w:rsidR="00B22659" w:rsidRPr="00E42096">
        <w:rPr>
          <w:rFonts w:ascii="Arial" w:hAnsi="Arial" w:cs="Arial"/>
          <w:sz w:val="20"/>
          <w:szCs w:val="20"/>
        </w:rPr>
        <w:t xml:space="preserve"> zákona</w:t>
      </w:r>
      <w:r w:rsidR="00B22659" w:rsidRPr="00E42096">
        <w:rPr>
          <w:rFonts w:ascii="Arial" w:hAnsi="Arial" w:cs="Arial"/>
          <w:color w:val="494949"/>
          <w:sz w:val="20"/>
          <w:szCs w:val="20"/>
        </w:rPr>
        <w:t>.</w:t>
      </w:r>
    </w:p>
    <w:p w:rsidR="00B22659" w:rsidRPr="00E42096" w:rsidRDefault="00B22659" w:rsidP="00D759D8">
      <w:pPr>
        <w:jc w:val="both"/>
        <w:rPr>
          <w:rFonts w:ascii="Arial" w:hAnsi="Arial" w:cs="Arial"/>
          <w:color w:val="494949"/>
          <w:sz w:val="20"/>
          <w:szCs w:val="20"/>
        </w:rPr>
      </w:pPr>
    </w:p>
    <w:p w:rsidR="00B22659" w:rsidRPr="00E42096" w:rsidRDefault="003B79A2" w:rsidP="00D759D8">
      <w:pPr>
        <w:jc w:val="both"/>
        <w:rPr>
          <w:rFonts w:ascii="Arial" w:hAnsi="Arial" w:cs="Arial"/>
          <w:sz w:val="20"/>
          <w:szCs w:val="20"/>
        </w:rPr>
      </w:pPr>
      <w:r w:rsidRPr="00E42096">
        <w:rPr>
          <w:rFonts w:ascii="Arial" w:hAnsi="Arial" w:cs="Arial"/>
          <w:color w:val="494949"/>
          <w:sz w:val="20"/>
          <w:szCs w:val="20"/>
        </w:rPr>
        <w:t>III.1.2.3.9</w:t>
      </w:r>
      <w:r w:rsidR="00B22659" w:rsidRPr="00E42096">
        <w:rPr>
          <w:rFonts w:ascii="Arial" w:hAnsi="Arial" w:cs="Arial"/>
          <w:color w:val="494949"/>
          <w:sz w:val="20"/>
          <w:szCs w:val="20"/>
        </w:rPr>
        <w:t xml:space="preserve"> </w:t>
      </w:r>
      <w:r w:rsidR="00B22659" w:rsidRPr="00E42096">
        <w:rPr>
          <w:rFonts w:ascii="Arial" w:hAnsi="Arial" w:cs="Arial"/>
          <w:sz w:val="20"/>
          <w:szCs w:val="20"/>
        </w:rPr>
        <w:t>Skupina dodávateľov preukazuje splnenie podmienok účasti týkajúcich sa ekonomického a finančného postavenia spoločne.</w:t>
      </w:r>
    </w:p>
    <w:p w:rsidR="00B22659" w:rsidRPr="00E42096" w:rsidRDefault="00B22659" w:rsidP="00D759D8">
      <w:pPr>
        <w:jc w:val="both"/>
        <w:rPr>
          <w:rFonts w:ascii="Arial" w:hAnsi="Arial" w:cs="Arial"/>
          <w:sz w:val="20"/>
          <w:szCs w:val="20"/>
        </w:rPr>
      </w:pPr>
    </w:p>
    <w:p w:rsidR="00B22659" w:rsidRPr="00E42096" w:rsidRDefault="003B79A2" w:rsidP="00D759D8">
      <w:pPr>
        <w:jc w:val="both"/>
        <w:rPr>
          <w:rStyle w:val="Hypertextovprepojenie"/>
          <w:rFonts w:ascii="Arial" w:hAnsi="Arial" w:cs="Arial"/>
          <w:color w:val="auto"/>
          <w:sz w:val="20"/>
          <w:szCs w:val="20"/>
        </w:rPr>
      </w:pPr>
      <w:r w:rsidRPr="00E42096">
        <w:rPr>
          <w:rFonts w:ascii="Arial" w:hAnsi="Arial" w:cs="Arial"/>
          <w:sz w:val="20"/>
          <w:szCs w:val="20"/>
        </w:rPr>
        <w:t>III.1.2.3.10</w:t>
      </w:r>
      <w:r w:rsidR="00B22659" w:rsidRPr="00E42096">
        <w:rPr>
          <w:rFonts w:ascii="Arial" w:hAnsi="Arial" w:cs="Arial"/>
          <w:sz w:val="20"/>
          <w:szCs w:val="20"/>
        </w:rPr>
        <w:t xml:space="preserve">. Uchádzač môže predbežne nahradiť doklady na preukázanie splnenia podmienok účasti určené verejným obstarávateľom Jednotným európskym dokumentom. Podľa § 55 ods. 1 zákona, doklady preukazujúce splnenie podmienok účasti predkladajú po vyhodnotení ponúk verejnému obstarávateľovi uchádzači, ktorí sa umiestnili na prvom až treťom mieste v poradí. </w:t>
      </w:r>
      <w:r w:rsidR="00B22659" w:rsidRPr="00E42096">
        <w:rPr>
          <w:rFonts w:ascii="Arial" w:hAnsi="Arial" w:cs="Arial"/>
          <w:bCs/>
          <w:sz w:val="20"/>
          <w:szCs w:val="20"/>
        </w:rPr>
        <w:t xml:space="preserve">Súhrnný materiál obsahujúci zhrnutie základných informácií o Jednotnom európskom dokumente pre verejné obstarávanie je možné nájsť </w:t>
      </w:r>
      <w:r w:rsidR="00B22659" w:rsidRPr="00E42096">
        <w:rPr>
          <w:rFonts w:ascii="Arial" w:hAnsi="Arial" w:cs="Arial"/>
          <w:sz w:val="20"/>
          <w:szCs w:val="20"/>
        </w:rPr>
        <w:t xml:space="preserve">na </w:t>
      </w:r>
      <w:r w:rsidR="00125260" w:rsidRPr="00E42096">
        <w:rPr>
          <w:rFonts w:ascii="Arial" w:hAnsi="Arial" w:cs="Arial"/>
          <w:sz w:val="20"/>
          <w:szCs w:val="20"/>
        </w:rPr>
        <w:t>http://www.uvo.gov.sk/legislativametodika-dohlad/jednotny-europsky-dokument-pre-verejne-obstaravanie-553.html</w:t>
      </w:r>
      <w:r w:rsidR="00B22659" w:rsidRPr="00E42096">
        <w:rPr>
          <w:rStyle w:val="Hypertextovprepojenie"/>
          <w:rFonts w:ascii="Arial" w:hAnsi="Arial" w:cs="Arial"/>
          <w:color w:val="auto"/>
          <w:sz w:val="20"/>
          <w:szCs w:val="20"/>
          <w:u w:val="none"/>
        </w:rPr>
        <w:t>.</w:t>
      </w:r>
    </w:p>
    <w:p w:rsidR="00B22659" w:rsidRPr="00E42096" w:rsidRDefault="00B22659" w:rsidP="00D759D8">
      <w:pPr>
        <w:jc w:val="both"/>
        <w:rPr>
          <w:rStyle w:val="Hypertextovprepojenie"/>
          <w:rFonts w:ascii="Arial" w:hAnsi="Arial" w:cs="Arial"/>
          <w:color w:val="auto"/>
          <w:sz w:val="20"/>
          <w:szCs w:val="20"/>
        </w:rPr>
      </w:pPr>
    </w:p>
    <w:p w:rsidR="00B22659" w:rsidRPr="00E42096" w:rsidRDefault="00B22659" w:rsidP="00D759D8">
      <w:pPr>
        <w:jc w:val="both"/>
        <w:rPr>
          <w:rFonts w:ascii="Arial" w:hAnsi="Arial" w:cs="Arial"/>
          <w:sz w:val="20"/>
          <w:szCs w:val="20"/>
        </w:rPr>
      </w:pPr>
    </w:p>
    <w:p w:rsidR="00B22659" w:rsidRPr="00E42096" w:rsidRDefault="00843983" w:rsidP="00D759D8">
      <w:pPr>
        <w:pStyle w:val="Nadpis21"/>
        <w:tabs>
          <w:tab w:val="left" w:pos="0"/>
        </w:tabs>
        <w:spacing w:before="1"/>
        <w:ind w:left="0"/>
        <w:jc w:val="both"/>
        <w:rPr>
          <w:rStyle w:val="Siln"/>
          <w:rFonts w:ascii="Arial" w:hAnsi="Arial" w:cs="Arial"/>
          <w:b/>
          <w:bCs/>
          <w:sz w:val="20"/>
          <w:szCs w:val="20"/>
          <w:lang w:eastAsia="sk-SK"/>
        </w:rPr>
      </w:pPr>
      <w:r w:rsidRPr="00E42096">
        <w:rPr>
          <w:rFonts w:ascii="Arial" w:hAnsi="Arial" w:cs="Arial"/>
          <w:bCs w:val="0"/>
          <w:sz w:val="20"/>
          <w:szCs w:val="20"/>
        </w:rPr>
        <w:t>III.1.3</w:t>
      </w:r>
      <w:r w:rsidRPr="00E42096">
        <w:rPr>
          <w:rFonts w:ascii="Arial" w:hAnsi="Arial" w:cs="Arial"/>
          <w:bCs w:val="0"/>
          <w:sz w:val="20"/>
          <w:szCs w:val="20"/>
        </w:rPr>
        <w:tab/>
      </w:r>
      <w:r w:rsidR="00B22659" w:rsidRPr="00E42096">
        <w:rPr>
          <w:rFonts w:ascii="Arial" w:hAnsi="Arial" w:cs="Arial"/>
          <w:bCs w:val="0"/>
          <w:sz w:val="20"/>
          <w:szCs w:val="20"/>
        </w:rPr>
        <w:t>Podmienky</w:t>
      </w:r>
      <w:r w:rsidR="00B22659" w:rsidRPr="00E42096">
        <w:rPr>
          <w:rFonts w:ascii="Arial" w:hAnsi="Arial" w:cs="Arial"/>
          <w:b w:val="0"/>
          <w:bCs w:val="0"/>
          <w:sz w:val="20"/>
          <w:szCs w:val="20"/>
        </w:rPr>
        <w:t xml:space="preserve"> </w:t>
      </w:r>
      <w:r w:rsidR="00B22659" w:rsidRPr="00E42096">
        <w:rPr>
          <w:rStyle w:val="Siln"/>
          <w:rFonts w:ascii="Arial" w:hAnsi="Arial" w:cs="Arial"/>
          <w:b/>
          <w:sz w:val="20"/>
          <w:szCs w:val="20"/>
        </w:rPr>
        <w:t>účasti vo verejnom obstarávaní týkajúce sa technickej spôsobilosti alebo odbornej spôsobilosti – podľa § 34 a 36 zákona o verejnom obstarávaní</w:t>
      </w:r>
    </w:p>
    <w:p w:rsidR="00B22659" w:rsidRPr="00E42096" w:rsidRDefault="00B22659" w:rsidP="00D759D8">
      <w:pPr>
        <w:pStyle w:val="Nadpis21"/>
        <w:tabs>
          <w:tab w:val="left" w:pos="0"/>
        </w:tabs>
        <w:spacing w:before="1"/>
        <w:ind w:left="0"/>
        <w:jc w:val="both"/>
        <w:rPr>
          <w:rFonts w:ascii="Arial" w:hAnsi="Arial" w:cs="Arial"/>
          <w:b w:val="0"/>
          <w:sz w:val="20"/>
          <w:szCs w:val="20"/>
        </w:rPr>
      </w:pPr>
    </w:p>
    <w:p w:rsidR="00B22659" w:rsidRPr="00E42096" w:rsidRDefault="00843983" w:rsidP="00D759D8">
      <w:pPr>
        <w:jc w:val="both"/>
        <w:rPr>
          <w:rFonts w:ascii="Arial" w:hAnsi="Arial" w:cs="Arial"/>
          <w:sz w:val="20"/>
          <w:szCs w:val="20"/>
        </w:rPr>
      </w:pPr>
      <w:r w:rsidRPr="00E42096">
        <w:rPr>
          <w:rFonts w:ascii="Arial" w:hAnsi="Arial" w:cs="Arial"/>
          <w:b/>
          <w:sz w:val="20"/>
          <w:szCs w:val="20"/>
        </w:rPr>
        <w:t>III.1.</w:t>
      </w:r>
      <w:r w:rsidR="00B22659" w:rsidRPr="00E42096">
        <w:rPr>
          <w:rFonts w:ascii="Arial" w:hAnsi="Arial" w:cs="Arial"/>
          <w:b/>
          <w:sz w:val="20"/>
          <w:szCs w:val="20"/>
        </w:rPr>
        <w:t>3.1</w:t>
      </w:r>
      <w:r w:rsidR="00B22659" w:rsidRPr="00E42096">
        <w:rPr>
          <w:rFonts w:ascii="Arial" w:hAnsi="Arial" w:cs="Arial"/>
          <w:sz w:val="20"/>
          <w:szCs w:val="20"/>
        </w:rPr>
        <w:t xml:space="preserve"> </w:t>
      </w:r>
    </w:p>
    <w:p w:rsidR="00B22659" w:rsidRPr="00E42096" w:rsidRDefault="00B22659" w:rsidP="00D759D8">
      <w:pPr>
        <w:jc w:val="both"/>
        <w:rPr>
          <w:rFonts w:ascii="Arial" w:hAnsi="Arial" w:cs="Arial"/>
          <w:sz w:val="20"/>
          <w:szCs w:val="20"/>
        </w:rPr>
      </w:pPr>
      <w:r w:rsidRPr="00E42096">
        <w:rPr>
          <w:rFonts w:ascii="Arial" w:hAnsi="Arial" w:cs="Arial"/>
          <w:sz w:val="20"/>
          <w:szCs w:val="20"/>
        </w:rPr>
        <w:t>Uchádzač vo svojej ponuke predloží nasledovné informácie a dokumenty, ktorými preukazuje svoju technickú alebo osobnú spôsobilosť podľa § 34 zákona č. 343/2015 Z. z. o verejnom obstarávaní a o zmene a doplnení niektorých zákonov v znení neskorších predpisov (ďalej len ako „zákon“):</w:t>
      </w:r>
    </w:p>
    <w:p w:rsidR="00B22659" w:rsidRPr="00E42096" w:rsidRDefault="00B22659" w:rsidP="00D759D8">
      <w:pPr>
        <w:jc w:val="both"/>
        <w:rPr>
          <w:rFonts w:ascii="Arial" w:hAnsi="Arial" w:cs="Arial"/>
          <w:sz w:val="20"/>
          <w:szCs w:val="20"/>
        </w:rPr>
      </w:pPr>
    </w:p>
    <w:p w:rsidR="00B22659" w:rsidRPr="00E42096" w:rsidRDefault="00843983" w:rsidP="00D759D8">
      <w:pPr>
        <w:jc w:val="both"/>
        <w:rPr>
          <w:rFonts w:ascii="Arial" w:hAnsi="Arial" w:cs="Arial"/>
          <w:sz w:val="20"/>
          <w:szCs w:val="20"/>
        </w:rPr>
      </w:pPr>
      <w:r w:rsidRPr="00E42096">
        <w:rPr>
          <w:rFonts w:ascii="Arial" w:hAnsi="Arial" w:cs="Arial"/>
          <w:b/>
          <w:sz w:val="20"/>
          <w:szCs w:val="20"/>
        </w:rPr>
        <w:t>III.1.</w:t>
      </w:r>
      <w:r w:rsidR="00B22659" w:rsidRPr="00E42096">
        <w:rPr>
          <w:rFonts w:ascii="Arial" w:hAnsi="Arial" w:cs="Arial"/>
          <w:b/>
          <w:sz w:val="20"/>
          <w:szCs w:val="20"/>
        </w:rPr>
        <w:t xml:space="preserve">3.2 </w:t>
      </w:r>
      <w:r w:rsidR="00B22659" w:rsidRPr="00E42096">
        <w:rPr>
          <w:rFonts w:ascii="Arial" w:hAnsi="Arial" w:cs="Arial"/>
          <w:sz w:val="20"/>
          <w:szCs w:val="20"/>
        </w:rPr>
        <w:t>Uchádzač je povinný v rámci svojej</w:t>
      </w:r>
      <w:r w:rsidR="00B22659" w:rsidRPr="00E42096">
        <w:rPr>
          <w:rFonts w:ascii="Arial" w:hAnsi="Arial" w:cs="Arial"/>
          <w:spacing w:val="-10"/>
          <w:sz w:val="20"/>
          <w:szCs w:val="20"/>
        </w:rPr>
        <w:t xml:space="preserve"> </w:t>
      </w:r>
      <w:r w:rsidR="00B22659" w:rsidRPr="00E42096">
        <w:rPr>
          <w:rFonts w:ascii="Arial" w:hAnsi="Arial" w:cs="Arial"/>
          <w:sz w:val="20"/>
          <w:szCs w:val="20"/>
        </w:rPr>
        <w:t>ponuky:</w:t>
      </w:r>
    </w:p>
    <w:p w:rsidR="003B79A2" w:rsidRPr="00E42096" w:rsidRDefault="003B79A2" w:rsidP="00D759D8">
      <w:pPr>
        <w:jc w:val="both"/>
        <w:rPr>
          <w:rFonts w:ascii="Arial" w:hAnsi="Arial" w:cs="Arial"/>
          <w:b/>
          <w:sz w:val="20"/>
          <w:szCs w:val="20"/>
        </w:rPr>
      </w:pPr>
    </w:p>
    <w:p w:rsidR="00B22659" w:rsidRPr="00E42096" w:rsidRDefault="003B79A2" w:rsidP="00D759D8">
      <w:pPr>
        <w:jc w:val="both"/>
        <w:rPr>
          <w:rFonts w:ascii="Arial" w:hAnsi="Arial" w:cs="Arial"/>
          <w:sz w:val="20"/>
          <w:szCs w:val="20"/>
        </w:rPr>
      </w:pPr>
      <w:r w:rsidRPr="00E42096">
        <w:rPr>
          <w:rFonts w:ascii="Arial" w:hAnsi="Arial" w:cs="Arial"/>
          <w:sz w:val="20"/>
          <w:szCs w:val="20"/>
        </w:rPr>
        <w:t>III.1.</w:t>
      </w:r>
      <w:r w:rsidR="00B22659" w:rsidRPr="00E42096">
        <w:rPr>
          <w:rFonts w:ascii="Arial" w:hAnsi="Arial" w:cs="Arial"/>
          <w:sz w:val="20"/>
          <w:szCs w:val="20"/>
        </w:rPr>
        <w:t xml:space="preserve">3.2.1 </w:t>
      </w:r>
      <w:r w:rsidR="00C01942" w:rsidRPr="00E42096">
        <w:rPr>
          <w:rFonts w:ascii="Arial" w:hAnsi="Arial" w:cs="Arial"/>
          <w:sz w:val="20"/>
          <w:szCs w:val="20"/>
        </w:rPr>
        <w:t>-</w:t>
      </w:r>
      <w:r w:rsidR="00C01942" w:rsidRPr="00E42096">
        <w:rPr>
          <w:rFonts w:ascii="Arial" w:hAnsi="Arial" w:cs="Arial"/>
          <w:sz w:val="20"/>
          <w:szCs w:val="20"/>
        </w:rPr>
        <w:tab/>
      </w:r>
      <w:r w:rsidR="00B67757" w:rsidRPr="00E42096">
        <w:rPr>
          <w:rFonts w:ascii="Arial" w:hAnsi="Arial" w:cs="Arial"/>
          <w:sz w:val="20"/>
          <w:szCs w:val="20"/>
        </w:rPr>
        <w:t>predložiť minimálne 1 referenciu</w:t>
      </w:r>
      <w:r w:rsidR="00C01942" w:rsidRPr="00E42096">
        <w:rPr>
          <w:rFonts w:ascii="Arial" w:hAnsi="Arial" w:cs="Arial"/>
          <w:sz w:val="20"/>
          <w:szCs w:val="20"/>
        </w:rPr>
        <w:t xml:space="preserve"> na sta</w:t>
      </w:r>
      <w:r w:rsidR="00B67757" w:rsidRPr="00E42096">
        <w:rPr>
          <w:rFonts w:ascii="Arial" w:hAnsi="Arial" w:cs="Arial"/>
          <w:sz w:val="20"/>
          <w:szCs w:val="20"/>
        </w:rPr>
        <w:t>vebné práce realizované* vrátan</w:t>
      </w:r>
      <w:r w:rsidR="00C01942" w:rsidRPr="00E42096">
        <w:rPr>
          <w:rFonts w:ascii="Arial" w:hAnsi="Arial" w:cs="Arial"/>
          <w:sz w:val="20"/>
          <w:szCs w:val="20"/>
        </w:rPr>
        <w:t>e projekčných prác v stupni DRS  na stavbe diaľnice alebo na stavbe rýchlostnej cesty alebo na stavbe cesty obdobného charakteru, realizovaných ako smerovo rozdelenej minimálne 4-pruhovej komunikácie s celkovou šírkou minimálne 22,5 m a referencia musí byť v minimálnej hodnote 70 000 000 eur bez DPH.</w:t>
      </w:r>
      <w:r w:rsidR="006B7759" w:rsidRPr="006B7759">
        <w:rPr>
          <w:rFonts w:cstheme="minorHAnsi"/>
          <w:i/>
          <w:highlight w:val="yellow"/>
        </w:rPr>
        <w:t>**</w:t>
      </w:r>
    </w:p>
    <w:p w:rsidR="003B79A2" w:rsidRPr="00E42096" w:rsidRDefault="003B79A2" w:rsidP="00D759D8">
      <w:pPr>
        <w:jc w:val="both"/>
        <w:rPr>
          <w:rFonts w:ascii="Arial" w:hAnsi="Arial" w:cs="Arial"/>
          <w:sz w:val="20"/>
          <w:szCs w:val="20"/>
        </w:rPr>
      </w:pPr>
    </w:p>
    <w:p w:rsidR="00B22659" w:rsidRPr="00E42096" w:rsidRDefault="003B79A2" w:rsidP="00D759D8">
      <w:pPr>
        <w:jc w:val="both"/>
        <w:rPr>
          <w:rFonts w:ascii="Arial" w:hAnsi="Arial" w:cs="Arial"/>
          <w:sz w:val="20"/>
          <w:szCs w:val="20"/>
        </w:rPr>
      </w:pPr>
      <w:r w:rsidRPr="00E42096">
        <w:rPr>
          <w:rFonts w:ascii="Arial" w:hAnsi="Arial" w:cs="Arial"/>
          <w:sz w:val="20"/>
          <w:szCs w:val="20"/>
        </w:rPr>
        <w:t>III.1.</w:t>
      </w:r>
      <w:r w:rsidR="00B22659" w:rsidRPr="00E42096">
        <w:rPr>
          <w:rFonts w:ascii="Arial" w:hAnsi="Arial" w:cs="Arial"/>
          <w:sz w:val="20"/>
          <w:szCs w:val="20"/>
        </w:rPr>
        <w:t xml:space="preserve">3.2.2 </w:t>
      </w:r>
      <w:r w:rsidR="00C01942" w:rsidRPr="00E42096">
        <w:rPr>
          <w:rFonts w:ascii="Arial" w:hAnsi="Arial" w:cs="Arial"/>
          <w:sz w:val="20"/>
          <w:szCs w:val="20"/>
        </w:rPr>
        <w:t>-</w:t>
      </w:r>
      <w:r w:rsidR="00C01942" w:rsidRPr="00E42096">
        <w:rPr>
          <w:rFonts w:ascii="Arial" w:hAnsi="Arial" w:cs="Arial"/>
          <w:sz w:val="20"/>
          <w:szCs w:val="20"/>
        </w:rPr>
        <w:tab/>
        <w:t>predložiť mi</w:t>
      </w:r>
      <w:r w:rsidR="00B67757" w:rsidRPr="00E42096">
        <w:rPr>
          <w:rFonts w:ascii="Arial" w:hAnsi="Arial" w:cs="Arial"/>
          <w:sz w:val="20"/>
          <w:szCs w:val="20"/>
        </w:rPr>
        <w:t>nimálne 1 referenciu</w:t>
      </w:r>
      <w:r w:rsidR="00C01942" w:rsidRPr="00E42096">
        <w:rPr>
          <w:rFonts w:ascii="Arial" w:hAnsi="Arial" w:cs="Arial"/>
          <w:sz w:val="20"/>
          <w:szCs w:val="20"/>
        </w:rPr>
        <w:t xml:space="preserve"> na sta</w:t>
      </w:r>
      <w:r w:rsidR="00B67757" w:rsidRPr="00E42096">
        <w:rPr>
          <w:rFonts w:ascii="Arial" w:hAnsi="Arial" w:cs="Arial"/>
          <w:sz w:val="20"/>
          <w:szCs w:val="20"/>
        </w:rPr>
        <w:t>vebné práce realizované* vrátan</w:t>
      </w:r>
      <w:r w:rsidR="00C01942" w:rsidRPr="00E42096">
        <w:rPr>
          <w:rFonts w:ascii="Arial" w:hAnsi="Arial" w:cs="Arial"/>
          <w:sz w:val="20"/>
          <w:szCs w:val="20"/>
        </w:rPr>
        <w:t>e projekčných prác v stupni DRS na stavbe diaľnice alebo na stavbe rýchlostnej cesty alebo na stavbe cesty obdobného charakteru, realizovaných ako smerovo rozdelenej minimálne 4-pruhovej komunikácie s celkovou šírkou minimálne 22,5 m a referencia musí byť v minimálnej hodnote 50 000 000 eur bez DPH.</w:t>
      </w:r>
      <w:r w:rsidR="006B7759" w:rsidRPr="006B7759">
        <w:rPr>
          <w:rFonts w:cstheme="minorHAnsi"/>
          <w:i/>
          <w:highlight w:val="yellow"/>
        </w:rPr>
        <w:t xml:space="preserve"> **</w:t>
      </w:r>
    </w:p>
    <w:p w:rsidR="003B79A2" w:rsidRPr="00E42096" w:rsidRDefault="003B79A2" w:rsidP="00D759D8">
      <w:pPr>
        <w:jc w:val="both"/>
        <w:rPr>
          <w:rFonts w:ascii="Arial" w:hAnsi="Arial" w:cs="Arial"/>
          <w:sz w:val="20"/>
          <w:szCs w:val="20"/>
        </w:rPr>
      </w:pPr>
    </w:p>
    <w:p w:rsidR="00B22659" w:rsidRPr="00E42096" w:rsidRDefault="003B79A2" w:rsidP="00D759D8">
      <w:pPr>
        <w:jc w:val="both"/>
        <w:rPr>
          <w:rFonts w:ascii="Arial" w:hAnsi="Arial" w:cs="Arial"/>
          <w:sz w:val="20"/>
          <w:szCs w:val="20"/>
        </w:rPr>
      </w:pPr>
      <w:r w:rsidRPr="00E42096">
        <w:rPr>
          <w:rFonts w:ascii="Arial" w:hAnsi="Arial" w:cs="Arial"/>
          <w:sz w:val="20"/>
          <w:szCs w:val="20"/>
        </w:rPr>
        <w:t>III.1.</w:t>
      </w:r>
      <w:r w:rsidR="00B22659" w:rsidRPr="00E42096">
        <w:rPr>
          <w:rFonts w:ascii="Arial" w:hAnsi="Arial" w:cs="Arial"/>
          <w:sz w:val="20"/>
          <w:szCs w:val="20"/>
        </w:rPr>
        <w:t xml:space="preserve">3.2.3 </w:t>
      </w:r>
      <w:r w:rsidR="00C01942" w:rsidRPr="00E42096">
        <w:rPr>
          <w:rFonts w:ascii="Arial" w:hAnsi="Arial" w:cs="Arial"/>
          <w:sz w:val="20"/>
          <w:szCs w:val="20"/>
        </w:rPr>
        <w:t>-</w:t>
      </w:r>
      <w:r w:rsidR="00C01942" w:rsidRPr="00E42096">
        <w:rPr>
          <w:rFonts w:ascii="Arial" w:hAnsi="Arial" w:cs="Arial"/>
          <w:sz w:val="20"/>
          <w:szCs w:val="20"/>
        </w:rPr>
        <w:tab/>
        <w:t xml:space="preserve">predložiť referenciu na výstavbu a projekt v stupni DRS minimálne 1 mostného objektu na diaľniciach, rýchlostných cestách alebo cestách obdobného charakteru realizovaného ako smerovo rozdelenej minimálne 4-pruhovej komunikácie s celkovou šírkou minimálne 22,5 m v dĺžke min. 600 m s dĺžkou min. 1 poľa min. </w:t>
      </w:r>
      <w:r w:rsidR="006B7759" w:rsidRPr="006B7759">
        <w:rPr>
          <w:rFonts w:ascii="Arial" w:hAnsi="Arial" w:cs="Arial"/>
          <w:sz w:val="20"/>
          <w:szCs w:val="20"/>
        </w:rPr>
        <w:t xml:space="preserve">120 m a bol realizovaný ponad prevádzkovanú diaľnicu, alebo rýchlostnú cestu alebo cestu 1. triedy </w:t>
      </w:r>
      <w:r w:rsidR="006B7759" w:rsidRPr="006B7759">
        <w:rPr>
          <w:rFonts w:ascii="Arial" w:hAnsi="Arial" w:cs="Arial"/>
          <w:sz w:val="20"/>
          <w:szCs w:val="20"/>
          <w:highlight w:val="yellow"/>
        </w:rPr>
        <w:t>alebo ponad železničnú trať a ponad vodný tok.**</w:t>
      </w:r>
    </w:p>
    <w:p w:rsidR="003B79A2" w:rsidRPr="00E42096" w:rsidRDefault="003B79A2" w:rsidP="00D759D8">
      <w:pPr>
        <w:jc w:val="both"/>
        <w:rPr>
          <w:rFonts w:ascii="Arial" w:hAnsi="Arial" w:cs="Arial"/>
          <w:sz w:val="20"/>
          <w:szCs w:val="20"/>
        </w:rPr>
      </w:pPr>
    </w:p>
    <w:p w:rsidR="00C321E2" w:rsidRPr="00E42096" w:rsidRDefault="003B79A2" w:rsidP="00D759D8">
      <w:pPr>
        <w:jc w:val="both"/>
        <w:rPr>
          <w:rFonts w:ascii="Arial" w:hAnsi="Arial" w:cs="Arial"/>
          <w:sz w:val="20"/>
          <w:szCs w:val="20"/>
        </w:rPr>
      </w:pPr>
      <w:r w:rsidRPr="00E42096">
        <w:rPr>
          <w:rFonts w:ascii="Arial" w:hAnsi="Arial" w:cs="Arial"/>
          <w:sz w:val="20"/>
          <w:szCs w:val="20"/>
        </w:rPr>
        <w:t>III.1.</w:t>
      </w:r>
      <w:r w:rsidR="00B22659" w:rsidRPr="00E42096">
        <w:rPr>
          <w:rFonts w:ascii="Arial" w:hAnsi="Arial" w:cs="Arial"/>
          <w:sz w:val="20"/>
          <w:szCs w:val="20"/>
        </w:rPr>
        <w:t xml:space="preserve">3.2.4 </w:t>
      </w:r>
      <w:r w:rsidR="00C01942" w:rsidRPr="00E42096">
        <w:rPr>
          <w:rFonts w:ascii="Arial" w:hAnsi="Arial" w:cs="Arial"/>
          <w:sz w:val="20"/>
          <w:szCs w:val="20"/>
        </w:rPr>
        <w:t>-</w:t>
      </w:r>
      <w:r w:rsidR="00C01942" w:rsidRPr="00E42096">
        <w:rPr>
          <w:rFonts w:ascii="Arial" w:hAnsi="Arial" w:cs="Arial"/>
          <w:sz w:val="20"/>
          <w:szCs w:val="20"/>
        </w:rPr>
        <w:tab/>
        <w:t>predložiť referenciu na výstavbu a projekt v stupni DRS protihlukových steny o celkovej dĺžke min. 4000m na jednej stavbe diaľnice, rýchlostnej cesty alebo cestách obdobného charakteru.</w:t>
      </w:r>
      <w:r w:rsidR="006B7759" w:rsidRPr="006B7759">
        <w:rPr>
          <w:rFonts w:cstheme="minorHAnsi"/>
          <w:i/>
          <w:highlight w:val="yellow"/>
        </w:rPr>
        <w:t xml:space="preserve"> **</w:t>
      </w:r>
    </w:p>
    <w:p w:rsidR="00C01942" w:rsidRPr="00E42096" w:rsidRDefault="00C01942" w:rsidP="00D759D8">
      <w:pPr>
        <w:jc w:val="both"/>
        <w:rPr>
          <w:rFonts w:ascii="Arial" w:hAnsi="Arial" w:cs="Arial"/>
          <w:sz w:val="20"/>
          <w:szCs w:val="20"/>
        </w:rPr>
      </w:pPr>
    </w:p>
    <w:p w:rsidR="00C01942" w:rsidRPr="00E42096" w:rsidRDefault="00C01942" w:rsidP="00D759D8">
      <w:pPr>
        <w:jc w:val="both"/>
        <w:rPr>
          <w:rFonts w:ascii="Arial" w:hAnsi="Arial" w:cs="Arial"/>
          <w:sz w:val="20"/>
          <w:szCs w:val="20"/>
        </w:rPr>
      </w:pPr>
      <w:r w:rsidRPr="00E42096">
        <w:rPr>
          <w:rFonts w:ascii="Arial" w:hAnsi="Arial" w:cs="Arial"/>
          <w:sz w:val="20"/>
          <w:szCs w:val="20"/>
        </w:rPr>
        <w:t>III.1.3.2.5  -</w:t>
      </w:r>
      <w:r w:rsidRPr="00E42096">
        <w:rPr>
          <w:rFonts w:ascii="Arial" w:hAnsi="Arial" w:cs="Arial"/>
          <w:sz w:val="20"/>
          <w:szCs w:val="20"/>
        </w:rPr>
        <w:tab/>
        <w:t>predložiť minimálne jednu referenciu z realizácie zemných prác v min. objeme            250 000 m3 realizovaných v rámci jednej stavby.</w:t>
      </w:r>
    </w:p>
    <w:p w:rsidR="00C01942" w:rsidRPr="00E42096" w:rsidRDefault="00C01942" w:rsidP="00D759D8">
      <w:pPr>
        <w:jc w:val="both"/>
        <w:rPr>
          <w:rFonts w:ascii="Arial" w:hAnsi="Arial" w:cs="Arial"/>
          <w:sz w:val="20"/>
          <w:szCs w:val="20"/>
        </w:rPr>
      </w:pPr>
    </w:p>
    <w:p w:rsidR="00B22659" w:rsidRPr="00E42096" w:rsidRDefault="00B22659" w:rsidP="00D759D8">
      <w:pPr>
        <w:jc w:val="both"/>
        <w:rPr>
          <w:rFonts w:ascii="Arial" w:hAnsi="Arial" w:cs="Arial"/>
          <w:sz w:val="20"/>
          <w:szCs w:val="20"/>
        </w:rPr>
      </w:pPr>
      <w:r w:rsidRPr="00E42096">
        <w:rPr>
          <w:rFonts w:ascii="Arial" w:hAnsi="Arial" w:cs="Arial"/>
          <w:sz w:val="20"/>
          <w:szCs w:val="20"/>
        </w:rPr>
        <w:t>*Poznámka: Realizáciou sa rozumie výstavba novej diaľnice alebo novej rýchlostnej cesty alebo novej cesty obdobného charakteru, realizovaných ako smerovo rozdelenej minimálne 4-pruhovej komunikácie s celkovou šírkou minimálne</w:t>
      </w:r>
      <w:r w:rsidRPr="00E42096">
        <w:rPr>
          <w:rFonts w:ascii="Arial" w:hAnsi="Arial" w:cs="Arial"/>
          <w:spacing w:val="-23"/>
          <w:sz w:val="20"/>
          <w:szCs w:val="20"/>
        </w:rPr>
        <w:t xml:space="preserve"> </w:t>
      </w:r>
      <w:r w:rsidRPr="00E42096">
        <w:rPr>
          <w:rFonts w:ascii="Arial" w:hAnsi="Arial" w:cs="Arial"/>
          <w:sz w:val="20"/>
          <w:szCs w:val="20"/>
        </w:rPr>
        <w:t xml:space="preserve">22,5 m. V prípade, ak uchádzač predkladá stavbu/ referenciu, ktorú realizoval ako člen združenia alebo skupiny dodávateľov, je povinný uviesť podiel/celkovú hodnotu prác, za ktorú zodpovedal/ realizoval vlastnými kapacitami. </w:t>
      </w:r>
      <w:r w:rsidR="00C321E2" w:rsidRPr="00E42096">
        <w:rPr>
          <w:rFonts w:ascii="Arial" w:hAnsi="Arial" w:cs="Arial"/>
          <w:sz w:val="20"/>
          <w:szCs w:val="20"/>
        </w:rPr>
        <w:t>V prípade stavby, ktorej začiatok alebo koniec nespadá do rozhodného obdobia, je záujemca povinný preukázať potvrdením objednávateľa/odberateľa alebo iným dokladom, že požadovaná minimálna hodnota stavebných prác bola uskutočnená realizovaná v rozhodnom období.</w:t>
      </w:r>
    </w:p>
    <w:p w:rsidR="00C321E2" w:rsidRPr="00E42096" w:rsidRDefault="00C321E2" w:rsidP="00D759D8">
      <w:pPr>
        <w:pStyle w:val="Zkladntext"/>
        <w:spacing w:line="264" w:lineRule="auto"/>
        <w:rPr>
          <w:rFonts w:ascii="Arial" w:hAnsi="Arial" w:cs="Arial"/>
          <w:b w:val="0"/>
          <w:sz w:val="20"/>
          <w:szCs w:val="20"/>
        </w:rPr>
      </w:pPr>
    </w:p>
    <w:p w:rsidR="006B7759" w:rsidRPr="006B7759" w:rsidRDefault="006B7759" w:rsidP="006B7759">
      <w:pPr>
        <w:jc w:val="both"/>
        <w:rPr>
          <w:rFonts w:ascii="Arial" w:hAnsi="Arial" w:cs="Arial"/>
          <w:sz w:val="20"/>
          <w:szCs w:val="20"/>
        </w:rPr>
      </w:pPr>
      <w:r w:rsidRPr="006B7759">
        <w:rPr>
          <w:rFonts w:ascii="Arial" w:hAnsi="Arial" w:cs="Arial"/>
          <w:sz w:val="20"/>
          <w:szCs w:val="20"/>
          <w:highlight w:val="yellow"/>
        </w:rPr>
        <w:t xml:space="preserve">**Poznámka: Uchádzač môže splnenie podmienok účasti hore uvedených bodov III.1.3.2.1 až III.1.3.2.4. preukázať samostatnou referenciou/referenciami na stavebné práce a samostatnou </w:t>
      </w:r>
      <w:r w:rsidRPr="006B7759">
        <w:rPr>
          <w:rFonts w:ascii="Arial" w:hAnsi="Arial" w:cs="Arial"/>
          <w:sz w:val="20"/>
          <w:szCs w:val="20"/>
          <w:highlight w:val="yellow"/>
        </w:rPr>
        <w:lastRenderedPageBreak/>
        <w:t>referenciou/referenciami na projekčné práce v stupni DRS za dodržania technických parametrov stanovených pri jednotlivých bodoch.</w:t>
      </w:r>
    </w:p>
    <w:p w:rsidR="006B7759" w:rsidRPr="008A5007" w:rsidRDefault="006B7759" w:rsidP="006B7759">
      <w:pPr>
        <w:spacing w:line="360" w:lineRule="auto"/>
        <w:jc w:val="both"/>
        <w:rPr>
          <w:rFonts w:cstheme="minorHAnsi"/>
          <w:i/>
          <w:u w:val="single"/>
        </w:rPr>
      </w:pPr>
    </w:p>
    <w:p w:rsidR="006B7759" w:rsidRDefault="006B7759" w:rsidP="00D759D8">
      <w:pPr>
        <w:pStyle w:val="Zkladntext"/>
        <w:spacing w:line="264" w:lineRule="auto"/>
        <w:rPr>
          <w:rFonts w:ascii="Arial" w:hAnsi="Arial" w:cs="Arial"/>
          <w:b w:val="0"/>
          <w:sz w:val="20"/>
          <w:szCs w:val="20"/>
        </w:rPr>
      </w:pPr>
    </w:p>
    <w:p w:rsidR="0086071C" w:rsidRPr="0086071C" w:rsidRDefault="0086071C" w:rsidP="0086071C">
      <w:pPr>
        <w:pStyle w:val="Zkladntext"/>
        <w:spacing w:line="276" w:lineRule="auto"/>
        <w:rPr>
          <w:rFonts w:ascii="Arial" w:hAnsi="Arial" w:cs="Arial"/>
          <w:b w:val="0"/>
          <w:sz w:val="20"/>
          <w:szCs w:val="20"/>
        </w:rPr>
      </w:pPr>
      <w:r w:rsidRPr="0086071C">
        <w:rPr>
          <w:rFonts w:ascii="Arial" w:hAnsi="Arial" w:cs="Arial"/>
          <w:b w:val="0"/>
          <w:sz w:val="20"/>
          <w:szCs w:val="20"/>
          <w:highlight w:val="yellow"/>
        </w:rPr>
        <w:t>V bodoch III.1.3.2.1 až III.1.3.2.5 stavebné práce musia byť uskutočnené za predchádzajúcich 10 rokov od vyhlásenia verejného obstarávania.</w:t>
      </w:r>
    </w:p>
    <w:p w:rsidR="0086071C" w:rsidRDefault="0086071C" w:rsidP="00D759D8">
      <w:pPr>
        <w:pStyle w:val="Zkladntext"/>
        <w:spacing w:line="264" w:lineRule="auto"/>
        <w:rPr>
          <w:rFonts w:ascii="Arial" w:hAnsi="Arial" w:cs="Arial"/>
          <w:b w:val="0"/>
          <w:sz w:val="20"/>
          <w:szCs w:val="20"/>
        </w:rPr>
      </w:pPr>
    </w:p>
    <w:p w:rsidR="0086071C" w:rsidRPr="00E42096" w:rsidRDefault="0086071C" w:rsidP="00D759D8">
      <w:pPr>
        <w:pStyle w:val="Zkladntext"/>
        <w:spacing w:line="264" w:lineRule="auto"/>
        <w:rPr>
          <w:rFonts w:ascii="Arial" w:hAnsi="Arial" w:cs="Arial"/>
          <w:b w:val="0"/>
          <w:sz w:val="20"/>
          <w:szCs w:val="20"/>
        </w:rPr>
      </w:pPr>
    </w:p>
    <w:p w:rsidR="008D550E" w:rsidRPr="00E42096" w:rsidRDefault="008D550E" w:rsidP="008D550E">
      <w:pPr>
        <w:pStyle w:val="Zkladntext"/>
        <w:spacing w:line="264" w:lineRule="auto"/>
        <w:rPr>
          <w:rFonts w:ascii="Arial" w:hAnsi="Arial" w:cs="Arial"/>
          <w:b w:val="0"/>
          <w:sz w:val="20"/>
          <w:szCs w:val="20"/>
        </w:rPr>
      </w:pPr>
      <w:r w:rsidRPr="00E42096">
        <w:rPr>
          <w:rFonts w:ascii="Arial" w:hAnsi="Arial" w:cs="Arial"/>
          <w:sz w:val="20"/>
          <w:szCs w:val="20"/>
        </w:rPr>
        <w:t>Požiadavky v bodoch</w:t>
      </w:r>
      <w:r w:rsidRPr="00E42096">
        <w:rPr>
          <w:rFonts w:ascii="Arial" w:hAnsi="Arial" w:cs="Arial"/>
          <w:b w:val="0"/>
          <w:sz w:val="20"/>
          <w:szCs w:val="20"/>
        </w:rPr>
        <w:t xml:space="preserve"> </w:t>
      </w:r>
      <w:r w:rsidRPr="00E42096">
        <w:rPr>
          <w:rFonts w:ascii="Arial" w:hAnsi="Arial" w:cs="Arial"/>
          <w:sz w:val="20"/>
          <w:szCs w:val="20"/>
        </w:rPr>
        <w:t xml:space="preserve">III.1.3.2.3, III.1.3.2.4 a III.1.3.2.5 môžu byť preukázané v rámci referencií na stavebné  práce v bodoch III.1.3.2.1 resp. III.1.3.2.2 resp. iba niektorá z nich alebo môžu byť preukazované samostatnými referenciami. </w:t>
      </w:r>
    </w:p>
    <w:p w:rsidR="008D550E" w:rsidRPr="00E42096" w:rsidRDefault="008D550E" w:rsidP="00D759D8">
      <w:pPr>
        <w:pStyle w:val="Zkladntext"/>
        <w:spacing w:line="264" w:lineRule="auto"/>
        <w:rPr>
          <w:rFonts w:ascii="Arial" w:hAnsi="Arial" w:cs="Arial"/>
          <w:b w:val="0"/>
          <w:sz w:val="20"/>
          <w:szCs w:val="20"/>
        </w:rPr>
      </w:pPr>
    </w:p>
    <w:p w:rsidR="00C321E2" w:rsidRPr="00E42096" w:rsidRDefault="00C321E2" w:rsidP="00D759D8">
      <w:pPr>
        <w:pStyle w:val="Zkladntext"/>
        <w:spacing w:line="264" w:lineRule="auto"/>
        <w:rPr>
          <w:rFonts w:ascii="Arial" w:hAnsi="Arial" w:cs="Arial"/>
          <w:b w:val="0"/>
          <w:sz w:val="20"/>
          <w:szCs w:val="20"/>
        </w:rPr>
      </w:pPr>
    </w:p>
    <w:p w:rsidR="00B22659" w:rsidRPr="00E42096" w:rsidRDefault="00B22659" w:rsidP="00D759D8">
      <w:pPr>
        <w:pStyle w:val="Zkladntext"/>
        <w:spacing w:line="264" w:lineRule="auto"/>
        <w:rPr>
          <w:rFonts w:ascii="Arial" w:hAnsi="Arial" w:cs="Arial"/>
          <w:b w:val="0"/>
          <w:sz w:val="20"/>
          <w:szCs w:val="20"/>
        </w:rPr>
      </w:pPr>
      <w:r w:rsidRPr="00E42096">
        <w:rPr>
          <w:rFonts w:ascii="Arial" w:hAnsi="Arial" w:cs="Arial"/>
          <w:b w:val="0"/>
          <w:sz w:val="20"/>
          <w:szCs w:val="20"/>
        </w:rPr>
        <w:t xml:space="preserve">Zoznam stavebných prác </w:t>
      </w:r>
      <w:r w:rsidRPr="00E42096">
        <w:rPr>
          <w:rFonts w:ascii="Arial" w:hAnsi="Arial" w:cs="Arial"/>
          <w:b w:val="0"/>
          <w:sz w:val="20"/>
          <w:szCs w:val="20"/>
          <w:shd w:val="clear" w:color="auto" w:fill="FFFFFF"/>
        </w:rPr>
        <w:t>musí byť doplnený potvrdením o uspokojivom vykonaní stavebných prác a zhodnotení uskutočnených stavebných prác podľa obchodných podmienok, ak odberateľom</w:t>
      </w:r>
      <w:r w:rsidRPr="00E42096">
        <w:rPr>
          <w:rFonts w:ascii="Arial" w:hAnsi="Arial" w:cs="Arial"/>
          <w:b w:val="0"/>
          <w:sz w:val="20"/>
          <w:szCs w:val="20"/>
        </w:rPr>
        <w:t>:</w:t>
      </w:r>
    </w:p>
    <w:p w:rsidR="00B22659" w:rsidRPr="00E42096" w:rsidRDefault="00B22659" w:rsidP="00D759D8">
      <w:pPr>
        <w:pStyle w:val="Zkladntext"/>
        <w:rPr>
          <w:rFonts w:ascii="Arial" w:hAnsi="Arial" w:cs="Arial"/>
          <w:b w:val="0"/>
          <w:sz w:val="20"/>
          <w:szCs w:val="20"/>
        </w:rPr>
      </w:pPr>
      <w:r w:rsidRPr="00E42096">
        <w:rPr>
          <w:rFonts w:ascii="Arial" w:hAnsi="Arial" w:cs="Arial"/>
          <w:b w:val="0"/>
          <w:sz w:val="20"/>
          <w:szCs w:val="20"/>
        </w:rPr>
        <w:t>bol verejný obstarávateľ alebo obstarávateľ podľa tohto zákona, dokladom je referencia,</w:t>
      </w:r>
    </w:p>
    <w:p w:rsidR="00B22659" w:rsidRPr="00E42096" w:rsidRDefault="00B22659" w:rsidP="00D759D8">
      <w:pPr>
        <w:jc w:val="both"/>
        <w:rPr>
          <w:rFonts w:ascii="Arial" w:hAnsi="Arial" w:cs="Arial"/>
          <w:sz w:val="20"/>
          <w:szCs w:val="20"/>
        </w:rPr>
      </w:pPr>
      <w:r w:rsidRPr="00E42096">
        <w:rPr>
          <w:rFonts w:ascii="Arial" w:hAnsi="Arial" w:cs="Arial"/>
          <w:sz w:val="20"/>
          <w:szCs w:val="20"/>
        </w:rPr>
        <w:t xml:space="preserve">bola iná osoba ako verejný obstarávateľ alebo obstarávateľ, dôkaz o plnení potvrdí odberateľ; ak také potvrdenie uchádzač nemá k dispozícií, vyhlásením uchádzača o ich uskutočnení, doplneným dokladom, preukazujúcim ich uskutočnenie alebo zmluvný vzťah, na základe ktorého boli uskutočnené. </w:t>
      </w:r>
    </w:p>
    <w:p w:rsidR="00B22659" w:rsidRPr="00E42096" w:rsidRDefault="00B22659" w:rsidP="00D759D8">
      <w:pPr>
        <w:jc w:val="both"/>
        <w:rPr>
          <w:rFonts w:ascii="Arial" w:hAnsi="Arial" w:cs="Arial"/>
          <w:sz w:val="20"/>
          <w:szCs w:val="20"/>
        </w:rPr>
      </w:pPr>
    </w:p>
    <w:p w:rsidR="00C01942" w:rsidRPr="00E42096" w:rsidRDefault="00C01942" w:rsidP="00D759D8">
      <w:pPr>
        <w:jc w:val="both"/>
        <w:rPr>
          <w:rFonts w:ascii="Arial" w:hAnsi="Arial" w:cs="Arial"/>
          <w:b/>
          <w:sz w:val="20"/>
          <w:szCs w:val="20"/>
        </w:rPr>
      </w:pPr>
      <w:r w:rsidRPr="00E42096">
        <w:rPr>
          <w:rFonts w:ascii="Arial" w:hAnsi="Arial" w:cs="Arial"/>
          <w:b/>
          <w:sz w:val="20"/>
          <w:szCs w:val="20"/>
        </w:rPr>
        <w:t xml:space="preserve">*Poznámka: Realizáciou sa rozumie výstavba novej diaľnice alebo novej rýchlostnej cesty alebo novej cesty obdobného charakteru, realizovaných ako smerovo rozdelenej minimálne 4-pruhovej komunikácie s celkovou šírkou minimálne 22,5 m. V prípade, ak uchádzač predkladá stavbu/ referenciu, ktorú realizoval ako člen združenia alebo skupiny dodávateľov, je povinný uviesť podiel/celkovú hodnotu prác, za ktorú zodpovedal/ realizoval vlastnými kapacitami. V prípade stavby, ktorej začiatok alebo koniec nespadá do rozhodného obdobia, je záujemca povinný preukázať potvrdením objednávateľa/odberateľa alebo iným dokladom, že požadovaná minimálna hodnota stavebných prác bola uskutočnená realizovaná v rozhodnom období. </w:t>
      </w:r>
    </w:p>
    <w:p w:rsidR="00C321E2" w:rsidRPr="00E42096" w:rsidRDefault="00C321E2" w:rsidP="00D759D8">
      <w:pPr>
        <w:jc w:val="both"/>
        <w:rPr>
          <w:rFonts w:ascii="Arial" w:hAnsi="Arial" w:cs="Arial"/>
          <w:b/>
          <w:sz w:val="20"/>
          <w:szCs w:val="20"/>
        </w:rPr>
      </w:pPr>
    </w:p>
    <w:p w:rsidR="00B22659" w:rsidRPr="00E42096" w:rsidRDefault="00843983" w:rsidP="00D759D8">
      <w:pPr>
        <w:jc w:val="both"/>
        <w:rPr>
          <w:rFonts w:ascii="Arial" w:hAnsi="Arial" w:cs="Arial"/>
          <w:b/>
          <w:sz w:val="20"/>
          <w:szCs w:val="20"/>
        </w:rPr>
      </w:pPr>
      <w:r w:rsidRPr="00E42096">
        <w:rPr>
          <w:rFonts w:ascii="Arial" w:hAnsi="Arial" w:cs="Arial"/>
          <w:b/>
          <w:sz w:val="20"/>
          <w:szCs w:val="20"/>
        </w:rPr>
        <w:t>III.1.</w:t>
      </w:r>
      <w:r w:rsidR="00B22659" w:rsidRPr="00E42096">
        <w:rPr>
          <w:rFonts w:ascii="Arial" w:hAnsi="Arial" w:cs="Arial"/>
          <w:b/>
          <w:sz w:val="20"/>
          <w:szCs w:val="20"/>
        </w:rPr>
        <w:t>3.3</w:t>
      </w:r>
    </w:p>
    <w:p w:rsidR="00B22659" w:rsidRPr="00E42096" w:rsidRDefault="00B22659" w:rsidP="00D759D8">
      <w:pPr>
        <w:jc w:val="both"/>
        <w:rPr>
          <w:rFonts w:ascii="Arial" w:hAnsi="Arial" w:cs="Arial"/>
          <w:b/>
          <w:sz w:val="20"/>
          <w:szCs w:val="20"/>
        </w:rPr>
      </w:pPr>
      <w:r w:rsidRPr="00E42096">
        <w:rPr>
          <w:rFonts w:ascii="Arial" w:hAnsi="Arial" w:cs="Arial"/>
          <w:sz w:val="20"/>
          <w:szCs w:val="20"/>
        </w:rPr>
        <w:t>Podľa § 34 ods. 1 písm. g) zákona predložiť údaje o vzdelaní a odbornej praxi alebo o odbornej kvalifikácii</w:t>
      </w:r>
      <w:r w:rsidRPr="00E42096">
        <w:rPr>
          <w:rFonts w:ascii="Arial" w:hAnsi="Arial" w:cs="Arial"/>
          <w:spacing w:val="-30"/>
          <w:sz w:val="20"/>
          <w:szCs w:val="20"/>
        </w:rPr>
        <w:t xml:space="preserve"> </w:t>
      </w:r>
      <w:r w:rsidRPr="00E42096">
        <w:rPr>
          <w:rFonts w:ascii="Arial" w:hAnsi="Arial" w:cs="Arial"/>
          <w:sz w:val="20"/>
          <w:szCs w:val="20"/>
          <w:shd w:val="clear" w:color="auto" w:fill="FFFFFF"/>
        </w:rPr>
        <w:t>osôb určených na plnenie zmluvy alebo koncesnej zmluvy alebo riadiacich zamestnancov</w:t>
      </w:r>
      <w:r w:rsidRPr="00E42096">
        <w:rPr>
          <w:rFonts w:ascii="Arial" w:hAnsi="Arial" w:cs="Arial"/>
          <w:sz w:val="20"/>
          <w:szCs w:val="20"/>
        </w:rPr>
        <w:t>.</w:t>
      </w:r>
    </w:p>
    <w:p w:rsidR="00B22659" w:rsidRPr="00E42096" w:rsidRDefault="00B22659" w:rsidP="00D759D8">
      <w:pPr>
        <w:pStyle w:val="Zkladntext"/>
        <w:rPr>
          <w:rFonts w:ascii="Arial" w:hAnsi="Arial" w:cs="Arial"/>
          <w:b w:val="0"/>
          <w:sz w:val="20"/>
          <w:szCs w:val="20"/>
        </w:rPr>
      </w:pPr>
      <w:r w:rsidRPr="00E42096">
        <w:rPr>
          <w:rFonts w:ascii="Arial" w:hAnsi="Arial" w:cs="Arial"/>
          <w:b w:val="0"/>
          <w:sz w:val="20"/>
          <w:szCs w:val="20"/>
        </w:rPr>
        <w:t>Minimálna požadovaná úroveň štandardov:</w:t>
      </w:r>
    </w:p>
    <w:p w:rsidR="00B22659" w:rsidRPr="00E42096" w:rsidRDefault="00B22659" w:rsidP="00D759D8">
      <w:pPr>
        <w:pStyle w:val="Zkladntext"/>
        <w:spacing w:line="264" w:lineRule="auto"/>
        <w:rPr>
          <w:rFonts w:ascii="Arial" w:hAnsi="Arial" w:cs="Arial"/>
          <w:sz w:val="20"/>
          <w:szCs w:val="20"/>
        </w:rPr>
      </w:pPr>
      <w:r w:rsidRPr="00E42096">
        <w:rPr>
          <w:rFonts w:ascii="Arial" w:hAnsi="Arial" w:cs="Arial"/>
          <w:b w:val="0"/>
          <w:sz w:val="20"/>
          <w:szCs w:val="20"/>
        </w:rPr>
        <w:t>Uchádzač je povinný preukázať, že osoby zodpovedné za riadenie stavebných prác (tzv. kľúčoví odborníci) majú za rozhodné obdobie 1</w:t>
      </w:r>
      <w:r w:rsidR="007E21E8" w:rsidRPr="00E42096">
        <w:rPr>
          <w:rFonts w:ascii="Arial" w:hAnsi="Arial" w:cs="Arial"/>
          <w:b w:val="0"/>
          <w:sz w:val="20"/>
          <w:szCs w:val="20"/>
        </w:rPr>
        <w:t>0</w:t>
      </w:r>
      <w:r w:rsidRPr="00E42096">
        <w:rPr>
          <w:rFonts w:ascii="Arial" w:hAnsi="Arial" w:cs="Arial"/>
          <w:b w:val="0"/>
          <w:sz w:val="20"/>
          <w:szCs w:val="20"/>
        </w:rPr>
        <w:t xml:space="preserve"> rokov (za rozhodné obdobie sa považuje posledných 1</w:t>
      </w:r>
      <w:r w:rsidR="00EC1CE8" w:rsidRPr="00E42096">
        <w:rPr>
          <w:rFonts w:ascii="Arial" w:hAnsi="Arial" w:cs="Arial"/>
          <w:b w:val="0"/>
          <w:sz w:val="20"/>
          <w:szCs w:val="20"/>
        </w:rPr>
        <w:t>0</w:t>
      </w:r>
      <w:r w:rsidRPr="00E42096">
        <w:rPr>
          <w:rFonts w:ascii="Arial" w:hAnsi="Arial" w:cs="Arial"/>
          <w:b w:val="0"/>
          <w:sz w:val="20"/>
          <w:szCs w:val="20"/>
        </w:rPr>
        <w:t xml:space="preserve"> priebežných rokov, ktoré sa rátajú spätne odo dňa vyhlásenia verejného obstarávania) potrebné vzdelanie a odbornú prax na vykonanie stavebných prác, ktoré sú predmetom tejto verejnej súťaže.</w:t>
      </w:r>
      <w:r w:rsidRPr="00E42096">
        <w:rPr>
          <w:rFonts w:ascii="Arial" w:hAnsi="Arial" w:cs="Arial"/>
          <w:sz w:val="20"/>
          <w:szCs w:val="20"/>
        </w:rPr>
        <w:t xml:space="preserve"> </w:t>
      </w:r>
    </w:p>
    <w:p w:rsidR="00C321E2" w:rsidRPr="00E42096" w:rsidRDefault="00B22659" w:rsidP="00D759D8">
      <w:pPr>
        <w:jc w:val="both"/>
        <w:rPr>
          <w:rFonts w:ascii="Arial" w:hAnsi="Arial" w:cs="Arial"/>
          <w:sz w:val="20"/>
          <w:szCs w:val="20"/>
        </w:rPr>
      </w:pPr>
      <w:r w:rsidRPr="00E42096">
        <w:rPr>
          <w:rFonts w:ascii="Arial" w:hAnsi="Arial" w:cs="Arial"/>
          <w:sz w:val="20"/>
          <w:szCs w:val="20"/>
        </w:rPr>
        <w:t xml:space="preserve">Za kľúčových odborníkov sa na účely tejto verejnej súťaže považujú </w:t>
      </w:r>
    </w:p>
    <w:p w:rsidR="00C321E2" w:rsidRPr="00E42096" w:rsidRDefault="00C63E8E" w:rsidP="00D759D8">
      <w:pPr>
        <w:pStyle w:val="Odsekzoznamu"/>
        <w:numPr>
          <w:ilvl w:val="0"/>
          <w:numId w:val="20"/>
        </w:numPr>
        <w:jc w:val="both"/>
        <w:rPr>
          <w:rFonts w:ascii="Arial" w:hAnsi="Arial" w:cs="Arial"/>
          <w:sz w:val="20"/>
          <w:szCs w:val="20"/>
        </w:rPr>
      </w:pPr>
      <w:r w:rsidRPr="00E42096">
        <w:rPr>
          <w:rFonts w:ascii="Arial" w:hAnsi="Arial" w:cs="Arial"/>
          <w:sz w:val="20"/>
          <w:szCs w:val="20"/>
        </w:rPr>
        <w:t xml:space="preserve">1. </w:t>
      </w:r>
      <w:r w:rsidR="00B22659" w:rsidRPr="00E42096">
        <w:rPr>
          <w:rFonts w:ascii="Arial" w:hAnsi="Arial" w:cs="Arial"/>
          <w:sz w:val="20"/>
          <w:szCs w:val="20"/>
        </w:rPr>
        <w:t xml:space="preserve">Riaditeľ stavby </w:t>
      </w:r>
      <w:r w:rsidR="00123172" w:rsidRPr="00E42096">
        <w:rPr>
          <w:rFonts w:ascii="Arial" w:hAnsi="Arial" w:cs="Arial"/>
          <w:sz w:val="20"/>
          <w:szCs w:val="20"/>
        </w:rPr>
        <w:t>–</w:t>
      </w:r>
      <w:r w:rsidR="00B22659" w:rsidRPr="00E42096">
        <w:rPr>
          <w:rFonts w:ascii="Arial" w:hAnsi="Arial" w:cs="Arial"/>
          <w:sz w:val="20"/>
          <w:szCs w:val="20"/>
        </w:rPr>
        <w:t xml:space="preserve"> </w:t>
      </w:r>
      <w:r w:rsidR="00123172" w:rsidRPr="00E42096">
        <w:rPr>
          <w:rFonts w:ascii="Arial" w:hAnsi="Arial" w:cs="Arial"/>
          <w:sz w:val="20"/>
          <w:szCs w:val="20"/>
        </w:rPr>
        <w:t xml:space="preserve">Predstaviteľ </w:t>
      </w:r>
      <w:r w:rsidR="00B22659" w:rsidRPr="00E42096">
        <w:rPr>
          <w:rFonts w:ascii="Arial" w:hAnsi="Arial" w:cs="Arial"/>
          <w:sz w:val="20"/>
          <w:szCs w:val="20"/>
        </w:rPr>
        <w:t xml:space="preserve">Zhotoviteľa, </w:t>
      </w:r>
    </w:p>
    <w:p w:rsidR="00C321E2" w:rsidRPr="00E42096" w:rsidRDefault="00C63E8E" w:rsidP="00D759D8">
      <w:pPr>
        <w:pStyle w:val="Odsekzoznamu"/>
        <w:numPr>
          <w:ilvl w:val="0"/>
          <w:numId w:val="20"/>
        </w:numPr>
        <w:jc w:val="both"/>
        <w:rPr>
          <w:rFonts w:ascii="Arial" w:hAnsi="Arial" w:cs="Arial"/>
          <w:sz w:val="20"/>
          <w:szCs w:val="20"/>
        </w:rPr>
      </w:pPr>
      <w:r w:rsidRPr="00E42096">
        <w:rPr>
          <w:rFonts w:ascii="Arial" w:hAnsi="Arial" w:cs="Arial"/>
          <w:sz w:val="20"/>
          <w:szCs w:val="20"/>
        </w:rPr>
        <w:t xml:space="preserve">2. </w:t>
      </w:r>
      <w:r w:rsidR="00B22659" w:rsidRPr="00E42096">
        <w:rPr>
          <w:rFonts w:ascii="Arial" w:hAnsi="Arial" w:cs="Arial"/>
          <w:sz w:val="20"/>
          <w:szCs w:val="20"/>
        </w:rPr>
        <w:t xml:space="preserve">hlavný stavbyvedúci a zároveň zástupca riaditeľa stavby, </w:t>
      </w:r>
    </w:p>
    <w:p w:rsidR="00C321E2" w:rsidRPr="00E42096" w:rsidRDefault="00C63E8E" w:rsidP="00D759D8">
      <w:pPr>
        <w:pStyle w:val="Odsekzoznamu"/>
        <w:numPr>
          <w:ilvl w:val="0"/>
          <w:numId w:val="20"/>
        </w:numPr>
        <w:jc w:val="both"/>
        <w:rPr>
          <w:rFonts w:ascii="Arial" w:hAnsi="Arial" w:cs="Arial"/>
          <w:sz w:val="20"/>
          <w:szCs w:val="20"/>
        </w:rPr>
      </w:pPr>
      <w:r w:rsidRPr="00E42096">
        <w:rPr>
          <w:rFonts w:ascii="Arial" w:hAnsi="Arial" w:cs="Arial"/>
          <w:sz w:val="20"/>
          <w:szCs w:val="20"/>
        </w:rPr>
        <w:t xml:space="preserve">3. </w:t>
      </w:r>
      <w:r w:rsidR="00C01942" w:rsidRPr="00E42096">
        <w:rPr>
          <w:rFonts w:ascii="Arial" w:hAnsi="Arial" w:cs="Arial"/>
          <w:sz w:val="20"/>
          <w:szCs w:val="20"/>
        </w:rPr>
        <w:t>S</w:t>
      </w:r>
      <w:r w:rsidR="00B22659" w:rsidRPr="00E42096">
        <w:rPr>
          <w:rFonts w:ascii="Arial" w:hAnsi="Arial" w:cs="Arial"/>
          <w:sz w:val="20"/>
          <w:szCs w:val="20"/>
        </w:rPr>
        <w:t xml:space="preserve">tavbyvedúci na mosty, </w:t>
      </w:r>
    </w:p>
    <w:p w:rsidR="00C01942" w:rsidRPr="00E42096" w:rsidRDefault="00C63E8E" w:rsidP="00D759D8">
      <w:pPr>
        <w:pStyle w:val="Odsekzoznamu"/>
        <w:numPr>
          <w:ilvl w:val="0"/>
          <w:numId w:val="20"/>
        </w:numPr>
        <w:jc w:val="both"/>
        <w:rPr>
          <w:rFonts w:ascii="Arial" w:hAnsi="Arial" w:cs="Arial"/>
          <w:sz w:val="20"/>
          <w:szCs w:val="20"/>
        </w:rPr>
      </w:pPr>
      <w:r w:rsidRPr="00E42096">
        <w:rPr>
          <w:rFonts w:ascii="Arial" w:hAnsi="Arial" w:cs="Arial"/>
          <w:sz w:val="20"/>
          <w:szCs w:val="20"/>
        </w:rPr>
        <w:t xml:space="preserve">4. </w:t>
      </w:r>
      <w:r w:rsidR="00C01942" w:rsidRPr="00E42096">
        <w:rPr>
          <w:rFonts w:ascii="Arial" w:hAnsi="Arial" w:cs="Arial"/>
          <w:sz w:val="20"/>
          <w:szCs w:val="20"/>
        </w:rPr>
        <w:t>Hlavný inžinier projektu</w:t>
      </w:r>
    </w:p>
    <w:p w:rsidR="00C01942" w:rsidRPr="00E42096" w:rsidRDefault="00C63E8E" w:rsidP="00D759D8">
      <w:pPr>
        <w:pStyle w:val="Odsekzoznamu"/>
        <w:numPr>
          <w:ilvl w:val="0"/>
          <w:numId w:val="20"/>
        </w:numPr>
        <w:jc w:val="both"/>
        <w:rPr>
          <w:rFonts w:ascii="Arial" w:hAnsi="Arial" w:cs="Arial"/>
          <w:sz w:val="20"/>
          <w:szCs w:val="20"/>
        </w:rPr>
      </w:pPr>
      <w:r w:rsidRPr="00E42096">
        <w:rPr>
          <w:rFonts w:ascii="Arial" w:hAnsi="Arial" w:cs="Arial"/>
          <w:sz w:val="20"/>
          <w:szCs w:val="20"/>
        </w:rPr>
        <w:t xml:space="preserve">5. </w:t>
      </w:r>
      <w:r w:rsidR="00C01942" w:rsidRPr="00E42096">
        <w:rPr>
          <w:rFonts w:ascii="Arial" w:hAnsi="Arial" w:cs="Arial"/>
          <w:sz w:val="20"/>
          <w:szCs w:val="20"/>
        </w:rPr>
        <w:t>Projektant mostov</w:t>
      </w:r>
    </w:p>
    <w:p w:rsidR="00C321E2" w:rsidRPr="00E42096" w:rsidRDefault="00C63E8E" w:rsidP="00D759D8">
      <w:pPr>
        <w:pStyle w:val="Odsekzoznamu"/>
        <w:numPr>
          <w:ilvl w:val="0"/>
          <w:numId w:val="20"/>
        </w:numPr>
        <w:jc w:val="both"/>
        <w:rPr>
          <w:rFonts w:ascii="Arial" w:hAnsi="Arial" w:cs="Arial"/>
          <w:sz w:val="20"/>
          <w:szCs w:val="20"/>
        </w:rPr>
      </w:pPr>
      <w:r w:rsidRPr="00E42096">
        <w:rPr>
          <w:rFonts w:ascii="Arial" w:hAnsi="Arial" w:cs="Arial"/>
          <w:sz w:val="20"/>
          <w:szCs w:val="20"/>
        </w:rPr>
        <w:t xml:space="preserve">6. </w:t>
      </w:r>
      <w:r w:rsidR="00C01942" w:rsidRPr="00E42096">
        <w:rPr>
          <w:rFonts w:ascii="Arial" w:hAnsi="Arial" w:cs="Arial"/>
          <w:sz w:val="20"/>
          <w:szCs w:val="20"/>
        </w:rPr>
        <w:t>H</w:t>
      </w:r>
      <w:r w:rsidR="00123172" w:rsidRPr="00E42096">
        <w:rPr>
          <w:rFonts w:ascii="Arial" w:hAnsi="Arial" w:cs="Arial"/>
          <w:sz w:val="20"/>
          <w:szCs w:val="20"/>
        </w:rPr>
        <w:t>lavný geodet Zhotoviteľa</w:t>
      </w:r>
      <w:r w:rsidR="00B22659" w:rsidRPr="00E42096">
        <w:rPr>
          <w:rFonts w:ascii="Arial" w:hAnsi="Arial" w:cs="Arial"/>
          <w:sz w:val="20"/>
          <w:szCs w:val="20"/>
        </w:rPr>
        <w:t xml:space="preserve">, </w:t>
      </w:r>
    </w:p>
    <w:p w:rsidR="00C321E2" w:rsidRPr="00E42096" w:rsidRDefault="00C63E8E" w:rsidP="00D759D8">
      <w:pPr>
        <w:pStyle w:val="Odsekzoznamu"/>
        <w:numPr>
          <w:ilvl w:val="0"/>
          <w:numId w:val="20"/>
        </w:numPr>
        <w:jc w:val="both"/>
        <w:rPr>
          <w:rFonts w:ascii="Arial" w:hAnsi="Arial" w:cs="Arial"/>
          <w:sz w:val="20"/>
          <w:szCs w:val="20"/>
        </w:rPr>
      </w:pPr>
      <w:r w:rsidRPr="00E42096">
        <w:rPr>
          <w:rFonts w:ascii="Arial" w:hAnsi="Arial" w:cs="Arial"/>
          <w:sz w:val="20"/>
          <w:szCs w:val="20"/>
        </w:rPr>
        <w:t xml:space="preserve">7. </w:t>
      </w:r>
      <w:r w:rsidR="00C01942" w:rsidRPr="00E42096">
        <w:rPr>
          <w:rFonts w:ascii="Arial" w:hAnsi="Arial" w:cs="Arial"/>
          <w:sz w:val="20"/>
          <w:szCs w:val="20"/>
        </w:rPr>
        <w:t>O</w:t>
      </w:r>
      <w:r w:rsidR="007E21E8" w:rsidRPr="00E42096">
        <w:rPr>
          <w:rFonts w:ascii="Arial" w:hAnsi="Arial" w:cs="Arial"/>
          <w:sz w:val="20"/>
          <w:szCs w:val="20"/>
        </w:rPr>
        <w:t xml:space="preserve">dborník </w:t>
      </w:r>
      <w:r w:rsidR="00B22659" w:rsidRPr="00E42096">
        <w:rPr>
          <w:rFonts w:ascii="Arial" w:hAnsi="Arial" w:cs="Arial"/>
          <w:sz w:val="20"/>
          <w:szCs w:val="20"/>
        </w:rPr>
        <w:t>zodpovedný za kontrolu kvality</w:t>
      </w:r>
      <w:r w:rsidR="007E21E8" w:rsidRPr="00E42096">
        <w:rPr>
          <w:rFonts w:ascii="Arial" w:hAnsi="Arial" w:cs="Arial"/>
          <w:sz w:val="20"/>
          <w:szCs w:val="20"/>
        </w:rPr>
        <w:t xml:space="preserve"> </w:t>
      </w:r>
    </w:p>
    <w:p w:rsidR="00C321E2" w:rsidRPr="00E42096" w:rsidRDefault="00C63E8E" w:rsidP="00D759D8">
      <w:pPr>
        <w:pStyle w:val="Odsekzoznamu"/>
        <w:numPr>
          <w:ilvl w:val="0"/>
          <w:numId w:val="20"/>
        </w:numPr>
        <w:jc w:val="both"/>
        <w:rPr>
          <w:rFonts w:ascii="Arial" w:hAnsi="Arial" w:cs="Arial"/>
          <w:sz w:val="20"/>
          <w:szCs w:val="20"/>
        </w:rPr>
      </w:pPr>
      <w:r w:rsidRPr="00E42096">
        <w:rPr>
          <w:rFonts w:ascii="Arial" w:hAnsi="Arial" w:cs="Arial"/>
          <w:sz w:val="20"/>
          <w:szCs w:val="20"/>
        </w:rPr>
        <w:t xml:space="preserve">8. </w:t>
      </w:r>
      <w:proofErr w:type="spellStart"/>
      <w:r w:rsidR="00C01942" w:rsidRPr="00E42096">
        <w:rPr>
          <w:rFonts w:ascii="Arial" w:hAnsi="Arial" w:cs="Arial"/>
          <w:sz w:val="20"/>
          <w:szCs w:val="20"/>
        </w:rPr>
        <w:t>G</w:t>
      </w:r>
      <w:r w:rsidR="007E21E8" w:rsidRPr="00E42096">
        <w:rPr>
          <w:rFonts w:ascii="Arial" w:hAnsi="Arial" w:cs="Arial"/>
          <w:sz w:val="20"/>
          <w:szCs w:val="20"/>
        </w:rPr>
        <w:t>eotechnik</w:t>
      </w:r>
      <w:proofErr w:type="spellEnd"/>
      <w:r w:rsidR="00B22659" w:rsidRPr="00E42096">
        <w:rPr>
          <w:rFonts w:ascii="Arial" w:hAnsi="Arial" w:cs="Arial"/>
          <w:sz w:val="20"/>
          <w:szCs w:val="20"/>
        </w:rPr>
        <w:t xml:space="preserve">. </w:t>
      </w:r>
    </w:p>
    <w:p w:rsidR="00C321E2" w:rsidRPr="00343331" w:rsidRDefault="00C321E2" w:rsidP="00D759D8">
      <w:pPr>
        <w:jc w:val="both"/>
        <w:rPr>
          <w:rFonts w:ascii="Arial" w:eastAsia="Arial Unicode MS" w:hAnsi="Arial" w:cs="Arial Unicode MS"/>
          <w:b/>
          <w:bCs/>
          <w:caps/>
          <w:color w:val="000000"/>
          <w:sz w:val="20"/>
          <w:szCs w:val="20"/>
          <w:u w:color="000000"/>
          <w:bdr w:val="nil"/>
        </w:rPr>
      </w:pPr>
    </w:p>
    <w:p w:rsidR="00B22659" w:rsidRPr="00E42096" w:rsidRDefault="00B22659" w:rsidP="00D759D8">
      <w:pPr>
        <w:jc w:val="both"/>
        <w:rPr>
          <w:rFonts w:ascii="Arial" w:hAnsi="Arial" w:cs="Arial"/>
          <w:sz w:val="20"/>
          <w:szCs w:val="20"/>
        </w:rPr>
      </w:pPr>
      <w:r w:rsidRPr="00E42096">
        <w:rPr>
          <w:rFonts w:ascii="Arial" w:hAnsi="Arial" w:cs="Arial"/>
          <w:sz w:val="20"/>
          <w:szCs w:val="20"/>
        </w:rPr>
        <w:t>Pre každú pozíciu musí byť navrhnutý samostatný kľúčový odborník.</w:t>
      </w:r>
    </w:p>
    <w:p w:rsidR="00664639" w:rsidRPr="00E42096" w:rsidRDefault="00664639" w:rsidP="00D759D8">
      <w:pPr>
        <w:jc w:val="both"/>
        <w:rPr>
          <w:rFonts w:ascii="Arial" w:hAnsi="Arial" w:cs="Arial"/>
          <w:sz w:val="20"/>
          <w:szCs w:val="20"/>
        </w:rPr>
      </w:pPr>
    </w:p>
    <w:p w:rsidR="00B22659" w:rsidRPr="00E42096" w:rsidRDefault="00664639" w:rsidP="00D759D8">
      <w:pPr>
        <w:jc w:val="both"/>
        <w:rPr>
          <w:rFonts w:ascii="Arial" w:hAnsi="Arial" w:cs="Arial"/>
          <w:sz w:val="20"/>
          <w:szCs w:val="20"/>
        </w:rPr>
      </w:pPr>
      <w:r w:rsidRPr="00E42096">
        <w:rPr>
          <w:rFonts w:ascii="Arial" w:hAnsi="Arial" w:cs="Arial"/>
          <w:sz w:val="20"/>
          <w:szCs w:val="20"/>
        </w:rPr>
        <w:t>III.1.</w:t>
      </w:r>
      <w:r w:rsidR="00B22659" w:rsidRPr="00E42096">
        <w:rPr>
          <w:rFonts w:ascii="Arial" w:hAnsi="Arial" w:cs="Arial"/>
          <w:sz w:val="20"/>
          <w:szCs w:val="20"/>
        </w:rPr>
        <w:t xml:space="preserve">3.3.1 Uchádzač je povinný preukázať, že Riaditeľ stavby - </w:t>
      </w:r>
      <w:r w:rsidR="007E21E8" w:rsidRPr="00E42096">
        <w:rPr>
          <w:rFonts w:ascii="Arial" w:hAnsi="Arial" w:cs="Arial"/>
          <w:sz w:val="20"/>
          <w:szCs w:val="20"/>
        </w:rPr>
        <w:t>Predstaviteľ</w:t>
      </w:r>
      <w:r w:rsidR="00B22659" w:rsidRPr="00E42096">
        <w:rPr>
          <w:rFonts w:ascii="Arial" w:hAnsi="Arial" w:cs="Arial"/>
          <w:sz w:val="20"/>
          <w:szCs w:val="20"/>
        </w:rPr>
        <w:t xml:space="preserve"> Zhotoviteľa má odbornú prax za rozhodné obdobie </w:t>
      </w:r>
      <w:r w:rsidR="0071557E" w:rsidRPr="00E42096">
        <w:rPr>
          <w:rFonts w:ascii="Arial" w:hAnsi="Arial" w:cs="Arial"/>
          <w:b/>
          <w:sz w:val="20"/>
          <w:szCs w:val="20"/>
        </w:rPr>
        <w:t xml:space="preserve">10 rokov </w:t>
      </w:r>
      <w:r w:rsidR="00B22659" w:rsidRPr="00E42096">
        <w:rPr>
          <w:rFonts w:ascii="Arial" w:hAnsi="Arial" w:cs="Arial"/>
          <w:sz w:val="20"/>
          <w:szCs w:val="20"/>
        </w:rPr>
        <w:t>za</w:t>
      </w:r>
      <w:r w:rsidR="00B22659" w:rsidRPr="00E42096">
        <w:rPr>
          <w:rFonts w:ascii="Arial" w:hAnsi="Arial" w:cs="Arial"/>
          <w:spacing w:val="-23"/>
          <w:sz w:val="20"/>
          <w:szCs w:val="20"/>
        </w:rPr>
        <w:t xml:space="preserve"> </w:t>
      </w:r>
      <w:r w:rsidR="00B22659" w:rsidRPr="00E42096">
        <w:rPr>
          <w:rFonts w:ascii="Arial" w:hAnsi="Arial" w:cs="Arial"/>
          <w:sz w:val="20"/>
          <w:szCs w:val="20"/>
        </w:rPr>
        <w:t>nasledovných podmienok:</w:t>
      </w:r>
    </w:p>
    <w:p w:rsidR="00C01942" w:rsidRPr="00E42096" w:rsidRDefault="00664639" w:rsidP="00D759D8">
      <w:pPr>
        <w:ind w:left="567" w:hanging="567"/>
        <w:jc w:val="both"/>
        <w:rPr>
          <w:rFonts w:ascii="Arial" w:hAnsi="Arial" w:cs="Arial"/>
          <w:sz w:val="20"/>
          <w:szCs w:val="20"/>
        </w:rPr>
      </w:pPr>
      <w:r w:rsidRPr="00E42096">
        <w:rPr>
          <w:rFonts w:ascii="Arial" w:hAnsi="Arial" w:cs="Arial"/>
          <w:sz w:val="20"/>
          <w:szCs w:val="20"/>
        </w:rPr>
        <w:tab/>
      </w:r>
      <w:r w:rsidR="00C01942" w:rsidRPr="00E42096">
        <w:rPr>
          <w:rFonts w:ascii="Arial" w:hAnsi="Arial" w:cs="Arial"/>
          <w:sz w:val="20"/>
          <w:szCs w:val="20"/>
        </w:rPr>
        <w:t>a) účasť na realizácii** minimálne 1 projektu pri stavbách diaľnic alebo rýchlostných ciest, ktorých súčasťou bol most s dĺžkou minimálne 600 m; kde zmluvné podmienky vychádzali zo zmluvných podmienok FIDIC</w:t>
      </w:r>
    </w:p>
    <w:p w:rsidR="00C01942" w:rsidRPr="00E42096" w:rsidRDefault="00C01942" w:rsidP="00D759D8">
      <w:pPr>
        <w:ind w:left="567"/>
        <w:jc w:val="both"/>
        <w:rPr>
          <w:rFonts w:ascii="Arial" w:hAnsi="Arial" w:cs="Arial"/>
          <w:sz w:val="20"/>
          <w:szCs w:val="20"/>
        </w:rPr>
      </w:pPr>
      <w:r w:rsidRPr="00E42096">
        <w:rPr>
          <w:rFonts w:ascii="Arial" w:hAnsi="Arial" w:cs="Arial"/>
          <w:sz w:val="20"/>
          <w:szCs w:val="20"/>
        </w:rPr>
        <w:t xml:space="preserve">b) z toho projekt musí byť vo výške zmluvnej </w:t>
      </w:r>
      <w:r w:rsidRPr="00844EA9">
        <w:rPr>
          <w:rFonts w:ascii="Arial" w:hAnsi="Arial" w:cs="Arial"/>
          <w:sz w:val="20"/>
          <w:szCs w:val="20"/>
        </w:rPr>
        <w:t xml:space="preserve">ceny minimálne </w:t>
      </w:r>
      <w:r w:rsidRPr="00844EA9">
        <w:rPr>
          <w:rFonts w:ascii="Arial" w:hAnsi="Arial" w:cs="Arial"/>
          <w:sz w:val="20"/>
          <w:szCs w:val="20"/>
          <w:highlight w:val="yellow"/>
        </w:rPr>
        <w:t>70 000 000 eur (slovom</w:t>
      </w:r>
      <w:r w:rsidRPr="00844EA9">
        <w:rPr>
          <w:rFonts w:ascii="Arial" w:hAnsi="Arial" w:cs="Arial"/>
          <w:sz w:val="20"/>
          <w:szCs w:val="20"/>
        </w:rPr>
        <w:t xml:space="preserve"> </w:t>
      </w:r>
      <w:r w:rsidR="00844EA9" w:rsidRPr="00844EA9">
        <w:rPr>
          <w:rFonts w:ascii="Arial" w:hAnsi="Arial" w:cs="Arial"/>
          <w:sz w:val="20"/>
          <w:szCs w:val="20"/>
          <w:highlight w:val="yellow"/>
        </w:rPr>
        <w:t>sedemdesiat</w:t>
      </w:r>
      <w:r w:rsidRPr="00844EA9">
        <w:rPr>
          <w:rFonts w:ascii="Arial" w:hAnsi="Arial" w:cs="Arial"/>
          <w:sz w:val="20"/>
          <w:szCs w:val="20"/>
          <w:highlight w:val="yellow"/>
        </w:rPr>
        <w:t xml:space="preserve"> miliónov eur</w:t>
      </w:r>
      <w:r w:rsidRPr="00844EA9">
        <w:rPr>
          <w:rFonts w:ascii="Arial" w:hAnsi="Arial" w:cs="Arial"/>
          <w:sz w:val="20"/>
          <w:szCs w:val="20"/>
        </w:rPr>
        <w:t>) bez DPH;</w:t>
      </w:r>
      <w:r w:rsidRPr="00E42096">
        <w:rPr>
          <w:rFonts w:ascii="Arial" w:hAnsi="Arial" w:cs="Arial"/>
          <w:sz w:val="20"/>
          <w:szCs w:val="20"/>
        </w:rPr>
        <w:t xml:space="preserve"> </w:t>
      </w:r>
    </w:p>
    <w:p w:rsidR="00C01942" w:rsidRPr="00E42096" w:rsidRDefault="00C01942" w:rsidP="00D759D8">
      <w:pPr>
        <w:ind w:left="567"/>
        <w:jc w:val="both"/>
        <w:rPr>
          <w:rFonts w:ascii="Arial" w:hAnsi="Arial" w:cs="Arial"/>
          <w:sz w:val="20"/>
          <w:szCs w:val="20"/>
        </w:rPr>
      </w:pPr>
      <w:r w:rsidRPr="00E42096">
        <w:rPr>
          <w:rFonts w:ascii="Arial" w:hAnsi="Arial" w:cs="Arial"/>
          <w:sz w:val="20"/>
          <w:szCs w:val="20"/>
        </w:rPr>
        <w:t xml:space="preserve">c) účasť na tomto projekte musí byť na pozícii projektového manažéra stavby/riaditeľa stavby/zástupcu zhotoviteľa stavby; </w:t>
      </w:r>
    </w:p>
    <w:p w:rsidR="00B22659" w:rsidRPr="00E42096" w:rsidRDefault="00C01942" w:rsidP="00D759D8">
      <w:pPr>
        <w:ind w:left="567" w:hanging="567"/>
        <w:jc w:val="both"/>
        <w:rPr>
          <w:rFonts w:ascii="Arial" w:hAnsi="Arial" w:cs="Arial"/>
          <w:sz w:val="20"/>
          <w:szCs w:val="20"/>
        </w:rPr>
      </w:pPr>
      <w:r w:rsidRPr="00E42096">
        <w:rPr>
          <w:rFonts w:ascii="Arial" w:hAnsi="Arial" w:cs="Arial"/>
          <w:sz w:val="20"/>
          <w:szCs w:val="20"/>
        </w:rPr>
        <w:lastRenderedPageBreak/>
        <w:tab/>
        <w:t>d) účasť na tomto projekte na danej pozícií musí byť v minimálnej dobe trvania zodpovedajúcej 50 % lehoty výstavby Projektu (za lehotu výstavby sa považuje lehota odo dňa vydania Oznámenia o začatí prác po vydanie Preberacieho protokolu).</w:t>
      </w:r>
    </w:p>
    <w:p w:rsidR="00EC1CE8" w:rsidRPr="00E42096" w:rsidRDefault="00EC1CE8" w:rsidP="00D759D8">
      <w:pPr>
        <w:jc w:val="both"/>
        <w:rPr>
          <w:rFonts w:ascii="Arial" w:hAnsi="Arial" w:cs="Arial"/>
          <w:sz w:val="20"/>
          <w:szCs w:val="20"/>
        </w:rPr>
      </w:pPr>
    </w:p>
    <w:p w:rsidR="00B22659" w:rsidRPr="00E42096" w:rsidRDefault="007D1162" w:rsidP="00D759D8">
      <w:pPr>
        <w:jc w:val="both"/>
        <w:rPr>
          <w:rFonts w:ascii="Arial" w:hAnsi="Arial" w:cs="Arial"/>
          <w:sz w:val="20"/>
          <w:szCs w:val="20"/>
        </w:rPr>
      </w:pPr>
      <w:r w:rsidRPr="00E42096">
        <w:rPr>
          <w:rFonts w:ascii="Arial" w:hAnsi="Arial" w:cs="Arial"/>
          <w:sz w:val="20"/>
          <w:szCs w:val="20"/>
        </w:rPr>
        <w:t>III.1.3.3.2</w:t>
      </w:r>
      <w:r w:rsidR="00B22659" w:rsidRPr="00E42096">
        <w:rPr>
          <w:rFonts w:ascii="Arial" w:hAnsi="Arial" w:cs="Arial"/>
          <w:sz w:val="20"/>
          <w:szCs w:val="20"/>
        </w:rPr>
        <w:t xml:space="preserve"> Uchádzač je povinný preukázať, že hlavný stavbyvedúci</w:t>
      </w:r>
      <w:r w:rsidR="00572B35" w:rsidRPr="00E42096">
        <w:rPr>
          <w:rFonts w:ascii="Arial" w:hAnsi="Arial" w:cs="Arial"/>
          <w:sz w:val="20"/>
          <w:szCs w:val="20"/>
        </w:rPr>
        <w:t xml:space="preserve"> (zástupca riaditeľa) </w:t>
      </w:r>
      <w:r w:rsidR="00B22659" w:rsidRPr="00E42096">
        <w:rPr>
          <w:rFonts w:ascii="Arial" w:hAnsi="Arial" w:cs="Arial"/>
          <w:sz w:val="20"/>
          <w:szCs w:val="20"/>
        </w:rPr>
        <w:t>má odbornú prax za rozhodné obdobie</w:t>
      </w:r>
      <w:r w:rsidR="0071557E" w:rsidRPr="00E42096">
        <w:rPr>
          <w:rFonts w:ascii="Arial" w:hAnsi="Arial" w:cs="Arial"/>
          <w:sz w:val="20"/>
          <w:szCs w:val="20"/>
        </w:rPr>
        <w:t xml:space="preserve"> </w:t>
      </w:r>
      <w:r w:rsidR="0071557E" w:rsidRPr="00E42096">
        <w:rPr>
          <w:rFonts w:ascii="Arial" w:hAnsi="Arial" w:cs="Arial"/>
          <w:b/>
          <w:sz w:val="20"/>
          <w:szCs w:val="20"/>
        </w:rPr>
        <w:t>10 rokov</w:t>
      </w:r>
      <w:r w:rsidR="00B22659" w:rsidRPr="00E42096">
        <w:rPr>
          <w:rFonts w:ascii="Arial" w:hAnsi="Arial" w:cs="Arial"/>
          <w:sz w:val="20"/>
          <w:szCs w:val="20"/>
        </w:rPr>
        <w:t xml:space="preserve"> s výkonom činnosti stavbyvedúceho</w:t>
      </w:r>
      <w:r w:rsidR="00B22659" w:rsidRPr="00E42096">
        <w:rPr>
          <w:rFonts w:ascii="Arial" w:hAnsi="Arial" w:cs="Arial"/>
          <w:spacing w:val="-23"/>
          <w:sz w:val="20"/>
          <w:szCs w:val="20"/>
        </w:rPr>
        <w:t xml:space="preserve"> </w:t>
      </w:r>
      <w:r w:rsidR="00B22659" w:rsidRPr="00E42096">
        <w:rPr>
          <w:rFonts w:ascii="Arial" w:hAnsi="Arial" w:cs="Arial"/>
          <w:sz w:val="20"/>
          <w:szCs w:val="20"/>
        </w:rPr>
        <w:t>s odborným zameraním na inžinierske stavby za nasledovných</w:t>
      </w:r>
      <w:r w:rsidR="00B22659" w:rsidRPr="00E42096">
        <w:rPr>
          <w:rFonts w:ascii="Arial" w:hAnsi="Arial" w:cs="Arial"/>
          <w:spacing w:val="-13"/>
          <w:sz w:val="20"/>
          <w:szCs w:val="20"/>
        </w:rPr>
        <w:t xml:space="preserve"> </w:t>
      </w:r>
      <w:r w:rsidR="00B22659" w:rsidRPr="00E42096">
        <w:rPr>
          <w:rFonts w:ascii="Arial" w:hAnsi="Arial" w:cs="Arial"/>
          <w:sz w:val="20"/>
          <w:szCs w:val="20"/>
        </w:rPr>
        <w:t>podmienok:</w:t>
      </w:r>
    </w:p>
    <w:p w:rsidR="00C01942" w:rsidRPr="00E42096" w:rsidRDefault="00C01942" w:rsidP="00D759D8">
      <w:pPr>
        <w:ind w:left="709"/>
        <w:jc w:val="both"/>
        <w:rPr>
          <w:rFonts w:ascii="Arial" w:hAnsi="Arial" w:cs="Arial"/>
          <w:sz w:val="20"/>
          <w:szCs w:val="20"/>
        </w:rPr>
      </w:pPr>
      <w:r w:rsidRPr="00E42096">
        <w:rPr>
          <w:rFonts w:ascii="Arial" w:hAnsi="Arial" w:cs="Arial"/>
          <w:sz w:val="20"/>
          <w:szCs w:val="20"/>
        </w:rPr>
        <w:t xml:space="preserve">a) účasť na realizácii** minimálne 2 projektov na stavbách diaľnic alebo rýchlostných ciest, kde zmluvné podmienky vychádzali zo zmluvných podmienok FIDIC (akýchkoľvek); </w:t>
      </w:r>
    </w:p>
    <w:p w:rsidR="00C01942" w:rsidRPr="00E42096" w:rsidRDefault="00C01942" w:rsidP="00D759D8">
      <w:pPr>
        <w:ind w:left="709"/>
        <w:jc w:val="both"/>
        <w:rPr>
          <w:rFonts w:ascii="Arial" w:hAnsi="Arial" w:cs="Arial"/>
          <w:sz w:val="20"/>
          <w:szCs w:val="20"/>
        </w:rPr>
      </w:pPr>
      <w:r w:rsidRPr="00E42096">
        <w:rPr>
          <w:rFonts w:ascii="Arial" w:hAnsi="Arial" w:cs="Arial"/>
          <w:sz w:val="20"/>
          <w:szCs w:val="20"/>
        </w:rPr>
        <w:t xml:space="preserve">b) účasť na týchto min. 2 projektoch musí byť na pozícii stavbyvedúceho pre cesty so šírkovým usporiadaním minimálne 22,5 metrov alebo na pozícií stavbyvedúceho pre mosty dĺžky minimálne 600 metrov; </w:t>
      </w:r>
    </w:p>
    <w:p w:rsidR="00C01942" w:rsidRPr="00E42096" w:rsidRDefault="00C01942" w:rsidP="00D759D8">
      <w:pPr>
        <w:ind w:left="709"/>
        <w:jc w:val="both"/>
        <w:rPr>
          <w:rFonts w:ascii="Arial" w:hAnsi="Arial" w:cs="Arial"/>
          <w:sz w:val="20"/>
          <w:szCs w:val="20"/>
        </w:rPr>
      </w:pPr>
      <w:r w:rsidRPr="00E42096">
        <w:rPr>
          <w:rFonts w:ascii="Arial" w:hAnsi="Arial" w:cs="Arial"/>
          <w:sz w:val="20"/>
          <w:szCs w:val="20"/>
        </w:rPr>
        <w:t xml:space="preserve">c) účasť na týchto min. 2 projektoch na danej pozícii musí byť v minimálnej dobe trvania zodpovedajúcej 50 % lehoty výstavby Projektu (za lehotu výstavby sa považuje lehota odo dňa vydania Oznámenia o začatí prác po vydanie Preberacieho protokolu); </w:t>
      </w:r>
    </w:p>
    <w:p w:rsidR="00EC1CE8" w:rsidRPr="00E42096" w:rsidRDefault="00C01942" w:rsidP="00D759D8">
      <w:pPr>
        <w:ind w:left="709"/>
        <w:jc w:val="both"/>
        <w:rPr>
          <w:rFonts w:ascii="Arial" w:hAnsi="Arial" w:cs="Arial"/>
          <w:sz w:val="20"/>
          <w:szCs w:val="20"/>
        </w:rPr>
      </w:pPr>
      <w:r w:rsidRPr="00E42096">
        <w:rPr>
          <w:rFonts w:ascii="Arial" w:hAnsi="Arial" w:cs="Arial"/>
          <w:sz w:val="20"/>
          <w:szCs w:val="20"/>
        </w:rPr>
        <w:t>d) jeden z týchto projektov musí byť v celkovej zmluvnej cene stavebných prác projektu minimálne 50 000 000 eur (slovom päťdesiat miliónov eur) bez DPH.</w:t>
      </w:r>
    </w:p>
    <w:p w:rsidR="00C01942" w:rsidRPr="00E42096" w:rsidRDefault="00C01942" w:rsidP="00D759D8">
      <w:pPr>
        <w:jc w:val="both"/>
        <w:rPr>
          <w:rFonts w:ascii="Arial" w:hAnsi="Arial" w:cs="Arial"/>
          <w:sz w:val="20"/>
          <w:szCs w:val="20"/>
        </w:rPr>
      </w:pPr>
    </w:p>
    <w:p w:rsidR="00B22659" w:rsidRPr="00E42096" w:rsidRDefault="00664639" w:rsidP="00D759D8">
      <w:pPr>
        <w:jc w:val="both"/>
        <w:rPr>
          <w:rFonts w:ascii="Arial" w:hAnsi="Arial" w:cs="Arial"/>
          <w:spacing w:val="-8"/>
          <w:sz w:val="20"/>
          <w:szCs w:val="20"/>
        </w:rPr>
      </w:pPr>
      <w:r w:rsidRPr="00E42096">
        <w:rPr>
          <w:rFonts w:ascii="Arial" w:hAnsi="Arial" w:cs="Arial"/>
          <w:sz w:val="20"/>
          <w:szCs w:val="20"/>
        </w:rPr>
        <w:t>III.1.</w:t>
      </w:r>
      <w:r w:rsidR="00B22659" w:rsidRPr="00E42096">
        <w:rPr>
          <w:rFonts w:ascii="Arial" w:hAnsi="Arial" w:cs="Arial"/>
          <w:sz w:val="20"/>
          <w:szCs w:val="20"/>
        </w:rPr>
        <w:t xml:space="preserve">3.3.3 Uchádzač je povinný preukázať, že stavbyvedúci na mosty má odbornú prax za rozhodné obdobie </w:t>
      </w:r>
      <w:r w:rsidR="0071557E" w:rsidRPr="00E42096">
        <w:rPr>
          <w:rFonts w:ascii="Arial" w:hAnsi="Arial" w:cs="Arial"/>
          <w:b/>
          <w:sz w:val="20"/>
          <w:szCs w:val="20"/>
        </w:rPr>
        <w:t xml:space="preserve">10 rokov </w:t>
      </w:r>
      <w:r w:rsidR="00B22659" w:rsidRPr="00E42096">
        <w:rPr>
          <w:rFonts w:ascii="Arial" w:hAnsi="Arial" w:cs="Arial"/>
          <w:sz w:val="20"/>
          <w:szCs w:val="20"/>
        </w:rPr>
        <w:t>s výkonom činnosti</w:t>
      </w:r>
      <w:r w:rsidR="00B22659" w:rsidRPr="00E42096">
        <w:rPr>
          <w:rFonts w:ascii="Arial" w:hAnsi="Arial" w:cs="Arial"/>
          <w:spacing w:val="-23"/>
          <w:sz w:val="20"/>
          <w:szCs w:val="20"/>
        </w:rPr>
        <w:t xml:space="preserve"> </w:t>
      </w:r>
      <w:r w:rsidR="00B22659" w:rsidRPr="00E42096">
        <w:rPr>
          <w:rFonts w:ascii="Arial" w:hAnsi="Arial" w:cs="Arial"/>
          <w:sz w:val="20"/>
          <w:szCs w:val="20"/>
        </w:rPr>
        <w:t>stavbyvedúceho na mostoch za nasledovných</w:t>
      </w:r>
      <w:r w:rsidR="00B22659" w:rsidRPr="00E42096">
        <w:rPr>
          <w:rFonts w:ascii="Arial" w:hAnsi="Arial" w:cs="Arial"/>
          <w:spacing w:val="-8"/>
          <w:sz w:val="20"/>
          <w:szCs w:val="20"/>
        </w:rPr>
        <w:t xml:space="preserve"> </w:t>
      </w:r>
      <w:r w:rsidR="00B22659" w:rsidRPr="00E42096">
        <w:rPr>
          <w:rFonts w:ascii="Arial" w:hAnsi="Arial" w:cs="Arial"/>
          <w:sz w:val="20"/>
          <w:szCs w:val="20"/>
        </w:rPr>
        <w:t>podmienok:</w:t>
      </w:r>
    </w:p>
    <w:p w:rsidR="00C63E8E" w:rsidRPr="00E42096" w:rsidRDefault="00C63E8E" w:rsidP="00D759D8">
      <w:pPr>
        <w:ind w:left="709"/>
        <w:jc w:val="both"/>
        <w:rPr>
          <w:rFonts w:ascii="Arial" w:hAnsi="Arial" w:cs="Arial"/>
          <w:sz w:val="20"/>
          <w:szCs w:val="20"/>
        </w:rPr>
      </w:pPr>
      <w:r w:rsidRPr="00E42096">
        <w:rPr>
          <w:rFonts w:ascii="Arial" w:hAnsi="Arial" w:cs="Arial"/>
          <w:sz w:val="20"/>
          <w:szCs w:val="20"/>
        </w:rPr>
        <w:t xml:space="preserve">a) účasť na realizácii** minimálne 2 projektu pri stavbách diaľnic alebo rýchlostných ciest, ktorých súčasťou bol most/mosty s dĺžkou mosta minimálne 600 metrov; </w:t>
      </w:r>
    </w:p>
    <w:p w:rsidR="00C63E8E" w:rsidRPr="00E42096" w:rsidRDefault="00C63E8E" w:rsidP="00D759D8">
      <w:pPr>
        <w:ind w:firstLine="709"/>
        <w:jc w:val="both"/>
        <w:rPr>
          <w:rFonts w:ascii="Arial" w:hAnsi="Arial" w:cs="Arial"/>
          <w:sz w:val="20"/>
          <w:szCs w:val="20"/>
        </w:rPr>
      </w:pPr>
      <w:r w:rsidRPr="00E42096">
        <w:rPr>
          <w:rFonts w:ascii="Arial" w:hAnsi="Arial" w:cs="Arial"/>
          <w:sz w:val="20"/>
          <w:szCs w:val="20"/>
        </w:rPr>
        <w:t xml:space="preserve">b) účasť na týchto projektov musí byť na pozícii stavbyvedúceho na mosty; </w:t>
      </w:r>
    </w:p>
    <w:p w:rsidR="00C63E8E" w:rsidRPr="00E42096" w:rsidRDefault="00C63E8E" w:rsidP="00D759D8">
      <w:pPr>
        <w:ind w:left="709"/>
        <w:jc w:val="both"/>
        <w:rPr>
          <w:rFonts w:ascii="Arial" w:hAnsi="Arial" w:cs="Arial"/>
          <w:sz w:val="20"/>
          <w:szCs w:val="20"/>
        </w:rPr>
      </w:pPr>
      <w:r w:rsidRPr="00E42096">
        <w:rPr>
          <w:rFonts w:ascii="Arial" w:hAnsi="Arial" w:cs="Arial"/>
          <w:sz w:val="20"/>
          <w:szCs w:val="20"/>
        </w:rPr>
        <w:t xml:space="preserve">c) účasť na týchto projektov na danej pozícii musí byť v minimálnej dobe trvania zodpovedajúcej 50 % lehoty výstavby Projektu (za lehotu výstavby sa považuje lehota odo dňa vydania Oznámenia o začatí prác po vydanie Preberacieho protokolu); </w:t>
      </w:r>
    </w:p>
    <w:p w:rsidR="00EC1CE8" w:rsidRPr="00E42096" w:rsidRDefault="00C63E8E" w:rsidP="00D759D8">
      <w:pPr>
        <w:ind w:left="709"/>
        <w:jc w:val="both"/>
        <w:rPr>
          <w:rFonts w:ascii="Arial" w:hAnsi="Arial" w:cs="Arial"/>
          <w:sz w:val="20"/>
          <w:szCs w:val="20"/>
        </w:rPr>
      </w:pPr>
      <w:r w:rsidRPr="00E42096">
        <w:rPr>
          <w:rFonts w:ascii="Arial" w:hAnsi="Arial" w:cs="Arial"/>
          <w:sz w:val="20"/>
          <w:szCs w:val="20"/>
        </w:rPr>
        <w:t xml:space="preserve">d) každý z týchto projektov musí byť v celkovej zmluvnej cene stavebných prác projektu minimálne </w:t>
      </w:r>
      <w:r w:rsidR="00AA7B9B">
        <w:rPr>
          <w:rFonts w:ascii="Arial" w:hAnsi="Arial" w:cs="Arial"/>
          <w:sz w:val="20"/>
          <w:szCs w:val="20"/>
          <w:highlight w:val="yellow"/>
        </w:rPr>
        <w:t>30 000 000 eur</w:t>
      </w:r>
      <w:r w:rsidR="00AA7B9B">
        <w:rPr>
          <w:rFonts w:ascii="Arial" w:hAnsi="Arial" w:cs="Arial"/>
          <w:sz w:val="20"/>
          <w:szCs w:val="20"/>
        </w:rPr>
        <w:t xml:space="preserve"> </w:t>
      </w:r>
      <w:r w:rsidR="00AA7B9B">
        <w:rPr>
          <w:rFonts w:ascii="Arial" w:hAnsi="Arial" w:cs="Arial"/>
          <w:sz w:val="20"/>
          <w:szCs w:val="20"/>
          <w:highlight w:val="yellow"/>
        </w:rPr>
        <w:t>(slovom tridsať miliónov eur)</w:t>
      </w:r>
      <w:r w:rsidR="00AA7B9B">
        <w:rPr>
          <w:rFonts w:ascii="Arial" w:hAnsi="Arial" w:cs="Arial"/>
          <w:sz w:val="20"/>
          <w:szCs w:val="20"/>
        </w:rPr>
        <w:t xml:space="preserve"> bez </w:t>
      </w:r>
      <w:proofErr w:type="spellStart"/>
      <w:r w:rsidRPr="00E42096">
        <w:rPr>
          <w:rFonts w:ascii="Arial" w:hAnsi="Arial" w:cs="Arial"/>
          <w:sz w:val="20"/>
          <w:szCs w:val="20"/>
        </w:rPr>
        <w:t>bez</w:t>
      </w:r>
      <w:proofErr w:type="spellEnd"/>
      <w:r w:rsidRPr="00E42096">
        <w:rPr>
          <w:rFonts w:ascii="Arial" w:hAnsi="Arial" w:cs="Arial"/>
          <w:sz w:val="20"/>
          <w:szCs w:val="20"/>
        </w:rPr>
        <w:t xml:space="preserve"> DPH.</w:t>
      </w:r>
    </w:p>
    <w:p w:rsidR="00C63E8E" w:rsidRPr="00E42096" w:rsidRDefault="00C63E8E" w:rsidP="00D759D8">
      <w:pPr>
        <w:jc w:val="both"/>
        <w:rPr>
          <w:rFonts w:ascii="Arial" w:hAnsi="Arial" w:cs="Arial"/>
          <w:sz w:val="20"/>
          <w:szCs w:val="20"/>
        </w:rPr>
      </w:pPr>
    </w:p>
    <w:p w:rsidR="00B22659" w:rsidRPr="00E42096" w:rsidRDefault="00B22659" w:rsidP="00D759D8">
      <w:pPr>
        <w:jc w:val="both"/>
        <w:rPr>
          <w:rFonts w:ascii="Arial" w:hAnsi="Arial" w:cs="Arial"/>
          <w:sz w:val="20"/>
          <w:szCs w:val="20"/>
        </w:rPr>
      </w:pPr>
      <w:r w:rsidRPr="00E42096">
        <w:rPr>
          <w:rFonts w:ascii="Arial" w:hAnsi="Arial" w:cs="Arial"/>
          <w:sz w:val="20"/>
          <w:szCs w:val="20"/>
        </w:rPr>
        <w:t>**Poznámka: Realizáciou sa rozumie výstavba novej diaľnice alebo rýchlostnej cesty, ktorých súčasťou boli mostné objekty.</w:t>
      </w:r>
    </w:p>
    <w:p w:rsidR="00EC1CE8" w:rsidRPr="00E42096" w:rsidRDefault="00EC1CE8" w:rsidP="00D759D8">
      <w:pPr>
        <w:tabs>
          <w:tab w:val="left" w:pos="571"/>
        </w:tabs>
        <w:jc w:val="both"/>
        <w:rPr>
          <w:rFonts w:ascii="Arial" w:hAnsi="Arial" w:cs="Arial"/>
          <w:sz w:val="20"/>
          <w:szCs w:val="20"/>
        </w:rPr>
      </w:pPr>
    </w:p>
    <w:p w:rsidR="00B22659" w:rsidRPr="00E42096" w:rsidRDefault="00664639" w:rsidP="00D759D8">
      <w:pPr>
        <w:tabs>
          <w:tab w:val="left" w:pos="571"/>
        </w:tabs>
        <w:jc w:val="both"/>
        <w:rPr>
          <w:rFonts w:ascii="Arial" w:hAnsi="Arial" w:cs="Arial"/>
          <w:sz w:val="20"/>
          <w:szCs w:val="20"/>
        </w:rPr>
      </w:pPr>
      <w:r w:rsidRPr="00E42096">
        <w:rPr>
          <w:rFonts w:ascii="Arial" w:hAnsi="Arial" w:cs="Arial"/>
          <w:sz w:val="20"/>
          <w:szCs w:val="20"/>
        </w:rPr>
        <w:t>III.1.</w:t>
      </w:r>
      <w:r w:rsidR="00B22659" w:rsidRPr="00E42096">
        <w:rPr>
          <w:rFonts w:ascii="Arial" w:hAnsi="Arial" w:cs="Arial"/>
          <w:sz w:val="20"/>
          <w:szCs w:val="20"/>
        </w:rPr>
        <w:t xml:space="preserve">3.3.4 Kľúčový odborník vo funkcii </w:t>
      </w:r>
      <w:r w:rsidR="00C63E8E" w:rsidRPr="00E42096">
        <w:rPr>
          <w:rFonts w:ascii="Arial" w:hAnsi="Arial" w:cs="Arial"/>
          <w:b/>
          <w:sz w:val="20"/>
          <w:szCs w:val="20"/>
        </w:rPr>
        <w:t>Hlavný inžinier projektu</w:t>
      </w:r>
      <w:r w:rsidR="00C63E8E" w:rsidRPr="00E42096">
        <w:rPr>
          <w:rFonts w:ascii="Arial" w:hAnsi="Arial" w:cs="Arial"/>
          <w:sz w:val="20"/>
          <w:szCs w:val="20"/>
        </w:rPr>
        <w:t xml:space="preserve"> </w:t>
      </w:r>
      <w:r w:rsidR="00B22659" w:rsidRPr="00E42096">
        <w:rPr>
          <w:rFonts w:ascii="Arial" w:hAnsi="Arial" w:cs="Arial"/>
          <w:sz w:val="20"/>
          <w:szCs w:val="20"/>
        </w:rPr>
        <w:t>musí preukázať nasledovné</w:t>
      </w:r>
      <w:r w:rsidR="00B22659" w:rsidRPr="00E42096">
        <w:rPr>
          <w:rFonts w:ascii="Arial" w:hAnsi="Arial" w:cs="Arial"/>
          <w:spacing w:val="-18"/>
          <w:sz w:val="20"/>
          <w:szCs w:val="20"/>
        </w:rPr>
        <w:t xml:space="preserve"> </w:t>
      </w:r>
      <w:r w:rsidR="00B22659" w:rsidRPr="00E42096">
        <w:rPr>
          <w:rFonts w:ascii="Arial" w:hAnsi="Arial" w:cs="Arial"/>
          <w:sz w:val="20"/>
          <w:szCs w:val="20"/>
        </w:rPr>
        <w:t>kritériá:</w:t>
      </w:r>
    </w:p>
    <w:p w:rsidR="00C63E8E" w:rsidRPr="00E42096" w:rsidRDefault="00B22659" w:rsidP="00D759D8">
      <w:pPr>
        <w:jc w:val="both"/>
        <w:rPr>
          <w:rFonts w:ascii="Arial" w:hAnsi="Arial" w:cs="Arial"/>
          <w:sz w:val="20"/>
          <w:szCs w:val="20"/>
        </w:rPr>
      </w:pPr>
      <w:r w:rsidRPr="00E42096">
        <w:rPr>
          <w:rFonts w:ascii="Arial" w:hAnsi="Arial" w:cs="Arial"/>
          <w:sz w:val="20"/>
          <w:szCs w:val="20"/>
        </w:rPr>
        <w:t>V rozhod</w:t>
      </w:r>
      <w:r w:rsidR="007471D8" w:rsidRPr="00E42096">
        <w:rPr>
          <w:rFonts w:ascii="Arial" w:hAnsi="Arial" w:cs="Arial"/>
          <w:sz w:val="20"/>
          <w:szCs w:val="20"/>
        </w:rPr>
        <w:t>n</w:t>
      </w:r>
      <w:r w:rsidRPr="00E42096">
        <w:rPr>
          <w:rFonts w:ascii="Arial" w:hAnsi="Arial" w:cs="Arial"/>
          <w:sz w:val="20"/>
          <w:szCs w:val="20"/>
        </w:rPr>
        <w:t>om období</w:t>
      </w:r>
      <w:r w:rsidR="0071557E" w:rsidRPr="00E42096">
        <w:rPr>
          <w:rFonts w:ascii="Arial" w:hAnsi="Arial" w:cs="Arial"/>
          <w:sz w:val="20"/>
          <w:szCs w:val="20"/>
        </w:rPr>
        <w:t xml:space="preserve"> </w:t>
      </w:r>
      <w:r w:rsidR="0071557E" w:rsidRPr="00E42096">
        <w:rPr>
          <w:rFonts w:ascii="Arial" w:hAnsi="Arial" w:cs="Arial"/>
          <w:b/>
          <w:sz w:val="20"/>
          <w:szCs w:val="20"/>
        </w:rPr>
        <w:t>10 rokov</w:t>
      </w:r>
      <w:r w:rsidRPr="00E42096">
        <w:rPr>
          <w:rFonts w:ascii="Arial" w:hAnsi="Arial" w:cs="Arial"/>
          <w:sz w:val="20"/>
          <w:szCs w:val="20"/>
        </w:rPr>
        <w:t xml:space="preserve">, </w:t>
      </w:r>
      <w:r w:rsidR="00C63E8E" w:rsidRPr="00E42096">
        <w:rPr>
          <w:rFonts w:ascii="Arial" w:hAnsi="Arial" w:cs="Arial"/>
          <w:sz w:val="20"/>
          <w:szCs w:val="20"/>
        </w:rPr>
        <w:t>musí predložiť zoznam projektov u ktorých vykonával hlavného inžiniera projektu, minimálne 1 (jednu) v stupni DSP alebo DRS pre stavby diaľnic alebo rýchlostných ciest.</w:t>
      </w:r>
    </w:p>
    <w:p w:rsidR="00EC1CE8" w:rsidRPr="00E42096" w:rsidRDefault="00C63E8E" w:rsidP="00D759D8">
      <w:pPr>
        <w:jc w:val="both"/>
        <w:rPr>
          <w:rFonts w:ascii="Arial" w:hAnsi="Arial" w:cs="Arial"/>
          <w:sz w:val="20"/>
          <w:szCs w:val="20"/>
        </w:rPr>
      </w:pPr>
      <w:r w:rsidRPr="00E42096">
        <w:rPr>
          <w:rFonts w:ascii="Arial" w:hAnsi="Arial" w:cs="Arial"/>
          <w:sz w:val="20"/>
          <w:szCs w:val="20"/>
        </w:rPr>
        <w:t>Verejný obstarávateľ uzná hlavnému inžinierovi projektu len tie poskytnuté zmluvy v rámci predloženého zoznamu (DSP a DRS), u ktorých bola predložená dokumentácia potvrdená podpisom a odtlačkom pečiatky odbornej spôsobilosti hlavného inžiniera projektu. Záujemca predloží kópiu príslušnej strany, z ktorej sa dajú overiť potrebné informácie.</w:t>
      </w:r>
    </w:p>
    <w:p w:rsidR="00C63E8E" w:rsidRPr="00E42096" w:rsidRDefault="00C63E8E" w:rsidP="00D759D8">
      <w:pPr>
        <w:jc w:val="both"/>
        <w:rPr>
          <w:rFonts w:ascii="Arial" w:hAnsi="Arial" w:cs="Arial"/>
          <w:sz w:val="20"/>
          <w:szCs w:val="20"/>
        </w:rPr>
      </w:pPr>
    </w:p>
    <w:p w:rsidR="00B22659" w:rsidRPr="00E42096" w:rsidRDefault="00664639" w:rsidP="00D759D8">
      <w:pPr>
        <w:jc w:val="both"/>
        <w:rPr>
          <w:rFonts w:ascii="Arial" w:hAnsi="Arial" w:cs="Arial"/>
          <w:sz w:val="20"/>
          <w:szCs w:val="20"/>
        </w:rPr>
      </w:pPr>
      <w:r w:rsidRPr="00E42096">
        <w:rPr>
          <w:rFonts w:ascii="Arial" w:hAnsi="Arial" w:cs="Arial"/>
          <w:sz w:val="20"/>
          <w:szCs w:val="20"/>
        </w:rPr>
        <w:t>III.1.</w:t>
      </w:r>
      <w:r w:rsidR="00B22659" w:rsidRPr="00E42096">
        <w:rPr>
          <w:rFonts w:ascii="Arial" w:hAnsi="Arial" w:cs="Arial"/>
          <w:sz w:val="20"/>
          <w:szCs w:val="20"/>
        </w:rPr>
        <w:t xml:space="preserve">3.3.5 Kľúčový pracovník vo funkcii </w:t>
      </w:r>
      <w:r w:rsidR="00C63E8E" w:rsidRPr="00E42096">
        <w:rPr>
          <w:rFonts w:ascii="Arial" w:hAnsi="Arial" w:cs="Arial"/>
          <w:b/>
          <w:sz w:val="20"/>
          <w:szCs w:val="20"/>
        </w:rPr>
        <w:t>Projektant mostov</w:t>
      </w:r>
      <w:r w:rsidR="00B22659" w:rsidRPr="00E42096">
        <w:rPr>
          <w:rFonts w:ascii="Arial" w:hAnsi="Arial" w:cs="Arial"/>
          <w:sz w:val="20"/>
          <w:szCs w:val="20"/>
        </w:rPr>
        <w:t xml:space="preserve"> musí spĺňať nasledovné</w:t>
      </w:r>
      <w:r w:rsidR="00B22659" w:rsidRPr="00E42096">
        <w:rPr>
          <w:rFonts w:ascii="Arial" w:hAnsi="Arial" w:cs="Arial"/>
          <w:spacing w:val="-21"/>
          <w:sz w:val="20"/>
          <w:szCs w:val="20"/>
        </w:rPr>
        <w:t xml:space="preserve"> </w:t>
      </w:r>
      <w:r w:rsidR="00B22659" w:rsidRPr="00E42096">
        <w:rPr>
          <w:rFonts w:ascii="Arial" w:hAnsi="Arial" w:cs="Arial"/>
          <w:sz w:val="20"/>
          <w:szCs w:val="20"/>
        </w:rPr>
        <w:t>kritériá:</w:t>
      </w:r>
    </w:p>
    <w:p w:rsidR="00C2085B" w:rsidRPr="00E42096" w:rsidRDefault="00C63E8E" w:rsidP="00C2085B">
      <w:pPr>
        <w:jc w:val="both"/>
        <w:rPr>
          <w:rFonts w:ascii="Arial" w:hAnsi="Arial" w:cs="Arial"/>
          <w:sz w:val="20"/>
          <w:szCs w:val="20"/>
        </w:rPr>
      </w:pPr>
      <w:r w:rsidRPr="00E42096">
        <w:rPr>
          <w:rFonts w:ascii="Arial" w:hAnsi="Arial" w:cs="Arial"/>
          <w:sz w:val="20"/>
          <w:szCs w:val="20"/>
        </w:rPr>
        <w:t xml:space="preserve">V rozhodnom období </w:t>
      </w:r>
      <w:r w:rsidRPr="00E42096">
        <w:rPr>
          <w:rFonts w:ascii="Arial" w:hAnsi="Arial" w:cs="Arial"/>
          <w:b/>
          <w:sz w:val="20"/>
          <w:szCs w:val="20"/>
        </w:rPr>
        <w:t>10 rokov</w:t>
      </w:r>
      <w:r w:rsidRPr="00E42096">
        <w:rPr>
          <w:rFonts w:ascii="Arial" w:hAnsi="Arial" w:cs="Arial"/>
          <w:sz w:val="20"/>
          <w:szCs w:val="20"/>
        </w:rPr>
        <w:t xml:space="preserve"> </w:t>
      </w:r>
      <w:r w:rsidR="00C2085B" w:rsidRPr="00E42096">
        <w:rPr>
          <w:rFonts w:ascii="Arial" w:hAnsi="Arial" w:cs="Arial"/>
          <w:sz w:val="20"/>
          <w:szCs w:val="20"/>
        </w:rPr>
        <w:t>musí predložiť zoznam projektov u ktorých vykonával zodpovedného projektanta/hlavného projektanta/zástupca hlavného projektanta / kontroloval, minimálne 1 (jedného) projektu v stupni DSP alebo DRS pre stavby mostov minimálne dĺžky 600metrov a  minimálne 1 (jedného) projektu v stupni DSP alebo DRS pre stavby mosty združeného priečneho rezu (oba jazdné smery na jednej nosnej konštrukcii) v plnom profile diaľnice, alebo rýchlostnej cesty, alebo cesty 1.triedy kategórie minimálne 22,5.</w:t>
      </w:r>
    </w:p>
    <w:p w:rsidR="00C2085B" w:rsidRPr="00E42096" w:rsidRDefault="00C2085B" w:rsidP="00C2085B">
      <w:pPr>
        <w:jc w:val="both"/>
        <w:rPr>
          <w:rFonts w:ascii="Arial" w:hAnsi="Arial" w:cs="Arial"/>
          <w:sz w:val="20"/>
          <w:szCs w:val="20"/>
        </w:rPr>
      </w:pPr>
    </w:p>
    <w:p w:rsidR="00C2085B" w:rsidRPr="00E42096" w:rsidRDefault="00C2085B" w:rsidP="00C2085B">
      <w:pPr>
        <w:jc w:val="both"/>
        <w:rPr>
          <w:rFonts w:ascii="Arial" w:hAnsi="Arial" w:cs="Arial"/>
          <w:sz w:val="20"/>
          <w:szCs w:val="20"/>
        </w:rPr>
      </w:pPr>
      <w:r w:rsidRPr="00E42096">
        <w:rPr>
          <w:rFonts w:ascii="Arial" w:hAnsi="Arial" w:cs="Arial"/>
          <w:sz w:val="20"/>
          <w:szCs w:val="20"/>
        </w:rPr>
        <w:t>Verejný obstarávateľ uzná hlavnému len tie poskytnuté zmluvy v rámci predloženého zoznamu (DSP a DRS), u ktorých bola predložená dokumentácia potvrdená podpisom a odtlačkom pečiatky odbornej spôsobilosti projektanta. Záujemca predloží kópiu príslušnej strany, z ktorej sa dajú overiť potrebné informácie.</w:t>
      </w:r>
    </w:p>
    <w:p w:rsidR="00C63E8E" w:rsidRPr="00E42096" w:rsidRDefault="00C63E8E" w:rsidP="00C2085B">
      <w:pPr>
        <w:jc w:val="both"/>
        <w:rPr>
          <w:rFonts w:ascii="Arial" w:hAnsi="Arial" w:cs="Arial"/>
          <w:sz w:val="20"/>
          <w:szCs w:val="20"/>
        </w:rPr>
      </w:pPr>
    </w:p>
    <w:p w:rsidR="00230915" w:rsidRPr="00E42096" w:rsidRDefault="00664639" w:rsidP="00D759D8">
      <w:pPr>
        <w:jc w:val="both"/>
        <w:rPr>
          <w:rFonts w:ascii="Arial" w:hAnsi="Arial" w:cs="Arial"/>
          <w:b/>
          <w:sz w:val="20"/>
          <w:szCs w:val="20"/>
        </w:rPr>
      </w:pPr>
      <w:r w:rsidRPr="00E42096">
        <w:rPr>
          <w:rFonts w:ascii="Arial" w:hAnsi="Arial" w:cs="Arial"/>
          <w:sz w:val="20"/>
          <w:szCs w:val="20"/>
        </w:rPr>
        <w:t>III.1.</w:t>
      </w:r>
      <w:r w:rsidR="006309A6" w:rsidRPr="00E42096">
        <w:rPr>
          <w:rFonts w:ascii="Arial" w:hAnsi="Arial" w:cs="Arial"/>
          <w:sz w:val="20"/>
          <w:szCs w:val="20"/>
        </w:rPr>
        <w:t xml:space="preserve">3.3.6 </w:t>
      </w:r>
      <w:r w:rsidR="00C63E8E" w:rsidRPr="00E42096">
        <w:rPr>
          <w:rFonts w:ascii="Arial" w:hAnsi="Arial" w:cs="Arial"/>
          <w:sz w:val="20"/>
          <w:szCs w:val="20"/>
        </w:rPr>
        <w:t xml:space="preserve">Kľúčový pracovník vo funkcii </w:t>
      </w:r>
      <w:r w:rsidR="00C63E8E" w:rsidRPr="00E42096">
        <w:rPr>
          <w:rFonts w:ascii="Arial" w:hAnsi="Arial" w:cs="Arial"/>
          <w:b/>
          <w:sz w:val="20"/>
          <w:szCs w:val="20"/>
        </w:rPr>
        <w:t>Hlavný geodet Zhotoviteľa</w:t>
      </w:r>
    </w:p>
    <w:p w:rsidR="00C63E8E" w:rsidRPr="00E42096" w:rsidRDefault="00C63E8E" w:rsidP="00D759D8">
      <w:pPr>
        <w:jc w:val="both"/>
        <w:rPr>
          <w:rFonts w:ascii="Arial" w:hAnsi="Arial" w:cs="Arial"/>
          <w:sz w:val="20"/>
          <w:szCs w:val="20"/>
        </w:rPr>
      </w:pPr>
      <w:r w:rsidRPr="00E42096">
        <w:rPr>
          <w:rFonts w:ascii="Arial" w:hAnsi="Arial" w:cs="Arial"/>
          <w:sz w:val="20"/>
          <w:szCs w:val="20"/>
        </w:rPr>
        <w:t xml:space="preserve">V rozhodnom období </w:t>
      </w:r>
      <w:r w:rsidRPr="00E42096">
        <w:rPr>
          <w:rFonts w:ascii="Arial" w:hAnsi="Arial" w:cs="Arial"/>
          <w:b/>
          <w:sz w:val="20"/>
          <w:szCs w:val="20"/>
        </w:rPr>
        <w:t>10 rokov</w:t>
      </w:r>
      <w:r w:rsidRPr="00E42096">
        <w:rPr>
          <w:rFonts w:ascii="Arial" w:hAnsi="Arial" w:cs="Arial"/>
          <w:sz w:val="20"/>
          <w:szCs w:val="20"/>
        </w:rPr>
        <w:t xml:space="preserve"> vykonával činnosť autorizovaného geodeta a kartografa minimálne na           2 projektoch pri stavbách dopravnej infraštruktúry: diaľnice, rýchlostné cesty, cesty I. triedy, stavby železníc na pozícii autorizovaný geodet.</w:t>
      </w:r>
    </w:p>
    <w:p w:rsidR="00C63E8E" w:rsidRPr="00E42096" w:rsidRDefault="00C63E8E" w:rsidP="00D759D8">
      <w:pPr>
        <w:jc w:val="both"/>
        <w:rPr>
          <w:rFonts w:ascii="Arial" w:hAnsi="Arial" w:cs="Arial"/>
          <w:sz w:val="20"/>
          <w:szCs w:val="20"/>
        </w:rPr>
      </w:pPr>
    </w:p>
    <w:p w:rsidR="00C63E8E" w:rsidRPr="00E42096" w:rsidRDefault="00C63E8E" w:rsidP="00D759D8">
      <w:pPr>
        <w:jc w:val="both"/>
        <w:rPr>
          <w:rFonts w:ascii="Arial" w:hAnsi="Arial" w:cs="Arial"/>
          <w:b/>
          <w:sz w:val="20"/>
          <w:szCs w:val="20"/>
        </w:rPr>
      </w:pPr>
      <w:r w:rsidRPr="00E42096">
        <w:rPr>
          <w:rFonts w:ascii="Arial" w:hAnsi="Arial" w:cs="Arial"/>
          <w:sz w:val="20"/>
          <w:szCs w:val="20"/>
        </w:rPr>
        <w:t xml:space="preserve">III.1.3.3.7 Kľúčový pracovník vo funkcii </w:t>
      </w:r>
      <w:r w:rsidRPr="00E42096">
        <w:rPr>
          <w:rFonts w:ascii="Arial" w:hAnsi="Arial" w:cs="Arial"/>
          <w:b/>
          <w:sz w:val="20"/>
          <w:szCs w:val="20"/>
        </w:rPr>
        <w:t>Odborník zodpovedný za kontrolu kvality</w:t>
      </w:r>
    </w:p>
    <w:p w:rsidR="00C63E8E" w:rsidRPr="00E42096" w:rsidRDefault="00C63E8E" w:rsidP="00D759D8">
      <w:pPr>
        <w:jc w:val="both"/>
        <w:rPr>
          <w:rFonts w:ascii="Arial" w:hAnsi="Arial" w:cs="Arial"/>
          <w:sz w:val="20"/>
          <w:szCs w:val="20"/>
        </w:rPr>
      </w:pPr>
      <w:r w:rsidRPr="00E42096">
        <w:rPr>
          <w:rFonts w:ascii="Arial" w:hAnsi="Arial" w:cs="Arial"/>
          <w:sz w:val="20"/>
          <w:szCs w:val="20"/>
        </w:rPr>
        <w:t xml:space="preserve">Účasť v rozhodnom období </w:t>
      </w:r>
      <w:r w:rsidRPr="00E42096">
        <w:rPr>
          <w:rFonts w:ascii="Arial" w:hAnsi="Arial" w:cs="Arial"/>
          <w:b/>
          <w:sz w:val="20"/>
          <w:szCs w:val="20"/>
        </w:rPr>
        <w:t>10 rokov</w:t>
      </w:r>
      <w:r w:rsidRPr="00E42096">
        <w:rPr>
          <w:rFonts w:ascii="Arial" w:hAnsi="Arial" w:cs="Arial"/>
          <w:sz w:val="20"/>
          <w:szCs w:val="20"/>
        </w:rPr>
        <w:t xml:space="preserve"> minimálne na 2 projektoch pri stavbách dopravnej infraštruktúry (diaľnice, rýchlostné cesty, cesty I. triedy, stavby železníc) na pozícii pracovník zodpovedný za kontrolu kvality.</w:t>
      </w:r>
    </w:p>
    <w:p w:rsidR="00C63E8E" w:rsidRPr="00E42096" w:rsidRDefault="00C63E8E" w:rsidP="00D759D8">
      <w:pPr>
        <w:jc w:val="both"/>
        <w:rPr>
          <w:rFonts w:ascii="Arial" w:hAnsi="Arial" w:cs="Arial"/>
          <w:b/>
          <w:sz w:val="20"/>
          <w:szCs w:val="20"/>
        </w:rPr>
      </w:pPr>
    </w:p>
    <w:p w:rsidR="00C63E8E" w:rsidRPr="00E42096" w:rsidRDefault="00C63E8E" w:rsidP="00D759D8">
      <w:pPr>
        <w:jc w:val="both"/>
        <w:rPr>
          <w:rFonts w:ascii="Arial" w:hAnsi="Arial" w:cs="Arial"/>
          <w:sz w:val="20"/>
          <w:szCs w:val="20"/>
        </w:rPr>
      </w:pPr>
      <w:r w:rsidRPr="00E42096">
        <w:rPr>
          <w:rFonts w:ascii="Arial" w:hAnsi="Arial" w:cs="Arial"/>
          <w:sz w:val="20"/>
          <w:szCs w:val="20"/>
        </w:rPr>
        <w:t xml:space="preserve">III.1.3.3.8 Kľúčový pracovník vo funkcii </w:t>
      </w:r>
      <w:proofErr w:type="spellStart"/>
      <w:r w:rsidRPr="00E42096">
        <w:rPr>
          <w:rFonts w:ascii="Arial" w:hAnsi="Arial" w:cs="Arial"/>
          <w:b/>
          <w:sz w:val="20"/>
          <w:szCs w:val="20"/>
        </w:rPr>
        <w:t>Geotechnik</w:t>
      </w:r>
      <w:proofErr w:type="spellEnd"/>
    </w:p>
    <w:p w:rsidR="00C63E8E" w:rsidRPr="00E42096" w:rsidRDefault="00C63E8E" w:rsidP="00D759D8">
      <w:pPr>
        <w:jc w:val="both"/>
        <w:rPr>
          <w:rFonts w:ascii="Arial" w:hAnsi="Arial" w:cs="Arial"/>
          <w:sz w:val="20"/>
          <w:szCs w:val="20"/>
        </w:rPr>
      </w:pPr>
      <w:r w:rsidRPr="00E42096">
        <w:rPr>
          <w:rFonts w:ascii="Arial" w:hAnsi="Arial" w:cs="Arial"/>
          <w:sz w:val="20"/>
          <w:szCs w:val="20"/>
        </w:rPr>
        <w:t xml:space="preserve">Musí mať osvedčenie statika stavieb alebo preukázanie odbornosti v </w:t>
      </w:r>
      <w:proofErr w:type="spellStart"/>
      <w:r w:rsidRPr="00E42096">
        <w:rPr>
          <w:rFonts w:ascii="Arial" w:hAnsi="Arial" w:cs="Arial"/>
          <w:sz w:val="20"/>
          <w:szCs w:val="20"/>
        </w:rPr>
        <w:t>geotechnike</w:t>
      </w:r>
      <w:proofErr w:type="spellEnd"/>
      <w:r w:rsidRPr="00E42096">
        <w:rPr>
          <w:rFonts w:ascii="Arial" w:hAnsi="Arial" w:cs="Arial"/>
          <w:sz w:val="20"/>
          <w:szCs w:val="20"/>
        </w:rPr>
        <w:t xml:space="preserve"> resp. ekvivalentný doklad a prax min. 10 rokov preukázanú pracovným životopisom a názvami zákaziek na ktorých vypracovaní sa zúčastňoval.</w:t>
      </w:r>
    </w:p>
    <w:p w:rsidR="00C63E8E" w:rsidRPr="00E42096" w:rsidRDefault="00C63E8E" w:rsidP="00D759D8">
      <w:pPr>
        <w:jc w:val="both"/>
        <w:rPr>
          <w:rFonts w:ascii="Arial" w:hAnsi="Arial" w:cs="Arial"/>
          <w:sz w:val="20"/>
          <w:szCs w:val="20"/>
        </w:rPr>
      </w:pPr>
    </w:p>
    <w:p w:rsidR="00B22659" w:rsidRDefault="00B22659" w:rsidP="00D759D8">
      <w:pPr>
        <w:jc w:val="both"/>
        <w:rPr>
          <w:rFonts w:ascii="Arial" w:hAnsi="Arial" w:cs="Arial"/>
          <w:sz w:val="20"/>
          <w:szCs w:val="20"/>
        </w:rPr>
      </w:pPr>
      <w:r w:rsidRPr="00E42096">
        <w:rPr>
          <w:rFonts w:ascii="Arial" w:hAnsi="Arial" w:cs="Arial"/>
          <w:sz w:val="20"/>
          <w:szCs w:val="20"/>
        </w:rPr>
        <w:t xml:space="preserve">Uchádzač preukazuje splnenie podmienok účasti uvedených v bode </w:t>
      </w:r>
      <w:r w:rsidR="007133D8" w:rsidRPr="00E42096">
        <w:rPr>
          <w:rFonts w:ascii="Arial" w:hAnsi="Arial" w:cs="Arial"/>
          <w:sz w:val="20"/>
          <w:szCs w:val="20"/>
        </w:rPr>
        <w:t>III.1.</w:t>
      </w:r>
      <w:r w:rsidRPr="00E42096">
        <w:rPr>
          <w:rFonts w:ascii="Arial" w:hAnsi="Arial" w:cs="Arial"/>
          <w:sz w:val="20"/>
          <w:szCs w:val="20"/>
        </w:rPr>
        <w:t xml:space="preserve">3.3.1 až </w:t>
      </w:r>
      <w:r w:rsidR="007133D8" w:rsidRPr="00E42096">
        <w:rPr>
          <w:rFonts w:ascii="Arial" w:hAnsi="Arial" w:cs="Arial"/>
          <w:sz w:val="20"/>
          <w:szCs w:val="20"/>
        </w:rPr>
        <w:t>III.1.</w:t>
      </w:r>
      <w:r w:rsidRPr="00E42096">
        <w:rPr>
          <w:rFonts w:ascii="Arial" w:hAnsi="Arial" w:cs="Arial"/>
          <w:sz w:val="20"/>
          <w:szCs w:val="20"/>
        </w:rPr>
        <w:t>3.3.</w:t>
      </w:r>
      <w:r w:rsidR="00C63E8E" w:rsidRPr="00E42096">
        <w:rPr>
          <w:rFonts w:ascii="Arial" w:hAnsi="Arial" w:cs="Arial"/>
          <w:sz w:val="20"/>
          <w:szCs w:val="20"/>
        </w:rPr>
        <w:t>8</w:t>
      </w:r>
      <w:r w:rsidRPr="00E42096">
        <w:rPr>
          <w:rFonts w:ascii="Arial" w:hAnsi="Arial" w:cs="Arial"/>
          <w:sz w:val="20"/>
          <w:szCs w:val="20"/>
        </w:rPr>
        <w:t xml:space="preserve"> pre každého kľúčového odborníka predložením Referenčného listu </w:t>
      </w:r>
      <w:r w:rsidR="006309A6" w:rsidRPr="00E42096">
        <w:rPr>
          <w:rFonts w:ascii="Arial" w:hAnsi="Arial" w:cs="Arial"/>
          <w:sz w:val="20"/>
          <w:szCs w:val="20"/>
        </w:rPr>
        <w:t xml:space="preserve">kľúčového </w:t>
      </w:r>
      <w:r w:rsidRPr="00E42096">
        <w:rPr>
          <w:rFonts w:ascii="Arial" w:hAnsi="Arial" w:cs="Arial"/>
          <w:sz w:val="20"/>
          <w:szCs w:val="20"/>
        </w:rPr>
        <w:t>odborníka</w:t>
      </w:r>
      <w:r w:rsidR="00EC1CE8" w:rsidRPr="00E42096">
        <w:rPr>
          <w:rFonts w:ascii="Arial" w:hAnsi="Arial" w:cs="Arial"/>
          <w:sz w:val="20"/>
          <w:szCs w:val="20"/>
        </w:rPr>
        <w:t xml:space="preserve"> (ktorého vzor je uvedený ako príloha č. B3)</w:t>
      </w:r>
      <w:r w:rsidRPr="00E42096">
        <w:rPr>
          <w:rFonts w:ascii="Arial" w:hAnsi="Arial" w:cs="Arial"/>
          <w:sz w:val="20"/>
          <w:szCs w:val="20"/>
        </w:rPr>
        <w:t>, z ktorého obsahu bude vyplývať ich splnenie,</w:t>
      </w:r>
      <w:r w:rsidR="00230915" w:rsidRPr="00E42096">
        <w:rPr>
          <w:rFonts w:ascii="Arial" w:hAnsi="Arial" w:cs="Arial"/>
          <w:sz w:val="20"/>
          <w:szCs w:val="20"/>
        </w:rPr>
        <w:t xml:space="preserve"> zoznamu projektov odborníka, </w:t>
      </w:r>
      <w:r w:rsidRPr="00E42096">
        <w:rPr>
          <w:rFonts w:ascii="Arial" w:hAnsi="Arial" w:cs="Arial"/>
          <w:sz w:val="20"/>
          <w:szCs w:val="20"/>
        </w:rPr>
        <w:t>Životopisu kľúčového odborníka</w:t>
      </w:r>
      <w:r w:rsidR="00EC1CE8" w:rsidRPr="00E42096">
        <w:rPr>
          <w:rFonts w:ascii="Arial" w:hAnsi="Arial" w:cs="Arial"/>
          <w:sz w:val="20"/>
          <w:szCs w:val="20"/>
        </w:rPr>
        <w:t>.</w:t>
      </w:r>
      <w:r w:rsidR="00B61EE2">
        <w:rPr>
          <w:rFonts w:ascii="Arial" w:hAnsi="Arial" w:cs="Arial"/>
          <w:sz w:val="20"/>
          <w:szCs w:val="20"/>
        </w:rPr>
        <w:t xml:space="preserve"> </w:t>
      </w:r>
    </w:p>
    <w:p w:rsidR="00B22659" w:rsidRPr="00E42096" w:rsidRDefault="00B22659" w:rsidP="00D759D8">
      <w:pPr>
        <w:jc w:val="both"/>
        <w:rPr>
          <w:rFonts w:ascii="Arial" w:hAnsi="Arial" w:cs="Arial"/>
          <w:sz w:val="20"/>
          <w:szCs w:val="20"/>
        </w:rPr>
      </w:pPr>
    </w:p>
    <w:p w:rsidR="00F32384" w:rsidRPr="00E42096" w:rsidRDefault="00843983" w:rsidP="00D759D8">
      <w:pPr>
        <w:jc w:val="both"/>
        <w:rPr>
          <w:rFonts w:ascii="Arial" w:hAnsi="Arial" w:cs="Arial"/>
          <w:b/>
          <w:sz w:val="20"/>
          <w:szCs w:val="20"/>
        </w:rPr>
      </w:pPr>
      <w:r w:rsidRPr="00E42096">
        <w:rPr>
          <w:rFonts w:ascii="Arial" w:hAnsi="Arial" w:cs="Arial"/>
          <w:b/>
          <w:sz w:val="20"/>
          <w:szCs w:val="20"/>
        </w:rPr>
        <w:t>III.1.</w:t>
      </w:r>
      <w:r w:rsidR="00F32384" w:rsidRPr="00E42096">
        <w:rPr>
          <w:rFonts w:ascii="Arial" w:hAnsi="Arial" w:cs="Arial"/>
          <w:b/>
          <w:sz w:val="20"/>
          <w:szCs w:val="20"/>
        </w:rPr>
        <w:t>3.4</w:t>
      </w:r>
    </w:p>
    <w:p w:rsidR="00F32384" w:rsidRPr="00E42096" w:rsidRDefault="00F32384" w:rsidP="00D759D8">
      <w:pPr>
        <w:jc w:val="both"/>
        <w:rPr>
          <w:rFonts w:ascii="Arial" w:hAnsi="Arial" w:cs="Arial"/>
          <w:sz w:val="20"/>
          <w:szCs w:val="20"/>
        </w:rPr>
      </w:pPr>
      <w:r w:rsidRPr="00E42096">
        <w:rPr>
          <w:rFonts w:ascii="Arial" w:hAnsi="Arial" w:cs="Arial"/>
          <w:sz w:val="20"/>
          <w:szCs w:val="20"/>
        </w:rPr>
        <w:t>Podľa § 34 ods. 1 písm. j) zákona predložiť údaje o strojovom, prevádzkovom alebo technickom vybavení, ktoré má uchádzač alebo záujemca k dispozícii na uskutočnenie stavebných prác</w:t>
      </w:r>
      <w:r w:rsidR="009F4362" w:rsidRPr="00E42096">
        <w:rPr>
          <w:rFonts w:ascii="Arial" w:hAnsi="Arial" w:cs="Arial"/>
          <w:sz w:val="20"/>
          <w:szCs w:val="20"/>
        </w:rPr>
        <w:t>.</w:t>
      </w:r>
    </w:p>
    <w:p w:rsidR="00F32384" w:rsidRPr="00E42096" w:rsidRDefault="00F32384" w:rsidP="00D759D8">
      <w:pPr>
        <w:jc w:val="both"/>
        <w:rPr>
          <w:rFonts w:ascii="Arial" w:hAnsi="Arial" w:cs="Arial"/>
          <w:b/>
          <w:sz w:val="20"/>
          <w:szCs w:val="20"/>
        </w:rPr>
      </w:pPr>
    </w:p>
    <w:p w:rsidR="00B22659" w:rsidRPr="00E42096" w:rsidRDefault="00843983" w:rsidP="00D759D8">
      <w:pPr>
        <w:jc w:val="both"/>
        <w:rPr>
          <w:rFonts w:ascii="Arial" w:hAnsi="Arial" w:cs="Arial"/>
          <w:b/>
          <w:sz w:val="20"/>
          <w:szCs w:val="20"/>
        </w:rPr>
      </w:pPr>
      <w:r w:rsidRPr="00E42096">
        <w:rPr>
          <w:rFonts w:ascii="Arial" w:hAnsi="Arial" w:cs="Arial"/>
          <w:b/>
          <w:sz w:val="20"/>
          <w:szCs w:val="20"/>
        </w:rPr>
        <w:t>III.1.</w:t>
      </w:r>
      <w:r w:rsidR="00F32384" w:rsidRPr="00E42096">
        <w:rPr>
          <w:rFonts w:ascii="Arial" w:hAnsi="Arial" w:cs="Arial"/>
          <w:b/>
          <w:sz w:val="20"/>
          <w:szCs w:val="20"/>
        </w:rPr>
        <w:t>3.5</w:t>
      </w:r>
    </w:p>
    <w:p w:rsidR="00B22659" w:rsidRPr="00E42096" w:rsidRDefault="00B22659" w:rsidP="00D759D8">
      <w:pPr>
        <w:jc w:val="both"/>
        <w:rPr>
          <w:rFonts w:ascii="Arial" w:hAnsi="Arial" w:cs="Arial"/>
          <w:sz w:val="20"/>
          <w:szCs w:val="20"/>
        </w:rPr>
      </w:pPr>
      <w:r w:rsidRPr="00E42096">
        <w:rPr>
          <w:rFonts w:ascii="Arial" w:hAnsi="Arial" w:cs="Arial"/>
          <w:sz w:val="20"/>
          <w:szCs w:val="20"/>
        </w:rPr>
        <w:t>Podľa § 34 ods. 1 písm. h) v nadväznosti na § 36 zákona predložiť certifikát o zavedení systému</w:t>
      </w:r>
      <w:r w:rsidRPr="00E42096">
        <w:rPr>
          <w:rFonts w:ascii="Arial" w:hAnsi="Arial" w:cs="Arial"/>
          <w:spacing w:val="-28"/>
          <w:sz w:val="20"/>
          <w:szCs w:val="20"/>
        </w:rPr>
        <w:t xml:space="preserve"> </w:t>
      </w:r>
      <w:r w:rsidRPr="00E42096">
        <w:rPr>
          <w:rFonts w:ascii="Arial" w:hAnsi="Arial" w:cs="Arial"/>
          <w:sz w:val="20"/>
          <w:szCs w:val="20"/>
        </w:rPr>
        <w:t>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rsidR="00B22659" w:rsidRPr="00E42096" w:rsidRDefault="00B22659" w:rsidP="00D759D8">
      <w:pPr>
        <w:jc w:val="both"/>
        <w:rPr>
          <w:rFonts w:ascii="Arial" w:hAnsi="Arial" w:cs="Arial"/>
          <w:sz w:val="20"/>
          <w:szCs w:val="20"/>
        </w:rPr>
      </w:pPr>
    </w:p>
    <w:p w:rsidR="00B22659" w:rsidRPr="00E42096" w:rsidRDefault="00843983" w:rsidP="00D759D8">
      <w:pPr>
        <w:jc w:val="both"/>
        <w:rPr>
          <w:rFonts w:ascii="Arial" w:hAnsi="Arial" w:cs="Arial"/>
          <w:b/>
          <w:sz w:val="20"/>
          <w:szCs w:val="20"/>
        </w:rPr>
      </w:pPr>
      <w:r w:rsidRPr="00E42096">
        <w:rPr>
          <w:rFonts w:ascii="Arial" w:hAnsi="Arial" w:cs="Arial"/>
          <w:b/>
          <w:sz w:val="20"/>
          <w:szCs w:val="20"/>
        </w:rPr>
        <w:t>III.1.</w:t>
      </w:r>
      <w:r w:rsidR="00F32384" w:rsidRPr="00E42096">
        <w:rPr>
          <w:rFonts w:ascii="Arial" w:hAnsi="Arial" w:cs="Arial"/>
          <w:b/>
          <w:sz w:val="20"/>
          <w:szCs w:val="20"/>
        </w:rPr>
        <w:t>3.6</w:t>
      </w:r>
    </w:p>
    <w:p w:rsidR="00B22659" w:rsidRPr="00E42096" w:rsidRDefault="00B22659" w:rsidP="00D759D8">
      <w:pPr>
        <w:jc w:val="both"/>
        <w:rPr>
          <w:rFonts w:ascii="Arial" w:hAnsi="Arial" w:cs="Arial"/>
          <w:sz w:val="20"/>
          <w:szCs w:val="20"/>
        </w:rPr>
      </w:pPr>
      <w:r w:rsidRPr="00E42096">
        <w:rPr>
          <w:rFonts w:ascii="Arial" w:hAnsi="Arial" w:cs="Arial"/>
          <w:sz w:val="20"/>
          <w:szCs w:val="20"/>
        </w:rPr>
        <w:t>Podmienka podľa § 38 ods. 4 zákona:</w:t>
      </w:r>
    </w:p>
    <w:p w:rsidR="00B22659" w:rsidRPr="00E42096" w:rsidRDefault="00C2085B" w:rsidP="00D759D8">
      <w:pPr>
        <w:jc w:val="both"/>
        <w:rPr>
          <w:rFonts w:ascii="Arial" w:hAnsi="Arial" w:cs="Arial"/>
          <w:sz w:val="20"/>
          <w:szCs w:val="20"/>
        </w:rPr>
      </w:pPr>
      <w:r w:rsidRPr="00E42096">
        <w:rPr>
          <w:rFonts w:ascii="Arial" w:hAnsi="Arial" w:cs="Arial"/>
          <w:sz w:val="20"/>
          <w:szCs w:val="20"/>
        </w:rPr>
        <w:t xml:space="preserve">V súlade s § 38 ods. 4 uchádzač nesmie subdodávateľom zadať nasledovné práce/stavebné objekty: 100-00 Rýchlostná cesta R2,  209-01, 209-02 a 210-00. Zhotoviteľ nesmie zadať </w:t>
      </w:r>
      <w:proofErr w:type="spellStart"/>
      <w:r w:rsidRPr="00E42096">
        <w:rPr>
          <w:rFonts w:ascii="Arial" w:hAnsi="Arial" w:cs="Arial"/>
          <w:sz w:val="20"/>
          <w:szCs w:val="20"/>
        </w:rPr>
        <w:t>Podzhotoviteľom</w:t>
      </w:r>
      <w:proofErr w:type="spellEnd"/>
      <w:r w:rsidRPr="00E42096">
        <w:rPr>
          <w:rFonts w:ascii="Arial" w:hAnsi="Arial" w:cs="Arial"/>
          <w:sz w:val="20"/>
          <w:szCs w:val="20"/>
        </w:rPr>
        <w:t xml:space="preserve"> vyhotovenie týchto prác: 100-00 bodovanie </w:t>
      </w:r>
      <w:proofErr w:type="spellStart"/>
      <w:r w:rsidRPr="00E42096">
        <w:rPr>
          <w:rFonts w:ascii="Arial" w:hAnsi="Arial" w:cs="Arial"/>
          <w:sz w:val="20"/>
          <w:szCs w:val="20"/>
        </w:rPr>
        <w:t>vozovkových</w:t>
      </w:r>
      <w:proofErr w:type="spellEnd"/>
      <w:r w:rsidRPr="00E42096">
        <w:rPr>
          <w:rFonts w:ascii="Arial" w:hAnsi="Arial" w:cs="Arial"/>
          <w:sz w:val="20"/>
          <w:szCs w:val="20"/>
        </w:rPr>
        <w:t xml:space="preserve"> vrstiev vrátanie násypov, 209-01, 209-02 a 210-00 výstavbu nosných konštrukcií mostov. </w:t>
      </w:r>
      <w:r w:rsidR="004101FE" w:rsidRPr="00E42096">
        <w:rPr>
          <w:rFonts w:ascii="Arial" w:hAnsi="Arial" w:cs="Arial"/>
          <w:sz w:val="20"/>
          <w:szCs w:val="20"/>
        </w:rPr>
        <w:t xml:space="preserve">Uvedenú skutočnosť uchádzač preukáže uvedením podielu subdodávok s popisom stavebných prác, ktoré má v úmysle zadať na týchto objektoch subdodávateľom. V prípade neuvedenia žiadnej informácie bude mať verejný obstarávateľ za to, že dané objekty bude uchádzač realizovať výsostne vlastnými kapacitami. </w:t>
      </w:r>
    </w:p>
    <w:p w:rsidR="00936D42" w:rsidRPr="00E42096" w:rsidRDefault="00936D42" w:rsidP="00D759D8">
      <w:pPr>
        <w:jc w:val="both"/>
        <w:rPr>
          <w:rFonts w:ascii="Arial" w:hAnsi="Arial" w:cs="Arial"/>
          <w:sz w:val="20"/>
          <w:szCs w:val="20"/>
        </w:rPr>
      </w:pPr>
    </w:p>
    <w:p w:rsidR="00B22659" w:rsidRPr="00E42096" w:rsidRDefault="00B22659" w:rsidP="00D759D8">
      <w:pPr>
        <w:jc w:val="both"/>
        <w:rPr>
          <w:rFonts w:ascii="Arial" w:hAnsi="Arial" w:cs="Arial"/>
          <w:sz w:val="20"/>
          <w:szCs w:val="20"/>
        </w:rPr>
      </w:pPr>
      <w:r w:rsidRPr="00E42096">
        <w:rPr>
          <w:rFonts w:ascii="Arial" w:hAnsi="Arial" w:cs="Arial"/>
          <w:sz w:val="20"/>
          <w:szCs w:val="20"/>
        </w:rPr>
        <w:t>Skupina dodávateľov preukazuje splnenie podmienok účasti týkajúcich sa technickej a/alebo odbornej spôsobilosti spoločne.</w:t>
      </w:r>
    </w:p>
    <w:p w:rsidR="00B22659" w:rsidRPr="00E42096" w:rsidRDefault="00B22659" w:rsidP="00D759D8">
      <w:pPr>
        <w:jc w:val="both"/>
        <w:rPr>
          <w:rFonts w:ascii="Arial" w:hAnsi="Arial" w:cs="Arial"/>
          <w:sz w:val="20"/>
          <w:szCs w:val="20"/>
        </w:rPr>
      </w:pPr>
    </w:p>
    <w:p w:rsidR="00B22659" w:rsidRPr="00E42096" w:rsidRDefault="00B22659" w:rsidP="00D759D8">
      <w:pPr>
        <w:jc w:val="both"/>
        <w:rPr>
          <w:rFonts w:ascii="Arial" w:hAnsi="Arial" w:cs="Arial"/>
          <w:b/>
          <w:sz w:val="20"/>
          <w:szCs w:val="20"/>
        </w:rPr>
      </w:pPr>
      <w:r w:rsidRPr="00E42096">
        <w:rPr>
          <w:rFonts w:ascii="Arial" w:hAnsi="Arial" w:cs="Arial"/>
          <w:sz w:val="20"/>
          <w:szCs w:val="20"/>
          <w:shd w:val="clear" w:color="auto" w:fill="FFFFFF"/>
        </w:rPr>
        <w:t>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uchádzač alebo záujemca môže využiť kapacity inej osoby len, ak táto bude reálne vykonávať stavebné práce alebo služby, na ktoré sa kapacity vyžadujú.</w:t>
      </w:r>
    </w:p>
    <w:p w:rsidR="00B22659" w:rsidRPr="00E42096" w:rsidRDefault="00B22659" w:rsidP="00D759D8">
      <w:pPr>
        <w:jc w:val="both"/>
        <w:rPr>
          <w:rFonts w:ascii="Arial" w:hAnsi="Arial" w:cs="Arial"/>
          <w:sz w:val="20"/>
          <w:szCs w:val="20"/>
        </w:rPr>
      </w:pPr>
    </w:p>
    <w:p w:rsidR="00B22659" w:rsidRPr="00E42096" w:rsidRDefault="00B22659" w:rsidP="00D759D8">
      <w:pPr>
        <w:jc w:val="both"/>
        <w:rPr>
          <w:rStyle w:val="Hypertextovprepojenie"/>
          <w:rFonts w:ascii="Arial" w:hAnsi="Arial" w:cs="Arial"/>
          <w:color w:val="auto"/>
          <w:sz w:val="20"/>
          <w:szCs w:val="20"/>
        </w:rPr>
      </w:pPr>
      <w:r w:rsidRPr="00E42096">
        <w:rPr>
          <w:rFonts w:ascii="Arial" w:hAnsi="Arial" w:cs="Arial"/>
          <w:sz w:val="20"/>
          <w:szCs w:val="20"/>
        </w:rPr>
        <w:t xml:space="preserve">Uchádzač môže predbežne nahradiť doklady na preukázanie splnenia podmienok účasti určené verejným obstarávateľom Jednotným európskym dokumentom. Podľa § 55 ods. 1 zákona, doklady preukazujúce splnenie podmienok účasti predkladajú po vyhodnotení ponúk verejnému obstarávateľovi uchádzači, ktorí sa umiestnili na prvom až treťom mieste v poradí. </w:t>
      </w:r>
      <w:r w:rsidRPr="00E42096">
        <w:rPr>
          <w:rFonts w:ascii="Arial" w:hAnsi="Arial" w:cs="Arial"/>
          <w:bCs/>
          <w:sz w:val="20"/>
          <w:szCs w:val="20"/>
        </w:rPr>
        <w:t xml:space="preserve">Súhrnný materiál obsahujúci zhrnutie základných informácií o Jednotnom európskom dokumente pre verejné obstarávanie je možné nájsť </w:t>
      </w:r>
      <w:r w:rsidRPr="00E42096">
        <w:rPr>
          <w:rFonts w:ascii="Arial" w:hAnsi="Arial" w:cs="Arial"/>
          <w:sz w:val="20"/>
          <w:szCs w:val="20"/>
        </w:rPr>
        <w:t xml:space="preserve">na </w:t>
      </w:r>
      <w:r w:rsidR="00FD27A5" w:rsidRPr="00E42096">
        <w:rPr>
          <w:rFonts w:ascii="Arial" w:hAnsi="Arial" w:cs="Arial"/>
          <w:sz w:val="20"/>
          <w:szCs w:val="20"/>
        </w:rPr>
        <w:t>http://www.uvo.gov.sk/legislativametodika-dohlad/jednotny-europsky-dokument-pre-verejne-obstaravanie-553.html</w:t>
      </w:r>
      <w:r w:rsidRPr="00E42096">
        <w:rPr>
          <w:rStyle w:val="Hypertextovprepojenie"/>
          <w:rFonts w:ascii="Arial" w:hAnsi="Arial" w:cs="Arial"/>
          <w:color w:val="auto"/>
          <w:sz w:val="20"/>
          <w:szCs w:val="20"/>
          <w:u w:val="none"/>
        </w:rPr>
        <w:t>.</w:t>
      </w:r>
    </w:p>
    <w:p w:rsidR="00B22659" w:rsidRPr="00E42096" w:rsidRDefault="00B22659" w:rsidP="00D759D8">
      <w:pPr>
        <w:jc w:val="both"/>
        <w:rPr>
          <w:rStyle w:val="Hypertextovprepojenie"/>
          <w:rFonts w:ascii="Arial" w:hAnsi="Arial" w:cs="Arial"/>
          <w:color w:val="auto"/>
          <w:sz w:val="20"/>
          <w:szCs w:val="20"/>
        </w:rPr>
      </w:pPr>
    </w:p>
    <w:p w:rsidR="00E443A4" w:rsidRDefault="00E443A4" w:rsidP="00D759D8">
      <w:pPr>
        <w:jc w:val="both"/>
        <w:rPr>
          <w:rFonts w:ascii="Arial" w:hAnsi="Arial" w:cs="Arial"/>
          <w:b/>
          <w:color w:val="000000"/>
          <w:sz w:val="20"/>
          <w:szCs w:val="20"/>
        </w:rPr>
      </w:pPr>
    </w:p>
    <w:p w:rsidR="00B22659" w:rsidRPr="00E42096" w:rsidRDefault="00B22659" w:rsidP="00D759D8">
      <w:pPr>
        <w:jc w:val="both"/>
        <w:rPr>
          <w:rFonts w:ascii="Arial" w:hAnsi="Arial" w:cs="Arial"/>
          <w:b/>
          <w:color w:val="000000"/>
          <w:sz w:val="20"/>
          <w:szCs w:val="20"/>
        </w:rPr>
      </w:pPr>
      <w:bookmarkStart w:id="1" w:name="_GoBack"/>
      <w:bookmarkEnd w:id="1"/>
      <w:r w:rsidRPr="00E42096">
        <w:rPr>
          <w:rFonts w:ascii="Arial" w:hAnsi="Arial" w:cs="Arial"/>
          <w:b/>
          <w:color w:val="000000"/>
          <w:sz w:val="20"/>
          <w:szCs w:val="20"/>
        </w:rPr>
        <w:t>Odôvodnenie primeranosti (§ 38 ods. 5 zákona):</w:t>
      </w:r>
    </w:p>
    <w:p w:rsidR="00B22659" w:rsidRPr="00E42096" w:rsidRDefault="00B22659" w:rsidP="00D759D8">
      <w:pPr>
        <w:jc w:val="both"/>
        <w:rPr>
          <w:rFonts w:ascii="Arial" w:hAnsi="Arial" w:cs="Arial"/>
          <w:b/>
          <w:color w:val="000000"/>
          <w:sz w:val="20"/>
          <w:szCs w:val="20"/>
        </w:rPr>
      </w:pPr>
    </w:p>
    <w:p w:rsidR="00B22659" w:rsidRPr="00E42096" w:rsidRDefault="00B22659" w:rsidP="00D759D8">
      <w:pPr>
        <w:pStyle w:val="Zkladntext"/>
        <w:spacing w:line="264" w:lineRule="auto"/>
        <w:rPr>
          <w:rFonts w:ascii="Arial" w:hAnsi="Arial" w:cs="Arial"/>
          <w:b w:val="0"/>
          <w:sz w:val="20"/>
          <w:szCs w:val="20"/>
        </w:rPr>
      </w:pPr>
      <w:r w:rsidRPr="00E42096">
        <w:rPr>
          <w:rFonts w:ascii="Arial" w:hAnsi="Arial" w:cs="Arial"/>
          <w:b w:val="0"/>
          <w:sz w:val="20"/>
          <w:szCs w:val="20"/>
        </w:rPr>
        <w:t xml:space="preserve">V súlade s ustanovením § 38 ods. </w:t>
      </w:r>
      <w:r w:rsidR="00F12ACB" w:rsidRPr="00E42096">
        <w:rPr>
          <w:rFonts w:ascii="Arial" w:hAnsi="Arial" w:cs="Arial"/>
          <w:b w:val="0"/>
          <w:sz w:val="20"/>
          <w:szCs w:val="20"/>
        </w:rPr>
        <w:t>5</w:t>
      </w:r>
      <w:r w:rsidRPr="00E42096">
        <w:rPr>
          <w:rFonts w:ascii="Arial" w:hAnsi="Arial" w:cs="Arial"/>
          <w:b w:val="0"/>
          <w:sz w:val="20"/>
          <w:szCs w:val="20"/>
        </w:rPr>
        <w:t xml:space="preserve"> zákona o verejnom obstarávaní, verejný obstarávateľ odôvodňuje primeranosť každej určenej podmienky účasti vo vzťahu k predmetu zákazky a potrebu jej zahrnutia nasledovne:</w:t>
      </w:r>
    </w:p>
    <w:p w:rsidR="00B22659" w:rsidRPr="00E42096" w:rsidRDefault="00B22659" w:rsidP="00D759D8">
      <w:pPr>
        <w:pStyle w:val="Odsekzoznamu"/>
        <w:numPr>
          <w:ilvl w:val="0"/>
          <w:numId w:val="30"/>
        </w:numPr>
        <w:tabs>
          <w:tab w:val="left" w:pos="284"/>
        </w:tabs>
        <w:jc w:val="both"/>
        <w:rPr>
          <w:rFonts w:ascii="Arial" w:hAnsi="Arial" w:cs="Arial"/>
          <w:sz w:val="20"/>
          <w:szCs w:val="20"/>
        </w:rPr>
      </w:pPr>
      <w:r w:rsidRPr="00E42096">
        <w:rPr>
          <w:rFonts w:ascii="Arial" w:hAnsi="Arial" w:cs="Arial"/>
          <w:sz w:val="20"/>
          <w:szCs w:val="20"/>
        </w:rPr>
        <w:t>Podmienky účasti týkajúce sa osobného postavenia určil verejný obstarávateľ v súlade s ustanovením § 32</w:t>
      </w:r>
      <w:r w:rsidRPr="00E42096">
        <w:rPr>
          <w:rFonts w:ascii="Arial" w:hAnsi="Arial" w:cs="Arial"/>
          <w:spacing w:val="-25"/>
          <w:sz w:val="20"/>
          <w:szCs w:val="20"/>
        </w:rPr>
        <w:t xml:space="preserve"> </w:t>
      </w:r>
      <w:r w:rsidRPr="00E42096">
        <w:rPr>
          <w:rFonts w:ascii="Arial" w:hAnsi="Arial" w:cs="Arial"/>
          <w:sz w:val="20"/>
          <w:szCs w:val="20"/>
        </w:rPr>
        <w:t>zákona.</w:t>
      </w:r>
    </w:p>
    <w:p w:rsidR="00B22659" w:rsidRPr="00E42096" w:rsidRDefault="00B22659" w:rsidP="00D759D8">
      <w:pPr>
        <w:pStyle w:val="Odsekzoznamu"/>
        <w:numPr>
          <w:ilvl w:val="0"/>
          <w:numId w:val="30"/>
        </w:numPr>
        <w:tabs>
          <w:tab w:val="left" w:pos="284"/>
        </w:tabs>
        <w:jc w:val="both"/>
        <w:rPr>
          <w:rFonts w:ascii="Arial" w:hAnsi="Arial" w:cs="Arial"/>
          <w:sz w:val="20"/>
          <w:szCs w:val="20"/>
        </w:rPr>
      </w:pPr>
      <w:r w:rsidRPr="00E42096">
        <w:rPr>
          <w:rFonts w:ascii="Arial" w:hAnsi="Arial" w:cs="Arial"/>
          <w:sz w:val="20"/>
          <w:szCs w:val="20"/>
        </w:rPr>
        <w:t>Podmienky účasti týkajúce sa finančného a ekonomického postavenia určil verejný obstarávateľ v súlade</w:t>
      </w:r>
      <w:r w:rsidRPr="00E42096">
        <w:rPr>
          <w:rFonts w:ascii="Arial" w:hAnsi="Arial" w:cs="Arial"/>
          <w:spacing w:val="-22"/>
          <w:sz w:val="20"/>
          <w:szCs w:val="20"/>
        </w:rPr>
        <w:t xml:space="preserve"> </w:t>
      </w:r>
      <w:r w:rsidRPr="00E42096">
        <w:rPr>
          <w:rFonts w:ascii="Arial" w:hAnsi="Arial" w:cs="Arial"/>
          <w:sz w:val="20"/>
          <w:szCs w:val="20"/>
        </w:rPr>
        <w:t>s ustanovením § 33</w:t>
      </w:r>
      <w:r w:rsidRPr="00E42096">
        <w:rPr>
          <w:rFonts w:ascii="Arial" w:hAnsi="Arial" w:cs="Arial"/>
          <w:spacing w:val="-6"/>
          <w:sz w:val="20"/>
          <w:szCs w:val="20"/>
        </w:rPr>
        <w:t xml:space="preserve"> </w:t>
      </w:r>
      <w:r w:rsidRPr="00E42096">
        <w:rPr>
          <w:rFonts w:ascii="Arial" w:hAnsi="Arial" w:cs="Arial"/>
          <w:sz w:val="20"/>
          <w:szCs w:val="20"/>
        </w:rPr>
        <w:t>zákona.</w:t>
      </w:r>
    </w:p>
    <w:p w:rsidR="00B22659" w:rsidRPr="00E42096" w:rsidRDefault="00B22659" w:rsidP="00D759D8">
      <w:pPr>
        <w:pStyle w:val="Odsekzoznamu"/>
        <w:numPr>
          <w:ilvl w:val="0"/>
          <w:numId w:val="30"/>
        </w:numPr>
        <w:tabs>
          <w:tab w:val="left" w:pos="284"/>
        </w:tabs>
        <w:jc w:val="both"/>
        <w:rPr>
          <w:rFonts w:ascii="Arial" w:hAnsi="Arial" w:cs="Arial"/>
          <w:sz w:val="20"/>
          <w:szCs w:val="20"/>
        </w:rPr>
      </w:pPr>
      <w:r w:rsidRPr="00E42096">
        <w:rPr>
          <w:rFonts w:ascii="Arial" w:hAnsi="Arial" w:cs="Arial"/>
          <w:sz w:val="20"/>
          <w:szCs w:val="20"/>
        </w:rPr>
        <w:t>Požiadavka predložiť vyjadrenie banky alebo pobočky zahraničnej banky o schopnosti uchádzača plniť svoje finančné záväzky je primeraná a jej potreba zahrnutia sleduje cieľ nájsť schopného dodávateľa, ktorý si plní všetky svoje záväzky včas a riadne,</w:t>
      </w:r>
    </w:p>
    <w:p w:rsidR="00B22659" w:rsidRPr="00E42096" w:rsidRDefault="00B22659" w:rsidP="00D759D8">
      <w:pPr>
        <w:pStyle w:val="Odsekzoznamu"/>
        <w:numPr>
          <w:ilvl w:val="0"/>
          <w:numId w:val="30"/>
        </w:numPr>
        <w:tabs>
          <w:tab w:val="left" w:pos="284"/>
        </w:tabs>
        <w:jc w:val="both"/>
        <w:rPr>
          <w:rFonts w:ascii="Arial" w:hAnsi="Arial" w:cs="Arial"/>
          <w:sz w:val="20"/>
          <w:szCs w:val="20"/>
        </w:rPr>
      </w:pPr>
      <w:r w:rsidRPr="00E42096">
        <w:rPr>
          <w:rFonts w:ascii="Arial" w:hAnsi="Arial" w:cs="Arial"/>
          <w:sz w:val="20"/>
          <w:szCs w:val="20"/>
        </w:rPr>
        <w:t xml:space="preserve">Požiadavka predložiť záväzné vyjadrenie banky alebo pobočky zahraničnej banky o poskytnutí úveru najmenej vo výške </w:t>
      </w:r>
      <w:r w:rsidR="00E443A4">
        <w:rPr>
          <w:rFonts w:ascii="Arial" w:hAnsi="Arial" w:cs="Arial"/>
          <w:sz w:val="20"/>
          <w:szCs w:val="20"/>
        </w:rPr>
        <w:t>5</w:t>
      </w:r>
      <w:r w:rsidRPr="00E42096">
        <w:rPr>
          <w:rFonts w:ascii="Arial" w:hAnsi="Arial" w:cs="Arial"/>
          <w:sz w:val="20"/>
          <w:szCs w:val="20"/>
        </w:rPr>
        <w:t xml:space="preserve"> 000 000 eur (slovom: </w:t>
      </w:r>
      <w:r w:rsidR="00E443A4">
        <w:rPr>
          <w:rFonts w:ascii="Arial" w:hAnsi="Arial" w:cs="Arial"/>
          <w:sz w:val="20"/>
          <w:szCs w:val="20"/>
        </w:rPr>
        <w:t>päť miliónov</w:t>
      </w:r>
      <w:r w:rsidRPr="00E42096">
        <w:rPr>
          <w:rFonts w:ascii="Arial" w:hAnsi="Arial" w:cs="Arial"/>
          <w:sz w:val="20"/>
          <w:szCs w:val="20"/>
        </w:rPr>
        <w:t xml:space="preserve"> eur) za účelom zabezpečenia finančných tokov pre projektovanie a zhotovenie diela je primeraná a jej potreba zahrnutia sleduje cieľ zabezpečenia finančných tokov pre projektovanie a zhotovenie diela a má preveriť schopnosť budúceho zhotoviteľa realizovať dielo, nakoľko platby budú prebiehať formou refundácie. Je to adekvátna suma na </w:t>
      </w:r>
      <w:proofErr w:type="spellStart"/>
      <w:r w:rsidRPr="00E42096">
        <w:rPr>
          <w:rFonts w:ascii="Arial" w:hAnsi="Arial" w:cs="Arial"/>
          <w:sz w:val="20"/>
          <w:szCs w:val="20"/>
        </w:rPr>
        <w:t>prefinancovanie</w:t>
      </w:r>
      <w:proofErr w:type="spellEnd"/>
      <w:r w:rsidRPr="00E42096">
        <w:rPr>
          <w:rFonts w:ascii="Arial" w:hAnsi="Arial" w:cs="Arial"/>
          <w:sz w:val="20"/>
          <w:szCs w:val="20"/>
        </w:rPr>
        <w:t xml:space="preserve"> etapy.</w:t>
      </w:r>
    </w:p>
    <w:p w:rsidR="00B27C23" w:rsidRPr="00E42096" w:rsidRDefault="00B27C23" w:rsidP="00D759D8">
      <w:pPr>
        <w:pStyle w:val="Odsekzoznamu"/>
        <w:tabs>
          <w:tab w:val="left" w:pos="284"/>
        </w:tabs>
        <w:ind w:left="720"/>
        <w:jc w:val="both"/>
        <w:rPr>
          <w:rFonts w:ascii="Arial" w:hAnsi="Arial" w:cs="Arial"/>
          <w:sz w:val="20"/>
          <w:szCs w:val="20"/>
        </w:rPr>
      </w:pPr>
      <w:r w:rsidRPr="00E42096">
        <w:rPr>
          <w:rFonts w:ascii="Arial" w:hAnsi="Arial" w:cs="Arial"/>
          <w:sz w:val="20"/>
          <w:szCs w:val="20"/>
        </w:rPr>
        <w:t>Uvedené možno preukázať aj iným spôsobom v zmysle podmienky účasti bodu III.1.2.2.</w:t>
      </w:r>
    </w:p>
    <w:p w:rsidR="00B22659" w:rsidRPr="00E42096" w:rsidRDefault="00B22659" w:rsidP="00D759D8">
      <w:pPr>
        <w:pStyle w:val="Odsekzoznamu"/>
        <w:numPr>
          <w:ilvl w:val="0"/>
          <w:numId w:val="30"/>
        </w:numPr>
        <w:tabs>
          <w:tab w:val="left" w:pos="284"/>
        </w:tabs>
        <w:jc w:val="both"/>
        <w:rPr>
          <w:rFonts w:ascii="Arial" w:hAnsi="Arial" w:cs="Arial"/>
          <w:sz w:val="20"/>
          <w:szCs w:val="20"/>
        </w:rPr>
      </w:pPr>
      <w:r w:rsidRPr="00E42096">
        <w:rPr>
          <w:rFonts w:ascii="Arial" w:hAnsi="Arial" w:cs="Arial"/>
          <w:sz w:val="20"/>
          <w:szCs w:val="20"/>
        </w:rPr>
        <w:t>Požiadavka predloženia prehľadu o dosiahnutom obrate vyplýva zo spôsobu realizácie predmetu zákazky, kedy uchádzač musí mať počas celej doby realizácie predmetu zákazky potrebný objem finančných zdrojov. Verejný obstarávateľ potrebuje preveriť stav ekonomickej situácie uchádzača a jeho finančnú stabilitu. Podmienky účasti týkajúce sa technickej alebo odbornej spôsobilosti určil verejný obstarávateľ v súlade s ustanovením § 34 a 36 zákona.</w:t>
      </w:r>
    </w:p>
    <w:p w:rsidR="00B22659" w:rsidRPr="00E42096" w:rsidRDefault="00B22659" w:rsidP="00D759D8">
      <w:pPr>
        <w:pStyle w:val="Odsekzoznamu"/>
        <w:numPr>
          <w:ilvl w:val="0"/>
          <w:numId w:val="30"/>
        </w:numPr>
        <w:tabs>
          <w:tab w:val="left" w:pos="284"/>
        </w:tabs>
        <w:jc w:val="both"/>
        <w:rPr>
          <w:rFonts w:ascii="Arial" w:hAnsi="Arial" w:cs="Arial"/>
          <w:sz w:val="20"/>
          <w:szCs w:val="20"/>
        </w:rPr>
      </w:pPr>
      <w:r w:rsidRPr="00E42096">
        <w:rPr>
          <w:rFonts w:ascii="Arial" w:hAnsi="Arial" w:cs="Arial"/>
          <w:sz w:val="20"/>
          <w:szCs w:val="20"/>
        </w:rPr>
        <w:t>Ustanovenie § 34 ods. 1 písm. b) zákona o verejnom obstarávaní umožňuje verejnému obstarávateľovi požadovať zoznam stavebných prác. Verejný obstarávateľ hľadá dostatočne skúseného zhotoviteľa schopného realizovať predmet zákazky riadne, včas a v súlade so všetkými zmluvnými povinnosťami, ktoré sú uvedené v zmluve, na posúdenie čoho slúži uvedená referencia. Stanovená výška referenčných projektov je primeraná predpokladanej hodnote zákazky a nastavená tak, aby sa jej mohol zúčastniť čo najširší počet záujemcov. Požiadavka na predloženie dvoch referenčných projektov je pravidelne využívaná vo verejných obstarávaniach realizovaných verejným obstarávateľom. Počet predložených ponúk v týchto verejných obstarávaniach svedčí o oprávnenosti požiadavky verejného obstarávateľa. O skúsenosti záujemcu okrem objemovej výšky svedčí i skúsenosť so zmluvným manažmentom, riadením rizík a mnohými inými skúsenosťami, ktoré záujemca získa iba prostredníctvom realizácie viacerých kontraktov. Predmet zákazky bude realizovaný ako jednotný technologický celok, ktorého súčasťou budú mosty a iné objekty v zmysle projektovej dokumentácie.</w:t>
      </w:r>
    </w:p>
    <w:p w:rsidR="00B22659" w:rsidRPr="00E42096" w:rsidRDefault="00B27C23" w:rsidP="00D759D8">
      <w:pPr>
        <w:pStyle w:val="Odsekzoznamu"/>
        <w:numPr>
          <w:ilvl w:val="0"/>
          <w:numId w:val="30"/>
        </w:numPr>
        <w:tabs>
          <w:tab w:val="left" w:pos="284"/>
        </w:tabs>
        <w:jc w:val="both"/>
        <w:rPr>
          <w:rFonts w:ascii="Arial" w:hAnsi="Arial" w:cs="Arial"/>
          <w:sz w:val="20"/>
          <w:szCs w:val="20"/>
        </w:rPr>
      </w:pPr>
      <w:r w:rsidRPr="00E42096">
        <w:rPr>
          <w:rFonts w:ascii="Arial" w:hAnsi="Arial" w:cs="Arial"/>
          <w:sz w:val="20"/>
          <w:szCs w:val="20"/>
        </w:rPr>
        <w:t>P</w:t>
      </w:r>
      <w:r w:rsidR="00B22659" w:rsidRPr="00E42096">
        <w:rPr>
          <w:rFonts w:ascii="Arial" w:hAnsi="Arial" w:cs="Arial"/>
          <w:sz w:val="20"/>
          <w:szCs w:val="20"/>
        </w:rPr>
        <w:t xml:space="preserve">ožiadavky špecifikované v bodoch </w:t>
      </w:r>
      <w:r w:rsidR="007133D8" w:rsidRPr="00E42096">
        <w:rPr>
          <w:rFonts w:ascii="Arial" w:hAnsi="Arial" w:cs="Arial"/>
          <w:sz w:val="20"/>
          <w:szCs w:val="20"/>
        </w:rPr>
        <w:t>III.1.</w:t>
      </w:r>
      <w:r w:rsidR="00B22659" w:rsidRPr="00E42096">
        <w:rPr>
          <w:rFonts w:ascii="Arial" w:hAnsi="Arial" w:cs="Arial"/>
          <w:sz w:val="20"/>
          <w:szCs w:val="20"/>
        </w:rPr>
        <w:t>3.2.3 a</w:t>
      </w:r>
      <w:r w:rsidR="007133D8" w:rsidRPr="00E42096">
        <w:rPr>
          <w:rFonts w:ascii="Arial" w:hAnsi="Arial" w:cs="Arial"/>
          <w:sz w:val="20"/>
          <w:szCs w:val="20"/>
        </w:rPr>
        <w:t> III.1.</w:t>
      </w:r>
      <w:r w:rsidR="00B22659" w:rsidRPr="00E42096">
        <w:rPr>
          <w:rFonts w:ascii="Arial" w:hAnsi="Arial" w:cs="Arial"/>
          <w:sz w:val="20"/>
          <w:szCs w:val="20"/>
        </w:rPr>
        <w:t>3.2.</w:t>
      </w:r>
      <w:r w:rsidR="004101FE" w:rsidRPr="00E42096">
        <w:rPr>
          <w:rFonts w:ascii="Arial" w:hAnsi="Arial" w:cs="Arial"/>
          <w:sz w:val="20"/>
          <w:szCs w:val="20"/>
        </w:rPr>
        <w:t>5</w:t>
      </w:r>
      <w:r w:rsidR="00B22659" w:rsidRPr="00E42096">
        <w:rPr>
          <w:rFonts w:ascii="Arial" w:hAnsi="Arial" w:cs="Arial"/>
          <w:sz w:val="20"/>
          <w:szCs w:val="20"/>
        </w:rPr>
        <w:t xml:space="preserve"> primerane zodpovedajú požiadavkám na realizáciu projektu a sú adekvátne vzhľadom na dĺžku protihlukových stien a realizovaný objem zemných prác.</w:t>
      </w:r>
    </w:p>
    <w:p w:rsidR="00B22659" w:rsidRPr="00E42096" w:rsidRDefault="00B22659" w:rsidP="00D759D8">
      <w:pPr>
        <w:pStyle w:val="Odsekzoznamu"/>
        <w:numPr>
          <w:ilvl w:val="0"/>
          <w:numId w:val="30"/>
        </w:numPr>
        <w:tabs>
          <w:tab w:val="left" w:pos="284"/>
        </w:tabs>
        <w:jc w:val="both"/>
        <w:rPr>
          <w:rFonts w:ascii="Arial" w:hAnsi="Arial" w:cs="Arial"/>
          <w:sz w:val="20"/>
          <w:szCs w:val="20"/>
        </w:rPr>
      </w:pPr>
      <w:r w:rsidRPr="00E42096">
        <w:rPr>
          <w:rFonts w:ascii="Arial" w:hAnsi="Arial" w:cs="Arial"/>
          <w:sz w:val="20"/>
          <w:szCs w:val="20"/>
        </w:rPr>
        <w:t xml:space="preserve">Ustanovenie § 34 ods. 1 písm. g) zákona o verejnom obstarávaní umožňuje vyžadovať doklady na preukázanie vzdelania, odbornej praxe alebo odbornej kvalifikácie riadiacich zamestnancov, osobitne osôb zodpovedných za riadenie stavebných prác. Predmetom zákazky je realizácia </w:t>
      </w:r>
      <w:r w:rsidR="005C5ECD" w:rsidRPr="00E42096">
        <w:rPr>
          <w:rFonts w:ascii="Arial" w:hAnsi="Arial" w:cs="Arial"/>
          <w:sz w:val="20"/>
          <w:szCs w:val="20"/>
        </w:rPr>
        <w:t xml:space="preserve">Rýchlostnej cesty </w:t>
      </w:r>
      <w:r w:rsidR="00792DCF" w:rsidRPr="00E42096">
        <w:rPr>
          <w:rFonts w:ascii="Arial" w:hAnsi="Arial" w:cs="Arial"/>
          <w:sz w:val="20"/>
          <w:szCs w:val="20"/>
        </w:rPr>
        <w:t xml:space="preserve">R2 Kriváň – </w:t>
      </w:r>
      <w:r w:rsidR="004101FE" w:rsidRPr="00E42096">
        <w:rPr>
          <w:rFonts w:ascii="Arial" w:hAnsi="Arial" w:cs="Arial"/>
          <w:sz w:val="20"/>
          <w:szCs w:val="20"/>
        </w:rPr>
        <w:t>Mýtna</w:t>
      </w:r>
      <w:r w:rsidRPr="00E42096">
        <w:rPr>
          <w:rFonts w:ascii="Arial" w:hAnsi="Arial" w:cs="Arial"/>
          <w:sz w:val="20"/>
          <w:szCs w:val="20"/>
        </w:rPr>
        <w:t>. Verejný obstarávateľ požaduje od uchádzačov realizovať predmet zákazky prostredníctvom kvalitných a dostatočne skúsených odborníkov. Z tohto dôvodu sa od uchádzača vyžaduje preukázanie, že má odborné kapacity pre stavebnú časť a teda, že majú</w:t>
      </w:r>
      <w:r w:rsidR="00B27C23" w:rsidRPr="00E42096">
        <w:rPr>
          <w:rFonts w:ascii="Arial" w:hAnsi="Arial" w:cs="Arial"/>
          <w:sz w:val="20"/>
          <w:szCs w:val="20"/>
        </w:rPr>
        <w:t xml:space="preserve"> </w:t>
      </w:r>
      <w:r w:rsidRPr="00E42096">
        <w:rPr>
          <w:rFonts w:ascii="Arial" w:hAnsi="Arial" w:cs="Arial"/>
          <w:sz w:val="20"/>
          <w:szCs w:val="20"/>
        </w:rPr>
        <w:t>potrebnú odbornú prax. V záujme získania relevantných a overiteľných informácií verejný obstarávateľ stanovil doklady, ktoré svojim obsahom potvrdia požadované údaje.</w:t>
      </w:r>
    </w:p>
    <w:p w:rsidR="00B22659" w:rsidRPr="00E42096" w:rsidRDefault="00B22659" w:rsidP="00D759D8">
      <w:pPr>
        <w:pStyle w:val="Zkladntext"/>
        <w:ind w:left="709"/>
        <w:rPr>
          <w:rFonts w:ascii="Arial" w:hAnsi="Arial" w:cs="Arial"/>
          <w:b w:val="0"/>
          <w:sz w:val="20"/>
          <w:szCs w:val="20"/>
        </w:rPr>
      </w:pPr>
      <w:r w:rsidRPr="00E42096">
        <w:rPr>
          <w:rFonts w:ascii="Arial" w:hAnsi="Arial" w:cs="Arial"/>
          <w:b w:val="0"/>
          <w:sz w:val="20"/>
          <w:szCs w:val="20"/>
        </w:rPr>
        <w:t>Stanovené minimálne požiadavky na odbornú prax sú zamerané na získanie kvalifikovaných a odborne zdatných kľúčových odborníkov pre plnenie predmetu zákazky. Pre každú pozíciu musí byť navrhnutý samostatný kľúčový odborník a funkcie, vzhľadom na náročnosť predmetu zákazky, nie je možné kumulovať. U všetkých kľúčových odborníkov sú stanovené podmienky účasti v súlade s rozsahom a náročnosťou predmetu zákazky.</w:t>
      </w:r>
    </w:p>
    <w:p w:rsidR="00B22659" w:rsidRPr="00E42096" w:rsidRDefault="00B22659" w:rsidP="00D759D8">
      <w:pPr>
        <w:pStyle w:val="Zkladntext"/>
        <w:numPr>
          <w:ilvl w:val="0"/>
          <w:numId w:val="31"/>
        </w:numPr>
        <w:ind w:left="709"/>
        <w:rPr>
          <w:rFonts w:ascii="Arial" w:hAnsi="Arial" w:cs="Arial"/>
          <w:b w:val="0"/>
          <w:sz w:val="20"/>
          <w:szCs w:val="20"/>
        </w:rPr>
      </w:pPr>
      <w:r w:rsidRPr="00E42096">
        <w:rPr>
          <w:rFonts w:ascii="Arial" w:hAnsi="Arial" w:cs="Arial"/>
          <w:b w:val="0"/>
          <w:sz w:val="20"/>
          <w:szCs w:val="20"/>
        </w:rPr>
        <w:t xml:space="preserve">V súlade s </w:t>
      </w:r>
      <w:r w:rsidR="00F744FC" w:rsidRPr="00E42096">
        <w:rPr>
          <w:rFonts w:ascii="Arial" w:hAnsi="Arial" w:cs="Arial"/>
          <w:b w:val="0"/>
          <w:sz w:val="20"/>
          <w:szCs w:val="20"/>
        </w:rPr>
        <w:t>§ 38 ods. 4 verejný obstarávateľ v bode III.1.3.6 zadefinoval práce/celé</w:t>
      </w:r>
      <w:r w:rsidRPr="00E42096">
        <w:rPr>
          <w:rFonts w:ascii="Arial" w:hAnsi="Arial" w:cs="Arial"/>
          <w:b w:val="0"/>
          <w:sz w:val="20"/>
          <w:szCs w:val="20"/>
        </w:rPr>
        <w:t xml:space="preserve"> stavebné objekty, ktoré</w:t>
      </w:r>
      <w:r w:rsidRPr="00E42096">
        <w:rPr>
          <w:rFonts w:ascii="Arial" w:hAnsi="Arial" w:cs="Arial"/>
          <w:b w:val="0"/>
          <w:spacing w:val="-28"/>
          <w:sz w:val="20"/>
          <w:szCs w:val="20"/>
        </w:rPr>
        <w:t xml:space="preserve"> </w:t>
      </w:r>
      <w:r w:rsidRPr="00E42096">
        <w:rPr>
          <w:rFonts w:ascii="Arial" w:hAnsi="Arial" w:cs="Arial"/>
          <w:b w:val="0"/>
          <w:sz w:val="20"/>
          <w:szCs w:val="20"/>
        </w:rPr>
        <w:t>uchádzač nesmie zadať</w:t>
      </w:r>
      <w:r w:rsidRPr="00E42096">
        <w:rPr>
          <w:rFonts w:ascii="Arial" w:hAnsi="Arial" w:cs="Arial"/>
          <w:b w:val="0"/>
          <w:spacing w:val="-5"/>
          <w:sz w:val="20"/>
          <w:szCs w:val="20"/>
        </w:rPr>
        <w:t xml:space="preserve"> </w:t>
      </w:r>
      <w:r w:rsidRPr="00E42096">
        <w:rPr>
          <w:rFonts w:ascii="Arial" w:hAnsi="Arial" w:cs="Arial"/>
          <w:b w:val="0"/>
          <w:sz w:val="20"/>
          <w:szCs w:val="20"/>
        </w:rPr>
        <w:t>subdodávateľom.</w:t>
      </w:r>
    </w:p>
    <w:p w:rsidR="00B22659" w:rsidRPr="00E42096" w:rsidRDefault="00B22659" w:rsidP="00D759D8">
      <w:pPr>
        <w:pStyle w:val="Zkladntext"/>
        <w:spacing w:line="264" w:lineRule="auto"/>
        <w:ind w:left="709"/>
        <w:rPr>
          <w:rFonts w:ascii="Arial" w:hAnsi="Arial" w:cs="Arial"/>
          <w:b w:val="0"/>
          <w:color w:val="FF0000"/>
          <w:sz w:val="20"/>
          <w:szCs w:val="20"/>
        </w:rPr>
      </w:pPr>
      <w:r w:rsidRPr="00E42096">
        <w:rPr>
          <w:rFonts w:ascii="Arial" w:hAnsi="Arial" w:cs="Arial"/>
          <w:b w:val="0"/>
          <w:sz w:val="20"/>
          <w:szCs w:val="20"/>
        </w:rPr>
        <w:t>Nakoľko uvedené objekty tvoria nosnú štruktúru projektu, požadujeme nezadať celé objekty subdodávateľom z dôvodu, že sa jedná o najkomplikovanejšie objekty stavby a zároveň technologicky najnáročnejšie.</w:t>
      </w:r>
    </w:p>
    <w:p w:rsidR="00B22659" w:rsidRPr="00E42096" w:rsidRDefault="00B22659" w:rsidP="00D759D8">
      <w:pPr>
        <w:pStyle w:val="Zkladntext"/>
        <w:numPr>
          <w:ilvl w:val="0"/>
          <w:numId w:val="31"/>
        </w:numPr>
        <w:spacing w:line="264" w:lineRule="auto"/>
        <w:ind w:left="709"/>
        <w:rPr>
          <w:rFonts w:ascii="Arial" w:hAnsi="Arial" w:cs="Arial"/>
          <w:b w:val="0"/>
          <w:sz w:val="20"/>
          <w:szCs w:val="20"/>
        </w:rPr>
      </w:pPr>
      <w:r w:rsidRPr="00E42096">
        <w:rPr>
          <w:rFonts w:ascii="Arial" w:hAnsi="Arial" w:cs="Arial"/>
          <w:b w:val="0"/>
          <w:sz w:val="20"/>
          <w:szCs w:val="20"/>
        </w:rPr>
        <w:t>Uchádzač v </w:t>
      </w:r>
      <w:r w:rsidR="00EF01D5" w:rsidRPr="00E42096">
        <w:rPr>
          <w:rFonts w:ascii="Arial" w:hAnsi="Arial" w:cs="Arial"/>
          <w:b w:val="0"/>
          <w:sz w:val="20"/>
          <w:szCs w:val="20"/>
        </w:rPr>
        <w:t>ponuke</w:t>
      </w:r>
      <w:r w:rsidRPr="00E42096">
        <w:rPr>
          <w:rFonts w:ascii="Arial" w:hAnsi="Arial" w:cs="Arial"/>
          <w:b w:val="0"/>
          <w:sz w:val="20"/>
          <w:szCs w:val="20"/>
        </w:rPr>
        <w:t xml:space="preserve"> predloží údaje o strojovom a technickom vybavení, ktoré má uchádzač k dispozícii na uskutočňovanie stavebných prác. V tabuľke č. 1 prílohy B2C Zväzku 1 Súťažných </w:t>
      </w:r>
      <w:r w:rsidRPr="00E42096">
        <w:rPr>
          <w:rFonts w:ascii="Arial" w:hAnsi="Arial" w:cs="Arial"/>
          <w:b w:val="0"/>
          <w:sz w:val="20"/>
          <w:szCs w:val="20"/>
        </w:rPr>
        <w:lastRenderedPageBreak/>
        <w:t>podkladov uchádzač uvedie všetky stroje a zariadenia, ich počet, ako aj vzťah k stroju a zariadeniu, ktoré budú použité na vykonanie diela.</w:t>
      </w:r>
      <w:r w:rsidR="006F76DA" w:rsidRPr="00E42096">
        <w:rPr>
          <w:rFonts w:ascii="Arial" w:hAnsi="Arial" w:cs="Arial"/>
          <w:b w:val="0"/>
          <w:sz w:val="20"/>
          <w:szCs w:val="20"/>
        </w:rPr>
        <w:t xml:space="preserve"> Uvedené požaduje Verejný obstarávateľ na preukázanie skutočnosti, že Uchádzač má k dispozícii strojové a technické vybavenie na realizáciu diela.</w:t>
      </w:r>
    </w:p>
    <w:p w:rsidR="00B22659" w:rsidRPr="00E42096" w:rsidRDefault="00B22659" w:rsidP="00D759D8">
      <w:pPr>
        <w:pStyle w:val="Zkladntext"/>
        <w:numPr>
          <w:ilvl w:val="0"/>
          <w:numId w:val="31"/>
        </w:numPr>
        <w:spacing w:line="264" w:lineRule="auto"/>
        <w:ind w:left="709"/>
        <w:rPr>
          <w:rFonts w:ascii="Arial" w:hAnsi="Arial" w:cs="Arial"/>
          <w:b w:val="0"/>
          <w:sz w:val="20"/>
          <w:szCs w:val="20"/>
        </w:rPr>
      </w:pPr>
      <w:r w:rsidRPr="00E42096">
        <w:rPr>
          <w:rFonts w:ascii="Arial" w:hAnsi="Arial" w:cs="Arial"/>
          <w:b w:val="0"/>
          <w:sz w:val="20"/>
          <w:szCs w:val="20"/>
        </w:rPr>
        <w:t>Ustanovenie § 34 ods. 1 písm. h) zákona o verejnom obstarávaní umožňuje požadovať opatrenia environmentálneho manažérstva. Táto požiadavka úzko súvisí s predmetom zákazky.</w:t>
      </w:r>
    </w:p>
    <w:p w:rsidR="00B22659" w:rsidRPr="00E42096" w:rsidRDefault="00B22659" w:rsidP="00D759D8">
      <w:pPr>
        <w:pStyle w:val="Zkladntext"/>
        <w:numPr>
          <w:ilvl w:val="0"/>
          <w:numId w:val="31"/>
        </w:numPr>
        <w:spacing w:line="264" w:lineRule="auto"/>
        <w:ind w:left="709"/>
        <w:rPr>
          <w:rFonts w:ascii="Arial" w:hAnsi="Arial" w:cs="Arial"/>
          <w:b w:val="0"/>
          <w:sz w:val="20"/>
          <w:szCs w:val="20"/>
        </w:rPr>
      </w:pPr>
      <w:r w:rsidRPr="00E42096">
        <w:rPr>
          <w:rFonts w:ascii="Arial" w:hAnsi="Arial" w:cs="Arial"/>
          <w:b w:val="0"/>
          <w:sz w:val="20"/>
          <w:szCs w:val="20"/>
        </w:rPr>
        <w:t>V prípade dokladov, ktoré sú vyjadrené v inej mene ako euro, je potrebné na prepočítanie tejto meny na euro použiť kurz Európskej centrálnej banky (ECB), aktuálny v posledný deň v príslušnom kalendárnom roku, v ktorom došlo ku skutočnosti, rozhodujúcej pre preukázanie splnenia predmetnej podmienky účasti. V prípade, ak ku skutočnosti, rozhodujúcej pre preukázanie splnenia predmetnej podmienky účasti došlo v r. 201</w:t>
      </w:r>
      <w:r w:rsidR="000A73D9" w:rsidRPr="00E42096">
        <w:rPr>
          <w:rFonts w:ascii="Arial" w:hAnsi="Arial" w:cs="Arial"/>
          <w:b w:val="0"/>
          <w:sz w:val="20"/>
          <w:szCs w:val="20"/>
        </w:rPr>
        <w:t>8</w:t>
      </w:r>
      <w:r w:rsidRPr="00E42096">
        <w:rPr>
          <w:rFonts w:ascii="Arial" w:hAnsi="Arial" w:cs="Arial"/>
          <w:b w:val="0"/>
          <w:sz w:val="20"/>
          <w:szCs w:val="20"/>
        </w:rPr>
        <w:t xml:space="preserve">, uchádzači použijú na prepočítanie inej meny na Euro kurz Európskej centrálnej banky, platný v deň odoslania Oznámenia o vyhlásení verejného obstarávania na uverejnenie v Úradnom vestníku EÚ, </w:t>
      </w:r>
      <w:proofErr w:type="spellStart"/>
      <w:r w:rsidRPr="00E42096">
        <w:rPr>
          <w:rFonts w:ascii="Arial" w:hAnsi="Arial" w:cs="Arial"/>
          <w:b w:val="0"/>
          <w:sz w:val="20"/>
          <w:szCs w:val="20"/>
        </w:rPr>
        <w:t>tj</w:t>
      </w:r>
      <w:proofErr w:type="spellEnd"/>
      <w:r w:rsidRPr="00E42096">
        <w:rPr>
          <w:rFonts w:ascii="Arial" w:hAnsi="Arial" w:cs="Arial"/>
          <w:b w:val="0"/>
          <w:sz w:val="20"/>
          <w:szCs w:val="20"/>
        </w:rPr>
        <w:t xml:space="preserve">. dňa </w:t>
      </w:r>
      <w:r w:rsidR="008F454C" w:rsidRPr="00E42096">
        <w:rPr>
          <w:rFonts w:ascii="Arial" w:hAnsi="Arial" w:cs="Arial"/>
          <w:b w:val="0"/>
          <w:sz w:val="20"/>
          <w:szCs w:val="20"/>
        </w:rPr>
        <w:t>1</w:t>
      </w:r>
      <w:r w:rsidR="000A73D9" w:rsidRPr="00E42096">
        <w:rPr>
          <w:rFonts w:ascii="Arial" w:hAnsi="Arial" w:cs="Arial"/>
          <w:b w:val="0"/>
          <w:sz w:val="20"/>
          <w:szCs w:val="20"/>
        </w:rPr>
        <w:t>6</w:t>
      </w:r>
      <w:r w:rsidR="008F454C" w:rsidRPr="00E42096">
        <w:rPr>
          <w:rFonts w:ascii="Arial" w:hAnsi="Arial" w:cs="Arial"/>
          <w:b w:val="0"/>
          <w:sz w:val="20"/>
          <w:szCs w:val="20"/>
        </w:rPr>
        <w:t>.02</w:t>
      </w:r>
      <w:r w:rsidRPr="00E42096">
        <w:rPr>
          <w:rFonts w:ascii="Arial" w:hAnsi="Arial" w:cs="Arial"/>
          <w:b w:val="0"/>
          <w:sz w:val="20"/>
          <w:szCs w:val="20"/>
        </w:rPr>
        <w:t>.201</w:t>
      </w:r>
      <w:r w:rsidR="008F454C" w:rsidRPr="00E42096">
        <w:rPr>
          <w:rFonts w:ascii="Arial" w:hAnsi="Arial" w:cs="Arial"/>
          <w:b w:val="0"/>
          <w:sz w:val="20"/>
          <w:szCs w:val="20"/>
        </w:rPr>
        <w:t>8</w:t>
      </w:r>
      <w:r w:rsidRPr="00E42096">
        <w:rPr>
          <w:rFonts w:ascii="Arial" w:hAnsi="Arial" w:cs="Arial"/>
          <w:b w:val="0"/>
          <w:sz w:val="20"/>
          <w:szCs w:val="20"/>
        </w:rPr>
        <w:t>.</w:t>
      </w:r>
      <w:r w:rsidR="00DE495C" w:rsidRPr="00E42096">
        <w:rPr>
          <w:rFonts w:ascii="Arial" w:hAnsi="Arial" w:cs="Arial"/>
          <w:b w:val="0"/>
          <w:sz w:val="20"/>
          <w:szCs w:val="20"/>
        </w:rPr>
        <w:t xml:space="preserve"> </w:t>
      </w:r>
      <w:r w:rsidRPr="00E42096">
        <w:rPr>
          <w:rFonts w:ascii="Arial" w:hAnsi="Arial" w:cs="Arial"/>
          <w:b w:val="0"/>
          <w:sz w:val="20"/>
          <w:szCs w:val="20"/>
        </w:rPr>
        <w:t>Doklady, ktorými uchádzač preukazuje splnenie podmienok účasti, ktoré sú vyjadrené v inej mene ako euro, uchádzač predloží v pôvodnej mene a v mene euro.</w:t>
      </w:r>
    </w:p>
    <w:sectPr w:rsidR="00B22659" w:rsidRPr="00E42096" w:rsidSect="00FF0855">
      <w:headerReference w:type="default" r:id="rId113"/>
      <w:footerReference w:type="default" r:id="rId114"/>
      <w:headerReference w:type="first" r:id="rId115"/>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CBE" w:rsidRDefault="00CE7CBE" w:rsidP="00B538C0">
      <w:r>
        <w:separator/>
      </w:r>
    </w:p>
  </w:endnote>
  <w:endnote w:type="continuationSeparator" w:id="0">
    <w:p w:rsidR="00CE7CBE" w:rsidRDefault="00CE7CBE"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charset w:val="EE"/>
    <w:family w:val="swiss"/>
    <w:pitch w:val="variable"/>
    <w:sig w:usb0="00000000" w:usb1="500078FF" w:usb2="00000021" w:usb3="00000000" w:csb0="000001BF" w:csb1="00000000"/>
  </w:font>
  <w:font w:name="Times New (W1)">
    <w:altName w:val="Times New Roman"/>
    <w:charset w:val="EE"/>
    <w:family w:val="roman"/>
    <w:pitch w:val="variable"/>
    <w:sig w:usb0="20007A87" w:usb1="80000000" w:usb2="00000008" w:usb3="00000000" w:csb0="000001FF" w:csb1="00000000"/>
  </w:font>
  <w:font w:name="Helvetica Neue">
    <w:charset w:val="00"/>
    <w:family w:val="auto"/>
    <w:pitch w:val="variable"/>
    <w:sig w:usb0="E50002FF" w:usb1="500079DB" w:usb2="00000010" w:usb3="00000000" w:csb0="00000001" w:csb1="00000000"/>
  </w:font>
  <w:font w:name="MS Sans Serif">
    <w:altName w:val="Times New Roman"/>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CBE" w:rsidRPr="00D05744" w:rsidRDefault="00CE7CBE" w:rsidP="00D05744">
    <w:pPr>
      <w:pStyle w:val="Pta"/>
      <w:pBdr>
        <w:top w:val="single" w:sz="4" w:space="1" w:color="auto"/>
      </w:pBdr>
      <w:tabs>
        <w:tab w:val="right" w:pos="9356"/>
      </w:tabs>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sidR="006B78B5">
      <w:rPr>
        <w:rStyle w:val="slostrany"/>
        <w:rFonts w:ascii="Arial" w:hAnsi="Arial" w:cs="Arial"/>
        <w:noProof/>
        <w:sz w:val="18"/>
        <w:szCs w:val="18"/>
      </w:rPr>
      <w:t>57</w:t>
    </w:r>
    <w:r w:rsidRPr="00D05744">
      <w:rPr>
        <w:rStyle w:val="slostrany"/>
        <w:rFonts w:ascii="Arial" w:hAnsi="Arial" w:cs="Arial"/>
        <w:sz w:val="18"/>
        <w:szCs w:val="18"/>
      </w:rPr>
      <w:fldChar w:fldCharType="end"/>
    </w:r>
  </w:p>
  <w:p w:rsidR="00CE7CBE" w:rsidRPr="00D05744" w:rsidRDefault="00CE7CBE">
    <w:pPr>
      <w:pStyle w:val="Pta"/>
      <w:rPr>
        <w:rFonts w:ascii="Arial" w:hAnsi="Arial" w:cs="Arial"/>
        <w:sz w:val="18"/>
        <w:szCs w:val="18"/>
      </w:rPr>
    </w:pPr>
    <w:r>
      <w:rPr>
        <w:rFonts w:ascii="Arial" w:hAnsi="Arial" w:cs="Arial"/>
        <w:sz w:val="18"/>
        <w:szCs w:val="18"/>
      </w:rPr>
      <w:t>Pokyny pre záujemcov / uchádzačov</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CBE" w:rsidRDefault="00CE7CBE" w:rsidP="00B538C0">
      <w:r>
        <w:separator/>
      </w:r>
    </w:p>
  </w:footnote>
  <w:footnote w:type="continuationSeparator" w:id="0">
    <w:p w:rsidR="00CE7CBE" w:rsidRDefault="00CE7CBE" w:rsidP="00B538C0">
      <w:r>
        <w:continuationSeparator/>
      </w:r>
    </w:p>
  </w:footnote>
  <w:footnote w:id="1">
    <w:p w:rsidR="00CE7CBE" w:rsidRDefault="00CE7CBE">
      <w:pPr>
        <w:pStyle w:val="Textpoznmkypodiarou"/>
      </w:pPr>
      <w:r>
        <w:rPr>
          <w:rStyle w:val="Odkaznapoznmkupodiarou"/>
        </w:rPr>
        <w:footnoteRef/>
      </w:r>
      <w:r>
        <w:t xml:space="preserve"> </w:t>
      </w:r>
      <w:r>
        <w:rPr>
          <w:rFonts w:ascii="Arial" w:hAnsi="Arial" w:cs="Arial"/>
          <w:color w:val="000000"/>
          <w:szCs w:val="20"/>
          <w:shd w:val="clear" w:color="auto" w:fill="FFFFFF"/>
        </w:rPr>
        <w:t>Zákon č. 315/2016 Z. z. o registri partnerov verejného sektora a o zmene a doplnení niektorých zákonov.</w:t>
      </w:r>
    </w:p>
  </w:footnote>
  <w:footnote w:id="2">
    <w:p w:rsidR="00CE7CBE" w:rsidRDefault="00CE7CBE">
      <w:pPr>
        <w:pStyle w:val="Textpoznmkypodiarou"/>
      </w:pPr>
      <w:r>
        <w:rPr>
          <w:rStyle w:val="Odkaznapoznmkupodiarou"/>
        </w:rPr>
        <w:footnoteRef/>
      </w:r>
      <w:r>
        <w:t xml:space="preserve"> </w:t>
      </w:r>
      <w:r>
        <w:rPr>
          <w:rFonts w:ascii="Arial" w:hAnsi="Arial" w:cs="Arial"/>
          <w:color w:val="000000"/>
          <w:szCs w:val="20"/>
          <w:shd w:val="clear" w:color="auto" w:fill="FFFFFF"/>
        </w:rPr>
        <w:t>§ 18 zákona č. 315/2016 Z. z.</w:t>
      </w:r>
    </w:p>
  </w:footnote>
  <w:footnote w:id="3">
    <w:p w:rsidR="00CE7CBE" w:rsidRPr="002B4EE7" w:rsidRDefault="00CE7CBE" w:rsidP="00B538C0">
      <w:pPr>
        <w:pStyle w:val="Textpoznmkypodiarou"/>
        <w:rPr>
          <w:rFonts w:ascii="Arial" w:hAnsi="Arial" w:cs="Arial"/>
          <w:sz w:val="16"/>
          <w:szCs w:val="16"/>
        </w:rPr>
      </w:pPr>
      <w:r w:rsidRPr="002B4EE7">
        <w:rPr>
          <w:rStyle w:val="Odkaznapoznmkupodiarou"/>
          <w:rFonts w:ascii="Arial" w:hAnsi="Arial" w:cs="Arial"/>
          <w:szCs w:val="20"/>
        </w:rPr>
        <w:footnoteRef/>
      </w:r>
      <w:r w:rsidRPr="002B4EE7">
        <w:rPr>
          <w:rFonts w:ascii="Arial" w:hAnsi="Arial" w:cs="Arial"/>
          <w:szCs w:val="20"/>
        </w:rPr>
        <w:t xml:space="preserve"> </w:t>
      </w:r>
      <w:r w:rsidRPr="002B4EE7">
        <w:rPr>
          <w:rFonts w:ascii="Arial" w:hAnsi="Arial" w:cs="Arial"/>
          <w:sz w:val="16"/>
          <w:szCs w:val="16"/>
        </w:rPr>
        <w:t xml:space="preserve">Uchádzač uvedie kontaktnú osobu, jej e-mail (prípadne e-maily) pre túto ponuku, s ktorou bude verejný obstarávateľ/komisia komunikovať v procese vyhodnocovania ponúk. </w:t>
      </w:r>
    </w:p>
  </w:footnote>
  <w:footnote w:id="4">
    <w:p w:rsidR="00CE7CBE" w:rsidRPr="00F5701E" w:rsidRDefault="00CE7CBE" w:rsidP="00B26946">
      <w:pPr>
        <w:pStyle w:val="Textpoznmkypodiarou"/>
      </w:pPr>
      <w:r>
        <w:rPr>
          <w:rStyle w:val="Odkaznapoznmkupodiarou"/>
        </w:rPr>
        <w:footnoteRef/>
      </w:r>
      <w:r>
        <w:t xml:space="preserve"> </w:t>
      </w:r>
      <w:proofErr w:type="spellStart"/>
      <w:r>
        <w:t>Nehodiace</w:t>
      </w:r>
      <w:proofErr w:type="spellEnd"/>
      <w:r>
        <w:t xml:space="preserve"> sa odstráňte</w:t>
      </w:r>
    </w:p>
  </w:footnote>
  <w:footnote w:id="5">
    <w:p w:rsidR="00CE7CBE" w:rsidRDefault="00CE7CBE">
      <w:pPr>
        <w:pStyle w:val="Textpoznmkypodiarou"/>
      </w:pPr>
      <w:r>
        <w:rPr>
          <w:rStyle w:val="Odkaznapoznmkupodiarou"/>
        </w:rPr>
        <w:footnoteRef/>
      </w:r>
      <w:r>
        <w:t xml:space="preserve"> </w:t>
      </w:r>
      <w:r w:rsidRPr="00391403">
        <w:t>percentuálny podiel ich prác z Akceptovanej zmluvnej hodnoty bez DPH</w:t>
      </w:r>
    </w:p>
  </w:footnote>
  <w:footnote w:id="6">
    <w:p w:rsidR="00CE7CBE" w:rsidRPr="00CE2D4B" w:rsidRDefault="00CE7CBE" w:rsidP="00BD3D04">
      <w:pPr>
        <w:pStyle w:val="Textpoznmkypodiarou"/>
        <w:rPr>
          <w:sz w:val="16"/>
          <w:szCs w:val="16"/>
        </w:rPr>
      </w:pPr>
      <w:r>
        <w:rPr>
          <w:rStyle w:val="Odkaznapoznmkupodiarou"/>
        </w:rPr>
        <w:footnoteRef/>
      </w:r>
      <w:r w:rsidRPr="00721BB1">
        <w:t xml:space="preserve"> </w:t>
      </w:r>
      <w:r w:rsidRPr="00F34614">
        <w:rPr>
          <w:rFonts w:ascii="Arial" w:hAnsi="Arial" w:cs="Arial"/>
          <w:sz w:val="16"/>
          <w:szCs w:val="16"/>
        </w:rPr>
        <w:t>Uchádzač uvedie v</w:t>
      </w:r>
      <w:r>
        <w:rPr>
          <w:rFonts w:ascii="Arial" w:hAnsi="Arial" w:cs="Arial"/>
          <w:sz w:val="16"/>
          <w:szCs w:val="16"/>
        </w:rPr>
        <w:t> </w:t>
      </w:r>
      <w:r w:rsidRPr="00F34614">
        <w:rPr>
          <w:rFonts w:ascii="Arial" w:hAnsi="Arial" w:cs="Arial"/>
          <w:sz w:val="16"/>
          <w:szCs w:val="16"/>
        </w:rPr>
        <w:t>kolónke áno alebo nie</w:t>
      </w:r>
    </w:p>
    <w:p w:rsidR="00CE7CBE" w:rsidRDefault="00CE7CBE" w:rsidP="00BD3D04">
      <w:pPr>
        <w:pStyle w:val="Textpoznmkypodiarou"/>
      </w:pPr>
    </w:p>
  </w:footnote>
  <w:footnote w:id="7">
    <w:p w:rsidR="00CE7CBE" w:rsidRPr="00FF41D1" w:rsidRDefault="00CE7CBE" w:rsidP="005934E9">
      <w:pPr>
        <w:pStyle w:val="Textpoznmkypodiarou"/>
        <w:rPr>
          <w:rFonts w:ascii="Arial" w:hAnsi="Arial" w:cs="Arial"/>
        </w:rPr>
      </w:pPr>
      <w:r w:rsidRPr="00FF41D1">
        <w:rPr>
          <w:rStyle w:val="Odkaznapoznmkupodiarou"/>
          <w:rFonts w:ascii="Arial" w:hAnsi="Arial" w:cs="Arial"/>
        </w:rPr>
        <w:footnoteRef/>
      </w:r>
      <w:r w:rsidRPr="00FF41D1">
        <w:rPr>
          <w:rFonts w:ascii="Arial" w:hAnsi="Arial" w:cs="Arial"/>
        </w:rPr>
        <w:t xml:space="preserve"> </w:t>
      </w:r>
      <w:r>
        <w:rPr>
          <w:rFonts w:ascii="Arial" w:hAnsi="Arial" w:cs="Arial"/>
        </w:rPr>
        <w:t>Priložte len doklady preukazujúce odbornú spôsobilosť alebo oprávnenie na výkon činnosti, ktoré sú potrebné pre vykonanie tohto diela</w:t>
      </w:r>
    </w:p>
  </w:footnote>
  <w:footnote w:id="8">
    <w:p w:rsidR="00CE7CBE" w:rsidRDefault="00CE7CBE" w:rsidP="001435F6">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rsidR="00CE7CBE" w:rsidRDefault="00CE7CBE" w:rsidP="001435F6">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10">
    <w:p w:rsidR="00CE7CBE" w:rsidRDefault="00CE7CBE" w:rsidP="001435F6">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11">
    <w:p w:rsidR="00CE7CBE" w:rsidRDefault="00CE7CBE" w:rsidP="001435F6">
      <w:pPr>
        <w:pStyle w:val="Textpoznmkypodiarou"/>
        <w:jc w:val="both"/>
      </w:pPr>
      <w:r>
        <w:rPr>
          <w:rStyle w:val="Odkaznapoznmkupodiarou"/>
        </w:rPr>
        <w:footnoteRef/>
      </w:r>
      <w:r>
        <w:t xml:space="preserve"> Pozri body II.1.1 a II.1.3 príslušného oznámenia.</w:t>
      </w:r>
    </w:p>
  </w:footnote>
  <w:footnote w:id="12">
    <w:p w:rsidR="00CE7CBE" w:rsidRDefault="00CE7CBE" w:rsidP="001435F6">
      <w:pPr>
        <w:pStyle w:val="Textpoznmkypodiarou"/>
        <w:jc w:val="both"/>
      </w:pPr>
      <w:r>
        <w:rPr>
          <w:rStyle w:val="Odkaznapoznmkupodiarou"/>
        </w:rPr>
        <w:footnoteRef/>
      </w:r>
      <w:r>
        <w:t xml:space="preserve"> Pozri bod II.1.1 príslušného oznámenia.</w:t>
      </w:r>
    </w:p>
  </w:footnote>
  <w:footnote w:id="13">
    <w:p w:rsidR="00CE7CBE" w:rsidRDefault="00CE7CBE" w:rsidP="00AB2736">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14">
    <w:p w:rsidR="00CE7CBE" w:rsidRPr="00762B91" w:rsidRDefault="00CE7CBE" w:rsidP="00AB2736">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CE7CBE" w:rsidRPr="00762B91" w:rsidRDefault="00CE7CBE" w:rsidP="00AB2736">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CE7CBE" w:rsidRDefault="00CE7CBE" w:rsidP="00AB2736">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15">
    <w:p w:rsidR="00CE7CBE" w:rsidRDefault="00CE7CBE" w:rsidP="00AB2736">
      <w:pPr>
        <w:pStyle w:val="Textpoznmkypodiarou"/>
        <w:jc w:val="both"/>
      </w:pPr>
      <w:r w:rsidRPr="00762B91">
        <w:rPr>
          <w:rStyle w:val="Odkaznapoznmkupodiarou"/>
        </w:rPr>
        <w:footnoteRef/>
      </w:r>
      <w:r w:rsidRPr="00762B91">
        <w:t xml:space="preserve"> Pozri oznámenie o ponuke, bod III. 1.5.</w:t>
      </w:r>
    </w:p>
  </w:footnote>
  <w:footnote w:id="16">
    <w:p w:rsidR="00CE7CBE" w:rsidRDefault="00CE7CBE" w:rsidP="00AB2736">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7">
    <w:p w:rsidR="00CE7CBE" w:rsidRDefault="00CE7CBE" w:rsidP="001435F6">
      <w:pPr>
        <w:pStyle w:val="Textpoznmkypodiarou"/>
        <w:jc w:val="both"/>
      </w:pPr>
      <w:r w:rsidRPr="00762B91">
        <w:rPr>
          <w:rStyle w:val="Odkaznapoznmkupodiarou"/>
        </w:rPr>
        <w:footnoteRef/>
      </w:r>
      <w:r w:rsidRPr="00762B91">
        <w:t xml:space="preserve"> Ak existujú odkazy a klasifikácie, tak sú uvedené v osvedčení.</w:t>
      </w:r>
    </w:p>
  </w:footnote>
  <w:footnote w:id="18">
    <w:p w:rsidR="00CE7CBE" w:rsidRDefault="00CE7CBE" w:rsidP="001435F6">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9">
    <w:p w:rsidR="00CE7CBE" w:rsidRDefault="00CE7CBE" w:rsidP="001435F6">
      <w:pPr>
        <w:pStyle w:val="Textpoznmkypodiarou"/>
      </w:pPr>
      <w:r>
        <w:rPr>
          <w:rStyle w:val="Odkaznapoznmkupodiarou"/>
        </w:rPr>
        <w:footnoteRef/>
      </w:r>
      <w:r>
        <w:t xml:space="preserve"> </w:t>
      </w:r>
      <w:r w:rsidRPr="00471F7E">
        <w:t>Napríklad technické orgány zapojené do kontroly kvality: Časť IV oddiel C bod 3.</w:t>
      </w:r>
    </w:p>
  </w:footnote>
  <w:footnote w:id="20">
    <w:p w:rsidR="00CE7CBE" w:rsidRDefault="00CE7CBE" w:rsidP="001435F6">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21">
    <w:p w:rsidR="00CE7CBE" w:rsidRDefault="00CE7CBE" w:rsidP="001435F6">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rsidR="00CE7CBE" w:rsidRDefault="00CE7CBE" w:rsidP="001435F6">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23">
    <w:p w:rsidR="00CE7CBE" w:rsidRDefault="00CE7CBE" w:rsidP="001435F6">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rsidR="00CE7CBE" w:rsidRDefault="00CE7CBE" w:rsidP="001435F6">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rsidR="00CE7CBE" w:rsidRDefault="00CE7CBE" w:rsidP="001435F6">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rsidR="00CE7CBE" w:rsidRDefault="00CE7CBE" w:rsidP="001435F6">
      <w:pPr>
        <w:pStyle w:val="Textpoznmkypodiarou"/>
        <w:jc w:val="both"/>
      </w:pPr>
      <w:r>
        <w:rPr>
          <w:rStyle w:val="Odkaznapoznmkupodiarou"/>
        </w:rPr>
        <w:footnoteRef/>
      </w:r>
      <w:r>
        <w:t xml:space="preserve"> </w:t>
      </w:r>
      <w:r w:rsidRPr="00471F7E">
        <w:t>Zopakujte toľkokrát, koľkokrát je potrebné.</w:t>
      </w:r>
    </w:p>
  </w:footnote>
  <w:footnote w:id="27">
    <w:p w:rsidR="00CE7CBE" w:rsidRDefault="00CE7CBE" w:rsidP="001435F6">
      <w:pPr>
        <w:pStyle w:val="Textpoznmkypodiarou"/>
        <w:jc w:val="both"/>
      </w:pPr>
      <w:r>
        <w:rPr>
          <w:rStyle w:val="Odkaznapoznmkupodiarou"/>
        </w:rPr>
        <w:footnoteRef/>
      </w:r>
      <w:r>
        <w:t xml:space="preserve"> </w:t>
      </w:r>
      <w:r w:rsidRPr="00471F7E">
        <w:t>Zopakujte toľkokrát, koľkokrát je potrebné.</w:t>
      </w:r>
    </w:p>
  </w:footnote>
  <w:footnote w:id="28">
    <w:p w:rsidR="00CE7CBE" w:rsidRDefault="00CE7CBE" w:rsidP="001435F6">
      <w:pPr>
        <w:pStyle w:val="Textpoznmkypodiarou"/>
        <w:jc w:val="both"/>
      </w:pPr>
      <w:r>
        <w:rPr>
          <w:rStyle w:val="Odkaznapoznmkupodiarou"/>
        </w:rPr>
        <w:footnoteRef/>
      </w:r>
      <w:r>
        <w:t xml:space="preserve"> </w:t>
      </w:r>
      <w:r w:rsidRPr="00471F7E">
        <w:t>Zopakujte toľkokrát, koľkokrát je potrebné.</w:t>
      </w:r>
    </w:p>
  </w:footnote>
  <w:footnote w:id="29">
    <w:p w:rsidR="00CE7CBE" w:rsidRDefault="00CE7CBE" w:rsidP="001435F6">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30">
    <w:p w:rsidR="00CE7CBE" w:rsidRPr="00471F7E" w:rsidRDefault="00CE7CBE" w:rsidP="001435F6">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CE7CBE" w:rsidRDefault="00CE7CBE" w:rsidP="001435F6">
      <w:pPr>
        <w:jc w:val="both"/>
      </w:pPr>
    </w:p>
  </w:footnote>
  <w:footnote w:id="31">
    <w:p w:rsidR="00CE7CBE" w:rsidRDefault="00CE7CBE" w:rsidP="001435F6">
      <w:pPr>
        <w:pStyle w:val="Textpoznmkypodiarou"/>
      </w:pPr>
      <w:r>
        <w:rPr>
          <w:rStyle w:val="Odkaznapoznmkupodiarou"/>
        </w:rPr>
        <w:footnoteRef/>
      </w:r>
      <w:r>
        <w:t xml:space="preserve"> </w:t>
      </w:r>
      <w:r w:rsidRPr="00471F7E">
        <w:t>Zopakujte toľkokrát, koľkokrát je potrebné.</w:t>
      </w:r>
    </w:p>
  </w:footnote>
  <w:footnote w:id="32">
    <w:p w:rsidR="00CE7CBE" w:rsidRDefault="00CE7CBE" w:rsidP="001435F6">
      <w:pPr>
        <w:pStyle w:val="Textpoznmkypodiarou"/>
      </w:pPr>
      <w:r>
        <w:rPr>
          <w:rStyle w:val="Odkaznapoznmkupodiarou"/>
        </w:rPr>
        <w:footnoteRef/>
      </w:r>
      <w:r>
        <w:t xml:space="preserve"> </w:t>
      </w:r>
      <w:r w:rsidRPr="00471F7E">
        <w:t>Pozri článok 57 ods. 4 smernice 2014/24/EÚ.</w:t>
      </w:r>
    </w:p>
  </w:footnote>
  <w:footnote w:id="33">
    <w:p w:rsidR="00CE7CBE" w:rsidRDefault="00CE7CBE" w:rsidP="001435F6">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34">
    <w:p w:rsidR="00CE7CBE" w:rsidRDefault="00CE7CBE" w:rsidP="001435F6">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35">
    <w:p w:rsidR="00CE7CBE" w:rsidRDefault="00CE7CBE" w:rsidP="001435F6">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36">
    <w:p w:rsidR="00CE7CBE" w:rsidRDefault="00CE7CBE" w:rsidP="001435F6">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7">
    <w:p w:rsidR="00CE7CBE" w:rsidRDefault="00CE7CBE"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rsidR="00CE7CBE" w:rsidRDefault="00CE7CBE" w:rsidP="001435F6">
      <w:pPr>
        <w:pStyle w:val="Textpoznmkypodiarou"/>
      </w:pPr>
      <w:r>
        <w:rPr>
          <w:rStyle w:val="Odkaznapoznmkupodiarou"/>
        </w:rPr>
        <w:footnoteRef/>
      </w:r>
      <w:r>
        <w:t xml:space="preserve"> Zopakujte toľkokrát, koľkokrát je to potrebné.</w:t>
      </w:r>
    </w:p>
    <w:p w:rsidR="00CE7CBE" w:rsidRDefault="00CE7CBE" w:rsidP="001435F6">
      <w:pPr>
        <w:pStyle w:val="Textpoznmkypodiarou"/>
      </w:pPr>
    </w:p>
  </w:footnote>
  <w:footnote w:id="39">
    <w:p w:rsidR="00CE7CBE" w:rsidRPr="002D4442" w:rsidRDefault="00CE7CBE" w:rsidP="001435F6">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CE7CBE" w:rsidRDefault="00CE7CBE" w:rsidP="001435F6">
      <w:pPr>
        <w:pStyle w:val="Textpoznmkypodiarou"/>
        <w:jc w:val="both"/>
      </w:pPr>
    </w:p>
  </w:footnote>
  <w:footnote w:id="40">
    <w:p w:rsidR="00CE7CBE" w:rsidRDefault="00CE7CBE" w:rsidP="001435F6">
      <w:pPr>
        <w:pStyle w:val="Textpoznmkypodiarou"/>
      </w:pPr>
      <w:r>
        <w:rPr>
          <w:rStyle w:val="Odkaznapoznmkupodiarou"/>
        </w:rPr>
        <w:footnoteRef/>
      </w:r>
      <w:r>
        <w:t xml:space="preserve"> Len v prípade, ak je to povolené v príslušnom oznámení alebo v súťažných podkladoch.</w:t>
      </w:r>
    </w:p>
  </w:footnote>
  <w:footnote w:id="41">
    <w:p w:rsidR="00CE7CBE" w:rsidRDefault="00CE7CBE" w:rsidP="001435F6">
      <w:pPr>
        <w:pStyle w:val="Textpoznmkypodiarou"/>
      </w:pPr>
      <w:r>
        <w:rPr>
          <w:rStyle w:val="Odkaznapoznmkupodiarou"/>
        </w:rPr>
        <w:footnoteRef/>
      </w:r>
      <w:r>
        <w:t xml:space="preserve"> Len v prípade, ak je to povolené v príslušnom oznámení alebo v súťažných podkladoch.</w:t>
      </w:r>
    </w:p>
  </w:footnote>
  <w:footnote w:id="42">
    <w:p w:rsidR="00CE7CBE" w:rsidRDefault="00CE7CBE" w:rsidP="001435F6">
      <w:pPr>
        <w:pStyle w:val="Textpoznmkypodiarou"/>
      </w:pPr>
      <w:r>
        <w:rPr>
          <w:rStyle w:val="Odkaznapoznmkupodiarou"/>
        </w:rPr>
        <w:footnoteRef/>
      </w:r>
      <w:r>
        <w:t xml:space="preserve"> Napr. pomer medzi aktívami a pasívami.</w:t>
      </w:r>
    </w:p>
  </w:footnote>
  <w:footnote w:id="43">
    <w:p w:rsidR="00CE7CBE" w:rsidRDefault="00CE7CBE" w:rsidP="001435F6">
      <w:pPr>
        <w:pStyle w:val="Textpoznmkypodiarou"/>
      </w:pPr>
      <w:r>
        <w:rPr>
          <w:rStyle w:val="Odkaznapoznmkupodiarou"/>
        </w:rPr>
        <w:footnoteRef/>
      </w:r>
      <w:r>
        <w:t xml:space="preserve"> Napr. pomer medzi aktívami a pasívami.</w:t>
      </w:r>
    </w:p>
  </w:footnote>
  <w:footnote w:id="44">
    <w:p w:rsidR="00CE7CBE" w:rsidRDefault="00CE7CBE" w:rsidP="001435F6">
      <w:pPr>
        <w:pStyle w:val="Textpoznmkypodiarou"/>
      </w:pPr>
      <w:r>
        <w:rPr>
          <w:rStyle w:val="Odkaznapoznmkupodiarou"/>
        </w:rPr>
        <w:footnoteRef/>
      </w:r>
      <w:r>
        <w:t xml:space="preserve"> Zopakujte toľkokrát, koľkokrát je to potrebné.</w:t>
      </w:r>
    </w:p>
  </w:footnote>
  <w:footnote w:id="45">
    <w:p w:rsidR="00CE7CBE" w:rsidRDefault="00CE7CBE" w:rsidP="001435F6">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46">
    <w:p w:rsidR="00CE7CBE" w:rsidRDefault="00CE7CBE" w:rsidP="001435F6">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7">
    <w:p w:rsidR="00CE7CBE" w:rsidRDefault="00CE7CBE" w:rsidP="001435F6">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8">
    <w:p w:rsidR="00CE7CBE" w:rsidRDefault="00CE7CBE" w:rsidP="001435F6">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rsidR="00CE7CBE" w:rsidRDefault="00CE7CBE" w:rsidP="001435F6">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CE7CBE" w:rsidRDefault="00CE7CBE" w:rsidP="001435F6">
      <w:pPr>
        <w:pStyle w:val="Textpoznmkypodiarou"/>
        <w:jc w:val="both"/>
      </w:pPr>
    </w:p>
  </w:footnote>
  <w:footnote w:id="50">
    <w:p w:rsidR="00CE7CBE" w:rsidRDefault="00CE7CBE"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rsidR="00CE7CBE" w:rsidRDefault="00CE7CBE" w:rsidP="001435F6">
      <w:pPr>
        <w:pStyle w:val="Textpoznmkypodiarou"/>
        <w:jc w:val="both"/>
      </w:pPr>
      <w:r>
        <w:rPr>
          <w:rStyle w:val="Odkaznapoznmkupodiarou"/>
        </w:rPr>
        <w:footnoteRef/>
      </w:r>
      <w:r>
        <w:t xml:space="preserve"> Jasne uveďte, ktorej položky sa odpoveď týka.</w:t>
      </w:r>
    </w:p>
  </w:footnote>
  <w:footnote w:id="52">
    <w:p w:rsidR="00CE7CBE" w:rsidRDefault="00CE7CBE" w:rsidP="001435F6">
      <w:pPr>
        <w:pStyle w:val="Textpoznmkypodiarou"/>
        <w:jc w:val="both"/>
      </w:pPr>
      <w:r>
        <w:rPr>
          <w:rStyle w:val="Odkaznapoznmkupodiarou"/>
        </w:rPr>
        <w:footnoteRef/>
      </w:r>
      <w:r>
        <w:t xml:space="preserve"> Zopakujte toľkokrát, koľkokrát je to potrebné.</w:t>
      </w:r>
    </w:p>
  </w:footnote>
  <w:footnote w:id="53">
    <w:p w:rsidR="00CE7CBE" w:rsidRDefault="00CE7CBE" w:rsidP="001435F6">
      <w:pPr>
        <w:pStyle w:val="Textpoznmkypodiarou"/>
        <w:jc w:val="both"/>
      </w:pPr>
      <w:r>
        <w:rPr>
          <w:rStyle w:val="Odkaznapoznmkupodiarou"/>
        </w:rPr>
        <w:footnoteRef/>
      </w:r>
      <w:r>
        <w:t xml:space="preserve"> Zopakujte toľkokrát, koľkokrát je to potrebné.</w:t>
      </w:r>
    </w:p>
  </w:footnote>
  <w:footnote w:id="54">
    <w:p w:rsidR="00CE7CBE" w:rsidRDefault="00CE7CBE" w:rsidP="001435F6">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55">
    <w:p w:rsidR="00CE7CBE" w:rsidRDefault="00CE7CBE" w:rsidP="001435F6">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CE7CBE" w:rsidRDefault="00CE7CBE" w:rsidP="001435F6">
      <w:pPr>
        <w:pStyle w:val="Textpoznmkypodiarou"/>
      </w:pPr>
    </w:p>
  </w:footnote>
  <w:footnote w:id="56">
    <w:p w:rsidR="00CE7CBE" w:rsidRPr="00886FF8" w:rsidRDefault="00CE7CBE" w:rsidP="0025395B">
      <w:pPr>
        <w:pStyle w:val="Textpoznmkypodiarou"/>
        <w:jc w:val="both"/>
        <w:rPr>
          <w:rFonts w:ascii="Arial" w:hAnsi="Arial" w:cs="Arial"/>
          <w:sz w:val="14"/>
        </w:rPr>
      </w:pPr>
      <w:r>
        <w:rPr>
          <w:rStyle w:val="Odkaznapoznmkupodiarou"/>
        </w:rPr>
        <w:footnoteRef/>
      </w:r>
      <w:r>
        <w:t xml:space="preserve"> </w:t>
      </w:r>
      <w:r w:rsidRPr="00886FF8">
        <w:rPr>
          <w:rFonts w:ascii="Arial" w:hAnsi="Arial" w:cs="Arial"/>
          <w:sz w:val="14"/>
        </w:rPr>
        <w:t>Napríklad Zákonník práce, zákon č. 82/2005 Z. z. o nelegálnej práci a nelegálnom zamestnávaní a o zmene a doplnení niektorých zákonov v znení neskorších predpisov, zákon č. 223/2001 Z. z.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č. 470/1990 Zb.), Dohovor Medzinárodnej organizácie práce o nútenej alebo povinnej práci č. 29 z roku 1930 (oznámenie FMZV č. 506/1990 Zb.), Dohovor Medzinárodnej organizácie práce o zrušení nútenej práce č. 105 z roku 1957 (oznámenie FMZV č. 340/1998 Z. z.), Dohovor Medzinárodnej organizácie práce o minimálnom veku na prijatie do zamestnania č. 138 z roku (oznámenie FMZV č. 341/1998 Z. z.), Dohovor o diskriminácii v zamestnaní a povolaní č. 111 z roku 1958 (oznámenie FMZV č. 465/1990 Zb.), Dohovor Medzinárodnej organizácie práce o rovnakom odmeňovaní pracujúcich mužov a žien za prácu rovnakej hodnoty č. 100 z roku 1951 (oznámenie FMZV č. 450/1990 Zb.), Dohovor Medzinárodnej organizácie práce o zákaze a o okamžitých opatreniach na odstránenie najhorších foriem detskej práce č. 182 z roku 1999 (oznámenie MZV SR č. 38/2001 Z. z.), Viedenský dohovor o ochrane ozónovej vrstvy (oznámenie MZV SR č. 53/1994 Z. z.), Montrealský protokol o látkach, ktoré porušujú ozónovú vrstvu</w:t>
      </w:r>
    </w:p>
    <w:p w:rsidR="00CE7CBE" w:rsidRDefault="00CE7CBE" w:rsidP="0025395B">
      <w:pPr>
        <w:pStyle w:val="Textpoznmkypodiarou"/>
        <w:jc w:val="both"/>
      </w:pPr>
      <w:r w:rsidRPr="00886FF8">
        <w:rPr>
          <w:rFonts w:ascii="Arial" w:hAnsi="Arial" w:cs="Arial"/>
          <w:sz w:val="14"/>
        </w:rPr>
        <w:t xml:space="preserve">(oznámenie MZV SR č. 53/1994 Z. z.), Bazilejský dohovor o riadení pohybov nebezpečných odpadov cez hranice štátov a ich zneškodňovaní (oznámenie č. 53/1994 Z. z.), Štokholmský dohovor o </w:t>
      </w:r>
      <w:proofErr w:type="spellStart"/>
      <w:r w:rsidRPr="00886FF8">
        <w:rPr>
          <w:rFonts w:ascii="Arial" w:hAnsi="Arial" w:cs="Arial"/>
          <w:sz w:val="14"/>
        </w:rPr>
        <w:t>perzistentných</w:t>
      </w:r>
      <w:proofErr w:type="spellEnd"/>
      <w:r w:rsidRPr="00886FF8">
        <w:rPr>
          <w:rFonts w:ascii="Arial" w:hAnsi="Arial" w:cs="Arial"/>
          <w:sz w:val="14"/>
        </w:rPr>
        <w:t xml:space="preserve"> organických látkach (oznámenie MZV SR č. 593/2004 Z. z.), Rotterdamský dohovor o udeľovaní predbežného súhlasu po predchádzajúcom ohlásení na dovoz a vývoz vybraných nebezpečných chemických látok a prípravkov (oznámenie MZV SR č. 280/2007 Z. 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CBE" w:rsidRPr="00720719" w:rsidRDefault="00CE7CBE" w:rsidP="00720719">
    <w:pPr>
      <w:pStyle w:val="H6"/>
      <w:tabs>
        <w:tab w:val="left" w:pos="6313"/>
      </w:tabs>
      <w:spacing w:before="0" w:after="0"/>
      <w:rPr>
        <w:rFonts w:cs="Arial"/>
        <w:b w:val="0"/>
        <w:snapToGrid/>
        <w:sz w:val="18"/>
      </w:rPr>
    </w:pPr>
    <w:r w:rsidRPr="00911733">
      <w:rPr>
        <w:rFonts w:cs="Arial"/>
        <w:b w:val="0"/>
        <w:snapToGrid/>
        <w:sz w:val="18"/>
      </w:rPr>
      <w:t xml:space="preserve">Súťažné podklady: </w:t>
    </w:r>
    <w:r w:rsidRPr="00720719">
      <w:rPr>
        <w:rFonts w:cs="Arial"/>
        <w:b w:val="0"/>
        <w:snapToGrid/>
        <w:sz w:val="18"/>
      </w:rPr>
      <w:t>Rýchlostná cesta R2 Kriváň - Mýtna</w:t>
    </w:r>
  </w:p>
  <w:p w:rsidR="00CE7CBE" w:rsidRPr="00911733" w:rsidRDefault="00CE7CBE" w:rsidP="00D05744">
    <w:pPr>
      <w:pStyle w:val="H6"/>
      <w:tabs>
        <w:tab w:val="left" w:pos="6313"/>
      </w:tabs>
      <w:spacing w:before="0" w:after="0"/>
      <w:rPr>
        <w:rFonts w:cs="Arial"/>
        <w:b w:val="0"/>
        <w:snapToGrid/>
        <w:sz w:val="18"/>
      </w:rPr>
    </w:pPr>
    <w:r>
      <w:rPr>
        <w:rFonts w:cs="Arial"/>
        <w:b w:val="0"/>
        <w:snapToGrid/>
        <w:sz w:val="18"/>
      </w:rPr>
      <w:tab/>
    </w:r>
    <w:r w:rsidRPr="00911733">
      <w:rPr>
        <w:rFonts w:cs="Arial"/>
        <w:b w:val="0"/>
        <w:snapToGrid/>
        <w:sz w:val="18"/>
      </w:rPr>
      <w:t xml:space="preserve">Národná diaľničná spoločnosť, </w:t>
    </w:r>
    <w:proofErr w:type="spellStart"/>
    <w:r w:rsidRPr="00911733">
      <w:rPr>
        <w:rFonts w:cs="Arial"/>
        <w:b w:val="0"/>
        <w:snapToGrid/>
        <w:sz w:val="18"/>
      </w:rPr>
      <w:t>a.s</w:t>
    </w:r>
    <w:proofErr w:type="spellEnd"/>
    <w:r w:rsidRPr="00911733">
      <w:rPr>
        <w:rFonts w:cs="Arial"/>
        <w:b w:val="0"/>
        <w:snapToGrid/>
        <w:sz w:val="18"/>
      </w:rPr>
      <w:t>.</w:t>
    </w:r>
  </w:p>
  <w:p w:rsidR="00CE7CBE" w:rsidRPr="00687B84" w:rsidRDefault="00CE7CBE" w:rsidP="00687B84">
    <w:pPr>
      <w:pStyle w:val="H6"/>
      <w:tabs>
        <w:tab w:val="left" w:pos="5907"/>
        <w:tab w:val="left" w:pos="6402"/>
        <w:tab w:val="left" w:pos="6567"/>
        <w:tab w:val="right" w:pos="9356"/>
      </w:tabs>
      <w:spacing w:before="0" w:after="0"/>
      <w:rPr>
        <w:rFonts w:cs="Arial"/>
        <w:b w:val="0"/>
        <w:snapToGrid/>
        <w:sz w:val="18"/>
      </w:rPr>
    </w:pPr>
    <w:r w:rsidRPr="00687B84">
      <w:rPr>
        <w:rFonts w:cs="Arial"/>
        <w:b w:val="0"/>
        <w:sz w:val="18"/>
      </w:rPr>
      <w:t>Zadávanie nadlimitnej zákazky – Práce „</w:t>
    </w:r>
    <w:r>
      <w:rPr>
        <w:rFonts w:cs="Arial"/>
        <w:b w:val="0"/>
        <w:sz w:val="18"/>
      </w:rPr>
      <w:t>žltý</w:t>
    </w:r>
    <w:r w:rsidRPr="00687B84">
      <w:rPr>
        <w:rFonts w:cs="Arial"/>
        <w:b w:val="0"/>
        <w:sz w:val="18"/>
      </w:rPr>
      <w:t xml:space="preserve"> FIDIC“</w:t>
    </w:r>
    <w:r>
      <w:rPr>
        <w:rFonts w:cs="Arial"/>
        <w:b w:val="0"/>
        <w:sz w:val="18"/>
      </w:rPr>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p w:rsidR="00CE7CBE" w:rsidRPr="00D05744" w:rsidRDefault="00CE7CBE" w:rsidP="00D05744">
    <w:pPr>
      <w:pStyle w:val="Hlavika"/>
      <w:rPr>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CBE" w:rsidRPr="006959C1" w:rsidRDefault="00CE7CBE"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4"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5" w15:restartNumberingAfterBreak="0">
    <w:nsid w:val="162D73AC"/>
    <w:multiLevelType w:val="hybridMultilevel"/>
    <w:tmpl w:val="F13C3F5E"/>
    <w:lvl w:ilvl="0" w:tplc="8D2C571A">
      <w:start w:val="1"/>
      <w:numFmt w:val="upperLetter"/>
      <w:lvlText w:val="%1)"/>
      <w:lvlJc w:val="left"/>
      <w:pPr>
        <w:ind w:left="2348" w:hanging="360"/>
      </w:pPr>
      <w:rPr>
        <w:rFonts w:hint="default"/>
      </w:rPr>
    </w:lvl>
    <w:lvl w:ilvl="1" w:tplc="041B0019" w:tentative="1">
      <w:start w:val="1"/>
      <w:numFmt w:val="lowerLetter"/>
      <w:lvlText w:val="%2."/>
      <w:lvlJc w:val="left"/>
      <w:pPr>
        <w:ind w:left="3068" w:hanging="360"/>
      </w:pPr>
    </w:lvl>
    <w:lvl w:ilvl="2" w:tplc="041B001B" w:tentative="1">
      <w:start w:val="1"/>
      <w:numFmt w:val="lowerRoman"/>
      <w:lvlText w:val="%3."/>
      <w:lvlJc w:val="right"/>
      <w:pPr>
        <w:ind w:left="3788" w:hanging="180"/>
      </w:pPr>
    </w:lvl>
    <w:lvl w:ilvl="3" w:tplc="041B000F" w:tentative="1">
      <w:start w:val="1"/>
      <w:numFmt w:val="decimal"/>
      <w:lvlText w:val="%4."/>
      <w:lvlJc w:val="left"/>
      <w:pPr>
        <w:ind w:left="4508" w:hanging="360"/>
      </w:pPr>
    </w:lvl>
    <w:lvl w:ilvl="4" w:tplc="041B0019" w:tentative="1">
      <w:start w:val="1"/>
      <w:numFmt w:val="lowerLetter"/>
      <w:lvlText w:val="%5."/>
      <w:lvlJc w:val="left"/>
      <w:pPr>
        <w:ind w:left="5228" w:hanging="360"/>
      </w:pPr>
    </w:lvl>
    <w:lvl w:ilvl="5" w:tplc="041B001B" w:tentative="1">
      <w:start w:val="1"/>
      <w:numFmt w:val="lowerRoman"/>
      <w:lvlText w:val="%6."/>
      <w:lvlJc w:val="right"/>
      <w:pPr>
        <w:ind w:left="5948" w:hanging="180"/>
      </w:pPr>
    </w:lvl>
    <w:lvl w:ilvl="6" w:tplc="041B000F" w:tentative="1">
      <w:start w:val="1"/>
      <w:numFmt w:val="decimal"/>
      <w:lvlText w:val="%7."/>
      <w:lvlJc w:val="left"/>
      <w:pPr>
        <w:ind w:left="6668" w:hanging="360"/>
      </w:pPr>
    </w:lvl>
    <w:lvl w:ilvl="7" w:tplc="041B0019" w:tentative="1">
      <w:start w:val="1"/>
      <w:numFmt w:val="lowerLetter"/>
      <w:lvlText w:val="%8."/>
      <w:lvlJc w:val="left"/>
      <w:pPr>
        <w:ind w:left="7388" w:hanging="360"/>
      </w:pPr>
    </w:lvl>
    <w:lvl w:ilvl="8" w:tplc="041B001B" w:tentative="1">
      <w:start w:val="1"/>
      <w:numFmt w:val="lowerRoman"/>
      <w:lvlText w:val="%9."/>
      <w:lvlJc w:val="right"/>
      <w:pPr>
        <w:ind w:left="8108" w:hanging="180"/>
      </w:pPr>
    </w:lvl>
  </w:abstractNum>
  <w:abstractNum w:abstractNumId="6" w15:restartNumberingAfterBreak="0">
    <w:nsid w:val="187744B2"/>
    <w:multiLevelType w:val="hybridMultilevel"/>
    <w:tmpl w:val="547A5916"/>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CE82B2A"/>
    <w:multiLevelType w:val="hybridMultilevel"/>
    <w:tmpl w:val="6CAA5448"/>
    <w:lvl w:ilvl="0" w:tplc="041B000F">
      <w:start w:val="1"/>
      <w:numFmt w:val="bullet"/>
      <w:lvlText w:val=""/>
      <w:lvlJc w:val="left"/>
      <w:pPr>
        <w:ind w:left="644" w:hanging="360"/>
      </w:pPr>
      <w:rPr>
        <w:rFonts w:ascii="Symbol" w:hAnsi="Symbol"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 w15:restartNumberingAfterBreak="0">
    <w:nsid w:val="1D5878B1"/>
    <w:multiLevelType w:val="hybridMultilevel"/>
    <w:tmpl w:val="4DE82BF4"/>
    <w:lvl w:ilvl="0" w:tplc="041B0001">
      <w:start w:val="4"/>
      <w:numFmt w:val="decimal"/>
      <w:lvlText w:val="%1."/>
      <w:lvlJc w:val="left"/>
      <w:pPr>
        <w:ind w:left="720" w:hanging="360"/>
      </w:pPr>
      <w:rPr>
        <w:rFonts w:cs="Times New Roman"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1F663E19"/>
    <w:multiLevelType w:val="hybridMultilevel"/>
    <w:tmpl w:val="CB6C8982"/>
    <w:lvl w:ilvl="0" w:tplc="0F360C7E">
      <w:numFmt w:val="bullet"/>
      <w:lvlText w:val="-"/>
      <w:lvlJc w:val="left"/>
      <w:pPr>
        <w:ind w:left="1429" w:hanging="360"/>
      </w:pPr>
      <w:rPr>
        <w:rFonts w:ascii="Times New Roman" w:eastAsia="Times New Roman" w:hAnsi="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4"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13F27CD"/>
    <w:multiLevelType w:val="hybridMultilevel"/>
    <w:tmpl w:val="9416AA5C"/>
    <w:lvl w:ilvl="0" w:tplc="5A3AD5F4">
      <w:start w:val="1"/>
      <w:numFmt w:val="lowerLetter"/>
      <w:lvlText w:val="%1)"/>
      <w:lvlJc w:val="left"/>
      <w:pPr>
        <w:ind w:left="720" w:hanging="360"/>
      </w:pPr>
      <w:rPr>
        <w:rFonts w:eastAsia="Arial Unicode MS" w:cs="Arial Unicode M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9E61D8B"/>
    <w:multiLevelType w:val="multilevel"/>
    <w:tmpl w:val="A62A459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lowerLetter"/>
      <w:lvlText w:val="%3)"/>
      <w:lvlJc w:val="left"/>
      <w:pPr>
        <w:tabs>
          <w:tab w:val="num" w:pos="1430"/>
        </w:tabs>
        <w:ind w:left="1430" w:hanging="720"/>
      </w:pPr>
      <w:rPr>
        <w:rFonts w:ascii="Arial" w:eastAsia="Times New Roman" w:hAnsi="Arial" w:cs="Arial" w:hint="default"/>
        <w:strike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40975D0"/>
    <w:multiLevelType w:val="hybridMultilevel"/>
    <w:tmpl w:val="B908F3A6"/>
    <w:lvl w:ilvl="0" w:tplc="AAEA434E">
      <w:start w:val="1"/>
      <w:numFmt w:val="lowerLetter"/>
      <w:lvlText w:val="%1)"/>
      <w:lvlJc w:val="left"/>
      <w:pPr>
        <w:ind w:left="720" w:hanging="360"/>
      </w:pPr>
      <w:rPr>
        <w:rFonts w:eastAsia="Arial Unicode MS" w:cs="Arial Unicode M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62C674E"/>
    <w:multiLevelType w:val="hybridMultilevel"/>
    <w:tmpl w:val="B6F69392"/>
    <w:lvl w:ilvl="0" w:tplc="D37E1E5A">
      <w:start w:val="1"/>
      <w:numFmt w:val="decimal"/>
      <w:lvlText w:val="%1."/>
      <w:lvlJc w:val="left"/>
      <w:pPr>
        <w:tabs>
          <w:tab w:val="num" w:pos="360"/>
        </w:tabs>
        <w:ind w:left="360" w:hanging="360"/>
      </w:pPr>
      <w:rPr>
        <w:rFonts w:hint="default"/>
        <w:b w:val="0"/>
      </w:rPr>
    </w:lvl>
    <w:lvl w:ilvl="1" w:tplc="7EE69DA4">
      <w:numFmt w:val="none"/>
      <w:lvlText w:val=""/>
      <w:lvlJc w:val="left"/>
      <w:pPr>
        <w:tabs>
          <w:tab w:val="num" w:pos="360"/>
        </w:tabs>
      </w:pPr>
    </w:lvl>
    <w:lvl w:ilvl="2" w:tplc="4A7E2396">
      <w:numFmt w:val="none"/>
      <w:lvlText w:val=""/>
      <w:lvlJc w:val="left"/>
      <w:pPr>
        <w:tabs>
          <w:tab w:val="num" w:pos="360"/>
        </w:tabs>
      </w:pPr>
    </w:lvl>
    <w:lvl w:ilvl="3" w:tplc="B8EE30F0">
      <w:numFmt w:val="none"/>
      <w:lvlText w:val=""/>
      <w:lvlJc w:val="left"/>
      <w:pPr>
        <w:tabs>
          <w:tab w:val="num" w:pos="360"/>
        </w:tabs>
      </w:pPr>
    </w:lvl>
    <w:lvl w:ilvl="4" w:tplc="C8D645F2">
      <w:numFmt w:val="none"/>
      <w:lvlText w:val=""/>
      <w:lvlJc w:val="left"/>
      <w:pPr>
        <w:tabs>
          <w:tab w:val="num" w:pos="360"/>
        </w:tabs>
      </w:pPr>
    </w:lvl>
    <w:lvl w:ilvl="5" w:tplc="C2DC1DF2">
      <w:numFmt w:val="none"/>
      <w:lvlText w:val=""/>
      <w:lvlJc w:val="left"/>
      <w:pPr>
        <w:tabs>
          <w:tab w:val="num" w:pos="360"/>
        </w:tabs>
      </w:pPr>
    </w:lvl>
    <w:lvl w:ilvl="6" w:tplc="533A487C">
      <w:numFmt w:val="none"/>
      <w:lvlText w:val=""/>
      <w:lvlJc w:val="left"/>
      <w:pPr>
        <w:tabs>
          <w:tab w:val="num" w:pos="360"/>
        </w:tabs>
      </w:pPr>
    </w:lvl>
    <w:lvl w:ilvl="7" w:tplc="2D3CA7E8">
      <w:numFmt w:val="none"/>
      <w:lvlText w:val=""/>
      <w:lvlJc w:val="left"/>
      <w:pPr>
        <w:tabs>
          <w:tab w:val="num" w:pos="360"/>
        </w:tabs>
      </w:pPr>
    </w:lvl>
    <w:lvl w:ilvl="8" w:tplc="03C02DA4">
      <w:numFmt w:val="none"/>
      <w:lvlText w:val=""/>
      <w:lvlJc w:val="left"/>
      <w:pPr>
        <w:tabs>
          <w:tab w:val="num" w:pos="360"/>
        </w:tabs>
      </w:pPr>
    </w:lvl>
  </w:abstractNum>
  <w:abstractNum w:abstractNumId="23" w15:restartNumberingAfterBreak="0">
    <w:nsid w:val="37A56545"/>
    <w:multiLevelType w:val="hybridMultilevel"/>
    <w:tmpl w:val="AF1C5BEE"/>
    <w:numStyleLink w:val="Importovantl2"/>
  </w:abstractNum>
  <w:abstractNum w:abstractNumId="24" w15:restartNumberingAfterBreak="0">
    <w:nsid w:val="3C37394C"/>
    <w:multiLevelType w:val="hybridMultilevel"/>
    <w:tmpl w:val="094AC290"/>
    <w:lvl w:ilvl="0" w:tplc="F998D9D4">
      <w:start w:val="1"/>
      <w:numFmt w:val="decimal"/>
      <w:lvlText w:val="%1."/>
      <w:lvlJc w:val="left"/>
      <w:pPr>
        <w:tabs>
          <w:tab w:val="num" w:pos="360"/>
        </w:tabs>
        <w:ind w:left="360" w:hanging="360"/>
      </w:pPr>
      <w:rPr>
        <w:rFonts w:cs="Times New Roman" w:hint="default"/>
        <w:b/>
        <w:sz w:val="20"/>
        <w:szCs w:val="20"/>
      </w:rPr>
    </w:lvl>
    <w:lvl w:ilvl="1" w:tplc="1D28DDB4">
      <w:start w:val="1"/>
      <w:numFmt w:val="lowerLetter"/>
      <w:lvlText w:val="%2."/>
      <w:lvlJc w:val="left"/>
      <w:pPr>
        <w:tabs>
          <w:tab w:val="num" w:pos="1014"/>
        </w:tabs>
        <w:ind w:left="1014" w:hanging="360"/>
      </w:pPr>
      <w:rPr>
        <w:rFonts w:cs="Times New Roman"/>
      </w:rPr>
    </w:lvl>
    <w:lvl w:ilvl="2" w:tplc="F35E2414">
      <w:start w:val="1"/>
      <w:numFmt w:val="lowerRoman"/>
      <w:lvlText w:val="%3."/>
      <w:lvlJc w:val="right"/>
      <w:pPr>
        <w:tabs>
          <w:tab w:val="num" w:pos="1734"/>
        </w:tabs>
        <w:ind w:left="1734" w:hanging="180"/>
      </w:pPr>
      <w:rPr>
        <w:rFonts w:cs="Times New Roman"/>
      </w:rPr>
    </w:lvl>
    <w:lvl w:ilvl="3" w:tplc="84DC5D5E">
      <w:start w:val="1"/>
      <w:numFmt w:val="decimal"/>
      <w:lvlText w:val="%4."/>
      <w:lvlJc w:val="left"/>
      <w:pPr>
        <w:tabs>
          <w:tab w:val="num" w:pos="1353"/>
        </w:tabs>
        <w:ind w:left="1353" w:hanging="360"/>
      </w:pPr>
      <w:rPr>
        <w:rFonts w:cs="Times New Roman"/>
      </w:rPr>
    </w:lvl>
    <w:lvl w:ilvl="4" w:tplc="7AC8BD9E">
      <w:start w:val="1"/>
      <w:numFmt w:val="lowerLetter"/>
      <w:lvlText w:val="%5."/>
      <w:lvlJc w:val="left"/>
      <w:pPr>
        <w:tabs>
          <w:tab w:val="num" w:pos="3174"/>
        </w:tabs>
        <w:ind w:left="3174" w:hanging="360"/>
      </w:pPr>
      <w:rPr>
        <w:rFonts w:cs="Times New Roman"/>
      </w:rPr>
    </w:lvl>
    <w:lvl w:ilvl="5" w:tplc="FC642EFE">
      <w:start w:val="1"/>
      <w:numFmt w:val="lowerRoman"/>
      <w:lvlText w:val="%6."/>
      <w:lvlJc w:val="right"/>
      <w:pPr>
        <w:tabs>
          <w:tab w:val="num" w:pos="3894"/>
        </w:tabs>
        <w:ind w:left="3894" w:hanging="180"/>
      </w:pPr>
      <w:rPr>
        <w:rFonts w:cs="Times New Roman"/>
      </w:rPr>
    </w:lvl>
    <w:lvl w:ilvl="6" w:tplc="19343878">
      <w:start w:val="1"/>
      <w:numFmt w:val="decimal"/>
      <w:lvlText w:val="%7."/>
      <w:lvlJc w:val="left"/>
      <w:pPr>
        <w:tabs>
          <w:tab w:val="num" w:pos="4614"/>
        </w:tabs>
        <w:ind w:left="4614" w:hanging="360"/>
      </w:pPr>
      <w:rPr>
        <w:rFonts w:cs="Times New Roman"/>
        <w:b/>
      </w:rPr>
    </w:lvl>
    <w:lvl w:ilvl="7" w:tplc="A97ED954">
      <w:start w:val="1"/>
      <w:numFmt w:val="lowerLetter"/>
      <w:lvlText w:val="%8."/>
      <w:lvlJc w:val="left"/>
      <w:pPr>
        <w:tabs>
          <w:tab w:val="num" w:pos="5334"/>
        </w:tabs>
        <w:ind w:left="5334" w:hanging="360"/>
      </w:pPr>
      <w:rPr>
        <w:rFonts w:cs="Times New Roman"/>
      </w:rPr>
    </w:lvl>
    <w:lvl w:ilvl="8" w:tplc="ECF4EB6A">
      <w:start w:val="1"/>
      <w:numFmt w:val="lowerRoman"/>
      <w:lvlText w:val="%9."/>
      <w:lvlJc w:val="right"/>
      <w:pPr>
        <w:tabs>
          <w:tab w:val="num" w:pos="6054"/>
        </w:tabs>
        <w:ind w:left="6054" w:hanging="180"/>
      </w:pPr>
      <w:rPr>
        <w:rFonts w:cs="Times New Roman"/>
      </w:rPr>
    </w:lvl>
  </w:abstractNum>
  <w:abstractNum w:abstractNumId="2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8"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29" w15:restartNumberingAfterBreak="0">
    <w:nsid w:val="464B7E7A"/>
    <w:multiLevelType w:val="hybridMultilevel"/>
    <w:tmpl w:val="14508BC4"/>
    <w:lvl w:ilvl="0" w:tplc="D2525442">
      <w:start w:val="3"/>
      <w:numFmt w:val="decimal"/>
      <w:lvlText w:val="%1."/>
      <w:lvlJc w:val="left"/>
      <w:pPr>
        <w:ind w:left="360" w:hanging="360"/>
      </w:pPr>
      <w:rPr>
        <w:rFonts w:hint="default"/>
        <w:b/>
      </w:rPr>
    </w:lvl>
    <w:lvl w:ilvl="1" w:tplc="DC74D922" w:tentative="1">
      <w:start w:val="1"/>
      <w:numFmt w:val="lowerLetter"/>
      <w:lvlText w:val="%2."/>
      <w:lvlJc w:val="left"/>
      <w:pPr>
        <w:ind w:left="1080" w:hanging="360"/>
      </w:pPr>
    </w:lvl>
    <w:lvl w:ilvl="2" w:tplc="6EC03EE2" w:tentative="1">
      <w:start w:val="1"/>
      <w:numFmt w:val="lowerRoman"/>
      <w:lvlText w:val="%3."/>
      <w:lvlJc w:val="right"/>
      <w:pPr>
        <w:ind w:left="1800" w:hanging="180"/>
      </w:pPr>
    </w:lvl>
    <w:lvl w:ilvl="3" w:tplc="E5F21236" w:tentative="1">
      <w:start w:val="1"/>
      <w:numFmt w:val="decimal"/>
      <w:lvlText w:val="%4."/>
      <w:lvlJc w:val="left"/>
      <w:pPr>
        <w:ind w:left="2520" w:hanging="360"/>
      </w:pPr>
    </w:lvl>
    <w:lvl w:ilvl="4" w:tplc="E2987318" w:tentative="1">
      <w:start w:val="1"/>
      <w:numFmt w:val="lowerLetter"/>
      <w:lvlText w:val="%5."/>
      <w:lvlJc w:val="left"/>
      <w:pPr>
        <w:ind w:left="3240" w:hanging="360"/>
      </w:pPr>
    </w:lvl>
    <w:lvl w:ilvl="5" w:tplc="DFAEB0CC" w:tentative="1">
      <w:start w:val="1"/>
      <w:numFmt w:val="lowerRoman"/>
      <w:lvlText w:val="%6."/>
      <w:lvlJc w:val="right"/>
      <w:pPr>
        <w:ind w:left="3960" w:hanging="180"/>
      </w:pPr>
    </w:lvl>
    <w:lvl w:ilvl="6" w:tplc="1B60A1F6" w:tentative="1">
      <w:start w:val="1"/>
      <w:numFmt w:val="decimal"/>
      <w:lvlText w:val="%7."/>
      <w:lvlJc w:val="left"/>
      <w:pPr>
        <w:ind w:left="4680" w:hanging="360"/>
      </w:pPr>
    </w:lvl>
    <w:lvl w:ilvl="7" w:tplc="F0581BD8" w:tentative="1">
      <w:start w:val="1"/>
      <w:numFmt w:val="lowerLetter"/>
      <w:lvlText w:val="%8."/>
      <w:lvlJc w:val="left"/>
      <w:pPr>
        <w:ind w:left="5400" w:hanging="360"/>
      </w:pPr>
    </w:lvl>
    <w:lvl w:ilvl="8" w:tplc="AB9AC13C" w:tentative="1">
      <w:start w:val="1"/>
      <w:numFmt w:val="lowerRoman"/>
      <w:lvlText w:val="%9."/>
      <w:lvlJc w:val="right"/>
      <w:pPr>
        <w:ind w:left="6120" w:hanging="180"/>
      </w:pPr>
    </w:lvl>
  </w:abstractNum>
  <w:abstractNum w:abstractNumId="30"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47892087"/>
    <w:multiLevelType w:val="hybridMultilevel"/>
    <w:tmpl w:val="1C4AC06A"/>
    <w:lvl w:ilvl="0" w:tplc="8B1082E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2"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57314A17"/>
    <w:multiLevelType w:val="multilevel"/>
    <w:tmpl w:val="1F402AFC"/>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4"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5"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A2D079A"/>
    <w:multiLevelType w:val="hybridMultilevel"/>
    <w:tmpl w:val="7460140C"/>
    <w:numStyleLink w:val="Importovantl1"/>
  </w:abstractNum>
  <w:abstractNum w:abstractNumId="38"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6C49744C"/>
    <w:multiLevelType w:val="hybridMultilevel"/>
    <w:tmpl w:val="C27A6D7C"/>
    <w:lvl w:ilvl="0" w:tplc="E656FF62">
      <w:start w:val="1"/>
      <w:numFmt w:val="lowerLetter"/>
      <w:lvlText w:val="%1)"/>
      <w:lvlJc w:val="left"/>
      <w:pPr>
        <w:ind w:left="928"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0E37888"/>
    <w:multiLevelType w:val="hybridMultilevel"/>
    <w:tmpl w:val="8B14F0BC"/>
    <w:lvl w:ilvl="0" w:tplc="2EEEC77C">
      <w:start w:val="1"/>
      <w:numFmt w:val="upperLetter"/>
      <w:pStyle w:val="Nadpis1"/>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41" w15:restartNumberingAfterBreak="0">
    <w:nsid w:val="72C00188"/>
    <w:multiLevelType w:val="hybridMultilevel"/>
    <w:tmpl w:val="FF366AA4"/>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0"/>
  </w:num>
  <w:num w:numId="2">
    <w:abstractNumId w:val="4"/>
  </w:num>
  <w:num w:numId="3">
    <w:abstractNumId w:val="3"/>
  </w:num>
  <w:num w:numId="4">
    <w:abstractNumId w:val="30"/>
  </w:num>
  <w:num w:numId="5">
    <w:abstractNumId w:val="41"/>
  </w:num>
  <w:num w:numId="6">
    <w:abstractNumId w:val="28"/>
    <w:lvlOverride w:ilvl="0">
      <w:startOverride w:val="1"/>
    </w:lvlOverride>
  </w:num>
  <w:num w:numId="7">
    <w:abstractNumId w:val="39"/>
  </w:num>
  <w:num w:numId="8">
    <w:abstractNumId w:val="31"/>
  </w:num>
  <w:num w:numId="9">
    <w:abstractNumId w:val="22"/>
  </w:num>
  <w:num w:numId="10">
    <w:abstractNumId w:val="5"/>
  </w:num>
  <w:num w:numId="11">
    <w:abstractNumId w:val="0"/>
  </w:num>
  <w:num w:numId="12">
    <w:abstractNumId w:val="20"/>
  </w:num>
  <w:num w:numId="13">
    <w:abstractNumId w:val="17"/>
  </w:num>
  <w:num w:numId="14">
    <w:abstractNumId w:val="32"/>
  </w:num>
  <w:num w:numId="15">
    <w:abstractNumId w:val="19"/>
  </w:num>
  <w:num w:numId="16">
    <w:abstractNumId w:val="12"/>
  </w:num>
  <w:num w:numId="17">
    <w:abstractNumId w:val="8"/>
  </w:num>
  <w:num w:numId="18">
    <w:abstractNumId w:val="25"/>
  </w:num>
  <w:num w:numId="19">
    <w:abstractNumId w:val="2"/>
  </w:num>
  <w:num w:numId="20">
    <w:abstractNumId w:val="42"/>
  </w:num>
  <w:num w:numId="21">
    <w:abstractNumId w:val="35"/>
  </w:num>
  <w:num w:numId="22">
    <w:abstractNumId w:val="9"/>
  </w:num>
  <w:num w:numId="23">
    <w:abstractNumId w:val="26"/>
  </w:num>
  <w:num w:numId="24">
    <w:abstractNumId w:val="16"/>
  </w:num>
  <w:num w:numId="25">
    <w:abstractNumId w:val="1"/>
  </w:num>
  <w:num w:numId="26">
    <w:abstractNumId w:val="38"/>
  </w:num>
  <w:num w:numId="27">
    <w:abstractNumId w:val="34"/>
  </w:num>
  <w:num w:numId="28">
    <w:abstractNumId w:val="27"/>
  </w:num>
  <w:num w:numId="29">
    <w:abstractNumId w:val="7"/>
  </w:num>
  <w:num w:numId="30">
    <w:abstractNumId w:val="6"/>
  </w:num>
  <w:num w:numId="31">
    <w:abstractNumId w:val="13"/>
  </w:num>
  <w:num w:numId="32">
    <w:abstractNumId w:val="33"/>
  </w:num>
  <w:num w:numId="33">
    <w:abstractNumId w:val="24"/>
  </w:num>
  <w:num w:numId="34">
    <w:abstractNumId w:val="29"/>
  </w:num>
  <w:num w:numId="35">
    <w:abstractNumId w:val="18"/>
  </w:num>
  <w:num w:numId="36">
    <w:abstractNumId w:val="10"/>
  </w:num>
  <w:num w:numId="37">
    <w:abstractNumId w:val="11"/>
  </w:num>
  <w:num w:numId="38">
    <w:abstractNumId w:val="14"/>
  </w:num>
  <w:num w:numId="39">
    <w:abstractNumId w:val="37"/>
  </w:num>
  <w:num w:numId="40">
    <w:abstractNumId w:val="36"/>
  </w:num>
  <w:num w:numId="41">
    <w:abstractNumId w:val="23"/>
  </w:num>
  <w:num w:numId="42">
    <w:abstractNumId w:val="23"/>
    <w:lvlOverride w:ilvl="0">
      <w:lvl w:ilvl="0" w:tplc="6C4E50A4">
        <w:start w:val="1"/>
        <w:numFmt w:val="bullet"/>
        <w:lvlText w:val="·"/>
        <w:lvlJc w:val="left"/>
        <w:pPr>
          <w:ind w:left="595" w:hanging="31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2682C02">
        <w:start w:val="1"/>
        <w:numFmt w:val="bullet"/>
        <w:lvlText w:val="o"/>
        <w:lvlJc w:val="left"/>
        <w:pPr>
          <w:ind w:left="1147" w:hanging="14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CCCC5A38">
        <w:start w:val="1"/>
        <w:numFmt w:val="bullet"/>
        <w:lvlText w:val="▪"/>
        <w:lvlJc w:val="left"/>
        <w:pPr>
          <w:ind w:left="2035"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9B1275C4">
        <w:start w:val="1"/>
        <w:numFmt w:val="bullet"/>
        <w:lvlText w:val="·"/>
        <w:lvlJc w:val="left"/>
        <w:pPr>
          <w:ind w:left="2755" w:hanging="31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6BC9BA4">
        <w:start w:val="1"/>
        <w:numFmt w:val="bullet"/>
        <w:lvlText w:val="o"/>
        <w:lvlJc w:val="left"/>
        <w:pPr>
          <w:ind w:left="3475"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D267F8C">
        <w:start w:val="1"/>
        <w:numFmt w:val="bullet"/>
        <w:lvlText w:val="▪"/>
        <w:lvlJc w:val="left"/>
        <w:pPr>
          <w:ind w:left="4195"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802F572">
        <w:start w:val="1"/>
        <w:numFmt w:val="bullet"/>
        <w:lvlText w:val="·"/>
        <w:lvlJc w:val="left"/>
        <w:pPr>
          <w:ind w:left="4915" w:hanging="31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C442AEE">
        <w:start w:val="1"/>
        <w:numFmt w:val="bullet"/>
        <w:lvlText w:val="o"/>
        <w:lvlJc w:val="left"/>
        <w:pPr>
          <w:ind w:left="5635"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AC0086A">
        <w:start w:val="1"/>
        <w:numFmt w:val="bullet"/>
        <w:lvlText w:val="▪"/>
        <w:lvlJc w:val="left"/>
        <w:pPr>
          <w:ind w:left="6355"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21"/>
  </w:num>
  <w:num w:numId="44">
    <w:abstractNumId w:val="15"/>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áhorec Andrej">
    <w15:presenceInfo w15:providerId="AD" w15:userId="S-1-5-21-2632814639-3980634626-3591563423-32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9"/>
  <w:hyphenationZone w:val="425"/>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8C0"/>
    <w:rsid w:val="00001C7B"/>
    <w:rsid w:val="00001C82"/>
    <w:rsid w:val="000036C0"/>
    <w:rsid w:val="00006922"/>
    <w:rsid w:val="00007809"/>
    <w:rsid w:val="00007D9E"/>
    <w:rsid w:val="00010F68"/>
    <w:rsid w:val="000117FD"/>
    <w:rsid w:val="00011951"/>
    <w:rsid w:val="0001357D"/>
    <w:rsid w:val="00013A50"/>
    <w:rsid w:val="00013EBA"/>
    <w:rsid w:val="000146F8"/>
    <w:rsid w:val="00014EE3"/>
    <w:rsid w:val="000158F6"/>
    <w:rsid w:val="0001598C"/>
    <w:rsid w:val="00015E06"/>
    <w:rsid w:val="0001650D"/>
    <w:rsid w:val="00016EC2"/>
    <w:rsid w:val="00017A51"/>
    <w:rsid w:val="00020F48"/>
    <w:rsid w:val="00021779"/>
    <w:rsid w:val="0002309A"/>
    <w:rsid w:val="00023E54"/>
    <w:rsid w:val="00024953"/>
    <w:rsid w:val="0002497C"/>
    <w:rsid w:val="00025BED"/>
    <w:rsid w:val="000262D9"/>
    <w:rsid w:val="00026435"/>
    <w:rsid w:val="000308FB"/>
    <w:rsid w:val="0003161F"/>
    <w:rsid w:val="00031AFE"/>
    <w:rsid w:val="00031BF9"/>
    <w:rsid w:val="00036B7E"/>
    <w:rsid w:val="000376EF"/>
    <w:rsid w:val="00041AD7"/>
    <w:rsid w:val="00041D5D"/>
    <w:rsid w:val="00041DBF"/>
    <w:rsid w:val="00042B02"/>
    <w:rsid w:val="00043979"/>
    <w:rsid w:val="000468D0"/>
    <w:rsid w:val="000474C4"/>
    <w:rsid w:val="00050FA1"/>
    <w:rsid w:val="0005109C"/>
    <w:rsid w:val="00051D49"/>
    <w:rsid w:val="00052540"/>
    <w:rsid w:val="00053C55"/>
    <w:rsid w:val="00053DFB"/>
    <w:rsid w:val="000565F4"/>
    <w:rsid w:val="00056B90"/>
    <w:rsid w:val="00056BBF"/>
    <w:rsid w:val="000575B9"/>
    <w:rsid w:val="000578B3"/>
    <w:rsid w:val="00057ACF"/>
    <w:rsid w:val="00060379"/>
    <w:rsid w:val="0006239A"/>
    <w:rsid w:val="0006596D"/>
    <w:rsid w:val="00065C17"/>
    <w:rsid w:val="00066586"/>
    <w:rsid w:val="00067126"/>
    <w:rsid w:val="000671A3"/>
    <w:rsid w:val="00067AEB"/>
    <w:rsid w:val="00067B18"/>
    <w:rsid w:val="000703C7"/>
    <w:rsid w:val="000709D5"/>
    <w:rsid w:val="00070CFC"/>
    <w:rsid w:val="00070E55"/>
    <w:rsid w:val="0007131A"/>
    <w:rsid w:val="000718C8"/>
    <w:rsid w:val="00075B31"/>
    <w:rsid w:val="000828E4"/>
    <w:rsid w:val="000828F3"/>
    <w:rsid w:val="000848A8"/>
    <w:rsid w:val="000851E1"/>
    <w:rsid w:val="0008548B"/>
    <w:rsid w:val="000876B1"/>
    <w:rsid w:val="0009062C"/>
    <w:rsid w:val="00090CFA"/>
    <w:rsid w:val="00090F98"/>
    <w:rsid w:val="00092121"/>
    <w:rsid w:val="00092593"/>
    <w:rsid w:val="00092659"/>
    <w:rsid w:val="00096075"/>
    <w:rsid w:val="0009631B"/>
    <w:rsid w:val="0009684E"/>
    <w:rsid w:val="000A012E"/>
    <w:rsid w:val="000A1B74"/>
    <w:rsid w:val="000A2EED"/>
    <w:rsid w:val="000A405A"/>
    <w:rsid w:val="000A56A6"/>
    <w:rsid w:val="000A66DF"/>
    <w:rsid w:val="000A6BD5"/>
    <w:rsid w:val="000A73D9"/>
    <w:rsid w:val="000A7446"/>
    <w:rsid w:val="000B0A40"/>
    <w:rsid w:val="000B2B9C"/>
    <w:rsid w:val="000B36ED"/>
    <w:rsid w:val="000B4F42"/>
    <w:rsid w:val="000B57DA"/>
    <w:rsid w:val="000B6237"/>
    <w:rsid w:val="000B6AB7"/>
    <w:rsid w:val="000B7684"/>
    <w:rsid w:val="000B7FA5"/>
    <w:rsid w:val="000C00DF"/>
    <w:rsid w:val="000C060D"/>
    <w:rsid w:val="000C08AC"/>
    <w:rsid w:val="000C2310"/>
    <w:rsid w:val="000C4615"/>
    <w:rsid w:val="000C4925"/>
    <w:rsid w:val="000C5C89"/>
    <w:rsid w:val="000C5D96"/>
    <w:rsid w:val="000C605C"/>
    <w:rsid w:val="000C6F40"/>
    <w:rsid w:val="000C795B"/>
    <w:rsid w:val="000C7EB7"/>
    <w:rsid w:val="000D1358"/>
    <w:rsid w:val="000D1833"/>
    <w:rsid w:val="000D1855"/>
    <w:rsid w:val="000D1B71"/>
    <w:rsid w:val="000D1E2B"/>
    <w:rsid w:val="000D74BC"/>
    <w:rsid w:val="000E1577"/>
    <w:rsid w:val="000E2862"/>
    <w:rsid w:val="000E2F73"/>
    <w:rsid w:val="000E3364"/>
    <w:rsid w:val="000E44FC"/>
    <w:rsid w:val="000F2D5F"/>
    <w:rsid w:val="000F3CC8"/>
    <w:rsid w:val="000F4B3D"/>
    <w:rsid w:val="000F5440"/>
    <w:rsid w:val="000F5E7E"/>
    <w:rsid w:val="000F6E05"/>
    <w:rsid w:val="00100F68"/>
    <w:rsid w:val="001012E1"/>
    <w:rsid w:val="00101DD0"/>
    <w:rsid w:val="00101E7C"/>
    <w:rsid w:val="0010261E"/>
    <w:rsid w:val="00103DF7"/>
    <w:rsid w:val="00104F81"/>
    <w:rsid w:val="00105ED0"/>
    <w:rsid w:val="00111274"/>
    <w:rsid w:val="00112E5C"/>
    <w:rsid w:val="00113E89"/>
    <w:rsid w:val="00114AAB"/>
    <w:rsid w:val="0011510F"/>
    <w:rsid w:val="001152C1"/>
    <w:rsid w:val="001163B3"/>
    <w:rsid w:val="00121502"/>
    <w:rsid w:val="00122167"/>
    <w:rsid w:val="00122BFD"/>
    <w:rsid w:val="00123172"/>
    <w:rsid w:val="00123932"/>
    <w:rsid w:val="00124BFD"/>
    <w:rsid w:val="00125260"/>
    <w:rsid w:val="00126980"/>
    <w:rsid w:val="00127E82"/>
    <w:rsid w:val="00131063"/>
    <w:rsid w:val="00132416"/>
    <w:rsid w:val="00133E14"/>
    <w:rsid w:val="00135128"/>
    <w:rsid w:val="00135A31"/>
    <w:rsid w:val="00137687"/>
    <w:rsid w:val="00137844"/>
    <w:rsid w:val="0013788E"/>
    <w:rsid w:val="00137BA3"/>
    <w:rsid w:val="00140697"/>
    <w:rsid w:val="00141B26"/>
    <w:rsid w:val="00141D7C"/>
    <w:rsid w:val="00142AFF"/>
    <w:rsid w:val="001435A9"/>
    <w:rsid w:val="001435F6"/>
    <w:rsid w:val="00143D0C"/>
    <w:rsid w:val="0014410E"/>
    <w:rsid w:val="00144191"/>
    <w:rsid w:val="00144EBF"/>
    <w:rsid w:val="001453D1"/>
    <w:rsid w:val="00145D0B"/>
    <w:rsid w:val="00146AA9"/>
    <w:rsid w:val="0014797A"/>
    <w:rsid w:val="001548FE"/>
    <w:rsid w:val="001572E5"/>
    <w:rsid w:val="001577FF"/>
    <w:rsid w:val="00157CC2"/>
    <w:rsid w:val="00160A37"/>
    <w:rsid w:val="00161044"/>
    <w:rsid w:val="001611CA"/>
    <w:rsid w:val="00161443"/>
    <w:rsid w:val="001614E0"/>
    <w:rsid w:val="00161AF4"/>
    <w:rsid w:val="001627CF"/>
    <w:rsid w:val="00163426"/>
    <w:rsid w:val="001646B7"/>
    <w:rsid w:val="00165123"/>
    <w:rsid w:val="00166070"/>
    <w:rsid w:val="00167AE6"/>
    <w:rsid w:val="00167F8A"/>
    <w:rsid w:val="0017045B"/>
    <w:rsid w:val="00171019"/>
    <w:rsid w:val="00171C81"/>
    <w:rsid w:val="00171FBA"/>
    <w:rsid w:val="0017248E"/>
    <w:rsid w:val="00172F5D"/>
    <w:rsid w:val="001732D6"/>
    <w:rsid w:val="0017397B"/>
    <w:rsid w:val="001766AC"/>
    <w:rsid w:val="00176A20"/>
    <w:rsid w:val="00176A43"/>
    <w:rsid w:val="00176DB5"/>
    <w:rsid w:val="00177B2E"/>
    <w:rsid w:val="001817F5"/>
    <w:rsid w:val="0018181B"/>
    <w:rsid w:val="0018326A"/>
    <w:rsid w:val="001842B1"/>
    <w:rsid w:val="001849CD"/>
    <w:rsid w:val="00185B7A"/>
    <w:rsid w:val="00186EA6"/>
    <w:rsid w:val="00187551"/>
    <w:rsid w:val="00192868"/>
    <w:rsid w:val="0019403D"/>
    <w:rsid w:val="0019407E"/>
    <w:rsid w:val="00195C0D"/>
    <w:rsid w:val="001A1268"/>
    <w:rsid w:val="001A14CF"/>
    <w:rsid w:val="001A2607"/>
    <w:rsid w:val="001A3D7B"/>
    <w:rsid w:val="001A5C78"/>
    <w:rsid w:val="001A6C58"/>
    <w:rsid w:val="001A74C0"/>
    <w:rsid w:val="001A7A96"/>
    <w:rsid w:val="001A7F29"/>
    <w:rsid w:val="001B0370"/>
    <w:rsid w:val="001B0466"/>
    <w:rsid w:val="001B1954"/>
    <w:rsid w:val="001B1DF2"/>
    <w:rsid w:val="001B2601"/>
    <w:rsid w:val="001B4993"/>
    <w:rsid w:val="001B5BC1"/>
    <w:rsid w:val="001B775A"/>
    <w:rsid w:val="001C06D4"/>
    <w:rsid w:val="001C10D2"/>
    <w:rsid w:val="001C1E96"/>
    <w:rsid w:val="001C28B5"/>
    <w:rsid w:val="001C39B2"/>
    <w:rsid w:val="001C5DC7"/>
    <w:rsid w:val="001C625A"/>
    <w:rsid w:val="001C63AE"/>
    <w:rsid w:val="001C64C1"/>
    <w:rsid w:val="001D0084"/>
    <w:rsid w:val="001D09F3"/>
    <w:rsid w:val="001D1D95"/>
    <w:rsid w:val="001D1F52"/>
    <w:rsid w:val="001D2040"/>
    <w:rsid w:val="001D20C9"/>
    <w:rsid w:val="001D38A3"/>
    <w:rsid w:val="001D3DE0"/>
    <w:rsid w:val="001D4925"/>
    <w:rsid w:val="001D51D1"/>
    <w:rsid w:val="001D7B98"/>
    <w:rsid w:val="001E0BC4"/>
    <w:rsid w:val="001E1B84"/>
    <w:rsid w:val="001E2F91"/>
    <w:rsid w:val="001E4844"/>
    <w:rsid w:val="001E4BB5"/>
    <w:rsid w:val="001E6AF9"/>
    <w:rsid w:val="001E7366"/>
    <w:rsid w:val="001E7B2A"/>
    <w:rsid w:val="001F1A99"/>
    <w:rsid w:val="001F22F2"/>
    <w:rsid w:val="001F26D2"/>
    <w:rsid w:val="001F3E89"/>
    <w:rsid w:val="001F4C7A"/>
    <w:rsid w:val="001F58E1"/>
    <w:rsid w:val="00200784"/>
    <w:rsid w:val="00200D51"/>
    <w:rsid w:val="0020192C"/>
    <w:rsid w:val="00201EC3"/>
    <w:rsid w:val="00202354"/>
    <w:rsid w:val="0020351F"/>
    <w:rsid w:val="002044AC"/>
    <w:rsid w:val="00204FE8"/>
    <w:rsid w:val="00207B6E"/>
    <w:rsid w:val="00210F89"/>
    <w:rsid w:val="002142AF"/>
    <w:rsid w:val="00215078"/>
    <w:rsid w:val="00215822"/>
    <w:rsid w:val="00216056"/>
    <w:rsid w:val="002177BF"/>
    <w:rsid w:val="002206A0"/>
    <w:rsid w:val="00220920"/>
    <w:rsid w:val="002212FA"/>
    <w:rsid w:val="002215F2"/>
    <w:rsid w:val="00223A2F"/>
    <w:rsid w:val="002243FC"/>
    <w:rsid w:val="00224D5B"/>
    <w:rsid w:val="00224E40"/>
    <w:rsid w:val="00230915"/>
    <w:rsid w:val="0023150E"/>
    <w:rsid w:val="00233347"/>
    <w:rsid w:val="00233CC3"/>
    <w:rsid w:val="00235613"/>
    <w:rsid w:val="002359B7"/>
    <w:rsid w:val="0023671F"/>
    <w:rsid w:val="00236ADE"/>
    <w:rsid w:val="00237F1C"/>
    <w:rsid w:val="00240586"/>
    <w:rsid w:val="00240FED"/>
    <w:rsid w:val="002419BF"/>
    <w:rsid w:val="00241A24"/>
    <w:rsid w:val="002421DD"/>
    <w:rsid w:val="00244E52"/>
    <w:rsid w:val="00245311"/>
    <w:rsid w:val="00245354"/>
    <w:rsid w:val="00245C9F"/>
    <w:rsid w:val="00246021"/>
    <w:rsid w:val="0025017F"/>
    <w:rsid w:val="00251B73"/>
    <w:rsid w:val="00251C53"/>
    <w:rsid w:val="00251E29"/>
    <w:rsid w:val="00252C50"/>
    <w:rsid w:val="0025395B"/>
    <w:rsid w:val="00253F44"/>
    <w:rsid w:val="002559CE"/>
    <w:rsid w:val="00256B8E"/>
    <w:rsid w:val="00257BEB"/>
    <w:rsid w:val="00260147"/>
    <w:rsid w:val="00261A1D"/>
    <w:rsid w:val="00262222"/>
    <w:rsid w:val="0026491F"/>
    <w:rsid w:val="00264DAF"/>
    <w:rsid w:val="00265060"/>
    <w:rsid w:val="00265F95"/>
    <w:rsid w:val="00266AF0"/>
    <w:rsid w:val="00267A10"/>
    <w:rsid w:val="00270EC4"/>
    <w:rsid w:val="00271E42"/>
    <w:rsid w:val="00272A18"/>
    <w:rsid w:val="00272E83"/>
    <w:rsid w:val="00272F06"/>
    <w:rsid w:val="00273217"/>
    <w:rsid w:val="0027376D"/>
    <w:rsid w:val="00277637"/>
    <w:rsid w:val="0028001D"/>
    <w:rsid w:val="002812ED"/>
    <w:rsid w:val="00282235"/>
    <w:rsid w:val="002825EC"/>
    <w:rsid w:val="0028367F"/>
    <w:rsid w:val="00283A1A"/>
    <w:rsid w:val="002841BE"/>
    <w:rsid w:val="00286383"/>
    <w:rsid w:val="0028707F"/>
    <w:rsid w:val="00287E6D"/>
    <w:rsid w:val="0029000A"/>
    <w:rsid w:val="00290AD8"/>
    <w:rsid w:val="00291766"/>
    <w:rsid w:val="002917B3"/>
    <w:rsid w:val="00292EE7"/>
    <w:rsid w:val="00293D9C"/>
    <w:rsid w:val="00294491"/>
    <w:rsid w:val="0029515A"/>
    <w:rsid w:val="0029588E"/>
    <w:rsid w:val="002974BF"/>
    <w:rsid w:val="00297664"/>
    <w:rsid w:val="002977D8"/>
    <w:rsid w:val="002A002A"/>
    <w:rsid w:val="002A0C26"/>
    <w:rsid w:val="002A1F29"/>
    <w:rsid w:val="002A494C"/>
    <w:rsid w:val="002A4DDB"/>
    <w:rsid w:val="002A52B3"/>
    <w:rsid w:val="002A5632"/>
    <w:rsid w:val="002A5C92"/>
    <w:rsid w:val="002A6A62"/>
    <w:rsid w:val="002B0949"/>
    <w:rsid w:val="002B173D"/>
    <w:rsid w:val="002B22D3"/>
    <w:rsid w:val="002B2729"/>
    <w:rsid w:val="002B300F"/>
    <w:rsid w:val="002B4EE7"/>
    <w:rsid w:val="002B6A4D"/>
    <w:rsid w:val="002B70A2"/>
    <w:rsid w:val="002C0204"/>
    <w:rsid w:val="002C1D07"/>
    <w:rsid w:val="002C4CE1"/>
    <w:rsid w:val="002C4DAA"/>
    <w:rsid w:val="002C560F"/>
    <w:rsid w:val="002C5ACA"/>
    <w:rsid w:val="002C6187"/>
    <w:rsid w:val="002C7729"/>
    <w:rsid w:val="002D213A"/>
    <w:rsid w:val="002D2F05"/>
    <w:rsid w:val="002D46F5"/>
    <w:rsid w:val="002D62CF"/>
    <w:rsid w:val="002D6BF3"/>
    <w:rsid w:val="002D7208"/>
    <w:rsid w:val="002D7AD9"/>
    <w:rsid w:val="002E38B9"/>
    <w:rsid w:val="002E393E"/>
    <w:rsid w:val="002E4E00"/>
    <w:rsid w:val="002E5A8A"/>
    <w:rsid w:val="002E61DD"/>
    <w:rsid w:val="002F0175"/>
    <w:rsid w:val="002F0444"/>
    <w:rsid w:val="002F1746"/>
    <w:rsid w:val="002F18CE"/>
    <w:rsid w:val="002F300F"/>
    <w:rsid w:val="002F316F"/>
    <w:rsid w:val="002F345E"/>
    <w:rsid w:val="002F3D6E"/>
    <w:rsid w:val="002F4796"/>
    <w:rsid w:val="002F4C5B"/>
    <w:rsid w:val="002F750C"/>
    <w:rsid w:val="00300166"/>
    <w:rsid w:val="00301D20"/>
    <w:rsid w:val="003024E2"/>
    <w:rsid w:val="003024EE"/>
    <w:rsid w:val="0030326A"/>
    <w:rsid w:val="003042AF"/>
    <w:rsid w:val="00304B5E"/>
    <w:rsid w:val="003070A8"/>
    <w:rsid w:val="00307103"/>
    <w:rsid w:val="003074DF"/>
    <w:rsid w:val="0031006B"/>
    <w:rsid w:val="00310117"/>
    <w:rsid w:val="0031254B"/>
    <w:rsid w:val="00312C1C"/>
    <w:rsid w:val="00313FF1"/>
    <w:rsid w:val="00314329"/>
    <w:rsid w:val="0031519F"/>
    <w:rsid w:val="00316497"/>
    <w:rsid w:val="003230FC"/>
    <w:rsid w:val="00323652"/>
    <w:rsid w:val="00323D58"/>
    <w:rsid w:val="003240E3"/>
    <w:rsid w:val="003245DA"/>
    <w:rsid w:val="00324919"/>
    <w:rsid w:val="003258B8"/>
    <w:rsid w:val="00325C1B"/>
    <w:rsid w:val="00327A9B"/>
    <w:rsid w:val="00330015"/>
    <w:rsid w:val="0033055E"/>
    <w:rsid w:val="00331748"/>
    <w:rsid w:val="003317F8"/>
    <w:rsid w:val="00332A58"/>
    <w:rsid w:val="00332B34"/>
    <w:rsid w:val="00335313"/>
    <w:rsid w:val="00336CD1"/>
    <w:rsid w:val="00337609"/>
    <w:rsid w:val="00337613"/>
    <w:rsid w:val="0033770F"/>
    <w:rsid w:val="00337C7E"/>
    <w:rsid w:val="0034024E"/>
    <w:rsid w:val="003402D4"/>
    <w:rsid w:val="003407C3"/>
    <w:rsid w:val="00340AB2"/>
    <w:rsid w:val="0034165C"/>
    <w:rsid w:val="003417EE"/>
    <w:rsid w:val="003423E0"/>
    <w:rsid w:val="0034252E"/>
    <w:rsid w:val="0034273C"/>
    <w:rsid w:val="00343331"/>
    <w:rsid w:val="0034397E"/>
    <w:rsid w:val="00344D77"/>
    <w:rsid w:val="00345894"/>
    <w:rsid w:val="00347DC5"/>
    <w:rsid w:val="003500C2"/>
    <w:rsid w:val="00352042"/>
    <w:rsid w:val="00352083"/>
    <w:rsid w:val="0035300C"/>
    <w:rsid w:val="00353FF7"/>
    <w:rsid w:val="0035471C"/>
    <w:rsid w:val="0035590D"/>
    <w:rsid w:val="003574C4"/>
    <w:rsid w:val="00357D9E"/>
    <w:rsid w:val="00361A2C"/>
    <w:rsid w:val="0036206E"/>
    <w:rsid w:val="003621D7"/>
    <w:rsid w:val="003632F6"/>
    <w:rsid w:val="003649E1"/>
    <w:rsid w:val="00364E1B"/>
    <w:rsid w:val="00365BC0"/>
    <w:rsid w:val="00365D5E"/>
    <w:rsid w:val="00365DC2"/>
    <w:rsid w:val="00366A0E"/>
    <w:rsid w:val="00366F44"/>
    <w:rsid w:val="00367C78"/>
    <w:rsid w:val="00367C80"/>
    <w:rsid w:val="00370046"/>
    <w:rsid w:val="003712B0"/>
    <w:rsid w:val="00371EFD"/>
    <w:rsid w:val="00372F6C"/>
    <w:rsid w:val="0037338B"/>
    <w:rsid w:val="0037518C"/>
    <w:rsid w:val="00380E00"/>
    <w:rsid w:val="003812E5"/>
    <w:rsid w:val="00381D31"/>
    <w:rsid w:val="00381D3D"/>
    <w:rsid w:val="003821D5"/>
    <w:rsid w:val="00383333"/>
    <w:rsid w:val="00387510"/>
    <w:rsid w:val="0039037C"/>
    <w:rsid w:val="00390797"/>
    <w:rsid w:val="00391403"/>
    <w:rsid w:val="00391818"/>
    <w:rsid w:val="003939E9"/>
    <w:rsid w:val="00395E91"/>
    <w:rsid w:val="00396322"/>
    <w:rsid w:val="0039668C"/>
    <w:rsid w:val="0039706D"/>
    <w:rsid w:val="003973F9"/>
    <w:rsid w:val="0039759F"/>
    <w:rsid w:val="00397A73"/>
    <w:rsid w:val="003A26DA"/>
    <w:rsid w:val="003A3626"/>
    <w:rsid w:val="003A4554"/>
    <w:rsid w:val="003A4874"/>
    <w:rsid w:val="003A6948"/>
    <w:rsid w:val="003A7718"/>
    <w:rsid w:val="003B023F"/>
    <w:rsid w:val="003B1F90"/>
    <w:rsid w:val="003B2C26"/>
    <w:rsid w:val="003B419D"/>
    <w:rsid w:val="003B79A2"/>
    <w:rsid w:val="003B79C5"/>
    <w:rsid w:val="003C0F0D"/>
    <w:rsid w:val="003C11B1"/>
    <w:rsid w:val="003C1989"/>
    <w:rsid w:val="003C2473"/>
    <w:rsid w:val="003C2599"/>
    <w:rsid w:val="003C2AB1"/>
    <w:rsid w:val="003C310E"/>
    <w:rsid w:val="003C3996"/>
    <w:rsid w:val="003C47FB"/>
    <w:rsid w:val="003C6999"/>
    <w:rsid w:val="003D0237"/>
    <w:rsid w:val="003D231B"/>
    <w:rsid w:val="003D261D"/>
    <w:rsid w:val="003D26DF"/>
    <w:rsid w:val="003D3C29"/>
    <w:rsid w:val="003D491A"/>
    <w:rsid w:val="003D4E84"/>
    <w:rsid w:val="003D74A3"/>
    <w:rsid w:val="003E2812"/>
    <w:rsid w:val="003E2D30"/>
    <w:rsid w:val="003E3910"/>
    <w:rsid w:val="003E4065"/>
    <w:rsid w:val="003E512E"/>
    <w:rsid w:val="003E61FF"/>
    <w:rsid w:val="003E6D9D"/>
    <w:rsid w:val="003E6F24"/>
    <w:rsid w:val="003F0398"/>
    <w:rsid w:val="003F0C27"/>
    <w:rsid w:val="003F0DAE"/>
    <w:rsid w:val="003F1352"/>
    <w:rsid w:val="003F1BD9"/>
    <w:rsid w:val="003F4C79"/>
    <w:rsid w:val="003F544C"/>
    <w:rsid w:val="003F636A"/>
    <w:rsid w:val="00402B81"/>
    <w:rsid w:val="0040521A"/>
    <w:rsid w:val="00405A39"/>
    <w:rsid w:val="004067E6"/>
    <w:rsid w:val="00407006"/>
    <w:rsid w:val="00410121"/>
    <w:rsid w:val="004101FE"/>
    <w:rsid w:val="00410482"/>
    <w:rsid w:val="00412B02"/>
    <w:rsid w:val="00413348"/>
    <w:rsid w:val="00414067"/>
    <w:rsid w:val="00415EAB"/>
    <w:rsid w:val="00416969"/>
    <w:rsid w:val="004227C8"/>
    <w:rsid w:val="00425C39"/>
    <w:rsid w:val="0042696B"/>
    <w:rsid w:val="00426CCC"/>
    <w:rsid w:val="00427B82"/>
    <w:rsid w:val="00431DFE"/>
    <w:rsid w:val="004328BF"/>
    <w:rsid w:val="004328CD"/>
    <w:rsid w:val="0043389C"/>
    <w:rsid w:val="004339D6"/>
    <w:rsid w:val="00433B6F"/>
    <w:rsid w:val="00434B97"/>
    <w:rsid w:val="00434E02"/>
    <w:rsid w:val="00437991"/>
    <w:rsid w:val="0044552C"/>
    <w:rsid w:val="00445E21"/>
    <w:rsid w:val="0045092E"/>
    <w:rsid w:val="00450A16"/>
    <w:rsid w:val="00451044"/>
    <w:rsid w:val="004520D5"/>
    <w:rsid w:val="004529D4"/>
    <w:rsid w:val="00452F3B"/>
    <w:rsid w:val="00454333"/>
    <w:rsid w:val="0045486A"/>
    <w:rsid w:val="0045514B"/>
    <w:rsid w:val="004568D8"/>
    <w:rsid w:val="00457E25"/>
    <w:rsid w:val="00460821"/>
    <w:rsid w:val="004612CB"/>
    <w:rsid w:val="0046153D"/>
    <w:rsid w:val="004624F5"/>
    <w:rsid w:val="004628A1"/>
    <w:rsid w:val="004630E6"/>
    <w:rsid w:val="00463BDA"/>
    <w:rsid w:val="00463F20"/>
    <w:rsid w:val="00465834"/>
    <w:rsid w:val="0046745F"/>
    <w:rsid w:val="00467753"/>
    <w:rsid w:val="0047020A"/>
    <w:rsid w:val="0047037A"/>
    <w:rsid w:val="004709AA"/>
    <w:rsid w:val="00470EFE"/>
    <w:rsid w:val="00471A4F"/>
    <w:rsid w:val="00471ACE"/>
    <w:rsid w:val="00471ED1"/>
    <w:rsid w:val="00472819"/>
    <w:rsid w:val="00472AE3"/>
    <w:rsid w:val="00475F99"/>
    <w:rsid w:val="004777BF"/>
    <w:rsid w:val="00477E3B"/>
    <w:rsid w:val="0048027D"/>
    <w:rsid w:val="00480F3F"/>
    <w:rsid w:val="00481F1D"/>
    <w:rsid w:val="004822E7"/>
    <w:rsid w:val="0048770C"/>
    <w:rsid w:val="00492036"/>
    <w:rsid w:val="00492219"/>
    <w:rsid w:val="004930D5"/>
    <w:rsid w:val="004944A3"/>
    <w:rsid w:val="00494D23"/>
    <w:rsid w:val="00495C2E"/>
    <w:rsid w:val="004A0562"/>
    <w:rsid w:val="004A24A0"/>
    <w:rsid w:val="004A2B17"/>
    <w:rsid w:val="004A3559"/>
    <w:rsid w:val="004A43F6"/>
    <w:rsid w:val="004A5346"/>
    <w:rsid w:val="004A6B97"/>
    <w:rsid w:val="004A787A"/>
    <w:rsid w:val="004B0F4A"/>
    <w:rsid w:val="004B1E75"/>
    <w:rsid w:val="004B3AC5"/>
    <w:rsid w:val="004B5A26"/>
    <w:rsid w:val="004B5F9A"/>
    <w:rsid w:val="004B69FB"/>
    <w:rsid w:val="004B7250"/>
    <w:rsid w:val="004C0B4E"/>
    <w:rsid w:val="004C0BC3"/>
    <w:rsid w:val="004C115C"/>
    <w:rsid w:val="004C227C"/>
    <w:rsid w:val="004C2E2F"/>
    <w:rsid w:val="004C31B1"/>
    <w:rsid w:val="004C3B75"/>
    <w:rsid w:val="004C441D"/>
    <w:rsid w:val="004C58DC"/>
    <w:rsid w:val="004C73D5"/>
    <w:rsid w:val="004D0597"/>
    <w:rsid w:val="004D1D20"/>
    <w:rsid w:val="004D1E9A"/>
    <w:rsid w:val="004D262F"/>
    <w:rsid w:val="004D276F"/>
    <w:rsid w:val="004D2E07"/>
    <w:rsid w:val="004D357C"/>
    <w:rsid w:val="004D39A6"/>
    <w:rsid w:val="004D3A12"/>
    <w:rsid w:val="004D4F84"/>
    <w:rsid w:val="004D582F"/>
    <w:rsid w:val="004D7F15"/>
    <w:rsid w:val="004E2A64"/>
    <w:rsid w:val="004E3050"/>
    <w:rsid w:val="004E3422"/>
    <w:rsid w:val="004E34C6"/>
    <w:rsid w:val="004E3B4F"/>
    <w:rsid w:val="004E3FD4"/>
    <w:rsid w:val="004E6AAC"/>
    <w:rsid w:val="004E6CEB"/>
    <w:rsid w:val="004F0D3A"/>
    <w:rsid w:val="004F2395"/>
    <w:rsid w:val="004F33B8"/>
    <w:rsid w:val="004F3E3D"/>
    <w:rsid w:val="004F52BF"/>
    <w:rsid w:val="004F548E"/>
    <w:rsid w:val="004F5557"/>
    <w:rsid w:val="004F6548"/>
    <w:rsid w:val="004F6BF1"/>
    <w:rsid w:val="004F6C17"/>
    <w:rsid w:val="004F6C71"/>
    <w:rsid w:val="004F6D53"/>
    <w:rsid w:val="004F74F4"/>
    <w:rsid w:val="00503DF5"/>
    <w:rsid w:val="00504545"/>
    <w:rsid w:val="005051B5"/>
    <w:rsid w:val="00505F8E"/>
    <w:rsid w:val="005061AF"/>
    <w:rsid w:val="00507539"/>
    <w:rsid w:val="00507FA0"/>
    <w:rsid w:val="00512E16"/>
    <w:rsid w:val="00513599"/>
    <w:rsid w:val="00514DD6"/>
    <w:rsid w:val="005175A9"/>
    <w:rsid w:val="00517F18"/>
    <w:rsid w:val="00521F02"/>
    <w:rsid w:val="005242F5"/>
    <w:rsid w:val="00524517"/>
    <w:rsid w:val="0052470F"/>
    <w:rsid w:val="00524D0B"/>
    <w:rsid w:val="00525B0A"/>
    <w:rsid w:val="00526606"/>
    <w:rsid w:val="0052694C"/>
    <w:rsid w:val="00534088"/>
    <w:rsid w:val="00534D5C"/>
    <w:rsid w:val="005354AE"/>
    <w:rsid w:val="005409F0"/>
    <w:rsid w:val="005414DB"/>
    <w:rsid w:val="005426A2"/>
    <w:rsid w:val="00544006"/>
    <w:rsid w:val="005445CC"/>
    <w:rsid w:val="0054612F"/>
    <w:rsid w:val="0054660E"/>
    <w:rsid w:val="005469A2"/>
    <w:rsid w:val="005477C1"/>
    <w:rsid w:val="00550CC7"/>
    <w:rsid w:val="0055280C"/>
    <w:rsid w:val="00552B70"/>
    <w:rsid w:val="00554816"/>
    <w:rsid w:val="00556102"/>
    <w:rsid w:val="0055629F"/>
    <w:rsid w:val="00560294"/>
    <w:rsid w:val="00563B50"/>
    <w:rsid w:val="00563F21"/>
    <w:rsid w:val="005653BE"/>
    <w:rsid w:val="00565FDC"/>
    <w:rsid w:val="005662DA"/>
    <w:rsid w:val="00566F6B"/>
    <w:rsid w:val="00570292"/>
    <w:rsid w:val="005718F8"/>
    <w:rsid w:val="00572115"/>
    <w:rsid w:val="00572B35"/>
    <w:rsid w:val="005772D5"/>
    <w:rsid w:val="00577341"/>
    <w:rsid w:val="005773A8"/>
    <w:rsid w:val="00577727"/>
    <w:rsid w:val="00577FD4"/>
    <w:rsid w:val="0058145D"/>
    <w:rsid w:val="00581D28"/>
    <w:rsid w:val="00582DC8"/>
    <w:rsid w:val="00583EAF"/>
    <w:rsid w:val="00586425"/>
    <w:rsid w:val="005864A5"/>
    <w:rsid w:val="005867BB"/>
    <w:rsid w:val="0058728B"/>
    <w:rsid w:val="00587D9B"/>
    <w:rsid w:val="00591843"/>
    <w:rsid w:val="005934E9"/>
    <w:rsid w:val="00593E22"/>
    <w:rsid w:val="0059563E"/>
    <w:rsid w:val="005A016F"/>
    <w:rsid w:val="005A0D6D"/>
    <w:rsid w:val="005A109A"/>
    <w:rsid w:val="005A1678"/>
    <w:rsid w:val="005A1BBD"/>
    <w:rsid w:val="005A2CAA"/>
    <w:rsid w:val="005A3670"/>
    <w:rsid w:val="005A3840"/>
    <w:rsid w:val="005A3B7A"/>
    <w:rsid w:val="005A3C6F"/>
    <w:rsid w:val="005A3FBD"/>
    <w:rsid w:val="005A41E0"/>
    <w:rsid w:val="005A4CA6"/>
    <w:rsid w:val="005B03E5"/>
    <w:rsid w:val="005B1E45"/>
    <w:rsid w:val="005B1F97"/>
    <w:rsid w:val="005B5E23"/>
    <w:rsid w:val="005C1509"/>
    <w:rsid w:val="005C19D2"/>
    <w:rsid w:val="005C3494"/>
    <w:rsid w:val="005C393B"/>
    <w:rsid w:val="005C39A4"/>
    <w:rsid w:val="005C3C1B"/>
    <w:rsid w:val="005C4A6C"/>
    <w:rsid w:val="005C5ECD"/>
    <w:rsid w:val="005C6E7E"/>
    <w:rsid w:val="005C7662"/>
    <w:rsid w:val="005D1C67"/>
    <w:rsid w:val="005D3320"/>
    <w:rsid w:val="005D4F63"/>
    <w:rsid w:val="005D537A"/>
    <w:rsid w:val="005D57A2"/>
    <w:rsid w:val="005D7380"/>
    <w:rsid w:val="005D73B0"/>
    <w:rsid w:val="005E0333"/>
    <w:rsid w:val="005E1A53"/>
    <w:rsid w:val="005E208C"/>
    <w:rsid w:val="005E2D31"/>
    <w:rsid w:val="005E46E5"/>
    <w:rsid w:val="005E5095"/>
    <w:rsid w:val="005E52BA"/>
    <w:rsid w:val="005E618A"/>
    <w:rsid w:val="005E73D5"/>
    <w:rsid w:val="005F0758"/>
    <w:rsid w:val="005F0784"/>
    <w:rsid w:val="005F12E2"/>
    <w:rsid w:val="005F1E30"/>
    <w:rsid w:val="005F359D"/>
    <w:rsid w:val="005F4027"/>
    <w:rsid w:val="005F4C7D"/>
    <w:rsid w:val="005F5CAD"/>
    <w:rsid w:val="005F62EC"/>
    <w:rsid w:val="005F641F"/>
    <w:rsid w:val="005F7105"/>
    <w:rsid w:val="005F712D"/>
    <w:rsid w:val="00601246"/>
    <w:rsid w:val="00601EA8"/>
    <w:rsid w:val="00602D41"/>
    <w:rsid w:val="00603D72"/>
    <w:rsid w:val="0060726D"/>
    <w:rsid w:val="0061166C"/>
    <w:rsid w:val="00611CA2"/>
    <w:rsid w:val="00611D18"/>
    <w:rsid w:val="00611F5A"/>
    <w:rsid w:val="0061270D"/>
    <w:rsid w:val="00612F69"/>
    <w:rsid w:val="00613025"/>
    <w:rsid w:val="00613F68"/>
    <w:rsid w:val="00614FB2"/>
    <w:rsid w:val="00614FCE"/>
    <w:rsid w:val="006160C1"/>
    <w:rsid w:val="00616BA6"/>
    <w:rsid w:val="00616BDB"/>
    <w:rsid w:val="00617558"/>
    <w:rsid w:val="006177AF"/>
    <w:rsid w:val="0062304A"/>
    <w:rsid w:val="00625CC0"/>
    <w:rsid w:val="00626AFB"/>
    <w:rsid w:val="006309A6"/>
    <w:rsid w:val="00630AE7"/>
    <w:rsid w:val="0063148A"/>
    <w:rsid w:val="006317DE"/>
    <w:rsid w:val="00632BFE"/>
    <w:rsid w:val="006354A6"/>
    <w:rsid w:val="00635E95"/>
    <w:rsid w:val="0063629D"/>
    <w:rsid w:val="00637E9D"/>
    <w:rsid w:val="006408EA"/>
    <w:rsid w:val="00641072"/>
    <w:rsid w:val="006410D8"/>
    <w:rsid w:val="00642E4F"/>
    <w:rsid w:val="00643006"/>
    <w:rsid w:val="00643AC7"/>
    <w:rsid w:val="00643AE3"/>
    <w:rsid w:val="00643F59"/>
    <w:rsid w:val="006452D6"/>
    <w:rsid w:val="00645B6E"/>
    <w:rsid w:val="006464DB"/>
    <w:rsid w:val="006475EB"/>
    <w:rsid w:val="00651C70"/>
    <w:rsid w:val="0065235A"/>
    <w:rsid w:val="00653395"/>
    <w:rsid w:val="00653ACA"/>
    <w:rsid w:val="0065494C"/>
    <w:rsid w:val="00654CB4"/>
    <w:rsid w:val="00655078"/>
    <w:rsid w:val="00655FF2"/>
    <w:rsid w:val="006619A6"/>
    <w:rsid w:val="00662B25"/>
    <w:rsid w:val="00662B51"/>
    <w:rsid w:val="00662BAD"/>
    <w:rsid w:val="006643FC"/>
    <w:rsid w:val="00664630"/>
    <w:rsid w:val="00664639"/>
    <w:rsid w:val="00664662"/>
    <w:rsid w:val="006668DD"/>
    <w:rsid w:val="006672EC"/>
    <w:rsid w:val="00667F7C"/>
    <w:rsid w:val="006711E4"/>
    <w:rsid w:val="00671609"/>
    <w:rsid w:val="00672FE9"/>
    <w:rsid w:val="006738DD"/>
    <w:rsid w:val="00673999"/>
    <w:rsid w:val="00673DF1"/>
    <w:rsid w:val="006809A8"/>
    <w:rsid w:val="00682DAA"/>
    <w:rsid w:val="006839FA"/>
    <w:rsid w:val="00683D48"/>
    <w:rsid w:val="0068474E"/>
    <w:rsid w:val="00684F19"/>
    <w:rsid w:val="00686F1A"/>
    <w:rsid w:val="00687B84"/>
    <w:rsid w:val="0069023A"/>
    <w:rsid w:val="006933E6"/>
    <w:rsid w:val="006945EF"/>
    <w:rsid w:val="00694C6A"/>
    <w:rsid w:val="00696123"/>
    <w:rsid w:val="00696B4E"/>
    <w:rsid w:val="00696CEF"/>
    <w:rsid w:val="006A18EE"/>
    <w:rsid w:val="006A265A"/>
    <w:rsid w:val="006A28B3"/>
    <w:rsid w:val="006A3FA3"/>
    <w:rsid w:val="006A47D0"/>
    <w:rsid w:val="006A52D0"/>
    <w:rsid w:val="006A6234"/>
    <w:rsid w:val="006A62BB"/>
    <w:rsid w:val="006A67F0"/>
    <w:rsid w:val="006A6A21"/>
    <w:rsid w:val="006A779D"/>
    <w:rsid w:val="006B05BC"/>
    <w:rsid w:val="006B0AAA"/>
    <w:rsid w:val="006B109C"/>
    <w:rsid w:val="006B2337"/>
    <w:rsid w:val="006B303A"/>
    <w:rsid w:val="006B5B95"/>
    <w:rsid w:val="006B75FE"/>
    <w:rsid w:val="006B7759"/>
    <w:rsid w:val="006B78AB"/>
    <w:rsid w:val="006B78B5"/>
    <w:rsid w:val="006B78F0"/>
    <w:rsid w:val="006C1521"/>
    <w:rsid w:val="006C2CBC"/>
    <w:rsid w:val="006C2E52"/>
    <w:rsid w:val="006C539E"/>
    <w:rsid w:val="006C6B56"/>
    <w:rsid w:val="006C6FFF"/>
    <w:rsid w:val="006D0602"/>
    <w:rsid w:val="006D06DE"/>
    <w:rsid w:val="006D1ED8"/>
    <w:rsid w:val="006D48F1"/>
    <w:rsid w:val="006D4D7E"/>
    <w:rsid w:val="006D5820"/>
    <w:rsid w:val="006D596C"/>
    <w:rsid w:val="006E03C9"/>
    <w:rsid w:val="006E2702"/>
    <w:rsid w:val="006E29AA"/>
    <w:rsid w:val="006E2A72"/>
    <w:rsid w:val="006E2D74"/>
    <w:rsid w:val="006E3DBC"/>
    <w:rsid w:val="006E4CB8"/>
    <w:rsid w:val="006E51D5"/>
    <w:rsid w:val="006E53D6"/>
    <w:rsid w:val="006E6756"/>
    <w:rsid w:val="006E6CE1"/>
    <w:rsid w:val="006E7A1C"/>
    <w:rsid w:val="006F0715"/>
    <w:rsid w:val="006F1749"/>
    <w:rsid w:val="006F2100"/>
    <w:rsid w:val="006F2108"/>
    <w:rsid w:val="006F3366"/>
    <w:rsid w:val="006F3EB2"/>
    <w:rsid w:val="006F3F24"/>
    <w:rsid w:val="006F4BE4"/>
    <w:rsid w:val="006F5CD2"/>
    <w:rsid w:val="006F6132"/>
    <w:rsid w:val="006F76DA"/>
    <w:rsid w:val="006F7928"/>
    <w:rsid w:val="00700ACD"/>
    <w:rsid w:val="00700B72"/>
    <w:rsid w:val="00702EE0"/>
    <w:rsid w:val="00703856"/>
    <w:rsid w:val="00703D11"/>
    <w:rsid w:val="00705D17"/>
    <w:rsid w:val="00706125"/>
    <w:rsid w:val="00706D7C"/>
    <w:rsid w:val="007078AA"/>
    <w:rsid w:val="007079C3"/>
    <w:rsid w:val="0071052E"/>
    <w:rsid w:val="007111D1"/>
    <w:rsid w:val="00711CD1"/>
    <w:rsid w:val="007133D8"/>
    <w:rsid w:val="0071349C"/>
    <w:rsid w:val="0071557E"/>
    <w:rsid w:val="00716E0C"/>
    <w:rsid w:val="00717743"/>
    <w:rsid w:val="00720719"/>
    <w:rsid w:val="00721F02"/>
    <w:rsid w:val="00724673"/>
    <w:rsid w:val="007279B1"/>
    <w:rsid w:val="00727A8F"/>
    <w:rsid w:val="00727B47"/>
    <w:rsid w:val="0073292A"/>
    <w:rsid w:val="007331F7"/>
    <w:rsid w:val="007333F9"/>
    <w:rsid w:val="007340E6"/>
    <w:rsid w:val="0073634F"/>
    <w:rsid w:val="007373D9"/>
    <w:rsid w:val="007376A6"/>
    <w:rsid w:val="007377C4"/>
    <w:rsid w:val="0073784A"/>
    <w:rsid w:val="00737BA9"/>
    <w:rsid w:val="007403DB"/>
    <w:rsid w:val="0074093A"/>
    <w:rsid w:val="00742C63"/>
    <w:rsid w:val="00743F2A"/>
    <w:rsid w:val="00744C1B"/>
    <w:rsid w:val="00744C9C"/>
    <w:rsid w:val="00745E18"/>
    <w:rsid w:val="0074645D"/>
    <w:rsid w:val="007471D8"/>
    <w:rsid w:val="00751153"/>
    <w:rsid w:val="0075152D"/>
    <w:rsid w:val="00751A68"/>
    <w:rsid w:val="00751E75"/>
    <w:rsid w:val="007538EA"/>
    <w:rsid w:val="00753CD3"/>
    <w:rsid w:val="00753E0E"/>
    <w:rsid w:val="007541E2"/>
    <w:rsid w:val="00754C95"/>
    <w:rsid w:val="00755333"/>
    <w:rsid w:val="00755334"/>
    <w:rsid w:val="00755808"/>
    <w:rsid w:val="007576F0"/>
    <w:rsid w:val="007627CF"/>
    <w:rsid w:val="00764B2E"/>
    <w:rsid w:val="00764D3C"/>
    <w:rsid w:val="00766125"/>
    <w:rsid w:val="00766F55"/>
    <w:rsid w:val="00767EAD"/>
    <w:rsid w:val="0077107A"/>
    <w:rsid w:val="0077215F"/>
    <w:rsid w:val="00773346"/>
    <w:rsid w:val="00773DF7"/>
    <w:rsid w:val="00774482"/>
    <w:rsid w:val="00774F6E"/>
    <w:rsid w:val="00776084"/>
    <w:rsid w:val="00780D7B"/>
    <w:rsid w:val="00780EFB"/>
    <w:rsid w:val="00780F8A"/>
    <w:rsid w:val="00781E20"/>
    <w:rsid w:val="00784564"/>
    <w:rsid w:val="00784CB6"/>
    <w:rsid w:val="00784D33"/>
    <w:rsid w:val="00785A38"/>
    <w:rsid w:val="00786732"/>
    <w:rsid w:val="007878B5"/>
    <w:rsid w:val="00790546"/>
    <w:rsid w:val="00791029"/>
    <w:rsid w:val="007921A0"/>
    <w:rsid w:val="00792DCF"/>
    <w:rsid w:val="0079349E"/>
    <w:rsid w:val="00794C24"/>
    <w:rsid w:val="007967A2"/>
    <w:rsid w:val="007A0765"/>
    <w:rsid w:val="007A0BE2"/>
    <w:rsid w:val="007A4025"/>
    <w:rsid w:val="007A4FBF"/>
    <w:rsid w:val="007A5125"/>
    <w:rsid w:val="007A62C3"/>
    <w:rsid w:val="007A69C3"/>
    <w:rsid w:val="007B1139"/>
    <w:rsid w:val="007B1ECB"/>
    <w:rsid w:val="007B31DE"/>
    <w:rsid w:val="007B495F"/>
    <w:rsid w:val="007B78C0"/>
    <w:rsid w:val="007C0B40"/>
    <w:rsid w:val="007C207A"/>
    <w:rsid w:val="007C3D55"/>
    <w:rsid w:val="007C438C"/>
    <w:rsid w:val="007C43FB"/>
    <w:rsid w:val="007C4F37"/>
    <w:rsid w:val="007C640E"/>
    <w:rsid w:val="007C764A"/>
    <w:rsid w:val="007C7E9C"/>
    <w:rsid w:val="007D1162"/>
    <w:rsid w:val="007D11DC"/>
    <w:rsid w:val="007D145F"/>
    <w:rsid w:val="007D1D5A"/>
    <w:rsid w:val="007D211B"/>
    <w:rsid w:val="007E0A6F"/>
    <w:rsid w:val="007E10C0"/>
    <w:rsid w:val="007E1200"/>
    <w:rsid w:val="007E1ABC"/>
    <w:rsid w:val="007E21E8"/>
    <w:rsid w:val="007E2C0F"/>
    <w:rsid w:val="007E34BD"/>
    <w:rsid w:val="007E381F"/>
    <w:rsid w:val="007E56E6"/>
    <w:rsid w:val="007E6601"/>
    <w:rsid w:val="007E7542"/>
    <w:rsid w:val="007E7951"/>
    <w:rsid w:val="007E7DDD"/>
    <w:rsid w:val="007F06A6"/>
    <w:rsid w:val="007F0A1D"/>
    <w:rsid w:val="007F2124"/>
    <w:rsid w:val="007F23CA"/>
    <w:rsid w:val="007F2469"/>
    <w:rsid w:val="007F4A03"/>
    <w:rsid w:val="007F5814"/>
    <w:rsid w:val="007F65F2"/>
    <w:rsid w:val="008003AF"/>
    <w:rsid w:val="00800DA9"/>
    <w:rsid w:val="0080349A"/>
    <w:rsid w:val="0080707D"/>
    <w:rsid w:val="0080736C"/>
    <w:rsid w:val="00813DAA"/>
    <w:rsid w:val="00813E22"/>
    <w:rsid w:val="00814E3F"/>
    <w:rsid w:val="008157A1"/>
    <w:rsid w:val="00816DB9"/>
    <w:rsid w:val="00817D56"/>
    <w:rsid w:val="008226C6"/>
    <w:rsid w:val="00823840"/>
    <w:rsid w:val="00824C74"/>
    <w:rsid w:val="008265B6"/>
    <w:rsid w:val="0082690E"/>
    <w:rsid w:val="008275D6"/>
    <w:rsid w:val="008306D7"/>
    <w:rsid w:val="008310E9"/>
    <w:rsid w:val="008312F1"/>
    <w:rsid w:val="0083184F"/>
    <w:rsid w:val="00831AB5"/>
    <w:rsid w:val="0083252F"/>
    <w:rsid w:val="00832CCF"/>
    <w:rsid w:val="00833A6B"/>
    <w:rsid w:val="0083480F"/>
    <w:rsid w:val="00836082"/>
    <w:rsid w:val="0084079A"/>
    <w:rsid w:val="00841F6E"/>
    <w:rsid w:val="00843983"/>
    <w:rsid w:val="00843A45"/>
    <w:rsid w:val="00844EA9"/>
    <w:rsid w:val="00846CFF"/>
    <w:rsid w:val="008510C4"/>
    <w:rsid w:val="008520B2"/>
    <w:rsid w:val="008520B5"/>
    <w:rsid w:val="00853E51"/>
    <w:rsid w:val="008550D0"/>
    <w:rsid w:val="0086071C"/>
    <w:rsid w:val="0086261E"/>
    <w:rsid w:val="00863F9B"/>
    <w:rsid w:val="0086539A"/>
    <w:rsid w:val="00866091"/>
    <w:rsid w:val="00870DA7"/>
    <w:rsid w:val="00871357"/>
    <w:rsid w:val="0087192F"/>
    <w:rsid w:val="00874EF7"/>
    <w:rsid w:val="00881CC9"/>
    <w:rsid w:val="00881FA3"/>
    <w:rsid w:val="0088228D"/>
    <w:rsid w:val="00882673"/>
    <w:rsid w:val="00883385"/>
    <w:rsid w:val="00884299"/>
    <w:rsid w:val="0088573D"/>
    <w:rsid w:val="00885A72"/>
    <w:rsid w:val="008906DA"/>
    <w:rsid w:val="00891A20"/>
    <w:rsid w:val="00891A80"/>
    <w:rsid w:val="00892BBB"/>
    <w:rsid w:val="00893317"/>
    <w:rsid w:val="00893B91"/>
    <w:rsid w:val="008950E9"/>
    <w:rsid w:val="00896D91"/>
    <w:rsid w:val="008A09BA"/>
    <w:rsid w:val="008A0BD4"/>
    <w:rsid w:val="008A0E41"/>
    <w:rsid w:val="008A1776"/>
    <w:rsid w:val="008A1CA2"/>
    <w:rsid w:val="008A1FD6"/>
    <w:rsid w:val="008A42F4"/>
    <w:rsid w:val="008A45A3"/>
    <w:rsid w:val="008A4A2F"/>
    <w:rsid w:val="008B03C3"/>
    <w:rsid w:val="008B042C"/>
    <w:rsid w:val="008B1492"/>
    <w:rsid w:val="008B3A7E"/>
    <w:rsid w:val="008B4A99"/>
    <w:rsid w:val="008B5416"/>
    <w:rsid w:val="008B748E"/>
    <w:rsid w:val="008B7C20"/>
    <w:rsid w:val="008C08CE"/>
    <w:rsid w:val="008C093C"/>
    <w:rsid w:val="008C0AC5"/>
    <w:rsid w:val="008C1621"/>
    <w:rsid w:val="008C1E96"/>
    <w:rsid w:val="008C262E"/>
    <w:rsid w:val="008C3150"/>
    <w:rsid w:val="008C3A34"/>
    <w:rsid w:val="008C3CFC"/>
    <w:rsid w:val="008C645B"/>
    <w:rsid w:val="008D12CA"/>
    <w:rsid w:val="008D550E"/>
    <w:rsid w:val="008D598E"/>
    <w:rsid w:val="008D5A1E"/>
    <w:rsid w:val="008D7181"/>
    <w:rsid w:val="008E0B94"/>
    <w:rsid w:val="008E0D9B"/>
    <w:rsid w:val="008E35EB"/>
    <w:rsid w:val="008E3C28"/>
    <w:rsid w:val="008E4764"/>
    <w:rsid w:val="008E5485"/>
    <w:rsid w:val="008E69D4"/>
    <w:rsid w:val="008E7BDE"/>
    <w:rsid w:val="008F01C2"/>
    <w:rsid w:val="008F0BB5"/>
    <w:rsid w:val="008F2258"/>
    <w:rsid w:val="008F311B"/>
    <w:rsid w:val="008F44CC"/>
    <w:rsid w:val="008F454C"/>
    <w:rsid w:val="008F46D6"/>
    <w:rsid w:val="008F4F14"/>
    <w:rsid w:val="008F4F91"/>
    <w:rsid w:val="008F56E0"/>
    <w:rsid w:val="008F737C"/>
    <w:rsid w:val="00900077"/>
    <w:rsid w:val="00900719"/>
    <w:rsid w:val="00900F3A"/>
    <w:rsid w:val="009012ED"/>
    <w:rsid w:val="0090156F"/>
    <w:rsid w:val="0090433F"/>
    <w:rsid w:val="00906817"/>
    <w:rsid w:val="00906A68"/>
    <w:rsid w:val="00907144"/>
    <w:rsid w:val="009106DC"/>
    <w:rsid w:val="00910FDE"/>
    <w:rsid w:val="00911733"/>
    <w:rsid w:val="00911D18"/>
    <w:rsid w:val="00913C3D"/>
    <w:rsid w:val="00914681"/>
    <w:rsid w:val="0091538A"/>
    <w:rsid w:val="00915FA7"/>
    <w:rsid w:val="00917A15"/>
    <w:rsid w:val="00921581"/>
    <w:rsid w:val="009215F6"/>
    <w:rsid w:val="00921D07"/>
    <w:rsid w:val="00922010"/>
    <w:rsid w:val="00922161"/>
    <w:rsid w:val="009235AC"/>
    <w:rsid w:val="00924236"/>
    <w:rsid w:val="009242B4"/>
    <w:rsid w:val="009249A5"/>
    <w:rsid w:val="00924AF5"/>
    <w:rsid w:val="00926053"/>
    <w:rsid w:val="00926532"/>
    <w:rsid w:val="00930461"/>
    <w:rsid w:val="00931A9C"/>
    <w:rsid w:val="009348E3"/>
    <w:rsid w:val="00934B61"/>
    <w:rsid w:val="00934EA9"/>
    <w:rsid w:val="00936AA1"/>
    <w:rsid w:val="00936B6B"/>
    <w:rsid w:val="00936D42"/>
    <w:rsid w:val="00937133"/>
    <w:rsid w:val="00940244"/>
    <w:rsid w:val="00940821"/>
    <w:rsid w:val="00940ABB"/>
    <w:rsid w:val="00941563"/>
    <w:rsid w:val="00942D85"/>
    <w:rsid w:val="00943B27"/>
    <w:rsid w:val="00943F30"/>
    <w:rsid w:val="00944E87"/>
    <w:rsid w:val="009459EF"/>
    <w:rsid w:val="009505A3"/>
    <w:rsid w:val="00950F22"/>
    <w:rsid w:val="00951483"/>
    <w:rsid w:val="00951DB2"/>
    <w:rsid w:val="0095553B"/>
    <w:rsid w:val="00957097"/>
    <w:rsid w:val="009575EE"/>
    <w:rsid w:val="00957806"/>
    <w:rsid w:val="00957C49"/>
    <w:rsid w:val="00957E76"/>
    <w:rsid w:val="00960629"/>
    <w:rsid w:val="009606C2"/>
    <w:rsid w:val="009656E1"/>
    <w:rsid w:val="00965D3D"/>
    <w:rsid w:val="00965F73"/>
    <w:rsid w:val="00971005"/>
    <w:rsid w:val="00971769"/>
    <w:rsid w:val="00971BA7"/>
    <w:rsid w:val="00974CB7"/>
    <w:rsid w:val="00974E2B"/>
    <w:rsid w:val="00975349"/>
    <w:rsid w:val="00975564"/>
    <w:rsid w:val="00976166"/>
    <w:rsid w:val="0097658F"/>
    <w:rsid w:val="0098095E"/>
    <w:rsid w:val="00980C65"/>
    <w:rsid w:val="00980FF5"/>
    <w:rsid w:val="00981E86"/>
    <w:rsid w:val="00981EC2"/>
    <w:rsid w:val="00982C66"/>
    <w:rsid w:val="0098319E"/>
    <w:rsid w:val="00983557"/>
    <w:rsid w:val="00983957"/>
    <w:rsid w:val="009864E8"/>
    <w:rsid w:val="00987983"/>
    <w:rsid w:val="009902A6"/>
    <w:rsid w:val="009908DE"/>
    <w:rsid w:val="00990D6A"/>
    <w:rsid w:val="00990E6D"/>
    <w:rsid w:val="009914F0"/>
    <w:rsid w:val="00991602"/>
    <w:rsid w:val="00992308"/>
    <w:rsid w:val="0099317E"/>
    <w:rsid w:val="009936B6"/>
    <w:rsid w:val="009939FC"/>
    <w:rsid w:val="00994117"/>
    <w:rsid w:val="009941D6"/>
    <w:rsid w:val="00995844"/>
    <w:rsid w:val="00995927"/>
    <w:rsid w:val="0099733A"/>
    <w:rsid w:val="009A0109"/>
    <w:rsid w:val="009A1B0A"/>
    <w:rsid w:val="009A1C72"/>
    <w:rsid w:val="009A5420"/>
    <w:rsid w:val="009A5675"/>
    <w:rsid w:val="009A580C"/>
    <w:rsid w:val="009A7D5A"/>
    <w:rsid w:val="009B0ADE"/>
    <w:rsid w:val="009B0F19"/>
    <w:rsid w:val="009B1445"/>
    <w:rsid w:val="009B1851"/>
    <w:rsid w:val="009B1C05"/>
    <w:rsid w:val="009B20CC"/>
    <w:rsid w:val="009B49C9"/>
    <w:rsid w:val="009B5968"/>
    <w:rsid w:val="009B6C98"/>
    <w:rsid w:val="009B76D9"/>
    <w:rsid w:val="009B773E"/>
    <w:rsid w:val="009C0D13"/>
    <w:rsid w:val="009C19E2"/>
    <w:rsid w:val="009C4C89"/>
    <w:rsid w:val="009C50CA"/>
    <w:rsid w:val="009C595F"/>
    <w:rsid w:val="009C607E"/>
    <w:rsid w:val="009C665A"/>
    <w:rsid w:val="009C66A7"/>
    <w:rsid w:val="009C7FD4"/>
    <w:rsid w:val="009D01AE"/>
    <w:rsid w:val="009D0C03"/>
    <w:rsid w:val="009D1FAA"/>
    <w:rsid w:val="009D2BC0"/>
    <w:rsid w:val="009D35D7"/>
    <w:rsid w:val="009D4504"/>
    <w:rsid w:val="009D6382"/>
    <w:rsid w:val="009D6D7D"/>
    <w:rsid w:val="009E038F"/>
    <w:rsid w:val="009E05EF"/>
    <w:rsid w:val="009E1577"/>
    <w:rsid w:val="009E546A"/>
    <w:rsid w:val="009F0251"/>
    <w:rsid w:val="009F061B"/>
    <w:rsid w:val="009F3231"/>
    <w:rsid w:val="009F3839"/>
    <w:rsid w:val="009F3AF0"/>
    <w:rsid w:val="009F3E14"/>
    <w:rsid w:val="009F4362"/>
    <w:rsid w:val="009F4910"/>
    <w:rsid w:val="009F6F2C"/>
    <w:rsid w:val="009F6F34"/>
    <w:rsid w:val="009F7948"/>
    <w:rsid w:val="00A00365"/>
    <w:rsid w:val="00A00EDB"/>
    <w:rsid w:val="00A01104"/>
    <w:rsid w:val="00A01E10"/>
    <w:rsid w:val="00A051C7"/>
    <w:rsid w:val="00A0542E"/>
    <w:rsid w:val="00A05CFE"/>
    <w:rsid w:val="00A07A41"/>
    <w:rsid w:val="00A07E5C"/>
    <w:rsid w:val="00A10442"/>
    <w:rsid w:val="00A13853"/>
    <w:rsid w:val="00A14009"/>
    <w:rsid w:val="00A152BF"/>
    <w:rsid w:val="00A15598"/>
    <w:rsid w:val="00A15DE8"/>
    <w:rsid w:val="00A17192"/>
    <w:rsid w:val="00A208CE"/>
    <w:rsid w:val="00A20FD0"/>
    <w:rsid w:val="00A21E8B"/>
    <w:rsid w:val="00A23246"/>
    <w:rsid w:val="00A23365"/>
    <w:rsid w:val="00A2479A"/>
    <w:rsid w:val="00A2547B"/>
    <w:rsid w:val="00A25925"/>
    <w:rsid w:val="00A25D85"/>
    <w:rsid w:val="00A27E97"/>
    <w:rsid w:val="00A30958"/>
    <w:rsid w:val="00A312F8"/>
    <w:rsid w:val="00A31EEE"/>
    <w:rsid w:val="00A32AF9"/>
    <w:rsid w:val="00A32E88"/>
    <w:rsid w:val="00A33ECE"/>
    <w:rsid w:val="00A40B25"/>
    <w:rsid w:val="00A42DE3"/>
    <w:rsid w:val="00A439AC"/>
    <w:rsid w:val="00A43B11"/>
    <w:rsid w:val="00A43B7C"/>
    <w:rsid w:val="00A44454"/>
    <w:rsid w:val="00A44B8A"/>
    <w:rsid w:val="00A44E91"/>
    <w:rsid w:val="00A4694D"/>
    <w:rsid w:val="00A46996"/>
    <w:rsid w:val="00A5197B"/>
    <w:rsid w:val="00A521E2"/>
    <w:rsid w:val="00A5263C"/>
    <w:rsid w:val="00A5296D"/>
    <w:rsid w:val="00A52B06"/>
    <w:rsid w:val="00A52D62"/>
    <w:rsid w:val="00A545DC"/>
    <w:rsid w:val="00A54FF3"/>
    <w:rsid w:val="00A56385"/>
    <w:rsid w:val="00A56561"/>
    <w:rsid w:val="00A56870"/>
    <w:rsid w:val="00A57A6A"/>
    <w:rsid w:val="00A60BB6"/>
    <w:rsid w:val="00A61697"/>
    <w:rsid w:val="00A61AC2"/>
    <w:rsid w:val="00A62524"/>
    <w:rsid w:val="00A63612"/>
    <w:rsid w:val="00A638C2"/>
    <w:rsid w:val="00A672B6"/>
    <w:rsid w:val="00A707CE"/>
    <w:rsid w:val="00A7098D"/>
    <w:rsid w:val="00A71323"/>
    <w:rsid w:val="00A71BB2"/>
    <w:rsid w:val="00A73649"/>
    <w:rsid w:val="00A73FDB"/>
    <w:rsid w:val="00A74249"/>
    <w:rsid w:val="00A75015"/>
    <w:rsid w:val="00A762C7"/>
    <w:rsid w:val="00A7665F"/>
    <w:rsid w:val="00A777BE"/>
    <w:rsid w:val="00A77D09"/>
    <w:rsid w:val="00A80AE4"/>
    <w:rsid w:val="00A81211"/>
    <w:rsid w:val="00A830AB"/>
    <w:rsid w:val="00A836E4"/>
    <w:rsid w:val="00A83FC8"/>
    <w:rsid w:val="00A85073"/>
    <w:rsid w:val="00A85D64"/>
    <w:rsid w:val="00A90B48"/>
    <w:rsid w:val="00A90DBB"/>
    <w:rsid w:val="00A9215D"/>
    <w:rsid w:val="00A924B8"/>
    <w:rsid w:val="00A939EE"/>
    <w:rsid w:val="00A93B22"/>
    <w:rsid w:val="00A93E00"/>
    <w:rsid w:val="00A93E48"/>
    <w:rsid w:val="00A9513D"/>
    <w:rsid w:val="00A95E29"/>
    <w:rsid w:val="00A970C7"/>
    <w:rsid w:val="00A97B67"/>
    <w:rsid w:val="00AA04E3"/>
    <w:rsid w:val="00AA0C18"/>
    <w:rsid w:val="00AA19F3"/>
    <w:rsid w:val="00AA5F7D"/>
    <w:rsid w:val="00AA7B9B"/>
    <w:rsid w:val="00AB2736"/>
    <w:rsid w:val="00AB55AB"/>
    <w:rsid w:val="00AB6716"/>
    <w:rsid w:val="00AC0734"/>
    <w:rsid w:val="00AC3C64"/>
    <w:rsid w:val="00AC6DB4"/>
    <w:rsid w:val="00AC72D5"/>
    <w:rsid w:val="00AD3300"/>
    <w:rsid w:val="00AD47FA"/>
    <w:rsid w:val="00AD7310"/>
    <w:rsid w:val="00AD7B49"/>
    <w:rsid w:val="00AE0DAA"/>
    <w:rsid w:val="00AE1A69"/>
    <w:rsid w:val="00AE2329"/>
    <w:rsid w:val="00AE2CEF"/>
    <w:rsid w:val="00AE3315"/>
    <w:rsid w:val="00AE33C2"/>
    <w:rsid w:val="00AE5E60"/>
    <w:rsid w:val="00AE6C87"/>
    <w:rsid w:val="00AE788C"/>
    <w:rsid w:val="00AE7D72"/>
    <w:rsid w:val="00AE7FFE"/>
    <w:rsid w:val="00AF101E"/>
    <w:rsid w:val="00AF3565"/>
    <w:rsid w:val="00AF3A18"/>
    <w:rsid w:val="00AF4D25"/>
    <w:rsid w:val="00AF4D7D"/>
    <w:rsid w:val="00AF576B"/>
    <w:rsid w:val="00AF721C"/>
    <w:rsid w:val="00B000CB"/>
    <w:rsid w:val="00B001BD"/>
    <w:rsid w:val="00B03C39"/>
    <w:rsid w:val="00B0550E"/>
    <w:rsid w:val="00B05CF9"/>
    <w:rsid w:val="00B06C9E"/>
    <w:rsid w:val="00B07E78"/>
    <w:rsid w:val="00B102BD"/>
    <w:rsid w:val="00B1126C"/>
    <w:rsid w:val="00B1150E"/>
    <w:rsid w:val="00B11D0E"/>
    <w:rsid w:val="00B1238B"/>
    <w:rsid w:val="00B137DE"/>
    <w:rsid w:val="00B1384C"/>
    <w:rsid w:val="00B1492B"/>
    <w:rsid w:val="00B16233"/>
    <w:rsid w:val="00B16379"/>
    <w:rsid w:val="00B168AC"/>
    <w:rsid w:val="00B16C25"/>
    <w:rsid w:val="00B178E3"/>
    <w:rsid w:val="00B21920"/>
    <w:rsid w:val="00B21FC5"/>
    <w:rsid w:val="00B220C1"/>
    <w:rsid w:val="00B22659"/>
    <w:rsid w:val="00B229A5"/>
    <w:rsid w:val="00B22F13"/>
    <w:rsid w:val="00B23C24"/>
    <w:rsid w:val="00B25413"/>
    <w:rsid w:val="00B25530"/>
    <w:rsid w:val="00B255A8"/>
    <w:rsid w:val="00B26335"/>
    <w:rsid w:val="00B26946"/>
    <w:rsid w:val="00B27C23"/>
    <w:rsid w:val="00B3010C"/>
    <w:rsid w:val="00B30C67"/>
    <w:rsid w:val="00B30E4C"/>
    <w:rsid w:val="00B313B1"/>
    <w:rsid w:val="00B3170B"/>
    <w:rsid w:val="00B32E99"/>
    <w:rsid w:val="00B334D8"/>
    <w:rsid w:val="00B35954"/>
    <w:rsid w:val="00B36763"/>
    <w:rsid w:val="00B36906"/>
    <w:rsid w:val="00B401A3"/>
    <w:rsid w:val="00B465D2"/>
    <w:rsid w:val="00B47A38"/>
    <w:rsid w:val="00B519E7"/>
    <w:rsid w:val="00B51B9C"/>
    <w:rsid w:val="00B52787"/>
    <w:rsid w:val="00B53095"/>
    <w:rsid w:val="00B538C0"/>
    <w:rsid w:val="00B5541E"/>
    <w:rsid w:val="00B5610B"/>
    <w:rsid w:val="00B56508"/>
    <w:rsid w:val="00B56B6D"/>
    <w:rsid w:val="00B57172"/>
    <w:rsid w:val="00B576E9"/>
    <w:rsid w:val="00B61207"/>
    <w:rsid w:val="00B61BDA"/>
    <w:rsid w:val="00B61C53"/>
    <w:rsid w:val="00B61EE2"/>
    <w:rsid w:val="00B63890"/>
    <w:rsid w:val="00B65F1C"/>
    <w:rsid w:val="00B666D0"/>
    <w:rsid w:val="00B671F3"/>
    <w:rsid w:val="00B67757"/>
    <w:rsid w:val="00B7224A"/>
    <w:rsid w:val="00B72670"/>
    <w:rsid w:val="00B73E9C"/>
    <w:rsid w:val="00B75A4A"/>
    <w:rsid w:val="00B77233"/>
    <w:rsid w:val="00B77957"/>
    <w:rsid w:val="00B80B44"/>
    <w:rsid w:val="00B818BB"/>
    <w:rsid w:val="00B82175"/>
    <w:rsid w:val="00B82701"/>
    <w:rsid w:val="00B82E7A"/>
    <w:rsid w:val="00B830A7"/>
    <w:rsid w:val="00B83A34"/>
    <w:rsid w:val="00B84262"/>
    <w:rsid w:val="00B855FA"/>
    <w:rsid w:val="00B856C5"/>
    <w:rsid w:val="00B87490"/>
    <w:rsid w:val="00B87E4B"/>
    <w:rsid w:val="00B91295"/>
    <w:rsid w:val="00B926FF"/>
    <w:rsid w:val="00B92737"/>
    <w:rsid w:val="00B92AD5"/>
    <w:rsid w:val="00B93124"/>
    <w:rsid w:val="00B9349B"/>
    <w:rsid w:val="00B938D1"/>
    <w:rsid w:val="00B93EC7"/>
    <w:rsid w:val="00B94127"/>
    <w:rsid w:val="00B9474E"/>
    <w:rsid w:val="00B94CE0"/>
    <w:rsid w:val="00B94DAD"/>
    <w:rsid w:val="00B954E3"/>
    <w:rsid w:val="00B95C10"/>
    <w:rsid w:val="00B961E3"/>
    <w:rsid w:val="00B9692D"/>
    <w:rsid w:val="00B96D6E"/>
    <w:rsid w:val="00B97148"/>
    <w:rsid w:val="00B9734A"/>
    <w:rsid w:val="00BA02F9"/>
    <w:rsid w:val="00BA1389"/>
    <w:rsid w:val="00BA2003"/>
    <w:rsid w:val="00BA2A21"/>
    <w:rsid w:val="00BA3F3D"/>
    <w:rsid w:val="00BA3F99"/>
    <w:rsid w:val="00BA4837"/>
    <w:rsid w:val="00BA56A8"/>
    <w:rsid w:val="00BA5A5C"/>
    <w:rsid w:val="00BA701C"/>
    <w:rsid w:val="00BA7103"/>
    <w:rsid w:val="00BB3488"/>
    <w:rsid w:val="00BB3B3F"/>
    <w:rsid w:val="00BB4ACD"/>
    <w:rsid w:val="00BB4ED2"/>
    <w:rsid w:val="00BB5C29"/>
    <w:rsid w:val="00BB65C6"/>
    <w:rsid w:val="00BB6C21"/>
    <w:rsid w:val="00BC038D"/>
    <w:rsid w:val="00BC0659"/>
    <w:rsid w:val="00BC21DB"/>
    <w:rsid w:val="00BC255B"/>
    <w:rsid w:val="00BC2BA4"/>
    <w:rsid w:val="00BC3CC8"/>
    <w:rsid w:val="00BC3F3F"/>
    <w:rsid w:val="00BC4B05"/>
    <w:rsid w:val="00BC673A"/>
    <w:rsid w:val="00BC6DEB"/>
    <w:rsid w:val="00BD2288"/>
    <w:rsid w:val="00BD3710"/>
    <w:rsid w:val="00BD3D04"/>
    <w:rsid w:val="00BD5CA9"/>
    <w:rsid w:val="00BD6D05"/>
    <w:rsid w:val="00BD7D16"/>
    <w:rsid w:val="00BE0A86"/>
    <w:rsid w:val="00BE0BB3"/>
    <w:rsid w:val="00BE0EBC"/>
    <w:rsid w:val="00BE20FB"/>
    <w:rsid w:val="00BE3933"/>
    <w:rsid w:val="00BE4201"/>
    <w:rsid w:val="00BE577D"/>
    <w:rsid w:val="00BE5FD1"/>
    <w:rsid w:val="00BE61AD"/>
    <w:rsid w:val="00BE7A69"/>
    <w:rsid w:val="00BF0210"/>
    <w:rsid w:val="00BF0B11"/>
    <w:rsid w:val="00BF1DB4"/>
    <w:rsid w:val="00BF2190"/>
    <w:rsid w:val="00BF28D4"/>
    <w:rsid w:val="00BF54CE"/>
    <w:rsid w:val="00BF5F5D"/>
    <w:rsid w:val="00C014D8"/>
    <w:rsid w:val="00C01942"/>
    <w:rsid w:val="00C01F47"/>
    <w:rsid w:val="00C020C3"/>
    <w:rsid w:val="00C027E6"/>
    <w:rsid w:val="00C02998"/>
    <w:rsid w:val="00C02E50"/>
    <w:rsid w:val="00C03910"/>
    <w:rsid w:val="00C03B78"/>
    <w:rsid w:val="00C05F2A"/>
    <w:rsid w:val="00C10B49"/>
    <w:rsid w:val="00C12ABC"/>
    <w:rsid w:val="00C1498C"/>
    <w:rsid w:val="00C14C64"/>
    <w:rsid w:val="00C16392"/>
    <w:rsid w:val="00C16707"/>
    <w:rsid w:val="00C16A6D"/>
    <w:rsid w:val="00C1706A"/>
    <w:rsid w:val="00C17A5F"/>
    <w:rsid w:val="00C201F0"/>
    <w:rsid w:val="00C2085B"/>
    <w:rsid w:val="00C2227E"/>
    <w:rsid w:val="00C222E8"/>
    <w:rsid w:val="00C22CE5"/>
    <w:rsid w:val="00C2303E"/>
    <w:rsid w:val="00C23BCB"/>
    <w:rsid w:val="00C23D8C"/>
    <w:rsid w:val="00C24368"/>
    <w:rsid w:val="00C24B79"/>
    <w:rsid w:val="00C25316"/>
    <w:rsid w:val="00C261C2"/>
    <w:rsid w:val="00C27F7D"/>
    <w:rsid w:val="00C30F2F"/>
    <w:rsid w:val="00C3128A"/>
    <w:rsid w:val="00C31646"/>
    <w:rsid w:val="00C321E2"/>
    <w:rsid w:val="00C3471C"/>
    <w:rsid w:val="00C40461"/>
    <w:rsid w:val="00C40DAC"/>
    <w:rsid w:val="00C42327"/>
    <w:rsid w:val="00C436AB"/>
    <w:rsid w:val="00C4401F"/>
    <w:rsid w:val="00C44025"/>
    <w:rsid w:val="00C459AA"/>
    <w:rsid w:val="00C476E6"/>
    <w:rsid w:val="00C505F6"/>
    <w:rsid w:val="00C50A83"/>
    <w:rsid w:val="00C536BA"/>
    <w:rsid w:val="00C538D4"/>
    <w:rsid w:val="00C539A0"/>
    <w:rsid w:val="00C53FB7"/>
    <w:rsid w:val="00C54CCC"/>
    <w:rsid w:val="00C55484"/>
    <w:rsid w:val="00C55D91"/>
    <w:rsid w:val="00C57185"/>
    <w:rsid w:val="00C57F33"/>
    <w:rsid w:val="00C60159"/>
    <w:rsid w:val="00C627F5"/>
    <w:rsid w:val="00C62E83"/>
    <w:rsid w:val="00C633AD"/>
    <w:rsid w:val="00C63E8E"/>
    <w:rsid w:val="00C647A1"/>
    <w:rsid w:val="00C64FBE"/>
    <w:rsid w:val="00C654CA"/>
    <w:rsid w:val="00C707B3"/>
    <w:rsid w:val="00C70B61"/>
    <w:rsid w:val="00C71F32"/>
    <w:rsid w:val="00C72232"/>
    <w:rsid w:val="00C73117"/>
    <w:rsid w:val="00C73DBD"/>
    <w:rsid w:val="00C7526C"/>
    <w:rsid w:val="00C76314"/>
    <w:rsid w:val="00C76E31"/>
    <w:rsid w:val="00C77C06"/>
    <w:rsid w:val="00C77DF6"/>
    <w:rsid w:val="00C80164"/>
    <w:rsid w:val="00C80203"/>
    <w:rsid w:val="00C80BAE"/>
    <w:rsid w:val="00C80D22"/>
    <w:rsid w:val="00C82F7A"/>
    <w:rsid w:val="00C83801"/>
    <w:rsid w:val="00C8464C"/>
    <w:rsid w:val="00C85337"/>
    <w:rsid w:val="00C86107"/>
    <w:rsid w:val="00C874DB"/>
    <w:rsid w:val="00C91197"/>
    <w:rsid w:val="00C92E1B"/>
    <w:rsid w:val="00C933E8"/>
    <w:rsid w:val="00C93AD1"/>
    <w:rsid w:val="00C94632"/>
    <w:rsid w:val="00C94E86"/>
    <w:rsid w:val="00C96BA1"/>
    <w:rsid w:val="00CA15A6"/>
    <w:rsid w:val="00CA2EA9"/>
    <w:rsid w:val="00CA7135"/>
    <w:rsid w:val="00CA71B1"/>
    <w:rsid w:val="00CB03F4"/>
    <w:rsid w:val="00CB08BC"/>
    <w:rsid w:val="00CB08EA"/>
    <w:rsid w:val="00CB0F5F"/>
    <w:rsid w:val="00CB209E"/>
    <w:rsid w:val="00CB23EC"/>
    <w:rsid w:val="00CB48CB"/>
    <w:rsid w:val="00CB5EAF"/>
    <w:rsid w:val="00CB7BE2"/>
    <w:rsid w:val="00CC0ACD"/>
    <w:rsid w:val="00CC3386"/>
    <w:rsid w:val="00CC57D3"/>
    <w:rsid w:val="00CC62FF"/>
    <w:rsid w:val="00CC6B1D"/>
    <w:rsid w:val="00CC70BC"/>
    <w:rsid w:val="00CD10AD"/>
    <w:rsid w:val="00CD1204"/>
    <w:rsid w:val="00CD1486"/>
    <w:rsid w:val="00CD17F7"/>
    <w:rsid w:val="00CD1A9B"/>
    <w:rsid w:val="00CD2A11"/>
    <w:rsid w:val="00CD3DC4"/>
    <w:rsid w:val="00CD56AC"/>
    <w:rsid w:val="00CD6050"/>
    <w:rsid w:val="00CD6CAB"/>
    <w:rsid w:val="00CE2107"/>
    <w:rsid w:val="00CE2A37"/>
    <w:rsid w:val="00CE2F8F"/>
    <w:rsid w:val="00CE49AD"/>
    <w:rsid w:val="00CE5123"/>
    <w:rsid w:val="00CE5CA6"/>
    <w:rsid w:val="00CE7CBE"/>
    <w:rsid w:val="00CF04E7"/>
    <w:rsid w:val="00CF1101"/>
    <w:rsid w:val="00CF23D8"/>
    <w:rsid w:val="00CF2581"/>
    <w:rsid w:val="00CF2613"/>
    <w:rsid w:val="00CF2D6D"/>
    <w:rsid w:val="00CF44B5"/>
    <w:rsid w:val="00CF4882"/>
    <w:rsid w:val="00CF4DC8"/>
    <w:rsid w:val="00CF6A53"/>
    <w:rsid w:val="00CF6BF0"/>
    <w:rsid w:val="00CF74C5"/>
    <w:rsid w:val="00CF7685"/>
    <w:rsid w:val="00D00924"/>
    <w:rsid w:val="00D01808"/>
    <w:rsid w:val="00D035D2"/>
    <w:rsid w:val="00D03CBA"/>
    <w:rsid w:val="00D047E8"/>
    <w:rsid w:val="00D05744"/>
    <w:rsid w:val="00D075A8"/>
    <w:rsid w:val="00D108A1"/>
    <w:rsid w:val="00D10AAF"/>
    <w:rsid w:val="00D11316"/>
    <w:rsid w:val="00D11C95"/>
    <w:rsid w:val="00D13604"/>
    <w:rsid w:val="00D1408A"/>
    <w:rsid w:val="00D15DE9"/>
    <w:rsid w:val="00D16186"/>
    <w:rsid w:val="00D17885"/>
    <w:rsid w:val="00D20769"/>
    <w:rsid w:val="00D22736"/>
    <w:rsid w:val="00D243BD"/>
    <w:rsid w:val="00D25EF7"/>
    <w:rsid w:val="00D264F3"/>
    <w:rsid w:val="00D27946"/>
    <w:rsid w:val="00D27DE6"/>
    <w:rsid w:val="00D33FF7"/>
    <w:rsid w:val="00D34019"/>
    <w:rsid w:val="00D35741"/>
    <w:rsid w:val="00D35E35"/>
    <w:rsid w:val="00D36961"/>
    <w:rsid w:val="00D419FE"/>
    <w:rsid w:val="00D41C71"/>
    <w:rsid w:val="00D41FB3"/>
    <w:rsid w:val="00D44AC7"/>
    <w:rsid w:val="00D46712"/>
    <w:rsid w:val="00D476F2"/>
    <w:rsid w:val="00D5263B"/>
    <w:rsid w:val="00D52A70"/>
    <w:rsid w:val="00D5364A"/>
    <w:rsid w:val="00D54B94"/>
    <w:rsid w:val="00D54D18"/>
    <w:rsid w:val="00D56A97"/>
    <w:rsid w:val="00D5729A"/>
    <w:rsid w:val="00D576B4"/>
    <w:rsid w:val="00D5771C"/>
    <w:rsid w:val="00D608C3"/>
    <w:rsid w:val="00D6176E"/>
    <w:rsid w:val="00D61800"/>
    <w:rsid w:val="00D623D7"/>
    <w:rsid w:val="00D62427"/>
    <w:rsid w:val="00D65ECD"/>
    <w:rsid w:val="00D66296"/>
    <w:rsid w:val="00D675F6"/>
    <w:rsid w:val="00D70641"/>
    <w:rsid w:val="00D70E3D"/>
    <w:rsid w:val="00D71439"/>
    <w:rsid w:val="00D725D6"/>
    <w:rsid w:val="00D72759"/>
    <w:rsid w:val="00D72F75"/>
    <w:rsid w:val="00D73E7D"/>
    <w:rsid w:val="00D74351"/>
    <w:rsid w:val="00D7491C"/>
    <w:rsid w:val="00D74C37"/>
    <w:rsid w:val="00D759D8"/>
    <w:rsid w:val="00D804AE"/>
    <w:rsid w:val="00D807D5"/>
    <w:rsid w:val="00D8237E"/>
    <w:rsid w:val="00D8344D"/>
    <w:rsid w:val="00D85A6C"/>
    <w:rsid w:val="00D875E3"/>
    <w:rsid w:val="00D876F3"/>
    <w:rsid w:val="00D87876"/>
    <w:rsid w:val="00D9053D"/>
    <w:rsid w:val="00D90EC4"/>
    <w:rsid w:val="00D92512"/>
    <w:rsid w:val="00D9261A"/>
    <w:rsid w:val="00D930B6"/>
    <w:rsid w:val="00D93520"/>
    <w:rsid w:val="00D93944"/>
    <w:rsid w:val="00D94FDC"/>
    <w:rsid w:val="00D952EF"/>
    <w:rsid w:val="00D95F33"/>
    <w:rsid w:val="00D97277"/>
    <w:rsid w:val="00DA1792"/>
    <w:rsid w:val="00DA1CC5"/>
    <w:rsid w:val="00DA2A4D"/>
    <w:rsid w:val="00DA31C8"/>
    <w:rsid w:val="00DA4920"/>
    <w:rsid w:val="00DA51A6"/>
    <w:rsid w:val="00DA63D7"/>
    <w:rsid w:val="00DB090B"/>
    <w:rsid w:val="00DB1183"/>
    <w:rsid w:val="00DB1D7E"/>
    <w:rsid w:val="00DB2506"/>
    <w:rsid w:val="00DB3A43"/>
    <w:rsid w:val="00DB54AB"/>
    <w:rsid w:val="00DB58FC"/>
    <w:rsid w:val="00DC02A2"/>
    <w:rsid w:val="00DC2233"/>
    <w:rsid w:val="00DC2D05"/>
    <w:rsid w:val="00DC3634"/>
    <w:rsid w:val="00DC735D"/>
    <w:rsid w:val="00DD1099"/>
    <w:rsid w:val="00DD16BD"/>
    <w:rsid w:val="00DD2EE8"/>
    <w:rsid w:val="00DD3F42"/>
    <w:rsid w:val="00DD4A99"/>
    <w:rsid w:val="00DD5A28"/>
    <w:rsid w:val="00DD6678"/>
    <w:rsid w:val="00DE056E"/>
    <w:rsid w:val="00DE0D31"/>
    <w:rsid w:val="00DE142D"/>
    <w:rsid w:val="00DE47A8"/>
    <w:rsid w:val="00DE495C"/>
    <w:rsid w:val="00DE5033"/>
    <w:rsid w:val="00DE71E6"/>
    <w:rsid w:val="00DE7331"/>
    <w:rsid w:val="00DE74BD"/>
    <w:rsid w:val="00DE7E9B"/>
    <w:rsid w:val="00DF26C2"/>
    <w:rsid w:val="00DF2CB3"/>
    <w:rsid w:val="00DF3613"/>
    <w:rsid w:val="00DF4380"/>
    <w:rsid w:val="00DF440E"/>
    <w:rsid w:val="00DF4AA1"/>
    <w:rsid w:val="00DF7056"/>
    <w:rsid w:val="00E001EB"/>
    <w:rsid w:val="00E00A08"/>
    <w:rsid w:val="00E00E31"/>
    <w:rsid w:val="00E01742"/>
    <w:rsid w:val="00E0585B"/>
    <w:rsid w:val="00E0602F"/>
    <w:rsid w:val="00E061D1"/>
    <w:rsid w:val="00E0663B"/>
    <w:rsid w:val="00E1079D"/>
    <w:rsid w:val="00E10FDC"/>
    <w:rsid w:val="00E13864"/>
    <w:rsid w:val="00E153E2"/>
    <w:rsid w:val="00E1568A"/>
    <w:rsid w:val="00E1586C"/>
    <w:rsid w:val="00E17ABB"/>
    <w:rsid w:val="00E17B8B"/>
    <w:rsid w:val="00E200E2"/>
    <w:rsid w:val="00E2275B"/>
    <w:rsid w:val="00E22FD3"/>
    <w:rsid w:val="00E23812"/>
    <w:rsid w:val="00E25AC2"/>
    <w:rsid w:val="00E276CA"/>
    <w:rsid w:val="00E27F6E"/>
    <w:rsid w:val="00E30C70"/>
    <w:rsid w:val="00E316A1"/>
    <w:rsid w:val="00E32C77"/>
    <w:rsid w:val="00E3308C"/>
    <w:rsid w:val="00E34476"/>
    <w:rsid w:val="00E3450E"/>
    <w:rsid w:val="00E3491C"/>
    <w:rsid w:val="00E35D3C"/>
    <w:rsid w:val="00E37535"/>
    <w:rsid w:val="00E37A0D"/>
    <w:rsid w:val="00E40A46"/>
    <w:rsid w:val="00E41114"/>
    <w:rsid w:val="00E42096"/>
    <w:rsid w:val="00E4272D"/>
    <w:rsid w:val="00E42CD9"/>
    <w:rsid w:val="00E43A85"/>
    <w:rsid w:val="00E43F18"/>
    <w:rsid w:val="00E443A4"/>
    <w:rsid w:val="00E44777"/>
    <w:rsid w:val="00E4486B"/>
    <w:rsid w:val="00E46013"/>
    <w:rsid w:val="00E4777A"/>
    <w:rsid w:val="00E50098"/>
    <w:rsid w:val="00E51520"/>
    <w:rsid w:val="00E540A8"/>
    <w:rsid w:val="00E54C71"/>
    <w:rsid w:val="00E54DA4"/>
    <w:rsid w:val="00E56FB5"/>
    <w:rsid w:val="00E60E63"/>
    <w:rsid w:val="00E61AF0"/>
    <w:rsid w:val="00E63462"/>
    <w:rsid w:val="00E63967"/>
    <w:rsid w:val="00E65CFC"/>
    <w:rsid w:val="00E70495"/>
    <w:rsid w:val="00E70800"/>
    <w:rsid w:val="00E7097D"/>
    <w:rsid w:val="00E710C9"/>
    <w:rsid w:val="00E718E8"/>
    <w:rsid w:val="00E73069"/>
    <w:rsid w:val="00E73E2E"/>
    <w:rsid w:val="00E749A3"/>
    <w:rsid w:val="00E74B7A"/>
    <w:rsid w:val="00E768C2"/>
    <w:rsid w:val="00E770F5"/>
    <w:rsid w:val="00E80F94"/>
    <w:rsid w:val="00E85769"/>
    <w:rsid w:val="00E85D05"/>
    <w:rsid w:val="00E863E8"/>
    <w:rsid w:val="00E87179"/>
    <w:rsid w:val="00E87831"/>
    <w:rsid w:val="00E879FC"/>
    <w:rsid w:val="00E87B03"/>
    <w:rsid w:val="00E90C23"/>
    <w:rsid w:val="00E912E3"/>
    <w:rsid w:val="00E9220A"/>
    <w:rsid w:val="00E92F7A"/>
    <w:rsid w:val="00E93B53"/>
    <w:rsid w:val="00E93BB7"/>
    <w:rsid w:val="00E96351"/>
    <w:rsid w:val="00E966F0"/>
    <w:rsid w:val="00E978C8"/>
    <w:rsid w:val="00EA029F"/>
    <w:rsid w:val="00EA06EE"/>
    <w:rsid w:val="00EA3D55"/>
    <w:rsid w:val="00EA5A53"/>
    <w:rsid w:val="00EA651D"/>
    <w:rsid w:val="00EB0179"/>
    <w:rsid w:val="00EB1073"/>
    <w:rsid w:val="00EB1116"/>
    <w:rsid w:val="00EB5897"/>
    <w:rsid w:val="00EB77C0"/>
    <w:rsid w:val="00EB7C69"/>
    <w:rsid w:val="00EC0F78"/>
    <w:rsid w:val="00EC144E"/>
    <w:rsid w:val="00EC16F4"/>
    <w:rsid w:val="00EC1CE8"/>
    <w:rsid w:val="00EC4468"/>
    <w:rsid w:val="00EC5799"/>
    <w:rsid w:val="00EC7047"/>
    <w:rsid w:val="00ED0771"/>
    <w:rsid w:val="00ED0DAC"/>
    <w:rsid w:val="00ED180F"/>
    <w:rsid w:val="00ED1821"/>
    <w:rsid w:val="00ED213B"/>
    <w:rsid w:val="00ED2448"/>
    <w:rsid w:val="00ED275A"/>
    <w:rsid w:val="00ED28EC"/>
    <w:rsid w:val="00ED426C"/>
    <w:rsid w:val="00ED4621"/>
    <w:rsid w:val="00ED577A"/>
    <w:rsid w:val="00ED697E"/>
    <w:rsid w:val="00ED7FD5"/>
    <w:rsid w:val="00EE0F20"/>
    <w:rsid w:val="00EE2185"/>
    <w:rsid w:val="00EE28CB"/>
    <w:rsid w:val="00EE35A6"/>
    <w:rsid w:val="00EE56C8"/>
    <w:rsid w:val="00EE64C7"/>
    <w:rsid w:val="00EE73ED"/>
    <w:rsid w:val="00EF01D5"/>
    <w:rsid w:val="00EF0C18"/>
    <w:rsid w:val="00EF177B"/>
    <w:rsid w:val="00EF360A"/>
    <w:rsid w:val="00EF3B00"/>
    <w:rsid w:val="00EF4C8B"/>
    <w:rsid w:val="00F01E89"/>
    <w:rsid w:val="00F01F87"/>
    <w:rsid w:val="00F02466"/>
    <w:rsid w:val="00F024D3"/>
    <w:rsid w:val="00F024DF"/>
    <w:rsid w:val="00F0342A"/>
    <w:rsid w:val="00F03BAB"/>
    <w:rsid w:val="00F07DFD"/>
    <w:rsid w:val="00F11CA0"/>
    <w:rsid w:val="00F125C5"/>
    <w:rsid w:val="00F12ACB"/>
    <w:rsid w:val="00F152D3"/>
    <w:rsid w:val="00F155ED"/>
    <w:rsid w:val="00F15BC7"/>
    <w:rsid w:val="00F17381"/>
    <w:rsid w:val="00F17714"/>
    <w:rsid w:val="00F20E11"/>
    <w:rsid w:val="00F21A70"/>
    <w:rsid w:val="00F23117"/>
    <w:rsid w:val="00F2729C"/>
    <w:rsid w:val="00F30C00"/>
    <w:rsid w:val="00F31F2B"/>
    <w:rsid w:val="00F32384"/>
    <w:rsid w:val="00F328AE"/>
    <w:rsid w:val="00F34CEE"/>
    <w:rsid w:val="00F3531A"/>
    <w:rsid w:val="00F37C52"/>
    <w:rsid w:val="00F42F3D"/>
    <w:rsid w:val="00F4339F"/>
    <w:rsid w:val="00F442A0"/>
    <w:rsid w:val="00F44686"/>
    <w:rsid w:val="00F446ED"/>
    <w:rsid w:val="00F44DDE"/>
    <w:rsid w:val="00F4679A"/>
    <w:rsid w:val="00F46AB2"/>
    <w:rsid w:val="00F47D1F"/>
    <w:rsid w:val="00F47FA7"/>
    <w:rsid w:val="00F53775"/>
    <w:rsid w:val="00F545A6"/>
    <w:rsid w:val="00F55E1F"/>
    <w:rsid w:val="00F60D69"/>
    <w:rsid w:val="00F61C5B"/>
    <w:rsid w:val="00F61EB9"/>
    <w:rsid w:val="00F62127"/>
    <w:rsid w:val="00F630F9"/>
    <w:rsid w:val="00F63E21"/>
    <w:rsid w:val="00F66B2D"/>
    <w:rsid w:val="00F66FBB"/>
    <w:rsid w:val="00F71E21"/>
    <w:rsid w:val="00F729D7"/>
    <w:rsid w:val="00F72B29"/>
    <w:rsid w:val="00F72C8F"/>
    <w:rsid w:val="00F72F8B"/>
    <w:rsid w:val="00F73F30"/>
    <w:rsid w:val="00F74188"/>
    <w:rsid w:val="00F744FC"/>
    <w:rsid w:val="00F7484A"/>
    <w:rsid w:val="00F75811"/>
    <w:rsid w:val="00F75985"/>
    <w:rsid w:val="00F766BA"/>
    <w:rsid w:val="00F76EA4"/>
    <w:rsid w:val="00F774FE"/>
    <w:rsid w:val="00F77E0C"/>
    <w:rsid w:val="00F82553"/>
    <w:rsid w:val="00F828CE"/>
    <w:rsid w:val="00F82D24"/>
    <w:rsid w:val="00F83033"/>
    <w:rsid w:val="00F83478"/>
    <w:rsid w:val="00F837A1"/>
    <w:rsid w:val="00F85053"/>
    <w:rsid w:val="00F85A9D"/>
    <w:rsid w:val="00F86812"/>
    <w:rsid w:val="00F9023D"/>
    <w:rsid w:val="00F90464"/>
    <w:rsid w:val="00F9230C"/>
    <w:rsid w:val="00F92C18"/>
    <w:rsid w:val="00FA1028"/>
    <w:rsid w:val="00FA170D"/>
    <w:rsid w:val="00FA2444"/>
    <w:rsid w:val="00FA317F"/>
    <w:rsid w:val="00FA3BE7"/>
    <w:rsid w:val="00FA3DDD"/>
    <w:rsid w:val="00FA423E"/>
    <w:rsid w:val="00FA6216"/>
    <w:rsid w:val="00FA6C78"/>
    <w:rsid w:val="00FA79CB"/>
    <w:rsid w:val="00FB1260"/>
    <w:rsid w:val="00FB1937"/>
    <w:rsid w:val="00FB2881"/>
    <w:rsid w:val="00FB35BC"/>
    <w:rsid w:val="00FB3C14"/>
    <w:rsid w:val="00FB57C7"/>
    <w:rsid w:val="00FB60CC"/>
    <w:rsid w:val="00FB63E5"/>
    <w:rsid w:val="00FB6AB9"/>
    <w:rsid w:val="00FB6C50"/>
    <w:rsid w:val="00FB711F"/>
    <w:rsid w:val="00FC0566"/>
    <w:rsid w:val="00FC0AD7"/>
    <w:rsid w:val="00FC23F0"/>
    <w:rsid w:val="00FC39DB"/>
    <w:rsid w:val="00FC4130"/>
    <w:rsid w:val="00FC49FA"/>
    <w:rsid w:val="00FC61E7"/>
    <w:rsid w:val="00FC62B2"/>
    <w:rsid w:val="00FC6722"/>
    <w:rsid w:val="00FC6787"/>
    <w:rsid w:val="00FC6BB2"/>
    <w:rsid w:val="00FC7935"/>
    <w:rsid w:val="00FD27A5"/>
    <w:rsid w:val="00FD40F4"/>
    <w:rsid w:val="00FD42D0"/>
    <w:rsid w:val="00FD48AD"/>
    <w:rsid w:val="00FD48CA"/>
    <w:rsid w:val="00FD5042"/>
    <w:rsid w:val="00FD5EB3"/>
    <w:rsid w:val="00FD7D35"/>
    <w:rsid w:val="00FD7F51"/>
    <w:rsid w:val="00FE0163"/>
    <w:rsid w:val="00FE07FE"/>
    <w:rsid w:val="00FE0C4E"/>
    <w:rsid w:val="00FE0EF9"/>
    <w:rsid w:val="00FE13E3"/>
    <w:rsid w:val="00FE2067"/>
    <w:rsid w:val="00FE294E"/>
    <w:rsid w:val="00FE3077"/>
    <w:rsid w:val="00FE4889"/>
    <w:rsid w:val="00FE5E5D"/>
    <w:rsid w:val="00FE5ED0"/>
    <w:rsid w:val="00FE5ED9"/>
    <w:rsid w:val="00FE66B5"/>
    <w:rsid w:val="00FE6A65"/>
    <w:rsid w:val="00FF0855"/>
    <w:rsid w:val="00FF1834"/>
    <w:rsid w:val="00FF22F3"/>
    <w:rsid w:val="00FF3815"/>
    <w:rsid w:val="00FF5525"/>
    <w:rsid w:val="00FF5F85"/>
    <w:rsid w:val="00FF6636"/>
    <w:rsid w:val="00FF7128"/>
    <w:rsid w:val="00FF7208"/>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5:docId w15:val="{3C36813C-4EC6-4E86-AD62-BC96E0598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538C0"/>
    <w:rPr>
      <w:rFonts w:ascii="Times New Roman" w:eastAsia="Times New Roman" w:hAnsi="Times New Roman"/>
      <w:sz w:val="24"/>
      <w:szCs w:val="24"/>
    </w:rPr>
  </w:style>
  <w:style w:type="paragraph" w:styleId="Nadpis1">
    <w:name w:val="heading 1"/>
    <w:aliases w:val="Hoofdstuk"/>
    <w:basedOn w:val="Normlny"/>
    <w:next w:val="Normlny"/>
    <w:link w:val="Nadpis1Char"/>
    <w:qFormat/>
    <w:rsid w:val="00B538C0"/>
    <w:pPr>
      <w:keepNext/>
      <w:numPr>
        <w:numId w:val="1"/>
      </w:numPr>
      <w:outlineLvl w:val="0"/>
    </w:pPr>
    <w:rPr>
      <w:sz w:val="28"/>
      <w:szCs w:val="28"/>
    </w:rPr>
  </w:style>
  <w:style w:type="paragraph" w:styleId="Nadpis2">
    <w:name w:val="heading 2"/>
    <w:basedOn w:val="Normlny"/>
    <w:next w:val="Normlny"/>
    <w:link w:val="Nadpis2Char"/>
    <w:qFormat/>
    <w:rsid w:val="00B538C0"/>
    <w:pPr>
      <w:keepNext/>
      <w:jc w:val="both"/>
      <w:outlineLvl w:val="1"/>
    </w:pPr>
  </w:style>
  <w:style w:type="paragraph" w:styleId="Nadpis3">
    <w:name w:val="heading 3"/>
    <w:basedOn w:val="Normlny"/>
    <w:next w:val="Normlny"/>
    <w:link w:val="Nadpis3Char"/>
    <w:qFormat/>
    <w:rsid w:val="00B538C0"/>
    <w:pPr>
      <w:keepNext/>
      <w:jc w:val="both"/>
      <w:outlineLvl w:val="2"/>
    </w:pPr>
    <w:rPr>
      <w:b/>
      <w:bCs/>
      <w:sz w:val="28"/>
      <w:szCs w:val="28"/>
    </w:rPr>
  </w:style>
  <w:style w:type="paragraph" w:styleId="Nadpis4">
    <w:name w:val="heading 4"/>
    <w:basedOn w:val="Normlny"/>
    <w:next w:val="Normlny"/>
    <w:link w:val="Nadpis4Char"/>
    <w:qFormat/>
    <w:rsid w:val="00B538C0"/>
    <w:pPr>
      <w:keepNext/>
      <w:jc w:val="center"/>
      <w:outlineLvl w:val="3"/>
    </w:pPr>
    <w:rPr>
      <w:sz w:val="28"/>
      <w:szCs w:val="28"/>
    </w:rPr>
  </w:style>
  <w:style w:type="paragraph" w:styleId="Nadpis5">
    <w:name w:val="heading 5"/>
    <w:basedOn w:val="Normlny"/>
    <w:next w:val="Normlny"/>
    <w:link w:val="Nadpis5Char"/>
    <w:qFormat/>
    <w:rsid w:val="00B538C0"/>
    <w:pPr>
      <w:keepNext/>
      <w:jc w:val="center"/>
      <w:outlineLvl w:val="4"/>
    </w:pPr>
    <w:rPr>
      <w:b/>
      <w:bCs/>
      <w:sz w:val="28"/>
      <w:szCs w:val="28"/>
    </w:rPr>
  </w:style>
  <w:style w:type="paragraph" w:styleId="Nadpis6">
    <w:name w:val="heading 6"/>
    <w:basedOn w:val="Normlny"/>
    <w:next w:val="Normlny"/>
    <w:link w:val="Nadpis6Char"/>
    <w:qFormat/>
    <w:rsid w:val="00B538C0"/>
    <w:pPr>
      <w:keepNext/>
      <w:jc w:val="both"/>
      <w:outlineLvl w:val="5"/>
    </w:pPr>
    <w:rPr>
      <w:b/>
      <w:bCs/>
    </w:rPr>
  </w:style>
  <w:style w:type="paragraph" w:styleId="Nadpis7">
    <w:name w:val="heading 7"/>
    <w:basedOn w:val="Normlny"/>
    <w:next w:val="Normlny"/>
    <w:link w:val="Nadpis7Char"/>
    <w:qFormat/>
    <w:rsid w:val="00B538C0"/>
    <w:pPr>
      <w:keepNext/>
      <w:spacing w:line="360" w:lineRule="auto"/>
      <w:jc w:val="both"/>
      <w:outlineLvl w:val="6"/>
    </w:pPr>
    <w:rPr>
      <w:b/>
      <w:bCs/>
      <w:u w:val="single"/>
    </w:rPr>
  </w:style>
  <w:style w:type="paragraph" w:styleId="Nadpis8">
    <w:name w:val="heading 8"/>
    <w:basedOn w:val="Normlny"/>
    <w:next w:val="Normlny"/>
    <w:link w:val="Nadpis8Char"/>
    <w:qFormat/>
    <w:rsid w:val="00B538C0"/>
    <w:pPr>
      <w:keepNext/>
      <w:ind w:firstLine="708"/>
      <w:jc w:val="both"/>
      <w:outlineLvl w:val="7"/>
    </w:pPr>
    <w:rPr>
      <w:u w:val="single"/>
    </w:rPr>
  </w:style>
  <w:style w:type="paragraph" w:styleId="Nadpis9">
    <w:name w:val="heading 9"/>
    <w:basedOn w:val="Normlny"/>
    <w:next w:val="Normlny"/>
    <w:link w:val="Nadpis9Char"/>
    <w:qFormat/>
    <w:rsid w:val="00B538C0"/>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rsid w:val="00B538C0"/>
    <w:rPr>
      <w:rFonts w:ascii="Times New Roman" w:eastAsia="Times New Roman" w:hAnsi="Times New Roman"/>
      <w:sz w:val="28"/>
      <w:szCs w:val="28"/>
    </w:rPr>
  </w:style>
  <w:style w:type="character" w:customStyle="1" w:styleId="Nadpis2Char">
    <w:name w:val="Nadpis 2 Char"/>
    <w:link w:val="Nadpis2"/>
    <w:rsid w:val="00B538C0"/>
    <w:rPr>
      <w:rFonts w:ascii="Times New Roman" w:eastAsia="Times New Roman" w:hAnsi="Times New Roman" w:cs="Times New Roman"/>
      <w:sz w:val="24"/>
      <w:szCs w:val="24"/>
      <w:lang w:eastAsia="sk-SK"/>
    </w:rPr>
  </w:style>
  <w:style w:type="character" w:customStyle="1" w:styleId="Nadpis3Char">
    <w:name w:val="Nadpis 3 Char"/>
    <w:link w:val="Nadpis3"/>
    <w:rsid w:val="00B538C0"/>
    <w:rPr>
      <w:rFonts w:ascii="Times New Roman" w:eastAsia="Times New Roman" w:hAnsi="Times New Roman" w:cs="Times New Roman"/>
      <w:b/>
      <w:bCs/>
      <w:sz w:val="28"/>
      <w:szCs w:val="28"/>
      <w:lang w:eastAsia="sk-SK"/>
    </w:rPr>
  </w:style>
  <w:style w:type="character" w:customStyle="1" w:styleId="Nadpis4Char">
    <w:name w:val="Nadpis 4 Char"/>
    <w:link w:val="Nadpis4"/>
    <w:rsid w:val="00B538C0"/>
    <w:rPr>
      <w:rFonts w:ascii="Times New Roman" w:eastAsia="Times New Roman" w:hAnsi="Times New Roman" w:cs="Times New Roman"/>
      <w:sz w:val="28"/>
      <w:szCs w:val="28"/>
      <w:lang w:eastAsia="sk-SK"/>
    </w:rPr>
  </w:style>
  <w:style w:type="character" w:customStyle="1" w:styleId="Nadpis5Char">
    <w:name w:val="Nadpis 5 Char"/>
    <w:link w:val="Nadpis5"/>
    <w:rsid w:val="00B538C0"/>
    <w:rPr>
      <w:rFonts w:ascii="Times New Roman" w:eastAsia="Times New Roman" w:hAnsi="Times New Roman" w:cs="Times New Roman"/>
      <w:b/>
      <w:bCs/>
      <w:sz w:val="28"/>
      <w:szCs w:val="28"/>
      <w:lang w:eastAsia="sk-SK"/>
    </w:rPr>
  </w:style>
  <w:style w:type="character" w:customStyle="1" w:styleId="Nadpis6Char">
    <w:name w:val="Nadpis 6 Char"/>
    <w:link w:val="Nadpis6"/>
    <w:rsid w:val="00B538C0"/>
    <w:rPr>
      <w:rFonts w:ascii="Times New Roman" w:eastAsia="Times New Roman" w:hAnsi="Times New Roman" w:cs="Times New Roman"/>
      <w:b/>
      <w:bCs/>
      <w:sz w:val="24"/>
      <w:szCs w:val="24"/>
      <w:lang w:eastAsia="sk-SK"/>
    </w:rPr>
  </w:style>
  <w:style w:type="character" w:customStyle="1" w:styleId="Nadpis7Char">
    <w:name w:val="Nadpis 7 Char"/>
    <w:link w:val="Nadpis7"/>
    <w:rsid w:val="00B538C0"/>
    <w:rPr>
      <w:rFonts w:ascii="Times New Roman" w:eastAsia="Times New Roman" w:hAnsi="Times New Roman" w:cs="Times New Roman"/>
      <w:b/>
      <w:bCs/>
      <w:sz w:val="24"/>
      <w:szCs w:val="24"/>
      <w:u w:val="single"/>
      <w:lang w:eastAsia="sk-SK"/>
    </w:rPr>
  </w:style>
  <w:style w:type="character" w:customStyle="1" w:styleId="Nadpis8Char">
    <w:name w:val="Nadpis 8 Char"/>
    <w:link w:val="Nadpis8"/>
    <w:rsid w:val="00B538C0"/>
    <w:rPr>
      <w:rFonts w:ascii="Times New Roman" w:eastAsia="Times New Roman" w:hAnsi="Times New Roman" w:cs="Times New Roman"/>
      <w:sz w:val="24"/>
      <w:szCs w:val="24"/>
      <w:u w:val="single"/>
      <w:lang w:eastAsia="sk-SK"/>
    </w:rPr>
  </w:style>
  <w:style w:type="character" w:customStyle="1" w:styleId="Nadpis9Char">
    <w:name w:val="Nadpis 9 Char"/>
    <w:link w:val="Nadpis9"/>
    <w:rsid w:val="00B538C0"/>
    <w:rPr>
      <w:rFonts w:ascii="Times New Roman" w:eastAsia="Times New Roman" w:hAnsi="Times New Roman" w:cs="Times New Roman"/>
      <w:b/>
      <w:bCs/>
      <w:sz w:val="24"/>
      <w:szCs w:val="24"/>
      <w:u w:val="single"/>
      <w:lang w:eastAsia="sk-SK"/>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link w:val="PodtitulChar"/>
    <w:qFormat/>
    <w:rsid w:val="00B538C0"/>
    <w:pPr>
      <w:jc w:val="center"/>
      <w:outlineLvl w:val="0"/>
    </w:pPr>
    <w:rPr>
      <w:rFonts w:ascii="Arial" w:hAnsi="Arial"/>
      <w:b/>
      <w:bCs/>
    </w:rPr>
  </w:style>
  <w:style w:type="character" w:customStyle="1" w:styleId="PodtitulChar">
    <w:name w:val="Podtitul Char"/>
    <w:link w:val="Podtitul"/>
    <w:rsid w:val="00B538C0"/>
    <w:rPr>
      <w:rFonts w:ascii="Arial" w:eastAsia="Times New Roman" w:hAnsi="Arial" w:cs="Arial"/>
      <w:b/>
      <w:bCs/>
      <w:sz w:val="24"/>
      <w:szCs w:val="24"/>
      <w:lang w:eastAsia="sk-SK"/>
    </w:rPr>
  </w:style>
  <w:style w:type="paragraph" w:styleId="Nzov">
    <w:name w:val="Title"/>
    <w:basedOn w:val="Normlny"/>
    <w:link w:val="NzovChar"/>
    <w:qFormat/>
    <w:rsid w:val="00B538C0"/>
    <w:pPr>
      <w:jc w:val="center"/>
      <w:outlineLvl w:val="0"/>
    </w:pPr>
    <w:rPr>
      <w:rFonts w:ascii="Arial" w:hAnsi="Arial"/>
      <w:b/>
      <w:bCs/>
      <w:sz w:val="36"/>
      <w:szCs w:val="36"/>
    </w:rPr>
  </w:style>
  <w:style w:type="character" w:customStyle="1" w:styleId="NzovChar">
    <w:name w:val="Názov Char"/>
    <w:link w:val="Nzov"/>
    <w:rsid w:val="00B538C0"/>
    <w:rPr>
      <w:rFonts w:ascii="Arial" w:eastAsia="Times New Roman" w:hAnsi="Arial" w:cs="Arial"/>
      <w:b/>
      <w:bCs/>
      <w:sz w:val="36"/>
      <w:szCs w:val="36"/>
      <w:lang w:eastAsia="sk-SK"/>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semiHidden/>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basedOn w:val="Normlny"/>
    <w:link w:val="OdsekzoznamuChar"/>
    <w:uiPriority w:val="34"/>
    <w:qFormat/>
    <w:rsid w:val="00B538C0"/>
    <w:pPr>
      <w:ind w:left="708"/>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spacing w:after="120"/>
      <w:jc w:val="both"/>
    </w:pPr>
    <w:rPr>
      <w:rFonts w:ascii="Arial" w:hAnsi="Arial" w:cs="Arial"/>
      <w:snapToGrid w:val="0"/>
      <w:spacing w:val="6"/>
      <w:sz w:val="22"/>
      <w:szCs w:val="20"/>
      <w:lang w:val="fr-FR" w:eastAsia="cs-CZ"/>
    </w:rPr>
  </w:style>
  <w:style w:type="character" w:styleId="Siln">
    <w:name w:val="Strong"/>
    <w:uiPriority w:val="22"/>
    <w:qFormat/>
    <w:rsid w:val="00B538C0"/>
    <w:rPr>
      <w:b/>
      <w:bCs/>
    </w:rPr>
  </w:style>
  <w:style w:type="paragraph" w:customStyle="1" w:styleId="Annexetitle">
    <w:name w:val="Annexe_title"/>
    <w:basedOn w:val="Nadpis1"/>
    <w:next w:val="Normlny"/>
    <w:autoRedefine/>
    <w:rsid w:val="00B538C0"/>
    <w:pPr>
      <w:keepNext w:val="0"/>
      <w:numPr>
        <w:numId w:val="0"/>
      </w:numPr>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6"/>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link w:val="Odsekzoznamu"/>
    <w:uiPriority w:val="34"/>
    <w:rsid w:val="006F7928"/>
    <w:rPr>
      <w:rFonts w:ascii="Times New Roman" w:eastAsia="Times New Roman" w:hAnsi="Times New Roman"/>
      <w:sz w:val="24"/>
      <w:szCs w:val="24"/>
    </w:rPr>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after="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38"/>
      </w:numPr>
    </w:pPr>
  </w:style>
  <w:style w:type="numbering" w:customStyle="1" w:styleId="Importovantl2">
    <w:name w:val="Importovaný štýl 2"/>
    <w:rsid w:val="00041AD7"/>
    <w:pPr>
      <w:numPr>
        <w:numId w:val="40"/>
      </w:numPr>
    </w:pPr>
  </w:style>
  <w:style w:type="paragraph" w:styleId="Bezriadkovania">
    <w:name w:val="No Spacing"/>
    <w:uiPriority w:val="1"/>
    <w:qFormat/>
    <w:rsid w:val="00041AD7"/>
    <w:rPr>
      <w:rFonts w:asciiTheme="minorHAnsi" w:eastAsiaTheme="minorHAnsi" w:hAnsiTheme="minorHAnsi" w:cstheme="minorBidi"/>
      <w:sz w:val="22"/>
      <w:szCs w:val="22"/>
      <w:lang w:eastAsia="en-US"/>
    </w:r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C3CC8"/>
    <w:pPr>
      <w:spacing w:before="100" w:beforeAutospacing="1" w:after="100" w:afterAutospacing="1"/>
    </w:pPr>
    <w:rPr>
      <w:rFonts w:eastAsiaTheme="minorHAnsi"/>
    </w:rPr>
  </w:style>
  <w:style w:type="table" w:customStyle="1" w:styleId="TableNormal1">
    <w:name w:val="Table Normal1"/>
    <w:rsid w:val="00FD42D0"/>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8420">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83595256">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09551068">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944388710">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98771764">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0375486">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5.xml"/><Relationship Id="rId117" Type="http://schemas.microsoft.com/office/2011/relationships/people" Target="people.xml"/><Relationship Id="rId21" Type="http://schemas.openxmlformats.org/officeDocument/2006/relationships/image" Target="media/image3.wmf"/><Relationship Id="rId42" Type="http://schemas.openxmlformats.org/officeDocument/2006/relationships/control" Target="activeX/activeX17.xml"/><Relationship Id="rId47" Type="http://schemas.openxmlformats.org/officeDocument/2006/relationships/control" Target="activeX/activeX22.xml"/><Relationship Id="rId63" Type="http://schemas.openxmlformats.org/officeDocument/2006/relationships/control" Target="activeX/activeX38.xml"/><Relationship Id="rId68" Type="http://schemas.openxmlformats.org/officeDocument/2006/relationships/control" Target="activeX/activeX43.xml"/><Relationship Id="rId84" Type="http://schemas.openxmlformats.org/officeDocument/2006/relationships/control" Target="activeX/activeX57.xml"/><Relationship Id="rId89" Type="http://schemas.openxmlformats.org/officeDocument/2006/relationships/control" Target="activeX/activeX62.xml"/><Relationship Id="rId112" Type="http://schemas.openxmlformats.org/officeDocument/2006/relationships/hyperlink" Target="https://www.slov-lex.sk/pravne-predpisy/SK/ZZ/2015/343/20160418.html" TargetMode="External"/><Relationship Id="rId16" Type="http://schemas.openxmlformats.org/officeDocument/2006/relationships/hyperlink" Target="http://www.zakonypreludi.sk/zz/2015-343/znenie-20170201" TargetMode="External"/><Relationship Id="rId107" Type="http://schemas.openxmlformats.org/officeDocument/2006/relationships/image" Target="media/image13.wmf"/><Relationship Id="rId11" Type="http://schemas.openxmlformats.org/officeDocument/2006/relationships/hyperlink" Target="mailto:lukas.vitek@ndsas.sk" TargetMode="External"/><Relationship Id="rId24" Type="http://schemas.openxmlformats.org/officeDocument/2006/relationships/control" Target="activeX/activeX4.xml"/><Relationship Id="rId32" Type="http://schemas.openxmlformats.org/officeDocument/2006/relationships/image" Target="media/image6.wmf"/><Relationship Id="rId37" Type="http://schemas.openxmlformats.org/officeDocument/2006/relationships/image" Target="media/image7.wmf"/><Relationship Id="rId40" Type="http://schemas.openxmlformats.org/officeDocument/2006/relationships/image" Target="media/image8.wmf"/><Relationship Id="rId45" Type="http://schemas.openxmlformats.org/officeDocument/2006/relationships/control" Target="activeX/activeX20.xml"/><Relationship Id="rId53" Type="http://schemas.openxmlformats.org/officeDocument/2006/relationships/control" Target="activeX/activeX28.xml"/><Relationship Id="rId58" Type="http://schemas.openxmlformats.org/officeDocument/2006/relationships/control" Target="activeX/activeX33.xml"/><Relationship Id="rId66" Type="http://schemas.openxmlformats.org/officeDocument/2006/relationships/control" Target="activeX/activeX41.xml"/><Relationship Id="rId74" Type="http://schemas.openxmlformats.org/officeDocument/2006/relationships/control" Target="activeX/activeX48.xml"/><Relationship Id="rId79" Type="http://schemas.openxmlformats.org/officeDocument/2006/relationships/control" Target="activeX/activeX53.xml"/><Relationship Id="rId87" Type="http://schemas.openxmlformats.org/officeDocument/2006/relationships/control" Target="activeX/activeX60.xml"/><Relationship Id="rId102" Type="http://schemas.openxmlformats.org/officeDocument/2006/relationships/control" Target="activeX/activeX74.xml"/><Relationship Id="rId110" Type="http://schemas.openxmlformats.org/officeDocument/2006/relationships/hyperlink" Target="https://www.slov-lex.sk/pravne-predpisy/SK/ZZ/2015/343/20160418.html" TargetMode="External"/><Relationship Id="rId115" Type="http://schemas.openxmlformats.org/officeDocument/2006/relationships/header" Target="header2.xml"/><Relationship Id="rId5" Type="http://schemas.openxmlformats.org/officeDocument/2006/relationships/settings" Target="settings.xml"/><Relationship Id="rId61" Type="http://schemas.openxmlformats.org/officeDocument/2006/relationships/control" Target="activeX/activeX36.xml"/><Relationship Id="rId82" Type="http://schemas.openxmlformats.org/officeDocument/2006/relationships/control" Target="activeX/activeX56.xml"/><Relationship Id="rId90" Type="http://schemas.openxmlformats.org/officeDocument/2006/relationships/control" Target="activeX/activeX63.xml"/><Relationship Id="rId95" Type="http://schemas.openxmlformats.org/officeDocument/2006/relationships/control" Target="activeX/activeX67.xml"/><Relationship Id="rId19" Type="http://schemas.openxmlformats.org/officeDocument/2006/relationships/image" Target="media/image2.wmf"/><Relationship Id="rId14" Type="http://schemas.openxmlformats.org/officeDocument/2006/relationships/hyperlink" Target="https://josephine.proebiz.com/" TargetMode="External"/><Relationship Id="rId22" Type="http://schemas.openxmlformats.org/officeDocument/2006/relationships/control" Target="activeX/activeX2.xml"/><Relationship Id="rId27" Type="http://schemas.openxmlformats.org/officeDocument/2006/relationships/control" Target="activeX/activeX6.xml"/><Relationship Id="rId30" Type="http://schemas.openxmlformats.org/officeDocument/2006/relationships/control" Target="activeX/activeX8.xml"/><Relationship Id="rId35" Type="http://schemas.openxmlformats.org/officeDocument/2006/relationships/control" Target="activeX/activeX12.xml"/><Relationship Id="rId43" Type="http://schemas.openxmlformats.org/officeDocument/2006/relationships/control" Target="activeX/activeX18.xml"/><Relationship Id="rId48" Type="http://schemas.openxmlformats.org/officeDocument/2006/relationships/control" Target="activeX/activeX23.xml"/><Relationship Id="rId56" Type="http://schemas.openxmlformats.org/officeDocument/2006/relationships/control" Target="activeX/activeX31.xml"/><Relationship Id="rId64" Type="http://schemas.openxmlformats.org/officeDocument/2006/relationships/control" Target="activeX/activeX39.xml"/><Relationship Id="rId69" Type="http://schemas.openxmlformats.org/officeDocument/2006/relationships/image" Target="media/image9.wmf"/><Relationship Id="rId77" Type="http://schemas.openxmlformats.org/officeDocument/2006/relationships/control" Target="activeX/activeX51.xml"/><Relationship Id="rId100" Type="http://schemas.openxmlformats.org/officeDocument/2006/relationships/control" Target="activeX/activeX72.xml"/><Relationship Id="rId105" Type="http://schemas.openxmlformats.org/officeDocument/2006/relationships/control" Target="activeX/activeX76.xml"/><Relationship Id="rId113" Type="http://schemas.openxmlformats.org/officeDocument/2006/relationships/header" Target="header1.xml"/><Relationship Id="rId118"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control" Target="activeX/activeX26.xml"/><Relationship Id="rId72" Type="http://schemas.openxmlformats.org/officeDocument/2006/relationships/control" Target="activeX/activeX46.xml"/><Relationship Id="rId80" Type="http://schemas.openxmlformats.org/officeDocument/2006/relationships/control" Target="activeX/activeX54.xml"/><Relationship Id="rId85" Type="http://schemas.openxmlformats.org/officeDocument/2006/relationships/control" Target="activeX/activeX58.xml"/><Relationship Id="rId93" Type="http://schemas.openxmlformats.org/officeDocument/2006/relationships/control" Target="activeX/activeX65.xml"/><Relationship Id="rId98" Type="http://schemas.openxmlformats.org/officeDocument/2006/relationships/control" Target="activeX/activeX70.xml"/><Relationship Id="rId3" Type="http://schemas.openxmlformats.org/officeDocument/2006/relationships/numbering" Target="numbering.xml"/><Relationship Id="rId12" Type="http://schemas.openxmlformats.org/officeDocument/2006/relationships/hyperlink" Target="https://www.uvo.gov.sk/profily/-/profil/pzakazky/9127" TargetMode="External"/><Relationship Id="rId17" Type="http://schemas.openxmlformats.org/officeDocument/2006/relationships/hyperlink" Target="http://www.zakonypreludi.sk/zz/2015-343/znenie-20170201" TargetMode="External"/><Relationship Id="rId25" Type="http://schemas.openxmlformats.org/officeDocument/2006/relationships/image" Target="media/image4.wmf"/><Relationship Id="rId33" Type="http://schemas.openxmlformats.org/officeDocument/2006/relationships/control" Target="activeX/activeX10.xml"/><Relationship Id="rId38" Type="http://schemas.openxmlformats.org/officeDocument/2006/relationships/control" Target="activeX/activeX14.xml"/><Relationship Id="rId46" Type="http://schemas.openxmlformats.org/officeDocument/2006/relationships/control" Target="activeX/activeX21.xml"/><Relationship Id="rId59" Type="http://schemas.openxmlformats.org/officeDocument/2006/relationships/control" Target="activeX/activeX34.xml"/><Relationship Id="rId67" Type="http://schemas.openxmlformats.org/officeDocument/2006/relationships/control" Target="activeX/activeX42.xml"/><Relationship Id="rId103" Type="http://schemas.openxmlformats.org/officeDocument/2006/relationships/control" Target="activeX/activeX75.xml"/><Relationship Id="rId108" Type="http://schemas.openxmlformats.org/officeDocument/2006/relationships/control" Target="activeX/activeX78.xml"/><Relationship Id="rId116" Type="http://schemas.openxmlformats.org/officeDocument/2006/relationships/fontTable" Target="fontTable.xml"/><Relationship Id="rId20" Type="http://schemas.openxmlformats.org/officeDocument/2006/relationships/control" Target="activeX/activeX1.xml"/><Relationship Id="rId41" Type="http://schemas.openxmlformats.org/officeDocument/2006/relationships/control" Target="activeX/activeX16.xml"/><Relationship Id="rId54" Type="http://schemas.openxmlformats.org/officeDocument/2006/relationships/control" Target="activeX/activeX29.xml"/><Relationship Id="rId62" Type="http://schemas.openxmlformats.org/officeDocument/2006/relationships/control" Target="activeX/activeX37.xml"/><Relationship Id="rId70" Type="http://schemas.openxmlformats.org/officeDocument/2006/relationships/control" Target="activeX/activeX44.xml"/><Relationship Id="rId75" Type="http://schemas.openxmlformats.org/officeDocument/2006/relationships/control" Target="activeX/activeX49.xml"/><Relationship Id="rId83" Type="http://schemas.openxmlformats.org/officeDocument/2006/relationships/image" Target="media/image10.wmf"/><Relationship Id="rId88" Type="http://schemas.openxmlformats.org/officeDocument/2006/relationships/control" Target="activeX/activeX61.xml"/><Relationship Id="rId91" Type="http://schemas.openxmlformats.org/officeDocument/2006/relationships/image" Target="media/image11.wmf"/><Relationship Id="rId96" Type="http://schemas.openxmlformats.org/officeDocument/2006/relationships/control" Target="activeX/activeX68.xml"/><Relationship Id="rId111" Type="http://schemas.openxmlformats.org/officeDocument/2006/relationships/hyperlink" Target="https://www.slov-lex.sk/pravne-predpisy/SK/ZZ/2015/343/20160418.htm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onypreludi.sk/zz/2015-343/znenie-20170201" TargetMode="External"/><Relationship Id="rId23" Type="http://schemas.openxmlformats.org/officeDocument/2006/relationships/control" Target="activeX/activeX3.xml"/><Relationship Id="rId28" Type="http://schemas.openxmlformats.org/officeDocument/2006/relationships/image" Target="media/image5.wmf"/><Relationship Id="rId36" Type="http://schemas.openxmlformats.org/officeDocument/2006/relationships/control" Target="activeX/activeX13.xml"/><Relationship Id="rId49" Type="http://schemas.openxmlformats.org/officeDocument/2006/relationships/control" Target="activeX/activeX24.xml"/><Relationship Id="rId57" Type="http://schemas.openxmlformats.org/officeDocument/2006/relationships/control" Target="activeX/activeX32.xml"/><Relationship Id="rId106" Type="http://schemas.openxmlformats.org/officeDocument/2006/relationships/control" Target="activeX/activeX77.xml"/><Relationship Id="rId114" Type="http://schemas.openxmlformats.org/officeDocument/2006/relationships/footer" Target="footer1.xml"/><Relationship Id="rId10" Type="http://schemas.openxmlformats.org/officeDocument/2006/relationships/image" Target="media/image1.png"/><Relationship Id="rId31" Type="http://schemas.openxmlformats.org/officeDocument/2006/relationships/control" Target="activeX/activeX9.xml"/><Relationship Id="rId44" Type="http://schemas.openxmlformats.org/officeDocument/2006/relationships/control" Target="activeX/activeX19.xml"/><Relationship Id="rId52" Type="http://schemas.openxmlformats.org/officeDocument/2006/relationships/control" Target="activeX/activeX27.xml"/><Relationship Id="rId60" Type="http://schemas.openxmlformats.org/officeDocument/2006/relationships/control" Target="activeX/activeX35.xml"/><Relationship Id="rId65" Type="http://schemas.openxmlformats.org/officeDocument/2006/relationships/control" Target="activeX/activeX40.xml"/><Relationship Id="rId73" Type="http://schemas.openxmlformats.org/officeDocument/2006/relationships/control" Target="activeX/activeX47.xml"/><Relationship Id="rId78" Type="http://schemas.openxmlformats.org/officeDocument/2006/relationships/control" Target="activeX/activeX52.xml"/><Relationship Id="rId81" Type="http://schemas.openxmlformats.org/officeDocument/2006/relationships/control" Target="activeX/activeX55.xml"/><Relationship Id="rId86" Type="http://schemas.openxmlformats.org/officeDocument/2006/relationships/control" Target="activeX/activeX59.xml"/><Relationship Id="rId94" Type="http://schemas.openxmlformats.org/officeDocument/2006/relationships/control" Target="activeX/activeX66.xml"/><Relationship Id="rId99" Type="http://schemas.openxmlformats.org/officeDocument/2006/relationships/control" Target="activeX/activeX71.xml"/><Relationship Id="rId101" Type="http://schemas.openxmlformats.org/officeDocument/2006/relationships/control" Target="activeX/activeX73.xml"/><Relationship Id="rId4" Type="http://schemas.openxmlformats.org/officeDocument/2006/relationships/styles" Target="styles.xml"/><Relationship Id="rId9" Type="http://schemas.openxmlformats.org/officeDocument/2006/relationships/hyperlink" Target="http://www.ndsas.sk/" TargetMode="External"/><Relationship Id="rId13" Type="http://schemas.openxmlformats.org/officeDocument/2006/relationships/hyperlink" Target="http://www.uvo.gov.sk/legislativametodika-dohlad/jednotny-europsky-dokument-pre-verejne-obstaravanie-553.html" TargetMode="External"/><Relationship Id="rId18" Type="http://schemas.openxmlformats.org/officeDocument/2006/relationships/hyperlink" Target="http://www.ndsas.sk/" TargetMode="External"/><Relationship Id="rId39" Type="http://schemas.openxmlformats.org/officeDocument/2006/relationships/control" Target="activeX/activeX15.xml"/><Relationship Id="rId109" Type="http://schemas.openxmlformats.org/officeDocument/2006/relationships/control" Target="activeX/activeX79.xml"/><Relationship Id="rId34" Type="http://schemas.openxmlformats.org/officeDocument/2006/relationships/control" Target="activeX/activeX11.xml"/><Relationship Id="rId50" Type="http://schemas.openxmlformats.org/officeDocument/2006/relationships/control" Target="activeX/activeX25.xml"/><Relationship Id="rId55" Type="http://schemas.openxmlformats.org/officeDocument/2006/relationships/control" Target="activeX/activeX30.xml"/><Relationship Id="rId76" Type="http://schemas.openxmlformats.org/officeDocument/2006/relationships/control" Target="activeX/activeX50.xml"/><Relationship Id="rId97" Type="http://schemas.openxmlformats.org/officeDocument/2006/relationships/control" Target="activeX/activeX69.xml"/><Relationship Id="rId104" Type="http://schemas.openxmlformats.org/officeDocument/2006/relationships/image" Target="media/image12.wmf"/><Relationship Id="rId7" Type="http://schemas.openxmlformats.org/officeDocument/2006/relationships/footnotes" Target="footnotes.xml"/><Relationship Id="rId71" Type="http://schemas.openxmlformats.org/officeDocument/2006/relationships/control" Target="activeX/activeX45.xml"/><Relationship Id="rId92" Type="http://schemas.openxmlformats.org/officeDocument/2006/relationships/control" Target="activeX/activeX64.xml"/><Relationship Id="rId2" Type="http://schemas.openxmlformats.org/officeDocument/2006/relationships/customXml" Target="../customXml/item2.xml"/><Relationship Id="rId29" Type="http://schemas.openxmlformats.org/officeDocument/2006/relationships/control" Target="activeX/activeX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ABA0DF-AE5A-49DA-98F9-00F69F277264}">
  <ds:schemaRefs>
    <ds:schemaRef ds:uri="http://schemas.openxmlformats.org/officeDocument/2006/bibliography"/>
  </ds:schemaRefs>
</ds:datastoreItem>
</file>

<file path=customXml/itemProps2.xml><?xml version="1.0" encoding="utf-8"?>
<ds:datastoreItem xmlns:ds="http://schemas.openxmlformats.org/officeDocument/2006/customXml" ds:itemID="{5ABC342F-EF93-490C-958F-3FCC8E320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77</Pages>
  <Words>26268</Words>
  <Characters>149732</Characters>
  <Application>Microsoft Office Word</Application>
  <DocSecurity>0</DocSecurity>
  <Lines>1247</Lines>
  <Paragraphs>351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175649</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lukas.vitek@ndsas.sk</dc:creator>
  <cp:lastModifiedBy>Drevová Adriana</cp:lastModifiedBy>
  <cp:revision>15</cp:revision>
  <cp:lastPrinted>2018-06-21T06:29:00Z</cp:lastPrinted>
  <dcterms:created xsi:type="dcterms:W3CDTF">2018-11-12T14:59:00Z</dcterms:created>
  <dcterms:modified xsi:type="dcterms:W3CDTF">2018-11-13T13:07:00Z</dcterms:modified>
</cp:coreProperties>
</file>