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ADB98" w14:textId="4F2B5FD2" w:rsidR="0018618E" w:rsidRPr="00F834B6" w:rsidRDefault="008522A7" w:rsidP="00455654">
      <w:pPr>
        <w:spacing w:after="120" w:line="259" w:lineRule="auto"/>
        <w:rPr>
          <w:rFonts w:ascii="Garamond" w:hAnsi="Garamond" w:cstheme="minorHAnsi"/>
          <w:b/>
          <w:bCs/>
          <w:noProof/>
          <w:lang w:val="sk-SK"/>
        </w:rPr>
      </w:pPr>
      <w:r w:rsidRPr="00F834B6">
        <w:rPr>
          <w:rFonts w:ascii="Garamond" w:hAnsi="Garamond" w:cstheme="minorHAnsi"/>
          <w:b/>
          <w:bCs/>
          <w:noProof/>
          <w:lang w:val="sk-SK"/>
        </w:rPr>
        <w:t xml:space="preserve">ZOZNAM </w:t>
      </w:r>
      <w:r w:rsidRPr="00455654">
        <w:rPr>
          <w:rFonts w:ascii="Garamond" w:eastAsiaTheme="minorHAnsi" w:hAnsi="Garamond" w:cstheme="minorBidi"/>
          <w:b/>
          <w:bCs/>
          <w:lang w:val="sk-SK"/>
        </w:rPr>
        <w:t>SUBDODÁVATEĽOV</w:t>
      </w:r>
    </w:p>
    <w:p w14:paraId="566738E6" w14:textId="5E0F00ED" w:rsidR="0018618E" w:rsidRDefault="00CD15FC" w:rsidP="0018618E">
      <w:pPr>
        <w:jc w:val="both"/>
        <w:rPr>
          <w:rFonts w:ascii="Garamond" w:hAnsi="Garamond" w:cstheme="minorHAnsi"/>
          <w:b/>
          <w:noProof/>
          <w:lang w:val="sk-SK"/>
        </w:rPr>
      </w:pPr>
      <w:r w:rsidRPr="00455654">
        <w:rPr>
          <w:rFonts w:ascii="Garamond" w:eastAsiaTheme="minorHAnsi" w:hAnsi="Garamond" w:cstheme="minorBidi"/>
          <w:b/>
          <w:bCs/>
          <w:lang w:val="sk-SK"/>
        </w:rPr>
        <w:t>Poskytovateľ</w:t>
      </w:r>
      <w:r w:rsidR="0018618E" w:rsidRPr="00F834B6">
        <w:rPr>
          <w:rFonts w:ascii="Garamond" w:hAnsi="Garamond" w:cstheme="minorHAnsi"/>
          <w:b/>
          <w:noProof/>
          <w:lang w:val="sk-SK"/>
        </w:rPr>
        <w:t>:</w:t>
      </w:r>
    </w:p>
    <w:tbl>
      <w:tblPr>
        <w:tblStyle w:val="Mriekatabuky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2576"/>
      </w:tblGrid>
      <w:tr w:rsidR="00455654" w:rsidRPr="00455654" w14:paraId="05C95A90" w14:textId="77777777" w:rsidTr="002E6348">
        <w:tc>
          <w:tcPr>
            <w:tcW w:w="1276" w:type="dxa"/>
          </w:tcPr>
          <w:p w14:paraId="7B8AB30A" w14:textId="77777777" w:rsidR="00455654" w:rsidRPr="00455654" w:rsidRDefault="00455654" w:rsidP="00455654">
            <w:pPr>
              <w:spacing w:after="0" w:line="240" w:lineRule="auto"/>
              <w:rPr>
                <w:rFonts w:ascii="Garamond" w:hAnsi="Garamond"/>
                <w:b/>
                <w:bCs/>
                <w:lang w:val="sk-SK"/>
              </w:rPr>
            </w:pPr>
            <w:r w:rsidRPr="00455654">
              <w:rPr>
                <w:rFonts w:ascii="Garamond" w:hAnsi="Garamond"/>
                <w:b/>
                <w:bCs/>
                <w:lang w:val="sk-SK"/>
              </w:rPr>
              <w:t>Názov:</w:t>
            </w:r>
            <w:r w:rsidRPr="00455654">
              <w:rPr>
                <w:rFonts w:ascii="Garamond" w:hAnsi="Garamond"/>
                <w:b/>
                <w:bCs/>
                <w:lang w:val="sk-SK"/>
              </w:rPr>
              <w:tab/>
            </w:r>
          </w:p>
        </w:tc>
        <w:tc>
          <w:tcPr>
            <w:tcW w:w="12576" w:type="dxa"/>
          </w:tcPr>
          <w:p w14:paraId="13036F16" w14:textId="77777777" w:rsidR="00455654" w:rsidRPr="00455654" w:rsidRDefault="00455654" w:rsidP="00455654">
            <w:pPr>
              <w:spacing w:after="0" w:line="240" w:lineRule="auto"/>
              <w:rPr>
                <w:rFonts w:ascii="Garamond" w:hAnsi="Garamond"/>
                <w:b/>
                <w:bCs/>
                <w:lang w:val="sk-SK"/>
              </w:rPr>
            </w:pPr>
            <w:r w:rsidRPr="00455654">
              <w:rPr>
                <w:rFonts w:ascii="Garamond" w:hAnsi="Garamond"/>
                <w:highlight w:val="yellow"/>
                <w:lang w:val="sk-SK"/>
              </w:rPr>
              <w:t>[DOPLNÍ UCHÁDZAČ]</w:t>
            </w:r>
          </w:p>
        </w:tc>
      </w:tr>
      <w:tr w:rsidR="00455654" w:rsidRPr="00455654" w14:paraId="38A36DD8" w14:textId="77777777" w:rsidTr="002E6348">
        <w:tc>
          <w:tcPr>
            <w:tcW w:w="1276" w:type="dxa"/>
          </w:tcPr>
          <w:p w14:paraId="18A4094D" w14:textId="77777777" w:rsidR="00455654" w:rsidRPr="00455654" w:rsidRDefault="00455654" w:rsidP="00455654">
            <w:pPr>
              <w:spacing w:after="0" w:line="240" w:lineRule="auto"/>
              <w:rPr>
                <w:rFonts w:ascii="Garamond" w:hAnsi="Garamond"/>
                <w:b/>
                <w:bCs/>
                <w:lang w:val="sk-SK"/>
              </w:rPr>
            </w:pPr>
            <w:r w:rsidRPr="00455654">
              <w:rPr>
                <w:rFonts w:ascii="Garamond" w:hAnsi="Garamond"/>
                <w:b/>
                <w:bCs/>
                <w:lang w:val="sk-SK"/>
              </w:rPr>
              <w:t>Sídlo:</w:t>
            </w:r>
            <w:r w:rsidRPr="00455654">
              <w:rPr>
                <w:rFonts w:ascii="Garamond" w:hAnsi="Garamond"/>
                <w:b/>
                <w:bCs/>
                <w:lang w:val="sk-SK"/>
              </w:rPr>
              <w:tab/>
            </w:r>
          </w:p>
        </w:tc>
        <w:tc>
          <w:tcPr>
            <w:tcW w:w="12576" w:type="dxa"/>
          </w:tcPr>
          <w:p w14:paraId="68059148" w14:textId="77777777" w:rsidR="00455654" w:rsidRPr="00455654" w:rsidRDefault="00455654" w:rsidP="00455654">
            <w:pPr>
              <w:spacing w:after="0" w:line="240" w:lineRule="auto"/>
              <w:rPr>
                <w:rFonts w:ascii="Garamond" w:hAnsi="Garamond"/>
                <w:b/>
                <w:bCs/>
                <w:lang w:val="sk-SK"/>
              </w:rPr>
            </w:pPr>
            <w:r w:rsidRPr="00455654">
              <w:rPr>
                <w:rFonts w:ascii="Garamond" w:hAnsi="Garamond"/>
                <w:highlight w:val="yellow"/>
                <w:lang w:val="sk-SK"/>
              </w:rPr>
              <w:t>[DOPLNÍ UCHÁDZAČ]</w:t>
            </w:r>
          </w:p>
        </w:tc>
      </w:tr>
      <w:tr w:rsidR="00455654" w:rsidRPr="00455654" w14:paraId="3496A6CC" w14:textId="77777777" w:rsidTr="002E6348">
        <w:tc>
          <w:tcPr>
            <w:tcW w:w="1276" w:type="dxa"/>
          </w:tcPr>
          <w:p w14:paraId="70B9C684" w14:textId="77777777" w:rsidR="00455654" w:rsidRPr="00455654" w:rsidRDefault="00455654" w:rsidP="00455654">
            <w:pPr>
              <w:spacing w:after="0" w:line="240" w:lineRule="auto"/>
              <w:rPr>
                <w:rFonts w:ascii="Garamond" w:hAnsi="Garamond"/>
                <w:b/>
                <w:bCs/>
                <w:lang w:val="sk-SK"/>
              </w:rPr>
            </w:pPr>
            <w:r w:rsidRPr="00455654">
              <w:rPr>
                <w:rFonts w:ascii="Garamond" w:hAnsi="Garamond"/>
                <w:b/>
                <w:bCs/>
                <w:lang w:val="sk-SK"/>
              </w:rPr>
              <w:t>IČO:</w:t>
            </w:r>
            <w:r w:rsidRPr="00455654">
              <w:rPr>
                <w:rFonts w:ascii="Garamond" w:hAnsi="Garamond"/>
                <w:b/>
                <w:bCs/>
                <w:lang w:val="sk-SK"/>
              </w:rPr>
              <w:tab/>
            </w:r>
          </w:p>
        </w:tc>
        <w:tc>
          <w:tcPr>
            <w:tcW w:w="12576" w:type="dxa"/>
          </w:tcPr>
          <w:p w14:paraId="2201A7FF" w14:textId="77777777" w:rsidR="00455654" w:rsidRPr="00455654" w:rsidRDefault="00455654" w:rsidP="00455654">
            <w:pPr>
              <w:spacing w:after="0" w:line="240" w:lineRule="auto"/>
              <w:rPr>
                <w:rFonts w:ascii="Garamond" w:hAnsi="Garamond"/>
                <w:b/>
                <w:bCs/>
                <w:lang w:val="sk-SK"/>
              </w:rPr>
            </w:pPr>
            <w:r w:rsidRPr="00455654">
              <w:rPr>
                <w:rFonts w:ascii="Garamond" w:hAnsi="Garamond"/>
                <w:highlight w:val="yellow"/>
                <w:lang w:val="sk-SK"/>
              </w:rPr>
              <w:t>[DOPLNÍ UCHÁDZAČ]</w:t>
            </w:r>
          </w:p>
        </w:tc>
      </w:tr>
    </w:tbl>
    <w:p w14:paraId="163C8785" w14:textId="77777777" w:rsidR="00455654" w:rsidRPr="00F834B6" w:rsidRDefault="00455654" w:rsidP="00455654">
      <w:pPr>
        <w:spacing w:after="0"/>
        <w:jc w:val="both"/>
        <w:rPr>
          <w:rFonts w:ascii="Garamond" w:hAnsi="Garamond" w:cstheme="minorHAnsi"/>
          <w:b/>
          <w:noProof/>
          <w:lang w:val="sk-SK"/>
        </w:rPr>
      </w:pPr>
    </w:p>
    <w:tbl>
      <w:tblPr>
        <w:tblW w:w="0" w:type="auto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"/>
        <w:gridCol w:w="2615"/>
        <w:gridCol w:w="8962"/>
        <w:gridCol w:w="1742"/>
      </w:tblGrid>
      <w:tr w:rsidR="008522A7" w:rsidRPr="00F834B6" w14:paraId="325B5160" w14:textId="77777777" w:rsidTr="00D73AE3">
        <w:trPr>
          <w:trHeight w:val="3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B8D879E" w14:textId="6A6E7D76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</w:pPr>
            <w:r w:rsidRPr="00F834B6"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P</w:t>
            </w:r>
            <w:r w:rsidR="00D73AE3"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or</w:t>
            </w:r>
            <w:r w:rsidRPr="00F834B6"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. č.</w:t>
            </w:r>
            <w:r w:rsidRPr="00F834B6">
              <w:rPr>
                <w:rStyle w:val="Odkaznapoznmkupodiarou"/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footnoteReference w:id="2"/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14:paraId="5F98AE1C" w14:textId="069D5D2B" w:rsidR="008522A7" w:rsidRPr="00F834B6" w:rsidRDefault="00D73AE3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</w:pPr>
            <w:r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Percentuálny (</w:t>
            </w:r>
            <w:r w:rsidR="008522A7" w:rsidRPr="00F834B6"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%</w:t>
            </w:r>
            <w:r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)</w:t>
            </w:r>
            <w:r w:rsidR="008522A7" w:rsidRPr="00F834B6"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 xml:space="preserve"> podiel subdodávky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4E9612A3" w14:textId="49EAF115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</w:pPr>
            <w:r w:rsidRPr="00F834B6"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Identifikácia subdodávateľa (názov, IČO, sídlo/miesto podnikania, osoba oprávnená konať v rozsahu meno a priezvisko, adresa pobytu, dátum narodenia)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14:paraId="318ABC01" w14:textId="3CDD805B" w:rsidR="008522A7" w:rsidRPr="00F834B6" w:rsidRDefault="008522A7" w:rsidP="000E7E9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</w:pPr>
            <w:r w:rsidRPr="00F834B6"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Predmet subdodávky</w:t>
            </w:r>
          </w:p>
        </w:tc>
      </w:tr>
      <w:tr w:rsidR="008522A7" w:rsidRPr="00F834B6" w14:paraId="5A48CAE3" w14:textId="77777777" w:rsidTr="00D73AE3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744D8FA3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</w:pPr>
            <w:r w:rsidRPr="00F834B6"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C5028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DC2462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665B6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</w:tr>
      <w:tr w:rsidR="008522A7" w:rsidRPr="00F834B6" w14:paraId="32823070" w14:textId="77777777" w:rsidTr="00D73AE3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359C4327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</w:pPr>
            <w:r w:rsidRPr="00F834B6"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8FD18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6EB3AA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55E6C1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</w:tr>
      <w:tr w:rsidR="008522A7" w:rsidRPr="00F834B6" w14:paraId="68137372" w14:textId="77777777" w:rsidTr="00D73AE3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4789069D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</w:pPr>
            <w:r w:rsidRPr="00F834B6"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F8B46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885A5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7CA004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</w:tr>
      <w:tr w:rsidR="008522A7" w:rsidRPr="00F834B6" w14:paraId="428615DC" w14:textId="77777777" w:rsidTr="00D73AE3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4D40CCE2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</w:pPr>
            <w:r w:rsidRPr="00F834B6"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0C63A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D58ED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23FBF8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</w:tr>
      <w:tr w:rsidR="008522A7" w:rsidRPr="00F834B6" w14:paraId="070BB8DB" w14:textId="77777777" w:rsidTr="00D73AE3">
        <w:trPr>
          <w:trHeight w:val="34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14:paraId="2D017EAD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</w:pPr>
            <w:r w:rsidRPr="00F834B6">
              <w:rPr>
                <w:rFonts w:ascii="Garamond" w:eastAsia="Times New Roman" w:hAnsi="Garamond" w:cstheme="minorHAnsi"/>
                <w:b/>
                <w:bCs/>
                <w:noProof/>
                <w:color w:val="000000"/>
                <w:lang w:val="sk-SK"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657FF3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7F5A9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BF3FB" w14:textId="77777777" w:rsidR="008522A7" w:rsidRPr="00F834B6" w:rsidRDefault="008522A7" w:rsidP="00B65B6F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noProof/>
                <w:color w:val="000000"/>
                <w:lang w:val="sk-SK" w:eastAsia="cs-CZ"/>
              </w:rPr>
            </w:pPr>
          </w:p>
        </w:tc>
      </w:tr>
    </w:tbl>
    <w:p w14:paraId="18A628F9" w14:textId="77777777" w:rsidR="0018618E" w:rsidRPr="00F834B6" w:rsidRDefault="0018618E" w:rsidP="00BD09CD">
      <w:pPr>
        <w:pStyle w:val="Hlavika"/>
        <w:spacing w:before="240" w:after="120" w:line="320" w:lineRule="atLeast"/>
        <w:rPr>
          <w:rFonts w:ascii="Garamond" w:eastAsia="MS Gothic" w:hAnsi="Garamond" w:cstheme="minorHAnsi"/>
          <w:noProof/>
          <w:lang w:val="sk-SK" w:eastAsia="ko-KR"/>
        </w:rPr>
      </w:pPr>
      <w:bookmarkStart w:id="0" w:name="_Hlk84328062"/>
      <w:r w:rsidRPr="00F834B6">
        <w:rPr>
          <w:rFonts w:ascii="Garamond" w:hAnsi="Garamond" w:cstheme="minorHAnsi"/>
          <w:noProof/>
          <w:lang w:val="sk-SK"/>
        </w:rPr>
        <w:t xml:space="preserve">V </w:t>
      </w:r>
      <w:r w:rsidRPr="00F834B6">
        <w:rPr>
          <w:rFonts w:ascii="Garamond" w:hAnsi="Garamond" w:cstheme="minorHAnsi"/>
          <w:noProof/>
          <w:highlight w:val="yellow"/>
          <w:lang w:val="sk-SK"/>
        </w:rPr>
        <w:t>[</w:t>
      </w:r>
      <w:r w:rsidR="00AF593C" w:rsidRPr="00F834B6">
        <w:rPr>
          <w:rFonts w:ascii="Garamond" w:hAnsi="Garamond" w:cstheme="minorHAnsi"/>
          <w:noProof/>
          <w:highlight w:val="yellow"/>
          <w:lang w:val="sk-SK"/>
        </w:rPr>
        <w:t>DOPLNÍ UCH</w:t>
      </w:r>
      <w:r w:rsidR="00B26B3F" w:rsidRPr="00F834B6">
        <w:rPr>
          <w:rFonts w:ascii="Garamond" w:hAnsi="Garamond" w:cstheme="minorHAnsi"/>
          <w:noProof/>
          <w:highlight w:val="yellow"/>
          <w:lang w:val="sk-SK"/>
        </w:rPr>
        <w:t>ÁD</w:t>
      </w:r>
      <w:r w:rsidR="00AF593C" w:rsidRPr="00F834B6">
        <w:rPr>
          <w:rFonts w:ascii="Garamond" w:hAnsi="Garamond" w:cstheme="minorHAnsi"/>
          <w:noProof/>
          <w:highlight w:val="yellow"/>
          <w:lang w:val="sk-SK"/>
        </w:rPr>
        <w:t>Z</w:t>
      </w:r>
      <w:r w:rsidR="00B26B3F" w:rsidRPr="00F834B6">
        <w:rPr>
          <w:rFonts w:ascii="Garamond" w:hAnsi="Garamond" w:cstheme="minorHAnsi"/>
          <w:noProof/>
          <w:highlight w:val="yellow"/>
          <w:lang w:val="sk-SK"/>
        </w:rPr>
        <w:t>A</w:t>
      </w:r>
      <w:r w:rsidR="00AF593C" w:rsidRPr="00F834B6">
        <w:rPr>
          <w:rFonts w:ascii="Garamond" w:hAnsi="Garamond" w:cstheme="minorHAnsi"/>
          <w:noProof/>
          <w:highlight w:val="yellow"/>
          <w:lang w:val="sk-SK"/>
        </w:rPr>
        <w:t>Č</w:t>
      </w:r>
      <w:r w:rsidRPr="00F834B6">
        <w:rPr>
          <w:rFonts w:ascii="Garamond" w:hAnsi="Garamond" w:cstheme="minorHAnsi"/>
          <w:noProof/>
          <w:highlight w:val="yellow"/>
          <w:lang w:val="sk-SK"/>
        </w:rPr>
        <w:t>]</w:t>
      </w:r>
      <w:r w:rsidRPr="00F834B6">
        <w:rPr>
          <w:rFonts w:ascii="Garamond" w:hAnsi="Garamond" w:cstheme="minorHAnsi"/>
          <w:noProof/>
          <w:lang w:val="sk-SK"/>
        </w:rPr>
        <w:t xml:space="preserve"> dne </w:t>
      </w:r>
      <w:r w:rsidRPr="00F834B6">
        <w:rPr>
          <w:rFonts w:ascii="Garamond" w:hAnsi="Garamond" w:cstheme="minorHAnsi"/>
          <w:noProof/>
          <w:highlight w:val="yellow"/>
          <w:lang w:val="sk-SK"/>
        </w:rPr>
        <w:t>[</w:t>
      </w:r>
      <w:r w:rsidR="00AF593C" w:rsidRPr="00F834B6">
        <w:rPr>
          <w:rFonts w:ascii="Garamond" w:hAnsi="Garamond" w:cstheme="minorHAnsi"/>
          <w:noProof/>
          <w:highlight w:val="yellow"/>
          <w:lang w:val="sk-SK"/>
        </w:rPr>
        <w:t>DOPLNÍ UCH</w:t>
      </w:r>
      <w:r w:rsidR="00B26B3F" w:rsidRPr="00F834B6">
        <w:rPr>
          <w:rFonts w:ascii="Garamond" w:hAnsi="Garamond" w:cstheme="minorHAnsi"/>
          <w:noProof/>
          <w:highlight w:val="yellow"/>
          <w:lang w:val="sk-SK"/>
        </w:rPr>
        <w:t>ÁD</w:t>
      </w:r>
      <w:r w:rsidR="00AF593C" w:rsidRPr="00F834B6">
        <w:rPr>
          <w:rFonts w:ascii="Garamond" w:hAnsi="Garamond" w:cstheme="minorHAnsi"/>
          <w:noProof/>
          <w:highlight w:val="yellow"/>
          <w:lang w:val="sk-SK"/>
        </w:rPr>
        <w:t>Z</w:t>
      </w:r>
      <w:r w:rsidR="00B26B3F" w:rsidRPr="00F834B6">
        <w:rPr>
          <w:rFonts w:ascii="Garamond" w:hAnsi="Garamond" w:cstheme="minorHAnsi"/>
          <w:noProof/>
          <w:highlight w:val="yellow"/>
          <w:lang w:val="sk-SK"/>
        </w:rPr>
        <w:t>A</w:t>
      </w:r>
      <w:r w:rsidR="00AF593C" w:rsidRPr="00F834B6">
        <w:rPr>
          <w:rFonts w:ascii="Garamond" w:hAnsi="Garamond" w:cstheme="minorHAnsi"/>
          <w:noProof/>
          <w:highlight w:val="yellow"/>
          <w:lang w:val="sk-SK"/>
        </w:rPr>
        <w:t>Č</w:t>
      </w:r>
      <w:r w:rsidRPr="00F834B6">
        <w:rPr>
          <w:rFonts w:ascii="Garamond" w:hAnsi="Garamond" w:cstheme="minorHAnsi"/>
          <w:noProof/>
          <w:highlight w:val="yellow"/>
          <w:lang w:val="sk-SK"/>
        </w:rPr>
        <w:t>]</w:t>
      </w:r>
    </w:p>
    <w:p w14:paraId="397EA9D4" w14:textId="601C4FBC" w:rsidR="0018618E" w:rsidRPr="00F834B6" w:rsidRDefault="0018618E" w:rsidP="00BD09CD">
      <w:pPr>
        <w:spacing w:after="120" w:line="240" w:lineRule="auto"/>
        <w:rPr>
          <w:rFonts w:ascii="Garamond" w:hAnsi="Garamond" w:cstheme="minorHAnsi"/>
          <w:noProof/>
          <w:lang w:val="sk-SK"/>
        </w:rPr>
      </w:pPr>
      <w:r w:rsidRPr="00F834B6">
        <w:rPr>
          <w:rFonts w:ascii="Garamond" w:hAnsi="Garamond" w:cstheme="minorHAnsi"/>
          <w:noProof/>
          <w:lang w:val="sk-SK"/>
        </w:rPr>
        <w:t xml:space="preserve">za </w:t>
      </w:r>
      <w:r w:rsidR="00CD15FC" w:rsidRPr="00F834B6">
        <w:rPr>
          <w:rFonts w:ascii="Garamond" w:hAnsi="Garamond" w:cstheme="minorHAnsi"/>
          <w:b/>
          <w:noProof/>
          <w:lang w:val="sk-SK"/>
        </w:rPr>
        <w:t>Poskytovateľa</w:t>
      </w:r>
    </w:p>
    <w:p w14:paraId="4B460DE5" w14:textId="77777777" w:rsidR="00AF593C" w:rsidRPr="00F834B6" w:rsidRDefault="00AF593C" w:rsidP="00BD09CD">
      <w:pPr>
        <w:spacing w:after="120" w:line="240" w:lineRule="auto"/>
        <w:rPr>
          <w:rFonts w:ascii="Garamond" w:hAnsi="Garamond" w:cstheme="minorHAnsi"/>
          <w:noProof/>
          <w:lang w:val="sk-SK"/>
        </w:rPr>
      </w:pPr>
    </w:p>
    <w:p w14:paraId="598FE8E6" w14:textId="77777777" w:rsidR="00AF593C" w:rsidRPr="00F834B6" w:rsidRDefault="00AF593C" w:rsidP="00BD09CD">
      <w:pPr>
        <w:spacing w:after="120" w:line="240" w:lineRule="auto"/>
        <w:rPr>
          <w:rFonts w:ascii="Garamond" w:hAnsi="Garamond" w:cstheme="minorHAnsi"/>
          <w:noProof/>
          <w:lang w:val="sk-SK"/>
        </w:rPr>
      </w:pPr>
    </w:p>
    <w:p w14:paraId="00E6B02D" w14:textId="77777777" w:rsidR="0018618E" w:rsidRPr="00F834B6" w:rsidRDefault="0018618E" w:rsidP="00BD09CD">
      <w:pPr>
        <w:spacing w:after="120" w:line="240" w:lineRule="auto"/>
        <w:rPr>
          <w:rFonts w:ascii="Garamond" w:hAnsi="Garamond" w:cstheme="minorHAnsi"/>
          <w:noProof/>
          <w:lang w:val="sk-SK"/>
        </w:rPr>
      </w:pPr>
      <w:r w:rsidRPr="00F834B6">
        <w:rPr>
          <w:rFonts w:ascii="Garamond" w:hAnsi="Garamond" w:cstheme="minorHAnsi"/>
          <w:noProof/>
          <w:lang w:val="sk-SK"/>
        </w:rPr>
        <w:t>_______________________________________</w:t>
      </w:r>
    </w:p>
    <w:p w14:paraId="2D01620D" w14:textId="77777777" w:rsidR="00B54881" w:rsidRPr="00F834B6" w:rsidRDefault="0018618E" w:rsidP="00BD09CD">
      <w:pPr>
        <w:spacing w:after="120" w:line="240" w:lineRule="auto"/>
        <w:rPr>
          <w:rFonts w:ascii="Garamond" w:hAnsi="Garamond" w:cstheme="minorHAnsi"/>
          <w:noProof/>
          <w:lang w:val="sk-SK"/>
        </w:rPr>
      </w:pPr>
      <w:r w:rsidRPr="00F834B6">
        <w:rPr>
          <w:rFonts w:ascii="Garamond" w:hAnsi="Garamond" w:cstheme="minorHAnsi"/>
          <w:noProof/>
          <w:highlight w:val="yellow"/>
          <w:lang w:val="sk-SK"/>
        </w:rPr>
        <w:t>[</w:t>
      </w:r>
      <w:r w:rsidR="00AF593C" w:rsidRPr="00F834B6">
        <w:rPr>
          <w:rFonts w:ascii="Garamond" w:hAnsi="Garamond" w:cstheme="minorHAnsi"/>
          <w:noProof/>
          <w:highlight w:val="yellow"/>
          <w:lang w:val="sk-SK"/>
        </w:rPr>
        <w:t>DOPLNÍ UCH</w:t>
      </w:r>
      <w:r w:rsidR="00B26B3F" w:rsidRPr="00F834B6">
        <w:rPr>
          <w:rFonts w:ascii="Garamond" w:hAnsi="Garamond" w:cstheme="minorHAnsi"/>
          <w:noProof/>
          <w:highlight w:val="yellow"/>
          <w:lang w:val="sk-SK"/>
        </w:rPr>
        <w:t>ÁD</w:t>
      </w:r>
      <w:r w:rsidR="00AF593C" w:rsidRPr="00F834B6">
        <w:rPr>
          <w:rFonts w:ascii="Garamond" w:hAnsi="Garamond" w:cstheme="minorHAnsi"/>
          <w:noProof/>
          <w:highlight w:val="yellow"/>
          <w:lang w:val="sk-SK"/>
        </w:rPr>
        <w:t>Z</w:t>
      </w:r>
      <w:r w:rsidR="00B26B3F" w:rsidRPr="00F834B6">
        <w:rPr>
          <w:rFonts w:ascii="Garamond" w:hAnsi="Garamond" w:cstheme="minorHAnsi"/>
          <w:noProof/>
          <w:highlight w:val="yellow"/>
          <w:lang w:val="sk-SK"/>
        </w:rPr>
        <w:t>A</w:t>
      </w:r>
      <w:r w:rsidR="00AF593C" w:rsidRPr="00F834B6">
        <w:rPr>
          <w:rFonts w:ascii="Garamond" w:hAnsi="Garamond" w:cstheme="minorHAnsi"/>
          <w:noProof/>
          <w:highlight w:val="yellow"/>
          <w:lang w:val="sk-SK"/>
        </w:rPr>
        <w:t>Č</w:t>
      </w:r>
      <w:r w:rsidRPr="00F834B6">
        <w:rPr>
          <w:rFonts w:ascii="Garamond" w:hAnsi="Garamond" w:cstheme="minorHAnsi"/>
          <w:noProof/>
          <w:highlight w:val="yellow"/>
          <w:lang w:val="sk-SK"/>
        </w:rPr>
        <w:t>]</w:t>
      </w:r>
      <w:bookmarkEnd w:id="0"/>
    </w:p>
    <w:sectPr w:rsidR="00B54881" w:rsidRPr="00F834B6" w:rsidSect="00F925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52790" w14:textId="77777777" w:rsidR="00623FBA" w:rsidRDefault="00623FBA" w:rsidP="0018618E">
      <w:pPr>
        <w:spacing w:after="0" w:line="240" w:lineRule="auto"/>
      </w:pPr>
      <w:r>
        <w:separator/>
      </w:r>
    </w:p>
  </w:endnote>
  <w:endnote w:type="continuationSeparator" w:id="0">
    <w:p w14:paraId="37408A5E" w14:textId="77777777" w:rsidR="00623FBA" w:rsidRDefault="00623FBA" w:rsidP="0018618E">
      <w:pPr>
        <w:spacing w:after="0" w:line="240" w:lineRule="auto"/>
      </w:pPr>
      <w:r>
        <w:continuationSeparator/>
      </w:r>
    </w:p>
  </w:endnote>
  <w:endnote w:type="continuationNotice" w:id="1">
    <w:p w14:paraId="6F6BC954" w14:textId="77777777" w:rsidR="00623FBA" w:rsidRDefault="00623F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BB0C4" w14:textId="77777777" w:rsidR="00CB6F3B" w:rsidRDefault="00CB6F3B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 w:cstheme="minorHAnsi"/>
        <w:sz w:val="20"/>
        <w:szCs w:val="20"/>
      </w:rPr>
      <w:id w:val="1780377352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 w:cstheme="minorHAnsi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4507100" w14:textId="4CE2D4EF" w:rsidR="00CD15FC" w:rsidRPr="00F834B6" w:rsidRDefault="00CD15FC" w:rsidP="00CD15FC">
            <w:pPr>
              <w:pStyle w:val="Pta"/>
              <w:spacing w:after="0"/>
              <w:jc w:val="center"/>
              <w:rPr>
                <w:rFonts w:ascii="Garamond" w:hAnsi="Garamond" w:cstheme="minorHAnsi"/>
                <w:sz w:val="20"/>
                <w:szCs w:val="20"/>
              </w:rPr>
            </w:pPr>
            <w:r w:rsidRPr="00F834B6">
              <w:rPr>
                <w:rFonts w:ascii="Garamond" w:hAnsi="Garamond" w:cstheme="minorHAnsi"/>
                <w:sz w:val="20"/>
                <w:szCs w:val="20"/>
                <w:lang w:val="sk-SK"/>
              </w:rPr>
              <w:t xml:space="preserve">Strana </w:t>
            </w:r>
            <w:r w:rsidRPr="00F834B6">
              <w:rPr>
                <w:rFonts w:ascii="Garamond" w:hAnsi="Garamond" w:cstheme="minorHAnsi"/>
                <w:b/>
                <w:bCs/>
                <w:sz w:val="20"/>
                <w:szCs w:val="20"/>
              </w:rPr>
              <w:fldChar w:fldCharType="begin"/>
            </w:r>
            <w:r w:rsidRPr="00F834B6">
              <w:rPr>
                <w:rFonts w:ascii="Garamond" w:hAnsi="Garamond" w:cstheme="minorHAnsi"/>
                <w:b/>
                <w:bCs/>
                <w:sz w:val="20"/>
                <w:szCs w:val="20"/>
              </w:rPr>
              <w:instrText>PAGE</w:instrText>
            </w:r>
            <w:r w:rsidRPr="00F834B6">
              <w:rPr>
                <w:rFonts w:ascii="Garamond" w:hAnsi="Garamond" w:cstheme="minorHAnsi"/>
                <w:b/>
                <w:bCs/>
                <w:sz w:val="20"/>
                <w:szCs w:val="20"/>
              </w:rPr>
              <w:fldChar w:fldCharType="separate"/>
            </w:r>
            <w:r w:rsidRPr="00F834B6">
              <w:rPr>
                <w:rFonts w:ascii="Garamond" w:hAnsi="Garamond" w:cstheme="minorHAnsi"/>
                <w:b/>
                <w:bCs/>
                <w:sz w:val="20"/>
                <w:szCs w:val="20"/>
                <w:lang w:val="sk-SK"/>
              </w:rPr>
              <w:t>2</w:t>
            </w:r>
            <w:r w:rsidRPr="00F834B6">
              <w:rPr>
                <w:rFonts w:ascii="Garamond" w:hAnsi="Garamond" w:cstheme="minorHAnsi"/>
                <w:b/>
                <w:bCs/>
                <w:sz w:val="20"/>
                <w:szCs w:val="20"/>
              </w:rPr>
              <w:fldChar w:fldCharType="end"/>
            </w:r>
            <w:r w:rsidRPr="00F834B6">
              <w:rPr>
                <w:rFonts w:ascii="Garamond" w:hAnsi="Garamond" w:cstheme="minorHAnsi"/>
                <w:sz w:val="20"/>
                <w:szCs w:val="20"/>
                <w:lang w:val="sk-SK"/>
              </w:rPr>
              <w:t xml:space="preserve"> z </w:t>
            </w:r>
            <w:r w:rsidRPr="00F834B6">
              <w:rPr>
                <w:rFonts w:ascii="Garamond" w:hAnsi="Garamond" w:cstheme="minorHAnsi"/>
                <w:b/>
                <w:bCs/>
                <w:sz w:val="20"/>
                <w:szCs w:val="20"/>
              </w:rPr>
              <w:fldChar w:fldCharType="begin"/>
            </w:r>
            <w:r w:rsidRPr="00F834B6">
              <w:rPr>
                <w:rFonts w:ascii="Garamond" w:hAnsi="Garamond" w:cstheme="minorHAnsi"/>
                <w:b/>
                <w:bCs/>
                <w:sz w:val="20"/>
                <w:szCs w:val="20"/>
              </w:rPr>
              <w:instrText>NUMPAGES</w:instrText>
            </w:r>
            <w:r w:rsidRPr="00F834B6">
              <w:rPr>
                <w:rFonts w:ascii="Garamond" w:hAnsi="Garamond" w:cstheme="minorHAnsi"/>
                <w:b/>
                <w:bCs/>
                <w:sz w:val="20"/>
                <w:szCs w:val="20"/>
              </w:rPr>
              <w:fldChar w:fldCharType="separate"/>
            </w:r>
            <w:r w:rsidRPr="00F834B6">
              <w:rPr>
                <w:rFonts w:ascii="Garamond" w:hAnsi="Garamond" w:cstheme="minorHAnsi"/>
                <w:b/>
                <w:bCs/>
                <w:sz w:val="20"/>
                <w:szCs w:val="20"/>
                <w:lang w:val="sk-SK"/>
              </w:rPr>
              <w:t>2</w:t>
            </w:r>
            <w:r w:rsidRPr="00F834B6">
              <w:rPr>
                <w:rFonts w:ascii="Garamond" w:hAnsi="Garamond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C28297A" w14:textId="78836897" w:rsidR="008045C3" w:rsidRPr="00CD15FC" w:rsidRDefault="00623FBA" w:rsidP="00E70487">
    <w:pPr>
      <w:pStyle w:val="Pta"/>
      <w:jc w:val="center"/>
      <w:rPr>
        <w:rFonts w:ascii="Garamond" w:hAnsi="Garamond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5652B" w14:textId="77777777" w:rsidR="00CB6F3B" w:rsidRDefault="00CB6F3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FF69E" w14:textId="77777777" w:rsidR="00623FBA" w:rsidRDefault="00623FBA" w:rsidP="0018618E">
      <w:pPr>
        <w:spacing w:after="0" w:line="240" w:lineRule="auto"/>
      </w:pPr>
      <w:r>
        <w:separator/>
      </w:r>
    </w:p>
  </w:footnote>
  <w:footnote w:type="continuationSeparator" w:id="0">
    <w:p w14:paraId="13545988" w14:textId="77777777" w:rsidR="00623FBA" w:rsidRDefault="00623FBA" w:rsidP="0018618E">
      <w:pPr>
        <w:spacing w:after="0" w:line="240" w:lineRule="auto"/>
      </w:pPr>
      <w:r>
        <w:continuationSeparator/>
      </w:r>
    </w:p>
  </w:footnote>
  <w:footnote w:type="continuationNotice" w:id="1">
    <w:p w14:paraId="39AF4E0D" w14:textId="77777777" w:rsidR="00623FBA" w:rsidRDefault="00623FBA">
      <w:pPr>
        <w:spacing w:after="0" w:line="240" w:lineRule="auto"/>
      </w:pPr>
    </w:p>
  </w:footnote>
  <w:footnote w:id="2">
    <w:p w14:paraId="0036D255" w14:textId="2F1EB5D9" w:rsidR="008522A7" w:rsidRPr="00F834B6" w:rsidRDefault="008522A7" w:rsidP="00CD15FC">
      <w:pPr>
        <w:pStyle w:val="Textpoznmkypodiarou"/>
        <w:jc w:val="both"/>
        <w:rPr>
          <w:rFonts w:ascii="Garamond" w:hAnsi="Garamond" w:cstheme="minorHAnsi"/>
        </w:rPr>
      </w:pPr>
      <w:r w:rsidRPr="00F834B6">
        <w:rPr>
          <w:rStyle w:val="Odkaznapoznmkupodiarou"/>
          <w:rFonts w:ascii="Garamond" w:hAnsi="Garamond" w:cstheme="minorHAnsi"/>
        </w:rPr>
        <w:footnoteRef/>
      </w:r>
      <w:r w:rsidRPr="00F834B6">
        <w:rPr>
          <w:rFonts w:ascii="Garamond" w:hAnsi="Garamond" w:cstheme="minorHAnsi"/>
        </w:rPr>
        <w:t xml:space="preserve"> </w:t>
      </w:r>
      <w:r w:rsidRPr="00F834B6">
        <w:rPr>
          <w:rFonts w:ascii="Garamond" w:hAnsi="Garamond" w:cstheme="minorHAnsi"/>
          <w:lang w:val="sk-SK"/>
        </w:rPr>
        <w:t>Počet riadkov upraviť podľa počtu subdodávateľov; v prípade nevyužitia subdodávateľov ostáva tabuľka prázdna, nevyplnená (t. j. všetky predpripravené riadky ostávajú prázdne, nevyplnené).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27AAE" w14:textId="77777777" w:rsidR="00CB6F3B" w:rsidRDefault="00CB6F3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BC1E3" w14:textId="7B6034BC" w:rsidR="00F834B6" w:rsidRPr="00F834B6" w:rsidRDefault="00F834B6" w:rsidP="005F7C1C">
    <w:pPr>
      <w:pStyle w:val="Hlavika"/>
      <w:spacing w:after="120"/>
      <w:jc w:val="both"/>
      <w:rPr>
        <w:rFonts w:ascii="Garamond" w:hAnsi="Garamond"/>
        <w:lang w:val="sk-SK"/>
      </w:rPr>
    </w:pPr>
    <w:bookmarkStart w:id="1" w:name="_Hlk83898863"/>
    <w:bookmarkStart w:id="2" w:name="_Hlk83898864"/>
    <w:r w:rsidRPr="00F834B6">
      <w:rPr>
        <w:rFonts w:ascii="Garamond" w:hAnsi="Garamond"/>
        <w:lang w:val="sk-SK"/>
      </w:rPr>
      <w:t xml:space="preserve">Príloha č. </w:t>
    </w:r>
    <w:r w:rsidR="00CB6F3B">
      <w:rPr>
        <w:rFonts w:ascii="Garamond" w:hAnsi="Garamond"/>
        <w:lang w:val="sk-SK"/>
      </w:rPr>
      <w:t>3</w:t>
    </w:r>
    <w:r w:rsidRPr="00F834B6">
      <w:rPr>
        <w:rFonts w:ascii="Garamond" w:hAnsi="Garamond"/>
        <w:lang w:val="sk-SK"/>
      </w:rPr>
      <w:t xml:space="preserve"> k ZMLUVE O AKCEPTÁCII PLATOBNÝCH KARIET A DODANÍ HARDVÉRU</w:t>
    </w:r>
    <w:bookmarkEnd w:id="1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725236" w14:textId="77777777" w:rsidR="00CB6F3B" w:rsidRDefault="00CB6F3B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882"/>
    <w:rsid w:val="00004D8E"/>
    <w:rsid w:val="00060BF9"/>
    <w:rsid w:val="00095AEA"/>
    <w:rsid w:val="000E7E9D"/>
    <w:rsid w:val="00146639"/>
    <w:rsid w:val="0018618E"/>
    <w:rsid w:val="001B4DE2"/>
    <w:rsid w:val="001D1B91"/>
    <w:rsid w:val="00313156"/>
    <w:rsid w:val="00337B9A"/>
    <w:rsid w:val="0044588E"/>
    <w:rsid w:val="00455654"/>
    <w:rsid w:val="00462FED"/>
    <w:rsid w:val="005A7971"/>
    <w:rsid w:val="005F7C1C"/>
    <w:rsid w:val="00611882"/>
    <w:rsid w:val="00623FBA"/>
    <w:rsid w:val="007B07B3"/>
    <w:rsid w:val="007C64C5"/>
    <w:rsid w:val="008260B5"/>
    <w:rsid w:val="008522A7"/>
    <w:rsid w:val="008F4F56"/>
    <w:rsid w:val="00A056BA"/>
    <w:rsid w:val="00AF593C"/>
    <w:rsid w:val="00AF76CD"/>
    <w:rsid w:val="00B26B3F"/>
    <w:rsid w:val="00B450D6"/>
    <w:rsid w:val="00B54881"/>
    <w:rsid w:val="00B736D2"/>
    <w:rsid w:val="00B90341"/>
    <w:rsid w:val="00B94445"/>
    <w:rsid w:val="00BA251B"/>
    <w:rsid w:val="00BA4FBE"/>
    <w:rsid w:val="00BD09CD"/>
    <w:rsid w:val="00BE6A96"/>
    <w:rsid w:val="00C8194B"/>
    <w:rsid w:val="00CB6F3B"/>
    <w:rsid w:val="00CD15FC"/>
    <w:rsid w:val="00CD5D24"/>
    <w:rsid w:val="00CF4B01"/>
    <w:rsid w:val="00D73AE3"/>
    <w:rsid w:val="00E70487"/>
    <w:rsid w:val="00F834B6"/>
    <w:rsid w:val="00F93B0C"/>
    <w:rsid w:val="00FE5442"/>
    <w:rsid w:val="00FF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D4B71"/>
  <w15:chartTrackingRefBased/>
  <w15:docId w15:val="{C6454155-6895-4DF1-85DC-CD90AD7C7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8618E"/>
    <w:pPr>
      <w:spacing w:after="200" w:line="276" w:lineRule="auto"/>
    </w:pPr>
    <w:rPr>
      <w:rFonts w:ascii="Calibri" w:eastAsia="Calibri" w:hAnsi="Calibri" w:cs="Times New Roman"/>
      <w:lang w:val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nhideWhenUsed/>
    <w:rsid w:val="0018618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18618E"/>
    <w:rPr>
      <w:rFonts w:ascii="Calibri" w:eastAsia="Calibri" w:hAnsi="Calibri" w:cs="Times New Roman"/>
      <w:lang w:val="cs-CZ"/>
    </w:rPr>
  </w:style>
  <w:style w:type="paragraph" w:styleId="Pta">
    <w:name w:val="footer"/>
    <w:basedOn w:val="Normlny"/>
    <w:link w:val="PtaChar"/>
    <w:uiPriority w:val="99"/>
    <w:unhideWhenUsed/>
    <w:rsid w:val="0018618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8618E"/>
    <w:rPr>
      <w:rFonts w:ascii="Calibri" w:eastAsia="Calibri" w:hAnsi="Calibri" w:cs="Times New Roman"/>
      <w:lang w:val="cs-CZ"/>
    </w:rPr>
  </w:style>
  <w:style w:type="table" w:styleId="Mriekatabuky">
    <w:name w:val="Table Grid"/>
    <w:basedOn w:val="Normlnatabuka"/>
    <w:uiPriority w:val="39"/>
    <w:rsid w:val="0018618E"/>
    <w:pPr>
      <w:spacing w:after="0" w:line="240" w:lineRule="auto"/>
    </w:pPr>
    <w:rPr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1B4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4DE2"/>
    <w:rPr>
      <w:rFonts w:ascii="Segoe UI" w:eastAsia="Calibri" w:hAnsi="Segoe UI" w:cs="Segoe UI"/>
      <w:sz w:val="18"/>
      <w:szCs w:val="18"/>
      <w:lang w:val="cs-CZ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9444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94445"/>
    <w:rPr>
      <w:rFonts w:ascii="Calibri" w:eastAsia="Calibri" w:hAnsi="Calibri" w:cs="Times New Roman"/>
      <w:sz w:val="20"/>
      <w:szCs w:val="20"/>
      <w:lang w:val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B94445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BA4FB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A4FB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A4FBE"/>
    <w:rPr>
      <w:rFonts w:ascii="Calibri" w:eastAsia="Calibri" w:hAnsi="Calibri" w:cs="Times New Roman"/>
      <w:sz w:val="20"/>
      <w:szCs w:val="20"/>
      <w:lang w:val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4FB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4FBE"/>
    <w:rPr>
      <w:rFonts w:ascii="Calibri" w:eastAsia="Calibri" w:hAnsi="Calibri" w:cs="Times New Roman"/>
      <w:b/>
      <w:bCs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467DF-618C-4715-9CF0-452A8FD8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Maroš Katkovčin</dc:creator>
  <cp:keywords/>
  <dc:description/>
  <cp:lastModifiedBy>MC AGM</cp:lastModifiedBy>
  <cp:revision>9</cp:revision>
  <cp:lastPrinted>2019-12-03T09:56:00Z</cp:lastPrinted>
  <dcterms:created xsi:type="dcterms:W3CDTF">2021-09-30T09:52:00Z</dcterms:created>
  <dcterms:modified xsi:type="dcterms:W3CDTF">2021-10-28T16:29:00Z</dcterms:modified>
</cp:coreProperties>
</file>