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82823" w14:textId="77777777" w:rsidR="003A751C" w:rsidRDefault="003A751C"/>
    <w:sectPr w:rsidR="003A75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56F48" w14:textId="77777777" w:rsidR="004936C6" w:rsidRDefault="004936C6" w:rsidP="00A57739">
      <w:pPr>
        <w:spacing w:after="0" w:line="240" w:lineRule="auto"/>
      </w:pPr>
      <w:r>
        <w:separator/>
      </w:r>
    </w:p>
  </w:endnote>
  <w:endnote w:type="continuationSeparator" w:id="0">
    <w:p w14:paraId="4E08D857" w14:textId="77777777" w:rsidR="004936C6" w:rsidRDefault="004936C6" w:rsidP="00A57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D0C7" w14:textId="77777777" w:rsidR="00A57739" w:rsidRDefault="00A577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6332" w14:textId="77777777" w:rsidR="00A57739" w:rsidRDefault="00A5773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227F" w14:textId="77777777" w:rsidR="00A57739" w:rsidRDefault="00A5773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8C42B" w14:textId="77777777" w:rsidR="004936C6" w:rsidRDefault="004936C6" w:rsidP="00A57739">
      <w:pPr>
        <w:spacing w:after="0" w:line="240" w:lineRule="auto"/>
      </w:pPr>
      <w:r>
        <w:separator/>
      </w:r>
    </w:p>
  </w:footnote>
  <w:footnote w:type="continuationSeparator" w:id="0">
    <w:p w14:paraId="43821CB3" w14:textId="77777777" w:rsidR="004936C6" w:rsidRDefault="004936C6" w:rsidP="00A57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974C4" w14:textId="77777777" w:rsidR="00A57739" w:rsidRDefault="00A5773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2624" w14:textId="77777777" w:rsidR="000F0518" w:rsidRDefault="000F0518" w:rsidP="000F0518">
    <w:pPr>
      <w:tabs>
        <w:tab w:val="center" w:pos="4536"/>
        <w:tab w:val="right" w:pos="9072"/>
      </w:tabs>
      <w:spacing w:after="120" w:line="240" w:lineRule="auto"/>
      <w:jc w:val="both"/>
      <w:rPr>
        <w:rFonts w:ascii="Garamond" w:eastAsia="Calibri" w:hAnsi="Garamond" w:cs="Times New Roman"/>
      </w:rPr>
    </w:pPr>
    <w:bookmarkStart w:id="0" w:name="_Hlk83898863"/>
    <w:bookmarkStart w:id="1" w:name="_Hlk83898864"/>
  </w:p>
  <w:p w14:paraId="4237FEB5" w14:textId="0166AF35" w:rsidR="00A57739" w:rsidRPr="00A57739" w:rsidRDefault="00A57739" w:rsidP="000F0518">
    <w:pPr>
      <w:tabs>
        <w:tab w:val="center" w:pos="4536"/>
        <w:tab w:val="right" w:pos="9072"/>
      </w:tabs>
      <w:spacing w:after="120" w:line="240" w:lineRule="auto"/>
      <w:jc w:val="both"/>
      <w:rPr>
        <w:rFonts w:ascii="Garamond" w:eastAsia="Calibri" w:hAnsi="Garamond" w:cs="Times New Roman"/>
      </w:rPr>
    </w:pPr>
    <w:r w:rsidRPr="00A57739">
      <w:rPr>
        <w:rFonts w:ascii="Garamond" w:eastAsia="Calibri" w:hAnsi="Garamond" w:cs="Times New Roman"/>
      </w:rPr>
      <w:t>Príloha č.</w:t>
    </w:r>
    <w:r w:rsidR="002E0875">
      <w:rPr>
        <w:rFonts w:ascii="Garamond" w:eastAsia="Calibri" w:hAnsi="Garamond" w:cs="Times New Roman"/>
      </w:rPr>
      <w:t xml:space="preserve"> 2</w:t>
    </w:r>
    <w:r w:rsidRPr="00A57739">
      <w:rPr>
        <w:rFonts w:ascii="Garamond" w:eastAsia="Calibri" w:hAnsi="Garamond" w:cs="Times New Roman"/>
      </w:rPr>
      <w:t xml:space="preserve"> k ZMLUVE O AKCEPTÁCII PLATOBNÝCH KARIET A DODANÍ HARDVÉRU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181B" w14:textId="77777777" w:rsidR="00A57739" w:rsidRDefault="00A5773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F5F"/>
    <w:rsid w:val="000F0518"/>
    <w:rsid w:val="001458AC"/>
    <w:rsid w:val="00282F5F"/>
    <w:rsid w:val="002E0875"/>
    <w:rsid w:val="003A751C"/>
    <w:rsid w:val="004503E8"/>
    <w:rsid w:val="004936C6"/>
    <w:rsid w:val="006F70BB"/>
    <w:rsid w:val="00A5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013DF"/>
  <w15:chartTrackingRefBased/>
  <w15:docId w15:val="{81D3CE62-9F6B-49F5-85DC-1D4958D4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57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7739"/>
  </w:style>
  <w:style w:type="paragraph" w:styleId="Pta">
    <w:name w:val="footer"/>
    <w:basedOn w:val="Normlny"/>
    <w:link w:val="PtaChar"/>
    <w:uiPriority w:val="99"/>
    <w:unhideWhenUsed/>
    <w:rsid w:val="00A57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7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Šestákova</dc:creator>
  <cp:keywords/>
  <dc:description/>
  <cp:lastModifiedBy>MC AGM</cp:lastModifiedBy>
  <cp:revision>4</cp:revision>
  <dcterms:created xsi:type="dcterms:W3CDTF">2021-09-30T10:57:00Z</dcterms:created>
  <dcterms:modified xsi:type="dcterms:W3CDTF">2021-10-28T16:28:00Z</dcterms:modified>
</cp:coreProperties>
</file>