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9D37A" w14:textId="47F1B16F" w:rsidR="0097571B" w:rsidRDefault="0097571B" w:rsidP="0097571B">
      <w:pPr>
        <w:jc w:val="center"/>
        <w:rPr>
          <w:rFonts w:ascii="Garamond" w:hAnsi="Garamond"/>
          <w:b/>
          <w:bCs/>
          <w:sz w:val="24"/>
          <w:szCs w:val="24"/>
        </w:rPr>
      </w:pPr>
      <w:r>
        <w:rPr>
          <w:rFonts w:ascii="Garamond" w:hAnsi="Garamond"/>
          <w:b/>
          <w:bCs/>
          <w:sz w:val="24"/>
          <w:szCs w:val="24"/>
        </w:rPr>
        <w:t>PRÍLOHA Č.</w:t>
      </w:r>
      <w:r w:rsidR="002F4B73">
        <w:rPr>
          <w:rFonts w:ascii="Garamond" w:hAnsi="Garamond"/>
          <w:b/>
          <w:bCs/>
          <w:sz w:val="24"/>
          <w:szCs w:val="24"/>
        </w:rPr>
        <w:t xml:space="preserve"> </w:t>
      </w:r>
      <w:r w:rsidR="00985C43">
        <w:rPr>
          <w:rFonts w:ascii="Garamond" w:hAnsi="Garamond"/>
          <w:b/>
          <w:bCs/>
          <w:sz w:val="24"/>
          <w:szCs w:val="24"/>
        </w:rPr>
        <w:t>1 SÚŤAŽNÝCH PODKLADOV</w:t>
      </w:r>
    </w:p>
    <w:p w14:paraId="70CD0D0B" w14:textId="3086D0B2" w:rsidR="0097571B" w:rsidRDefault="0097571B" w:rsidP="0097571B">
      <w:pPr>
        <w:jc w:val="center"/>
        <w:rPr>
          <w:rFonts w:ascii="Garamond" w:hAnsi="Garamond"/>
          <w:b/>
          <w:bCs/>
          <w:sz w:val="24"/>
          <w:szCs w:val="24"/>
        </w:rPr>
      </w:pPr>
      <w:r>
        <w:rPr>
          <w:rFonts w:ascii="Garamond" w:hAnsi="Garamond"/>
          <w:b/>
          <w:bCs/>
          <w:sz w:val="24"/>
          <w:szCs w:val="24"/>
        </w:rPr>
        <w:t>ZÁV</w:t>
      </w:r>
      <w:r>
        <w:rPr>
          <w:rFonts w:ascii="Times New Roman" w:hAnsi="Times New Roman" w:cs="Times New Roman"/>
          <w:b/>
          <w:bCs/>
          <w:sz w:val="24"/>
          <w:szCs w:val="24"/>
        </w:rPr>
        <w:t>Ä</w:t>
      </w:r>
      <w:r>
        <w:rPr>
          <w:rFonts w:ascii="Garamond" w:hAnsi="Garamond"/>
          <w:b/>
          <w:bCs/>
          <w:sz w:val="24"/>
          <w:szCs w:val="24"/>
        </w:rPr>
        <w:t>ZNÉ OBCHODNÉ A TECHNICKÉ PODMIENKY</w:t>
      </w:r>
    </w:p>
    <w:p w14:paraId="02D4B754" w14:textId="271A1325" w:rsidR="00D7151D" w:rsidRPr="00D7151D" w:rsidRDefault="00D7151D" w:rsidP="00D7151D">
      <w:pPr>
        <w:spacing w:after="0" w:line="276" w:lineRule="auto"/>
        <w:jc w:val="center"/>
        <w:rPr>
          <w:rFonts w:ascii="Garamond" w:hAnsi="Garamond"/>
          <w:b/>
          <w:bCs/>
          <w:sz w:val="24"/>
          <w:szCs w:val="24"/>
        </w:rPr>
      </w:pPr>
      <w:bookmarkStart w:id="0" w:name="_Hlk83895415"/>
      <w:r w:rsidRPr="00D7151D">
        <w:rPr>
          <w:rFonts w:ascii="Garamond" w:hAnsi="Garamond"/>
          <w:b/>
          <w:bCs/>
          <w:sz w:val="24"/>
          <w:szCs w:val="24"/>
        </w:rPr>
        <w:t>ZMLUVA O AKCEPTÁCII PLATOBNÝCH KARIET A DODANÍ HARDV</w:t>
      </w:r>
      <w:r w:rsidR="00181C57">
        <w:rPr>
          <w:rFonts w:ascii="Garamond" w:hAnsi="Garamond"/>
          <w:b/>
          <w:bCs/>
          <w:sz w:val="24"/>
          <w:szCs w:val="24"/>
        </w:rPr>
        <w:t>É</w:t>
      </w:r>
      <w:r w:rsidRPr="00D7151D">
        <w:rPr>
          <w:rFonts w:ascii="Garamond" w:hAnsi="Garamond"/>
          <w:b/>
          <w:bCs/>
          <w:sz w:val="24"/>
          <w:szCs w:val="24"/>
        </w:rPr>
        <w:t>RU</w:t>
      </w:r>
    </w:p>
    <w:bookmarkEnd w:id="0"/>
    <w:p w14:paraId="6FABFC42" w14:textId="47109031" w:rsidR="007B51C5" w:rsidRDefault="00D7151D" w:rsidP="00BA4B9E">
      <w:pPr>
        <w:spacing w:line="276" w:lineRule="auto"/>
        <w:jc w:val="center"/>
        <w:rPr>
          <w:rFonts w:ascii="Garamond" w:hAnsi="Garamond"/>
        </w:rPr>
      </w:pPr>
      <w:r>
        <w:rPr>
          <w:rFonts w:ascii="Garamond" w:hAnsi="Garamond"/>
        </w:rPr>
        <w:t>uzatvorená podľa zákona č. 513/1991 Z. z. Obchodný zákonník v znení neskorších predpisov (ďalej len „</w:t>
      </w:r>
      <w:r w:rsidRPr="00D7151D">
        <w:rPr>
          <w:rFonts w:ascii="Garamond" w:hAnsi="Garamond"/>
          <w:b/>
          <w:bCs/>
        </w:rPr>
        <w:t>Obchodný zákonník</w:t>
      </w:r>
      <w:r>
        <w:rPr>
          <w:rFonts w:ascii="Garamond" w:hAnsi="Garamond"/>
        </w:rPr>
        <w:t>“)</w:t>
      </w:r>
      <w:r w:rsidR="00EB42DB">
        <w:rPr>
          <w:rFonts w:ascii="Garamond" w:hAnsi="Garamond"/>
        </w:rPr>
        <w:t xml:space="preserve"> a</w:t>
      </w:r>
      <w:r w:rsidR="00BA4B9E">
        <w:rPr>
          <w:rFonts w:ascii="Garamond" w:hAnsi="Garamond"/>
        </w:rPr>
        <w:t> </w:t>
      </w:r>
      <w:r w:rsidR="00EB42DB">
        <w:rPr>
          <w:rFonts w:ascii="Garamond" w:hAnsi="Garamond"/>
        </w:rPr>
        <w:t>zákon</w:t>
      </w:r>
      <w:r w:rsidR="001328EF">
        <w:rPr>
          <w:rFonts w:ascii="Garamond" w:hAnsi="Garamond"/>
        </w:rPr>
        <w:t>a</w:t>
      </w:r>
      <w:r w:rsidR="00BA4B9E">
        <w:rPr>
          <w:rFonts w:ascii="Garamond" w:hAnsi="Garamond"/>
        </w:rPr>
        <w:t xml:space="preserve"> č. </w:t>
      </w:r>
      <w:r w:rsidR="00BA4B9E" w:rsidRPr="00BA4B9E">
        <w:rPr>
          <w:rFonts w:ascii="Garamond" w:hAnsi="Garamond"/>
        </w:rPr>
        <w:t>492/2009 Z. z.</w:t>
      </w:r>
      <w:r w:rsidR="00BA4B9E">
        <w:rPr>
          <w:rFonts w:ascii="Garamond" w:hAnsi="Garamond"/>
        </w:rPr>
        <w:t xml:space="preserve"> </w:t>
      </w:r>
      <w:r w:rsidR="00BA4B9E" w:rsidRPr="00BA4B9E">
        <w:rPr>
          <w:rFonts w:ascii="Garamond" w:hAnsi="Garamond"/>
        </w:rPr>
        <w:t>o platobných službách a</w:t>
      </w:r>
      <w:r w:rsidR="00BA4B9E">
        <w:rPr>
          <w:rFonts w:ascii="Garamond" w:hAnsi="Garamond"/>
        </w:rPr>
        <w:t> </w:t>
      </w:r>
      <w:r w:rsidR="00BA4B9E" w:rsidRPr="00BA4B9E">
        <w:rPr>
          <w:rFonts w:ascii="Garamond" w:hAnsi="Garamond"/>
        </w:rPr>
        <w:t>o</w:t>
      </w:r>
      <w:r w:rsidR="00BA4B9E">
        <w:rPr>
          <w:rFonts w:ascii="Garamond" w:hAnsi="Garamond"/>
        </w:rPr>
        <w:t> </w:t>
      </w:r>
      <w:r w:rsidR="00BA4B9E" w:rsidRPr="00BA4B9E">
        <w:rPr>
          <w:rFonts w:ascii="Garamond" w:hAnsi="Garamond"/>
        </w:rPr>
        <w:t>zmene</w:t>
      </w:r>
      <w:r w:rsidR="00BA4B9E">
        <w:rPr>
          <w:rFonts w:ascii="Garamond" w:hAnsi="Garamond"/>
        </w:rPr>
        <w:t> </w:t>
      </w:r>
      <w:r w:rsidR="00BA4B9E" w:rsidRPr="00BA4B9E">
        <w:rPr>
          <w:rFonts w:ascii="Garamond" w:hAnsi="Garamond"/>
        </w:rPr>
        <w:t>a</w:t>
      </w:r>
      <w:r w:rsidR="00BA4B9E">
        <w:rPr>
          <w:rFonts w:ascii="Garamond" w:hAnsi="Garamond"/>
        </w:rPr>
        <w:t> </w:t>
      </w:r>
      <w:r w:rsidR="00BA4B9E" w:rsidRPr="00BA4B9E">
        <w:rPr>
          <w:rFonts w:ascii="Garamond" w:hAnsi="Garamond"/>
        </w:rPr>
        <w:t>doplnení niektorých zákonov</w:t>
      </w:r>
      <w:r w:rsidR="00BA4B9E">
        <w:rPr>
          <w:rFonts w:ascii="Garamond" w:hAnsi="Garamond"/>
        </w:rPr>
        <w:t xml:space="preserve"> </w:t>
      </w:r>
      <w:r w:rsidR="00BA4B9E" w:rsidRPr="00BA4B9E">
        <w:rPr>
          <w:rFonts w:ascii="Garamond" w:hAnsi="Garamond"/>
        </w:rPr>
        <w:t>v</w:t>
      </w:r>
      <w:r w:rsidR="00BA4B9E">
        <w:rPr>
          <w:rFonts w:ascii="Garamond" w:hAnsi="Garamond"/>
        </w:rPr>
        <w:t> </w:t>
      </w:r>
      <w:r w:rsidR="00BA4B9E" w:rsidRPr="00BA4B9E">
        <w:rPr>
          <w:rFonts w:ascii="Garamond" w:hAnsi="Garamond"/>
        </w:rPr>
        <w:t>znení</w:t>
      </w:r>
      <w:r w:rsidR="00BA4B9E">
        <w:rPr>
          <w:rFonts w:ascii="Garamond" w:hAnsi="Garamond"/>
        </w:rPr>
        <w:t xml:space="preserve"> neskorších predpisov</w:t>
      </w:r>
    </w:p>
    <w:p w14:paraId="7DFA8E11" w14:textId="383085F0" w:rsidR="00D7151D" w:rsidRPr="00D7151D" w:rsidRDefault="00280652" w:rsidP="00D7151D">
      <w:pPr>
        <w:spacing w:line="276" w:lineRule="auto"/>
        <w:jc w:val="center"/>
        <w:rPr>
          <w:rFonts w:ascii="Garamond" w:hAnsi="Garamond"/>
        </w:rPr>
      </w:pPr>
      <w:r>
        <w:rPr>
          <w:rFonts w:ascii="Garamond" w:hAnsi="Garamond"/>
        </w:rPr>
        <w:t xml:space="preserve">uzatvorená medzi </w:t>
      </w:r>
    </w:p>
    <w:p w14:paraId="4E880FC6" w14:textId="40CEA688" w:rsidR="0057015C" w:rsidRPr="0057015C" w:rsidRDefault="0057015C" w:rsidP="0057015C">
      <w:pPr>
        <w:spacing w:after="0" w:line="276" w:lineRule="auto"/>
        <w:jc w:val="center"/>
        <w:rPr>
          <w:rFonts w:ascii="Garamond" w:hAnsi="Garamond"/>
          <w:b/>
          <w:bCs/>
        </w:rPr>
      </w:pPr>
      <w:bookmarkStart w:id="1" w:name="_Toc83645473"/>
      <w:r w:rsidRPr="0057015C">
        <w:rPr>
          <w:rFonts w:ascii="Garamond" w:hAnsi="Garamond"/>
          <w:b/>
          <w:bCs/>
        </w:rPr>
        <w:t>ČLÁNOK I.</w:t>
      </w:r>
    </w:p>
    <w:p w14:paraId="1A3DA3C4" w14:textId="3375F014" w:rsidR="00D7151D" w:rsidRPr="00D7151D" w:rsidRDefault="008522DD" w:rsidP="00BA4B9E">
      <w:pPr>
        <w:pStyle w:val="Nadpis1"/>
        <w:numPr>
          <w:ilvl w:val="0"/>
          <w:numId w:val="0"/>
        </w:numPr>
        <w:spacing w:before="0" w:after="120"/>
      </w:pPr>
      <w:bookmarkStart w:id="2" w:name="_Toc85708394"/>
      <w:bookmarkStart w:id="3" w:name="_Toc86320944"/>
      <w:r>
        <w:t>ZMLUVNÉ STRANY</w:t>
      </w:r>
      <w:bookmarkEnd w:id="1"/>
      <w:bookmarkEnd w:id="2"/>
      <w:bookmarkEnd w:id="3"/>
    </w:p>
    <w:tbl>
      <w:tblPr>
        <w:tblStyle w:val="Mriekatabuky"/>
        <w:tblW w:w="90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B42DB" w14:paraId="6799DD2B" w14:textId="77777777" w:rsidTr="00EB42DB">
        <w:tc>
          <w:tcPr>
            <w:tcW w:w="4531" w:type="dxa"/>
          </w:tcPr>
          <w:p w14:paraId="752D235E" w14:textId="2D75B9D2" w:rsidR="00EB42DB" w:rsidRPr="00EB42DB" w:rsidRDefault="00126B97" w:rsidP="008D3639">
            <w:pPr>
              <w:pStyle w:val="Odsekzoznamu"/>
              <w:numPr>
                <w:ilvl w:val="0"/>
                <w:numId w:val="3"/>
              </w:numPr>
              <w:spacing w:line="276" w:lineRule="auto"/>
              <w:jc w:val="both"/>
              <w:rPr>
                <w:rFonts w:ascii="Garamond" w:hAnsi="Garamond"/>
                <w:b/>
                <w:bCs/>
              </w:rPr>
            </w:pPr>
            <w:bookmarkStart w:id="4" w:name="_Hlk83895702"/>
            <w:r w:rsidRPr="00EB42DB">
              <w:rPr>
                <w:rFonts w:ascii="Garamond" w:hAnsi="Garamond"/>
                <w:b/>
                <w:bCs/>
              </w:rPr>
              <w:t>Ob</w:t>
            </w:r>
            <w:r>
              <w:rPr>
                <w:rFonts w:ascii="Garamond" w:hAnsi="Garamond"/>
                <w:b/>
                <w:bCs/>
              </w:rPr>
              <w:t>jednávateľ</w:t>
            </w:r>
          </w:p>
        </w:tc>
        <w:tc>
          <w:tcPr>
            <w:tcW w:w="4531" w:type="dxa"/>
          </w:tcPr>
          <w:p w14:paraId="5FB2C0C3" w14:textId="77777777" w:rsidR="00EB42DB" w:rsidRDefault="00EB42DB" w:rsidP="00D7151D">
            <w:pPr>
              <w:spacing w:line="276" w:lineRule="auto"/>
              <w:jc w:val="both"/>
              <w:rPr>
                <w:rFonts w:ascii="Garamond" w:hAnsi="Garamond"/>
              </w:rPr>
            </w:pPr>
          </w:p>
        </w:tc>
      </w:tr>
      <w:tr w:rsidR="00D7151D" w14:paraId="33094225" w14:textId="77777777" w:rsidTr="00EB42DB">
        <w:tc>
          <w:tcPr>
            <w:tcW w:w="4531" w:type="dxa"/>
          </w:tcPr>
          <w:p w14:paraId="2F87D952" w14:textId="17E0FD38" w:rsidR="00D7151D" w:rsidRDefault="00D7151D" w:rsidP="00D7151D">
            <w:pPr>
              <w:spacing w:line="276" w:lineRule="auto"/>
              <w:jc w:val="both"/>
              <w:rPr>
                <w:rFonts w:ascii="Garamond" w:hAnsi="Garamond"/>
              </w:rPr>
            </w:pPr>
            <w:r>
              <w:rPr>
                <w:rFonts w:ascii="Garamond" w:hAnsi="Garamond"/>
              </w:rPr>
              <w:t>obchodné meno:</w:t>
            </w:r>
          </w:p>
        </w:tc>
        <w:tc>
          <w:tcPr>
            <w:tcW w:w="4531" w:type="dxa"/>
          </w:tcPr>
          <w:p w14:paraId="09A8FD47" w14:textId="77777777" w:rsidR="00D7151D" w:rsidRDefault="00D7151D" w:rsidP="00D7151D">
            <w:pPr>
              <w:spacing w:line="276" w:lineRule="auto"/>
              <w:jc w:val="both"/>
              <w:rPr>
                <w:rFonts w:ascii="Garamond" w:hAnsi="Garamond"/>
              </w:rPr>
            </w:pPr>
          </w:p>
        </w:tc>
      </w:tr>
      <w:tr w:rsidR="00D7151D" w14:paraId="16E43A05" w14:textId="77777777" w:rsidTr="00EB42DB">
        <w:tc>
          <w:tcPr>
            <w:tcW w:w="4531" w:type="dxa"/>
          </w:tcPr>
          <w:p w14:paraId="053B4582" w14:textId="15EA3A68" w:rsidR="00D7151D" w:rsidRDefault="00D7151D" w:rsidP="00D7151D">
            <w:pPr>
              <w:spacing w:line="276" w:lineRule="auto"/>
              <w:jc w:val="both"/>
              <w:rPr>
                <w:rFonts w:ascii="Garamond" w:hAnsi="Garamond"/>
              </w:rPr>
            </w:pPr>
            <w:r>
              <w:rPr>
                <w:rFonts w:ascii="Garamond" w:hAnsi="Garamond"/>
              </w:rPr>
              <w:t>sídlo:</w:t>
            </w:r>
          </w:p>
        </w:tc>
        <w:tc>
          <w:tcPr>
            <w:tcW w:w="4531" w:type="dxa"/>
          </w:tcPr>
          <w:p w14:paraId="4DE64B51" w14:textId="77777777" w:rsidR="00D7151D" w:rsidRDefault="00D7151D" w:rsidP="00D7151D">
            <w:pPr>
              <w:spacing w:line="276" w:lineRule="auto"/>
              <w:jc w:val="both"/>
              <w:rPr>
                <w:rFonts w:ascii="Garamond" w:hAnsi="Garamond"/>
              </w:rPr>
            </w:pPr>
          </w:p>
        </w:tc>
      </w:tr>
      <w:tr w:rsidR="0079298F" w14:paraId="0A20D096" w14:textId="77777777" w:rsidTr="00EB42DB">
        <w:tc>
          <w:tcPr>
            <w:tcW w:w="4531" w:type="dxa"/>
          </w:tcPr>
          <w:p w14:paraId="77042103" w14:textId="660CF409" w:rsidR="0079298F" w:rsidRDefault="0079298F" w:rsidP="0079298F">
            <w:pPr>
              <w:spacing w:line="276" w:lineRule="auto"/>
              <w:jc w:val="both"/>
              <w:rPr>
                <w:rFonts w:ascii="Garamond" w:hAnsi="Garamond"/>
              </w:rPr>
            </w:pPr>
            <w:r>
              <w:rPr>
                <w:rFonts w:ascii="Garamond" w:hAnsi="Garamond"/>
              </w:rPr>
              <w:t>zapísaná:</w:t>
            </w:r>
          </w:p>
        </w:tc>
        <w:tc>
          <w:tcPr>
            <w:tcW w:w="4531" w:type="dxa"/>
          </w:tcPr>
          <w:p w14:paraId="74736619" w14:textId="77777777" w:rsidR="0079298F" w:rsidRDefault="0079298F" w:rsidP="0079298F">
            <w:pPr>
              <w:spacing w:line="276" w:lineRule="auto"/>
              <w:jc w:val="both"/>
              <w:rPr>
                <w:rFonts w:ascii="Garamond" w:hAnsi="Garamond"/>
              </w:rPr>
            </w:pPr>
          </w:p>
        </w:tc>
      </w:tr>
      <w:tr w:rsidR="0079298F" w14:paraId="10D222D9" w14:textId="77777777" w:rsidTr="00EB42DB">
        <w:tc>
          <w:tcPr>
            <w:tcW w:w="4531" w:type="dxa"/>
          </w:tcPr>
          <w:p w14:paraId="4C929241" w14:textId="4A5793D9" w:rsidR="0079298F" w:rsidRDefault="0079298F" w:rsidP="0079298F">
            <w:pPr>
              <w:spacing w:line="276" w:lineRule="auto"/>
              <w:jc w:val="both"/>
              <w:rPr>
                <w:rFonts w:ascii="Garamond" w:hAnsi="Garamond"/>
              </w:rPr>
            </w:pPr>
            <w:r>
              <w:rPr>
                <w:rFonts w:ascii="Garamond" w:hAnsi="Garamond"/>
              </w:rPr>
              <w:t>IČO:</w:t>
            </w:r>
          </w:p>
        </w:tc>
        <w:tc>
          <w:tcPr>
            <w:tcW w:w="4531" w:type="dxa"/>
          </w:tcPr>
          <w:p w14:paraId="2E01A98C" w14:textId="77777777" w:rsidR="0079298F" w:rsidRDefault="0079298F" w:rsidP="0079298F">
            <w:pPr>
              <w:spacing w:line="276" w:lineRule="auto"/>
              <w:jc w:val="both"/>
              <w:rPr>
                <w:rFonts w:ascii="Garamond" w:hAnsi="Garamond"/>
              </w:rPr>
            </w:pPr>
          </w:p>
        </w:tc>
      </w:tr>
      <w:tr w:rsidR="0079298F" w14:paraId="071B618B" w14:textId="77777777" w:rsidTr="00EB42DB">
        <w:tc>
          <w:tcPr>
            <w:tcW w:w="4531" w:type="dxa"/>
          </w:tcPr>
          <w:p w14:paraId="2C91CE69" w14:textId="21451560" w:rsidR="0079298F" w:rsidRDefault="0079298F" w:rsidP="0079298F">
            <w:pPr>
              <w:spacing w:line="276" w:lineRule="auto"/>
              <w:jc w:val="both"/>
              <w:rPr>
                <w:rFonts w:ascii="Garamond" w:hAnsi="Garamond"/>
              </w:rPr>
            </w:pPr>
            <w:r>
              <w:rPr>
                <w:rFonts w:ascii="Garamond" w:hAnsi="Garamond"/>
              </w:rPr>
              <w:t>DIČ:</w:t>
            </w:r>
          </w:p>
        </w:tc>
        <w:tc>
          <w:tcPr>
            <w:tcW w:w="4531" w:type="dxa"/>
          </w:tcPr>
          <w:p w14:paraId="70A86443" w14:textId="77777777" w:rsidR="0079298F" w:rsidRDefault="0079298F" w:rsidP="0079298F">
            <w:pPr>
              <w:spacing w:line="276" w:lineRule="auto"/>
              <w:jc w:val="both"/>
              <w:rPr>
                <w:rFonts w:ascii="Garamond" w:hAnsi="Garamond"/>
              </w:rPr>
            </w:pPr>
          </w:p>
        </w:tc>
      </w:tr>
      <w:tr w:rsidR="0079298F" w14:paraId="22A26506" w14:textId="77777777" w:rsidTr="00EB42DB">
        <w:tc>
          <w:tcPr>
            <w:tcW w:w="4531" w:type="dxa"/>
          </w:tcPr>
          <w:p w14:paraId="3095C305" w14:textId="40038BDF" w:rsidR="0079298F" w:rsidRDefault="0079298F" w:rsidP="0079298F">
            <w:pPr>
              <w:spacing w:line="276" w:lineRule="auto"/>
              <w:jc w:val="both"/>
              <w:rPr>
                <w:rFonts w:ascii="Garamond" w:hAnsi="Garamond"/>
              </w:rPr>
            </w:pPr>
            <w:r>
              <w:rPr>
                <w:rFonts w:ascii="Garamond" w:hAnsi="Garamond"/>
              </w:rPr>
              <w:t>IČ DPH:</w:t>
            </w:r>
          </w:p>
        </w:tc>
        <w:tc>
          <w:tcPr>
            <w:tcW w:w="4531" w:type="dxa"/>
          </w:tcPr>
          <w:p w14:paraId="7C67512F" w14:textId="77777777" w:rsidR="0079298F" w:rsidRDefault="0079298F" w:rsidP="0079298F">
            <w:pPr>
              <w:spacing w:line="276" w:lineRule="auto"/>
              <w:jc w:val="both"/>
              <w:rPr>
                <w:rFonts w:ascii="Garamond" w:hAnsi="Garamond"/>
              </w:rPr>
            </w:pPr>
          </w:p>
        </w:tc>
      </w:tr>
      <w:tr w:rsidR="0079298F" w14:paraId="1987EB5C" w14:textId="77777777" w:rsidTr="00EB42DB">
        <w:tc>
          <w:tcPr>
            <w:tcW w:w="4531" w:type="dxa"/>
          </w:tcPr>
          <w:p w14:paraId="636BD74A" w14:textId="2E640EE7" w:rsidR="0079298F" w:rsidRDefault="0079298F" w:rsidP="0079298F">
            <w:pPr>
              <w:spacing w:line="276" w:lineRule="auto"/>
              <w:jc w:val="both"/>
              <w:rPr>
                <w:rFonts w:ascii="Garamond" w:hAnsi="Garamond"/>
              </w:rPr>
            </w:pPr>
            <w:r>
              <w:rPr>
                <w:rFonts w:ascii="Garamond" w:hAnsi="Garamond"/>
              </w:rPr>
              <w:t>v mene spoločnosti je oprávnený konať:</w:t>
            </w:r>
          </w:p>
        </w:tc>
        <w:tc>
          <w:tcPr>
            <w:tcW w:w="4531" w:type="dxa"/>
          </w:tcPr>
          <w:p w14:paraId="3B2F1D68" w14:textId="77777777" w:rsidR="0079298F" w:rsidRDefault="0079298F" w:rsidP="0079298F">
            <w:pPr>
              <w:spacing w:line="276" w:lineRule="auto"/>
              <w:jc w:val="both"/>
              <w:rPr>
                <w:rFonts w:ascii="Garamond" w:hAnsi="Garamond"/>
              </w:rPr>
            </w:pPr>
          </w:p>
        </w:tc>
      </w:tr>
      <w:tr w:rsidR="0079298F" w14:paraId="695DA46F" w14:textId="77777777" w:rsidTr="00EB42DB">
        <w:tc>
          <w:tcPr>
            <w:tcW w:w="4531" w:type="dxa"/>
          </w:tcPr>
          <w:p w14:paraId="63895931" w14:textId="27D8DE85" w:rsidR="0079298F" w:rsidRDefault="0079298F" w:rsidP="0079298F">
            <w:pPr>
              <w:spacing w:line="276" w:lineRule="auto"/>
              <w:jc w:val="both"/>
              <w:rPr>
                <w:rFonts w:ascii="Garamond" w:hAnsi="Garamond"/>
              </w:rPr>
            </w:pPr>
            <w:r>
              <w:rPr>
                <w:rFonts w:ascii="Garamond" w:hAnsi="Garamond"/>
              </w:rPr>
              <w:t>Bankové spojenie:</w:t>
            </w:r>
          </w:p>
        </w:tc>
        <w:tc>
          <w:tcPr>
            <w:tcW w:w="4531" w:type="dxa"/>
          </w:tcPr>
          <w:p w14:paraId="272FA1C4" w14:textId="77777777" w:rsidR="0079298F" w:rsidRDefault="0079298F" w:rsidP="0079298F">
            <w:pPr>
              <w:spacing w:line="276" w:lineRule="auto"/>
              <w:jc w:val="both"/>
              <w:rPr>
                <w:rFonts w:ascii="Garamond" w:hAnsi="Garamond"/>
              </w:rPr>
            </w:pPr>
          </w:p>
        </w:tc>
      </w:tr>
      <w:tr w:rsidR="0079298F" w14:paraId="2834402D" w14:textId="77777777" w:rsidTr="00EB42DB">
        <w:tc>
          <w:tcPr>
            <w:tcW w:w="4531" w:type="dxa"/>
          </w:tcPr>
          <w:p w14:paraId="5E589255" w14:textId="6610D6A8" w:rsidR="0079298F" w:rsidRDefault="0079298F" w:rsidP="0079298F">
            <w:pPr>
              <w:spacing w:line="276" w:lineRule="auto"/>
              <w:jc w:val="both"/>
              <w:rPr>
                <w:rFonts w:ascii="Garamond" w:hAnsi="Garamond"/>
              </w:rPr>
            </w:pPr>
            <w:r>
              <w:rPr>
                <w:rFonts w:ascii="Garamond" w:hAnsi="Garamond"/>
              </w:rPr>
              <w:t>Číslo účtu:</w:t>
            </w:r>
          </w:p>
        </w:tc>
        <w:tc>
          <w:tcPr>
            <w:tcW w:w="4531" w:type="dxa"/>
          </w:tcPr>
          <w:p w14:paraId="06F2B5C7" w14:textId="77777777" w:rsidR="0079298F" w:rsidRDefault="0079298F" w:rsidP="0079298F">
            <w:pPr>
              <w:spacing w:line="276" w:lineRule="auto"/>
              <w:jc w:val="both"/>
              <w:rPr>
                <w:rFonts w:ascii="Garamond" w:hAnsi="Garamond"/>
              </w:rPr>
            </w:pPr>
          </w:p>
        </w:tc>
      </w:tr>
      <w:tr w:rsidR="0079298F" w14:paraId="23BF8F82" w14:textId="77777777" w:rsidTr="00EB42DB">
        <w:tc>
          <w:tcPr>
            <w:tcW w:w="4531" w:type="dxa"/>
          </w:tcPr>
          <w:p w14:paraId="649FF3AD" w14:textId="50A157FE" w:rsidR="0079298F" w:rsidRDefault="0079298F" w:rsidP="0079298F">
            <w:pPr>
              <w:spacing w:line="276" w:lineRule="auto"/>
              <w:jc w:val="both"/>
              <w:rPr>
                <w:rFonts w:ascii="Garamond" w:hAnsi="Garamond"/>
              </w:rPr>
            </w:pPr>
            <w:r>
              <w:rPr>
                <w:rFonts w:ascii="Garamond" w:hAnsi="Garamond"/>
              </w:rPr>
              <w:t>e-mailová adresa:</w:t>
            </w:r>
          </w:p>
        </w:tc>
        <w:tc>
          <w:tcPr>
            <w:tcW w:w="4531" w:type="dxa"/>
          </w:tcPr>
          <w:p w14:paraId="67542FED" w14:textId="77777777" w:rsidR="0079298F" w:rsidRDefault="0079298F" w:rsidP="0079298F">
            <w:pPr>
              <w:spacing w:line="276" w:lineRule="auto"/>
              <w:jc w:val="both"/>
              <w:rPr>
                <w:rFonts w:ascii="Garamond" w:hAnsi="Garamond"/>
              </w:rPr>
            </w:pPr>
          </w:p>
        </w:tc>
      </w:tr>
      <w:tr w:rsidR="0079298F" w14:paraId="5D0E85F0" w14:textId="77777777" w:rsidTr="00EB42DB">
        <w:tc>
          <w:tcPr>
            <w:tcW w:w="4531" w:type="dxa"/>
          </w:tcPr>
          <w:p w14:paraId="76CBFD6A" w14:textId="0F5D9029" w:rsidR="0079298F" w:rsidRDefault="0079298F" w:rsidP="0079298F">
            <w:pPr>
              <w:spacing w:line="276" w:lineRule="auto"/>
              <w:jc w:val="both"/>
              <w:rPr>
                <w:rFonts w:ascii="Garamond" w:hAnsi="Garamond"/>
              </w:rPr>
            </w:pPr>
            <w:r>
              <w:rPr>
                <w:rFonts w:ascii="Garamond" w:hAnsi="Garamond"/>
              </w:rPr>
              <w:t>telefonický kontakt:</w:t>
            </w:r>
          </w:p>
        </w:tc>
        <w:tc>
          <w:tcPr>
            <w:tcW w:w="4531" w:type="dxa"/>
          </w:tcPr>
          <w:p w14:paraId="0AC5B071" w14:textId="77777777" w:rsidR="0079298F" w:rsidRDefault="0079298F" w:rsidP="0079298F">
            <w:pPr>
              <w:spacing w:line="276" w:lineRule="auto"/>
              <w:jc w:val="both"/>
              <w:rPr>
                <w:rFonts w:ascii="Garamond" w:hAnsi="Garamond"/>
              </w:rPr>
            </w:pPr>
          </w:p>
        </w:tc>
      </w:tr>
      <w:tr w:rsidR="0079298F" w14:paraId="791FEE2B" w14:textId="77777777" w:rsidTr="00EB42DB">
        <w:tc>
          <w:tcPr>
            <w:tcW w:w="4531" w:type="dxa"/>
          </w:tcPr>
          <w:p w14:paraId="11352C72" w14:textId="77777777" w:rsidR="0079298F" w:rsidRDefault="0079298F" w:rsidP="0079298F">
            <w:pPr>
              <w:spacing w:line="276" w:lineRule="auto"/>
              <w:jc w:val="both"/>
              <w:rPr>
                <w:rFonts w:ascii="Garamond" w:hAnsi="Garamond"/>
              </w:rPr>
            </w:pPr>
          </w:p>
        </w:tc>
        <w:tc>
          <w:tcPr>
            <w:tcW w:w="4531" w:type="dxa"/>
          </w:tcPr>
          <w:p w14:paraId="3FF6C63D" w14:textId="77777777" w:rsidR="0079298F" w:rsidRDefault="0079298F" w:rsidP="0079298F">
            <w:pPr>
              <w:spacing w:line="276" w:lineRule="auto"/>
              <w:jc w:val="both"/>
              <w:rPr>
                <w:rFonts w:ascii="Garamond" w:hAnsi="Garamond"/>
              </w:rPr>
            </w:pPr>
          </w:p>
        </w:tc>
      </w:tr>
      <w:tr w:rsidR="0079298F" w14:paraId="41C3C4D7" w14:textId="77777777" w:rsidTr="00EB42DB">
        <w:tc>
          <w:tcPr>
            <w:tcW w:w="9062" w:type="dxa"/>
            <w:gridSpan w:val="2"/>
          </w:tcPr>
          <w:p w14:paraId="55448C36" w14:textId="3A2A4449" w:rsidR="0079298F" w:rsidRDefault="0079298F" w:rsidP="0079298F">
            <w:pPr>
              <w:spacing w:line="276" w:lineRule="auto"/>
              <w:jc w:val="both"/>
              <w:rPr>
                <w:rFonts w:ascii="Garamond" w:hAnsi="Garamond"/>
              </w:rPr>
            </w:pPr>
            <w:r>
              <w:rPr>
                <w:rFonts w:ascii="Garamond" w:hAnsi="Garamond"/>
              </w:rPr>
              <w:t>(ďalej len „</w:t>
            </w:r>
            <w:r w:rsidRPr="00A27E30">
              <w:rPr>
                <w:rFonts w:ascii="Garamond" w:hAnsi="Garamond"/>
                <w:b/>
                <w:bCs/>
              </w:rPr>
              <w:t>Prevádzkovateľ</w:t>
            </w:r>
            <w:r>
              <w:rPr>
                <w:rFonts w:ascii="Garamond" w:hAnsi="Garamond"/>
              </w:rPr>
              <w:t>“</w:t>
            </w:r>
            <w:r w:rsidR="00126B97">
              <w:rPr>
                <w:rFonts w:ascii="Garamond" w:hAnsi="Garamond"/>
              </w:rPr>
              <w:t xml:space="preserve"> alebo „</w:t>
            </w:r>
            <w:r w:rsidR="009A3F45">
              <w:rPr>
                <w:rFonts w:ascii="Garamond" w:hAnsi="Garamond"/>
                <w:b/>
                <w:bCs/>
              </w:rPr>
              <w:t>IDS</w:t>
            </w:r>
            <w:r w:rsidR="00126B97">
              <w:rPr>
                <w:rFonts w:ascii="Garamond" w:hAnsi="Garamond"/>
              </w:rPr>
              <w:t>“</w:t>
            </w:r>
            <w:r>
              <w:rPr>
                <w:rFonts w:ascii="Garamond" w:hAnsi="Garamond"/>
              </w:rPr>
              <w:t>)</w:t>
            </w:r>
          </w:p>
        </w:tc>
      </w:tr>
    </w:tbl>
    <w:bookmarkEnd w:id="4"/>
    <w:p w14:paraId="122796DF" w14:textId="3822ED2A" w:rsidR="00D7151D" w:rsidRPr="000B41C8" w:rsidRDefault="00280652" w:rsidP="000B41C8">
      <w:pPr>
        <w:spacing w:before="120" w:after="120" w:line="276" w:lineRule="auto"/>
        <w:jc w:val="center"/>
        <w:rPr>
          <w:rFonts w:ascii="Garamond" w:hAnsi="Garamond"/>
          <w:b/>
          <w:bCs/>
        </w:rPr>
      </w:pPr>
      <w:r w:rsidRPr="000B41C8">
        <w:rPr>
          <w:rFonts w:ascii="Garamond" w:hAnsi="Garamond"/>
          <w:b/>
          <w:bCs/>
        </w:rPr>
        <w:t>a</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B42DB" w14:paraId="07A81786" w14:textId="77777777" w:rsidTr="00EB45F1">
        <w:tc>
          <w:tcPr>
            <w:tcW w:w="9062" w:type="dxa"/>
            <w:gridSpan w:val="2"/>
          </w:tcPr>
          <w:p w14:paraId="42D88661" w14:textId="2E4CA1CC" w:rsidR="00EB42DB" w:rsidRPr="00EB42DB" w:rsidRDefault="00EB42DB" w:rsidP="008D3639">
            <w:pPr>
              <w:pStyle w:val="Odsekzoznamu"/>
              <w:numPr>
                <w:ilvl w:val="0"/>
                <w:numId w:val="3"/>
              </w:numPr>
              <w:spacing w:line="276" w:lineRule="auto"/>
              <w:jc w:val="both"/>
              <w:rPr>
                <w:rFonts w:ascii="Garamond" w:hAnsi="Garamond"/>
                <w:b/>
                <w:bCs/>
              </w:rPr>
            </w:pPr>
            <w:r w:rsidRPr="00EB42DB">
              <w:rPr>
                <w:rFonts w:ascii="Garamond" w:hAnsi="Garamond"/>
                <w:b/>
                <w:bCs/>
              </w:rPr>
              <w:t>Banka</w:t>
            </w:r>
          </w:p>
        </w:tc>
      </w:tr>
      <w:tr w:rsidR="00280652" w14:paraId="28AA09E6" w14:textId="77777777" w:rsidTr="005A33FC">
        <w:tc>
          <w:tcPr>
            <w:tcW w:w="4531" w:type="dxa"/>
          </w:tcPr>
          <w:p w14:paraId="227E5503" w14:textId="77777777" w:rsidR="00280652" w:rsidRDefault="00280652" w:rsidP="00E8628A">
            <w:pPr>
              <w:spacing w:line="276" w:lineRule="auto"/>
              <w:jc w:val="both"/>
              <w:rPr>
                <w:rFonts w:ascii="Garamond" w:hAnsi="Garamond"/>
              </w:rPr>
            </w:pPr>
            <w:r>
              <w:rPr>
                <w:rFonts w:ascii="Garamond" w:hAnsi="Garamond"/>
              </w:rPr>
              <w:t>obchodné meno:</w:t>
            </w:r>
          </w:p>
        </w:tc>
        <w:tc>
          <w:tcPr>
            <w:tcW w:w="4531" w:type="dxa"/>
          </w:tcPr>
          <w:p w14:paraId="63900F5B" w14:textId="77777777" w:rsidR="00280652" w:rsidRDefault="00280652" w:rsidP="00E8628A">
            <w:pPr>
              <w:spacing w:line="276" w:lineRule="auto"/>
              <w:jc w:val="both"/>
              <w:rPr>
                <w:rFonts w:ascii="Garamond" w:hAnsi="Garamond"/>
              </w:rPr>
            </w:pPr>
          </w:p>
        </w:tc>
      </w:tr>
      <w:tr w:rsidR="00280652" w14:paraId="5FED5173" w14:textId="77777777" w:rsidTr="005A33FC">
        <w:tc>
          <w:tcPr>
            <w:tcW w:w="4531" w:type="dxa"/>
          </w:tcPr>
          <w:p w14:paraId="1E4A8F5A" w14:textId="77777777" w:rsidR="00280652" w:rsidRDefault="00280652" w:rsidP="00E8628A">
            <w:pPr>
              <w:spacing w:line="276" w:lineRule="auto"/>
              <w:jc w:val="both"/>
              <w:rPr>
                <w:rFonts w:ascii="Garamond" w:hAnsi="Garamond"/>
              </w:rPr>
            </w:pPr>
            <w:r>
              <w:rPr>
                <w:rFonts w:ascii="Garamond" w:hAnsi="Garamond"/>
              </w:rPr>
              <w:t>sídlo:</w:t>
            </w:r>
          </w:p>
        </w:tc>
        <w:tc>
          <w:tcPr>
            <w:tcW w:w="4531" w:type="dxa"/>
          </w:tcPr>
          <w:p w14:paraId="2D6A3E85" w14:textId="77777777" w:rsidR="00280652" w:rsidRDefault="00280652" w:rsidP="00E8628A">
            <w:pPr>
              <w:spacing w:line="276" w:lineRule="auto"/>
              <w:jc w:val="both"/>
              <w:rPr>
                <w:rFonts w:ascii="Garamond" w:hAnsi="Garamond"/>
              </w:rPr>
            </w:pPr>
          </w:p>
        </w:tc>
      </w:tr>
      <w:tr w:rsidR="00D35EA4" w14:paraId="6B78589E" w14:textId="77777777" w:rsidTr="005A33FC">
        <w:tc>
          <w:tcPr>
            <w:tcW w:w="4531" w:type="dxa"/>
          </w:tcPr>
          <w:p w14:paraId="51A5A5B5" w14:textId="5C8572B9" w:rsidR="00D35EA4" w:rsidRDefault="00D35EA4" w:rsidP="00D35EA4">
            <w:pPr>
              <w:spacing w:line="276" w:lineRule="auto"/>
              <w:jc w:val="both"/>
              <w:rPr>
                <w:rFonts w:ascii="Garamond" w:hAnsi="Garamond"/>
              </w:rPr>
            </w:pPr>
            <w:r>
              <w:rPr>
                <w:rFonts w:ascii="Garamond" w:hAnsi="Garamond"/>
              </w:rPr>
              <w:t>zapísaná:</w:t>
            </w:r>
          </w:p>
        </w:tc>
        <w:tc>
          <w:tcPr>
            <w:tcW w:w="4531" w:type="dxa"/>
          </w:tcPr>
          <w:p w14:paraId="5AD2FE73" w14:textId="77777777" w:rsidR="00D35EA4" w:rsidRDefault="00D35EA4" w:rsidP="00D35EA4">
            <w:pPr>
              <w:spacing w:line="276" w:lineRule="auto"/>
              <w:jc w:val="both"/>
              <w:rPr>
                <w:rFonts w:ascii="Garamond" w:hAnsi="Garamond"/>
              </w:rPr>
            </w:pPr>
          </w:p>
        </w:tc>
      </w:tr>
      <w:tr w:rsidR="00D35EA4" w14:paraId="76F4CB4D" w14:textId="77777777" w:rsidTr="005A33FC">
        <w:tc>
          <w:tcPr>
            <w:tcW w:w="4531" w:type="dxa"/>
          </w:tcPr>
          <w:p w14:paraId="2E5AA084" w14:textId="77777777" w:rsidR="00D35EA4" w:rsidRDefault="00D35EA4" w:rsidP="00D35EA4">
            <w:pPr>
              <w:spacing w:line="276" w:lineRule="auto"/>
              <w:jc w:val="both"/>
              <w:rPr>
                <w:rFonts w:ascii="Garamond" w:hAnsi="Garamond"/>
              </w:rPr>
            </w:pPr>
            <w:r>
              <w:rPr>
                <w:rFonts w:ascii="Garamond" w:hAnsi="Garamond"/>
              </w:rPr>
              <w:t>IČO:</w:t>
            </w:r>
          </w:p>
        </w:tc>
        <w:tc>
          <w:tcPr>
            <w:tcW w:w="4531" w:type="dxa"/>
          </w:tcPr>
          <w:p w14:paraId="65CCA578" w14:textId="77777777" w:rsidR="00D35EA4" w:rsidRDefault="00D35EA4" w:rsidP="00D35EA4">
            <w:pPr>
              <w:spacing w:line="276" w:lineRule="auto"/>
              <w:jc w:val="both"/>
              <w:rPr>
                <w:rFonts w:ascii="Garamond" w:hAnsi="Garamond"/>
              </w:rPr>
            </w:pPr>
          </w:p>
        </w:tc>
      </w:tr>
      <w:tr w:rsidR="00D35EA4" w14:paraId="7BDC10D1" w14:textId="77777777" w:rsidTr="005A33FC">
        <w:tc>
          <w:tcPr>
            <w:tcW w:w="4531" w:type="dxa"/>
          </w:tcPr>
          <w:p w14:paraId="28283997" w14:textId="40FC83EE" w:rsidR="00D35EA4" w:rsidRDefault="00D35EA4" w:rsidP="00D35EA4">
            <w:pPr>
              <w:spacing w:line="276" w:lineRule="auto"/>
              <w:jc w:val="both"/>
              <w:rPr>
                <w:rFonts w:ascii="Garamond" w:hAnsi="Garamond"/>
              </w:rPr>
            </w:pPr>
            <w:r>
              <w:rPr>
                <w:rFonts w:ascii="Garamond" w:hAnsi="Garamond"/>
              </w:rPr>
              <w:t>DIČ:</w:t>
            </w:r>
          </w:p>
        </w:tc>
        <w:tc>
          <w:tcPr>
            <w:tcW w:w="4531" w:type="dxa"/>
          </w:tcPr>
          <w:p w14:paraId="2A362FFF" w14:textId="77777777" w:rsidR="00D35EA4" w:rsidRDefault="00D35EA4" w:rsidP="00D35EA4">
            <w:pPr>
              <w:spacing w:line="276" w:lineRule="auto"/>
              <w:jc w:val="both"/>
              <w:rPr>
                <w:rFonts w:ascii="Garamond" w:hAnsi="Garamond"/>
              </w:rPr>
            </w:pPr>
          </w:p>
        </w:tc>
      </w:tr>
      <w:tr w:rsidR="00D35EA4" w14:paraId="755973E4" w14:textId="77777777" w:rsidTr="005A33FC">
        <w:tc>
          <w:tcPr>
            <w:tcW w:w="4531" w:type="dxa"/>
          </w:tcPr>
          <w:p w14:paraId="5875C3D3" w14:textId="3679A3E9" w:rsidR="00D35EA4" w:rsidRDefault="00D35EA4" w:rsidP="00D35EA4">
            <w:pPr>
              <w:spacing w:line="276" w:lineRule="auto"/>
              <w:jc w:val="both"/>
              <w:rPr>
                <w:rFonts w:ascii="Garamond" w:hAnsi="Garamond"/>
              </w:rPr>
            </w:pPr>
            <w:r>
              <w:rPr>
                <w:rFonts w:ascii="Garamond" w:hAnsi="Garamond"/>
              </w:rPr>
              <w:t>IČ DPH:</w:t>
            </w:r>
          </w:p>
        </w:tc>
        <w:tc>
          <w:tcPr>
            <w:tcW w:w="4531" w:type="dxa"/>
          </w:tcPr>
          <w:p w14:paraId="38E647B3" w14:textId="77777777" w:rsidR="00D35EA4" w:rsidRDefault="00D35EA4" w:rsidP="00D35EA4">
            <w:pPr>
              <w:spacing w:line="276" w:lineRule="auto"/>
              <w:jc w:val="both"/>
              <w:rPr>
                <w:rFonts w:ascii="Garamond" w:hAnsi="Garamond"/>
              </w:rPr>
            </w:pPr>
          </w:p>
        </w:tc>
      </w:tr>
      <w:tr w:rsidR="00D35EA4" w14:paraId="7D881A5D" w14:textId="77777777" w:rsidTr="005A33FC">
        <w:tc>
          <w:tcPr>
            <w:tcW w:w="4531" w:type="dxa"/>
          </w:tcPr>
          <w:p w14:paraId="447E1132" w14:textId="77777777" w:rsidR="00D35EA4" w:rsidRDefault="00D35EA4" w:rsidP="00D35EA4">
            <w:pPr>
              <w:spacing w:line="276" w:lineRule="auto"/>
              <w:jc w:val="both"/>
              <w:rPr>
                <w:rFonts w:ascii="Garamond" w:hAnsi="Garamond"/>
              </w:rPr>
            </w:pPr>
            <w:r>
              <w:rPr>
                <w:rFonts w:ascii="Garamond" w:hAnsi="Garamond"/>
              </w:rPr>
              <w:t>v mene spoločnosti je oprávnený konať:</w:t>
            </w:r>
          </w:p>
        </w:tc>
        <w:tc>
          <w:tcPr>
            <w:tcW w:w="4531" w:type="dxa"/>
          </w:tcPr>
          <w:p w14:paraId="33667AF7" w14:textId="77777777" w:rsidR="00D35EA4" w:rsidRDefault="00D35EA4" w:rsidP="00D35EA4">
            <w:pPr>
              <w:spacing w:line="276" w:lineRule="auto"/>
              <w:jc w:val="both"/>
              <w:rPr>
                <w:rFonts w:ascii="Garamond" w:hAnsi="Garamond"/>
              </w:rPr>
            </w:pPr>
          </w:p>
        </w:tc>
      </w:tr>
      <w:tr w:rsidR="00D35EA4" w14:paraId="1A50B92A" w14:textId="77777777" w:rsidTr="005A33FC">
        <w:tc>
          <w:tcPr>
            <w:tcW w:w="4531" w:type="dxa"/>
          </w:tcPr>
          <w:p w14:paraId="6D5F375B" w14:textId="2E0FFE1C" w:rsidR="00D35EA4" w:rsidRDefault="00D35EA4" w:rsidP="00D35EA4">
            <w:pPr>
              <w:spacing w:line="276" w:lineRule="auto"/>
              <w:jc w:val="both"/>
              <w:rPr>
                <w:rFonts w:ascii="Garamond" w:hAnsi="Garamond"/>
              </w:rPr>
            </w:pPr>
            <w:r>
              <w:rPr>
                <w:rFonts w:ascii="Garamond" w:hAnsi="Garamond"/>
              </w:rPr>
              <w:t>Bankov</w:t>
            </w:r>
            <w:r w:rsidR="0034621B">
              <w:rPr>
                <w:rFonts w:ascii="Garamond" w:hAnsi="Garamond"/>
              </w:rPr>
              <w:t>é spojenie</w:t>
            </w:r>
            <w:r>
              <w:rPr>
                <w:rFonts w:ascii="Garamond" w:hAnsi="Garamond"/>
              </w:rPr>
              <w:t>:</w:t>
            </w:r>
          </w:p>
        </w:tc>
        <w:tc>
          <w:tcPr>
            <w:tcW w:w="4531" w:type="dxa"/>
          </w:tcPr>
          <w:p w14:paraId="78DB90D8" w14:textId="77777777" w:rsidR="00D35EA4" w:rsidRDefault="00D35EA4" w:rsidP="00D35EA4">
            <w:pPr>
              <w:spacing w:line="276" w:lineRule="auto"/>
              <w:jc w:val="both"/>
              <w:rPr>
                <w:rFonts w:ascii="Garamond" w:hAnsi="Garamond"/>
              </w:rPr>
            </w:pPr>
          </w:p>
        </w:tc>
      </w:tr>
      <w:tr w:rsidR="0034621B" w14:paraId="485D3791" w14:textId="77777777" w:rsidTr="005A33FC">
        <w:tc>
          <w:tcPr>
            <w:tcW w:w="4531" w:type="dxa"/>
          </w:tcPr>
          <w:p w14:paraId="508A1573" w14:textId="2C147DD7" w:rsidR="0034621B" w:rsidRDefault="0034621B" w:rsidP="00D35EA4">
            <w:pPr>
              <w:spacing w:line="276" w:lineRule="auto"/>
              <w:jc w:val="both"/>
              <w:rPr>
                <w:rFonts w:ascii="Garamond" w:hAnsi="Garamond"/>
              </w:rPr>
            </w:pPr>
            <w:r>
              <w:rPr>
                <w:rFonts w:ascii="Garamond" w:hAnsi="Garamond"/>
              </w:rPr>
              <w:t>Číslo účtu</w:t>
            </w:r>
          </w:p>
        </w:tc>
        <w:tc>
          <w:tcPr>
            <w:tcW w:w="4531" w:type="dxa"/>
          </w:tcPr>
          <w:p w14:paraId="5C65CC58" w14:textId="77777777" w:rsidR="0034621B" w:rsidRDefault="0034621B" w:rsidP="00D35EA4">
            <w:pPr>
              <w:spacing w:line="276" w:lineRule="auto"/>
              <w:jc w:val="both"/>
              <w:rPr>
                <w:rFonts w:ascii="Garamond" w:hAnsi="Garamond"/>
              </w:rPr>
            </w:pPr>
          </w:p>
        </w:tc>
      </w:tr>
      <w:tr w:rsidR="0034621B" w14:paraId="70CBF0B2" w14:textId="77777777" w:rsidTr="005A33FC">
        <w:tc>
          <w:tcPr>
            <w:tcW w:w="4531" w:type="dxa"/>
          </w:tcPr>
          <w:p w14:paraId="3B298939" w14:textId="181A2134" w:rsidR="0034621B" w:rsidRDefault="0034621B" w:rsidP="0034621B">
            <w:pPr>
              <w:spacing w:line="276" w:lineRule="auto"/>
              <w:jc w:val="both"/>
              <w:rPr>
                <w:rFonts w:ascii="Garamond" w:hAnsi="Garamond"/>
              </w:rPr>
            </w:pPr>
            <w:r>
              <w:rPr>
                <w:rFonts w:ascii="Garamond" w:hAnsi="Garamond"/>
              </w:rPr>
              <w:t>e-mailová adresa:</w:t>
            </w:r>
          </w:p>
        </w:tc>
        <w:tc>
          <w:tcPr>
            <w:tcW w:w="4531" w:type="dxa"/>
          </w:tcPr>
          <w:p w14:paraId="4382177D" w14:textId="77777777" w:rsidR="0034621B" w:rsidRDefault="0034621B" w:rsidP="0034621B">
            <w:pPr>
              <w:spacing w:line="276" w:lineRule="auto"/>
              <w:jc w:val="both"/>
              <w:rPr>
                <w:rFonts w:ascii="Garamond" w:hAnsi="Garamond"/>
              </w:rPr>
            </w:pPr>
          </w:p>
        </w:tc>
      </w:tr>
      <w:tr w:rsidR="0034621B" w14:paraId="7664CE10" w14:textId="77777777" w:rsidTr="005A33FC">
        <w:tc>
          <w:tcPr>
            <w:tcW w:w="4531" w:type="dxa"/>
          </w:tcPr>
          <w:p w14:paraId="6A9B27CD" w14:textId="77777777" w:rsidR="0034621B" w:rsidRDefault="0034621B" w:rsidP="0034621B">
            <w:pPr>
              <w:spacing w:line="276" w:lineRule="auto"/>
              <w:jc w:val="both"/>
              <w:rPr>
                <w:rFonts w:ascii="Garamond" w:hAnsi="Garamond"/>
              </w:rPr>
            </w:pPr>
            <w:r>
              <w:rPr>
                <w:rFonts w:ascii="Garamond" w:hAnsi="Garamond"/>
              </w:rPr>
              <w:t>telefonický kontakt:</w:t>
            </w:r>
          </w:p>
          <w:p w14:paraId="5ADDD825" w14:textId="1173BCCA" w:rsidR="0034621B" w:rsidRDefault="007263F8" w:rsidP="0034621B">
            <w:pPr>
              <w:spacing w:line="276" w:lineRule="auto"/>
              <w:jc w:val="both"/>
              <w:rPr>
                <w:rFonts w:ascii="Garamond" w:hAnsi="Garamond"/>
              </w:rPr>
            </w:pPr>
            <w:r>
              <w:rPr>
                <w:rFonts w:ascii="Garamond" w:hAnsi="Garamond"/>
              </w:rPr>
              <w:t xml:space="preserve">telefonický kontakt </w:t>
            </w:r>
            <w:proofErr w:type="spellStart"/>
            <w:r>
              <w:rPr>
                <w:rFonts w:ascii="Garamond" w:hAnsi="Garamond"/>
              </w:rPr>
              <w:t>hotline</w:t>
            </w:r>
            <w:proofErr w:type="spellEnd"/>
            <w:r>
              <w:rPr>
                <w:rFonts w:ascii="Garamond" w:hAnsi="Garamond"/>
              </w:rPr>
              <w:t>:</w:t>
            </w:r>
          </w:p>
        </w:tc>
        <w:tc>
          <w:tcPr>
            <w:tcW w:w="4531" w:type="dxa"/>
          </w:tcPr>
          <w:p w14:paraId="0BB9EA79" w14:textId="77777777" w:rsidR="0034621B" w:rsidRDefault="0034621B" w:rsidP="0034621B">
            <w:pPr>
              <w:spacing w:line="276" w:lineRule="auto"/>
              <w:jc w:val="both"/>
              <w:rPr>
                <w:rFonts w:ascii="Garamond" w:hAnsi="Garamond"/>
              </w:rPr>
            </w:pPr>
          </w:p>
        </w:tc>
      </w:tr>
      <w:tr w:rsidR="007263F8" w14:paraId="20F52C34" w14:textId="77777777" w:rsidTr="005A33FC">
        <w:tc>
          <w:tcPr>
            <w:tcW w:w="4531" w:type="dxa"/>
          </w:tcPr>
          <w:p w14:paraId="43AB35BC" w14:textId="77777777" w:rsidR="007263F8" w:rsidRDefault="007263F8" w:rsidP="0034621B">
            <w:pPr>
              <w:spacing w:line="276" w:lineRule="auto"/>
              <w:jc w:val="both"/>
              <w:rPr>
                <w:rFonts w:ascii="Garamond" w:hAnsi="Garamond"/>
              </w:rPr>
            </w:pPr>
          </w:p>
        </w:tc>
        <w:tc>
          <w:tcPr>
            <w:tcW w:w="4531" w:type="dxa"/>
          </w:tcPr>
          <w:p w14:paraId="1A393D66" w14:textId="77777777" w:rsidR="007263F8" w:rsidRDefault="007263F8" w:rsidP="0034621B">
            <w:pPr>
              <w:spacing w:line="276" w:lineRule="auto"/>
              <w:jc w:val="both"/>
              <w:rPr>
                <w:rFonts w:ascii="Garamond" w:hAnsi="Garamond"/>
              </w:rPr>
            </w:pPr>
          </w:p>
        </w:tc>
      </w:tr>
      <w:tr w:rsidR="0034621B" w14:paraId="0CFB767D" w14:textId="77777777" w:rsidTr="005A33FC">
        <w:tc>
          <w:tcPr>
            <w:tcW w:w="9062" w:type="dxa"/>
            <w:gridSpan w:val="2"/>
          </w:tcPr>
          <w:p w14:paraId="25DC3C21" w14:textId="0C6761C5" w:rsidR="0034621B" w:rsidRDefault="0034621B" w:rsidP="0034621B">
            <w:pPr>
              <w:spacing w:line="276" w:lineRule="auto"/>
              <w:jc w:val="both"/>
              <w:rPr>
                <w:rFonts w:ascii="Garamond" w:hAnsi="Garamond"/>
              </w:rPr>
            </w:pPr>
            <w:r>
              <w:rPr>
                <w:rFonts w:ascii="Garamond" w:hAnsi="Garamond"/>
              </w:rPr>
              <w:t>(ďalej len „</w:t>
            </w:r>
            <w:r w:rsidRPr="00A27E30">
              <w:rPr>
                <w:rFonts w:ascii="Garamond" w:hAnsi="Garamond"/>
                <w:b/>
                <w:bCs/>
              </w:rPr>
              <w:t>Poskytovateľ</w:t>
            </w:r>
            <w:r>
              <w:rPr>
                <w:rFonts w:ascii="Garamond" w:hAnsi="Garamond"/>
              </w:rPr>
              <w:t>“</w:t>
            </w:r>
            <w:r w:rsidR="00593F5F">
              <w:rPr>
                <w:rFonts w:ascii="Garamond" w:hAnsi="Garamond"/>
              </w:rPr>
              <w:t xml:space="preserve"> alebo „</w:t>
            </w:r>
            <w:r w:rsidR="00593F5F">
              <w:rPr>
                <w:rFonts w:ascii="Garamond" w:hAnsi="Garamond"/>
                <w:b/>
                <w:bCs/>
              </w:rPr>
              <w:t>Banka</w:t>
            </w:r>
            <w:r w:rsidR="00593F5F">
              <w:rPr>
                <w:rFonts w:ascii="Garamond" w:hAnsi="Garamond"/>
              </w:rPr>
              <w:t>“</w:t>
            </w:r>
            <w:r>
              <w:rPr>
                <w:rFonts w:ascii="Garamond" w:hAnsi="Garamond"/>
              </w:rPr>
              <w:t>)</w:t>
            </w:r>
          </w:p>
        </w:tc>
      </w:tr>
    </w:tbl>
    <w:p w14:paraId="7780EBF1" w14:textId="27E87676" w:rsidR="00280652" w:rsidRDefault="00280652" w:rsidP="00D7151D">
      <w:pPr>
        <w:spacing w:line="276" w:lineRule="auto"/>
        <w:jc w:val="both"/>
        <w:rPr>
          <w:rFonts w:ascii="Garamond" w:hAnsi="Garamond"/>
        </w:rPr>
      </w:pPr>
    </w:p>
    <w:p w14:paraId="453762D7" w14:textId="5C7D6F27" w:rsidR="000B41C8" w:rsidRDefault="00280652" w:rsidP="00263240">
      <w:pPr>
        <w:spacing w:before="480" w:after="0" w:line="276" w:lineRule="auto"/>
        <w:jc w:val="center"/>
        <w:rPr>
          <w:rFonts w:ascii="Garamond" w:hAnsi="Garamond"/>
        </w:rPr>
      </w:pPr>
      <w:r>
        <w:rPr>
          <w:rFonts w:ascii="Garamond" w:hAnsi="Garamond"/>
        </w:rPr>
        <w:t>za nižšie uvedených pod</w:t>
      </w:r>
      <w:r w:rsidR="00A537E4">
        <w:rPr>
          <w:rFonts w:ascii="Garamond" w:hAnsi="Garamond"/>
        </w:rPr>
        <w:t>mienok</w:t>
      </w:r>
      <w:r w:rsidR="000B41C8">
        <w:rPr>
          <w:rFonts w:ascii="Garamond" w:hAnsi="Garamond"/>
        </w:rPr>
        <w:t xml:space="preserve"> uzatvorili túto zmluvu o akceptácii platobných kariet a dodaní hardvéru </w:t>
      </w:r>
    </w:p>
    <w:p w14:paraId="1C1554BA" w14:textId="39D54E3A" w:rsidR="00263240" w:rsidRDefault="000B41C8" w:rsidP="005A33FC">
      <w:pPr>
        <w:spacing w:after="360" w:line="276" w:lineRule="auto"/>
        <w:jc w:val="center"/>
        <w:rPr>
          <w:rFonts w:ascii="Garamond" w:hAnsi="Garamond"/>
        </w:rPr>
      </w:pPr>
      <w:r>
        <w:rPr>
          <w:rFonts w:ascii="Garamond" w:hAnsi="Garamond"/>
        </w:rPr>
        <w:t>(ďalej len „</w:t>
      </w:r>
      <w:r w:rsidRPr="000B41C8">
        <w:rPr>
          <w:rFonts w:ascii="Garamond" w:hAnsi="Garamond"/>
          <w:b/>
          <w:bCs/>
        </w:rPr>
        <w:t>Zmluva</w:t>
      </w:r>
      <w:r>
        <w:rPr>
          <w:rFonts w:ascii="Garamond" w:hAnsi="Garamond"/>
        </w:rPr>
        <w:t>“)</w:t>
      </w:r>
      <w:r w:rsidR="00263240">
        <w:rPr>
          <w:rFonts w:ascii="Garamond" w:hAnsi="Garamond"/>
        </w:rPr>
        <w:br w:type="page"/>
      </w:r>
    </w:p>
    <w:bookmarkStart w:id="5" w:name="_Toc83645475" w:displacedByCustomXml="next"/>
    <w:sdt>
      <w:sdtPr>
        <w:rPr>
          <w:rFonts w:ascii="Garamond" w:eastAsiaTheme="minorHAnsi" w:hAnsi="Garamond" w:cstheme="minorBidi"/>
          <w:color w:val="auto"/>
          <w:sz w:val="22"/>
          <w:szCs w:val="22"/>
          <w:lang w:eastAsia="en-US"/>
        </w:rPr>
        <w:id w:val="708460866"/>
        <w:docPartObj>
          <w:docPartGallery w:val="Table of Contents"/>
          <w:docPartUnique/>
        </w:docPartObj>
      </w:sdtPr>
      <w:sdtEndPr>
        <w:rPr>
          <w:b/>
          <w:bCs/>
        </w:rPr>
      </w:sdtEndPr>
      <w:sdtContent>
        <w:p w14:paraId="6B3A570C" w14:textId="08B83E70" w:rsidR="0057015C" w:rsidRPr="0016751C" w:rsidRDefault="0057015C" w:rsidP="0057015C">
          <w:pPr>
            <w:pStyle w:val="Hlavikaobsahu"/>
            <w:spacing w:after="60"/>
            <w:rPr>
              <w:rFonts w:ascii="Garamond" w:hAnsi="Garamond"/>
              <w:b/>
              <w:bCs/>
              <w:color w:val="auto"/>
              <w:sz w:val="22"/>
              <w:szCs w:val="22"/>
            </w:rPr>
          </w:pPr>
          <w:r w:rsidRPr="0016751C">
            <w:rPr>
              <w:rFonts w:ascii="Garamond" w:hAnsi="Garamond"/>
              <w:b/>
              <w:bCs/>
              <w:color w:val="auto"/>
              <w:sz w:val="22"/>
              <w:szCs w:val="22"/>
            </w:rPr>
            <w:t>OBSAH</w:t>
          </w:r>
        </w:p>
        <w:p w14:paraId="334F5E48" w14:textId="05D79F63" w:rsidR="0016751C" w:rsidRPr="0016751C" w:rsidRDefault="0057015C">
          <w:pPr>
            <w:pStyle w:val="Obsah1"/>
            <w:tabs>
              <w:tab w:val="right" w:leader="dot" w:pos="9062"/>
            </w:tabs>
            <w:rPr>
              <w:rFonts w:ascii="Garamond" w:eastAsiaTheme="minorEastAsia" w:hAnsi="Garamond"/>
              <w:noProof/>
              <w:lang w:val="cs-CZ" w:eastAsia="cs-CZ"/>
            </w:rPr>
          </w:pPr>
          <w:r w:rsidRPr="0016751C">
            <w:rPr>
              <w:rFonts w:ascii="Garamond" w:hAnsi="Garamond"/>
            </w:rPr>
            <w:fldChar w:fldCharType="begin"/>
          </w:r>
          <w:r w:rsidRPr="0016751C">
            <w:rPr>
              <w:rFonts w:ascii="Garamond" w:hAnsi="Garamond"/>
            </w:rPr>
            <w:instrText xml:space="preserve"> TOC \o "1-3" \h \z \u </w:instrText>
          </w:r>
          <w:r w:rsidRPr="0016751C">
            <w:rPr>
              <w:rFonts w:ascii="Garamond" w:hAnsi="Garamond"/>
            </w:rPr>
            <w:fldChar w:fldCharType="separate"/>
          </w:r>
          <w:hyperlink w:anchor="_Toc86320944" w:history="1">
            <w:r w:rsidR="0016751C" w:rsidRPr="0016751C">
              <w:rPr>
                <w:rStyle w:val="Hypertextovprepojenie"/>
                <w:rFonts w:ascii="Garamond" w:hAnsi="Garamond"/>
                <w:noProof/>
              </w:rPr>
              <w:t>ZMLUVNÉ STRANY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_Toc86320944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w:t>
            </w:r>
            <w:r w:rsidR="0016751C" w:rsidRPr="0016751C">
              <w:rPr>
                <w:rFonts w:ascii="Garamond" w:hAnsi="Garamond"/>
                <w:noProof/>
                <w:webHidden/>
              </w:rPr>
              <w:fldChar w:fldCharType="end"/>
            </w:r>
          </w:hyperlink>
        </w:p>
        <w:p w14:paraId="06E0BDB6" w14:textId="6C0B900B" w:rsidR="0016751C" w:rsidRPr="0016751C" w:rsidRDefault="00D45D5B">
          <w:pPr>
            <w:pStyle w:val="Obsah1"/>
            <w:tabs>
              <w:tab w:val="right" w:leader="dot" w:pos="9062"/>
            </w:tabs>
            <w:rPr>
              <w:rFonts w:ascii="Garamond" w:eastAsiaTheme="minorEastAsia" w:hAnsi="Garamond"/>
              <w:noProof/>
              <w:lang w:val="cs-CZ" w:eastAsia="cs-CZ"/>
            </w:rPr>
          </w:pPr>
          <w:hyperlink w:anchor="_Toc86320945" w:history="1">
            <w:r w:rsidR="0016751C" w:rsidRPr="0016751C">
              <w:rPr>
                <w:rStyle w:val="Hypertextovprepojenie"/>
                <w:rFonts w:ascii="Garamond" w:hAnsi="Garamond"/>
                <w:noProof/>
              </w:rPr>
              <w:t>PREAMBULA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_Toc86320945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3</w:t>
            </w:r>
            <w:r w:rsidR="0016751C" w:rsidRPr="0016751C">
              <w:rPr>
                <w:rFonts w:ascii="Garamond" w:hAnsi="Garamond"/>
                <w:noProof/>
                <w:webHidden/>
              </w:rPr>
              <w:fldChar w:fldCharType="end"/>
            </w:r>
          </w:hyperlink>
        </w:p>
        <w:p w14:paraId="76DAA284" w14:textId="491A26C9" w:rsidR="0016751C" w:rsidRPr="0016751C" w:rsidRDefault="00D45D5B">
          <w:pPr>
            <w:pStyle w:val="Obsah1"/>
            <w:tabs>
              <w:tab w:val="right" w:leader="dot" w:pos="9062"/>
            </w:tabs>
            <w:rPr>
              <w:rFonts w:ascii="Garamond" w:eastAsiaTheme="minorEastAsia" w:hAnsi="Garamond"/>
              <w:noProof/>
              <w:lang w:val="cs-CZ" w:eastAsia="cs-CZ"/>
            </w:rPr>
          </w:pPr>
          <w:hyperlink w:anchor="_Toc86320946" w:history="1">
            <w:r w:rsidR="0016751C" w:rsidRPr="0016751C">
              <w:rPr>
                <w:rStyle w:val="Hypertextovprepojenie"/>
                <w:rFonts w:ascii="Garamond" w:hAnsi="Garamond"/>
                <w:noProof/>
              </w:rPr>
              <w:t>PREDMET ZMLUVY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_Toc86320946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3</w:t>
            </w:r>
            <w:r w:rsidR="0016751C" w:rsidRPr="0016751C">
              <w:rPr>
                <w:rFonts w:ascii="Garamond" w:hAnsi="Garamond"/>
                <w:noProof/>
                <w:webHidden/>
              </w:rPr>
              <w:fldChar w:fldCharType="end"/>
            </w:r>
          </w:hyperlink>
        </w:p>
        <w:p w14:paraId="3C999305" w14:textId="7C99967D" w:rsidR="0016751C" w:rsidRPr="0016751C" w:rsidRDefault="00D45D5B">
          <w:pPr>
            <w:pStyle w:val="Obsah1"/>
            <w:tabs>
              <w:tab w:val="right" w:leader="dot" w:pos="9062"/>
            </w:tabs>
            <w:rPr>
              <w:rFonts w:ascii="Garamond" w:eastAsiaTheme="minorEastAsia" w:hAnsi="Garamond"/>
              <w:noProof/>
              <w:lang w:val="cs-CZ" w:eastAsia="cs-CZ"/>
            </w:rPr>
          </w:pPr>
          <w:hyperlink w:anchor="_Toc86320947" w:history="1">
            <w:r w:rsidR="0016751C" w:rsidRPr="0016751C">
              <w:rPr>
                <w:rStyle w:val="Hypertextovprepojenie"/>
                <w:rFonts w:ascii="Garamond" w:hAnsi="Garamond"/>
                <w:noProof/>
              </w:rPr>
              <w:t>TESTOVANIE, DODACIA LEHOTA A MIESTO DODANIA PREDMETU PLNENIA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_Toc86320947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4</w:t>
            </w:r>
            <w:r w:rsidR="0016751C" w:rsidRPr="0016751C">
              <w:rPr>
                <w:rFonts w:ascii="Garamond" w:hAnsi="Garamond"/>
                <w:noProof/>
                <w:webHidden/>
              </w:rPr>
              <w:fldChar w:fldCharType="end"/>
            </w:r>
          </w:hyperlink>
        </w:p>
        <w:p w14:paraId="6AAA0466" w14:textId="39794F29" w:rsidR="0016751C" w:rsidRPr="0016751C" w:rsidRDefault="00D45D5B">
          <w:pPr>
            <w:pStyle w:val="Obsah1"/>
            <w:tabs>
              <w:tab w:val="right" w:leader="dot" w:pos="9062"/>
            </w:tabs>
            <w:rPr>
              <w:rFonts w:ascii="Garamond" w:eastAsiaTheme="minorEastAsia" w:hAnsi="Garamond"/>
              <w:noProof/>
              <w:lang w:val="cs-CZ" w:eastAsia="cs-CZ"/>
            </w:rPr>
          </w:pPr>
          <w:hyperlink w:anchor="_Toc86320948" w:history="1">
            <w:r w:rsidR="0016751C" w:rsidRPr="0016751C">
              <w:rPr>
                <w:rStyle w:val="Hypertextovprepojenie"/>
                <w:rFonts w:ascii="Garamond" w:hAnsi="Garamond"/>
                <w:noProof/>
              </w:rPr>
              <w:t>PRÁVA A POVINNOSTI ZMLUVNÝCH STRÁN</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_Toc86320948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6</w:t>
            </w:r>
            <w:r w:rsidR="0016751C" w:rsidRPr="0016751C">
              <w:rPr>
                <w:rFonts w:ascii="Garamond" w:hAnsi="Garamond"/>
                <w:noProof/>
                <w:webHidden/>
              </w:rPr>
              <w:fldChar w:fldCharType="end"/>
            </w:r>
          </w:hyperlink>
        </w:p>
        <w:p w14:paraId="1777B83D" w14:textId="39B65E5A" w:rsidR="0016751C" w:rsidRPr="0016751C" w:rsidRDefault="00D45D5B">
          <w:pPr>
            <w:pStyle w:val="Obsah2"/>
            <w:tabs>
              <w:tab w:val="left" w:pos="660"/>
              <w:tab w:val="right" w:leader="dot" w:pos="9062"/>
            </w:tabs>
            <w:rPr>
              <w:rFonts w:ascii="Garamond" w:eastAsiaTheme="minorEastAsia" w:hAnsi="Garamond"/>
              <w:noProof/>
              <w:lang w:val="cs-CZ" w:eastAsia="cs-CZ"/>
            </w:rPr>
          </w:pPr>
          <w:hyperlink w:anchor="_Toc86320949" w:history="1">
            <w:r w:rsidR="0016751C" w:rsidRPr="0016751C">
              <w:rPr>
                <w:rStyle w:val="Hypertextovprepojenie"/>
                <w:rFonts w:ascii="Garamond" w:hAnsi="Garamond"/>
                <w:noProof/>
              </w:rPr>
              <w:t>I.</w:t>
            </w:r>
            <w:r w:rsidR="0016751C" w:rsidRPr="0016751C">
              <w:rPr>
                <w:rFonts w:ascii="Garamond" w:eastAsiaTheme="minorEastAsia" w:hAnsi="Garamond"/>
                <w:noProof/>
                <w:lang w:val="cs-CZ" w:eastAsia="cs-CZ"/>
              </w:rPr>
              <w:tab/>
            </w:r>
            <w:r w:rsidR="0016751C" w:rsidRPr="0016751C">
              <w:rPr>
                <w:rStyle w:val="Hypertextovprepojenie"/>
                <w:rFonts w:ascii="Garamond" w:hAnsi="Garamond"/>
                <w:noProof/>
              </w:rPr>
              <w:t>PRÁVA A POVINNOSTI PREVÁDZKOVATEĽA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_Toc86320949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6</w:t>
            </w:r>
            <w:r w:rsidR="0016751C" w:rsidRPr="0016751C">
              <w:rPr>
                <w:rFonts w:ascii="Garamond" w:hAnsi="Garamond"/>
                <w:noProof/>
                <w:webHidden/>
              </w:rPr>
              <w:fldChar w:fldCharType="end"/>
            </w:r>
          </w:hyperlink>
        </w:p>
        <w:p w14:paraId="66E3C750" w14:textId="0489A0B4" w:rsidR="0016751C" w:rsidRPr="0016751C" w:rsidRDefault="00D45D5B">
          <w:pPr>
            <w:pStyle w:val="Obsah2"/>
            <w:tabs>
              <w:tab w:val="left" w:pos="660"/>
              <w:tab w:val="right" w:leader="dot" w:pos="9062"/>
            </w:tabs>
            <w:rPr>
              <w:rFonts w:ascii="Garamond" w:eastAsiaTheme="minorEastAsia" w:hAnsi="Garamond"/>
              <w:noProof/>
              <w:lang w:val="cs-CZ" w:eastAsia="cs-CZ"/>
            </w:rPr>
          </w:pPr>
          <w:hyperlink w:anchor="_Toc86320950" w:history="1">
            <w:r w:rsidR="0016751C" w:rsidRPr="0016751C">
              <w:rPr>
                <w:rStyle w:val="Hypertextovprepojenie"/>
                <w:rFonts w:ascii="Garamond" w:hAnsi="Garamond"/>
                <w:noProof/>
              </w:rPr>
              <w:t>II.</w:t>
            </w:r>
            <w:r w:rsidR="0016751C" w:rsidRPr="0016751C">
              <w:rPr>
                <w:rFonts w:ascii="Garamond" w:eastAsiaTheme="minorEastAsia" w:hAnsi="Garamond"/>
                <w:noProof/>
                <w:lang w:val="cs-CZ" w:eastAsia="cs-CZ"/>
              </w:rPr>
              <w:tab/>
            </w:r>
            <w:r w:rsidR="0016751C" w:rsidRPr="0016751C">
              <w:rPr>
                <w:rStyle w:val="Hypertextovprepojenie"/>
                <w:rFonts w:ascii="Garamond" w:hAnsi="Garamond"/>
                <w:noProof/>
              </w:rPr>
              <w:t>PRÁVA A POVINNOSTI POSKYTOVATEĽA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_Toc86320950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6</w:t>
            </w:r>
            <w:r w:rsidR="0016751C" w:rsidRPr="0016751C">
              <w:rPr>
                <w:rFonts w:ascii="Garamond" w:hAnsi="Garamond"/>
                <w:noProof/>
                <w:webHidden/>
              </w:rPr>
              <w:fldChar w:fldCharType="end"/>
            </w:r>
          </w:hyperlink>
        </w:p>
        <w:p w14:paraId="4B622905" w14:textId="108D2B3A" w:rsidR="0016751C" w:rsidRPr="0016751C" w:rsidRDefault="00D45D5B">
          <w:pPr>
            <w:pStyle w:val="Obsah1"/>
            <w:tabs>
              <w:tab w:val="right" w:leader="dot" w:pos="9062"/>
            </w:tabs>
            <w:rPr>
              <w:rFonts w:ascii="Garamond" w:eastAsiaTheme="minorEastAsia" w:hAnsi="Garamond"/>
              <w:noProof/>
              <w:lang w:val="cs-CZ" w:eastAsia="cs-CZ"/>
            </w:rPr>
          </w:pPr>
          <w:hyperlink w:anchor="_Toc86320951" w:history="1">
            <w:r w:rsidR="0016751C" w:rsidRPr="0016751C">
              <w:rPr>
                <w:rStyle w:val="Hypertextovprepojenie"/>
                <w:rFonts w:ascii="Garamond" w:hAnsi="Garamond"/>
                <w:noProof/>
              </w:rPr>
              <w:t>ODMENA POSKYTOVATEĽA A PLATOBNÉ PODMIENKY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_Toc86320951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7</w:t>
            </w:r>
            <w:r w:rsidR="0016751C" w:rsidRPr="0016751C">
              <w:rPr>
                <w:rFonts w:ascii="Garamond" w:hAnsi="Garamond"/>
                <w:noProof/>
                <w:webHidden/>
              </w:rPr>
              <w:fldChar w:fldCharType="end"/>
            </w:r>
          </w:hyperlink>
        </w:p>
        <w:p w14:paraId="0FCC804F" w14:textId="0B66EE44" w:rsidR="0016751C" w:rsidRPr="0016751C" w:rsidRDefault="00D45D5B">
          <w:pPr>
            <w:pStyle w:val="Obsah1"/>
            <w:tabs>
              <w:tab w:val="right" w:leader="dot" w:pos="9062"/>
            </w:tabs>
            <w:rPr>
              <w:rFonts w:ascii="Garamond" w:eastAsiaTheme="minorEastAsia" w:hAnsi="Garamond"/>
              <w:noProof/>
              <w:lang w:val="cs-CZ" w:eastAsia="cs-CZ"/>
            </w:rPr>
          </w:pPr>
          <w:hyperlink w:anchor="_Toc86320952" w:history="1">
            <w:r w:rsidR="0016751C" w:rsidRPr="0016751C">
              <w:rPr>
                <w:rStyle w:val="Hypertextovprepojenie"/>
                <w:rFonts w:ascii="Garamond" w:hAnsi="Garamond"/>
                <w:noProof/>
              </w:rPr>
              <w:t>TECHNICKÉ RIEŠENIE</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_Toc86320952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9</w:t>
            </w:r>
            <w:r w:rsidR="0016751C" w:rsidRPr="0016751C">
              <w:rPr>
                <w:rFonts w:ascii="Garamond" w:hAnsi="Garamond"/>
                <w:noProof/>
                <w:webHidden/>
              </w:rPr>
              <w:fldChar w:fldCharType="end"/>
            </w:r>
          </w:hyperlink>
        </w:p>
        <w:p w14:paraId="336301DC" w14:textId="527A40A1" w:rsidR="0016751C" w:rsidRPr="0016751C" w:rsidRDefault="00D45D5B">
          <w:pPr>
            <w:pStyle w:val="Obsah1"/>
            <w:tabs>
              <w:tab w:val="right" w:leader="dot" w:pos="9062"/>
            </w:tabs>
            <w:rPr>
              <w:rFonts w:ascii="Garamond" w:eastAsiaTheme="minorEastAsia" w:hAnsi="Garamond"/>
              <w:noProof/>
              <w:lang w:val="cs-CZ" w:eastAsia="cs-CZ"/>
            </w:rPr>
          </w:pPr>
          <w:hyperlink w:anchor="_Toc86320953" w:history="1">
            <w:r w:rsidR="0016751C" w:rsidRPr="0016751C">
              <w:rPr>
                <w:rStyle w:val="Hypertextovprepojenie"/>
                <w:rFonts w:ascii="Garamond" w:hAnsi="Garamond"/>
                <w:noProof/>
              </w:rPr>
              <w:t>LICENČNÉ PODMIENKY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_Toc86320953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11</w:t>
            </w:r>
            <w:r w:rsidR="0016751C" w:rsidRPr="0016751C">
              <w:rPr>
                <w:rFonts w:ascii="Garamond" w:hAnsi="Garamond"/>
                <w:noProof/>
                <w:webHidden/>
              </w:rPr>
              <w:fldChar w:fldCharType="end"/>
            </w:r>
          </w:hyperlink>
        </w:p>
        <w:p w14:paraId="784B205F" w14:textId="223C1B7C" w:rsidR="0016751C" w:rsidRPr="0016751C" w:rsidRDefault="00D45D5B">
          <w:pPr>
            <w:pStyle w:val="Obsah1"/>
            <w:tabs>
              <w:tab w:val="right" w:leader="dot" w:pos="9062"/>
            </w:tabs>
            <w:rPr>
              <w:rFonts w:ascii="Garamond" w:eastAsiaTheme="minorEastAsia" w:hAnsi="Garamond"/>
              <w:noProof/>
              <w:lang w:val="cs-CZ" w:eastAsia="cs-CZ"/>
            </w:rPr>
          </w:pPr>
          <w:hyperlink w:anchor="_Toc86320954" w:history="1">
            <w:r w:rsidR="0016751C" w:rsidRPr="0016751C">
              <w:rPr>
                <w:rStyle w:val="Hypertextovprepojenie"/>
                <w:rFonts w:ascii="Garamond" w:hAnsi="Garamond"/>
                <w:noProof/>
              </w:rPr>
              <w:t>ČLÁNOK IX.</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_Toc86320954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12</w:t>
            </w:r>
            <w:r w:rsidR="0016751C" w:rsidRPr="0016751C">
              <w:rPr>
                <w:rFonts w:ascii="Garamond" w:hAnsi="Garamond"/>
                <w:noProof/>
                <w:webHidden/>
              </w:rPr>
              <w:fldChar w:fldCharType="end"/>
            </w:r>
          </w:hyperlink>
        </w:p>
        <w:p w14:paraId="7525D957" w14:textId="44FA1FC4" w:rsidR="0016751C" w:rsidRPr="0016751C" w:rsidRDefault="00D45D5B">
          <w:pPr>
            <w:pStyle w:val="Obsah1"/>
            <w:tabs>
              <w:tab w:val="right" w:leader="dot" w:pos="9062"/>
            </w:tabs>
            <w:rPr>
              <w:rFonts w:ascii="Garamond" w:eastAsiaTheme="minorEastAsia" w:hAnsi="Garamond"/>
              <w:noProof/>
              <w:lang w:val="cs-CZ" w:eastAsia="cs-CZ"/>
            </w:rPr>
          </w:pPr>
          <w:hyperlink w:anchor="_Toc86320955" w:history="1">
            <w:r w:rsidR="0016751C" w:rsidRPr="0016751C">
              <w:rPr>
                <w:rStyle w:val="Hypertextovprepojenie"/>
                <w:rFonts w:ascii="Garamond" w:hAnsi="Garamond"/>
                <w:noProof/>
              </w:rPr>
              <w:t>ZÁRUKA A MIMOZÁRUČNÉ SERVISNÉ PODMIENKY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_Toc86320955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12</w:t>
            </w:r>
            <w:r w:rsidR="0016751C" w:rsidRPr="0016751C">
              <w:rPr>
                <w:rFonts w:ascii="Garamond" w:hAnsi="Garamond"/>
                <w:noProof/>
                <w:webHidden/>
              </w:rPr>
              <w:fldChar w:fldCharType="end"/>
            </w:r>
          </w:hyperlink>
        </w:p>
        <w:p w14:paraId="480FD01F" w14:textId="0F0552EE" w:rsidR="0016751C" w:rsidRPr="0016751C" w:rsidRDefault="00D45D5B">
          <w:pPr>
            <w:pStyle w:val="Obsah1"/>
            <w:tabs>
              <w:tab w:val="right" w:leader="dot" w:pos="9062"/>
            </w:tabs>
            <w:rPr>
              <w:rFonts w:ascii="Garamond" w:eastAsiaTheme="minorEastAsia" w:hAnsi="Garamond"/>
              <w:noProof/>
              <w:lang w:val="cs-CZ" w:eastAsia="cs-CZ"/>
            </w:rPr>
          </w:pPr>
          <w:hyperlink w:anchor="_Toc86320956" w:history="1">
            <w:r w:rsidR="0016751C" w:rsidRPr="0016751C">
              <w:rPr>
                <w:rStyle w:val="Hypertextovprepojenie"/>
                <w:rFonts w:ascii="Garamond" w:hAnsi="Garamond"/>
                <w:noProof/>
              </w:rPr>
              <w:t>DOBA TRVANIA ZMLUVY A UKONČENIE ZMLUVY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_Toc86320956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13</w:t>
            </w:r>
            <w:r w:rsidR="0016751C" w:rsidRPr="0016751C">
              <w:rPr>
                <w:rFonts w:ascii="Garamond" w:hAnsi="Garamond"/>
                <w:noProof/>
                <w:webHidden/>
              </w:rPr>
              <w:fldChar w:fldCharType="end"/>
            </w:r>
          </w:hyperlink>
        </w:p>
        <w:p w14:paraId="21B0164C" w14:textId="5B9DF444" w:rsidR="0016751C" w:rsidRPr="0016751C" w:rsidRDefault="00D45D5B">
          <w:pPr>
            <w:pStyle w:val="Obsah1"/>
            <w:tabs>
              <w:tab w:val="right" w:leader="dot" w:pos="9062"/>
            </w:tabs>
            <w:rPr>
              <w:rFonts w:ascii="Garamond" w:eastAsiaTheme="minorEastAsia" w:hAnsi="Garamond"/>
              <w:noProof/>
              <w:lang w:val="cs-CZ" w:eastAsia="cs-CZ"/>
            </w:rPr>
          </w:pPr>
          <w:hyperlink w:anchor="_Toc86320957" w:history="1">
            <w:r w:rsidR="0016751C" w:rsidRPr="0016751C">
              <w:rPr>
                <w:rStyle w:val="Hypertextovprepojenie"/>
                <w:rFonts w:ascii="Garamond" w:hAnsi="Garamond"/>
                <w:noProof/>
              </w:rPr>
              <w:t>DORUČOVANIE PÍSOMNOSTÍ A KONTAKTNÉ OSOBY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_Toc86320957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13</w:t>
            </w:r>
            <w:r w:rsidR="0016751C" w:rsidRPr="0016751C">
              <w:rPr>
                <w:rFonts w:ascii="Garamond" w:hAnsi="Garamond"/>
                <w:noProof/>
                <w:webHidden/>
              </w:rPr>
              <w:fldChar w:fldCharType="end"/>
            </w:r>
          </w:hyperlink>
        </w:p>
        <w:p w14:paraId="7B541DB3" w14:textId="0D8FA509" w:rsidR="0016751C" w:rsidRPr="0016751C" w:rsidRDefault="00D45D5B">
          <w:pPr>
            <w:pStyle w:val="Obsah1"/>
            <w:tabs>
              <w:tab w:val="right" w:leader="dot" w:pos="9062"/>
            </w:tabs>
            <w:rPr>
              <w:rFonts w:ascii="Garamond" w:eastAsiaTheme="minorEastAsia" w:hAnsi="Garamond"/>
              <w:noProof/>
              <w:lang w:val="cs-CZ" w:eastAsia="cs-CZ"/>
            </w:rPr>
          </w:pPr>
          <w:hyperlink w:anchor="_Toc86320958" w:history="1">
            <w:r w:rsidR="0016751C" w:rsidRPr="0016751C">
              <w:rPr>
                <w:rStyle w:val="Hypertextovprepojenie"/>
                <w:rFonts w:ascii="Garamond" w:hAnsi="Garamond"/>
                <w:noProof/>
              </w:rPr>
              <w:t>OCHRANA D</w:t>
            </w:r>
            <w:r w:rsidR="0016751C" w:rsidRPr="0016751C">
              <w:rPr>
                <w:rStyle w:val="Hypertextovprepojenie"/>
                <w:rFonts w:ascii="Cambria" w:hAnsi="Cambria" w:cs="Cambria"/>
                <w:noProof/>
              </w:rPr>
              <w:t>Ȏ</w:t>
            </w:r>
            <w:r w:rsidR="0016751C" w:rsidRPr="0016751C">
              <w:rPr>
                <w:rStyle w:val="Hypertextovprepojenie"/>
                <w:rFonts w:ascii="Garamond" w:hAnsi="Garamond"/>
                <w:noProof/>
              </w:rPr>
              <w:t>VERNÝCH INFORMÁCIÍ A OSOBNÉ ÚDAJE</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_Toc86320958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14</w:t>
            </w:r>
            <w:r w:rsidR="0016751C" w:rsidRPr="0016751C">
              <w:rPr>
                <w:rFonts w:ascii="Garamond" w:hAnsi="Garamond"/>
                <w:noProof/>
                <w:webHidden/>
              </w:rPr>
              <w:fldChar w:fldCharType="end"/>
            </w:r>
          </w:hyperlink>
        </w:p>
        <w:p w14:paraId="65044FCA" w14:textId="0D18B617" w:rsidR="0016751C" w:rsidRPr="0016751C" w:rsidRDefault="00D45D5B">
          <w:pPr>
            <w:pStyle w:val="Obsah1"/>
            <w:tabs>
              <w:tab w:val="right" w:leader="dot" w:pos="9062"/>
            </w:tabs>
            <w:rPr>
              <w:rFonts w:ascii="Garamond" w:eastAsiaTheme="minorEastAsia" w:hAnsi="Garamond"/>
              <w:noProof/>
              <w:lang w:val="cs-CZ" w:eastAsia="cs-CZ"/>
            </w:rPr>
          </w:pPr>
          <w:hyperlink w:anchor="_Toc86320959" w:history="1">
            <w:r w:rsidR="0016751C" w:rsidRPr="0016751C">
              <w:rPr>
                <w:rStyle w:val="Hypertextovprepojenie"/>
                <w:rFonts w:ascii="Garamond" w:hAnsi="Garamond"/>
                <w:noProof/>
              </w:rPr>
              <w:t>SUBDODÁVATELIA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_Toc86320959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14</w:t>
            </w:r>
            <w:r w:rsidR="0016751C" w:rsidRPr="0016751C">
              <w:rPr>
                <w:rFonts w:ascii="Garamond" w:hAnsi="Garamond"/>
                <w:noProof/>
                <w:webHidden/>
              </w:rPr>
              <w:fldChar w:fldCharType="end"/>
            </w:r>
          </w:hyperlink>
        </w:p>
        <w:p w14:paraId="7175EAA5" w14:textId="7C597AD8" w:rsidR="0016751C" w:rsidRPr="0016751C" w:rsidRDefault="00D45D5B">
          <w:pPr>
            <w:pStyle w:val="Obsah1"/>
            <w:tabs>
              <w:tab w:val="right" w:leader="dot" w:pos="9062"/>
            </w:tabs>
            <w:rPr>
              <w:rFonts w:ascii="Garamond" w:eastAsiaTheme="minorEastAsia" w:hAnsi="Garamond"/>
              <w:noProof/>
              <w:lang w:val="cs-CZ" w:eastAsia="cs-CZ"/>
            </w:rPr>
          </w:pPr>
          <w:hyperlink w:anchor="_Toc86320960" w:history="1">
            <w:r w:rsidR="0016751C" w:rsidRPr="0016751C">
              <w:rPr>
                <w:rStyle w:val="Hypertextovprepojenie"/>
                <w:rFonts w:ascii="Garamond" w:hAnsi="Garamond"/>
                <w:noProof/>
              </w:rPr>
              <w:t>OSOBITNÉ USTANOVENIA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_Toc86320960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16</w:t>
            </w:r>
            <w:r w:rsidR="0016751C" w:rsidRPr="0016751C">
              <w:rPr>
                <w:rFonts w:ascii="Garamond" w:hAnsi="Garamond"/>
                <w:noProof/>
                <w:webHidden/>
              </w:rPr>
              <w:fldChar w:fldCharType="end"/>
            </w:r>
          </w:hyperlink>
        </w:p>
        <w:p w14:paraId="53B7BC38" w14:textId="6FE53215" w:rsidR="0016751C" w:rsidRPr="0016751C" w:rsidRDefault="00D45D5B">
          <w:pPr>
            <w:pStyle w:val="Obsah1"/>
            <w:tabs>
              <w:tab w:val="right" w:leader="dot" w:pos="9062"/>
            </w:tabs>
            <w:rPr>
              <w:rFonts w:ascii="Garamond" w:eastAsiaTheme="minorEastAsia" w:hAnsi="Garamond"/>
              <w:noProof/>
              <w:lang w:val="cs-CZ" w:eastAsia="cs-CZ"/>
            </w:rPr>
          </w:pPr>
          <w:hyperlink w:anchor="_Toc86320961" w:history="1">
            <w:r w:rsidR="0016751C" w:rsidRPr="0016751C">
              <w:rPr>
                <w:rStyle w:val="Hypertextovprepojenie"/>
                <w:rFonts w:ascii="Garamond" w:hAnsi="Garamond"/>
                <w:noProof/>
              </w:rPr>
              <w:t>SANKCIE</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_Toc86320961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17</w:t>
            </w:r>
            <w:r w:rsidR="0016751C" w:rsidRPr="0016751C">
              <w:rPr>
                <w:rFonts w:ascii="Garamond" w:hAnsi="Garamond"/>
                <w:noProof/>
                <w:webHidden/>
              </w:rPr>
              <w:fldChar w:fldCharType="end"/>
            </w:r>
          </w:hyperlink>
        </w:p>
        <w:p w14:paraId="4ABC88FC" w14:textId="1A83E43D" w:rsidR="0016751C" w:rsidRPr="0016751C" w:rsidRDefault="00D45D5B">
          <w:pPr>
            <w:pStyle w:val="Obsah1"/>
            <w:tabs>
              <w:tab w:val="right" w:leader="dot" w:pos="9062"/>
            </w:tabs>
            <w:rPr>
              <w:rFonts w:ascii="Garamond" w:eastAsiaTheme="minorEastAsia" w:hAnsi="Garamond"/>
              <w:noProof/>
              <w:lang w:val="cs-CZ" w:eastAsia="cs-CZ"/>
            </w:rPr>
          </w:pPr>
          <w:hyperlink w:anchor="_Toc86320962" w:history="1">
            <w:r w:rsidR="0016751C" w:rsidRPr="0016751C">
              <w:rPr>
                <w:rStyle w:val="Hypertextovprepojenie"/>
                <w:rFonts w:ascii="Garamond" w:hAnsi="Garamond"/>
                <w:noProof/>
              </w:rPr>
              <w:t>NÁHRADA ŠKODY</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_Toc86320962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18</w:t>
            </w:r>
            <w:r w:rsidR="0016751C" w:rsidRPr="0016751C">
              <w:rPr>
                <w:rFonts w:ascii="Garamond" w:hAnsi="Garamond"/>
                <w:noProof/>
                <w:webHidden/>
              </w:rPr>
              <w:fldChar w:fldCharType="end"/>
            </w:r>
          </w:hyperlink>
        </w:p>
        <w:p w14:paraId="3DE000D1" w14:textId="171C5114" w:rsidR="0016751C" w:rsidRPr="0016751C" w:rsidRDefault="00D45D5B">
          <w:pPr>
            <w:pStyle w:val="Obsah1"/>
            <w:tabs>
              <w:tab w:val="right" w:leader="dot" w:pos="9062"/>
            </w:tabs>
            <w:rPr>
              <w:rFonts w:ascii="Garamond" w:eastAsiaTheme="minorEastAsia" w:hAnsi="Garamond"/>
              <w:noProof/>
              <w:lang w:val="cs-CZ" w:eastAsia="cs-CZ"/>
            </w:rPr>
          </w:pPr>
          <w:hyperlink w:anchor="_Toc86320963" w:history="1">
            <w:r w:rsidR="0016751C" w:rsidRPr="0016751C">
              <w:rPr>
                <w:rStyle w:val="Hypertextovprepojenie"/>
                <w:rFonts w:ascii="Garamond" w:hAnsi="Garamond"/>
                <w:noProof/>
              </w:rPr>
              <w:t>ZÁVEREČNÉ USTANOVENIA</w:t>
            </w:r>
            <w:r w:rsidR="0016751C" w:rsidRPr="0016751C">
              <w:rPr>
                <w:rFonts w:ascii="Garamond" w:hAnsi="Garamond"/>
                <w:noProof/>
                <w:webHidden/>
              </w:rPr>
              <w:tab/>
            </w:r>
            <w:r w:rsidR="0016751C" w:rsidRPr="0016751C">
              <w:rPr>
                <w:rFonts w:ascii="Garamond" w:hAnsi="Garamond"/>
                <w:noProof/>
                <w:webHidden/>
              </w:rPr>
              <w:fldChar w:fldCharType="begin"/>
            </w:r>
            <w:r w:rsidR="0016751C" w:rsidRPr="0016751C">
              <w:rPr>
                <w:rFonts w:ascii="Garamond" w:hAnsi="Garamond"/>
                <w:noProof/>
                <w:webHidden/>
              </w:rPr>
              <w:instrText xml:space="preserve"> PAGEREF _Toc86320963 \h </w:instrText>
            </w:r>
            <w:r w:rsidR="0016751C" w:rsidRPr="0016751C">
              <w:rPr>
                <w:rFonts w:ascii="Garamond" w:hAnsi="Garamond"/>
                <w:noProof/>
                <w:webHidden/>
              </w:rPr>
            </w:r>
            <w:r w:rsidR="0016751C" w:rsidRPr="0016751C">
              <w:rPr>
                <w:rFonts w:ascii="Garamond" w:hAnsi="Garamond"/>
                <w:noProof/>
                <w:webHidden/>
              </w:rPr>
              <w:fldChar w:fldCharType="separate"/>
            </w:r>
            <w:r w:rsidR="0016751C" w:rsidRPr="0016751C">
              <w:rPr>
                <w:rFonts w:ascii="Garamond" w:hAnsi="Garamond"/>
                <w:noProof/>
                <w:webHidden/>
              </w:rPr>
              <w:t>18</w:t>
            </w:r>
            <w:r w:rsidR="0016751C" w:rsidRPr="0016751C">
              <w:rPr>
                <w:rFonts w:ascii="Garamond" w:hAnsi="Garamond"/>
                <w:noProof/>
                <w:webHidden/>
              </w:rPr>
              <w:fldChar w:fldCharType="end"/>
            </w:r>
          </w:hyperlink>
        </w:p>
        <w:p w14:paraId="382A49E4" w14:textId="558C2086" w:rsidR="0057015C" w:rsidRPr="0057015C" w:rsidRDefault="0057015C" w:rsidP="0057015C">
          <w:pPr>
            <w:spacing w:after="60"/>
            <w:rPr>
              <w:rFonts w:ascii="Garamond" w:hAnsi="Garamond"/>
            </w:rPr>
          </w:pPr>
          <w:r w:rsidRPr="0016751C">
            <w:rPr>
              <w:rFonts w:ascii="Garamond" w:hAnsi="Garamond"/>
              <w:b/>
              <w:bCs/>
            </w:rPr>
            <w:fldChar w:fldCharType="end"/>
          </w:r>
        </w:p>
      </w:sdtContent>
    </w:sdt>
    <w:p w14:paraId="30F36449" w14:textId="339204A9" w:rsidR="0057015C" w:rsidRDefault="0057015C" w:rsidP="0057015C">
      <w:pPr>
        <w:pStyle w:val="Nadpis1"/>
        <w:numPr>
          <w:ilvl w:val="0"/>
          <w:numId w:val="0"/>
        </w:numPr>
        <w:spacing w:before="0" w:after="120"/>
        <w:jc w:val="both"/>
      </w:pPr>
      <w:r>
        <w:br w:type="page"/>
      </w:r>
    </w:p>
    <w:p w14:paraId="3D31B0B3" w14:textId="26F835AF" w:rsidR="0057015C" w:rsidRPr="0057015C" w:rsidRDefault="0057015C" w:rsidP="00A1759B">
      <w:pPr>
        <w:spacing w:before="240" w:after="0" w:line="276" w:lineRule="auto"/>
        <w:jc w:val="center"/>
        <w:rPr>
          <w:rFonts w:ascii="Garamond" w:hAnsi="Garamond"/>
          <w:b/>
          <w:bCs/>
        </w:rPr>
      </w:pPr>
      <w:r w:rsidRPr="0057015C">
        <w:rPr>
          <w:rFonts w:ascii="Garamond" w:hAnsi="Garamond"/>
          <w:b/>
          <w:bCs/>
        </w:rPr>
        <w:lastRenderedPageBreak/>
        <w:t>ČLÁNOK I</w:t>
      </w:r>
      <w:r>
        <w:rPr>
          <w:rFonts w:ascii="Garamond" w:hAnsi="Garamond"/>
          <w:b/>
          <w:bCs/>
        </w:rPr>
        <w:t>I</w:t>
      </w:r>
      <w:r w:rsidRPr="0057015C">
        <w:rPr>
          <w:rFonts w:ascii="Garamond" w:hAnsi="Garamond"/>
          <w:b/>
          <w:bCs/>
        </w:rPr>
        <w:t>.</w:t>
      </w:r>
    </w:p>
    <w:p w14:paraId="398674DA" w14:textId="5226AE23" w:rsidR="00410D51" w:rsidRPr="00410D51" w:rsidRDefault="008F5500" w:rsidP="00C0740A">
      <w:pPr>
        <w:pStyle w:val="Nadpis1"/>
        <w:numPr>
          <w:ilvl w:val="0"/>
          <w:numId w:val="0"/>
        </w:numPr>
        <w:spacing w:before="0" w:after="120"/>
      </w:pPr>
      <w:bookmarkStart w:id="6" w:name="_Toc85708395"/>
      <w:bookmarkStart w:id="7" w:name="_Toc86320945"/>
      <w:r>
        <w:t>PREAMBULA</w:t>
      </w:r>
      <w:bookmarkEnd w:id="5"/>
      <w:bookmarkEnd w:id="6"/>
      <w:bookmarkEnd w:id="7"/>
    </w:p>
    <w:p w14:paraId="6E9914A2" w14:textId="5C9CEB51" w:rsidR="00EB42DB" w:rsidRDefault="00842086" w:rsidP="008D3639">
      <w:pPr>
        <w:pStyle w:val="Odsekzoznamu"/>
        <w:numPr>
          <w:ilvl w:val="0"/>
          <w:numId w:val="5"/>
        </w:numPr>
        <w:spacing w:after="60" w:line="276" w:lineRule="auto"/>
        <w:ind w:left="357" w:hanging="357"/>
        <w:contextualSpacing w:val="0"/>
        <w:jc w:val="both"/>
        <w:rPr>
          <w:rFonts w:ascii="Garamond" w:hAnsi="Garamond"/>
        </w:rPr>
      </w:pPr>
      <w:r>
        <w:rPr>
          <w:rFonts w:ascii="Garamond" w:hAnsi="Garamond"/>
        </w:rPr>
        <w:t>Za účelom zavedenia integrovaného dopravného systému na bezhotovostné odbavenie cestujúcich</w:t>
      </w:r>
      <w:r w:rsidR="006670DE" w:rsidRPr="006670DE">
        <w:rPr>
          <w:rFonts w:ascii="Garamond" w:hAnsi="Garamond"/>
        </w:rPr>
        <w:t xml:space="preserve"> </w:t>
      </w:r>
      <w:r w:rsidR="006670DE">
        <w:rPr>
          <w:rFonts w:ascii="Garamond" w:hAnsi="Garamond"/>
        </w:rPr>
        <w:t>vo verejnej autobusovej doprave</w:t>
      </w:r>
      <w:r>
        <w:rPr>
          <w:rFonts w:ascii="Garamond" w:hAnsi="Garamond"/>
        </w:rPr>
        <w:t xml:space="preserve"> v Banskobystrickom kraji, je Prevádzkovateľ </w:t>
      </w:r>
      <w:r w:rsidR="00A27E30" w:rsidRPr="00A27E30">
        <w:rPr>
          <w:rFonts w:ascii="Garamond" w:hAnsi="Garamond"/>
        </w:rPr>
        <w:t>zadávateľ</w:t>
      </w:r>
      <w:r>
        <w:rPr>
          <w:rFonts w:ascii="Garamond" w:hAnsi="Garamond"/>
        </w:rPr>
        <w:t>om tejto</w:t>
      </w:r>
      <w:r w:rsidR="00A27E30" w:rsidRPr="00A27E30">
        <w:rPr>
          <w:rFonts w:ascii="Garamond" w:hAnsi="Garamond"/>
        </w:rPr>
        <w:t xml:space="preserve"> verejnej zákazky podľa zákona č.</w:t>
      </w:r>
      <w:r>
        <w:rPr>
          <w:rFonts w:ascii="Garamond" w:hAnsi="Garamond"/>
        </w:rPr>
        <w:t> </w:t>
      </w:r>
      <w:r w:rsidR="00A27E30" w:rsidRPr="00A27E30">
        <w:rPr>
          <w:rFonts w:ascii="Garamond" w:hAnsi="Garamond"/>
        </w:rPr>
        <w:t>343/2015 Z. z. o verejnom obstarávaní a o zmene a doplnení niektorých zákonov v</w:t>
      </w:r>
      <w:r w:rsidR="00A27E30">
        <w:rPr>
          <w:rFonts w:ascii="Garamond" w:hAnsi="Garamond"/>
        </w:rPr>
        <w:t> </w:t>
      </w:r>
      <w:r w:rsidR="00A27E30" w:rsidRPr="00A27E30">
        <w:rPr>
          <w:rFonts w:ascii="Garamond" w:hAnsi="Garamond"/>
        </w:rPr>
        <w:t>znení</w:t>
      </w:r>
      <w:r w:rsidR="00A27E30">
        <w:rPr>
          <w:rFonts w:ascii="Garamond" w:hAnsi="Garamond"/>
        </w:rPr>
        <w:t xml:space="preserve"> neskorších predpisov</w:t>
      </w:r>
      <w:r>
        <w:rPr>
          <w:rFonts w:ascii="Garamond" w:hAnsi="Garamond"/>
        </w:rPr>
        <w:t xml:space="preserve"> (ďalej len „</w:t>
      </w:r>
      <w:r w:rsidRPr="00842086">
        <w:rPr>
          <w:rFonts w:ascii="Garamond" w:hAnsi="Garamond"/>
          <w:b/>
          <w:bCs/>
        </w:rPr>
        <w:t>Zákon o verejnom obstarávaní</w:t>
      </w:r>
      <w:r>
        <w:rPr>
          <w:rFonts w:ascii="Garamond" w:hAnsi="Garamond"/>
        </w:rPr>
        <w:t>“).</w:t>
      </w:r>
      <w:r w:rsidR="006304B1">
        <w:rPr>
          <w:rFonts w:ascii="Garamond" w:hAnsi="Garamond"/>
        </w:rPr>
        <w:t xml:space="preserve"> </w:t>
      </w:r>
    </w:p>
    <w:p w14:paraId="6BE1CFA8" w14:textId="7C64DF43" w:rsidR="00A1759B" w:rsidRPr="0057015C" w:rsidRDefault="00A1759B" w:rsidP="00A1759B">
      <w:pPr>
        <w:spacing w:before="240" w:after="0" w:line="276" w:lineRule="auto"/>
        <w:jc w:val="center"/>
        <w:rPr>
          <w:rFonts w:ascii="Garamond" w:hAnsi="Garamond"/>
          <w:b/>
          <w:bCs/>
        </w:rPr>
      </w:pPr>
      <w:bookmarkStart w:id="8" w:name="_Toc83645476"/>
      <w:bookmarkStart w:id="9" w:name="_Toc83645477"/>
      <w:bookmarkEnd w:id="8"/>
      <w:r w:rsidRPr="0057015C">
        <w:rPr>
          <w:rFonts w:ascii="Garamond" w:hAnsi="Garamond"/>
          <w:b/>
          <w:bCs/>
        </w:rPr>
        <w:t>ČLÁNOK I</w:t>
      </w:r>
      <w:r>
        <w:rPr>
          <w:rFonts w:ascii="Garamond" w:hAnsi="Garamond"/>
          <w:b/>
          <w:bCs/>
        </w:rPr>
        <w:t>II</w:t>
      </w:r>
      <w:r w:rsidRPr="0057015C">
        <w:rPr>
          <w:rFonts w:ascii="Garamond" w:hAnsi="Garamond"/>
          <w:b/>
          <w:bCs/>
        </w:rPr>
        <w:t>.</w:t>
      </w:r>
    </w:p>
    <w:p w14:paraId="6F7380A0" w14:textId="04EBE838" w:rsidR="00410D51" w:rsidRPr="000B41C8" w:rsidRDefault="008522DD" w:rsidP="00C0740A">
      <w:pPr>
        <w:pStyle w:val="Nadpis1"/>
        <w:numPr>
          <w:ilvl w:val="0"/>
          <w:numId w:val="0"/>
        </w:numPr>
        <w:spacing w:before="0" w:after="120"/>
      </w:pPr>
      <w:bookmarkStart w:id="10" w:name="_Toc85708396"/>
      <w:bookmarkStart w:id="11" w:name="_Toc86320946"/>
      <w:r>
        <w:t>PREDMET ZMLUVY</w:t>
      </w:r>
      <w:bookmarkEnd w:id="9"/>
      <w:bookmarkEnd w:id="10"/>
      <w:bookmarkEnd w:id="11"/>
    </w:p>
    <w:p w14:paraId="6CBD1B7D" w14:textId="70B091D8" w:rsidR="007B51C5" w:rsidRPr="00D7151D" w:rsidRDefault="007B51C5" w:rsidP="008D3639">
      <w:pPr>
        <w:pStyle w:val="Odsekzoznamu"/>
        <w:numPr>
          <w:ilvl w:val="0"/>
          <w:numId w:val="14"/>
        </w:numPr>
        <w:spacing w:after="60" w:line="276" w:lineRule="auto"/>
        <w:contextualSpacing w:val="0"/>
        <w:jc w:val="both"/>
        <w:rPr>
          <w:rFonts w:ascii="Garamond" w:hAnsi="Garamond"/>
        </w:rPr>
      </w:pPr>
      <w:r w:rsidRPr="00D7151D">
        <w:rPr>
          <w:rFonts w:ascii="Garamond" w:hAnsi="Garamond"/>
        </w:rPr>
        <w:t xml:space="preserve">Predmetom tejto Zmluvy je vymedzenie podmienok, za ktorých bude </w:t>
      </w:r>
      <w:r w:rsidR="005A33FC">
        <w:rPr>
          <w:rFonts w:ascii="Garamond" w:hAnsi="Garamond"/>
        </w:rPr>
        <w:t>Prevádzkovateľ</w:t>
      </w:r>
      <w:r w:rsidRPr="00D7151D">
        <w:rPr>
          <w:rFonts w:ascii="Garamond" w:hAnsi="Garamond"/>
        </w:rPr>
        <w:t xml:space="preserve"> </w:t>
      </w:r>
      <w:r w:rsidR="005A33FC" w:rsidRPr="00D7151D">
        <w:rPr>
          <w:rFonts w:ascii="Garamond" w:hAnsi="Garamond"/>
        </w:rPr>
        <w:t xml:space="preserve">za ním poskytnuté služby </w:t>
      </w:r>
      <w:r w:rsidR="00410D51" w:rsidRPr="00D7151D">
        <w:rPr>
          <w:rFonts w:ascii="Garamond" w:hAnsi="Garamond"/>
        </w:rPr>
        <w:t xml:space="preserve">prijímať </w:t>
      </w:r>
      <w:r w:rsidR="005A33FC">
        <w:rPr>
          <w:rFonts w:ascii="Garamond" w:hAnsi="Garamond"/>
        </w:rPr>
        <w:t>k platbám</w:t>
      </w:r>
      <w:r w:rsidRPr="00D7151D">
        <w:rPr>
          <w:rFonts w:ascii="Garamond" w:hAnsi="Garamond"/>
        </w:rPr>
        <w:t xml:space="preserve"> platobné karty medzinárodných spoločností VISA</w:t>
      </w:r>
      <w:r w:rsidR="00A27E30">
        <w:rPr>
          <w:rFonts w:ascii="Garamond" w:hAnsi="Garamond"/>
        </w:rPr>
        <w:t xml:space="preserve"> (vrátane VISA </w:t>
      </w:r>
      <w:proofErr w:type="spellStart"/>
      <w:r w:rsidR="00A27E30">
        <w:rPr>
          <w:rFonts w:ascii="Garamond" w:hAnsi="Garamond"/>
        </w:rPr>
        <w:t>Electron</w:t>
      </w:r>
      <w:proofErr w:type="spellEnd"/>
      <w:r w:rsidR="00A27E30">
        <w:rPr>
          <w:rFonts w:ascii="Garamond" w:hAnsi="Garamond"/>
        </w:rPr>
        <w:t>)</w:t>
      </w:r>
      <w:r w:rsidRPr="00D7151D">
        <w:rPr>
          <w:rFonts w:ascii="Garamond" w:hAnsi="Garamond"/>
        </w:rPr>
        <w:t xml:space="preserve">, </w:t>
      </w:r>
      <w:proofErr w:type="spellStart"/>
      <w:r w:rsidRPr="00D7151D">
        <w:rPr>
          <w:rFonts w:ascii="Garamond" w:hAnsi="Garamond"/>
        </w:rPr>
        <w:t>MasterCard</w:t>
      </w:r>
      <w:proofErr w:type="spellEnd"/>
      <w:r w:rsidR="00A27E30">
        <w:rPr>
          <w:rFonts w:ascii="Garamond" w:hAnsi="Garamond"/>
        </w:rPr>
        <w:t xml:space="preserve"> (vrátane Maestro) s možnosťou dohody o akceptácii ďalších druhov kompatibilných platobných kariet tohto štandardu</w:t>
      </w:r>
      <w:r w:rsidRPr="00D7151D">
        <w:rPr>
          <w:rFonts w:ascii="Garamond" w:hAnsi="Garamond"/>
        </w:rPr>
        <w:t xml:space="preserve"> </w:t>
      </w:r>
      <w:r w:rsidR="007E524A">
        <w:rPr>
          <w:rFonts w:ascii="Garamond" w:hAnsi="Garamond"/>
        </w:rPr>
        <w:t xml:space="preserve">resp. kartových platobných prostriedkov </w:t>
      </w:r>
      <w:r w:rsidRPr="00D7151D">
        <w:rPr>
          <w:rFonts w:ascii="Garamond" w:hAnsi="Garamond"/>
        </w:rPr>
        <w:t>(ďalej len „</w:t>
      </w:r>
      <w:r w:rsidRPr="00D7151D">
        <w:rPr>
          <w:rFonts w:ascii="Garamond" w:hAnsi="Garamond"/>
          <w:b/>
          <w:bCs/>
        </w:rPr>
        <w:t>Platobné karty</w:t>
      </w:r>
      <w:r w:rsidRPr="00D7151D">
        <w:rPr>
          <w:rFonts w:ascii="Garamond" w:hAnsi="Garamond"/>
        </w:rPr>
        <w:t>“) a podmienky, za</w:t>
      </w:r>
      <w:r w:rsidR="00410D51">
        <w:rPr>
          <w:rFonts w:ascii="Garamond" w:hAnsi="Garamond"/>
        </w:rPr>
        <w:t> </w:t>
      </w:r>
      <w:r w:rsidRPr="00D7151D">
        <w:rPr>
          <w:rFonts w:ascii="Garamond" w:hAnsi="Garamond"/>
        </w:rPr>
        <w:t xml:space="preserve">ktorých </w:t>
      </w:r>
      <w:r w:rsidR="00EB42DB">
        <w:rPr>
          <w:rFonts w:ascii="Garamond" w:hAnsi="Garamond"/>
        </w:rPr>
        <w:t xml:space="preserve">bude </w:t>
      </w:r>
      <w:r w:rsidR="00842086">
        <w:rPr>
          <w:rFonts w:ascii="Garamond" w:hAnsi="Garamond"/>
        </w:rPr>
        <w:t>Poskytovateľ ako banka</w:t>
      </w:r>
      <w:r w:rsidR="00384A73">
        <w:rPr>
          <w:rFonts w:ascii="Garamond" w:hAnsi="Garamond"/>
        </w:rPr>
        <w:t xml:space="preserve"> </w:t>
      </w:r>
      <w:r w:rsidR="00410D51">
        <w:rPr>
          <w:rFonts w:ascii="Garamond" w:hAnsi="Garamond"/>
        </w:rPr>
        <w:t xml:space="preserve"> </w:t>
      </w:r>
      <w:r w:rsidR="00EB42DB">
        <w:rPr>
          <w:rFonts w:ascii="Garamond" w:hAnsi="Garamond"/>
        </w:rPr>
        <w:t>tieto platby spracovávať a zúčtovávať.</w:t>
      </w:r>
    </w:p>
    <w:p w14:paraId="38CC2C56" w14:textId="5DA9097F" w:rsidR="007B51C5" w:rsidRDefault="007B51C5" w:rsidP="008D3639">
      <w:pPr>
        <w:pStyle w:val="Odsekzoznamu"/>
        <w:numPr>
          <w:ilvl w:val="0"/>
          <w:numId w:val="14"/>
        </w:numPr>
        <w:spacing w:after="60" w:line="276" w:lineRule="auto"/>
        <w:contextualSpacing w:val="0"/>
        <w:jc w:val="both"/>
        <w:rPr>
          <w:rFonts w:ascii="Garamond" w:hAnsi="Garamond"/>
        </w:rPr>
      </w:pPr>
      <w:r w:rsidRPr="007B51C5">
        <w:rPr>
          <w:rFonts w:ascii="Garamond" w:hAnsi="Garamond"/>
        </w:rPr>
        <w:t xml:space="preserve">Predmetom tejto Zmluvy je </w:t>
      </w:r>
      <w:r>
        <w:rPr>
          <w:rFonts w:ascii="Garamond" w:hAnsi="Garamond"/>
        </w:rPr>
        <w:t xml:space="preserve">záväzok </w:t>
      </w:r>
      <w:r w:rsidR="00E51B11">
        <w:rPr>
          <w:rFonts w:ascii="Garamond" w:hAnsi="Garamond"/>
        </w:rPr>
        <w:t>Poskytovateľa</w:t>
      </w:r>
      <w:r>
        <w:rPr>
          <w:rFonts w:ascii="Garamond" w:hAnsi="Garamond"/>
        </w:rPr>
        <w:t xml:space="preserve"> poskytnúť </w:t>
      </w:r>
      <w:r w:rsidR="00A27E30">
        <w:rPr>
          <w:rFonts w:ascii="Garamond" w:hAnsi="Garamond"/>
        </w:rPr>
        <w:t>Prevádzkovateľovi</w:t>
      </w:r>
      <w:r>
        <w:rPr>
          <w:rFonts w:ascii="Garamond" w:hAnsi="Garamond"/>
        </w:rPr>
        <w:t xml:space="preserve"> služby tzv. </w:t>
      </w:r>
      <w:proofErr w:type="spellStart"/>
      <w:r w:rsidRPr="00410D51">
        <w:rPr>
          <w:rFonts w:ascii="Garamond" w:hAnsi="Garamond"/>
          <w:i/>
          <w:iCs/>
          <w:sz w:val="24"/>
          <w:szCs w:val="24"/>
        </w:rPr>
        <w:t>merchant</w:t>
      </w:r>
      <w:proofErr w:type="spellEnd"/>
      <w:r w:rsidRPr="00410D51">
        <w:rPr>
          <w:rFonts w:ascii="Garamond" w:hAnsi="Garamond"/>
          <w:i/>
          <w:iCs/>
          <w:sz w:val="24"/>
          <w:szCs w:val="24"/>
        </w:rPr>
        <w:t xml:space="preserve"> </w:t>
      </w:r>
      <w:proofErr w:type="spellStart"/>
      <w:r w:rsidRPr="00410D51">
        <w:rPr>
          <w:rFonts w:ascii="Garamond" w:hAnsi="Garamond"/>
          <w:i/>
          <w:iCs/>
          <w:sz w:val="24"/>
          <w:szCs w:val="24"/>
        </w:rPr>
        <w:t>acquring</w:t>
      </w:r>
      <w:proofErr w:type="spellEnd"/>
      <w:r w:rsidRPr="007B51C5">
        <w:rPr>
          <w:rFonts w:ascii="Garamond" w:hAnsi="Garamond"/>
        </w:rPr>
        <w:t xml:space="preserve">, </w:t>
      </w:r>
      <w:r>
        <w:rPr>
          <w:rFonts w:ascii="Garamond" w:hAnsi="Garamond"/>
        </w:rPr>
        <w:t xml:space="preserve">ktoré sú na účely tejto Zmluvy definované ako služby spojené s prijímaním </w:t>
      </w:r>
      <w:r w:rsidR="002C3F5B">
        <w:rPr>
          <w:rFonts w:ascii="Garamond" w:hAnsi="Garamond"/>
        </w:rPr>
        <w:t>P</w:t>
      </w:r>
      <w:r>
        <w:rPr>
          <w:rFonts w:ascii="Garamond" w:hAnsi="Garamond"/>
        </w:rPr>
        <w:t xml:space="preserve">latobných kariet a s uskutočňovaním bezhotovostných platieb za </w:t>
      </w:r>
      <w:r w:rsidR="001D406C">
        <w:rPr>
          <w:rFonts w:ascii="Garamond" w:hAnsi="Garamond"/>
        </w:rPr>
        <w:t>Poskytovateľom</w:t>
      </w:r>
      <w:r w:rsidR="002C3F5B">
        <w:rPr>
          <w:rFonts w:ascii="Garamond" w:hAnsi="Garamond"/>
        </w:rPr>
        <w:t xml:space="preserve"> </w:t>
      </w:r>
      <w:r>
        <w:rPr>
          <w:rFonts w:ascii="Garamond" w:hAnsi="Garamond"/>
        </w:rPr>
        <w:t>poskytnuté služby</w:t>
      </w:r>
      <w:r w:rsidR="00842086">
        <w:rPr>
          <w:rFonts w:ascii="Garamond" w:hAnsi="Garamond"/>
        </w:rPr>
        <w:t xml:space="preserve"> cestujúcim</w:t>
      </w:r>
      <w:r w:rsidR="00E72C83">
        <w:rPr>
          <w:rFonts w:ascii="Garamond" w:hAnsi="Garamond"/>
        </w:rPr>
        <w:t xml:space="preserve">, </w:t>
      </w:r>
      <w:r w:rsidR="007B3755">
        <w:rPr>
          <w:rFonts w:ascii="Garamond" w:hAnsi="Garamond"/>
        </w:rPr>
        <w:t>prijatím</w:t>
      </w:r>
      <w:r>
        <w:rPr>
          <w:rFonts w:ascii="Garamond" w:hAnsi="Garamond"/>
        </w:rPr>
        <w:t xml:space="preserve"> </w:t>
      </w:r>
      <w:r w:rsidR="002C3F5B">
        <w:rPr>
          <w:rFonts w:ascii="Garamond" w:hAnsi="Garamond"/>
        </w:rPr>
        <w:t>P</w:t>
      </w:r>
      <w:r>
        <w:rPr>
          <w:rFonts w:ascii="Garamond" w:hAnsi="Garamond"/>
        </w:rPr>
        <w:t>latobných kariet</w:t>
      </w:r>
      <w:r w:rsidR="007E524A">
        <w:rPr>
          <w:rFonts w:ascii="Garamond" w:hAnsi="Garamond"/>
        </w:rPr>
        <w:t xml:space="preserve"> </w:t>
      </w:r>
      <w:r w:rsidR="007B3755">
        <w:rPr>
          <w:rFonts w:ascii="Garamond" w:hAnsi="Garamond"/>
        </w:rPr>
        <w:t xml:space="preserve">prostredníctvom </w:t>
      </w:r>
      <w:r>
        <w:rPr>
          <w:rFonts w:ascii="Garamond" w:hAnsi="Garamond"/>
        </w:rPr>
        <w:t xml:space="preserve">platobných </w:t>
      </w:r>
      <w:r w:rsidR="002C3F5B">
        <w:rPr>
          <w:rFonts w:ascii="Garamond" w:hAnsi="Garamond"/>
        </w:rPr>
        <w:t xml:space="preserve">terminálov </w:t>
      </w:r>
      <w:r w:rsidR="00637BA4">
        <w:rPr>
          <w:rFonts w:ascii="Garamond" w:hAnsi="Garamond"/>
        </w:rPr>
        <w:t xml:space="preserve">(čítačiek) </w:t>
      </w:r>
      <w:r w:rsidR="002C3F5B">
        <w:rPr>
          <w:rFonts w:ascii="Garamond" w:hAnsi="Garamond"/>
        </w:rPr>
        <w:t xml:space="preserve">a iných </w:t>
      </w:r>
      <w:r w:rsidR="007B3755">
        <w:rPr>
          <w:rFonts w:ascii="Garamond" w:hAnsi="Garamond"/>
        </w:rPr>
        <w:t>zariadení používaných pri</w:t>
      </w:r>
      <w:r w:rsidR="00E51B11">
        <w:rPr>
          <w:rFonts w:ascii="Garamond" w:hAnsi="Garamond"/>
        </w:rPr>
        <w:t> </w:t>
      </w:r>
      <w:r w:rsidR="002C3F5B">
        <w:rPr>
          <w:rFonts w:ascii="Garamond" w:hAnsi="Garamond"/>
        </w:rPr>
        <w:t>poskytovaní týchto služieb</w:t>
      </w:r>
      <w:r w:rsidR="00E72C83">
        <w:rPr>
          <w:rFonts w:ascii="Garamond" w:hAnsi="Garamond"/>
        </w:rPr>
        <w:t xml:space="preserve"> (ďalej len „</w:t>
      </w:r>
      <w:r w:rsidR="00E72C83" w:rsidRPr="00E72C83">
        <w:rPr>
          <w:rFonts w:ascii="Garamond" w:hAnsi="Garamond"/>
          <w:b/>
          <w:bCs/>
        </w:rPr>
        <w:t>Zariadenia</w:t>
      </w:r>
      <w:r w:rsidR="00E72C83">
        <w:rPr>
          <w:rFonts w:ascii="Garamond" w:hAnsi="Garamond"/>
        </w:rPr>
        <w:t>“ alebo „</w:t>
      </w:r>
      <w:r w:rsidR="00E72C83" w:rsidRPr="00BD0103">
        <w:rPr>
          <w:rFonts w:ascii="Garamond" w:hAnsi="Garamond"/>
          <w:b/>
          <w:bCs/>
        </w:rPr>
        <w:t>Hardvér</w:t>
      </w:r>
      <w:r w:rsidR="00E72C83">
        <w:rPr>
          <w:rFonts w:ascii="Garamond" w:hAnsi="Garamond"/>
        </w:rPr>
        <w:t>“)</w:t>
      </w:r>
      <w:r w:rsidR="002C3F5B">
        <w:rPr>
          <w:rFonts w:ascii="Garamond" w:hAnsi="Garamond"/>
        </w:rPr>
        <w:t>.</w:t>
      </w:r>
    </w:p>
    <w:p w14:paraId="195FD7B4" w14:textId="63012E8A" w:rsidR="007B51C5" w:rsidRDefault="007B51C5" w:rsidP="008D3639">
      <w:pPr>
        <w:pStyle w:val="Odsekzoznamu"/>
        <w:numPr>
          <w:ilvl w:val="0"/>
          <w:numId w:val="14"/>
        </w:numPr>
        <w:spacing w:after="60" w:line="276" w:lineRule="auto"/>
        <w:ind w:left="357" w:hanging="357"/>
        <w:contextualSpacing w:val="0"/>
        <w:jc w:val="both"/>
        <w:rPr>
          <w:rFonts w:ascii="Garamond" w:hAnsi="Garamond"/>
        </w:rPr>
      </w:pPr>
      <w:r>
        <w:rPr>
          <w:rFonts w:ascii="Garamond" w:hAnsi="Garamond"/>
        </w:rPr>
        <w:t xml:space="preserve">Predmet plnenia </w:t>
      </w:r>
      <w:r w:rsidR="00A27E30">
        <w:rPr>
          <w:rFonts w:ascii="Garamond" w:hAnsi="Garamond"/>
        </w:rPr>
        <w:t xml:space="preserve">tejto Zmluvy </w:t>
      </w:r>
      <w:r>
        <w:rPr>
          <w:rFonts w:ascii="Garamond" w:hAnsi="Garamond"/>
        </w:rPr>
        <w:t>zahrňuje:</w:t>
      </w:r>
    </w:p>
    <w:p w14:paraId="06BAAC4A" w14:textId="5FF219CB" w:rsidR="00AA6C43" w:rsidRDefault="00AA6C43" w:rsidP="001F2ABA">
      <w:pPr>
        <w:pStyle w:val="Odsekzoznamu"/>
        <w:numPr>
          <w:ilvl w:val="0"/>
          <w:numId w:val="1"/>
        </w:numPr>
        <w:spacing w:line="276" w:lineRule="auto"/>
        <w:jc w:val="both"/>
        <w:rPr>
          <w:rFonts w:ascii="Garamond" w:hAnsi="Garamond"/>
        </w:rPr>
      </w:pPr>
      <w:r>
        <w:rPr>
          <w:rFonts w:ascii="Garamond" w:hAnsi="Garamond"/>
        </w:rPr>
        <w:t>akceptáciu Platobných kariet</w:t>
      </w:r>
      <w:r w:rsidRPr="00A27E30">
        <w:rPr>
          <w:rFonts w:ascii="Garamond" w:hAnsi="Garamond"/>
        </w:rPr>
        <w:t xml:space="preserve"> </w:t>
      </w:r>
      <w:r>
        <w:rPr>
          <w:rFonts w:ascii="Garamond" w:hAnsi="Garamond"/>
        </w:rPr>
        <w:t xml:space="preserve">podľa tejto Zmluvy </w:t>
      </w:r>
      <w:r w:rsidRPr="00A27E30">
        <w:rPr>
          <w:rFonts w:ascii="Garamond" w:hAnsi="Garamond"/>
        </w:rPr>
        <w:t>s možnos</w:t>
      </w:r>
      <w:r>
        <w:rPr>
          <w:rFonts w:ascii="Garamond" w:hAnsi="Garamond"/>
        </w:rPr>
        <w:t>ťou</w:t>
      </w:r>
      <w:r w:rsidRPr="00A27E30">
        <w:rPr>
          <w:rFonts w:ascii="Garamond" w:hAnsi="Garamond"/>
        </w:rPr>
        <w:t xml:space="preserve"> dohody o</w:t>
      </w:r>
      <w:r>
        <w:rPr>
          <w:rFonts w:ascii="Garamond" w:hAnsi="Garamond"/>
        </w:rPr>
        <w:t> </w:t>
      </w:r>
      <w:r w:rsidRPr="00A27E30">
        <w:rPr>
          <w:rFonts w:ascii="Garamond" w:hAnsi="Garamond"/>
        </w:rPr>
        <w:t>akcept</w:t>
      </w:r>
      <w:r>
        <w:rPr>
          <w:rFonts w:ascii="Garamond" w:hAnsi="Garamond"/>
        </w:rPr>
        <w:t>á</w:t>
      </w:r>
      <w:r w:rsidRPr="00A27E30">
        <w:rPr>
          <w:rFonts w:ascii="Garamond" w:hAnsi="Garamond"/>
        </w:rPr>
        <w:t>ci</w:t>
      </w:r>
      <w:r>
        <w:rPr>
          <w:rFonts w:ascii="Garamond" w:hAnsi="Garamond"/>
        </w:rPr>
        <w:t>i ďalších druhov kompatibilných Platobných kariet</w:t>
      </w:r>
      <w:r w:rsidR="00384A73">
        <w:rPr>
          <w:rFonts w:ascii="Garamond" w:hAnsi="Garamond"/>
        </w:rPr>
        <w:t xml:space="preserve"> za účelom vytvorenia bezhotovostného systému odbavenia cestujúcich u Prevádzkovateľa</w:t>
      </w:r>
      <w:r>
        <w:rPr>
          <w:rFonts w:ascii="Garamond" w:hAnsi="Garamond"/>
        </w:rPr>
        <w:t>;</w:t>
      </w:r>
    </w:p>
    <w:p w14:paraId="4CA0A1A5" w14:textId="62E48B60" w:rsidR="00AA6C43" w:rsidRPr="003C7858" w:rsidRDefault="00BF1A93" w:rsidP="003C7858">
      <w:pPr>
        <w:pStyle w:val="Odsekzoznamu"/>
        <w:numPr>
          <w:ilvl w:val="0"/>
          <w:numId w:val="1"/>
        </w:numPr>
        <w:spacing w:line="276" w:lineRule="auto"/>
        <w:jc w:val="both"/>
        <w:rPr>
          <w:rFonts w:ascii="Garamond" w:hAnsi="Garamond"/>
        </w:rPr>
      </w:pPr>
      <w:r>
        <w:rPr>
          <w:rFonts w:ascii="Garamond" w:hAnsi="Garamond"/>
        </w:rPr>
        <w:t>spracovanie</w:t>
      </w:r>
      <w:r w:rsidR="00AA6C43" w:rsidRPr="00572A41">
        <w:rPr>
          <w:rFonts w:ascii="Garamond" w:hAnsi="Garamond"/>
        </w:rPr>
        <w:t xml:space="preserve"> platieb Platobnými kartami v </w:t>
      </w:r>
      <w:r w:rsidR="00B40F25">
        <w:rPr>
          <w:rFonts w:ascii="Garamond" w:hAnsi="Garamond"/>
        </w:rPr>
        <w:t>„</w:t>
      </w:r>
      <w:r w:rsidR="00AA6C43" w:rsidRPr="00572A41">
        <w:rPr>
          <w:rFonts w:ascii="Garamond" w:hAnsi="Garamond"/>
        </w:rPr>
        <w:t>dopravnom</w:t>
      </w:r>
      <w:r w:rsidR="00B40F25">
        <w:rPr>
          <w:rFonts w:ascii="Garamond" w:hAnsi="Garamond"/>
        </w:rPr>
        <w:t>“</w:t>
      </w:r>
      <w:r w:rsidR="00AA6C43" w:rsidRPr="00572A41">
        <w:rPr>
          <w:rFonts w:ascii="Garamond" w:hAnsi="Garamond"/>
        </w:rPr>
        <w:t xml:space="preserve"> režimu </w:t>
      </w:r>
      <w:r w:rsidR="00384A73">
        <w:rPr>
          <w:rFonts w:ascii="Garamond" w:hAnsi="Garamond"/>
        </w:rPr>
        <w:t xml:space="preserve">prebiehajúcom off-line </w:t>
      </w:r>
      <w:r w:rsidR="00AA6C43" w:rsidRPr="00572A41">
        <w:rPr>
          <w:rFonts w:ascii="Garamond" w:hAnsi="Garamond"/>
        </w:rPr>
        <w:t>s</w:t>
      </w:r>
      <w:r w:rsidR="00B40F25">
        <w:rPr>
          <w:rFonts w:ascii="Garamond" w:hAnsi="Garamond"/>
        </w:rPr>
        <w:t> </w:t>
      </w:r>
      <w:r w:rsidR="00AA6C43" w:rsidRPr="00572A41">
        <w:rPr>
          <w:rFonts w:ascii="Garamond" w:hAnsi="Garamond"/>
        </w:rPr>
        <w:t xml:space="preserve">prípadným denným </w:t>
      </w:r>
      <w:proofErr w:type="spellStart"/>
      <w:r w:rsidR="00AA6C43" w:rsidRPr="00572A41">
        <w:rPr>
          <w:rFonts w:ascii="Garamond" w:hAnsi="Garamond"/>
          <w:i/>
          <w:iCs/>
          <w:sz w:val="24"/>
          <w:szCs w:val="24"/>
        </w:rPr>
        <w:t>capping</w:t>
      </w:r>
      <w:r w:rsidR="001B6190">
        <w:rPr>
          <w:rFonts w:ascii="Garamond" w:hAnsi="Garamond"/>
          <w:i/>
          <w:iCs/>
          <w:sz w:val="24"/>
          <w:szCs w:val="24"/>
        </w:rPr>
        <w:t>o</w:t>
      </w:r>
      <w:r w:rsidR="00AA6C43" w:rsidRPr="00572A41">
        <w:rPr>
          <w:rFonts w:ascii="Garamond" w:hAnsi="Garamond"/>
          <w:i/>
          <w:iCs/>
          <w:sz w:val="24"/>
          <w:szCs w:val="24"/>
        </w:rPr>
        <w:t>m</w:t>
      </w:r>
      <w:proofErr w:type="spellEnd"/>
      <w:r w:rsidR="00AA6C43" w:rsidRPr="00572A41">
        <w:rPr>
          <w:rFonts w:ascii="Garamond" w:hAnsi="Garamond"/>
          <w:sz w:val="24"/>
          <w:szCs w:val="24"/>
        </w:rPr>
        <w:t xml:space="preserve"> </w:t>
      </w:r>
      <w:r w:rsidR="00637BA4" w:rsidRPr="00061B27">
        <w:rPr>
          <w:rFonts w:ascii="Garamond" w:hAnsi="Garamond"/>
        </w:rPr>
        <w:t>(</w:t>
      </w:r>
      <w:proofErr w:type="spellStart"/>
      <w:r w:rsidR="009B4EA4">
        <w:rPr>
          <w:rFonts w:ascii="Garamond" w:hAnsi="Garamond"/>
        </w:rPr>
        <w:t>t.j</w:t>
      </w:r>
      <w:proofErr w:type="spellEnd"/>
      <w:r w:rsidR="009B4EA4">
        <w:rPr>
          <w:rFonts w:ascii="Garamond" w:hAnsi="Garamond"/>
        </w:rPr>
        <w:t xml:space="preserve">. </w:t>
      </w:r>
      <w:r w:rsidR="00637BA4" w:rsidRPr="00061B27">
        <w:rPr>
          <w:rFonts w:ascii="Garamond" w:hAnsi="Garamond"/>
        </w:rPr>
        <w:t xml:space="preserve">denný finančný limit operácií jedného užívateľa) </w:t>
      </w:r>
      <w:r w:rsidR="00AA6C43" w:rsidRPr="00061B27">
        <w:rPr>
          <w:rFonts w:ascii="Garamond" w:hAnsi="Garamond"/>
        </w:rPr>
        <w:t>a</w:t>
      </w:r>
      <w:r w:rsidR="00AA6C43" w:rsidRPr="00572A41">
        <w:rPr>
          <w:rFonts w:ascii="Garamond" w:hAnsi="Garamond"/>
          <w:sz w:val="24"/>
          <w:szCs w:val="24"/>
        </w:rPr>
        <w:t> </w:t>
      </w:r>
      <w:r w:rsidR="00AA6C43" w:rsidRPr="00572A41">
        <w:rPr>
          <w:rFonts w:ascii="Garamond" w:hAnsi="Garamond"/>
        </w:rPr>
        <w:t>v </w:t>
      </w:r>
      <w:r w:rsidR="00B40F25">
        <w:rPr>
          <w:rFonts w:ascii="Garamond" w:hAnsi="Garamond"/>
        </w:rPr>
        <w:t>„</w:t>
      </w:r>
      <w:proofErr w:type="spellStart"/>
      <w:r w:rsidR="00B40F25" w:rsidRPr="00572A41">
        <w:rPr>
          <w:rFonts w:ascii="Garamond" w:hAnsi="Garamond"/>
        </w:rPr>
        <w:t>retail</w:t>
      </w:r>
      <w:proofErr w:type="spellEnd"/>
      <w:r w:rsidR="00B40F25">
        <w:rPr>
          <w:rFonts w:ascii="Garamond" w:hAnsi="Garamond"/>
        </w:rPr>
        <w:t>“</w:t>
      </w:r>
      <w:r w:rsidR="00B40F25" w:rsidRPr="00572A41">
        <w:rPr>
          <w:rFonts w:ascii="Garamond" w:hAnsi="Garamond"/>
        </w:rPr>
        <w:t xml:space="preserve"> </w:t>
      </w:r>
      <w:r w:rsidR="000D36EF" w:rsidRPr="00572A41">
        <w:rPr>
          <w:rFonts w:ascii="Garamond" w:hAnsi="Garamond"/>
        </w:rPr>
        <w:t>režim</w:t>
      </w:r>
      <w:r w:rsidR="000D36EF">
        <w:rPr>
          <w:rFonts w:ascii="Garamond" w:hAnsi="Garamond"/>
        </w:rPr>
        <w:t>e</w:t>
      </w:r>
      <w:r w:rsidR="000D36EF" w:rsidRPr="00572A41">
        <w:rPr>
          <w:rFonts w:ascii="Garamond" w:hAnsi="Garamond"/>
        </w:rPr>
        <w:t xml:space="preserve"> </w:t>
      </w:r>
      <w:r w:rsidR="00AA6C43" w:rsidRPr="00572A41">
        <w:rPr>
          <w:rFonts w:ascii="Garamond" w:hAnsi="Garamond"/>
        </w:rPr>
        <w:t xml:space="preserve">; pričom predmetom </w:t>
      </w:r>
      <w:r w:rsidR="006E108D">
        <w:rPr>
          <w:rFonts w:ascii="Garamond" w:hAnsi="Garamond"/>
        </w:rPr>
        <w:t>spracovania</w:t>
      </w:r>
      <w:r w:rsidR="006E108D" w:rsidRPr="00572A41">
        <w:rPr>
          <w:rFonts w:ascii="Garamond" w:hAnsi="Garamond"/>
        </w:rPr>
        <w:t xml:space="preserve"> </w:t>
      </w:r>
      <w:r w:rsidR="00AA6C43" w:rsidRPr="00572A41">
        <w:rPr>
          <w:rFonts w:ascii="Garamond" w:hAnsi="Garamond"/>
        </w:rPr>
        <w:t xml:space="preserve">budú platby za predaj </w:t>
      </w:r>
      <w:r w:rsidR="00384A73">
        <w:rPr>
          <w:rFonts w:ascii="Garamond" w:hAnsi="Garamond"/>
        </w:rPr>
        <w:t>cestovných</w:t>
      </w:r>
      <w:r w:rsidR="00AA6C43" w:rsidRPr="00572A41">
        <w:rPr>
          <w:rFonts w:ascii="Garamond" w:hAnsi="Garamond"/>
        </w:rPr>
        <w:t xml:space="preserve"> lístkov</w:t>
      </w:r>
      <w:r w:rsidR="003C7858">
        <w:rPr>
          <w:rFonts w:ascii="Garamond" w:hAnsi="Garamond"/>
        </w:rPr>
        <w:t>;</w:t>
      </w:r>
      <w:r w:rsidR="003C7858" w:rsidRPr="003C7858">
        <w:rPr>
          <w:rFonts w:ascii="Garamond" w:hAnsi="Garamond"/>
        </w:rPr>
        <w:t xml:space="preserve"> </w:t>
      </w:r>
      <w:r w:rsidR="003C7858">
        <w:rPr>
          <w:rFonts w:ascii="Garamond" w:hAnsi="Garamond"/>
        </w:rPr>
        <w:t>Zmluvné strany vzájomne potvrdzujú, že počas trvania tejto Zmluvy sa bude vychádzať vždy z </w:t>
      </w:r>
      <w:r w:rsidR="00061B27">
        <w:rPr>
          <w:rFonts w:ascii="Garamond" w:hAnsi="Garamond"/>
        </w:rPr>
        <w:t>aktuálnych</w:t>
      </w:r>
      <w:r w:rsidR="003C7858">
        <w:rPr>
          <w:rFonts w:ascii="Garamond" w:hAnsi="Garamond"/>
        </w:rPr>
        <w:t xml:space="preserve"> kategórií cestovných lístkov a tarifných sadzieb za ich predaj</w:t>
      </w:r>
      <w:r w:rsidR="00184AE9" w:rsidRPr="003C7858">
        <w:rPr>
          <w:rFonts w:ascii="Garamond" w:hAnsi="Garamond"/>
        </w:rPr>
        <w:t>;</w:t>
      </w:r>
      <w:r w:rsidR="00061B27" w:rsidRPr="003C7858">
        <w:rPr>
          <w:rFonts w:ascii="Garamond" w:hAnsi="Garamond"/>
        </w:rPr>
        <w:t xml:space="preserve"> </w:t>
      </w:r>
    </w:p>
    <w:p w14:paraId="6BF7B651" w14:textId="1550AA6C" w:rsidR="00AA6C43" w:rsidRDefault="00AA6C43" w:rsidP="001F2ABA">
      <w:pPr>
        <w:pStyle w:val="Odsekzoznamu"/>
        <w:numPr>
          <w:ilvl w:val="0"/>
          <w:numId w:val="1"/>
        </w:numPr>
        <w:spacing w:line="276" w:lineRule="auto"/>
        <w:jc w:val="both"/>
        <w:rPr>
          <w:rFonts w:ascii="Garamond" w:hAnsi="Garamond"/>
        </w:rPr>
      </w:pPr>
      <w:r>
        <w:rPr>
          <w:rFonts w:ascii="Garamond" w:hAnsi="Garamond"/>
        </w:rPr>
        <w:t>tokenizácia</w:t>
      </w:r>
      <w:r w:rsidR="00384A73">
        <w:rPr>
          <w:rFonts w:ascii="Garamond" w:hAnsi="Garamond"/>
        </w:rPr>
        <w:t xml:space="preserve"> údajov získaných z Platobných kariet;</w:t>
      </w:r>
    </w:p>
    <w:p w14:paraId="0F59AC34" w14:textId="17814B55" w:rsidR="00AA6C43" w:rsidRPr="00A27E30" w:rsidRDefault="00AA6C43" w:rsidP="001F2ABA">
      <w:pPr>
        <w:pStyle w:val="Odsekzoznamu"/>
        <w:numPr>
          <w:ilvl w:val="0"/>
          <w:numId w:val="1"/>
        </w:numPr>
        <w:spacing w:line="276" w:lineRule="auto"/>
        <w:jc w:val="both"/>
        <w:rPr>
          <w:rFonts w:ascii="Garamond" w:hAnsi="Garamond"/>
        </w:rPr>
      </w:pPr>
      <w:r>
        <w:rPr>
          <w:rFonts w:ascii="Garamond" w:hAnsi="Garamond"/>
        </w:rPr>
        <w:t>odovzdanie potrebných informácií o transakciách vrátane všetkých použitých tokenov</w:t>
      </w:r>
      <w:r w:rsidRPr="00A27E30">
        <w:rPr>
          <w:rFonts w:ascii="Garamond" w:hAnsi="Garamond"/>
        </w:rPr>
        <w:t xml:space="preserve"> </w:t>
      </w:r>
      <w:r>
        <w:rPr>
          <w:rFonts w:ascii="Garamond" w:hAnsi="Garamond"/>
        </w:rPr>
        <w:t>do </w:t>
      </w:r>
      <w:r w:rsidR="00637BA4">
        <w:rPr>
          <w:rFonts w:ascii="Garamond" w:hAnsi="Garamond"/>
        </w:rPr>
        <w:t>informačných systémov</w:t>
      </w:r>
      <w:r>
        <w:rPr>
          <w:rFonts w:ascii="Garamond" w:hAnsi="Garamond"/>
        </w:rPr>
        <w:t xml:space="preserve"> Prevádzkovateľa;</w:t>
      </w:r>
    </w:p>
    <w:p w14:paraId="7E300873" w14:textId="1CAC520B" w:rsidR="00AA6C43" w:rsidRDefault="00AA6C43" w:rsidP="001F2ABA">
      <w:pPr>
        <w:pStyle w:val="Odsekzoznamu"/>
        <w:numPr>
          <w:ilvl w:val="0"/>
          <w:numId w:val="1"/>
        </w:numPr>
        <w:spacing w:line="276" w:lineRule="auto"/>
        <w:jc w:val="both"/>
        <w:rPr>
          <w:rFonts w:ascii="Garamond" w:hAnsi="Garamond"/>
        </w:rPr>
      </w:pPr>
      <w:r>
        <w:rPr>
          <w:rFonts w:ascii="Garamond" w:hAnsi="Garamond"/>
        </w:rPr>
        <w:t>vytvorenie potrebných dátových rozhraní a prepojení;</w:t>
      </w:r>
    </w:p>
    <w:p w14:paraId="3FB68AB1" w14:textId="56C6AD22" w:rsidR="00AA6C43" w:rsidRPr="00384A73" w:rsidRDefault="00384A73" w:rsidP="00384A73">
      <w:pPr>
        <w:pStyle w:val="Odsekzoznamu"/>
        <w:numPr>
          <w:ilvl w:val="0"/>
          <w:numId w:val="1"/>
        </w:numPr>
        <w:spacing w:line="276" w:lineRule="auto"/>
        <w:jc w:val="both"/>
        <w:rPr>
          <w:rFonts w:ascii="Garamond" w:hAnsi="Garamond"/>
        </w:rPr>
      </w:pPr>
      <w:r w:rsidRPr="00384A73">
        <w:rPr>
          <w:rFonts w:ascii="Garamond" w:hAnsi="Garamond"/>
        </w:rPr>
        <w:t xml:space="preserve">uvedenie </w:t>
      </w:r>
      <w:r>
        <w:rPr>
          <w:rFonts w:ascii="Garamond" w:hAnsi="Garamond"/>
        </w:rPr>
        <w:t xml:space="preserve">bezhotovostného systému odbavenia cestujúcich </w:t>
      </w:r>
      <w:r w:rsidRPr="00384A73">
        <w:rPr>
          <w:rFonts w:ascii="Garamond" w:hAnsi="Garamond"/>
        </w:rPr>
        <w:t>do funkčnej prevádzky</w:t>
      </w:r>
      <w:r w:rsidR="00847E6E" w:rsidRPr="00384A73">
        <w:rPr>
          <w:rFonts w:ascii="Garamond" w:hAnsi="Garamond"/>
        </w:rPr>
        <w:t>; a na tento účel aj</w:t>
      </w:r>
      <w:r w:rsidRPr="00384A73">
        <w:rPr>
          <w:rFonts w:ascii="Garamond" w:hAnsi="Garamond"/>
        </w:rPr>
        <w:t xml:space="preserve"> </w:t>
      </w:r>
    </w:p>
    <w:p w14:paraId="15CF67DF" w14:textId="5B3D1B59" w:rsidR="00AA6C43" w:rsidRPr="00A27E30" w:rsidRDefault="00AA6C43" w:rsidP="001F2ABA">
      <w:pPr>
        <w:pStyle w:val="Odsekzoznamu"/>
        <w:numPr>
          <w:ilvl w:val="0"/>
          <w:numId w:val="1"/>
        </w:numPr>
        <w:spacing w:line="276" w:lineRule="auto"/>
        <w:jc w:val="both"/>
        <w:rPr>
          <w:rFonts w:ascii="Garamond" w:hAnsi="Garamond"/>
        </w:rPr>
      </w:pPr>
      <w:r>
        <w:rPr>
          <w:rFonts w:ascii="Garamond" w:hAnsi="Garamond"/>
        </w:rPr>
        <w:t>zabezpečenie dodania softvéru určeného na tokenizáciu údajov z</w:t>
      </w:r>
      <w:r w:rsidR="00384A73">
        <w:rPr>
          <w:rFonts w:ascii="Garamond" w:hAnsi="Garamond"/>
        </w:rPr>
        <w:t>ískaných z</w:t>
      </w:r>
      <w:r>
        <w:rPr>
          <w:rFonts w:ascii="Garamond" w:hAnsi="Garamond"/>
        </w:rPr>
        <w:t> Platobných kariet pri</w:t>
      </w:r>
      <w:r w:rsidR="00384A73">
        <w:rPr>
          <w:rFonts w:ascii="Garamond" w:hAnsi="Garamond"/>
        </w:rPr>
        <w:t> </w:t>
      </w:r>
      <w:r>
        <w:rPr>
          <w:rFonts w:ascii="Garamond" w:hAnsi="Garamond"/>
        </w:rPr>
        <w:t xml:space="preserve">poskytovaní služieb </w:t>
      </w:r>
      <w:proofErr w:type="spellStart"/>
      <w:r w:rsidRPr="00B82705">
        <w:rPr>
          <w:rFonts w:ascii="Garamond" w:hAnsi="Garamond"/>
          <w:i/>
          <w:iCs/>
          <w:sz w:val="24"/>
          <w:szCs w:val="24"/>
        </w:rPr>
        <w:t>acquirera</w:t>
      </w:r>
      <w:proofErr w:type="spellEnd"/>
      <w:r w:rsidR="00463E71">
        <w:rPr>
          <w:rFonts w:ascii="Garamond" w:hAnsi="Garamond"/>
          <w:i/>
          <w:iCs/>
          <w:sz w:val="24"/>
          <w:szCs w:val="24"/>
        </w:rPr>
        <w:t xml:space="preserve"> </w:t>
      </w:r>
      <w:r w:rsidR="00463E71" w:rsidRPr="001E3B37">
        <w:rPr>
          <w:rFonts w:ascii="Garamond" w:hAnsi="Garamond"/>
        </w:rPr>
        <w:t>(prijímanie platobných kariet)</w:t>
      </w:r>
      <w:r>
        <w:rPr>
          <w:rFonts w:ascii="Garamond" w:hAnsi="Garamond"/>
        </w:rPr>
        <w:t xml:space="preserve">, pričom softvérom sa myslí </w:t>
      </w:r>
      <w:r w:rsidRPr="00E15538">
        <w:rPr>
          <w:rFonts w:ascii="Garamond" w:hAnsi="Garamond"/>
        </w:rPr>
        <w:t>programové vybavenie informačných a komunikačných technológií, počítačové programy, systémový a</w:t>
      </w:r>
      <w:r>
        <w:rPr>
          <w:rFonts w:ascii="Garamond" w:hAnsi="Garamond"/>
        </w:rPr>
        <w:t> </w:t>
      </w:r>
      <w:r w:rsidRPr="00E15538">
        <w:rPr>
          <w:rFonts w:ascii="Garamond" w:hAnsi="Garamond"/>
        </w:rPr>
        <w:t xml:space="preserve">aplikačný softvér, softvérové licencie a inštalačné kľúče (kódy) a ďalšie plnenia, ktoré svojou povahou a vlastnosťami spadajú pod softvér, slúžiaci na zabezpečenie funkcionalít </w:t>
      </w:r>
      <w:r w:rsidR="00384A73">
        <w:rPr>
          <w:rFonts w:ascii="Garamond" w:hAnsi="Garamond"/>
        </w:rPr>
        <w:t>Zariadení</w:t>
      </w:r>
      <w:r>
        <w:rPr>
          <w:rFonts w:ascii="Garamond" w:hAnsi="Garamond"/>
        </w:rPr>
        <w:t xml:space="preserve"> podľa písm</w:t>
      </w:r>
      <w:r w:rsidRPr="00384A73">
        <w:rPr>
          <w:rFonts w:ascii="Garamond" w:hAnsi="Garamond"/>
        </w:rPr>
        <w:t xml:space="preserve">. </w:t>
      </w:r>
      <w:r w:rsidR="00D35EA4" w:rsidRPr="00384A73">
        <w:rPr>
          <w:rFonts w:ascii="Garamond" w:hAnsi="Garamond"/>
        </w:rPr>
        <w:t>h</w:t>
      </w:r>
      <w:r w:rsidRPr="00384A73">
        <w:rPr>
          <w:rFonts w:ascii="Garamond" w:hAnsi="Garamond"/>
        </w:rPr>
        <w:t xml:space="preserve">) </w:t>
      </w:r>
      <w:r>
        <w:rPr>
          <w:rFonts w:ascii="Garamond" w:hAnsi="Garamond"/>
        </w:rPr>
        <w:t>tohto bodu</w:t>
      </w:r>
      <w:r w:rsidR="000F7256">
        <w:rPr>
          <w:rFonts w:ascii="Garamond" w:hAnsi="Garamond"/>
        </w:rPr>
        <w:t xml:space="preserve"> Zmluvy</w:t>
      </w:r>
      <w:r w:rsidRPr="00E15538">
        <w:rPr>
          <w:rFonts w:ascii="Garamond" w:hAnsi="Garamond"/>
        </w:rPr>
        <w:t>, a to vrátene technickej a</w:t>
      </w:r>
      <w:r>
        <w:rPr>
          <w:rFonts w:ascii="Garamond" w:hAnsi="Garamond"/>
        </w:rPr>
        <w:t> </w:t>
      </w:r>
      <w:r w:rsidRPr="00E15538">
        <w:rPr>
          <w:rFonts w:ascii="Garamond" w:hAnsi="Garamond"/>
        </w:rPr>
        <w:t>užívateľskej dokumentácie nevyhnutne potrebnej k</w:t>
      </w:r>
      <w:r>
        <w:rPr>
          <w:rFonts w:ascii="Garamond" w:hAnsi="Garamond"/>
        </w:rPr>
        <w:t> </w:t>
      </w:r>
      <w:r w:rsidRPr="00E15538">
        <w:rPr>
          <w:rFonts w:ascii="Garamond" w:hAnsi="Garamond"/>
        </w:rPr>
        <w:t>užívaniu</w:t>
      </w:r>
      <w:r>
        <w:rPr>
          <w:rFonts w:ascii="Garamond" w:hAnsi="Garamond"/>
        </w:rPr>
        <w:t xml:space="preserve"> </w:t>
      </w:r>
      <w:r w:rsidRPr="00E15538">
        <w:rPr>
          <w:rFonts w:ascii="Garamond" w:hAnsi="Garamond"/>
        </w:rPr>
        <w:t>softvéru</w:t>
      </w:r>
      <w:r w:rsidR="00384A73">
        <w:rPr>
          <w:rFonts w:ascii="Garamond" w:hAnsi="Garamond"/>
        </w:rPr>
        <w:t xml:space="preserve"> určeného na</w:t>
      </w:r>
      <w:r w:rsidR="00EA1E0A">
        <w:rPr>
          <w:rFonts w:ascii="Garamond" w:hAnsi="Garamond"/>
        </w:rPr>
        <w:t> </w:t>
      </w:r>
      <w:r w:rsidR="00384A73">
        <w:rPr>
          <w:rFonts w:ascii="Garamond" w:hAnsi="Garamond"/>
        </w:rPr>
        <w:t>tokenizáciu</w:t>
      </w:r>
      <w:r w:rsidR="00450095">
        <w:rPr>
          <w:rFonts w:ascii="Garamond" w:hAnsi="Garamond"/>
        </w:rPr>
        <w:t xml:space="preserve">, </w:t>
      </w:r>
      <w:r w:rsidR="00EA1E0A">
        <w:rPr>
          <w:rFonts w:ascii="Garamond" w:hAnsi="Garamond"/>
        </w:rPr>
        <w:t>podľa technickej špecifikácie</w:t>
      </w:r>
      <w:r w:rsidR="00450095">
        <w:rPr>
          <w:rFonts w:ascii="Garamond" w:hAnsi="Garamond"/>
        </w:rPr>
        <w:t xml:space="preserve"> </w:t>
      </w:r>
      <w:r w:rsidRPr="00CB3C37">
        <w:rPr>
          <w:rFonts w:ascii="Garamond" w:hAnsi="Garamond"/>
        </w:rPr>
        <w:t xml:space="preserve">v Prílohe </w:t>
      </w:r>
      <w:r w:rsidR="003C7858">
        <w:rPr>
          <w:rFonts w:ascii="Garamond" w:hAnsi="Garamond"/>
        </w:rPr>
        <w:t>č. 1</w:t>
      </w:r>
      <w:r w:rsidR="00384A73">
        <w:rPr>
          <w:rFonts w:ascii="Garamond" w:hAnsi="Garamond"/>
        </w:rPr>
        <w:t xml:space="preserve"> </w:t>
      </w:r>
      <w:r w:rsidRPr="00CB3C37">
        <w:rPr>
          <w:rFonts w:ascii="Garamond" w:hAnsi="Garamond"/>
        </w:rPr>
        <w:t xml:space="preserve"> Zmluvy </w:t>
      </w:r>
      <w:r>
        <w:rPr>
          <w:rFonts w:ascii="Garamond" w:hAnsi="Garamond"/>
        </w:rPr>
        <w:t>(ďalej len „</w:t>
      </w:r>
      <w:r w:rsidRPr="00356B54">
        <w:rPr>
          <w:rFonts w:ascii="Garamond" w:hAnsi="Garamond"/>
          <w:b/>
          <w:bCs/>
        </w:rPr>
        <w:t>Softvér</w:t>
      </w:r>
      <w:r>
        <w:rPr>
          <w:rFonts w:ascii="Garamond" w:hAnsi="Garamond"/>
        </w:rPr>
        <w:t>“)</w:t>
      </w:r>
      <w:r w:rsidR="00D35EA4">
        <w:rPr>
          <w:rFonts w:ascii="Garamond" w:hAnsi="Garamond"/>
        </w:rPr>
        <w:t>;</w:t>
      </w:r>
    </w:p>
    <w:p w14:paraId="29BDCA71" w14:textId="0F5EFA9A" w:rsidR="00AA6C43" w:rsidRDefault="00AA6C43" w:rsidP="001F2ABA">
      <w:pPr>
        <w:pStyle w:val="Odsekzoznamu"/>
        <w:numPr>
          <w:ilvl w:val="0"/>
          <w:numId w:val="1"/>
        </w:numPr>
        <w:spacing w:line="276" w:lineRule="auto"/>
        <w:jc w:val="both"/>
        <w:rPr>
          <w:rFonts w:ascii="Garamond" w:hAnsi="Garamond"/>
        </w:rPr>
      </w:pPr>
      <w:r>
        <w:rPr>
          <w:rFonts w:ascii="Garamond" w:hAnsi="Garamond"/>
        </w:rPr>
        <w:t xml:space="preserve">zabezpečenie dodania </w:t>
      </w:r>
      <w:r w:rsidR="00E72C83">
        <w:rPr>
          <w:rFonts w:ascii="Garamond" w:hAnsi="Garamond"/>
        </w:rPr>
        <w:t>Zariadení</w:t>
      </w:r>
      <w:r>
        <w:rPr>
          <w:rFonts w:ascii="Garamond" w:hAnsi="Garamond"/>
        </w:rPr>
        <w:t xml:space="preserve"> používaných pri poskytovaní služieb </w:t>
      </w:r>
      <w:proofErr w:type="spellStart"/>
      <w:r w:rsidRPr="007E524A">
        <w:rPr>
          <w:rFonts w:ascii="Garamond" w:hAnsi="Garamond"/>
          <w:i/>
          <w:iCs/>
          <w:sz w:val="24"/>
          <w:szCs w:val="24"/>
        </w:rPr>
        <w:t>aquir</w:t>
      </w:r>
      <w:r>
        <w:rPr>
          <w:rFonts w:ascii="Garamond" w:hAnsi="Garamond"/>
          <w:i/>
          <w:iCs/>
          <w:sz w:val="24"/>
          <w:szCs w:val="24"/>
        </w:rPr>
        <w:t>era</w:t>
      </w:r>
      <w:proofErr w:type="spellEnd"/>
      <w:r w:rsidRPr="005E7A10">
        <w:rPr>
          <w:rFonts w:ascii="Garamond" w:hAnsi="Garamond"/>
        </w:rPr>
        <w:t xml:space="preserve"> </w:t>
      </w:r>
      <w:r w:rsidR="00384A73">
        <w:rPr>
          <w:rFonts w:ascii="Garamond" w:hAnsi="Garamond"/>
        </w:rPr>
        <w:t xml:space="preserve">podľa technickej špecifikácie uvedenej </w:t>
      </w:r>
      <w:r w:rsidRPr="00CB3C37">
        <w:rPr>
          <w:rFonts w:ascii="Garamond" w:hAnsi="Garamond"/>
        </w:rPr>
        <w:t xml:space="preserve">v Prílohe </w:t>
      </w:r>
      <w:r w:rsidR="003C7858">
        <w:rPr>
          <w:rFonts w:ascii="Garamond" w:hAnsi="Garamond"/>
        </w:rPr>
        <w:t>č. 2</w:t>
      </w:r>
      <w:r w:rsidRPr="00CB3C37">
        <w:rPr>
          <w:rFonts w:ascii="Garamond" w:hAnsi="Garamond"/>
        </w:rPr>
        <w:t xml:space="preserve"> Zmluvy</w:t>
      </w:r>
      <w:r w:rsidR="00EA1E0A">
        <w:rPr>
          <w:rFonts w:ascii="Garamond" w:hAnsi="Garamond"/>
        </w:rPr>
        <w:t>, a to</w:t>
      </w:r>
      <w:r>
        <w:rPr>
          <w:rFonts w:ascii="Garamond" w:hAnsi="Garamond"/>
        </w:rPr>
        <w:t xml:space="preserve"> prostredníctvom subdodávateľa</w:t>
      </w:r>
      <w:r w:rsidR="00EA1E0A">
        <w:rPr>
          <w:rFonts w:ascii="Garamond" w:hAnsi="Garamond"/>
        </w:rPr>
        <w:t xml:space="preserve"> uvedeného v Zozname subdodávateľov a subdodávateľských plnení </w:t>
      </w:r>
      <w:r w:rsidR="003A2AD6">
        <w:rPr>
          <w:rFonts w:ascii="Garamond" w:hAnsi="Garamond"/>
        </w:rPr>
        <w:t>v</w:t>
      </w:r>
      <w:r>
        <w:rPr>
          <w:rFonts w:ascii="Garamond" w:hAnsi="Garamond"/>
        </w:rPr>
        <w:t xml:space="preserve"> Príloh</w:t>
      </w:r>
      <w:r w:rsidR="00EA1E0A">
        <w:rPr>
          <w:rFonts w:ascii="Garamond" w:hAnsi="Garamond"/>
        </w:rPr>
        <w:t>e</w:t>
      </w:r>
      <w:r>
        <w:rPr>
          <w:rFonts w:ascii="Garamond" w:hAnsi="Garamond"/>
        </w:rPr>
        <w:t xml:space="preserve"> </w:t>
      </w:r>
      <w:r w:rsidR="0063530B">
        <w:rPr>
          <w:rFonts w:ascii="Garamond" w:hAnsi="Garamond"/>
        </w:rPr>
        <w:t>č. 3</w:t>
      </w:r>
      <w:r>
        <w:rPr>
          <w:rFonts w:ascii="Garamond" w:hAnsi="Garamond"/>
        </w:rPr>
        <w:t xml:space="preserve"> Zmluvy;</w:t>
      </w:r>
    </w:p>
    <w:p w14:paraId="751F1DA5" w14:textId="5068A472" w:rsidR="00847E6E" w:rsidRPr="00847E6E" w:rsidRDefault="00847E6E" w:rsidP="001F2ABA">
      <w:pPr>
        <w:pStyle w:val="Odsekzoznamu"/>
        <w:numPr>
          <w:ilvl w:val="0"/>
          <w:numId w:val="1"/>
        </w:numPr>
        <w:spacing w:line="276" w:lineRule="auto"/>
        <w:jc w:val="both"/>
        <w:rPr>
          <w:rFonts w:ascii="Garamond" w:hAnsi="Garamond"/>
        </w:rPr>
      </w:pPr>
      <w:r w:rsidRPr="00847E6E">
        <w:rPr>
          <w:rFonts w:ascii="Garamond" w:hAnsi="Garamond"/>
        </w:rPr>
        <w:lastRenderedPageBreak/>
        <w:t>dodanie Softvéru do Zariadení</w:t>
      </w:r>
      <w:r w:rsidR="003A2AD6">
        <w:rPr>
          <w:rFonts w:ascii="Garamond" w:hAnsi="Garamond"/>
        </w:rPr>
        <w:t xml:space="preserve"> podľa predchádzajúceho bodu</w:t>
      </w:r>
      <w:r w:rsidRPr="00847E6E">
        <w:rPr>
          <w:rFonts w:ascii="Garamond" w:hAnsi="Garamond"/>
        </w:rPr>
        <w:t>, čo je nevyhnutným predpokladom pre spr</w:t>
      </w:r>
      <w:r w:rsidR="0063418C">
        <w:rPr>
          <w:rFonts w:ascii="Garamond" w:hAnsi="Garamond"/>
        </w:rPr>
        <w:t>acovanie</w:t>
      </w:r>
      <w:r w:rsidRPr="00847E6E">
        <w:rPr>
          <w:rFonts w:ascii="Garamond" w:hAnsi="Garamond"/>
        </w:rPr>
        <w:t xml:space="preserve"> platieb Platobnými kartami v </w:t>
      </w:r>
      <w:r w:rsidR="000F7256">
        <w:rPr>
          <w:rFonts w:ascii="Garamond" w:hAnsi="Garamond"/>
        </w:rPr>
        <w:t>„</w:t>
      </w:r>
      <w:r w:rsidRPr="00847E6E">
        <w:rPr>
          <w:rFonts w:ascii="Garamond" w:hAnsi="Garamond"/>
        </w:rPr>
        <w:t>dopravnom</w:t>
      </w:r>
      <w:r w:rsidR="000F7256">
        <w:rPr>
          <w:rFonts w:ascii="Garamond" w:hAnsi="Garamond"/>
        </w:rPr>
        <w:t>“</w:t>
      </w:r>
      <w:r w:rsidRPr="00847E6E">
        <w:rPr>
          <w:rFonts w:ascii="Garamond" w:hAnsi="Garamond"/>
        </w:rPr>
        <w:t xml:space="preserve"> režime a jeho aktualizáciu v priebehu trvania tejto Zmluvy (zabezpečenie prispôsobenia nainštalovaného Softvéru aktualizáciám Zariadení a udržiavanie Softvéru v súlade s podmienkami kartových asociácií);</w:t>
      </w:r>
    </w:p>
    <w:p w14:paraId="5B3CEDA5" w14:textId="50E7DF19" w:rsidR="00A27E30" w:rsidRPr="00847E6E" w:rsidRDefault="000748ED" w:rsidP="001F2ABA">
      <w:pPr>
        <w:pStyle w:val="Odsekzoznamu"/>
        <w:numPr>
          <w:ilvl w:val="0"/>
          <w:numId w:val="1"/>
        </w:numPr>
        <w:spacing w:line="276" w:lineRule="auto"/>
        <w:jc w:val="both"/>
        <w:rPr>
          <w:rFonts w:ascii="Garamond" w:hAnsi="Garamond"/>
        </w:rPr>
      </w:pPr>
      <w:r w:rsidRPr="00847E6E">
        <w:rPr>
          <w:rFonts w:ascii="Garamond" w:hAnsi="Garamond"/>
        </w:rPr>
        <w:t>súčinnosť</w:t>
      </w:r>
      <w:r w:rsidR="000E34CE">
        <w:rPr>
          <w:rFonts w:ascii="Garamond" w:hAnsi="Garamond"/>
        </w:rPr>
        <w:t xml:space="preserve"> a </w:t>
      </w:r>
      <w:r w:rsidRPr="00847E6E">
        <w:rPr>
          <w:rFonts w:ascii="Garamond" w:hAnsi="Garamond"/>
        </w:rPr>
        <w:t xml:space="preserve">spolupráca </w:t>
      </w:r>
      <w:del w:id="12" w:author="MC AGM" w:date="2022-01-14T09:09:00Z">
        <w:r w:rsidRPr="00847E6E" w:rsidDel="00CB5810">
          <w:rPr>
            <w:rFonts w:ascii="Garamond" w:hAnsi="Garamond"/>
          </w:rPr>
          <w:delText>a</w:delText>
        </w:r>
        <w:r w:rsidR="003A2AD6" w:rsidDel="00CB5810">
          <w:rPr>
            <w:rFonts w:ascii="Garamond" w:hAnsi="Garamond"/>
          </w:rPr>
          <w:delText> </w:delText>
        </w:r>
        <w:r w:rsidRPr="00847E6E" w:rsidDel="00CB5810">
          <w:rPr>
            <w:rFonts w:ascii="Garamond" w:hAnsi="Garamond"/>
          </w:rPr>
          <w:delText>dodávka</w:delText>
        </w:r>
        <w:r w:rsidR="003A2AD6" w:rsidDel="00CB5810">
          <w:rPr>
            <w:rFonts w:ascii="Garamond" w:hAnsi="Garamond"/>
          </w:rPr>
          <w:delText xml:space="preserve"> Zariadení a </w:delText>
        </w:r>
        <w:r w:rsidR="00AA6C43" w:rsidRPr="00847E6E" w:rsidDel="00CB5810">
          <w:rPr>
            <w:rFonts w:ascii="Garamond" w:hAnsi="Garamond"/>
          </w:rPr>
          <w:delText>S</w:delText>
        </w:r>
        <w:r w:rsidRPr="00847E6E" w:rsidDel="00CB5810">
          <w:rPr>
            <w:rFonts w:ascii="Garamond" w:hAnsi="Garamond"/>
          </w:rPr>
          <w:delText>oftvéru pre</w:delText>
        </w:r>
      </w:del>
      <w:ins w:id="13" w:author="MC AGM" w:date="2022-01-14T09:09:00Z">
        <w:r w:rsidR="00CB5810">
          <w:rPr>
            <w:rFonts w:ascii="Garamond" w:hAnsi="Garamond"/>
          </w:rPr>
          <w:t xml:space="preserve">pri </w:t>
        </w:r>
      </w:ins>
      <w:ins w:id="14" w:author="MC AGM" w:date="2022-01-14T10:28:00Z">
        <w:r w:rsidR="008107D6">
          <w:rPr>
            <w:rFonts w:ascii="Garamond" w:hAnsi="Garamond"/>
          </w:rPr>
          <w:t>hľadaní</w:t>
        </w:r>
      </w:ins>
      <w:ins w:id="15" w:author="MC AGM" w:date="2022-01-14T09:09:00Z">
        <w:r w:rsidR="00CB5810">
          <w:rPr>
            <w:rFonts w:ascii="Garamond" w:hAnsi="Garamond"/>
          </w:rPr>
          <w:t xml:space="preserve"> riešenia na</w:t>
        </w:r>
      </w:ins>
      <w:r w:rsidRPr="00847E6E">
        <w:rPr>
          <w:rFonts w:ascii="Garamond" w:hAnsi="Garamond"/>
        </w:rPr>
        <w:t xml:space="preserve"> spracovanie platieb Platobnými kartami v</w:t>
      </w:r>
      <w:r w:rsidR="00AA6C43" w:rsidRPr="00847E6E">
        <w:rPr>
          <w:rFonts w:ascii="Garamond" w:hAnsi="Garamond"/>
        </w:rPr>
        <w:t> </w:t>
      </w:r>
      <w:r w:rsidR="000F7256">
        <w:rPr>
          <w:rFonts w:ascii="Garamond" w:hAnsi="Garamond"/>
        </w:rPr>
        <w:t>„</w:t>
      </w:r>
      <w:r w:rsidRPr="00847E6E">
        <w:rPr>
          <w:rFonts w:ascii="Garamond" w:hAnsi="Garamond"/>
        </w:rPr>
        <w:t>dopravnom</w:t>
      </w:r>
      <w:r w:rsidR="000F7256">
        <w:rPr>
          <w:rFonts w:ascii="Garamond" w:hAnsi="Garamond"/>
        </w:rPr>
        <w:t>“</w:t>
      </w:r>
      <w:r w:rsidRPr="00847E6E">
        <w:rPr>
          <w:rFonts w:ascii="Garamond" w:hAnsi="Garamond"/>
        </w:rPr>
        <w:t xml:space="preserve"> režime do </w:t>
      </w:r>
      <w:r w:rsidR="00AA6C43" w:rsidRPr="00847E6E">
        <w:rPr>
          <w:rFonts w:ascii="Garamond" w:hAnsi="Garamond"/>
        </w:rPr>
        <w:t>Zariadení</w:t>
      </w:r>
      <w:r w:rsidRPr="00847E6E">
        <w:rPr>
          <w:rFonts w:ascii="Garamond" w:hAnsi="Garamond"/>
        </w:rPr>
        <w:t xml:space="preserve"> pri </w:t>
      </w:r>
      <w:r w:rsidR="003A2AD6">
        <w:rPr>
          <w:rFonts w:ascii="Garamond" w:hAnsi="Garamond"/>
        </w:rPr>
        <w:t>postupnom rozširovaní</w:t>
      </w:r>
      <w:r w:rsidRPr="00847E6E">
        <w:rPr>
          <w:rFonts w:ascii="Garamond" w:hAnsi="Garamond"/>
        </w:rPr>
        <w:t xml:space="preserve"> systému </w:t>
      </w:r>
      <w:r w:rsidR="00F04A4E" w:rsidRPr="00847E6E">
        <w:rPr>
          <w:rFonts w:ascii="Garamond" w:hAnsi="Garamond"/>
        </w:rPr>
        <w:t>integrovaného dopravného systému</w:t>
      </w:r>
      <w:r w:rsidRPr="00847E6E">
        <w:rPr>
          <w:rFonts w:ascii="Garamond" w:hAnsi="Garamond"/>
        </w:rPr>
        <w:t xml:space="preserve"> do </w:t>
      </w:r>
      <w:r w:rsidR="007D6D5C">
        <w:rPr>
          <w:rFonts w:ascii="Garamond" w:hAnsi="Garamond"/>
        </w:rPr>
        <w:t>verejnej</w:t>
      </w:r>
      <w:r w:rsidR="007D6D5C" w:rsidRPr="00847E6E">
        <w:rPr>
          <w:rFonts w:ascii="Garamond" w:hAnsi="Garamond"/>
        </w:rPr>
        <w:t xml:space="preserve"> </w:t>
      </w:r>
      <w:r w:rsidR="00F04A4E" w:rsidRPr="00847E6E">
        <w:rPr>
          <w:rFonts w:ascii="Garamond" w:hAnsi="Garamond"/>
        </w:rPr>
        <w:t>hromadnej dopravy</w:t>
      </w:r>
      <w:r w:rsidRPr="00847E6E">
        <w:rPr>
          <w:rFonts w:ascii="Garamond" w:hAnsi="Garamond"/>
        </w:rPr>
        <w:t>;</w:t>
      </w:r>
    </w:p>
    <w:p w14:paraId="73F42636" w14:textId="16DB333E" w:rsidR="00847E6E" w:rsidRPr="00847E6E" w:rsidRDefault="00847E6E" w:rsidP="001F2ABA">
      <w:pPr>
        <w:pStyle w:val="Odsekzoznamu"/>
        <w:numPr>
          <w:ilvl w:val="0"/>
          <w:numId w:val="1"/>
        </w:numPr>
        <w:spacing w:line="276" w:lineRule="auto"/>
        <w:jc w:val="both"/>
        <w:rPr>
          <w:rFonts w:ascii="Garamond" w:hAnsi="Garamond"/>
        </w:rPr>
      </w:pPr>
      <w:r w:rsidRPr="00847E6E">
        <w:rPr>
          <w:rFonts w:ascii="Garamond" w:hAnsi="Garamond"/>
        </w:rPr>
        <w:t xml:space="preserve">poskytovanie </w:t>
      </w:r>
      <w:r w:rsidR="003A2AD6">
        <w:rPr>
          <w:rFonts w:ascii="Garamond" w:hAnsi="Garamond"/>
        </w:rPr>
        <w:t>záruky</w:t>
      </w:r>
      <w:r w:rsidR="001B6190">
        <w:rPr>
          <w:rFonts w:ascii="Garamond" w:hAnsi="Garamond"/>
        </w:rPr>
        <w:t xml:space="preserve"> a servisu</w:t>
      </w:r>
      <w:r w:rsidR="003A2AD6">
        <w:rPr>
          <w:rFonts w:ascii="Garamond" w:hAnsi="Garamond"/>
        </w:rPr>
        <w:t xml:space="preserve"> na dodané Zariadenia a </w:t>
      </w:r>
      <w:r w:rsidRPr="00847E6E">
        <w:rPr>
          <w:rFonts w:ascii="Garamond" w:hAnsi="Garamond"/>
        </w:rPr>
        <w:t>servisu a údržby inštalovaného Softvéru, a to vrátane dodania dokumentácie</w:t>
      </w:r>
      <w:r w:rsidR="006C2418">
        <w:rPr>
          <w:rFonts w:ascii="Garamond" w:hAnsi="Garamond"/>
        </w:rPr>
        <w:t>, a to po celú dobu trvania tejto Zmluvy</w:t>
      </w:r>
      <w:r w:rsidRPr="00847E6E">
        <w:rPr>
          <w:rFonts w:ascii="Garamond" w:hAnsi="Garamond"/>
        </w:rPr>
        <w:t>;</w:t>
      </w:r>
    </w:p>
    <w:p w14:paraId="4B75C98D" w14:textId="491C9C2A" w:rsidR="00A27E30" w:rsidRDefault="00A27E30" w:rsidP="001F2ABA">
      <w:pPr>
        <w:pStyle w:val="Odsekzoznamu"/>
        <w:numPr>
          <w:ilvl w:val="0"/>
          <w:numId w:val="1"/>
        </w:numPr>
        <w:spacing w:line="276" w:lineRule="auto"/>
        <w:jc w:val="both"/>
        <w:rPr>
          <w:rFonts w:ascii="Garamond" w:hAnsi="Garamond"/>
        </w:rPr>
      </w:pPr>
      <w:r w:rsidRPr="00A27E30">
        <w:rPr>
          <w:rFonts w:ascii="Garamond" w:hAnsi="Garamond"/>
        </w:rPr>
        <w:t xml:space="preserve">úhrada </w:t>
      </w:r>
      <w:r w:rsidR="00F04A4E">
        <w:rPr>
          <w:rFonts w:ascii="Garamond" w:hAnsi="Garamond"/>
        </w:rPr>
        <w:t>poplatkov</w:t>
      </w:r>
      <w:r w:rsidRPr="00A27E30">
        <w:rPr>
          <w:rFonts w:ascii="Garamond" w:hAnsi="Garamond"/>
        </w:rPr>
        <w:t xml:space="preserve"> spojených s</w:t>
      </w:r>
      <w:r w:rsidR="00F04A4E">
        <w:rPr>
          <w:rFonts w:ascii="Garamond" w:hAnsi="Garamond"/>
        </w:rPr>
        <w:t> </w:t>
      </w:r>
      <w:r w:rsidR="00AA6C43">
        <w:rPr>
          <w:rFonts w:ascii="Garamond" w:hAnsi="Garamond"/>
        </w:rPr>
        <w:t>P</w:t>
      </w:r>
      <w:r w:rsidR="00F04A4E">
        <w:rPr>
          <w:rFonts w:ascii="Garamond" w:hAnsi="Garamond"/>
        </w:rPr>
        <w:t xml:space="preserve">redmetom </w:t>
      </w:r>
      <w:r w:rsidR="00FC4BAF">
        <w:rPr>
          <w:rFonts w:ascii="Garamond" w:hAnsi="Garamond"/>
        </w:rPr>
        <w:t>plnenia</w:t>
      </w:r>
      <w:r w:rsidR="00F04A4E">
        <w:rPr>
          <w:rFonts w:ascii="Garamond" w:hAnsi="Garamond"/>
        </w:rPr>
        <w:t xml:space="preserve"> súvisiacich s prípadnými </w:t>
      </w:r>
      <w:r w:rsidRPr="00A27E30">
        <w:rPr>
          <w:rFonts w:ascii="Garamond" w:hAnsi="Garamond"/>
        </w:rPr>
        <w:t xml:space="preserve">úpravami danými </w:t>
      </w:r>
      <w:r w:rsidR="00F04A4E">
        <w:rPr>
          <w:rFonts w:ascii="Garamond" w:hAnsi="Garamond"/>
        </w:rPr>
        <w:t xml:space="preserve">zmenami </w:t>
      </w:r>
      <w:r w:rsidRPr="00A27E30">
        <w:rPr>
          <w:rFonts w:ascii="Garamond" w:hAnsi="Garamond"/>
        </w:rPr>
        <w:t>legislat</w:t>
      </w:r>
      <w:r w:rsidR="00F04A4E">
        <w:rPr>
          <w:rFonts w:ascii="Garamond" w:hAnsi="Garamond"/>
        </w:rPr>
        <w:t>í</w:t>
      </w:r>
      <w:r w:rsidRPr="00A27E30">
        <w:rPr>
          <w:rFonts w:ascii="Garamond" w:hAnsi="Garamond"/>
        </w:rPr>
        <w:t>v</w:t>
      </w:r>
      <w:r w:rsidR="00F04A4E">
        <w:rPr>
          <w:rFonts w:ascii="Garamond" w:hAnsi="Garamond"/>
        </w:rPr>
        <w:t>y alebo pravidlami kartových asociácií;</w:t>
      </w:r>
    </w:p>
    <w:p w14:paraId="117EC2BD" w14:textId="248256C7" w:rsidR="00F07FBA" w:rsidRDefault="00F07FBA" w:rsidP="001F2ABA">
      <w:pPr>
        <w:pStyle w:val="Odsekzoznamu"/>
        <w:numPr>
          <w:ilvl w:val="0"/>
          <w:numId w:val="1"/>
        </w:numPr>
        <w:spacing w:line="276" w:lineRule="auto"/>
        <w:jc w:val="both"/>
        <w:rPr>
          <w:rFonts w:ascii="Garamond" w:hAnsi="Garamond"/>
        </w:rPr>
      </w:pPr>
      <w:r>
        <w:rPr>
          <w:rFonts w:ascii="Garamond" w:hAnsi="Garamond"/>
        </w:rPr>
        <w:t>záručný a mimozáručný servis;</w:t>
      </w:r>
    </w:p>
    <w:p w14:paraId="699FCE66" w14:textId="48370F4C" w:rsidR="00006422" w:rsidRPr="00A27E30" w:rsidRDefault="00566829" w:rsidP="001F2ABA">
      <w:pPr>
        <w:pStyle w:val="Odsekzoznamu"/>
        <w:numPr>
          <w:ilvl w:val="0"/>
          <w:numId w:val="1"/>
        </w:numPr>
        <w:spacing w:line="276" w:lineRule="auto"/>
        <w:jc w:val="both"/>
        <w:rPr>
          <w:rFonts w:ascii="Garamond" w:hAnsi="Garamond"/>
        </w:rPr>
      </w:pPr>
      <w:r>
        <w:rPr>
          <w:rFonts w:ascii="Garamond" w:hAnsi="Garamond"/>
        </w:rPr>
        <w:t xml:space="preserve">ďalšie činnosti Poskytovateľa, ktoré sú uvedené v Prílohe </w:t>
      </w:r>
      <w:r w:rsidR="003C7858">
        <w:rPr>
          <w:rFonts w:ascii="Garamond" w:hAnsi="Garamond"/>
        </w:rPr>
        <w:t>č. 1</w:t>
      </w:r>
      <w:r>
        <w:rPr>
          <w:rFonts w:ascii="Garamond" w:hAnsi="Garamond"/>
        </w:rPr>
        <w:t xml:space="preserve"> Zmluvy;</w:t>
      </w:r>
    </w:p>
    <w:p w14:paraId="552C3206" w14:textId="0CA7DE56" w:rsidR="003A751C" w:rsidRDefault="00FC4BAF" w:rsidP="0099059B">
      <w:pPr>
        <w:pStyle w:val="Odsekzoznamu"/>
        <w:spacing w:before="240" w:after="60" w:line="276" w:lineRule="auto"/>
        <w:contextualSpacing w:val="0"/>
        <w:jc w:val="both"/>
        <w:rPr>
          <w:rFonts w:ascii="Garamond" w:hAnsi="Garamond"/>
        </w:rPr>
      </w:pPr>
      <w:r w:rsidRPr="00FC4BAF">
        <w:rPr>
          <w:rFonts w:ascii="Garamond" w:hAnsi="Garamond"/>
        </w:rPr>
        <w:t>(ďalej len „</w:t>
      </w:r>
      <w:r w:rsidRPr="00FC4BAF">
        <w:rPr>
          <w:rFonts w:ascii="Garamond" w:hAnsi="Garamond"/>
          <w:b/>
          <w:bCs/>
        </w:rPr>
        <w:t>Predmet plnenia</w:t>
      </w:r>
      <w:r w:rsidRPr="00FC4BAF">
        <w:rPr>
          <w:rFonts w:ascii="Garamond" w:hAnsi="Garamond"/>
        </w:rPr>
        <w:t>“)</w:t>
      </w:r>
      <w:r>
        <w:rPr>
          <w:rFonts w:ascii="Garamond" w:hAnsi="Garamond"/>
        </w:rPr>
        <w:t>.</w:t>
      </w:r>
    </w:p>
    <w:p w14:paraId="7D48DAF8" w14:textId="1A36913A" w:rsidR="00D56299" w:rsidRDefault="004E4638" w:rsidP="008D3639">
      <w:pPr>
        <w:pStyle w:val="Odsekzoznamu"/>
        <w:numPr>
          <w:ilvl w:val="0"/>
          <w:numId w:val="14"/>
        </w:numPr>
        <w:spacing w:after="60" w:line="276" w:lineRule="auto"/>
        <w:contextualSpacing w:val="0"/>
        <w:jc w:val="both"/>
        <w:rPr>
          <w:rFonts w:ascii="Garamond" w:hAnsi="Garamond"/>
        </w:rPr>
      </w:pPr>
      <w:r>
        <w:rPr>
          <w:rFonts w:ascii="Garamond" w:hAnsi="Garamond"/>
        </w:rPr>
        <w:t xml:space="preserve">Poskytovateľ najneskôr do 3 mesiacov od účinnosti tejto Zmluvy navrhne k odsúhlaseniu typ a výrobcu Zariadenia pre účely doplnenia </w:t>
      </w:r>
      <w:r w:rsidR="00D56299">
        <w:rPr>
          <w:rFonts w:ascii="Garamond" w:hAnsi="Garamond"/>
        </w:rPr>
        <w:t>Príloh</w:t>
      </w:r>
      <w:r>
        <w:rPr>
          <w:rFonts w:ascii="Garamond" w:hAnsi="Garamond"/>
        </w:rPr>
        <w:t>y</w:t>
      </w:r>
      <w:r w:rsidR="00D56299">
        <w:rPr>
          <w:rFonts w:ascii="Garamond" w:hAnsi="Garamond"/>
        </w:rPr>
        <w:t xml:space="preserve"> </w:t>
      </w:r>
      <w:r w:rsidR="003C7858">
        <w:rPr>
          <w:rFonts w:ascii="Garamond" w:hAnsi="Garamond"/>
        </w:rPr>
        <w:t>č. 2</w:t>
      </w:r>
      <w:r w:rsidR="0063530B">
        <w:rPr>
          <w:rFonts w:ascii="Garamond" w:hAnsi="Garamond"/>
        </w:rPr>
        <w:t xml:space="preserve"> Zmluvy:</w:t>
      </w:r>
      <w:r w:rsidR="00D56299">
        <w:rPr>
          <w:rFonts w:ascii="Garamond" w:hAnsi="Garamond"/>
        </w:rPr>
        <w:t xml:space="preserve"> Technická špecifikácia</w:t>
      </w:r>
      <w:r w:rsidR="0063530B">
        <w:rPr>
          <w:rFonts w:ascii="Garamond" w:hAnsi="Garamond"/>
        </w:rPr>
        <w:t xml:space="preserve"> Zariadení</w:t>
      </w:r>
      <w:r>
        <w:rPr>
          <w:rFonts w:ascii="Garamond" w:hAnsi="Garamond"/>
        </w:rPr>
        <w:t xml:space="preserve">. </w:t>
      </w:r>
      <w:r w:rsidR="00406C37">
        <w:rPr>
          <w:rFonts w:ascii="Garamond" w:hAnsi="Garamond"/>
        </w:rPr>
        <w:t xml:space="preserve">Poskytovateľ s návrhom Zariadenia doloží splnenie technických podmienok, ktoré sú na Zariadenie kladené touto Zmluvou. </w:t>
      </w:r>
      <w:r w:rsidR="00D56299">
        <w:rPr>
          <w:rFonts w:ascii="Garamond" w:hAnsi="Garamond"/>
        </w:rPr>
        <w:t xml:space="preserve">K doplneniu alebo zmene Prílohy </w:t>
      </w:r>
      <w:r w:rsidR="003C7858">
        <w:rPr>
          <w:rFonts w:ascii="Garamond" w:hAnsi="Garamond"/>
        </w:rPr>
        <w:t>č. 2</w:t>
      </w:r>
      <w:r w:rsidR="0063530B">
        <w:rPr>
          <w:rFonts w:ascii="Garamond" w:hAnsi="Garamond"/>
        </w:rPr>
        <w:t xml:space="preserve"> Zmluvy</w:t>
      </w:r>
      <w:r w:rsidR="00D56299">
        <w:rPr>
          <w:rFonts w:ascii="Garamond" w:hAnsi="Garamond"/>
        </w:rPr>
        <w:t xml:space="preserve"> nie je nutný dodatok. K jej doplneniu alebo </w:t>
      </w:r>
      <w:r>
        <w:rPr>
          <w:rFonts w:ascii="Garamond" w:hAnsi="Garamond"/>
        </w:rPr>
        <w:t xml:space="preserve">zmene </w:t>
      </w:r>
      <w:r w:rsidR="00D56299">
        <w:rPr>
          <w:rFonts w:ascii="Garamond" w:hAnsi="Garamond"/>
        </w:rPr>
        <w:t xml:space="preserve">dochádza odsúhlasením </w:t>
      </w:r>
      <w:r>
        <w:rPr>
          <w:rFonts w:ascii="Garamond" w:hAnsi="Garamond"/>
        </w:rPr>
        <w:t xml:space="preserve">návrhu Zariadenia </w:t>
      </w:r>
      <w:r w:rsidR="00D56299">
        <w:rPr>
          <w:rFonts w:ascii="Garamond" w:hAnsi="Garamond"/>
        </w:rPr>
        <w:t xml:space="preserve">zo strany IDS. </w:t>
      </w:r>
    </w:p>
    <w:p w14:paraId="01DE8F69" w14:textId="66484340" w:rsidR="0099059B" w:rsidRDefault="0099059B" w:rsidP="008D3639">
      <w:pPr>
        <w:pStyle w:val="Odsekzoznamu"/>
        <w:numPr>
          <w:ilvl w:val="0"/>
          <w:numId w:val="14"/>
        </w:numPr>
        <w:spacing w:after="60" w:line="276" w:lineRule="auto"/>
        <w:contextualSpacing w:val="0"/>
        <w:jc w:val="both"/>
        <w:rPr>
          <w:rFonts w:ascii="Garamond" w:hAnsi="Garamond"/>
        </w:rPr>
      </w:pPr>
      <w:r>
        <w:rPr>
          <w:rFonts w:ascii="Garamond" w:hAnsi="Garamond"/>
        </w:rPr>
        <w:t>Poskytovateľ berie na vedomie, že predpokladaný počet transakcií v jednotlivých rokoch po uzatvorení Zmluvy je orientačný a môže sa v priebehu plnenia tejto Zmluvy meniť</w:t>
      </w:r>
      <w:r w:rsidR="00006422">
        <w:rPr>
          <w:rFonts w:ascii="Garamond" w:hAnsi="Garamond"/>
        </w:rPr>
        <w:t>, pričom sa očakáva nárast počtu transakcií</w:t>
      </w:r>
      <w:r>
        <w:rPr>
          <w:rFonts w:ascii="Garamond" w:hAnsi="Garamond"/>
        </w:rPr>
        <w:t xml:space="preserve">. Poskytovateľovi bude uhradená odmena stanovená podľa článku VI. Zmluvy podľa </w:t>
      </w:r>
      <w:r w:rsidRPr="00F4000E">
        <w:rPr>
          <w:rFonts w:ascii="Garamond" w:hAnsi="Garamond"/>
        </w:rPr>
        <w:t>skutočného</w:t>
      </w:r>
      <w:r>
        <w:rPr>
          <w:rFonts w:ascii="Garamond" w:hAnsi="Garamond"/>
        </w:rPr>
        <w:t xml:space="preserve"> množstva </w:t>
      </w:r>
      <w:r w:rsidR="00F4000E">
        <w:rPr>
          <w:rFonts w:ascii="Garamond" w:hAnsi="Garamond"/>
        </w:rPr>
        <w:t>spracovaných a zúčtovaných</w:t>
      </w:r>
      <w:r>
        <w:rPr>
          <w:rFonts w:ascii="Garamond" w:hAnsi="Garamond"/>
        </w:rPr>
        <w:t xml:space="preserve"> transakcií.</w:t>
      </w:r>
    </w:p>
    <w:p w14:paraId="4B034A67" w14:textId="29D570F0" w:rsidR="00A1759B" w:rsidRPr="0057015C" w:rsidRDefault="00A1759B" w:rsidP="00A1759B">
      <w:pPr>
        <w:spacing w:before="240" w:after="0" w:line="276" w:lineRule="auto"/>
        <w:jc w:val="center"/>
        <w:rPr>
          <w:rFonts w:ascii="Garamond" w:hAnsi="Garamond"/>
          <w:b/>
          <w:bCs/>
        </w:rPr>
      </w:pPr>
      <w:bookmarkStart w:id="16" w:name="_Toc83645478"/>
      <w:bookmarkStart w:id="17" w:name="_Toc83645479"/>
      <w:bookmarkEnd w:id="16"/>
      <w:r w:rsidRPr="0057015C">
        <w:rPr>
          <w:rFonts w:ascii="Garamond" w:hAnsi="Garamond"/>
          <w:b/>
          <w:bCs/>
        </w:rPr>
        <w:t>ČLÁNOK I</w:t>
      </w:r>
      <w:r>
        <w:rPr>
          <w:rFonts w:ascii="Garamond" w:hAnsi="Garamond"/>
          <w:b/>
          <w:bCs/>
        </w:rPr>
        <w:t>V</w:t>
      </w:r>
      <w:r w:rsidRPr="0057015C">
        <w:rPr>
          <w:rFonts w:ascii="Garamond" w:hAnsi="Garamond"/>
          <w:b/>
          <w:bCs/>
        </w:rPr>
        <w:t>.</w:t>
      </w:r>
    </w:p>
    <w:p w14:paraId="08F5082E" w14:textId="11F7E0A6" w:rsidR="0088719F" w:rsidRPr="004D34B4" w:rsidRDefault="008F5500" w:rsidP="004D34B4">
      <w:pPr>
        <w:pStyle w:val="Nadpis1"/>
        <w:numPr>
          <w:ilvl w:val="0"/>
          <w:numId w:val="0"/>
        </w:numPr>
        <w:spacing w:before="0" w:after="120"/>
      </w:pPr>
      <w:bookmarkStart w:id="18" w:name="_Toc85708397"/>
      <w:bookmarkStart w:id="19" w:name="_Toc86320947"/>
      <w:r>
        <w:t>TESTOVANIE</w:t>
      </w:r>
      <w:r w:rsidR="00C5369E">
        <w:t>,</w:t>
      </w:r>
      <w:r>
        <w:t xml:space="preserve"> </w:t>
      </w:r>
      <w:r w:rsidR="00C5369E">
        <w:t>DODACIA LEHOTA</w:t>
      </w:r>
      <w:r w:rsidR="00C5369E" w:rsidRPr="004D34B4">
        <w:t xml:space="preserve"> </w:t>
      </w:r>
      <w:r w:rsidR="00C5369E">
        <w:t xml:space="preserve">A MIESTO DODANIA </w:t>
      </w:r>
      <w:r w:rsidR="008522DD" w:rsidRPr="004D34B4">
        <w:t>PREDMETU PLNENIA</w:t>
      </w:r>
      <w:bookmarkEnd w:id="17"/>
      <w:bookmarkEnd w:id="18"/>
      <w:bookmarkEnd w:id="19"/>
    </w:p>
    <w:p w14:paraId="1FA45FF1" w14:textId="6D8E7628" w:rsidR="00845FC2" w:rsidRPr="005E7A10" w:rsidRDefault="00BF1A93" w:rsidP="008D3639">
      <w:pPr>
        <w:pStyle w:val="Odsekzoznamu"/>
        <w:numPr>
          <w:ilvl w:val="0"/>
          <w:numId w:val="15"/>
        </w:numPr>
        <w:spacing w:after="60" w:line="276" w:lineRule="auto"/>
        <w:contextualSpacing w:val="0"/>
        <w:jc w:val="both"/>
        <w:rPr>
          <w:rFonts w:ascii="Garamond" w:hAnsi="Garamond"/>
        </w:rPr>
      </w:pPr>
      <w:r>
        <w:rPr>
          <w:rFonts w:ascii="Garamond" w:hAnsi="Garamond"/>
        </w:rPr>
        <w:t xml:space="preserve">Zmluvné strany sa dohodli, že </w:t>
      </w:r>
      <w:r w:rsidR="008F5500">
        <w:rPr>
          <w:rFonts w:ascii="Garamond" w:hAnsi="Garamond"/>
        </w:rPr>
        <w:t xml:space="preserve">dodanie </w:t>
      </w:r>
      <w:r w:rsidR="00845FC2" w:rsidRPr="005E7A10">
        <w:rPr>
          <w:rFonts w:ascii="Garamond" w:hAnsi="Garamond"/>
        </w:rPr>
        <w:t>Predmet</w:t>
      </w:r>
      <w:r w:rsidR="008F5500">
        <w:rPr>
          <w:rFonts w:ascii="Garamond" w:hAnsi="Garamond"/>
        </w:rPr>
        <w:t>u</w:t>
      </w:r>
      <w:r w:rsidR="00845FC2" w:rsidRPr="005E7A10">
        <w:rPr>
          <w:rFonts w:ascii="Garamond" w:hAnsi="Garamond"/>
        </w:rPr>
        <w:t xml:space="preserve"> plnenia bude </w:t>
      </w:r>
      <w:r>
        <w:rPr>
          <w:rFonts w:ascii="Garamond" w:hAnsi="Garamond"/>
        </w:rPr>
        <w:t>rozdelen</w:t>
      </w:r>
      <w:r w:rsidR="008F5500">
        <w:rPr>
          <w:rFonts w:ascii="Garamond" w:hAnsi="Garamond"/>
        </w:rPr>
        <w:t>é</w:t>
      </w:r>
      <w:r>
        <w:rPr>
          <w:rFonts w:ascii="Garamond" w:hAnsi="Garamond"/>
        </w:rPr>
        <w:t xml:space="preserve"> podľa jednotlivých zložiek, pričom tento článok </w:t>
      </w:r>
      <w:r w:rsidR="002A714A">
        <w:rPr>
          <w:rFonts w:ascii="Garamond" w:hAnsi="Garamond"/>
        </w:rPr>
        <w:t xml:space="preserve">uvádza základné </w:t>
      </w:r>
      <w:r>
        <w:rPr>
          <w:rFonts w:ascii="Garamond" w:hAnsi="Garamond"/>
        </w:rPr>
        <w:t>roz</w:t>
      </w:r>
      <w:r w:rsidR="002A714A">
        <w:rPr>
          <w:rFonts w:ascii="Garamond" w:hAnsi="Garamond"/>
        </w:rPr>
        <w:t>delenie</w:t>
      </w:r>
      <w:r w:rsidR="007E524A">
        <w:rPr>
          <w:rFonts w:ascii="Garamond" w:hAnsi="Garamond"/>
        </w:rPr>
        <w:t xml:space="preserve"> každej jednotlivej dodávky</w:t>
      </w:r>
      <w:r w:rsidR="002A714A">
        <w:rPr>
          <w:rFonts w:ascii="Garamond" w:hAnsi="Garamond"/>
        </w:rPr>
        <w:t xml:space="preserve"> </w:t>
      </w:r>
      <w:r w:rsidR="00753274">
        <w:rPr>
          <w:rFonts w:ascii="Garamond" w:hAnsi="Garamond"/>
        </w:rPr>
        <w:t>P</w:t>
      </w:r>
      <w:r w:rsidR="002A714A">
        <w:rPr>
          <w:rFonts w:ascii="Garamond" w:hAnsi="Garamond"/>
        </w:rPr>
        <w:t>redmetu plneni</w:t>
      </w:r>
      <w:r w:rsidR="003A2AD6">
        <w:rPr>
          <w:rFonts w:ascii="Garamond" w:hAnsi="Garamond"/>
        </w:rPr>
        <w:t xml:space="preserve">a </w:t>
      </w:r>
      <w:r w:rsidR="002A714A">
        <w:rPr>
          <w:rFonts w:ascii="Garamond" w:hAnsi="Garamond"/>
        </w:rPr>
        <w:t>do</w:t>
      </w:r>
      <w:r w:rsidR="008F5500">
        <w:rPr>
          <w:rFonts w:ascii="Garamond" w:hAnsi="Garamond"/>
        </w:rPr>
        <w:t> </w:t>
      </w:r>
      <w:r w:rsidR="00282A18">
        <w:rPr>
          <w:rFonts w:ascii="Garamond" w:hAnsi="Garamond"/>
        </w:rPr>
        <w:t xml:space="preserve">nasledovných </w:t>
      </w:r>
      <w:r w:rsidR="002A714A">
        <w:rPr>
          <w:rFonts w:ascii="Garamond" w:hAnsi="Garamond"/>
        </w:rPr>
        <w:t>fáz</w:t>
      </w:r>
      <w:r w:rsidR="007E524A">
        <w:rPr>
          <w:rFonts w:ascii="Garamond" w:hAnsi="Garamond"/>
        </w:rPr>
        <w:t>, a to</w:t>
      </w:r>
      <w:r w:rsidR="002A714A">
        <w:rPr>
          <w:rFonts w:ascii="Garamond" w:hAnsi="Garamond"/>
        </w:rPr>
        <w:t xml:space="preserve"> v </w:t>
      </w:r>
      <w:r w:rsidR="00282A18">
        <w:rPr>
          <w:rFonts w:ascii="Garamond" w:hAnsi="Garamond"/>
        </w:rPr>
        <w:t>nadväznosti na</w:t>
      </w:r>
      <w:r w:rsidR="0088719F" w:rsidRPr="005E7A10">
        <w:rPr>
          <w:rFonts w:ascii="Garamond" w:hAnsi="Garamond"/>
        </w:rPr>
        <w:t xml:space="preserve"> zapojeni</w:t>
      </w:r>
      <w:r w:rsidR="00282A18">
        <w:rPr>
          <w:rFonts w:ascii="Garamond" w:hAnsi="Garamond"/>
        </w:rPr>
        <w:t>e</w:t>
      </w:r>
      <w:r w:rsidR="0088719F" w:rsidRPr="005E7A10">
        <w:rPr>
          <w:rFonts w:ascii="Garamond" w:hAnsi="Garamond"/>
        </w:rPr>
        <w:t xml:space="preserve"> </w:t>
      </w:r>
      <w:r w:rsidR="007E524A">
        <w:rPr>
          <w:rFonts w:ascii="Garamond" w:hAnsi="Garamond"/>
        </w:rPr>
        <w:t xml:space="preserve">platobných </w:t>
      </w:r>
      <w:r>
        <w:rPr>
          <w:rFonts w:ascii="Garamond" w:hAnsi="Garamond"/>
        </w:rPr>
        <w:t>Zariadení</w:t>
      </w:r>
      <w:r w:rsidR="007E524A">
        <w:rPr>
          <w:rFonts w:ascii="Garamond" w:hAnsi="Garamond"/>
        </w:rPr>
        <w:t xml:space="preserve"> používaných pri</w:t>
      </w:r>
      <w:r w:rsidR="003A2AD6">
        <w:rPr>
          <w:rFonts w:ascii="Garamond" w:hAnsi="Garamond"/>
        </w:rPr>
        <w:t> </w:t>
      </w:r>
      <w:r w:rsidR="007E524A">
        <w:rPr>
          <w:rFonts w:ascii="Garamond" w:hAnsi="Garamond"/>
        </w:rPr>
        <w:t xml:space="preserve">poskytovaní služieb </w:t>
      </w:r>
      <w:proofErr w:type="spellStart"/>
      <w:r w:rsidR="007E524A" w:rsidRPr="007E524A">
        <w:rPr>
          <w:rFonts w:ascii="Garamond" w:hAnsi="Garamond"/>
          <w:i/>
          <w:iCs/>
          <w:sz w:val="24"/>
          <w:szCs w:val="24"/>
        </w:rPr>
        <w:t>aquir</w:t>
      </w:r>
      <w:r w:rsidR="00BD0103">
        <w:rPr>
          <w:rFonts w:ascii="Garamond" w:hAnsi="Garamond"/>
          <w:i/>
          <w:iCs/>
          <w:sz w:val="24"/>
          <w:szCs w:val="24"/>
        </w:rPr>
        <w:t>era</w:t>
      </w:r>
      <w:proofErr w:type="spellEnd"/>
      <w:r w:rsidR="0088719F" w:rsidRPr="005E7A10">
        <w:rPr>
          <w:rFonts w:ascii="Garamond" w:hAnsi="Garamond"/>
        </w:rPr>
        <w:t xml:space="preserve"> </w:t>
      </w:r>
      <w:bookmarkStart w:id="20" w:name="_Hlk82513125"/>
      <w:r w:rsidR="0088719F" w:rsidRPr="005E7A10">
        <w:rPr>
          <w:rFonts w:ascii="Garamond" w:hAnsi="Garamond"/>
        </w:rPr>
        <w:t xml:space="preserve">do systému bezhotovostného odbavenia </w:t>
      </w:r>
      <w:r w:rsidR="00AE5606">
        <w:rPr>
          <w:rFonts w:ascii="Garamond" w:hAnsi="Garamond"/>
        </w:rPr>
        <w:t xml:space="preserve">cestujúcich </w:t>
      </w:r>
      <w:r w:rsidR="0088719F" w:rsidRPr="005E7A10">
        <w:rPr>
          <w:rFonts w:ascii="Garamond" w:hAnsi="Garamond"/>
        </w:rPr>
        <w:t>prostredníctvom Platobných kariet</w:t>
      </w:r>
      <w:r w:rsidR="004C3938" w:rsidRPr="005E7A10">
        <w:rPr>
          <w:rFonts w:ascii="Garamond" w:hAnsi="Garamond"/>
        </w:rPr>
        <w:t xml:space="preserve">. </w:t>
      </w:r>
      <w:bookmarkEnd w:id="20"/>
      <w:r w:rsidR="004C3938" w:rsidRPr="005E7A10">
        <w:rPr>
          <w:rFonts w:ascii="Garamond" w:hAnsi="Garamond"/>
        </w:rPr>
        <w:t>Ide</w:t>
      </w:r>
      <w:r w:rsidR="008F5500">
        <w:rPr>
          <w:rFonts w:ascii="Garamond" w:hAnsi="Garamond"/>
        </w:rPr>
        <w:t> </w:t>
      </w:r>
      <w:r w:rsidR="004C3938" w:rsidRPr="005E7A10">
        <w:rPr>
          <w:rFonts w:ascii="Garamond" w:hAnsi="Garamond"/>
        </w:rPr>
        <w:t xml:space="preserve">o nasledovné </w:t>
      </w:r>
      <w:r w:rsidR="002A714A">
        <w:rPr>
          <w:rFonts w:ascii="Garamond" w:hAnsi="Garamond"/>
        </w:rPr>
        <w:t>fázy</w:t>
      </w:r>
      <w:r w:rsidR="004C3938" w:rsidRPr="005E7A10">
        <w:rPr>
          <w:rFonts w:ascii="Garamond" w:hAnsi="Garamond"/>
        </w:rPr>
        <w:t>:</w:t>
      </w:r>
    </w:p>
    <w:p w14:paraId="113EF628" w14:textId="6B1D7CB0" w:rsidR="00255F29" w:rsidRDefault="006670DE" w:rsidP="008D3639">
      <w:pPr>
        <w:pStyle w:val="Odsekzoznamu"/>
        <w:numPr>
          <w:ilvl w:val="0"/>
          <w:numId w:val="13"/>
        </w:numPr>
        <w:spacing w:after="60" w:line="276" w:lineRule="auto"/>
        <w:contextualSpacing w:val="0"/>
        <w:jc w:val="both"/>
        <w:rPr>
          <w:rFonts w:ascii="Garamond" w:hAnsi="Garamond"/>
        </w:rPr>
      </w:pPr>
      <w:bookmarkStart w:id="21" w:name="_Hlk82076115"/>
      <w:r>
        <w:rPr>
          <w:rFonts w:ascii="Garamond" w:hAnsi="Garamond"/>
          <w:b/>
          <w:bCs/>
        </w:rPr>
        <w:t>P</w:t>
      </w:r>
      <w:r w:rsidRPr="00255F29">
        <w:rPr>
          <w:rFonts w:ascii="Garamond" w:hAnsi="Garamond"/>
          <w:b/>
          <w:bCs/>
        </w:rPr>
        <w:t xml:space="preserve">rípravná </w:t>
      </w:r>
      <w:r w:rsidR="00EA0415" w:rsidRPr="00255F29">
        <w:rPr>
          <w:rFonts w:ascii="Garamond" w:hAnsi="Garamond"/>
          <w:b/>
          <w:bCs/>
        </w:rPr>
        <w:t>fáza</w:t>
      </w:r>
      <w:r w:rsidR="00EA0415" w:rsidRPr="00CB3C37">
        <w:rPr>
          <w:rFonts w:ascii="Garamond" w:hAnsi="Garamond"/>
        </w:rPr>
        <w:t xml:space="preserve"> </w:t>
      </w:r>
      <w:bookmarkEnd w:id="21"/>
      <w:r w:rsidR="002A714A">
        <w:rPr>
          <w:rFonts w:ascii="Garamond" w:hAnsi="Garamond"/>
        </w:rPr>
        <w:t xml:space="preserve">predstavuje </w:t>
      </w:r>
      <w:r w:rsidR="00EA0415" w:rsidRPr="00CB3C37">
        <w:rPr>
          <w:rFonts w:ascii="Garamond" w:hAnsi="Garamond"/>
        </w:rPr>
        <w:t>dodávku</w:t>
      </w:r>
      <w:r w:rsidR="007E524A">
        <w:rPr>
          <w:rFonts w:ascii="Garamond" w:hAnsi="Garamond"/>
        </w:rPr>
        <w:t xml:space="preserve"> </w:t>
      </w:r>
      <w:r w:rsidR="00F5023C">
        <w:rPr>
          <w:rFonts w:ascii="Garamond" w:hAnsi="Garamond"/>
        </w:rPr>
        <w:t xml:space="preserve">9 </w:t>
      </w:r>
      <w:r w:rsidR="00160BC0">
        <w:rPr>
          <w:rFonts w:ascii="Garamond" w:hAnsi="Garamond"/>
        </w:rPr>
        <w:t>k</w:t>
      </w:r>
      <w:r w:rsidR="00F5023C">
        <w:rPr>
          <w:rFonts w:ascii="Garamond" w:hAnsi="Garamond"/>
        </w:rPr>
        <w:t>u</w:t>
      </w:r>
      <w:r w:rsidR="00160BC0">
        <w:rPr>
          <w:rFonts w:ascii="Garamond" w:hAnsi="Garamond"/>
        </w:rPr>
        <w:t>s</w:t>
      </w:r>
      <w:r w:rsidR="00F5023C">
        <w:rPr>
          <w:rFonts w:ascii="Garamond" w:hAnsi="Garamond"/>
        </w:rPr>
        <w:t>ov</w:t>
      </w:r>
      <w:r w:rsidR="00160BC0">
        <w:rPr>
          <w:rFonts w:ascii="Garamond" w:hAnsi="Garamond"/>
        </w:rPr>
        <w:t xml:space="preserve"> </w:t>
      </w:r>
      <w:r w:rsidR="00BD0103">
        <w:rPr>
          <w:rFonts w:ascii="Garamond" w:hAnsi="Garamond"/>
        </w:rPr>
        <w:t>H</w:t>
      </w:r>
      <w:r w:rsidR="00B170B2">
        <w:rPr>
          <w:rFonts w:ascii="Garamond" w:hAnsi="Garamond"/>
        </w:rPr>
        <w:t>a</w:t>
      </w:r>
      <w:r w:rsidR="00BD0103">
        <w:rPr>
          <w:rFonts w:ascii="Garamond" w:hAnsi="Garamond"/>
        </w:rPr>
        <w:t>rdvéru</w:t>
      </w:r>
      <w:r w:rsidR="007E524A">
        <w:rPr>
          <w:rFonts w:ascii="Garamond" w:hAnsi="Garamond"/>
        </w:rPr>
        <w:t xml:space="preserve"> </w:t>
      </w:r>
      <w:r>
        <w:rPr>
          <w:rFonts w:ascii="Garamond" w:hAnsi="Garamond"/>
        </w:rPr>
        <w:t xml:space="preserve">[a to </w:t>
      </w:r>
      <w:r w:rsidR="00F5023C">
        <w:rPr>
          <w:rFonts w:ascii="Garamond" w:hAnsi="Garamond"/>
        </w:rPr>
        <w:t xml:space="preserve">6 kusov </w:t>
      </w:r>
      <w:r w:rsidR="00F5023C" w:rsidRPr="00F5023C">
        <w:rPr>
          <w:rFonts w:ascii="Garamond" w:hAnsi="Garamond"/>
        </w:rPr>
        <w:t>(čítacích)</w:t>
      </w:r>
      <w:r w:rsidR="00F5023C">
        <w:rPr>
          <w:rFonts w:ascii="Garamond" w:hAnsi="Garamond"/>
        </w:rPr>
        <w:t xml:space="preserve"> Zariadení fungujúcich v </w:t>
      </w:r>
      <w:r w:rsidR="000F7256">
        <w:rPr>
          <w:rFonts w:ascii="Garamond" w:hAnsi="Garamond"/>
        </w:rPr>
        <w:t>„</w:t>
      </w:r>
      <w:r w:rsidR="00F5023C">
        <w:rPr>
          <w:rFonts w:ascii="Garamond" w:hAnsi="Garamond"/>
        </w:rPr>
        <w:t>dopravnom</w:t>
      </w:r>
      <w:r w:rsidR="000F7256">
        <w:rPr>
          <w:rFonts w:ascii="Garamond" w:hAnsi="Garamond"/>
        </w:rPr>
        <w:t>“</w:t>
      </w:r>
      <w:r w:rsidR="00F5023C">
        <w:rPr>
          <w:rFonts w:ascii="Garamond" w:hAnsi="Garamond"/>
        </w:rPr>
        <w:t xml:space="preserve"> režime off-line a </w:t>
      </w:r>
      <w:bookmarkStart w:id="22" w:name="_Hlk83640242"/>
      <w:r w:rsidR="00F5023C">
        <w:rPr>
          <w:rFonts w:ascii="Garamond" w:hAnsi="Garamond"/>
        </w:rPr>
        <w:t xml:space="preserve">3 kusy </w:t>
      </w:r>
      <w:r>
        <w:rPr>
          <w:rFonts w:ascii="Garamond" w:hAnsi="Garamond"/>
        </w:rPr>
        <w:t>ostatných</w:t>
      </w:r>
      <w:r w:rsidR="00F5023C">
        <w:rPr>
          <w:rFonts w:ascii="Garamond" w:hAnsi="Garamond"/>
        </w:rPr>
        <w:t xml:space="preserve"> Zariadení fungujúc</w:t>
      </w:r>
      <w:r w:rsidR="00DE5603">
        <w:rPr>
          <w:rFonts w:ascii="Garamond" w:hAnsi="Garamond"/>
        </w:rPr>
        <w:t>ich</w:t>
      </w:r>
      <w:r w:rsidR="00F5023C">
        <w:rPr>
          <w:rFonts w:ascii="Garamond" w:hAnsi="Garamond"/>
        </w:rPr>
        <w:t xml:space="preserve"> v </w:t>
      </w:r>
      <w:r w:rsidR="001E3B37">
        <w:rPr>
          <w:rFonts w:ascii="Garamond" w:hAnsi="Garamond"/>
        </w:rPr>
        <w:t>„</w:t>
      </w:r>
      <w:proofErr w:type="spellStart"/>
      <w:r w:rsidR="00F5023C">
        <w:rPr>
          <w:rFonts w:ascii="Garamond" w:hAnsi="Garamond"/>
        </w:rPr>
        <w:t>retail</w:t>
      </w:r>
      <w:proofErr w:type="spellEnd"/>
      <w:r w:rsidR="001E3B37">
        <w:rPr>
          <w:rFonts w:ascii="Garamond" w:hAnsi="Garamond"/>
        </w:rPr>
        <w:t>“ režime</w:t>
      </w:r>
      <w:r>
        <w:rPr>
          <w:rFonts w:ascii="Garamond" w:hAnsi="Garamond"/>
        </w:rPr>
        <w:t>]</w:t>
      </w:r>
      <w:r w:rsidR="00F5023C">
        <w:rPr>
          <w:rFonts w:ascii="Garamond" w:hAnsi="Garamond"/>
        </w:rPr>
        <w:t xml:space="preserve"> </w:t>
      </w:r>
      <w:r w:rsidR="00DE5603">
        <w:rPr>
          <w:rFonts w:ascii="Garamond" w:hAnsi="Garamond"/>
        </w:rPr>
        <w:t xml:space="preserve">všetko </w:t>
      </w:r>
      <w:bookmarkEnd w:id="22"/>
      <w:r w:rsidR="002A714A">
        <w:rPr>
          <w:rFonts w:ascii="Garamond" w:hAnsi="Garamond"/>
        </w:rPr>
        <w:t>v</w:t>
      </w:r>
      <w:r w:rsidR="00DE5603">
        <w:rPr>
          <w:rFonts w:ascii="Garamond" w:hAnsi="Garamond"/>
        </w:rPr>
        <w:t xml:space="preserve"> kvalite, </w:t>
      </w:r>
      <w:r w:rsidR="002A714A">
        <w:rPr>
          <w:rFonts w:ascii="Garamond" w:hAnsi="Garamond"/>
        </w:rPr>
        <w:t>druhu a akosti podľa technickej špecifikácie</w:t>
      </w:r>
      <w:r w:rsidR="00282A18" w:rsidRPr="00CB3C37">
        <w:rPr>
          <w:rFonts w:ascii="Garamond" w:hAnsi="Garamond"/>
        </w:rPr>
        <w:t xml:space="preserve"> </w:t>
      </w:r>
      <w:r w:rsidR="002A714A">
        <w:rPr>
          <w:rFonts w:ascii="Garamond" w:hAnsi="Garamond"/>
        </w:rPr>
        <w:t xml:space="preserve">uvedenej </w:t>
      </w:r>
      <w:r w:rsidR="00282A18" w:rsidRPr="00CB3C37">
        <w:rPr>
          <w:rFonts w:ascii="Garamond" w:hAnsi="Garamond"/>
        </w:rPr>
        <w:t xml:space="preserve">v Prílohe </w:t>
      </w:r>
      <w:r w:rsidR="003C7858">
        <w:rPr>
          <w:rFonts w:ascii="Garamond" w:hAnsi="Garamond"/>
        </w:rPr>
        <w:t>č. 2</w:t>
      </w:r>
      <w:r w:rsidR="009C3202">
        <w:rPr>
          <w:rFonts w:ascii="Garamond" w:hAnsi="Garamond"/>
        </w:rPr>
        <w:t xml:space="preserve"> </w:t>
      </w:r>
      <w:r w:rsidR="00BA3EDF">
        <w:rPr>
          <w:rFonts w:ascii="Garamond" w:hAnsi="Garamond"/>
        </w:rPr>
        <w:t xml:space="preserve">Zmluvy </w:t>
      </w:r>
      <w:r w:rsidR="00255F29">
        <w:rPr>
          <w:rFonts w:ascii="Garamond" w:hAnsi="Garamond"/>
        </w:rPr>
        <w:t xml:space="preserve">spolu s dodávkou </w:t>
      </w:r>
      <w:r w:rsidR="00A53B25" w:rsidRPr="00BF1A93">
        <w:rPr>
          <w:rFonts w:ascii="Garamond" w:hAnsi="Garamond"/>
        </w:rPr>
        <w:t>S</w:t>
      </w:r>
      <w:r w:rsidR="004C3938" w:rsidRPr="00BF1A93">
        <w:rPr>
          <w:rFonts w:ascii="Garamond" w:hAnsi="Garamond"/>
        </w:rPr>
        <w:t>oftvéru</w:t>
      </w:r>
      <w:r w:rsidR="009C3202">
        <w:rPr>
          <w:rFonts w:ascii="Garamond" w:hAnsi="Garamond"/>
        </w:rPr>
        <w:t xml:space="preserve"> zabezpečujúceho funkčné požiadavky</w:t>
      </w:r>
      <w:r w:rsidR="00282A18" w:rsidRPr="00BF1A93">
        <w:rPr>
          <w:rFonts w:ascii="Garamond" w:hAnsi="Garamond"/>
        </w:rPr>
        <w:t xml:space="preserve"> </w:t>
      </w:r>
      <w:r w:rsidR="00255F29">
        <w:rPr>
          <w:rFonts w:ascii="Garamond" w:hAnsi="Garamond"/>
        </w:rPr>
        <w:t xml:space="preserve">podľa technickej </w:t>
      </w:r>
      <w:r w:rsidR="00282A18" w:rsidRPr="00BF1A93">
        <w:rPr>
          <w:rFonts w:ascii="Garamond" w:hAnsi="Garamond"/>
        </w:rPr>
        <w:t>špecifik</w:t>
      </w:r>
      <w:r w:rsidR="00255F29">
        <w:rPr>
          <w:rFonts w:ascii="Garamond" w:hAnsi="Garamond"/>
        </w:rPr>
        <w:t>ácie</w:t>
      </w:r>
      <w:r w:rsidR="00282A18" w:rsidRPr="00BF1A93">
        <w:rPr>
          <w:rFonts w:ascii="Garamond" w:hAnsi="Garamond"/>
        </w:rPr>
        <w:t xml:space="preserve"> v Prílohe </w:t>
      </w:r>
      <w:r w:rsidR="003C7858">
        <w:rPr>
          <w:rFonts w:ascii="Garamond" w:hAnsi="Garamond"/>
        </w:rPr>
        <w:t>č. 1</w:t>
      </w:r>
      <w:r w:rsidR="00BA3EDF">
        <w:rPr>
          <w:rFonts w:ascii="Garamond" w:hAnsi="Garamond"/>
        </w:rPr>
        <w:t xml:space="preserve"> Zmluvy</w:t>
      </w:r>
      <w:r w:rsidR="009C3202" w:rsidRPr="00BF1A93">
        <w:rPr>
          <w:rFonts w:ascii="Garamond" w:hAnsi="Garamond"/>
        </w:rPr>
        <w:t xml:space="preserve"> </w:t>
      </w:r>
      <w:r w:rsidR="00282A18" w:rsidRPr="00BF1A93">
        <w:rPr>
          <w:rFonts w:ascii="Garamond" w:hAnsi="Garamond"/>
        </w:rPr>
        <w:t>a</w:t>
      </w:r>
      <w:r w:rsidR="000F7256">
        <w:rPr>
          <w:rFonts w:ascii="Garamond" w:hAnsi="Garamond"/>
        </w:rPr>
        <w:t xml:space="preserve"> jeho </w:t>
      </w:r>
      <w:r w:rsidR="004C3938" w:rsidRPr="00BF1A93">
        <w:rPr>
          <w:rFonts w:ascii="Garamond" w:hAnsi="Garamond"/>
        </w:rPr>
        <w:t xml:space="preserve">inštaláciu, </w:t>
      </w:r>
    </w:p>
    <w:p w14:paraId="0C351268" w14:textId="2A0FA3EC" w:rsidR="00AE5606" w:rsidRPr="00AE5606" w:rsidRDefault="006670DE" w:rsidP="008D3639">
      <w:pPr>
        <w:pStyle w:val="Odsekzoznamu"/>
        <w:numPr>
          <w:ilvl w:val="0"/>
          <w:numId w:val="13"/>
        </w:numPr>
        <w:spacing w:after="60" w:line="276" w:lineRule="auto"/>
        <w:contextualSpacing w:val="0"/>
        <w:jc w:val="both"/>
        <w:rPr>
          <w:rFonts w:ascii="Garamond" w:hAnsi="Garamond"/>
        </w:rPr>
      </w:pPr>
      <w:r>
        <w:rPr>
          <w:rFonts w:ascii="Garamond" w:hAnsi="Garamond"/>
          <w:b/>
          <w:bCs/>
        </w:rPr>
        <w:t>T</w:t>
      </w:r>
      <w:r w:rsidRPr="00AE5606">
        <w:rPr>
          <w:rFonts w:ascii="Garamond" w:hAnsi="Garamond"/>
          <w:b/>
          <w:bCs/>
        </w:rPr>
        <w:t>estovacia</w:t>
      </w:r>
      <w:r>
        <w:rPr>
          <w:rFonts w:ascii="Garamond" w:hAnsi="Garamond"/>
        </w:rPr>
        <w:t xml:space="preserve"> </w:t>
      </w:r>
      <w:r w:rsidR="00AE5606" w:rsidRPr="00AE5606">
        <w:rPr>
          <w:rFonts w:ascii="Garamond" w:hAnsi="Garamond"/>
          <w:b/>
          <w:bCs/>
        </w:rPr>
        <w:t>fáza</w:t>
      </w:r>
      <w:r w:rsidR="00AE5606">
        <w:rPr>
          <w:rFonts w:ascii="Garamond" w:hAnsi="Garamond"/>
        </w:rPr>
        <w:t xml:space="preserve">. </w:t>
      </w:r>
      <w:r w:rsidR="00AE5606" w:rsidRPr="00AE5606">
        <w:rPr>
          <w:rFonts w:ascii="Garamond" w:hAnsi="Garamond"/>
        </w:rPr>
        <w:t>Testovanie</w:t>
      </w:r>
      <w:r w:rsidR="00160BC0">
        <w:rPr>
          <w:rFonts w:ascii="Garamond" w:hAnsi="Garamond"/>
        </w:rPr>
        <w:t xml:space="preserve"> Hardvéru a Softvéru dodaného v prípravnej fáze</w:t>
      </w:r>
      <w:r w:rsidR="00AE5606" w:rsidRPr="00AE5606">
        <w:rPr>
          <w:rFonts w:ascii="Garamond" w:hAnsi="Garamond"/>
        </w:rPr>
        <w:t xml:space="preserve"> sa uskutoční v</w:t>
      </w:r>
      <w:r>
        <w:rPr>
          <w:rFonts w:ascii="Garamond" w:hAnsi="Garamond"/>
        </w:rPr>
        <w:t> </w:t>
      </w:r>
      <w:r w:rsidR="00AE5606" w:rsidRPr="00AE5606">
        <w:rPr>
          <w:rFonts w:ascii="Garamond" w:hAnsi="Garamond"/>
        </w:rPr>
        <w:t xml:space="preserve">termínoch dohodnutých medzi Poskytovateľom a Prevádzkovateľom, pričom predmetom testovania je posudzovanie preukázania funkčnosti </w:t>
      </w:r>
      <w:r w:rsidR="00E72026">
        <w:rPr>
          <w:rFonts w:ascii="Garamond" w:hAnsi="Garamond"/>
        </w:rPr>
        <w:t xml:space="preserve">Poskytovateľom </w:t>
      </w:r>
      <w:r w:rsidR="00AE5606" w:rsidRPr="00AE5606">
        <w:rPr>
          <w:rFonts w:ascii="Garamond" w:hAnsi="Garamond"/>
        </w:rPr>
        <w:t xml:space="preserve">dodaného </w:t>
      </w:r>
      <w:r w:rsidR="00AE5606">
        <w:rPr>
          <w:rFonts w:ascii="Garamond" w:hAnsi="Garamond"/>
        </w:rPr>
        <w:t>S</w:t>
      </w:r>
      <w:r w:rsidR="00AE5606" w:rsidRPr="00AE5606">
        <w:rPr>
          <w:rFonts w:ascii="Garamond" w:hAnsi="Garamond"/>
        </w:rPr>
        <w:t xml:space="preserve">oftvéru podľa podmienok Zmluvy pri nákupe cestovných lístkov prostredníctvom </w:t>
      </w:r>
      <w:r w:rsidR="00AE5606">
        <w:rPr>
          <w:rFonts w:ascii="Garamond" w:hAnsi="Garamond"/>
        </w:rPr>
        <w:t xml:space="preserve">dodaných </w:t>
      </w:r>
      <w:r w:rsidR="00AE5606" w:rsidRPr="00AE5606">
        <w:rPr>
          <w:rFonts w:ascii="Garamond" w:hAnsi="Garamond"/>
        </w:rPr>
        <w:t>Zariadení. Testovanie funkčnosti spočíva predovšetkým v</w:t>
      </w:r>
      <w:r w:rsidR="00AE5606">
        <w:rPr>
          <w:rFonts w:ascii="Garamond" w:hAnsi="Garamond"/>
        </w:rPr>
        <w:t> </w:t>
      </w:r>
      <w:r w:rsidR="00AE5606" w:rsidRPr="00AE5606">
        <w:rPr>
          <w:rFonts w:ascii="Garamond" w:hAnsi="Garamond"/>
        </w:rPr>
        <w:t>prevedení fiktívnych a reálnych platieb Platobnými kartami a overení realizácie všetkých predpokladaných a plánovaných prenosov dát a informácií. V</w:t>
      </w:r>
      <w:r w:rsidR="00E72026">
        <w:rPr>
          <w:rFonts w:ascii="Garamond" w:hAnsi="Garamond"/>
        </w:rPr>
        <w:t> </w:t>
      </w:r>
      <w:r w:rsidR="00AE5606" w:rsidRPr="00AE5606">
        <w:rPr>
          <w:rFonts w:ascii="Garamond" w:hAnsi="Garamond"/>
        </w:rPr>
        <w:t xml:space="preserve">prípade zistenia nefunkčnosti bude Poskytovateľ povinný v primeranej lehote, nie dlhšej ako </w:t>
      </w:r>
      <w:r w:rsidR="00E64A97">
        <w:rPr>
          <w:rFonts w:ascii="Garamond" w:hAnsi="Garamond"/>
        </w:rPr>
        <w:t>15</w:t>
      </w:r>
      <w:r w:rsidR="00AE5606" w:rsidRPr="00AE5606">
        <w:rPr>
          <w:rFonts w:ascii="Garamond" w:hAnsi="Garamond"/>
        </w:rPr>
        <w:t xml:space="preserve"> dní, všetky zistené vady odstrániť.</w:t>
      </w:r>
      <w:r w:rsidR="00A54674">
        <w:rPr>
          <w:rFonts w:ascii="Garamond" w:hAnsi="Garamond"/>
        </w:rPr>
        <w:t xml:space="preserve"> Na odovzdanie a prevzatie Predmetu plnenia v tejto fáze sa primerane aplikuje bod 4.3 </w:t>
      </w:r>
      <w:r w:rsidR="00BA3EDF">
        <w:rPr>
          <w:rFonts w:ascii="Garamond" w:hAnsi="Garamond"/>
        </w:rPr>
        <w:t xml:space="preserve">tejto </w:t>
      </w:r>
      <w:r w:rsidR="00A54674">
        <w:rPr>
          <w:rFonts w:ascii="Garamond" w:hAnsi="Garamond"/>
        </w:rPr>
        <w:t>Zmluvy.</w:t>
      </w:r>
    </w:p>
    <w:p w14:paraId="52752C33" w14:textId="1DBF03E8" w:rsidR="00AE5606" w:rsidRDefault="00DC152A" w:rsidP="008D3639">
      <w:pPr>
        <w:pStyle w:val="Odsekzoznamu"/>
        <w:numPr>
          <w:ilvl w:val="0"/>
          <w:numId w:val="13"/>
        </w:numPr>
        <w:spacing w:after="60" w:line="276" w:lineRule="auto"/>
        <w:contextualSpacing w:val="0"/>
        <w:jc w:val="both"/>
        <w:rPr>
          <w:rFonts w:ascii="Garamond" w:hAnsi="Garamond"/>
        </w:rPr>
      </w:pPr>
      <w:r>
        <w:rPr>
          <w:rFonts w:ascii="Garamond" w:hAnsi="Garamond"/>
          <w:b/>
          <w:bCs/>
        </w:rPr>
        <w:lastRenderedPageBreak/>
        <w:t xml:space="preserve">Implementačná </w:t>
      </w:r>
      <w:r w:rsidR="00255F29" w:rsidRPr="005F3568">
        <w:rPr>
          <w:rFonts w:ascii="Garamond" w:hAnsi="Garamond"/>
          <w:b/>
          <w:bCs/>
        </w:rPr>
        <w:t>fáza</w:t>
      </w:r>
      <w:r w:rsidR="00255F29" w:rsidRPr="005F3568">
        <w:rPr>
          <w:rFonts w:ascii="Garamond" w:hAnsi="Garamond"/>
        </w:rPr>
        <w:t xml:space="preserve"> predstavuje </w:t>
      </w:r>
      <w:r w:rsidR="004C3938" w:rsidRPr="005F3568">
        <w:rPr>
          <w:rFonts w:ascii="Garamond" w:hAnsi="Garamond"/>
        </w:rPr>
        <w:t xml:space="preserve">následné testovanie a súčinnosť pri </w:t>
      </w:r>
      <w:r w:rsidR="00AE5606">
        <w:rPr>
          <w:rFonts w:ascii="Garamond" w:hAnsi="Garamond"/>
        </w:rPr>
        <w:t>implementovaní</w:t>
      </w:r>
      <w:r w:rsidR="004C3938" w:rsidRPr="005F3568">
        <w:rPr>
          <w:rFonts w:ascii="Garamond" w:hAnsi="Garamond"/>
        </w:rPr>
        <w:t xml:space="preserve"> </w:t>
      </w:r>
      <w:r w:rsidR="00A53B25" w:rsidRPr="005F3568">
        <w:rPr>
          <w:rFonts w:ascii="Garamond" w:hAnsi="Garamond"/>
        </w:rPr>
        <w:t>S</w:t>
      </w:r>
      <w:r w:rsidR="004C3938" w:rsidRPr="005F3568">
        <w:rPr>
          <w:rFonts w:ascii="Garamond" w:hAnsi="Garamond"/>
        </w:rPr>
        <w:t xml:space="preserve">oftvéru do </w:t>
      </w:r>
      <w:r w:rsidR="00A53B25" w:rsidRPr="005F3568">
        <w:rPr>
          <w:rFonts w:ascii="Garamond" w:hAnsi="Garamond"/>
        </w:rPr>
        <w:t>Poskytovateľom</w:t>
      </w:r>
      <w:r w:rsidR="00CB3C37" w:rsidRPr="005F3568">
        <w:rPr>
          <w:rFonts w:ascii="Garamond" w:hAnsi="Garamond"/>
        </w:rPr>
        <w:t xml:space="preserve"> dodan</w:t>
      </w:r>
      <w:r w:rsidR="00AE5606">
        <w:rPr>
          <w:rFonts w:ascii="Garamond" w:hAnsi="Garamond"/>
        </w:rPr>
        <w:t>ých Zariadení priamo v autobusoch zapojených do IDS</w:t>
      </w:r>
      <w:r w:rsidR="00AE5606" w:rsidRPr="005F3568">
        <w:rPr>
          <w:rFonts w:ascii="Garamond" w:hAnsi="Garamond"/>
        </w:rPr>
        <w:t>,</w:t>
      </w:r>
      <w:r w:rsidR="00AE5606">
        <w:rPr>
          <w:rFonts w:ascii="Garamond" w:hAnsi="Garamond"/>
        </w:rPr>
        <w:t xml:space="preserve"> </w:t>
      </w:r>
      <w:r w:rsidR="00255F29" w:rsidRPr="005F3568">
        <w:rPr>
          <w:rFonts w:ascii="Garamond" w:hAnsi="Garamond"/>
        </w:rPr>
        <w:t>aby bola zabezpečená plná funkčnosť systému</w:t>
      </w:r>
      <w:r w:rsidR="00CB3C37" w:rsidRPr="005F3568">
        <w:rPr>
          <w:rFonts w:ascii="Garamond" w:hAnsi="Garamond"/>
        </w:rPr>
        <w:t>;</w:t>
      </w:r>
    </w:p>
    <w:p w14:paraId="06A97888" w14:textId="48459A15" w:rsidR="000F7466" w:rsidRPr="005F3568" w:rsidRDefault="006670DE" w:rsidP="000B1E39">
      <w:pPr>
        <w:pStyle w:val="Odsekzoznamu"/>
        <w:numPr>
          <w:ilvl w:val="0"/>
          <w:numId w:val="13"/>
        </w:numPr>
        <w:spacing w:after="120" w:line="276" w:lineRule="auto"/>
        <w:contextualSpacing w:val="0"/>
        <w:jc w:val="both"/>
        <w:rPr>
          <w:rFonts w:ascii="Garamond" w:hAnsi="Garamond"/>
        </w:rPr>
      </w:pPr>
      <w:r>
        <w:rPr>
          <w:rFonts w:ascii="Garamond" w:hAnsi="Garamond"/>
          <w:b/>
          <w:bCs/>
        </w:rPr>
        <w:t>F</w:t>
      </w:r>
      <w:r w:rsidR="00CB3C37" w:rsidRPr="005F3568">
        <w:rPr>
          <w:rFonts w:ascii="Garamond" w:hAnsi="Garamond"/>
          <w:b/>
          <w:bCs/>
        </w:rPr>
        <w:t>áza</w:t>
      </w:r>
      <w:r w:rsidR="000F7466" w:rsidRPr="005F3568">
        <w:rPr>
          <w:rFonts w:ascii="Garamond" w:hAnsi="Garamond"/>
        </w:rPr>
        <w:t xml:space="preserve"> </w:t>
      </w:r>
      <w:r w:rsidR="00DC152A" w:rsidRPr="00C277B8">
        <w:rPr>
          <w:rFonts w:ascii="Garamond" w:hAnsi="Garamond"/>
          <w:b/>
          <w:bCs/>
        </w:rPr>
        <w:t>ostrej prevádzky</w:t>
      </w:r>
      <w:r w:rsidR="00DC152A">
        <w:rPr>
          <w:rFonts w:ascii="Garamond" w:hAnsi="Garamond"/>
        </w:rPr>
        <w:t xml:space="preserve"> </w:t>
      </w:r>
      <w:r w:rsidR="000F7466" w:rsidRPr="005F3568">
        <w:rPr>
          <w:rFonts w:ascii="Garamond" w:hAnsi="Garamond"/>
        </w:rPr>
        <w:t xml:space="preserve">predstavuje poskytovanie služieb </w:t>
      </w:r>
      <w:proofErr w:type="spellStart"/>
      <w:r w:rsidR="000F7466" w:rsidRPr="005F3568">
        <w:rPr>
          <w:rFonts w:ascii="Garamond" w:hAnsi="Garamond"/>
          <w:i/>
          <w:iCs/>
          <w:sz w:val="24"/>
          <w:szCs w:val="24"/>
        </w:rPr>
        <w:t>acquirera</w:t>
      </w:r>
      <w:proofErr w:type="spellEnd"/>
      <w:r w:rsidR="000F7466" w:rsidRPr="005F3568">
        <w:rPr>
          <w:rFonts w:ascii="Garamond" w:hAnsi="Garamond"/>
          <w:sz w:val="24"/>
          <w:szCs w:val="24"/>
        </w:rPr>
        <w:t xml:space="preserve"> </w:t>
      </w:r>
      <w:r w:rsidR="000F7466" w:rsidRPr="005F3568">
        <w:rPr>
          <w:rFonts w:ascii="Garamond" w:hAnsi="Garamond"/>
        </w:rPr>
        <w:t>pri predaji cestovných lístkov na</w:t>
      </w:r>
      <w:r w:rsidR="008F5500">
        <w:rPr>
          <w:rFonts w:ascii="Garamond" w:hAnsi="Garamond"/>
        </w:rPr>
        <w:t> </w:t>
      </w:r>
      <w:r w:rsidR="000F7466" w:rsidRPr="005F3568">
        <w:rPr>
          <w:rFonts w:ascii="Garamond" w:hAnsi="Garamond"/>
        </w:rPr>
        <w:t xml:space="preserve">zabezpečenie </w:t>
      </w:r>
      <w:r w:rsidR="00160BC0">
        <w:rPr>
          <w:rFonts w:ascii="Garamond" w:hAnsi="Garamond"/>
        </w:rPr>
        <w:t>verejnej</w:t>
      </w:r>
      <w:r w:rsidR="00160BC0" w:rsidRPr="005F3568">
        <w:rPr>
          <w:rFonts w:ascii="Garamond" w:hAnsi="Garamond"/>
        </w:rPr>
        <w:t xml:space="preserve"> </w:t>
      </w:r>
      <w:r w:rsidR="000F7466" w:rsidRPr="005F3568">
        <w:rPr>
          <w:rFonts w:ascii="Garamond" w:hAnsi="Garamond"/>
        </w:rPr>
        <w:t xml:space="preserve">autobusovej dopravy. Zahájenie </w:t>
      </w:r>
      <w:r w:rsidR="00AE5606">
        <w:rPr>
          <w:rFonts w:ascii="Garamond" w:hAnsi="Garamond"/>
        </w:rPr>
        <w:t xml:space="preserve">bezhotovostného </w:t>
      </w:r>
      <w:r w:rsidR="000F7466" w:rsidRPr="005F3568">
        <w:rPr>
          <w:rFonts w:ascii="Garamond" w:hAnsi="Garamond"/>
        </w:rPr>
        <w:t xml:space="preserve">predaja cestovných lístkov prostredníctvom Platobných kariet sa predpokladá </w:t>
      </w:r>
      <w:r w:rsidR="00160BC0">
        <w:rPr>
          <w:rFonts w:ascii="Garamond" w:hAnsi="Garamond"/>
        </w:rPr>
        <w:t>k</w:t>
      </w:r>
      <w:r w:rsidR="008A472E">
        <w:rPr>
          <w:rFonts w:ascii="Garamond" w:hAnsi="Garamond"/>
        </w:rPr>
        <w:t xml:space="preserve">u dňu </w:t>
      </w:r>
      <w:r w:rsidR="00160BC0" w:rsidRPr="00696BDA">
        <w:rPr>
          <w:rFonts w:ascii="Garamond" w:hAnsi="Garamond"/>
        </w:rPr>
        <w:t>1.</w:t>
      </w:r>
      <w:r w:rsidR="00E72026">
        <w:rPr>
          <w:rFonts w:ascii="Garamond" w:hAnsi="Garamond"/>
        </w:rPr>
        <w:t> </w:t>
      </w:r>
      <w:r w:rsidR="00160BC0" w:rsidRPr="00696BDA">
        <w:rPr>
          <w:rFonts w:ascii="Garamond" w:hAnsi="Garamond"/>
        </w:rPr>
        <w:t>1. 2024</w:t>
      </w:r>
      <w:r w:rsidR="000F7466" w:rsidRPr="00F5023C">
        <w:rPr>
          <w:rFonts w:ascii="Garamond" w:hAnsi="Garamond"/>
        </w:rPr>
        <w:t>,</w:t>
      </w:r>
      <w:r w:rsidR="000F7466" w:rsidRPr="00696BDA">
        <w:rPr>
          <w:rFonts w:ascii="Garamond" w:hAnsi="Garamond"/>
        </w:rPr>
        <w:t xml:space="preserve"> a to</w:t>
      </w:r>
      <w:r w:rsidR="000F7466" w:rsidRPr="005F3568">
        <w:rPr>
          <w:rFonts w:ascii="Garamond" w:hAnsi="Garamond"/>
        </w:rPr>
        <w:t xml:space="preserve"> v nadväznosti </w:t>
      </w:r>
      <w:r w:rsidR="00160BC0">
        <w:rPr>
          <w:rFonts w:ascii="Garamond" w:hAnsi="Garamond"/>
        </w:rPr>
        <w:t>na</w:t>
      </w:r>
      <w:r w:rsidR="008A472E">
        <w:rPr>
          <w:rFonts w:ascii="Garamond" w:hAnsi="Garamond"/>
        </w:rPr>
        <w:t> </w:t>
      </w:r>
      <w:r w:rsidR="00AE5606">
        <w:rPr>
          <w:rFonts w:ascii="Garamond" w:hAnsi="Garamond"/>
        </w:rPr>
        <w:t xml:space="preserve">priebeh a úspešnosť predchádzajúcich fáz a </w:t>
      </w:r>
      <w:r w:rsidR="000F7466" w:rsidRPr="005F3568">
        <w:rPr>
          <w:rFonts w:ascii="Garamond" w:hAnsi="Garamond"/>
        </w:rPr>
        <w:t xml:space="preserve">na dodávku nových </w:t>
      </w:r>
      <w:r w:rsidR="00BF1A93" w:rsidRPr="005F3568">
        <w:rPr>
          <w:rFonts w:ascii="Garamond" w:hAnsi="Garamond"/>
        </w:rPr>
        <w:t>Zariadení</w:t>
      </w:r>
      <w:r w:rsidR="00AE5606">
        <w:rPr>
          <w:rFonts w:ascii="Garamond" w:hAnsi="Garamond"/>
        </w:rPr>
        <w:t xml:space="preserve"> s plne funkčným Softvérom</w:t>
      </w:r>
      <w:r w:rsidR="000F7466" w:rsidRPr="005F3568">
        <w:rPr>
          <w:rFonts w:ascii="Garamond" w:hAnsi="Garamond"/>
        </w:rPr>
        <w:t xml:space="preserve"> do autobusov </w:t>
      </w:r>
      <w:r w:rsidR="00185A72" w:rsidRPr="005F3568">
        <w:rPr>
          <w:rFonts w:ascii="Garamond" w:hAnsi="Garamond"/>
        </w:rPr>
        <w:t>zapojených do IDS</w:t>
      </w:r>
      <w:r w:rsidR="000F7466" w:rsidRPr="005F3568">
        <w:rPr>
          <w:rFonts w:ascii="Garamond" w:hAnsi="Garamond"/>
        </w:rPr>
        <w:t xml:space="preserve">, prostredníctvom ktorých je zabezpečená </w:t>
      </w:r>
      <w:r w:rsidR="00160BC0">
        <w:rPr>
          <w:rFonts w:ascii="Garamond" w:hAnsi="Garamond"/>
        </w:rPr>
        <w:t>verejná</w:t>
      </w:r>
      <w:r w:rsidR="00160BC0" w:rsidRPr="005F3568">
        <w:rPr>
          <w:rFonts w:ascii="Garamond" w:hAnsi="Garamond"/>
        </w:rPr>
        <w:t xml:space="preserve"> </w:t>
      </w:r>
      <w:r w:rsidR="000F7466" w:rsidRPr="005F3568">
        <w:rPr>
          <w:rFonts w:ascii="Garamond" w:hAnsi="Garamond"/>
        </w:rPr>
        <w:t>autobusová doprava</w:t>
      </w:r>
      <w:r w:rsidR="00B171DE">
        <w:rPr>
          <w:rFonts w:ascii="Garamond" w:hAnsi="Garamond"/>
        </w:rPr>
        <w:t>.</w:t>
      </w:r>
    </w:p>
    <w:p w14:paraId="2C8CAA78" w14:textId="31D112D1" w:rsidR="00865F50" w:rsidRPr="00DB1B05" w:rsidRDefault="00B164B9" w:rsidP="00DB1B05">
      <w:pPr>
        <w:pStyle w:val="Odsekzoznamu"/>
        <w:numPr>
          <w:ilvl w:val="0"/>
          <w:numId w:val="15"/>
        </w:numPr>
        <w:spacing w:after="120" w:line="276" w:lineRule="auto"/>
        <w:ind w:left="357" w:hanging="357"/>
        <w:contextualSpacing w:val="0"/>
        <w:jc w:val="both"/>
        <w:rPr>
          <w:rFonts w:ascii="Garamond" w:hAnsi="Garamond"/>
        </w:rPr>
      </w:pPr>
      <w:r>
        <w:rPr>
          <w:rFonts w:ascii="Garamond" w:hAnsi="Garamond"/>
        </w:rPr>
        <w:t>Poskytovateľ dodá nasledovné kusy Zariadení</w:t>
      </w:r>
      <w:r w:rsidR="00865F50" w:rsidRPr="00DB1B05">
        <w:rPr>
          <w:rFonts w:ascii="Garamond" w:hAnsi="Garamond"/>
        </w:rPr>
        <w:t>:</w:t>
      </w:r>
    </w:p>
    <w:p w14:paraId="2B74854D" w14:textId="2E2F09E9" w:rsidR="00865F50" w:rsidRPr="00DB1B05" w:rsidRDefault="00847256" w:rsidP="0091104D">
      <w:pPr>
        <w:pStyle w:val="Odsekzoznamu"/>
        <w:numPr>
          <w:ilvl w:val="2"/>
          <w:numId w:val="15"/>
        </w:numPr>
        <w:spacing w:after="120" w:line="240" w:lineRule="auto"/>
        <w:contextualSpacing w:val="0"/>
        <w:jc w:val="both"/>
        <w:rPr>
          <w:rFonts w:ascii="Garamond" w:hAnsi="Garamond"/>
          <w:lang w:eastAsia="ar-SA"/>
        </w:rPr>
      </w:pPr>
      <w:r>
        <w:rPr>
          <w:rFonts w:ascii="Garamond" w:hAnsi="Garamond"/>
          <w:lang w:eastAsia="ar-SA"/>
        </w:rPr>
        <w:t>500 až 600</w:t>
      </w:r>
      <w:r w:rsidR="00865F50" w:rsidRPr="00DB1B05">
        <w:rPr>
          <w:rFonts w:ascii="Garamond" w:hAnsi="Garamond"/>
          <w:lang w:eastAsia="ar-SA"/>
        </w:rPr>
        <w:t xml:space="preserve"> </w:t>
      </w:r>
      <w:r w:rsidR="00B164B9">
        <w:rPr>
          <w:rFonts w:ascii="Garamond" w:hAnsi="Garamond"/>
          <w:lang w:eastAsia="ar-SA"/>
        </w:rPr>
        <w:t>kusov</w:t>
      </w:r>
      <w:r w:rsidR="00865F50" w:rsidRPr="00DB1B05">
        <w:rPr>
          <w:rFonts w:ascii="Garamond" w:hAnsi="Garamond"/>
          <w:lang w:eastAsia="ar-SA"/>
        </w:rPr>
        <w:t xml:space="preserve"> </w:t>
      </w:r>
      <w:r w:rsidR="00B164B9">
        <w:rPr>
          <w:rFonts w:ascii="Garamond" w:hAnsi="Garamond"/>
          <w:lang w:eastAsia="ar-SA"/>
        </w:rPr>
        <w:t>Zariadení</w:t>
      </w:r>
      <w:r w:rsidR="00865F50" w:rsidRPr="00DB1B05">
        <w:rPr>
          <w:rFonts w:ascii="Garamond" w:hAnsi="Garamond"/>
          <w:lang w:eastAsia="ar-SA"/>
        </w:rPr>
        <w:t xml:space="preserve"> (s tokeniz</w:t>
      </w:r>
      <w:r w:rsidR="00B164B9">
        <w:rPr>
          <w:rFonts w:ascii="Garamond" w:hAnsi="Garamond"/>
          <w:lang w:eastAsia="ar-SA"/>
        </w:rPr>
        <w:t>áciou</w:t>
      </w:r>
      <w:r w:rsidR="00865F50" w:rsidRPr="00DB1B05">
        <w:rPr>
          <w:rFonts w:ascii="Garamond" w:hAnsi="Garamond"/>
          <w:lang w:eastAsia="ar-SA"/>
        </w:rPr>
        <w:t xml:space="preserve">) </w:t>
      </w:r>
      <w:r w:rsidR="0091104D">
        <w:rPr>
          <w:rFonts w:ascii="Garamond" w:hAnsi="Garamond"/>
          <w:lang w:eastAsia="ar-SA"/>
        </w:rPr>
        <w:t xml:space="preserve">podľa Prílohy </w:t>
      </w:r>
      <w:r w:rsidR="003C7858">
        <w:rPr>
          <w:rFonts w:ascii="Garamond" w:hAnsi="Garamond"/>
          <w:lang w:eastAsia="ar-SA"/>
        </w:rPr>
        <w:t>č. 2</w:t>
      </w:r>
      <w:r w:rsidR="0091104D">
        <w:rPr>
          <w:rFonts w:ascii="Garamond" w:hAnsi="Garamond"/>
          <w:lang w:eastAsia="ar-SA"/>
        </w:rPr>
        <w:t xml:space="preserve"> Zmluvy </w:t>
      </w:r>
      <w:r w:rsidR="00865F50" w:rsidRPr="00DB1B05">
        <w:rPr>
          <w:rFonts w:ascii="Garamond" w:hAnsi="Garamond"/>
          <w:lang w:eastAsia="ar-SA"/>
        </w:rPr>
        <w:t xml:space="preserve"> v „dopravn</w:t>
      </w:r>
      <w:r w:rsidR="00B164B9">
        <w:rPr>
          <w:rFonts w:ascii="Garamond" w:hAnsi="Garamond"/>
          <w:lang w:eastAsia="ar-SA"/>
        </w:rPr>
        <w:t>o</w:t>
      </w:r>
      <w:r w:rsidR="00865F50" w:rsidRPr="00DB1B05">
        <w:rPr>
          <w:rFonts w:ascii="Garamond" w:hAnsi="Garamond"/>
          <w:lang w:eastAsia="ar-SA"/>
        </w:rPr>
        <w:t>m“ režim</w:t>
      </w:r>
      <w:r w:rsidR="00B164B9">
        <w:rPr>
          <w:rFonts w:ascii="Garamond" w:hAnsi="Garamond"/>
          <w:lang w:eastAsia="ar-SA"/>
        </w:rPr>
        <w:t>e</w:t>
      </w:r>
      <w:r w:rsidR="00865F50" w:rsidRPr="00DB1B05">
        <w:rPr>
          <w:rFonts w:ascii="Garamond" w:hAnsi="Garamond"/>
          <w:lang w:eastAsia="ar-SA"/>
        </w:rPr>
        <w:t xml:space="preserve"> pla</w:t>
      </w:r>
      <w:r w:rsidR="00B164B9">
        <w:rPr>
          <w:rFonts w:ascii="Garamond" w:hAnsi="Garamond"/>
          <w:lang w:eastAsia="ar-SA"/>
        </w:rPr>
        <w:t>tenia</w:t>
      </w:r>
      <w:r w:rsidR="00865F50" w:rsidRPr="00DB1B05">
        <w:rPr>
          <w:rFonts w:ascii="Garamond" w:hAnsi="Garamond"/>
          <w:lang w:eastAsia="ar-SA"/>
        </w:rPr>
        <w:t xml:space="preserve"> (</w:t>
      </w:r>
      <w:r w:rsidR="00A05A6C">
        <w:rPr>
          <w:rFonts w:ascii="Garamond" w:hAnsi="Garamond"/>
          <w:lang w:eastAsia="ar-SA"/>
        </w:rPr>
        <w:t xml:space="preserve">s nainštalovaným Softvérom </w:t>
      </w:r>
      <w:r w:rsidR="00B164B9">
        <w:rPr>
          <w:rFonts w:ascii="Garamond" w:hAnsi="Garamond"/>
          <w:lang w:eastAsia="ar-SA"/>
        </w:rPr>
        <w:t>podľa</w:t>
      </w:r>
      <w:r w:rsidR="00865F50" w:rsidRPr="00DB1B05">
        <w:rPr>
          <w:rFonts w:ascii="Garamond" w:hAnsi="Garamond"/>
          <w:lang w:eastAsia="ar-SA"/>
        </w:rPr>
        <w:t xml:space="preserve"> bodu 4.1 a 4.2</w:t>
      </w:r>
      <w:r w:rsidR="00B164B9">
        <w:rPr>
          <w:rFonts w:ascii="Garamond" w:hAnsi="Garamond"/>
          <w:lang w:eastAsia="ar-SA"/>
        </w:rPr>
        <w:t xml:space="preserve"> Prílohy </w:t>
      </w:r>
      <w:r w:rsidR="003C7858">
        <w:rPr>
          <w:rFonts w:ascii="Garamond" w:hAnsi="Garamond"/>
          <w:lang w:eastAsia="ar-SA"/>
        </w:rPr>
        <w:t>č. 1</w:t>
      </w:r>
      <w:r w:rsidR="0091104D">
        <w:rPr>
          <w:rFonts w:ascii="Garamond" w:hAnsi="Garamond"/>
          <w:lang w:eastAsia="ar-SA"/>
        </w:rPr>
        <w:t xml:space="preserve"> Zmluvy</w:t>
      </w:r>
      <w:r w:rsidR="000F7256">
        <w:rPr>
          <w:rFonts w:ascii="Garamond" w:hAnsi="Garamond"/>
          <w:lang w:eastAsia="ar-SA"/>
        </w:rPr>
        <w:t>)</w:t>
      </w:r>
      <w:r w:rsidR="000C7850">
        <w:rPr>
          <w:rFonts w:ascii="Garamond" w:hAnsi="Garamond"/>
        </w:rPr>
        <w:t>;</w:t>
      </w:r>
    </w:p>
    <w:p w14:paraId="302AAE4B" w14:textId="3439FDD1" w:rsidR="00865F50" w:rsidRPr="00DB1B05" w:rsidRDefault="00865F50" w:rsidP="0091104D">
      <w:pPr>
        <w:pStyle w:val="Odsekzoznamu"/>
        <w:numPr>
          <w:ilvl w:val="2"/>
          <w:numId w:val="15"/>
        </w:numPr>
        <w:spacing w:after="120" w:line="240" w:lineRule="auto"/>
        <w:contextualSpacing w:val="0"/>
        <w:jc w:val="both"/>
        <w:rPr>
          <w:rFonts w:ascii="Garamond" w:hAnsi="Garamond"/>
          <w:lang w:eastAsia="ar-SA"/>
        </w:rPr>
      </w:pPr>
      <w:r w:rsidRPr="00DB1B05">
        <w:rPr>
          <w:rFonts w:ascii="Garamond" w:hAnsi="Garamond"/>
          <w:lang w:eastAsia="ar-SA"/>
        </w:rPr>
        <w:t xml:space="preserve">40 </w:t>
      </w:r>
      <w:r w:rsidR="00B164B9">
        <w:rPr>
          <w:rFonts w:ascii="Garamond" w:hAnsi="Garamond"/>
          <w:lang w:eastAsia="ar-SA"/>
        </w:rPr>
        <w:t>kusov</w:t>
      </w:r>
      <w:r w:rsidRPr="00DB1B05">
        <w:rPr>
          <w:rFonts w:ascii="Garamond" w:hAnsi="Garamond"/>
          <w:lang w:eastAsia="ar-SA"/>
        </w:rPr>
        <w:t xml:space="preserve"> </w:t>
      </w:r>
      <w:r w:rsidR="00B164B9">
        <w:rPr>
          <w:rFonts w:ascii="Garamond" w:hAnsi="Garamond"/>
          <w:lang w:eastAsia="ar-SA"/>
        </w:rPr>
        <w:t>Zariadení</w:t>
      </w:r>
      <w:r w:rsidRPr="00DB1B05">
        <w:rPr>
          <w:rFonts w:ascii="Garamond" w:hAnsi="Garamond"/>
          <w:lang w:eastAsia="ar-SA"/>
        </w:rPr>
        <w:t xml:space="preserve"> </w:t>
      </w:r>
      <w:r w:rsidR="0091104D">
        <w:rPr>
          <w:rFonts w:ascii="Garamond" w:hAnsi="Garamond"/>
          <w:lang w:eastAsia="ar-SA"/>
        </w:rPr>
        <w:t xml:space="preserve">podľa Prílohy </w:t>
      </w:r>
      <w:r w:rsidR="003C7858">
        <w:rPr>
          <w:rFonts w:ascii="Garamond" w:hAnsi="Garamond"/>
          <w:lang w:eastAsia="ar-SA"/>
        </w:rPr>
        <w:t>č. 2</w:t>
      </w:r>
      <w:r w:rsidR="0091104D">
        <w:rPr>
          <w:rFonts w:ascii="Garamond" w:hAnsi="Garamond"/>
          <w:lang w:eastAsia="ar-SA"/>
        </w:rPr>
        <w:t xml:space="preserve"> Zmluvy </w:t>
      </w:r>
      <w:r w:rsidRPr="00DB1B05">
        <w:rPr>
          <w:rFonts w:ascii="Garamond" w:hAnsi="Garamond"/>
          <w:lang w:eastAsia="ar-SA"/>
        </w:rPr>
        <w:t>v „</w:t>
      </w:r>
      <w:proofErr w:type="spellStart"/>
      <w:r w:rsidRPr="00DB1B05">
        <w:rPr>
          <w:rFonts w:ascii="Garamond" w:hAnsi="Garamond"/>
          <w:lang w:eastAsia="ar-SA"/>
        </w:rPr>
        <w:t>retail</w:t>
      </w:r>
      <w:proofErr w:type="spellEnd"/>
      <w:r w:rsidRPr="00DB1B05">
        <w:rPr>
          <w:rFonts w:ascii="Garamond" w:hAnsi="Garamond"/>
          <w:lang w:eastAsia="ar-SA"/>
        </w:rPr>
        <w:t>“ režim</w:t>
      </w:r>
      <w:r w:rsidR="00B164B9">
        <w:rPr>
          <w:rFonts w:ascii="Garamond" w:hAnsi="Garamond"/>
          <w:lang w:eastAsia="ar-SA"/>
        </w:rPr>
        <w:t>e</w:t>
      </w:r>
      <w:r w:rsidRPr="00DB1B05">
        <w:rPr>
          <w:rFonts w:ascii="Garamond" w:hAnsi="Garamond"/>
          <w:lang w:eastAsia="ar-SA"/>
        </w:rPr>
        <w:t xml:space="preserve"> v</w:t>
      </w:r>
      <w:r w:rsidR="00B164B9">
        <w:rPr>
          <w:rFonts w:ascii="Garamond" w:hAnsi="Garamond"/>
          <w:lang w:eastAsia="ar-SA"/>
        </w:rPr>
        <w:t>rátane</w:t>
      </w:r>
      <w:r w:rsidRPr="00DB1B05">
        <w:rPr>
          <w:rFonts w:ascii="Garamond" w:hAnsi="Garamond"/>
          <w:lang w:eastAsia="ar-SA"/>
        </w:rPr>
        <w:t xml:space="preserve"> vložen</w:t>
      </w:r>
      <w:r w:rsidR="00B164B9">
        <w:rPr>
          <w:rFonts w:ascii="Garamond" w:hAnsi="Garamond"/>
          <w:lang w:eastAsia="ar-SA"/>
        </w:rPr>
        <w:t>ej</w:t>
      </w:r>
      <w:r w:rsidRPr="00DB1B05">
        <w:rPr>
          <w:rFonts w:ascii="Garamond" w:hAnsi="Garamond"/>
          <w:lang w:eastAsia="ar-SA"/>
        </w:rPr>
        <w:t xml:space="preserve"> GSM SIM karty (</w:t>
      </w:r>
      <w:r w:rsidR="00A05A6C">
        <w:rPr>
          <w:rFonts w:ascii="Garamond" w:hAnsi="Garamond"/>
          <w:lang w:eastAsia="ar-SA"/>
        </w:rPr>
        <w:t xml:space="preserve">s nainštalovaným Softvérom </w:t>
      </w:r>
      <w:r w:rsidR="00B164B9">
        <w:rPr>
          <w:rFonts w:ascii="Garamond" w:hAnsi="Garamond"/>
          <w:lang w:eastAsia="ar-SA"/>
        </w:rPr>
        <w:t>podľa</w:t>
      </w:r>
      <w:r w:rsidRPr="00DB1B05">
        <w:rPr>
          <w:rFonts w:ascii="Garamond" w:hAnsi="Garamond"/>
          <w:lang w:eastAsia="ar-SA"/>
        </w:rPr>
        <w:t xml:space="preserve"> bodu 4.1 a 4.3</w:t>
      </w:r>
      <w:r w:rsidR="00B164B9">
        <w:rPr>
          <w:rFonts w:ascii="Garamond" w:hAnsi="Garamond"/>
          <w:lang w:eastAsia="ar-SA"/>
        </w:rPr>
        <w:t xml:space="preserve"> Prílohy </w:t>
      </w:r>
      <w:r w:rsidR="003C7858">
        <w:rPr>
          <w:rFonts w:ascii="Garamond" w:hAnsi="Garamond"/>
          <w:lang w:eastAsia="ar-SA"/>
        </w:rPr>
        <w:t>č. 1</w:t>
      </w:r>
      <w:r w:rsidR="0091104D">
        <w:rPr>
          <w:rFonts w:ascii="Garamond" w:hAnsi="Garamond"/>
          <w:lang w:eastAsia="ar-SA"/>
        </w:rPr>
        <w:t xml:space="preserve"> </w:t>
      </w:r>
      <w:r w:rsidR="001E3B37">
        <w:rPr>
          <w:rFonts w:ascii="Garamond" w:hAnsi="Garamond"/>
          <w:lang w:eastAsia="ar-SA"/>
        </w:rPr>
        <w:t>Zmluvy</w:t>
      </w:r>
      <w:r w:rsidRPr="00DB1B05">
        <w:rPr>
          <w:rFonts w:ascii="Garamond" w:hAnsi="Garamond"/>
          <w:lang w:eastAsia="ar-SA"/>
        </w:rPr>
        <w:t>)</w:t>
      </w:r>
      <w:r w:rsidR="00B40F25">
        <w:rPr>
          <w:rFonts w:ascii="Garamond" w:hAnsi="Garamond"/>
          <w:lang w:eastAsia="ar-SA"/>
        </w:rPr>
        <w:t>;</w:t>
      </w:r>
    </w:p>
    <w:p w14:paraId="62247AEC" w14:textId="63C50F71" w:rsidR="00865F50" w:rsidRPr="00DB1B05" w:rsidRDefault="00865F50" w:rsidP="0091104D">
      <w:pPr>
        <w:pStyle w:val="Odsekzoznamu"/>
        <w:numPr>
          <w:ilvl w:val="2"/>
          <w:numId w:val="15"/>
        </w:numPr>
        <w:spacing w:after="120" w:line="240" w:lineRule="auto"/>
        <w:contextualSpacing w:val="0"/>
        <w:jc w:val="both"/>
        <w:rPr>
          <w:rFonts w:ascii="Garamond" w:hAnsi="Garamond"/>
          <w:lang w:eastAsia="ar-SA"/>
        </w:rPr>
      </w:pPr>
      <w:r w:rsidRPr="00DB1B05">
        <w:rPr>
          <w:rFonts w:ascii="Garamond" w:hAnsi="Garamond"/>
          <w:lang w:eastAsia="ar-SA"/>
        </w:rPr>
        <w:t>20 kus</w:t>
      </w:r>
      <w:r w:rsidR="00B164B9">
        <w:rPr>
          <w:rFonts w:ascii="Garamond" w:hAnsi="Garamond"/>
          <w:lang w:eastAsia="ar-SA"/>
        </w:rPr>
        <w:t>ov</w:t>
      </w:r>
      <w:r w:rsidRPr="00DB1B05">
        <w:rPr>
          <w:rFonts w:ascii="Garamond" w:hAnsi="Garamond"/>
          <w:lang w:eastAsia="ar-SA"/>
        </w:rPr>
        <w:t xml:space="preserve"> </w:t>
      </w:r>
      <w:r w:rsidR="00B164B9">
        <w:rPr>
          <w:rFonts w:ascii="Garamond" w:hAnsi="Garamond"/>
          <w:lang w:eastAsia="ar-SA"/>
        </w:rPr>
        <w:t>Zariadení</w:t>
      </w:r>
      <w:r w:rsidRPr="00DB1B05">
        <w:rPr>
          <w:rFonts w:ascii="Garamond" w:hAnsi="Garamond"/>
          <w:lang w:eastAsia="ar-SA"/>
        </w:rPr>
        <w:t xml:space="preserve"> </w:t>
      </w:r>
      <w:r w:rsidR="00B164B9">
        <w:rPr>
          <w:rFonts w:ascii="Garamond" w:hAnsi="Garamond"/>
          <w:lang w:eastAsia="ar-SA"/>
        </w:rPr>
        <w:t>len</w:t>
      </w:r>
      <w:r w:rsidRPr="00DB1B05">
        <w:rPr>
          <w:rFonts w:ascii="Garamond" w:hAnsi="Garamond"/>
          <w:lang w:eastAsia="ar-SA"/>
        </w:rPr>
        <w:t xml:space="preserve"> s tokeniz</w:t>
      </w:r>
      <w:r w:rsidR="00B164B9">
        <w:rPr>
          <w:rFonts w:ascii="Garamond" w:hAnsi="Garamond"/>
          <w:lang w:eastAsia="ar-SA"/>
        </w:rPr>
        <w:t>á</w:t>
      </w:r>
      <w:r w:rsidRPr="00DB1B05">
        <w:rPr>
          <w:rFonts w:ascii="Garamond" w:hAnsi="Garamond"/>
          <w:lang w:eastAsia="ar-SA"/>
        </w:rPr>
        <w:t>c</w:t>
      </w:r>
      <w:r w:rsidR="00B164B9">
        <w:rPr>
          <w:rFonts w:ascii="Garamond" w:hAnsi="Garamond"/>
          <w:lang w:eastAsia="ar-SA"/>
        </w:rPr>
        <w:t>iou</w:t>
      </w:r>
      <w:r w:rsidRPr="00DB1B05">
        <w:rPr>
          <w:rFonts w:ascii="Garamond" w:hAnsi="Garamond"/>
          <w:lang w:eastAsia="ar-SA"/>
        </w:rPr>
        <w:t xml:space="preserve"> bez plat</w:t>
      </w:r>
      <w:r w:rsidR="00B164B9">
        <w:rPr>
          <w:rFonts w:ascii="Garamond" w:hAnsi="Garamond"/>
          <w:lang w:eastAsia="ar-SA"/>
        </w:rPr>
        <w:t>o</w:t>
      </w:r>
      <w:r w:rsidRPr="00DB1B05">
        <w:rPr>
          <w:rFonts w:ascii="Garamond" w:hAnsi="Garamond"/>
          <w:lang w:eastAsia="ar-SA"/>
        </w:rPr>
        <w:t>bn</w:t>
      </w:r>
      <w:r w:rsidR="00B164B9">
        <w:rPr>
          <w:rFonts w:ascii="Garamond" w:hAnsi="Garamond"/>
          <w:lang w:eastAsia="ar-SA"/>
        </w:rPr>
        <w:t>ý</w:t>
      </w:r>
      <w:r w:rsidRPr="00DB1B05">
        <w:rPr>
          <w:rFonts w:ascii="Garamond" w:hAnsi="Garamond"/>
          <w:lang w:eastAsia="ar-SA"/>
        </w:rPr>
        <w:t>ch funkc</w:t>
      </w:r>
      <w:r w:rsidR="00B164B9">
        <w:rPr>
          <w:rFonts w:ascii="Garamond" w:hAnsi="Garamond"/>
          <w:lang w:eastAsia="ar-SA"/>
        </w:rPr>
        <w:t>i</w:t>
      </w:r>
      <w:r w:rsidRPr="00DB1B05">
        <w:rPr>
          <w:rFonts w:ascii="Garamond" w:hAnsi="Garamond"/>
          <w:lang w:eastAsia="ar-SA"/>
        </w:rPr>
        <w:t>í</w:t>
      </w:r>
      <w:r w:rsidR="000C7850">
        <w:rPr>
          <w:rFonts w:ascii="Garamond" w:hAnsi="Garamond"/>
          <w:lang w:eastAsia="ar-SA"/>
        </w:rPr>
        <w:t>.</w:t>
      </w:r>
    </w:p>
    <w:p w14:paraId="79915C84" w14:textId="7C717942" w:rsidR="00BF1A93" w:rsidRPr="00C5369E" w:rsidRDefault="00AE5606" w:rsidP="000B1E39">
      <w:pPr>
        <w:pStyle w:val="Odsekzoznamu"/>
        <w:numPr>
          <w:ilvl w:val="0"/>
          <w:numId w:val="15"/>
        </w:numPr>
        <w:spacing w:after="120" w:line="276" w:lineRule="auto"/>
        <w:ind w:left="357" w:hanging="357"/>
        <w:contextualSpacing w:val="0"/>
        <w:jc w:val="both"/>
        <w:rPr>
          <w:rFonts w:ascii="Garamond" w:hAnsi="Garamond"/>
        </w:rPr>
      </w:pPr>
      <w:r w:rsidRPr="00C5369E">
        <w:rPr>
          <w:rFonts w:ascii="Garamond" w:hAnsi="Garamond"/>
        </w:rPr>
        <w:t>Poskytovateľ sa zaväzuje Predmet plnenia v 1. a </w:t>
      </w:r>
      <w:r w:rsidR="00C5369E" w:rsidRPr="00C5369E">
        <w:rPr>
          <w:rFonts w:ascii="Garamond" w:hAnsi="Garamond"/>
        </w:rPr>
        <w:t>3</w:t>
      </w:r>
      <w:r w:rsidRPr="00C5369E">
        <w:rPr>
          <w:rFonts w:ascii="Garamond" w:hAnsi="Garamond"/>
        </w:rPr>
        <w:t xml:space="preserve">. fáze uskutočniť postupne, v dodacej lehote stanovenej </w:t>
      </w:r>
      <w:r w:rsidR="00D32AD2">
        <w:rPr>
          <w:rFonts w:ascii="Garamond" w:hAnsi="Garamond"/>
        </w:rPr>
        <w:t xml:space="preserve">v harmonograme </w:t>
      </w:r>
      <w:r w:rsidRPr="00C5369E">
        <w:rPr>
          <w:rFonts w:ascii="Garamond" w:hAnsi="Garamond"/>
        </w:rPr>
        <w:t xml:space="preserve">podľa Prílohy </w:t>
      </w:r>
      <w:r w:rsidR="0063530B">
        <w:rPr>
          <w:rFonts w:ascii="Garamond" w:hAnsi="Garamond"/>
        </w:rPr>
        <w:t>č. 4</w:t>
      </w:r>
      <w:r w:rsidRPr="00C5369E">
        <w:rPr>
          <w:rFonts w:ascii="Garamond" w:hAnsi="Garamond"/>
        </w:rPr>
        <w:t xml:space="preserve"> </w:t>
      </w:r>
      <w:r w:rsidR="000C7850">
        <w:rPr>
          <w:rFonts w:ascii="Garamond" w:hAnsi="Garamond"/>
        </w:rPr>
        <w:t xml:space="preserve">tejto </w:t>
      </w:r>
      <w:r w:rsidRPr="00C5369E">
        <w:rPr>
          <w:rFonts w:ascii="Garamond" w:hAnsi="Garamond"/>
        </w:rPr>
        <w:t>Zmluvy.</w:t>
      </w:r>
      <w:r w:rsidR="00DB1B05">
        <w:rPr>
          <w:rFonts w:ascii="Garamond" w:hAnsi="Garamond"/>
        </w:rPr>
        <w:t xml:space="preserve"> </w:t>
      </w:r>
      <w:r w:rsidR="00847256">
        <w:rPr>
          <w:rFonts w:ascii="Garamond" w:hAnsi="Garamond"/>
        </w:rPr>
        <w:t>IDS v lehote nie kratšej ako dva mesiace pred plánovaným dodaním Zariadení podľa predchádzajúcej vety upresní presný počet Zariadení, ktoré majú byť dodané. Upresnenie bude realizované písomnou formou.</w:t>
      </w:r>
    </w:p>
    <w:p w14:paraId="2A62AF1F" w14:textId="1FFDB5D1" w:rsidR="00BF1A93" w:rsidRPr="002C6148" w:rsidRDefault="00BF1A93" w:rsidP="008D3639">
      <w:pPr>
        <w:pStyle w:val="Odsekzoznamu"/>
        <w:numPr>
          <w:ilvl w:val="0"/>
          <w:numId w:val="15"/>
        </w:numPr>
        <w:spacing w:after="60" w:line="276" w:lineRule="auto"/>
        <w:ind w:left="357" w:hanging="357"/>
        <w:contextualSpacing w:val="0"/>
        <w:jc w:val="both"/>
        <w:rPr>
          <w:rFonts w:ascii="Garamond" w:hAnsi="Garamond"/>
        </w:rPr>
      </w:pPr>
      <w:r w:rsidRPr="002C6148">
        <w:rPr>
          <w:rFonts w:ascii="Garamond" w:hAnsi="Garamond"/>
        </w:rPr>
        <w:t xml:space="preserve">Záväzok </w:t>
      </w:r>
      <w:r>
        <w:rPr>
          <w:rFonts w:ascii="Garamond" w:hAnsi="Garamond"/>
        </w:rPr>
        <w:t>Poskytovateľa</w:t>
      </w:r>
      <w:r w:rsidRPr="002C6148">
        <w:rPr>
          <w:rFonts w:ascii="Garamond" w:hAnsi="Garamond"/>
        </w:rPr>
        <w:t xml:space="preserve"> je splnený riadnym odovzdaním </w:t>
      </w:r>
      <w:r>
        <w:rPr>
          <w:rFonts w:ascii="Garamond" w:hAnsi="Garamond"/>
        </w:rPr>
        <w:t xml:space="preserve">Predmetu plnenia </w:t>
      </w:r>
      <w:r w:rsidRPr="002C6148">
        <w:rPr>
          <w:rFonts w:ascii="Garamond" w:hAnsi="Garamond"/>
        </w:rPr>
        <w:t>a</w:t>
      </w:r>
      <w:r>
        <w:rPr>
          <w:rFonts w:ascii="Garamond" w:hAnsi="Garamond"/>
        </w:rPr>
        <w:t xml:space="preserve"> jeho </w:t>
      </w:r>
      <w:r w:rsidRPr="002C6148">
        <w:rPr>
          <w:rFonts w:ascii="Garamond" w:hAnsi="Garamond"/>
        </w:rPr>
        <w:t xml:space="preserve">prevzatím zástupcami oboch Zmluvných strán, </w:t>
      </w:r>
      <w:r w:rsidR="00C5369E">
        <w:rPr>
          <w:rFonts w:ascii="Garamond" w:hAnsi="Garamond"/>
        </w:rPr>
        <w:t>na základe</w:t>
      </w:r>
      <w:r>
        <w:rPr>
          <w:rFonts w:ascii="Garamond" w:hAnsi="Garamond"/>
        </w:rPr>
        <w:t xml:space="preserve"> podpísan</w:t>
      </w:r>
      <w:r w:rsidR="00C5369E">
        <w:rPr>
          <w:rFonts w:ascii="Garamond" w:hAnsi="Garamond"/>
        </w:rPr>
        <w:t>ého</w:t>
      </w:r>
      <w:r>
        <w:rPr>
          <w:rFonts w:ascii="Garamond" w:hAnsi="Garamond"/>
        </w:rPr>
        <w:t xml:space="preserve"> </w:t>
      </w:r>
      <w:r w:rsidRPr="002C6148">
        <w:rPr>
          <w:rFonts w:ascii="Garamond" w:hAnsi="Garamond"/>
        </w:rPr>
        <w:t>protokol</w:t>
      </w:r>
      <w:r w:rsidR="00C5369E">
        <w:rPr>
          <w:rFonts w:ascii="Garamond" w:hAnsi="Garamond"/>
        </w:rPr>
        <w:t>u</w:t>
      </w:r>
      <w:r w:rsidRPr="002C6148">
        <w:rPr>
          <w:rFonts w:ascii="Garamond" w:hAnsi="Garamond"/>
        </w:rPr>
        <w:t xml:space="preserve"> o odovzdaní a</w:t>
      </w:r>
      <w:r>
        <w:rPr>
          <w:rFonts w:ascii="Garamond" w:hAnsi="Garamond"/>
        </w:rPr>
        <w:t> </w:t>
      </w:r>
      <w:r w:rsidRPr="002C6148">
        <w:rPr>
          <w:rFonts w:ascii="Garamond" w:hAnsi="Garamond"/>
        </w:rPr>
        <w:t>prevzatí</w:t>
      </w:r>
      <w:r>
        <w:rPr>
          <w:rFonts w:ascii="Garamond" w:hAnsi="Garamond"/>
        </w:rPr>
        <w:t xml:space="preserve"> (dodací list)</w:t>
      </w:r>
      <w:r w:rsidR="003C1BF4">
        <w:rPr>
          <w:rFonts w:ascii="Garamond" w:hAnsi="Garamond"/>
        </w:rPr>
        <w:t xml:space="preserve"> a</w:t>
      </w:r>
      <w:r w:rsidR="00E72026">
        <w:rPr>
          <w:rFonts w:ascii="Garamond" w:hAnsi="Garamond"/>
        </w:rPr>
        <w:t>/a</w:t>
      </w:r>
      <w:r w:rsidR="003C1BF4">
        <w:rPr>
          <w:rFonts w:ascii="Garamond" w:hAnsi="Garamond"/>
        </w:rPr>
        <w:t>lebo Inštalačn</w:t>
      </w:r>
      <w:r w:rsidR="00C5369E">
        <w:rPr>
          <w:rFonts w:ascii="Garamond" w:hAnsi="Garamond"/>
        </w:rPr>
        <w:t>ého</w:t>
      </w:r>
      <w:r w:rsidR="003C1BF4">
        <w:rPr>
          <w:rFonts w:ascii="Garamond" w:hAnsi="Garamond"/>
        </w:rPr>
        <w:t xml:space="preserve"> protokol</w:t>
      </w:r>
      <w:r w:rsidR="00C5369E">
        <w:rPr>
          <w:rFonts w:ascii="Garamond" w:hAnsi="Garamond"/>
        </w:rPr>
        <w:t>u v závislosti od typu</w:t>
      </w:r>
      <w:r w:rsidR="003C1BF4">
        <w:rPr>
          <w:rFonts w:ascii="Garamond" w:hAnsi="Garamond"/>
        </w:rPr>
        <w:t xml:space="preserve"> dodávky (ďalej</w:t>
      </w:r>
      <w:r w:rsidR="00C5369E">
        <w:rPr>
          <w:rFonts w:ascii="Garamond" w:hAnsi="Garamond"/>
        </w:rPr>
        <w:t xml:space="preserve"> v texte</w:t>
      </w:r>
      <w:r w:rsidR="003C1BF4">
        <w:rPr>
          <w:rFonts w:ascii="Garamond" w:hAnsi="Garamond"/>
        </w:rPr>
        <w:t xml:space="preserve"> aj ako „</w:t>
      </w:r>
      <w:r w:rsidR="003C1BF4" w:rsidRPr="00C5369E">
        <w:rPr>
          <w:rFonts w:ascii="Garamond" w:hAnsi="Garamond"/>
          <w:b/>
          <w:bCs/>
        </w:rPr>
        <w:t>Protokol</w:t>
      </w:r>
      <w:r w:rsidR="003C1BF4" w:rsidRPr="003C1BF4">
        <w:rPr>
          <w:rFonts w:ascii="Garamond" w:hAnsi="Garamond"/>
        </w:rPr>
        <w:t xml:space="preserve"> </w:t>
      </w:r>
      <w:r w:rsidR="003C1BF4" w:rsidRPr="00C5369E">
        <w:rPr>
          <w:rFonts w:ascii="Garamond" w:hAnsi="Garamond"/>
          <w:b/>
          <w:bCs/>
        </w:rPr>
        <w:t>o</w:t>
      </w:r>
      <w:r w:rsidR="003C1BF4" w:rsidRPr="003C1BF4">
        <w:rPr>
          <w:rFonts w:ascii="Garamond" w:hAnsi="Garamond"/>
        </w:rPr>
        <w:t xml:space="preserve"> </w:t>
      </w:r>
      <w:r w:rsidR="003C1BF4" w:rsidRPr="00C5369E">
        <w:rPr>
          <w:rFonts w:ascii="Garamond" w:hAnsi="Garamond"/>
          <w:b/>
          <w:bCs/>
        </w:rPr>
        <w:t>odovzdaní</w:t>
      </w:r>
      <w:r w:rsidR="003C1BF4" w:rsidRPr="003C1BF4">
        <w:rPr>
          <w:rFonts w:ascii="Garamond" w:hAnsi="Garamond"/>
        </w:rPr>
        <w:t xml:space="preserve"> </w:t>
      </w:r>
      <w:r w:rsidR="003C1BF4" w:rsidRPr="00C5369E">
        <w:rPr>
          <w:rFonts w:ascii="Garamond" w:hAnsi="Garamond"/>
          <w:b/>
          <w:bCs/>
        </w:rPr>
        <w:t>a</w:t>
      </w:r>
      <w:r w:rsidR="003C1BF4">
        <w:rPr>
          <w:rFonts w:ascii="Garamond" w:hAnsi="Garamond"/>
        </w:rPr>
        <w:t> </w:t>
      </w:r>
      <w:r w:rsidR="003C1BF4" w:rsidRPr="00C5369E">
        <w:rPr>
          <w:rFonts w:ascii="Garamond" w:hAnsi="Garamond"/>
          <w:b/>
          <w:bCs/>
        </w:rPr>
        <w:t>prevzatí</w:t>
      </w:r>
      <w:r w:rsidR="003C1BF4">
        <w:rPr>
          <w:rFonts w:ascii="Garamond" w:hAnsi="Garamond"/>
        </w:rPr>
        <w:t>“ alebo „</w:t>
      </w:r>
      <w:r w:rsidR="003C1BF4" w:rsidRPr="00C5369E">
        <w:rPr>
          <w:rFonts w:ascii="Garamond" w:hAnsi="Garamond"/>
          <w:b/>
          <w:bCs/>
        </w:rPr>
        <w:t>Inštalačný</w:t>
      </w:r>
      <w:r w:rsidR="003C1BF4">
        <w:rPr>
          <w:rFonts w:ascii="Garamond" w:hAnsi="Garamond"/>
        </w:rPr>
        <w:t xml:space="preserve"> </w:t>
      </w:r>
      <w:r w:rsidR="003C1BF4" w:rsidRPr="00C5369E">
        <w:rPr>
          <w:rFonts w:ascii="Garamond" w:hAnsi="Garamond"/>
          <w:b/>
          <w:bCs/>
        </w:rPr>
        <w:t>protokol</w:t>
      </w:r>
      <w:r w:rsidR="003C1BF4">
        <w:rPr>
          <w:rFonts w:ascii="Garamond" w:hAnsi="Garamond"/>
        </w:rPr>
        <w:t xml:space="preserve">“ </w:t>
      </w:r>
      <w:r w:rsidR="00C5369E">
        <w:rPr>
          <w:rFonts w:ascii="Garamond" w:hAnsi="Garamond"/>
        </w:rPr>
        <w:t xml:space="preserve">podľa typu dodávky </w:t>
      </w:r>
      <w:r w:rsidR="003C1BF4">
        <w:rPr>
          <w:rFonts w:ascii="Garamond" w:hAnsi="Garamond"/>
        </w:rPr>
        <w:t>alebo spoločne len ako „</w:t>
      </w:r>
      <w:r w:rsidR="003C1BF4" w:rsidRPr="00C5369E">
        <w:rPr>
          <w:rFonts w:ascii="Garamond" w:hAnsi="Garamond"/>
          <w:b/>
          <w:bCs/>
        </w:rPr>
        <w:t>Protokol</w:t>
      </w:r>
      <w:r w:rsidR="003C1BF4">
        <w:rPr>
          <w:rFonts w:ascii="Garamond" w:hAnsi="Garamond"/>
        </w:rPr>
        <w:t>“)</w:t>
      </w:r>
      <w:r>
        <w:rPr>
          <w:rFonts w:ascii="Garamond" w:hAnsi="Garamond"/>
        </w:rPr>
        <w:t xml:space="preserve">, </w:t>
      </w:r>
      <w:r w:rsidR="003C1BF4">
        <w:rPr>
          <w:rFonts w:ascii="Garamond" w:hAnsi="Garamond"/>
        </w:rPr>
        <w:t xml:space="preserve">ktorých </w:t>
      </w:r>
      <w:r>
        <w:rPr>
          <w:rFonts w:ascii="Garamond" w:hAnsi="Garamond"/>
        </w:rPr>
        <w:t>vzor</w:t>
      </w:r>
      <w:r w:rsidR="003C1BF4">
        <w:rPr>
          <w:rFonts w:ascii="Garamond" w:hAnsi="Garamond"/>
        </w:rPr>
        <w:t>y</w:t>
      </w:r>
      <w:r>
        <w:rPr>
          <w:rFonts w:ascii="Garamond" w:hAnsi="Garamond"/>
        </w:rPr>
        <w:t xml:space="preserve"> </w:t>
      </w:r>
      <w:r w:rsidR="003C1BF4">
        <w:rPr>
          <w:rFonts w:ascii="Garamond" w:hAnsi="Garamond"/>
        </w:rPr>
        <w:t xml:space="preserve">tvoria </w:t>
      </w:r>
      <w:r>
        <w:rPr>
          <w:rFonts w:ascii="Garamond" w:hAnsi="Garamond"/>
        </w:rPr>
        <w:t xml:space="preserve">Prílohu </w:t>
      </w:r>
      <w:r w:rsidR="0063530B">
        <w:rPr>
          <w:rFonts w:ascii="Garamond" w:hAnsi="Garamond"/>
        </w:rPr>
        <w:t>č. 4a</w:t>
      </w:r>
      <w:r w:rsidR="000C7850">
        <w:rPr>
          <w:rFonts w:ascii="Garamond" w:hAnsi="Garamond"/>
        </w:rPr>
        <w:t xml:space="preserve"> tejto</w:t>
      </w:r>
      <w:r>
        <w:rPr>
          <w:rFonts w:ascii="Garamond" w:hAnsi="Garamond"/>
        </w:rPr>
        <w:t xml:space="preserve"> Zmluvy, a ktor</w:t>
      </w:r>
      <w:r w:rsidR="003C1BF4">
        <w:rPr>
          <w:rFonts w:ascii="Garamond" w:hAnsi="Garamond"/>
        </w:rPr>
        <w:t>ých</w:t>
      </w:r>
      <w:r>
        <w:rPr>
          <w:rFonts w:ascii="Garamond" w:hAnsi="Garamond"/>
        </w:rPr>
        <w:t xml:space="preserve"> n</w:t>
      </w:r>
      <w:r w:rsidRPr="002C6148">
        <w:rPr>
          <w:rFonts w:ascii="Garamond" w:hAnsi="Garamond"/>
        </w:rPr>
        <w:t>eoddeliteľnou súčasťou z každej dodávky sú</w:t>
      </w:r>
      <w:r w:rsidR="003C1BF4">
        <w:rPr>
          <w:rFonts w:ascii="Garamond" w:hAnsi="Garamond"/>
        </w:rPr>
        <w:t xml:space="preserve"> podľa typu dodávky</w:t>
      </w:r>
      <w:r w:rsidRPr="002C6148">
        <w:rPr>
          <w:rFonts w:ascii="Garamond" w:hAnsi="Garamond"/>
        </w:rPr>
        <w:t>:</w:t>
      </w:r>
    </w:p>
    <w:p w14:paraId="26E4EF7C" w14:textId="2A4AC843" w:rsidR="00BF1A93" w:rsidRPr="002C6148" w:rsidRDefault="00BF1A93" w:rsidP="008D3639">
      <w:pPr>
        <w:pStyle w:val="Odsekzoznamu"/>
        <w:numPr>
          <w:ilvl w:val="0"/>
          <w:numId w:val="11"/>
        </w:numPr>
        <w:spacing w:after="120" w:line="276" w:lineRule="auto"/>
        <w:jc w:val="both"/>
        <w:rPr>
          <w:rFonts w:ascii="Garamond" w:hAnsi="Garamond"/>
        </w:rPr>
      </w:pPr>
      <w:bookmarkStart w:id="23" w:name="_Hlk83896252"/>
      <w:r w:rsidRPr="002C6148">
        <w:rPr>
          <w:rFonts w:ascii="Garamond" w:hAnsi="Garamond"/>
        </w:rPr>
        <w:t>druh a množstvo prevzatého Hardvéru</w:t>
      </w:r>
      <w:r w:rsidR="00B303CF">
        <w:rPr>
          <w:rFonts w:ascii="Garamond" w:hAnsi="Garamond"/>
        </w:rPr>
        <w:t xml:space="preserve"> a/alebo Softvéru</w:t>
      </w:r>
      <w:r>
        <w:rPr>
          <w:rFonts w:ascii="Garamond" w:hAnsi="Garamond"/>
        </w:rPr>
        <w:t>;</w:t>
      </w:r>
    </w:p>
    <w:p w14:paraId="37C43CDE" w14:textId="6D6DA4F0" w:rsidR="00BF1A93" w:rsidRPr="002C6148" w:rsidRDefault="00BF1A93" w:rsidP="008D3639">
      <w:pPr>
        <w:pStyle w:val="Odsekzoznamu"/>
        <w:numPr>
          <w:ilvl w:val="0"/>
          <w:numId w:val="11"/>
        </w:numPr>
        <w:spacing w:after="120" w:line="276" w:lineRule="auto"/>
        <w:jc w:val="both"/>
        <w:rPr>
          <w:rFonts w:ascii="Garamond" w:hAnsi="Garamond"/>
        </w:rPr>
      </w:pPr>
      <w:bookmarkStart w:id="24" w:name="_Hlk83896855"/>
      <w:bookmarkEnd w:id="23"/>
      <w:r w:rsidRPr="002C6148">
        <w:rPr>
          <w:rFonts w:ascii="Garamond" w:hAnsi="Garamond"/>
        </w:rPr>
        <w:t>informácia o korektnej konfigurácii</w:t>
      </w:r>
      <w:r>
        <w:rPr>
          <w:rFonts w:ascii="Garamond" w:hAnsi="Garamond"/>
        </w:rPr>
        <w:t xml:space="preserve"> a</w:t>
      </w:r>
      <w:r w:rsidRPr="002C6148">
        <w:rPr>
          <w:rFonts w:ascii="Garamond" w:hAnsi="Garamond"/>
        </w:rPr>
        <w:t xml:space="preserve"> inštalácii a prevzatého Hardvéru</w:t>
      </w:r>
      <w:r w:rsidR="00D50E30">
        <w:rPr>
          <w:rFonts w:ascii="Garamond" w:hAnsi="Garamond"/>
        </w:rPr>
        <w:t xml:space="preserve"> a</w:t>
      </w:r>
      <w:r w:rsidR="001E3B37">
        <w:rPr>
          <w:rFonts w:ascii="Garamond" w:hAnsi="Garamond"/>
        </w:rPr>
        <w:t>/alebo</w:t>
      </w:r>
      <w:r w:rsidR="00D50E30">
        <w:rPr>
          <w:rFonts w:ascii="Garamond" w:hAnsi="Garamond"/>
        </w:rPr>
        <w:t xml:space="preserve"> Softvéru</w:t>
      </w:r>
      <w:r>
        <w:rPr>
          <w:rFonts w:ascii="Garamond" w:hAnsi="Garamond"/>
        </w:rPr>
        <w:t>;</w:t>
      </w:r>
    </w:p>
    <w:bookmarkEnd w:id="24"/>
    <w:p w14:paraId="7E5FDBCC" w14:textId="66A99A81" w:rsidR="00BF1A93" w:rsidRPr="002C6148" w:rsidRDefault="00BF1A93" w:rsidP="008D3639">
      <w:pPr>
        <w:pStyle w:val="Odsekzoznamu"/>
        <w:numPr>
          <w:ilvl w:val="0"/>
          <w:numId w:val="11"/>
        </w:numPr>
        <w:spacing w:after="120" w:line="276" w:lineRule="auto"/>
        <w:jc w:val="both"/>
        <w:rPr>
          <w:rFonts w:ascii="Garamond" w:hAnsi="Garamond"/>
        </w:rPr>
      </w:pPr>
      <w:r w:rsidRPr="002C6148">
        <w:rPr>
          <w:rFonts w:ascii="Garamond" w:hAnsi="Garamond"/>
        </w:rPr>
        <w:t>informácia o korektnom testovaní prevzatého Hardvéru</w:t>
      </w:r>
      <w:r w:rsidR="004C7A2D">
        <w:rPr>
          <w:rFonts w:ascii="Garamond" w:hAnsi="Garamond"/>
        </w:rPr>
        <w:t xml:space="preserve"> a Softvéru</w:t>
      </w:r>
      <w:r>
        <w:rPr>
          <w:rFonts w:ascii="Garamond" w:hAnsi="Garamond"/>
        </w:rPr>
        <w:t>;</w:t>
      </w:r>
    </w:p>
    <w:p w14:paraId="3E80286E" w14:textId="77777777" w:rsidR="00BF1A93" w:rsidRPr="002C6148" w:rsidRDefault="00BF1A93" w:rsidP="008D3639">
      <w:pPr>
        <w:pStyle w:val="Odsekzoznamu"/>
        <w:numPr>
          <w:ilvl w:val="0"/>
          <w:numId w:val="11"/>
        </w:numPr>
        <w:spacing w:after="120" w:line="276" w:lineRule="auto"/>
        <w:jc w:val="both"/>
        <w:rPr>
          <w:rFonts w:ascii="Garamond" w:hAnsi="Garamond"/>
        </w:rPr>
      </w:pPr>
      <w:bookmarkStart w:id="25" w:name="_Hlk83897965"/>
      <w:r w:rsidRPr="002C6148">
        <w:rPr>
          <w:rFonts w:ascii="Garamond" w:hAnsi="Garamond"/>
        </w:rPr>
        <w:t>licenčné podmienky k užívaniu Softvéru v slovenskom jazyku, vrátane softvérových licencií, ich počet, a inštalačných kľúčov (kódov) a ďalších plnení, ktoré svojou povahou a vlastnosťami spadajú pod Softvér</w:t>
      </w:r>
      <w:r>
        <w:rPr>
          <w:rFonts w:ascii="Garamond" w:hAnsi="Garamond"/>
        </w:rPr>
        <w:t>;</w:t>
      </w:r>
    </w:p>
    <w:p w14:paraId="559BDF99" w14:textId="77777777" w:rsidR="00BF1A93" w:rsidRPr="002C6148" w:rsidRDefault="00BF1A93" w:rsidP="008D3639">
      <w:pPr>
        <w:pStyle w:val="Odsekzoznamu"/>
        <w:numPr>
          <w:ilvl w:val="0"/>
          <w:numId w:val="11"/>
        </w:numPr>
        <w:spacing w:after="120" w:line="276" w:lineRule="auto"/>
        <w:jc w:val="both"/>
        <w:rPr>
          <w:rFonts w:ascii="Garamond" w:hAnsi="Garamond"/>
        </w:rPr>
      </w:pPr>
      <w:r w:rsidRPr="002C6148">
        <w:rPr>
          <w:rFonts w:ascii="Garamond" w:hAnsi="Garamond"/>
        </w:rPr>
        <w:t>ostatná dokumentácia vzťahujúca sa k Softvéru, technická a užívateľská dokumentácia nevyhnutne potrebná k užívaniu Softvéru bez ktorej by nemohlo dochádzať k jeho riadnemu užívaniu</w:t>
      </w:r>
      <w:r>
        <w:rPr>
          <w:rFonts w:ascii="Garamond" w:hAnsi="Garamond"/>
        </w:rPr>
        <w:t>;</w:t>
      </w:r>
    </w:p>
    <w:p w14:paraId="5651CE94" w14:textId="1E4B02E1" w:rsidR="00A54674" w:rsidRPr="00A54674" w:rsidRDefault="00BF1A93" w:rsidP="008D3639">
      <w:pPr>
        <w:pStyle w:val="Odsekzoznamu"/>
        <w:numPr>
          <w:ilvl w:val="0"/>
          <w:numId w:val="11"/>
        </w:numPr>
        <w:spacing w:after="60" w:line="276" w:lineRule="auto"/>
        <w:ind w:left="714" w:hanging="357"/>
        <w:contextualSpacing w:val="0"/>
        <w:jc w:val="both"/>
        <w:rPr>
          <w:rFonts w:ascii="Garamond" w:hAnsi="Garamond"/>
        </w:rPr>
      </w:pPr>
      <w:r w:rsidRPr="002C6148">
        <w:rPr>
          <w:rFonts w:ascii="Garamond" w:hAnsi="Garamond"/>
        </w:rPr>
        <w:t>potvrdenie o zaškolení.</w:t>
      </w:r>
    </w:p>
    <w:bookmarkEnd w:id="25"/>
    <w:p w14:paraId="7382F934" w14:textId="75F18803" w:rsidR="00BF1A93" w:rsidRPr="00AD2E40" w:rsidRDefault="00BF1A93" w:rsidP="008D3639">
      <w:pPr>
        <w:pStyle w:val="Odsekzoznamu"/>
        <w:numPr>
          <w:ilvl w:val="0"/>
          <w:numId w:val="15"/>
        </w:numPr>
        <w:spacing w:after="60" w:line="276" w:lineRule="auto"/>
        <w:ind w:left="357" w:hanging="357"/>
        <w:contextualSpacing w:val="0"/>
        <w:jc w:val="both"/>
        <w:rPr>
          <w:rFonts w:ascii="Garamond" w:hAnsi="Garamond"/>
        </w:rPr>
      </w:pPr>
      <w:r w:rsidRPr="00AD2E40">
        <w:rPr>
          <w:rFonts w:ascii="Garamond" w:hAnsi="Garamond"/>
        </w:rPr>
        <w:t xml:space="preserve">V prípade odmietnutia prevzatia Predmetu plnenia sa táto skutočnosť zachytí v </w:t>
      </w:r>
      <w:r w:rsidR="003C1BF4">
        <w:rPr>
          <w:rFonts w:ascii="Garamond" w:hAnsi="Garamond"/>
        </w:rPr>
        <w:t>P</w:t>
      </w:r>
      <w:r w:rsidRPr="00AD2E40">
        <w:rPr>
          <w:rFonts w:ascii="Garamond" w:hAnsi="Garamond"/>
        </w:rPr>
        <w:t>rotokole s uvedením dôvodu odmietnutia</w:t>
      </w:r>
      <w:r w:rsidR="003C1BF4">
        <w:rPr>
          <w:rFonts w:ascii="Garamond" w:hAnsi="Garamond"/>
        </w:rPr>
        <w:t xml:space="preserve"> Predmetu plnenia</w:t>
      </w:r>
      <w:r w:rsidRPr="00AD2E40">
        <w:rPr>
          <w:rFonts w:ascii="Garamond" w:hAnsi="Garamond"/>
        </w:rPr>
        <w:t xml:space="preserve">. V prípade, že </w:t>
      </w:r>
      <w:r>
        <w:rPr>
          <w:rFonts w:ascii="Garamond" w:hAnsi="Garamond"/>
        </w:rPr>
        <w:t>Prevádzkovateľ</w:t>
      </w:r>
      <w:r w:rsidRPr="00AD2E40">
        <w:rPr>
          <w:rFonts w:ascii="Garamond" w:hAnsi="Garamond"/>
        </w:rPr>
        <w:t xml:space="preserve"> dodávku </w:t>
      </w:r>
      <w:r>
        <w:rPr>
          <w:rFonts w:ascii="Garamond" w:hAnsi="Garamond"/>
        </w:rPr>
        <w:t xml:space="preserve">Predmetu plnenia </w:t>
      </w:r>
      <w:r w:rsidRPr="00AD2E40">
        <w:rPr>
          <w:rFonts w:ascii="Garamond" w:hAnsi="Garamond"/>
        </w:rPr>
        <w:t xml:space="preserve">neodmietne prevziať, a to napriek zjavnej vade, uvedie sa táto skutočnosť do </w:t>
      </w:r>
      <w:r w:rsidR="003C1BF4">
        <w:rPr>
          <w:rFonts w:ascii="Garamond" w:hAnsi="Garamond"/>
        </w:rPr>
        <w:t>P</w:t>
      </w:r>
      <w:r w:rsidRPr="00AD2E40">
        <w:rPr>
          <w:rFonts w:ascii="Garamond" w:hAnsi="Garamond"/>
        </w:rPr>
        <w:t xml:space="preserve">rotokolu. </w:t>
      </w:r>
      <w:r>
        <w:rPr>
          <w:rFonts w:ascii="Garamond" w:hAnsi="Garamond"/>
        </w:rPr>
        <w:t xml:space="preserve">Poskytovateľ </w:t>
      </w:r>
      <w:r w:rsidRPr="00AD2E40">
        <w:rPr>
          <w:rFonts w:ascii="Garamond" w:hAnsi="Garamond"/>
        </w:rPr>
        <w:t xml:space="preserve">je však povinný odstrániť takúto vadu najneskôr v dodacej lehote podľa </w:t>
      </w:r>
      <w:r w:rsidR="00E12F4A">
        <w:rPr>
          <w:rFonts w:ascii="Garamond" w:hAnsi="Garamond"/>
        </w:rPr>
        <w:t xml:space="preserve">harmonogramu v Prílohe </w:t>
      </w:r>
      <w:r w:rsidR="00A54674">
        <w:rPr>
          <w:rFonts w:ascii="Garamond" w:hAnsi="Garamond"/>
        </w:rPr>
        <w:t>5</w:t>
      </w:r>
      <w:r w:rsidRPr="00AD2E40">
        <w:rPr>
          <w:rFonts w:ascii="Garamond" w:hAnsi="Garamond"/>
        </w:rPr>
        <w:t xml:space="preserve"> Zmluvy</w:t>
      </w:r>
      <w:r>
        <w:rPr>
          <w:rFonts w:ascii="Garamond" w:hAnsi="Garamond"/>
        </w:rPr>
        <w:t>.</w:t>
      </w:r>
    </w:p>
    <w:p w14:paraId="3B7402C6" w14:textId="16592DF8" w:rsidR="00A54674" w:rsidRPr="00F471FC" w:rsidRDefault="00A54674" w:rsidP="008D3639">
      <w:pPr>
        <w:pStyle w:val="Odsekzoznamu"/>
        <w:numPr>
          <w:ilvl w:val="0"/>
          <w:numId w:val="15"/>
        </w:numPr>
        <w:spacing w:after="60" w:line="276" w:lineRule="auto"/>
        <w:contextualSpacing w:val="0"/>
        <w:jc w:val="both"/>
        <w:rPr>
          <w:rFonts w:ascii="Garamond" w:hAnsi="Garamond"/>
        </w:rPr>
      </w:pPr>
      <w:r>
        <w:rPr>
          <w:rFonts w:ascii="Garamond" w:hAnsi="Garamond"/>
        </w:rPr>
        <w:t xml:space="preserve">Poskytovateľ berie na vedomie, že Prevádzkovateľ bude </w:t>
      </w:r>
      <w:r w:rsidRPr="00F471FC">
        <w:rPr>
          <w:rFonts w:ascii="Garamond" w:hAnsi="Garamond"/>
        </w:rPr>
        <w:t>v úzkej súčinnosti s</w:t>
      </w:r>
      <w:r>
        <w:rPr>
          <w:rFonts w:ascii="Garamond" w:hAnsi="Garamond"/>
        </w:rPr>
        <w:t> ďalším dodávateľom</w:t>
      </w:r>
      <w:r w:rsidRPr="00F471FC">
        <w:rPr>
          <w:rFonts w:ascii="Garamond" w:hAnsi="Garamond"/>
        </w:rPr>
        <w:t>, súbežne vyvíjať a následne prevádzkovať Dopravné zúčtovacie centrum (ďalej len „</w:t>
      </w:r>
      <w:r w:rsidRPr="00F471FC">
        <w:rPr>
          <w:rFonts w:ascii="Garamond" w:hAnsi="Garamond"/>
          <w:b/>
          <w:bCs/>
        </w:rPr>
        <w:t>DZC</w:t>
      </w:r>
      <w:r w:rsidRPr="00F471FC">
        <w:rPr>
          <w:rFonts w:ascii="Garamond" w:hAnsi="Garamond"/>
        </w:rPr>
        <w:t>“), ktoré bude slúžiť zabezpečeniu zúčtovania a spracovanie všetkých platieb v rámci Integrovaného dopravného systému Banskobystrického kraja (ďalej len „</w:t>
      </w:r>
      <w:r w:rsidRPr="00F471FC">
        <w:rPr>
          <w:rFonts w:ascii="Garamond" w:hAnsi="Garamond"/>
          <w:b/>
          <w:bCs/>
        </w:rPr>
        <w:t>IDS BB</w:t>
      </w:r>
      <w:r w:rsidRPr="00F471FC">
        <w:rPr>
          <w:rFonts w:ascii="Garamond" w:hAnsi="Garamond"/>
        </w:rPr>
        <w:t>“) medzi všetkými subjektmi zapojenými do</w:t>
      </w:r>
      <w:r w:rsidR="00E72026">
        <w:rPr>
          <w:rFonts w:ascii="Garamond" w:hAnsi="Garamond"/>
        </w:rPr>
        <w:t> </w:t>
      </w:r>
      <w:r w:rsidRPr="00F471FC">
        <w:rPr>
          <w:rFonts w:ascii="Garamond" w:hAnsi="Garamond"/>
        </w:rPr>
        <w:t>IDS</w:t>
      </w:r>
      <w:r w:rsidR="00E72026">
        <w:rPr>
          <w:rFonts w:ascii="Garamond" w:hAnsi="Garamond"/>
        </w:rPr>
        <w:t> </w:t>
      </w:r>
      <w:r w:rsidRPr="00F471FC">
        <w:rPr>
          <w:rFonts w:ascii="Garamond" w:hAnsi="Garamond"/>
        </w:rPr>
        <w:t xml:space="preserve">BB. </w:t>
      </w:r>
    </w:p>
    <w:p w14:paraId="406D48A3" w14:textId="579FF65F" w:rsidR="00A54674" w:rsidRDefault="00A54674" w:rsidP="008D3639">
      <w:pPr>
        <w:pStyle w:val="Odsekzoznamu"/>
        <w:numPr>
          <w:ilvl w:val="0"/>
          <w:numId w:val="15"/>
        </w:numPr>
        <w:spacing w:after="60" w:line="276" w:lineRule="auto"/>
        <w:ind w:left="357" w:hanging="357"/>
        <w:contextualSpacing w:val="0"/>
        <w:jc w:val="both"/>
        <w:rPr>
          <w:rFonts w:ascii="Garamond" w:hAnsi="Garamond"/>
        </w:rPr>
      </w:pPr>
      <w:r>
        <w:rPr>
          <w:rFonts w:ascii="Garamond" w:hAnsi="Garamond"/>
        </w:rPr>
        <w:t>M</w:t>
      </w:r>
      <w:r w:rsidRPr="00A54674">
        <w:rPr>
          <w:rFonts w:ascii="Garamond" w:hAnsi="Garamond"/>
        </w:rPr>
        <w:t>iestom dodania Predmetu plnenia v 1. a 3. fáze sú Prevádzkovateľom určené autobusy zapojené do</w:t>
      </w:r>
      <w:r>
        <w:rPr>
          <w:rFonts w:ascii="Garamond" w:hAnsi="Garamond"/>
        </w:rPr>
        <w:t> </w:t>
      </w:r>
      <w:r w:rsidRPr="00A54674">
        <w:rPr>
          <w:rFonts w:ascii="Garamond" w:hAnsi="Garamond"/>
        </w:rPr>
        <w:t xml:space="preserve">IDS BB. Miestom </w:t>
      </w:r>
      <w:r>
        <w:rPr>
          <w:rFonts w:ascii="Garamond" w:hAnsi="Garamond"/>
        </w:rPr>
        <w:t>poskytovania</w:t>
      </w:r>
      <w:r w:rsidRPr="00A54674">
        <w:rPr>
          <w:rFonts w:ascii="Garamond" w:hAnsi="Garamond"/>
        </w:rPr>
        <w:t xml:space="preserve"> služieb </w:t>
      </w:r>
      <w:proofErr w:type="spellStart"/>
      <w:r w:rsidRPr="00A54674">
        <w:rPr>
          <w:rFonts w:ascii="Garamond" w:hAnsi="Garamond"/>
          <w:i/>
          <w:iCs/>
          <w:sz w:val="24"/>
          <w:szCs w:val="24"/>
        </w:rPr>
        <w:t>acquirera</w:t>
      </w:r>
      <w:proofErr w:type="spellEnd"/>
      <w:r w:rsidR="00E72026">
        <w:rPr>
          <w:rFonts w:ascii="Garamond" w:hAnsi="Garamond"/>
          <w:sz w:val="24"/>
          <w:szCs w:val="24"/>
        </w:rPr>
        <w:t>,</w:t>
      </w:r>
      <w:r w:rsidRPr="00A54674">
        <w:rPr>
          <w:rFonts w:ascii="Garamond" w:hAnsi="Garamond"/>
        </w:rPr>
        <w:t xml:space="preserve"> a teda Predmetu plnenia v 4. fáze podľa tejto </w:t>
      </w:r>
      <w:r w:rsidRPr="00A54674">
        <w:rPr>
          <w:rFonts w:ascii="Garamond" w:hAnsi="Garamond"/>
        </w:rPr>
        <w:lastRenderedPageBreak/>
        <w:t>Zmluvy, je územie Banskobystrického kraja, ďalej územia cez ktoré prechádzajú dopravné spoje, ktoré</w:t>
      </w:r>
      <w:r w:rsidR="00DE5603">
        <w:rPr>
          <w:rFonts w:ascii="Garamond" w:hAnsi="Garamond"/>
        </w:rPr>
        <w:t> </w:t>
      </w:r>
      <w:r w:rsidRPr="00A54674">
        <w:rPr>
          <w:rFonts w:ascii="Garamond" w:hAnsi="Garamond"/>
        </w:rPr>
        <w:t>patria do IDS BB, vrátane presahov do najbližšieho okolitého územia, a sídlo Poskytovateľa, kde</w:t>
      </w:r>
      <w:r w:rsidR="00DE5603">
        <w:rPr>
          <w:rFonts w:ascii="Garamond" w:hAnsi="Garamond"/>
        </w:rPr>
        <w:t> </w:t>
      </w:r>
      <w:r w:rsidRPr="00A54674">
        <w:rPr>
          <w:rFonts w:ascii="Garamond" w:hAnsi="Garamond"/>
        </w:rPr>
        <w:t>bude prebiehať spracovanie platieb.</w:t>
      </w:r>
    </w:p>
    <w:p w14:paraId="380F1ED0" w14:textId="6B79FCE4" w:rsidR="00A54674" w:rsidRDefault="00165943" w:rsidP="008D3639">
      <w:pPr>
        <w:pStyle w:val="Odsekzoznamu"/>
        <w:numPr>
          <w:ilvl w:val="0"/>
          <w:numId w:val="15"/>
        </w:numPr>
        <w:spacing w:after="60" w:line="276" w:lineRule="auto"/>
        <w:ind w:left="357" w:hanging="357"/>
        <w:contextualSpacing w:val="0"/>
        <w:jc w:val="both"/>
        <w:rPr>
          <w:rFonts w:ascii="Garamond" w:hAnsi="Garamond"/>
        </w:rPr>
      </w:pPr>
      <w:r>
        <w:rPr>
          <w:rFonts w:ascii="Garamond" w:hAnsi="Garamond"/>
        </w:rPr>
        <w:t xml:space="preserve">Schematické </w:t>
      </w:r>
      <w:r w:rsidR="002D36EA">
        <w:rPr>
          <w:rFonts w:ascii="Garamond" w:hAnsi="Garamond"/>
        </w:rPr>
        <w:t>znázornenie finančných a dátových tokov</w:t>
      </w:r>
      <w:r w:rsidR="00A54674">
        <w:rPr>
          <w:rFonts w:ascii="Garamond" w:hAnsi="Garamond"/>
        </w:rPr>
        <w:t xml:space="preserve">, a to vrátane zapojenia DZC do systému bezhotovostného odbavenia cestujúcich a zúčtovaní platieb, je </w:t>
      </w:r>
      <w:r w:rsidR="002D36EA">
        <w:rPr>
          <w:rFonts w:ascii="Garamond" w:hAnsi="Garamond"/>
        </w:rPr>
        <w:t xml:space="preserve">súčasťou Prílohy </w:t>
      </w:r>
      <w:r w:rsidR="0063530B">
        <w:rPr>
          <w:rFonts w:ascii="Garamond" w:hAnsi="Garamond"/>
        </w:rPr>
        <w:t>č. 5</w:t>
      </w:r>
      <w:r w:rsidR="00A54674">
        <w:rPr>
          <w:rFonts w:ascii="Garamond" w:hAnsi="Garamond"/>
        </w:rPr>
        <w:t xml:space="preserve"> Zmluvy.</w:t>
      </w:r>
    </w:p>
    <w:p w14:paraId="745879A5" w14:textId="5495BC75" w:rsidR="00A1759B" w:rsidRPr="0057015C" w:rsidRDefault="00A1759B" w:rsidP="00A1759B">
      <w:pPr>
        <w:spacing w:before="240" w:after="0" w:line="276" w:lineRule="auto"/>
        <w:jc w:val="center"/>
        <w:rPr>
          <w:rFonts w:ascii="Garamond" w:hAnsi="Garamond"/>
          <w:b/>
          <w:bCs/>
        </w:rPr>
      </w:pPr>
      <w:bookmarkStart w:id="26" w:name="_Toc83645480"/>
      <w:bookmarkStart w:id="27" w:name="_Toc83645481"/>
      <w:bookmarkEnd w:id="26"/>
      <w:r w:rsidRPr="0057015C">
        <w:rPr>
          <w:rFonts w:ascii="Garamond" w:hAnsi="Garamond"/>
          <w:b/>
          <w:bCs/>
        </w:rPr>
        <w:t xml:space="preserve">ČLÁNOK </w:t>
      </w:r>
      <w:r>
        <w:rPr>
          <w:rFonts w:ascii="Garamond" w:hAnsi="Garamond"/>
          <w:b/>
          <w:bCs/>
        </w:rPr>
        <w:t>V</w:t>
      </w:r>
      <w:r w:rsidRPr="0057015C">
        <w:rPr>
          <w:rFonts w:ascii="Garamond" w:hAnsi="Garamond"/>
          <w:b/>
          <w:bCs/>
        </w:rPr>
        <w:t>.</w:t>
      </w:r>
    </w:p>
    <w:p w14:paraId="6AC6166A" w14:textId="1F6A2C34" w:rsidR="00BF1A93" w:rsidRPr="004D34B4" w:rsidRDefault="00BF1A93" w:rsidP="00BF1A93">
      <w:pPr>
        <w:pStyle w:val="Nadpis1"/>
        <w:numPr>
          <w:ilvl w:val="0"/>
          <w:numId w:val="0"/>
        </w:numPr>
        <w:spacing w:before="0" w:after="120"/>
      </w:pPr>
      <w:bookmarkStart w:id="28" w:name="_Toc85708398"/>
      <w:bookmarkStart w:id="29" w:name="_Toc86320948"/>
      <w:r w:rsidRPr="004D34B4">
        <w:t xml:space="preserve">PRÁVA </w:t>
      </w:r>
      <w:r w:rsidR="003C3399">
        <w:t>A</w:t>
      </w:r>
      <w:r w:rsidRPr="004D34B4">
        <w:t> POVINNOSTI ZMLUVNÝCH STRÁN</w:t>
      </w:r>
      <w:bookmarkEnd w:id="27"/>
      <w:bookmarkEnd w:id="28"/>
      <w:bookmarkEnd w:id="29"/>
    </w:p>
    <w:p w14:paraId="4C56CD27" w14:textId="77777777" w:rsidR="00BF1A93" w:rsidRDefault="00BF1A93" w:rsidP="00BF1A93">
      <w:pPr>
        <w:pStyle w:val="Nadpis2"/>
        <w:spacing w:before="240"/>
        <w:ind w:left="357" w:hanging="357"/>
        <w:contextualSpacing w:val="0"/>
      </w:pPr>
      <w:bookmarkStart w:id="30" w:name="_Toc83645482"/>
      <w:bookmarkStart w:id="31" w:name="_Toc85708399"/>
      <w:bookmarkStart w:id="32" w:name="_Toc86320949"/>
      <w:r w:rsidRPr="009F0D6C">
        <w:t>PRÁVA A POVINNOSTI PREVÁDZKOVATEĽA</w:t>
      </w:r>
      <w:bookmarkEnd w:id="30"/>
      <w:bookmarkEnd w:id="31"/>
      <w:bookmarkEnd w:id="32"/>
    </w:p>
    <w:p w14:paraId="390939B2" w14:textId="77777777" w:rsidR="00BF1A93" w:rsidRPr="004D34B4" w:rsidRDefault="00BF1A93" w:rsidP="00BF1A93">
      <w:pPr>
        <w:pStyle w:val="Odsekzoznamu"/>
        <w:spacing w:after="60" w:line="276" w:lineRule="auto"/>
        <w:ind w:left="357"/>
        <w:contextualSpacing w:val="0"/>
        <w:jc w:val="both"/>
        <w:rPr>
          <w:rFonts w:ascii="Garamond" w:hAnsi="Garamond"/>
          <w:b/>
          <w:bCs/>
        </w:rPr>
      </w:pPr>
      <w:r w:rsidRPr="004D34B4">
        <w:rPr>
          <w:rFonts w:ascii="Garamond" w:hAnsi="Garamond"/>
          <w:b/>
          <w:bCs/>
        </w:rPr>
        <w:t>Prevádzkovateľ je oprávnený</w:t>
      </w:r>
    </w:p>
    <w:p w14:paraId="712EDE03" w14:textId="2EBB79E6" w:rsidR="00BF1A93" w:rsidRDefault="00BF1A93" w:rsidP="008D3639">
      <w:pPr>
        <w:pStyle w:val="Odsekzoznamu"/>
        <w:numPr>
          <w:ilvl w:val="0"/>
          <w:numId w:val="6"/>
        </w:numPr>
        <w:spacing w:after="120" w:line="276" w:lineRule="auto"/>
        <w:contextualSpacing w:val="0"/>
        <w:jc w:val="both"/>
        <w:rPr>
          <w:rFonts w:ascii="Garamond" w:hAnsi="Garamond"/>
        </w:rPr>
      </w:pPr>
      <w:r>
        <w:rPr>
          <w:rFonts w:ascii="Garamond" w:hAnsi="Garamond"/>
        </w:rPr>
        <w:t>p</w:t>
      </w:r>
      <w:r w:rsidRPr="00D25C81">
        <w:rPr>
          <w:rFonts w:ascii="Garamond" w:hAnsi="Garamond"/>
        </w:rPr>
        <w:t>re</w:t>
      </w:r>
      <w:r w:rsidR="00A54674">
        <w:rPr>
          <w:rFonts w:ascii="Garamond" w:hAnsi="Garamond"/>
        </w:rPr>
        <w:t xml:space="preserve"> </w:t>
      </w:r>
      <w:r w:rsidRPr="00D25C81">
        <w:rPr>
          <w:rFonts w:ascii="Garamond" w:hAnsi="Garamond"/>
        </w:rPr>
        <w:t>zúčtovanie transakci</w:t>
      </w:r>
      <w:r>
        <w:rPr>
          <w:rFonts w:ascii="Garamond" w:hAnsi="Garamond"/>
        </w:rPr>
        <w:t>í</w:t>
      </w:r>
      <w:r w:rsidRPr="00D25C81">
        <w:rPr>
          <w:rFonts w:ascii="Garamond" w:hAnsi="Garamond"/>
        </w:rPr>
        <w:t xml:space="preserve"> a odmeny </w:t>
      </w:r>
      <w:r>
        <w:rPr>
          <w:rFonts w:ascii="Garamond" w:hAnsi="Garamond"/>
        </w:rPr>
        <w:t>podľa tejto Zmluvy</w:t>
      </w:r>
      <w:r w:rsidR="00AD52BF">
        <w:rPr>
          <w:rFonts w:ascii="Garamond" w:hAnsi="Garamond"/>
        </w:rPr>
        <w:t>,</w:t>
      </w:r>
      <w:r>
        <w:rPr>
          <w:rFonts w:ascii="Garamond" w:hAnsi="Garamond"/>
        </w:rPr>
        <w:t xml:space="preserve"> </w:t>
      </w:r>
      <w:r w:rsidRPr="00D25C81">
        <w:rPr>
          <w:rFonts w:ascii="Garamond" w:hAnsi="Garamond"/>
        </w:rPr>
        <w:t>stanoviť bankový účet, ktorý nie je vedený u Poskytovateľa. Zmluva nezakladá povinnosť viesť bankový účet u Poskytovateľa služieb podľa tejto Zmluvy. Pokiaľ by bolo nevyhnutné, aby mal Prevádzkovateľ bankový účet u Poskytovateľa,</w:t>
      </w:r>
      <w:r>
        <w:rPr>
          <w:rFonts w:ascii="Garamond" w:hAnsi="Garamond"/>
        </w:rPr>
        <w:t xml:space="preserve"> tak</w:t>
      </w:r>
      <w:r w:rsidR="00AD52BF">
        <w:rPr>
          <w:rFonts w:ascii="Garamond" w:hAnsi="Garamond"/>
        </w:rPr>
        <w:t> </w:t>
      </w:r>
      <w:r>
        <w:rPr>
          <w:rFonts w:ascii="Garamond" w:hAnsi="Garamond"/>
        </w:rPr>
        <w:t xml:space="preserve">v takomto prípade </w:t>
      </w:r>
      <w:r w:rsidRPr="00D25C81">
        <w:rPr>
          <w:rFonts w:ascii="Garamond" w:hAnsi="Garamond"/>
        </w:rPr>
        <w:t>všetky náklady za vedenie účtu</w:t>
      </w:r>
      <w:r>
        <w:rPr>
          <w:rFonts w:ascii="Garamond" w:hAnsi="Garamond"/>
        </w:rPr>
        <w:t xml:space="preserve">, </w:t>
      </w:r>
      <w:r w:rsidRPr="00D25C81">
        <w:rPr>
          <w:rFonts w:ascii="Garamond" w:hAnsi="Garamond"/>
        </w:rPr>
        <w:t xml:space="preserve">poplatky za prichádzajúce a odchádzajúce platby, </w:t>
      </w:r>
      <w:r>
        <w:rPr>
          <w:rFonts w:ascii="Garamond" w:hAnsi="Garamond"/>
        </w:rPr>
        <w:t xml:space="preserve">a akékoľvek iné </w:t>
      </w:r>
      <w:r w:rsidRPr="00D25C81">
        <w:rPr>
          <w:rFonts w:ascii="Garamond" w:hAnsi="Garamond"/>
        </w:rPr>
        <w:t>poplatky za transakcie</w:t>
      </w:r>
      <w:r>
        <w:rPr>
          <w:rFonts w:ascii="Garamond" w:hAnsi="Garamond"/>
        </w:rPr>
        <w:t xml:space="preserve"> a</w:t>
      </w:r>
      <w:r w:rsidR="00E72026">
        <w:rPr>
          <w:rFonts w:ascii="Garamond" w:hAnsi="Garamond"/>
        </w:rPr>
        <w:t xml:space="preserve"> </w:t>
      </w:r>
      <w:r>
        <w:rPr>
          <w:rFonts w:ascii="Garamond" w:hAnsi="Garamond"/>
        </w:rPr>
        <w:t>pod.</w:t>
      </w:r>
      <w:r w:rsidRPr="00D25C81">
        <w:rPr>
          <w:rFonts w:ascii="Garamond" w:hAnsi="Garamond"/>
        </w:rPr>
        <w:t xml:space="preserve"> </w:t>
      </w:r>
      <w:r w:rsidR="00AD52BF">
        <w:rPr>
          <w:rFonts w:ascii="Garamond" w:hAnsi="Garamond"/>
        </w:rPr>
        <w:t>sú zahrnuté v odmene Poskytovateľa podľa</w:t>
      </w:r>
      <w:r w:rsidR="00E72026">
        <w:rPr>
          <w:rFonts w:ascii="Garamond" w:hAnsi="Garamond"/>
        </w:rPr>
        <w:t xml:space="preserve"> článku VI.</w:t>
      </w:r>
      <w:r w:rsidR="00AD52BF">
        <w:rPr>
          <w:rFonts w:ascii="Garamond" w:hAnsi="Garamond"/>
        </w:rPr>
        <w:t xml:space="preserve"> tejto </w:t>
      </w:r>
      <w:r w:rsidR="00CD07B4">
        <w:rPr>
          <w:rFonts w:ascii="Garamond" w:hAnsi="Garamond"/>
        </w:rPr>
        <w:t>Zmluvy</w:t>
      </w:r>
      <w:r>
        <w:rPr>
          <w:rFonts w:ascii="Garamond" w:hAnsi="Garamond"/>
        </w:rPr>
        <w:t xml:space="preserve">. Bankový účet pre zúčtovanie transakcií a odmien bude uvedený v Záhlaví tejto Zmluvy, pričom Prevádzkovateľ si vyhradzuje právo kedykoľvek v priebehu Zmluvy bankový účet zmeniť a túto skutočnosť je </w:t>
      </w:r>
      <w:r w:rsidR="00AD52BF">
        <w:rPr>
          <w:rFonts w:ascii="Garamond" w:hAnsi="Garamond"/>
        </w:rPr>
        <w:t xml:space="preserve">následne </w:t>
      </w:r>
      <w:r>
        <w:rPr>
          <w:rFonts w:ascii="Garamond" w:hAnsi="Garamond"/>
        </w:rPr>
        <w:t>povinný oznámiť Poskytovateľovi v dostatočnom predstihu.</w:t>
      </w:r>
    </w:p>
    <w:p w14:paraId="2E080A62" w14:textId="406DB009" w:rsidR="00BF1A93" w:rsidRPr="004D34B4" w:rsidRDefault="00BF1A93" w:rsidP="00BF1A93">
      <w:pPr>
        <w:pStyle w:val="Odsekzoznamu"/>
        <w:spacing w:after="60" w:line="276" w:lineRule="auto"/>
        <w:ind w:left="357"/>
        <w:contextualSpacing w:val="0"/>
        <w:jc w:val="both"/>
        <w:rPr>
          <w:rFonts w:ascii="Garamond" w:hAnsi="Garamond"/>
          <w:b/>
          <w:bCs/>
        </w:rPr>
      </w:pPr>
      <w:r w:rsidRPr="004D34B4">
        <w:rPr>
          <w:rFonts w:ascii="Garamond" w:hAnsi="Garamond"/>
          <w:b/>
          <w:bCs/>
        </w:rPr>
        <w:t xml:space="preserve">Prevádzkovateľ </w:t>
      </w:r>
      <w:r w:rsidR="00E72026">
        <w:rPr>
          <w:rFonts w:ascii="Garamond" w:hAnsi="Garamond"/>
          <w:b/>
          <w:bCs/>
        </w:rPr>
        <w:t>sa zaväzuje</w:t>
      </w:r>
    </w:p>
    <w:p w14:paraId="05831DA8" w14:textId="19BF8672" w:rsidR="00BF1A93" w:rsidRDefault="00E15916" w:rsidP="008D3639">
      <w:pPr>
        <w:pStyle w:val="Odsekzoznamu"/>
        <w:numPr>
          <w:ilvl w:val="0"/>
          <w:numId w:val="6"/>
        </w:numPr>
        <w:spacing w:after="60" w:line="276" w:lineRule="auto"/>
        <w:ind w:left="357" w:hanging="357"/>
        <w:contextualSpacing w:val="0"/>
        <w:jc w:val="both"/>
        <w:rPr>
          <w:rFonts w:ascii="Garamond" w:hAnsi="Garamond"/>
        </w:rPr>
      </w:pPr>
      <w:r>
        <w:rPr>
          <w:rFonts w:ascii="Garamond" w:hAnsi="Garamond"/>
        </w:rPr>
        <w:t>resp.</w:t>
      </w:r>
      <w:r w:rsidR="00BF1A93" w:rsidRPr="002A7850">
        <w:rPr>
          <w:rFonts w:ascii="Garamond" w:hAnsi="Garamond"/>
        </w:rPr>
        <w:t xml:space="preserve"> garantuje, že v prípade Zariadení zapojených do IDS </w:t>
      </w:r>
      <w:r w:rsidR="00E72026">
        <w:rPr>
          <w:rFonts w:ascii="Garamond" w:hAnsi="Garamond"/>
        </w:rPr>
        <w:t xml:space="preserve">BB </w:t>
      </w:r>
      <w:r w:rsidR="00BF1A93" w:rsidRPr="002A7850">
        <w:rPr>
          <w:rFonts w:ascii="Garamond" w:hAnsi="Garamond"/>
        </w:rPr>
        <w:t>pôjde o štandardné Zariadenia používané v</w:t>
      </w:r>
      <w:r>
        <w:rPr>
          <w:rFonts w:ascii="Garamond" w:hAnsi="Garamond"/>
        </w:rPr>
        <w:t> </w:t>
      </w:r>
      <w:r w:rsidR="00BF1A93" w:rsidRPr="002A7850">
        <w:rPr>
          <w:rFonts w:ascii="Garamond" w:hAnsi="Garamond"/>
        </w:rPr>
        <w:t>minimálne v 4 (štyroch) krajinách Európskej únie a spĺňajúce podmienky kartových asociácií.</w:t>
      </w:r>
    </w:p>
    <w:p w14:paraId="12157786" w14:textId="4986B571" w:rsidR="00BF1A93" w:rsidRDefault="00BF1A93" w:rsidP="008D3639">
      <w:pPr>
        <w:pStyle w:val="Odsekzoznamu"/>
        <w:numPr>
          <w:ilvl w:val="0"/>
          <w:numId w:val="6"/>
        </w:numPr>
        <w:spacing w:after="120" w:line="276" w:lineRule="auto"/>
        <w:ind w:left="357"/>
        <w:contextualSpacing w:val="0"/>
        <w:jc w:val="both"/>
        <w:rPr>
          <w:rFonts w:ascii="Garamond" w:hAnsi="Garamond"/>
        </w:rPr>
      </w:pPr>
      <w:r>
        <w:rPr>
          <w:rFonts w:ascii="Garamond" w:hAnsi="Garamond"/>
        </w:rPr>
        <w:t xml:space="preserve">pri implementácii Softvéru do postupne zapájaných Zariadení </w:t>
      </w:r>
      <w:r w:rsidR="00FB4F1C">
        <w:rPr>
          <w:rFonts w:ascii="Garamond" w:hAnsi="Garamond"/>
        </w:rPr>
        <w:t>poskytnúť</w:t>
      </w:r>
      <w:r>
        <w:rPr>
          <w:rFonts w:ascii="Garamond" w:hAnsi="Garamond"/>
        </w:rPr>
        <w:t xml:space="preserve"> plnú súčinnosť a kooperáciu </w:t>
      </w:r>
      <w:r w:rsidR="00E15916">
        <w:rPr>
          <w:rFonts w:ascii="Garamond" w:hAnsi="Garamond"/>
        </w:rPr>
        <w:t>subdodávateľo</w:t>
      </w:r>
      <w:r w:rsidR="00FB4F1C">
        <w:rPr>
          <w:rFonts w:ascii="Garamond" w:hAnsi="Garamond"/>
        </w:rPr>
        <w:t>m</w:t>
      </w:r>
      <w:r w:rsidR="00E15916">
        <w:rPr>
          <w:rFonts w:ascii="Garamond" w:hAnsi="Garamond"/>
        </w:rPr>
        <w:t xml:space="preserve"> a </w:t>
      </w:r>
      <w:r>
        <w:rPr>
          <w:rFonts w:ascii="Garamond" w:hAnsi="Garamond"/>
        </w:rPr>
        <w:t>tretí</w:t>
      </w:r>
      <w:r w:rsidR="00FB4F1C">
        <w:rPr>
          <w:rFonts w:ascii="Garamond" w:hAnsi="Garamond"/>
        </w:rPr>
        <w:t>m</w:t>
      </w:r>
      <w:r>
        <w:rPr>
          <w:rFonts w:ascii="Garamond" w:hAnsi="Garamond"/>
        </w:rPr>
        <w:t xml:space="preserve"> </w:t>
      </w:r>
      <w:r w:rsidR="00FB4F1C">
        <w:rPr>
          <w:rFonts w:ascii="Garamond" w:hAnsi="Garamond"/>
        </w:rPr>
        <w:t>osobám</w:t>
      </w:r>
      <w:r>
        <w:rPr>
          <w:rFonts w:ascii="Garamond" w:hAnsi="Garamond"/>
        </w:rPr>
        <w:t>, prostredníctvom ktorých Poskytovateľ dodáva Zariadenia a implementuje Softvér, aby</w:t>
      </w:r>
      <w:r w:rsidR="00E15916">
        <w:rPr>
          <w:rFonts w:ascii="Garamond" w:hAnsi="Garamond"/>
        </w:rPr>
        <w:t> </w:t>
      </w:r>
      <w:r>
        <w:rPr>
          <w:rFonts w:ascii="Garamond" w:hAnsi="Garamond"/>
        </w:rPr>
        <w:t>tak umožnil Poskytovateľovi riadne plniť povinnosti plynúce z tejto Zmluvy.</w:t>
      </w:r>
    </w:p>
    <w:p w14:paraId="08ABCEF2" w14:textId="4316393F" w:rsidR="00BF1A93" w:rsidRDefault="00A956BB" w:rsidP="008D3639">
      <w:pPr>
        <w:pStyle w:val="Odsekzoznamu"/>
        <w:numPr>
          <w:ilvl w:val="0"/>
          <w:numId w:val="6"/>
        </w:numPr>
        <w:spacing w:after="120" w:line="276" w:lineRule="auto"/>
        <w:ind w:left="357"/>
        <w:contextualSpacing w:val="0"/>
        <w:jc w:val="both"/>
        <w:rPr>
          <w:ins w:id="33" w:author="MC AGM" w:date="2022-01-14T09:27:00Z"/>
          <w:rFonts w:ascii="Garamond" w:hAnsi="Garamond"/>
        </w:rPr>
      </w:pPr>
      <w:r>
        <w:rPr>
          <w:rFonts w:ascii="Garamond" w:hAnsi="Garamond"/>
        </w:rPr>
        <w:t xml:space="preserve">pri tvorbe štandardov IDS rešpektovať pripomienky Poskytovateľa týkajúce sa hardvéru (validátorov), ktoré budú inštalované do postupne integrovanej </w:t>
      </w:r>
      <w:r w:rsidR="00562D96">
        <w:rPr>
          <w:rFonts w:ascii="Garamond" w:hAnsi="Garamond"/>
        </w:rPr>
        <w:t>mestskej hromadnej dopravy</w:t>
      </w:r>
      <w:r w:rsidR="00BF1A93">
        <w:rPr>
          <w:rFonts w:ascii="Garamond" w:hAnsi="Garamond"/>
        </w:rPr>
        <w:t>.</w:t>
      </w:r>
    </w:p>
    <w:p w14:paraId="469EF0F7" w14:textId="0798BB88" w:rsidR="00A103B5" w:rsidRDefault="00A103B5" w:rsidP="008D3639">
      <w:pPr>
        <w:pStyle w:val="Odsekzoznamu"/>
        <w:numPr>
          <w:ilvl w:val="0"/>
          <w:numId w:val="6"/>
        </w:numPr>
        <w:spacing w:after="120" w:line="276" w:lineRule="auto"/>
        <w:ind w:left="357"/>
        <w:contextualSpacing w:val="0"/>
        <w:jc w:val="both"/>
        <w:rPr>
          <w:rFonts w:ascii="Garamond" w:hAnsi="Garamond"/>
        </w:rPr>
      </w:pPr>
      <w:ins w:id="34" w:author="MC AGM" w:date="2022-01-14T09:27:00Z">
        <w:r>
          <w:rPr>
            <w:rFonts w:ascii="Garamond" w:hAnsi="Garamond"/>
          </w:rPr>
          <w:t>strpieť audit kartových spolo</w:t>
        </w:r>
      </w:ins>
      <w:ins w:id="35" w:author="MC AGM" w:date="2022-01-14T09:28:00Z">
        <w:r>
          <w:rPr>
            <w:rFonts w:ascii="Garamond" w:hAnsi="Garamond"/>
          </w:rPr>
          <w:t xml:space="preserve">čností zameraný na dodržiavanie štandardov </w:t>
        </w:r>
        <w:proofErr w:type="spellStart"/>
        <w:r w:rsidRPr="00A103B5">
          <w:rPr>
            <w:rFonts w:ascii="Garamond" w:hAnsi="Garamond"/>
          </w:rPr>
          <w:t>Payment</w:t>
        </w:r>
        <w:proofErr w:type="spellEnd"/>
        <w:r w:rsidRPr="00A103B5">
          <w:rPr>
            <w:rFonts w:ascii="Garamond" w:hAnsi="Garamond"/>
          </w:rPr>
          <w:t xml:space="preserve"> </w:t>
        </w:r>
        <w:proofErr w:type="spellStart"/>
        <w:r w:rsidRPr="00A103B5">
          <w:rPr>
            <w:rFonts w:ascii="Garamond" w:hAnsi="Garamond"/>
          </w:rPr>
          <w:t>Card</w:t>
        </w:r>
        <w:proofErr w:type="spellEnd"/>
        <w:r w:rsidRPr="00A103B5">
          <w:rPr>
            <w:rFonts w:ascii="Garamond" w:hAnsi="Garamond"/>
          </w:rPr>
          <w:t xml:space="preserve"> Industry </w:t>
        </w:r>
        <w:proofErr w:type="spellStart"/>
        <w:r w:rsidRPr="00A103B5">
          <w:rPr>
            <w:rFonts w:ascii="Garamond" w:hAnsi="Garamond"/>
          </w:rPr>
          <w:t>Data</w:t>
        </w:r>
        <w:proofErr w:type="spellEnd"/>
        <w:r w:rsidRPr="00A103B5">
          <w:rPr>
            <w:rFonts w:ascii="Garamond" w:hAnsi="Garamond"/>
          </w:rPr>
          <w:t xml:space="preserve"> </w:t>
        </w:r>
        <w:proofErr w:type="spellStart"/>
        <w:r w:rsidRPr="00A103B5">
          <w:rPr>
            <w:rFonts w:ascii="Garamond" w:hAnsi="Garamond"/>
          </w:rPr>
          <w:t>Security</w:t>
        </w:r>
        <w:proofErr w:type="spellEnd"/>
        <w:r w:rsidRPr="00A103B5">
          <w:rPr>
            <w:rFonts w:ascii="Garamond" w:hAnsi="Garamond"/>
          </w:rPr>
          <w:t xml:space="preserve"> Standard</w:t>
        </w:r>
      </w:ins>
      <w:r>
        <w:rPr>
          <w:rFonts w:ascii="Garamond" w:hAnsi="Garamond"/>
        </w:rPr>
        <w:t>.</w:t>
      </w:r>
    </w:p>
    <w:p w14:paraId="095F0084" w14:textId="2CE3B9E3" w:rsidR="00A103B5" w:rsidRDefault="00A103B5" w:rsidP="008D3639">
      <w:pPr>
        <w:pStyle w:val="Odsekzoznamu"/>
        <w:numPr>
          <w:ilvl w:val="0"/>
          <w:numId w:val="6"/>
        </w:numPr>
        <w:spacing w:after="120" w:line="276" w:lineRule="auto"/>
        <w:ind w:left="357"/>
        <w:contextualSpacing w:val="0"/>
        <w:jc w:val="both"/>
        <w:rPr>
          <w:rFonts w:ascii="Garamond" w:hAnsi="Garamond"/>
        </w:rPr>
      </w:pPr>
      <w:ins w:id="36" w:author="MC AGM" w:date="2022-01-14T09:29:00Z">
        <w:r>
          <w:rPr>
            <w:rFonts w:ascii="Garamond" w:hAnsi="Garamond"/>
          </w:rPr>
          <w:t xml:space="preserve">dodržiavať požiadavky </w:t>
        </w:r>
        <w:proofErr w:type="spellStart"/>
        <w:r w:rsidRPr="00A103B5">
          <w:rPr>
            <w:rFonts w:ascii="Garamond" w:hAnsi="Garamond"/>
          </w:rPr>
          <w:t>Payment</w:t>
        </w:r>
        <w:proofErr w:type="spellEnd"/>
        <w:r w:rsidRPr="00A103B5">
          <w:rPr>
            <w:rFonts w:ascii="Garamond" w:hAnsi="Garamond"/>
          </w:rPr>
          <w:t xml:space="preserve"> </w:t>
        </w:r>
        <w:proofErr w:type="spellStart"/>
        <w:r w:rsidRPr="00A103B5">
          <w:rPr>
            <w:rFonts w:ascii="Garamond" w:hAnsi="Garamond"/>
          </w:rPr>
          <w:t>Card</w:t>
        </w:r>
        <w:proofErr w:type="spellEnd"/>
        <w:r w:rsidRPr="00A103B5">
          <w:rPr>
            <w:rFonts w:ascii="Garamond" w:hAnsi="Garamond"/>
          </w:rPr>
          <w:t xml:space="preserve"> Industry </w:t>
        </w:r>
        <w:proofErr w:type="spellStart"/>
        <w:r w:rsidRPr="00A103B5">
          <w:rPr>
            <w:rFonts w:ascii="Garamond" w:hAnsi="Garamond"/>
          </w:rPr>
          <w:t>Data</w:t>
        </w:r>
        <w:proofErr w:type="spellEnd"/>
        <w:r w:rsidRPr="00A103B5">
          <w:rPr>
            <w:rFonts w:ascii="Garamond" w:hAnsi="Garamond"/>
          </w:rPr>
          <w:t xml:space="preserve"> </w:t>
        </w:r>
        <w:proofErr w:type="spellStart"/>
        <w:r w:rsidRPr="00A103B5">
          <w:rPr>
            <w:rFonts w:ascii="Garamond" w:hAnsi="Garamond"/>
          </w:rPr>
          <w:t>Security</w:t>
        </w:r>
        <w:proofErr w:type="spellEnd"/>
        <w:r w:rsidRPr="00A103B5">
          <w:rPr>
            <w:rFonts w:ascii="Garamond" w:hAnsi="Garamond"/>
          </w:rPr>
          <w:t xml:space="preserve"> Standard</w:t>
        </w:r>
      </w:ins>
      <w:ins w:id="37" w:author="MC AGM" w:date="2022-01-14T09:30:00Z">
        <w:r>
          <w:rPr>
            <w:rFonts w:ascii="Garamond" w:hAnsi="Garamond"/>
          </w:rPr>
          <w:t xml:space="preserve">, ak to bude relevantné. </w:t>
        </w:r>
      </w:ins>
      <w:ins w:id="38" w:author="MC AGM" w:date="2022-01-14T09:29:00Z">
        <w:r>
          <w:rPr>
            <w:rFonts w:ascii="Garamond" w:hAnsi="Garamond"/>
          </w:rPr>
          <w:t xml:space="preserve"> </w:t>
        </w:r>
      </w:ins>
    </w:p>
    <w:p w14:paraId="5C96F9B7" w14:textId="77777777" w:rsidR="00BF1A93" w:rsidRDefault="00BF1A93" w:rsidP="00BF1A93">
      <w:pPr>
        <w:pStyle w:val="Nadpis2"/>
        <w:spacing w:before="240"/>
        <w:ind w:left="357" w:hanging="357"/>
        <w:contextualSpacing w:val="0"/>
      </w:pPr>
      <w:bookmarkStart w:id="39" w:name="_Toc83645483"/>
      <w:bookmarkStart w:id="40" w:name="_Toc85708400"/>
      <w:bookmarkStart w:id="41" w:name="_Toc86320950"/>
      <w:r w:rsidRPr="00DC21CC">
        <w:t xml:space="preserve">PRÁVA A POVINNOSTI </w:t>
      </w:r>
      <w:r>
        <w:t>POSKYTOVATEĽA</w:t>
      </w:r>
      <w:bookmarkEnd w:id="39"/>
      <w:bookmarkEnd w:id="40"/>
      <w:bookmarkEnd w:id="41"/>
    </w:p>
    <w:p w14:paraId="26F6B780" w14:textId="77777777" w:rsidR="00BF1A93" w:rsidRPr="004D34B4" w:rsidRDefault="00BF1A93" w:rsidP="00BF1A93">
      <w:pPr>
        <w:pStyle w:val="Odsekzoznamu"/>
        <w:spacing w:after="60" w:line="276" w:lineRule="auto"/>
        <w:ind w:left="357"/>
        <w:contextualSpacing w:val="0"/>
        <w:jc w:val="both"/>
        <w:rPr>
          <w:rFonts w:ascii="Garamond" w:hAnsi="Garamond"/>
          <w:b/>
          <w:bCs/>
        </w:rPr>
      </w:pPr>
      <w:r w:rsidRPr="004D34B4">
        <w:rPr>
          <w:rFonts w:ascii="Garamond" w:hAnsi="Garamond"/>
          <w:b/>
          <w:bCs/>
        </w:rPr>
        <w:t>Poskytovateľ je oprávnený</w:t>
      </w:r>
    </w:p>
    <w:p w14:paraId="61EA710E" w14:textId="4D52CF39" w:rsidR="00BF1A93" w:rsidRPr="00F471FC" w:rsidRDefault="00BF1A93" w:rsidP="008D3639">
      <w:pPr>
        <w:pStyle w:val="Odsekzoznamu"/>
        <w:numPr>
          <w:ilvl w:val="0"/>
          <w:numId w:val="6"/>
        </w:numPr>
        <w:spacing w:after="120" w:line="276" w:lineRule="auto"/>
        <w:ind w:left="357"/>
        <w:contextualSpacing w:val="0"/>
        <w:jc w:val="both"/>
        <w:rPr>
          <w:rFonts w:ascii="Garamond" w:hAnsi="Garamond"/>
        </w:rPr>
      </w:pPr>
      <w:r>
        <w:rPr>
          <w:rFonts w:ascii="Garamond" w:hAnsi="Garamond"/>
        </w:rPr>
        <w:t>u</w:t>
      </w:r>
      <w:r w:rsidRPr="00F471FC">
        <w:rPr>
          <w:rFonts w:ascii="Garamond" w:hAnsi="Garamond"/>
        </w:rPr>
        <w:t>skutočňovať jednostranné zmeny</w:t>
      </w:r>
      <w:r w:rsidR="00E15916">
        <w:rPr>
          <w:rFonts w:ascii="Garamond" w:hAnsi="Garamond"/>
        </w:rPr>
        <w:t xml:space="preserve"> dodaného</w:t>
      </w:r>
      <w:r w:rsidRPr="00F471FC">
        <w:rPr>
          <w:rFonts w:ascii="Garamond" w:hAnsi="Garamond"/>
        </w:rPr>
        <w:t xml:space="preserve"> Softvéru v</w:t>
      </w:r>
      <w:r>
        <w:rPr>
          <w:rFonts w:ascii="Garamond" w:hAnsi="Garamond"/>
        </w:rPr>
        <w:t> </w:t>
      </w:r>
      <w:r w:rsidRPr="00F471FC">
        <w:rPr>
          <w:rFonts w:ascii="Garamond" w:hAnsi="Garamond"/>
        </w:rPr>
        <w:t>Zariadeniach</w:t>
      </w:r>
      <w:r>
        <w:rPr>
          <w:rFonts w:ascii="Garamond" w:hAnsi="Garamond"/>
        </w:rPr>
        <w:t>, pričom úpravy vyvolané zmenou pravidiel kartových asociácií sú vykonávané na náklady</w:t>
      </w:r>
      <w:r w:rsidR="00E15916">
        <w:rPr>
          <w:rFonts w:ascii="Garamond" w:hAnsi="Garamond"/>
        </w:rPr>
        <w:t xml:space="preserve"> Poskytovateľa</w:t>
      </w:r>
      <w:r w:rsidRPr="00F471FC">
        <w:rPr>
          <w:rFonts w:ascii="Garamond" w:hAnsi="Garamond"/>
        </w:rPr>
        <w:t xml:space="preserve">; </w:t>
      </w:r>
    </w:p>
    <w:p w14:paraId="7A0011D4" w14:textId="77777777" w:rsidR="00BF1A93" w:rsidRPr="004D34B4" w:rsidRDefault="00BF1A93" w:rsidP="00BF1A93">
      <w:pPr>
        <w:pStyle w:val="Odsekzoznamu"/>
        <w:spacing w:after="60" w:line="276" w:lineRule="auto"/>
        <w:ind w:left="357"/>
        <w:contextualSpacing w:val="0"/>
        <w:jc w:val="both"/>
        <w:rPr>
          <w:rFonts w:ascii="Garamond" w:hAnsi="Garamond"/>
          <w:b/>
          <w:bCs/>
        </w:rPr>
      </w:pPr>
      <w:bookmarkStart w:id="42" w:name="_Hlk83886532"/>
      <w:r w:rsidRPr="004D34B4">
        <w:rPr>
          <w:rFonts w:ascii="Garamond" w:hAnsi="Garamond"/>
          <w:b/>
          <w:bCs/>
        </w:rPr>
        <w:t xml:space="preserve">Poskytovateľ </w:t>
      </w:r>
      <w:bookmarkEnd w:id="42"/>
      <w:r w:rsidRPr="004D34B4">
        <w:rPr>
          <w:rFonts w:ascii="Garamond" w:hAnsi="Garamond"/>
          <w:b/>
          <w:bCs/>
        </w:rPr>
        <w:t>sa zaväzuje</w:t>
      </w:r>
    </w:p>
    <w:p w14:paraId="6FB8F9DC" w14:textId="3405BD83" w:rsidR="00BF1A93" w:rsidRDefault="00E15916"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dodať</w:t>
      </w:r>
      <w:r w:rsidR="00BF1A93" w:rsidRPr="00AA3E72">
        <w:rPr>
          <w:rFonts w:ascii="Garamond" w:hAnsi="Garamond"/>
        </w:rPr>
        <w:t xml:space="preserve"> </w:t>
      </w:r>
      <w:r w:rsidR="00BF1A93">
        <w:rPr>
          <w:rFonts w:ascii="Garamond" w:hAnsi="Garamond"/>
        </w:rPr>
        <w:t xml:space="preserve">Prevádzkovateľovi Zariadenia </w:t>
      </w:r>
      <w:r w:rsidR="00A41FC5">
        <w:rPr>
          <w:rFonts w:ascii="Garamond" w:hAnsi="Garamond"/>
        </w:rPr>
        <w:t xml:space="preserve">a previesť vlastníctvo k nim </w:t>
      </w:r>
      <w:r w:rsidR="00BF1A93">
        <w:rPr>
          <w:rFonts w:ascii="Garamond" w:hAnsi="Garamond"/>
        </w:rPr>
        <w:t xml:space="preserve">prostredníctvom </w:t>
      </w:r>
      <w:r>
        <w:rPr>
          <w:rFonts w:ascii="Garamond" w:hAnsi="Garamond"/>
        </w:rPr>
        <w:t>Poskytovateľom</w:t>
      </w:r>
      <w:r w:rsidR="00BF1A93">
        <w:rPr>
          <w:rFonts w:ascii="Garamond" w:hAnsi="Garamond"/>
        </w:rPr>
        <w:t xml:space="preserve"> zabezpečeného </w:t>
      </w:r>
      <w:r w:rsidR="0099059B">
        <w:rPr>
          <w:rFonts w:ascii="Garamond" w:hAnsi="Garamond"/>
        </w:rPr>
        <w:t>sub</w:t>
      </w:r>
      <w:r w:rsidR="00BF1A93">
        <w:rPr>
          <w:rFonts w:ascii="Garamond" w:hAnsi="Garamond"/>
        </w:rPr>
        <w:t>dodávateľa</w:t>
      </w:r>
      <w:r w:rsidR="0099059B">
        <w:rPr>
          <w:rFonts w:ascii="Garamond" w:hAnsi="Garamond"/>
        </w:rPr>
        <w:t xml:space="preserve"> </w:t>
      </w:r>
      <w:r w:rsidR="00BF1A93">
        <w:rPr>
          <w:rFonts w:ascii="Garamond" w:hAnsi="Garamond"/>
        </w:rPr>
        <w:t xml:space="preserve">a zabezpečiť prostredníctvom </w:t>
      </w:r>
      <w:r w:rsidR="00FB4F1C">
        <w:rPr>
          <w:rFonts w:ascii="Garamond" w:hAnsi="Garamond"/>
        </w:rPr>
        <w:t>Poskyt</w:t>
      </w:r>
      <w:r w:rsidR="00E72026">
        <w:rPr>
          <w:rFonts w:ascii="Garamond" w:hAnsi="Garamond"/>
        </w:rPr>
        <w:t>o</w:t>
      </w:r>
      <w:r w:rsidR="00FB4F1C">
        <w:rPr>
          <w:rFonts w:ascii="Garamond" w:hAnsi="Garamond"/>
        </w:rPr>
        <w:t>vateľom</w:t>
      </w:r>
      <w:r w:rsidR="00BF1A93">
        <w:rPr>
          <w:rFonts w:ascii="Garamond" w:hAnsi="Garamond"/>
        </w:rPr>
        <w:t xml:space="preserve"> zabezpečenej servisnej organizácie (ďalej len „</w:t>
      </w:r>
      <w:r w:rsidR="00BF1A93" w:rsidRPr="00757332">
        <w:rPr>
          <w:rFonts w:ascii="Garamond" w:hAnsi="Garamond"/>
          <w:b/>
          <w:bCs/>
        </w:rPr>
        <w:t>Servisná</w:t>
      </w:r>
      <w:r w:rsidR="00BF1A93">
        <w:rPr>
          <w:rFonts w:ascii="Garamond" w:hAnsi="Garamond"/>
        </w:rPr>
        <w:t xml:space="preserve"> </w:t>
      </w:r>
      <w:r w:rsidR="00BF1A93" w:rsidRPr="00757332">
        <w:rPr>
          <w:rFonts w:ascii="Garamond" w:hAnsi="Garamond"/>
          <w:b/>
          <w:bCs/>
        </w:rPr>
        <w:t>spoločnosť</w:t>
      </w:r>
      <w:r w:rsidR="00BF1A93">
        <w:rPr>
          <w:rFonts w:ascii="Garamond" w:hAnsi="Garamond"/>
        </w:rPr>
        <w:t xml:space="preserve">“) </w:t>
      </w:r>
      <w:r w:rsidR="00E72026">
        <w:rPr>
          <w:rFonts w:ascii="Garamond" w:hAnsi="Garamond"/>
        </w:rPr>
        <w:t xml:space="preserve">implementáciu a </w:t>
      </w:r>
      <w:r w:rsidR="00BF1A93">
        <w:rPr>
          <w:rFonts w:ascii="Garamond" w:hAnsi="Garamond"/>
        </w:rPr>
        <w:t>inštaláciu Softvéru v súlade s podmienkami tejto Zmluvy tak, aby</w:t>
      </w:r>
      <w:r w:rsidR="00E72026">
        <w:rPr>
          <w:rFonts w:ascii="Garamond" w:hAnsi="Garamond"/>
        </w:rPr>
        <w:t> </w:t>
      </w:r>
      <w:r w:rsidR="00BF1A93">
        <w:rPr>
          <w:rFonts w:ascii="Garamond" w:hAnsi="Garamond"/>
        </w:rPr>
        <w:t>Zariadenia s</w:t>
      </w:r>
      <w:r w:rsidR="0099059B">
        <w:rPr>
          <w:rFonts w:ascii="Garamond" w:hAnsi="Garamond"/>
        </w:rPr>
        <w:t xml:space="preserve"> implementovaným a </w:t>
      </w:r>
      <w:r w:rsidR="00BF1A93">
        <w:rPr>
          <w:rFonts w:ascii="Garamond" w:hAnsi="Garamond"/>
        </w:rPr>
        <w:t>nainštalovaným plne funkčným Softvérom v autobusoch rámci IDS</w:t>
      </w:r>
      <w:r w:rsidR="00E72026">
        <w:rPr>
          <w:rFonts w:ascii="Garamond" w:hAnsi="Garamond"/>
        </w:rPr>
        <w:t xml:space="preserve"> BB</w:t>
      </w:r>
      <w:r w:rsidR="00BF1A93">
        <w:rPr>
          <w:rFonts w:ascii="Garamond" w:hAnsi="Garamond"/>
        </w:rPr>
        <w:t xml:space="preserve"> boli v stave spôsobilom k riadnemu užívaniu v Slovenskej republike, a tieto skutočnosti potvrdiť v písomnom </w:t>
      </w:r>
      <w:r w:rsidR="003C1BF4">
        <w:rPr>
          <w:rFonts w:ascii="Garamond" w:hAnsi="Garamond"/>
        </w:rPr>
        <w:t>Protokole o odovzdaní a prevzatí Zariadení a I</w:t>
      </w:r>
      <w:r w:rsidR="00BF1A93">
        <w:rPr>
          <w:rFonts w:ascii="Garamond" w:hAnsi="Garamond"/>
        </w:rPr>
        <w:t xml:space="preserve">nštalačnom protokole; Banka berie na vedomie a súhlasí s predpokladom postupného zavedenia systému predaja cestovných lístkov prostredníctvom Platobných kariet </w:t>
      </w:r>
      <w:r w:rsidR="00E72026">
        <w:rPr>
          <w:rFonts w:ascii="Garamond" w:hAnsi="Garamond"/>
        </w:rPr>
        <w:t xml:space="preserve">a </w:t>
      </w:r>
      <w:r w:rsidR="00BF1A93">
        <w:rPr>
          <w:rFonts w:ascii="Garamond" w:hAnsi="Garamond"/>
        </w:rPr>
        <w:t xml:space="preserve">s postupným rastom objemu </w:t>
      </w:r>
      <w:r w:rsidR="00BF1A93">
        <w:rPr>
          <w:rFonts w:ascii="Garamond" w:hAnsi="Garamond"/>
        </w:rPr>
        <w:lastRenderedPageBreak/>
        <w:t>transakcií, to všetko v závislosti od</w:t>
      </w:r>
      <w:r w:rsidR="00E72026">
        <w:rPr>
          <w:rFonts w:ascii="Garamond" w:hAnsi="Garamond"/>
        </w:rPr>
        <w:t> </w:t>
      </w:r>
      <w:r w:rsidR="00BF1A93">
        <w:rPr>
          <w:rFonts w:ascii="Garamond" w:hAnsi="Garamond"/>
        </w:rPr>
        <w:t>rozsahu splnenia Predmetu plnenia a jednotlivých fáz podľa bodu 4.1 tejto Zmluvy</w:t>
      </w:r>
      <w:r w:rsidR="00E51B11">
        <w:rPr>
          <w:rFonts w:ascii="Garamond" w:hAnsi="Garamond"/>
        </w:rPr>
        <w:t>;</w:t>
      </w:r>
    </w:p>
    <w:p w14:paraId="265652E7" w14:textId="37E5FC52" w:rsidR="00BF1A93" w:rsidRPr="0099059B" w:rsidRDefault="0099059B" w:rsidP="008D3639">
      <w:pPr>
        <w:pStyle w:val="Odsekzoznamu"/>
        <w:numPr>
          <w:ilvl w:val="0"/>
          <w:numId w:val="6"/>
        </w:numPr>
        <w:spacing w:after="60" w:line="276" w:lineRule="auto"/>
        <w:ind w:left="351" w:hanging="357"/>
        <w:contextualSpacing w:val="0"/>
        <w:jc w:val="both"/>
        <w:rPr>
          <w:rFonts w:ascii="Garamond" w:hAnsi="Garamond"/>
        </w:rPr>
      </w:pPr>
      <w:r w:rsidRPr="0099059B">
        <w:rPr>
          <w:rFonts w:ascii="Garamond" w:hAnsi="Garamond"/>
        </w:rPr>
        <w:t xml:space="preserve">pred začatím 4. fázy Predmetu plnenia </w:t>
      </w:r>
      <w:r w:rsidR="00BF1A93" w:rsidRPr="0099059B">
        <w:rPr>
          <w:rFonts w:ascii="Garamond" w:hAnsi="Garamond"/>
        </w:rPr>
        <w:t>vykonať všetky nevyhnutné úpravy za účelom dosiahnutia funkčnosti systému ako celku tak, aby Predmet plnenia podľa tejto Zmluvy bol možný; a to všetko bezodkladne, najneskôr do 14 dní od upozornenia Prevádzkovateľa na nefunkčnosť</w:t>
      </w:r>
      <w:r w:rsidR="007669ED">
        <w:rPr>
          <w:rFonts w:ascii="Garamond" w:hAnsi="Garamond"/>
        </w:rPr>
        <w:t xml:space="preserve"> systému</w:t>
      </w:r>
      <w:r w:rsidR="00E51B11">
        <w:rPr>
          <w:rFonts w:ascii="Garamond" w:hAnsi="Garamond"/>
        </w:rPr>
        <w:t>;</w:t>
      </w:r>
    </w:p>
    <w:p w14:paraId="58B723A2" w14:textId="18716663"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pri implementácii Softvéru do postupne zapájaných Zariadení zabezpečiť plnú súčinnosť a kooperáciu </w:t>
      </w:r>
      <w:r w:rsidR="0099059B">
        <w:rPr>
          <w:rFonts w:ascii="Garamond" w:hAnsi="Garamond"/>
        </w:rPr>
        <w:t>subdodávateľov</w:t>
      </w:r>
      <w:r w:rsidR="00FB4F1C">
        <w:rPr>
          <w:rFonts w:ascii="Garamond" w:hAnsi="Garamond"/>
        </w:rPr>
        <w:t xml:space="preserve"> a tretích osôb</w:t>
      </w:r>
      <w:r>
        <w:rPr>
          <w:rFonts w:ascii="Garamond" w:hAnsi="Garamond"/>
        </w:rPr>
        <w:t>, prostredníctvom ktorých plní záväzky podľa tejto Zmluvy</w:t>
      </w:r>
      <w:r w:rsidR="00E51B11">
        <w:rPr>
          <w:rFonts w:ascii="Garamond" w:hAnsi="Garamond"/>
        </w:rPr>
        <w:t>;</w:t>
      </w:r>
    </w:p>
    <w:p w14:paraId="422ED721" w14:textId="77777777" w:rsidR="00562D96" w:rsidRDefault="00562D96"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poskytovať súčinnosť pri implementácii Softvéru do zariadení postupne integrovanej mestskej hromadnej dopravy, pričom </w:t>
      </w:r>
      <w:r w:rsidR="0013138A">
        <w:rPr>
          <w:rFonts w:ascii="Garamond" w:hAnsi="Garamond"/>
        </w:rPr>
        <w:t>táto činnosť</w:t>
      </w:r>
      <w:r>
        <w:rPr>
          <w:rFonts w:ascii="Garamond" w:hAnsi="Garamond"/>
        </w:rPr>
        <w:t xml:space="preserve"> bude riešen</w:t>
      </w:r>
      <w:r w:rsidR="0013138A">
        <w:rPr>
          <w:rFonts w:ascii="Garamond" w:hAnsi="Garamond"/>
        </w:rPr>
        <w:t>á</w:t>
      </w:r>
      <w:r>
        <w:rPr>
          <w:rFonts w:ascii="Garamond" w:hAnsi="Garamond"/>
        </w:rPr>
        <w:t xml:space="preserve"> samostatnou zmluvou alebo dodatkom uzatvoreným v súlade so zák. č. 343/2015 </w:t>
      </w:r>
      <w:proofErr w:type="spellStart"/>
      <w:r>
        <w:rPr>
          <w:rFonts w:ascii="Garamond" w:hAnsi="Garamond"/>
        </w:rPr>
        <w:t>Z.z</w:t>
      </w:r>
      <w:proofErr w:type="spellEnd"/>
      <w:r>
        <w:rPr>
          <w:rFonts w:ascii="Garamond" w:hAnsi="Garamond"/>
        </w:rPr>
        <w:t>., o verejnom obstarávaní, v ktorých si zmluvné strany dohodnú technické a obchodné podmienky</w:t>
      </w:r>
      <w:r w:rsidR="0013138A">
        <w:rPr>
          <w:rFonts w:ascii="Garamond" w:hAnsi="Garamond"/>
        </w:rPr>
        <w:t xml:space="preserve"> implementácie Softvéru do zariadení mestskej hromadnej dopravy tak, aby bolo zabezpečené prijímanie Platobných kariet aj v mestskej hromadnej doprave</w:t>
      </w:r>
      <w:r>
        <w:rPr>
          <w:rFonts w:ascii="Garamond" w:hAnsi="Garamond"/>
        </w:rPr>
        <w:t>;</w:t>
      </w:r>
    </w:p>
    <w:p w14:paraId="04DEF524" w14:textId="58372DA6"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udržovať Zariadenia v stave spôsobilom na riadne užívanie a na tento účel sprostredkovať záručný a </w:t>
      </w:r>
      <w:r w:rsidR="004B4201">
        <w:rPr>
          <w:rFonts w:ascii="Garamond" w:hAnsi="Garamond"/>
        </w:rPr>
        <w:t xml:space="preserve">mimozáručný </w:t>
      </w:r>
      <w:r>
        <w:rPr>
          <w:rFonts w:ascii="Garamond" w:hAnsi="Garamond"/>
        </w:rPr>
        <w:t xml:space="preserve">servis prostredníctvom Servisnej spoločnosti </w:t>
      </w:r>
      <w:r w:rsidR="0099059B">
        <w:rPr>
          <w:rFonts w:ascii="Garamond" w:hAnsi="Garamond"/>
        </w:rPr>
        <w:t xml:space="preserve">a iných subdodávateľov uvedených v Prílohe </w:t>
      </w:r>
      <w:r w:rsidR="0063530B">
        <w:rPr>
          <w:rFonts w:ascii="Garamond" w:hAnsi="Garamond"/>
        </w:rPr>
        <w:t>č. 3</w:t>
      </w:r>
      <w:r w:rsidR="0099059B">
        <w:rPr>
          <w:rFonts w:ascii="Garamond" w:hAnsi="Garamond"/>
        </w:rPr>
        <w:t xml:space="preserve"> Zmluvy</w:t>
      </w:r>
      <w:r w:rsidR="007669ED">
        <w:rPr>
          <w:rFonts w:ascii="Garamond" w:hAnsi="Garamond"/>
        </w:rPr>
        <w:t>: Zoznam subdodávateľov</w:t>
      </w:r>
      <w:r w:rsidR="00A442E7">
        <w:rPr>
          <w:rFonts w:ascii="Garamond" w:hAnsi="Garamond"/>
        </w:rPr>
        <w:t>, a to po celú dobu trvania tejto Zmluvy</w:t>
      </w:r>
      <w:r w:rsidR="00E51B11">
        <w:rPr>
          <w:rFonts w:ascii="Garamond" w:hAnsi="Garamond"/>
        </w:rPr>
        <w:t>;</w:t>
      </w:r>
    </w:p>
    <w:p w14:paraId="786F2025" w14:textId="6F185E66"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zabezpečiť zaškolenie </w:t>
      </w:r>
      <w:r w:rsidR="0099059B">
        <w:rPr>
          <w:rFonts w:ascii="Garamond" w:hAnsi="Garamond"/>
        </w:rPr>
        <w:t xml:space="preserve">Prevádzkovateľom určených </w:t>
      </w:r>
      <w:r>
        <w:rPr>
          <w:rFonts w:ascii="Garamond" w:hAnsi="Garamond"/>
        </w:rPr>
        <w:t>pracovníkov, ktorí budú zabezpečovať obsluhu Zariadení;</w:t>
      </w:r>
    </w:p>
    <w:p w14:paraId="2A13D9E5" w14:textId="694028CB" w:rsidR="00BF1A93" w:rsidRPr="00663213"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spracovávať transakcie uskutočnené prostredníctvom platobných Zariadení, ktorým bude pridelen</w:t>
      </w:r>
      <w:r w:rsidR="006E108D">
        <w:rPr>
          <w:rFonts w:ascii="Garamond" w:hAnsi="Garamond"/>
        </w:rPr>
        <w:t>ý</w:t>
      </w:r>
      <w:r>
        <w:rPr>
          <w:rFonts w:ascii="Garamond" w:hAnsi="Garamond"/>
        </w:rPr>
        <w:t xml:space="preserve"> jedinečný číselný identifikátor s maximálnou dĺžkou 10 (desiatich) číslic, slúžiaci ako ID Zariadenia a</w:t>
      </w:r>
      <w:r w:rsidR="007669ED">
        <w:rPr>
          <w:rFonts w:ascii="Garamond" w:hAnsi="Garamond"/>
        </w:rPr>
        <w:t> </w:t>
      </w:r>
      <w:r>
        <w:rPr>
          <w:rFonts w:ascii="Garamond" w:hAnsi="Garamond"/>
        </w:rPr>
        <w:t>to</w:t>
      </w:r>
      <w:r w:rsidR="007669ED">
        <w:rPr>
          <w:rFonts w:ascii="Garamond" w:hAnsi="Garamond"/>
        </w:rPr>
        <w:t> </w:t>
      </w:r>
      <w:r>
        <w:rPr>
          <w:rFonts w:ascii="Garamond" w:hAnsi="Garamond"/>
        </w:rPr>
        <w:t>na účel zúčtovania platieb uskutočnených prostredníctvom jednotlivých platobných Zariadení</w:t>
      </w:r>
      <w:r w:rsidR="0099059B">
        <w:rPr>
          <w:rFonts w:ascii="Garamond" w:hAnsi="Garamond"/>
        </w:rPr>
        <w:t>;</w:t>
      </w:r>
    </w:p>
    <w:p w14:paraId="569AFCF5" w14:textId="2B8080E6" w:rsidR="00BF1A93" w:rsidRDefault="0099059B"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do </w:t>
      </w:r>
      <w:r w:rsidR="00E64A97">
        <w:rPr>
          <w:rFonts w:ascii="Garamond" w:hAnsi="Garamond"/>
        </w:rPr>
        <w:t>3</w:t>
      </w:r>
      <w:r w:rsidRPr="00F4000E">
        <w:rPr>
          <w:rFonts w:ascii="Garamond" w:hAnsi="Garamond"/>
        </w:rPr>
        <w:t xml:space="preserve"> </w:t>
      </w:r>
      <w:r>
        <w:rPr>
          <w:rFonts w:ascii="Garamond" w:hAnsi="Garamond"/>
        </w:rPr>
        <w:t xml:space="preserve">(pracovných) dní previesť </w:t>
      </w:r>
      <w:r w:rsidR="00BF1A93">
        <w:rPr>
          <w:rFonts w:ascii="Garamond" w:hAnsi="Garamond"/>
        </w:rPr>
        <w:t xml:space="preserve">peňažné prostriedky zodpovedajúce objemu realizovaných transakcií </w:t>
      </w:r>
      <w:r w:rsidR="0022541F">
        <w:rPr>
          <w:rFonts w:ascii="Garamond" w:hAnsi="Garamond"/>
        </w:rPr>
        <w:t>za 1 (jeden) kalendárny deň</w:t>
      </w:r>
      <w:r w:rsidR="0022541F" w:rsidRPr="0022541F">
        <w:rPr>
          <w:rFonts w:ascii="Garamond" w:hAnsi="Garamond"/>
        </w:rPr>
        <w:t xml:space="preserve"> </w:t>
      </w:r>
      <w:r w:rsidR="0022541F">
        <w:rPr>
          <w:rFonts w:ascii="Garamond" w:hAnsi="Garamond"/>
        </w:rPr>
        <w:t xml:space="preserve">v čase od 00:00 do 23:59 hod. (SEČ) </w:t>
      </w:r>
      <w:r w:rsidR="00BF1A93">
        <w:rPr>
          <w:rFonts w:ascii="Garamond" w:hAnsi="Garamond"/>
        </w:rPr>
        <w:t xml:space="preserve">podľa pokynu DZC, </w:t>
      </w:r>
      <w:r w:rsidR="006E108D">
        <w:rPr>
          <w:rFonts w:ascii="Garamond" w:hAnsi="Garamond"/>
        </w:rPr>
        <w:t xml:space="preserve">súhrnnou </w:t>
      </w:r>
      <w:r w:rsidR="00BF1A93">
        <w:rPr>
          <w:rFonts w:ascii="Garamond" w:hAnsi="Garamond"/>
        </w:rPr>
        <w:t xml:space="preserve">platbou na účet Prevádzkovateľa, a to po odpočítaní príslušnej čiastky odmeny Poskytovateľa </w:t>
      </w:r>
      <w:r w:rsidR="0022541F">
        <w:rPr>
          <w:rFonts w:ascii="Garamond" w:hAnsi="Garamond"/>
        </w:rPr>
        <w:t xml:space="preserve">vyčíslenej </w:t>
      </w:r>
      <w:r w:rsidR="00BF1A93">
        <w:rPr>
          <w:rFonts w:ascii="Garamond" w:hAnsi="Garamond"/>
        </w:rPr>
        <w:t xml:space="preserve">v súlade s článkom </w:t>
      </w:r>
      <w:r w:rsidR="0022541F">
        <w:rPr>
          <w:rFonts w:ascii="Garamond" w:hAnsi="Garamond"/>
        </w:rPr>
        <w:t>VI.</w:t>
      </w:r>
      <w:r w:rsidR="00BF1A93">
        <w:rPr>
          <w:rFonts w:ascii="Garamond" w:hAnsi="Garamond"/>
        </w:rPr>
        <w:t xml:space="preserve"> Zmluvy. Prevod prebehne vždy jednorazovou platbou na účet Prevádzkovateľa uvedený v záhlaví tejto Zmluvy</w:t>
      </w:r>
      <w:r w:rsidR="0040221A">
        <w:rPr>
          <w:rFonts w:ascii="Garamond" w:hAnsi="Garamond"/>
        </w:rPr>
        <w:t xml:space="preserve"> v súlade s bodom 6.9 Zmluvy</w:t>
      </w:r>
      <w:r w:rsidR="00E51B11">
        <w:rPr>
          <w:rFonts w:ascii="Garamond" w:hAnsi="Garamond"/>
        </w:rPr>
        <w:t>;</w:t>
      </w:r>
    </w:p>
    <w:p w14:paraId="12E729E2" w14:textId="26B022D3" w:rsidR="00BF1A93" w:rsidRDefault="00BF1A93" w:rsidP="00D34D7D">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vypracovať a odovzdať Prevádzkovateľovi výpis transakcií, ktoré budú obsahovať detailný zoznam všetkých transakcií za 1 (jeden) kalendárny deň</w:t>
      </w:r>
      <w:r w:rsidR="0022541F">
        <w:rPr>
          <w:rFonts w:ascii="Garamond" w:hAnsi="Garamond"/>
        </w:rPr>
        <w:t xml:space="preserve"> v čase od 00:00 do 23:59 hod. (SEČ) </w:t>
      </w:r>
      <w:r>
        <w:rPr>
          <w:rFonts w:ascii="Garamond" w:hAnsi="Garamond"/>
        </w:rPr>
        <w:t>vrátane ID</w:t>
      </w:r>
      <w:r w:rsidR="0022541F">
        <w:rPr>
          <w:rFonts w:ascii="Garamond" w:hAnsi="Garamond"/>
        </w:rPr>
        <w:t> </w:t>
      </w:r>
      <w:r>
        <w:rPr>
          <w:rFonts w:ascii="Garamond" w:hAnsi="Garamond"/>
        </w:rPr>
        <w:t xml:space="preserve">Zariadenia a unikátneho kódu transakcie v pravidelných intervaloch najneskôr do </w:t>
      </w:r>
      <w:r w:rsidRPr="00AA3B1C">
        <w:rPr>
          <w:rFonts w:ascii="Garamond" w:hAnsi="Garamond"/>
        </w:rPr>
        <w:t>03:00 hodiny</w:t>
      </w:r>
      <w:r>
        <w:rPr>
          <w:rFonts w:ascii="Garamond" w:hAnsi="Garamond"/>
        </w:rPr>
        <w:t xml:space="preserve"> nasledujúceho dňa po dni, za ktorý bude výpis vyhotovený, a to elektronicky prostredníctvom dátového rozhrania, z ktorého bude Prevádzkovateľ oprávnený výpis získať; a súčasne vypracovať a odovzdať samostatný výpis za každý kalendárny mesiac</w:t>
      </w:r>
      <w:r w:rsidR="00E51B11">
        <w:rPr>
          <w:rFonts w:ascii="Garamond" w:hAnsi="Garamond"/>
        </w:rPr>
        <w:t>;</w:t>
      </w:r>
    </w:p>
    <w:p w14:paraId="493E85A3" w14:textId="02176E14" w:rsidR="00BF1A93" w:rsidRPr="00E51B11" w:rsidRDefault="00BF1A93" w:rsidP="008D3639">
      <w:pPr>
        <w:pStyle w:val="Odsekzoznamu"/>
        <w:numPr>
          <w:ilvl w:val="0"/>
          <w:numId w:val="6"/>
        </w:numPr>
        <w:spacing w:after="60" w:line="276" w:lineRule="auto"/>
        <w:ind w:left="351" w:hanging="357"/>
        <w:contextualSpacing w:val="0"/>
        <w:jc w:val="both"/>
        <w:rPr>
          <w:rFonts w:ascii="Garamond" w:hAnsi="Garamond"/>
        </w:rPr>
      </w:pPr>
      <w:r w:rsidRPr="00E51B11">
        <w:rPr>
          <w:rFonts w:ascii="Garamond" w:hAnsi="Garamond"/>
        </w:rPr>
        <w:t>poskytnúť Prevádzkovateľovi pokyny pre akceptáciu Platobných kariet a pripraviť manuál pre</w:t>
      </w:r>
      <w:r w:rsidR="00DE5603">
        <w:rPr>
          <w:rFonts w:ascii="Garamond" w:hAnsi="Garamond"/>
        </w:rPr>
        <w:t> </w:t>
      </w:r>
      <w:r w:rsidRPr="00E51B11">
        <w:rPr>
          <w:rFonts w:ascii="Garamond" w:hAnsi="Garamond"/>
        </w:rPr>
        <w:t>Prevádzkovateľa</w:t>
      </w:r>
      <w:r w:rsidR="00E51B11" w:rsidRPr="00E51B11">
        <w:rPr>
          <w:rFonts w:ascii="Garamond" w:hAnsi="Garamond"/>
        </w:rPr>
        <w:t>, ktorý</w:t>
      </w:r>
      <w:r w:rsidR="000E5D59">
        <w:rPr>
          <w:rFonts w:ascii="Garamond" w:hAnsi="Garamond"/>
        </w:rPr>
        <w:t xml:space="preserve"> bude odovzdaný vo fáze 3</w:t>
      </w:r>
      <w:r w:rsidR="00B50C17">
        <w:rPr>
          <w:rFonts w:ascii="Garamond" w:hAnsi="Garamond"/>
        </w:rPr>
        <w:t>: Implementačná fáza</w:t>
      </w:r>
      <w:r w:rsidRPr="00E51B11">
        <w:rPr>
          <w:rFonts w:ascii="Garamond" w:hAnsi="Garamond"/>
        </w:rPr>
        <w:t xml:space="preserve">, </w:t>
      </w:r>
      <w:r w:rsidR="000E5D59">
        <w:rPr>
          <w:rFonts w:ascii="Garamond" w:hAnsi="Garamond"/>
        </w:rPr>
        <w:t xml:space="preserve">a </w:t>
      </w:r>
      <w:r w:rsidRPr="00E51B11">
        <w:rPr>
          <w:rFonts w:ascii="Garamond" w:hAnsi="Garamond"/>
        </w:rPr>
        <w:t>ktorý ustanovuje podmienky uskutočnenia transakcií a ktorý bude zohľadňovať špecifikáciu akceptácie Platobných kariet. Na výzvu Prevádzkovateľa sa Poskytovateľ zaväzuje poskytnúť výklad k manuálu pre Prevádzkovateľa</w:t>
      </w:r>
      <w:r w:rsidR="00E51B11">
        <w:rPr>
          <w:rFonts w:ascii="Garamond" w:hAnsi="Garamond"/>
        </w:rPr>
        <w:t>;</w:t>
      </w:r>
    </w:p>
    <w:p w14:paraId="7E99A371" w14:textId="48D2F02D" w:rsidR="00BF1A93" w:rsidRDefault="00BF1A93" w:rsidP="008D3639">
      <w:pPr>
        <w:pStyle w:val="Odsekzoznamu"/>
        <w:numPr>
          <w:ilvl w:val="0"/>
          <w:numId w:val="6"/>
        </w:numPr>
        <w:spacing w:after="60" w:line="276" w:lineRule="auto"/>
        <w:ind w:left="351" w:hanging="357"/>
        <w:contextualSpacing w:val="0"/>
        <w:jc w:val="both"/>
        <w:rPr>
          <w:rFonts w:ascii="Garamond" w:hAnsi="Garamond"/>
        </w:rPr>
      </w:pPr>
      <w:r w:rsidRPr="00DC21CC">
        <w:rPr>
          <w:rFonts w:ascii="Garamond" w:hAnsi="Garamond"/>
        </w:rPr>
        <w:t>na vlastné náklady a nebezpečenstvo zabezpečiť všetky oprávnenia k</w:t>
      </w:r>
      <w:r>
        <w:rPr>
          <w:rFonts w:ascii="Garamond" w:hAnsi="Garamond"/>
        </w:rPr>
        <w:t xml:space="preserve"> poskytovaniu služieb akceptácie Platobných kariet a s tým súvisiacu dodávku </w:t>
      </w:r>
      <w:r w:rsidR="00E51B11">
        <w:rPr>
          <w:rFonts w:ascii="Garamond" w:hAnsi="Garamond"/>
        </w:rPr>
        <w:t>Zariadení</w:t>
      </w:r>
      <w:r>
        <w:rPr>
          <w:rFonts w:ascii="Garamond" w:hAnsi="Garamond"/>
        </w:rPr>
        <w:t xml:space="preserve"> podľa tejto Zmluvy v súlade s podmienkami tejto Zmluvy a zadávacou dokumentáciou Prevádzkovateľa</w:t>
      </w:r>
      <w:r w:rsidR="00E51B11">
        <w:rPr>
          <w:rFonts w:ascii="Garamond" w:hAnsi="Garamond"/>
        </w:rPr>
        <w:t>;</w:t>
      </w:r>
    </w:p>
    <w:p w14:paraId="21772B88" w14:textId="77777777" w:rsidR="00847256" w:rsidRDefault="00BF1A93" w:rsidP="008D3639">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odovzdať</w:t>
      </w:r>
      <w:r w:rsidRPr="0081798E">
        <w:rPr>
          <w:rFonts w:ascii="Garamond" w:hAnsi="Garamond"/>
        </w:rPr>
        <w:t xml:space="preserve"> ku dňu podpisu tejto Zmluvy Prevádzkovateľovi aktuálny zoznam pravidiel kartových asociácií v slovenskom jazyku</w:t>
      </w:r>
      <w:r>
        <w:rPr>
          <w:rFonts w:ascii="Garamond" w:hAnsi="Garamond"/>
        </w:rPr>
        <w:t>,</w:t>
      </w:r>
      <w:r w:rsidRPr="0081798E">
        <w:rPr>
          <w:rFonts w:ascii="Garamond" w:hAnsi="Garamond"/>
        </w:rPr>
        <w:t xml:space="preserve"> v listinnej alebo elektronickej podobe</w:t>
      </w:r>
      <w:r>
        <w:rPr>
          <w:rFonts w:ascii="Garamond" w:hAnsi="Garamond"/>
        </w:rPr>
        <w:t>,</w:t>
      </w:r>
      <w:r w:rsidRPr="0081798E">
        <w:rPr>
          <w:rFonts w:ascii="Garamond" w:hAnsi="Garamond"/>
        </w:rPr>
        <w:t xml:space="preserve"> a pred po</w:t>
      </w:r>
      <w:r>
        <w:rPr>
          <w:rFonts w:ascii="Garamond" w:hAnsi="Garamond"/>
        </w:rPr>
        <w:t>d</w:t>
      </w:r>
      <w:r w:rsidRPr="0081798E">
        <w:rPr>
          <w:rFonts w:ascii="Garamond" w:hAnsi="Garamond"/>
        </w:rPr>
        <w:t>pisom tejto Zmluvy sa zaväzuje ho informovať o všetkých platných pravidlách kartových asociácií, z</w:t>
      </w:r>
      <w:r>
        <w:rPr>
          <w:rFonts w:ascii="Garamond" w:hAnsi="Garamond"/>
        </w:rPr>
        <w:t>a</w:t>
      </w:r>
      <w:r w:rsidRPr="0081798E">
        <w:rPr>
          <w:rFonts w:ascii="Garamond" w:hAnsi="Garamond"/>
        </w:rPr>
        <w:t xml:space="preserve"> ktorých splnenie </w:t>
      </w:r>
      <w:r>
        <w:rPr>
          <w:rFonts w:ascii="Garamond" w:hAnsi="Garamond"/>
        </w:rPr>
        <w:t>Banka</w:t>
      </w:r>
      <w:r w:rsidRPr="0081798E">
        <w:rPr>
          <w:rFonts w:ascii="Garamond" w:hAnsi="Garamond"/>
        </w:rPr>
        <w:t xml:space="preserve"> zodpovedá</w:t>
      </w:r>
      <w:r>
        <w:rPr>
          <w:rFonts w:ascii="Garamond" w:hAnsi="Garamond"/>
        </w:rPr>
        <w:t xml:space="preserve">. </w:t>
      </w:r>
      <w:r w:rsidR="00731FFA">
        <w:rPr>
          <w:rFonts w:ascii="Garamond" w:hAnsi="Garamond"/>
        </w:rPr>
        <w:t xml:space="preserve">Poskytovateľ </w:t>
      </w:r>
      <w:r>
        <w:rPr>
          <w:rFonts w:ascii="Garamond" w:hAnsi="Garamond"/>
        </w:rPr>
        <w:t xml:space="preserve">je </w:t>
      </w:r>
      <w:r w:rsidR="00731FFA">
        <w:rPr>
          <w:rFonts w:ascii="Garamond" w:hAnsi="Garamond"/>
        </w:rPr>
        <w:t xml:space="preserve">povinný </w:t>
      </w:r>
      <w:r w:rsidR="00E51B11">
        <w:rPr>
          <w:rFonts w:ascii="Garamond" w:hAnsi="Garamond"/>
        </w:rPr>
        <w:t>priebežne</w:t>
      </w:r>
      <w:r>
        <w:rPr>
          <w:rFonts w:ascii="Garamond" w:hAnsi="Garamond"/>
        </w:rPr>
        <w:t xml:space="preserve"> informovať Prevádzkovateľa o zmenách pravidiel kartových asociácií, a to v dostatočnom predstihu</w:t>
      </w:r>
      <w:r w:rsidR="00847256">
        <w:rPr>
          <w:rFonts w:ascii="Garamond" w:hAnsi="Garamond"/>
        </w:rPr>
        <w:t>;</w:t>
      </w:r>
    </w:p>
    <w:p w14:paraId="67200F19" w14:textId="1005EC2A" w:rsidR="00BF1A93" w:rsidRPr="00847256" w:rsidRDefault="00847256" w:rsidP="00847256">
      <w:pPr>
        <w:pStyle w:val="Odsekzoznamu"/>
        <w:numPr>
          <w:ilvl w:val="0"/>
          <w:numId w:val="6"/>
        </w:numPr>
        <w:spacing w:after="60" w:line="276" w:lineRule="auto"/>
        <w:ind w:left="351" w:hanging="357"/>
        <w:contextualSpacing w:val="0"/>
        <w:jc w:val="both"/>
        <w:rPr>
          <w:rFonts w:ascii="Garamond" w:hAnsi="Garamond"/>
        </w:rPr>
      </w:pPr>
      <w:r>
        <w:rPr>
          <w:rFonts w:ascii="Garamond" w:hAnsi="Garamond"/>
        </w:rPr>
        <w:t xml:space="preserve">v prípade ak plnenie bude spolufinancované prostredníctvom nenávratného finančného príspevku čerpaného z ktoréhokoľvek fondu Európskej únie na základe Zmluvy o poskytnutí nenávratného finančného príspevku (ďalej len „Zmluva o poskytnutí NFP“) </w:t>
      </w:r>
      <w:r w:rsidRPr="002D68AD">
        <w:rPr>
          <w:rFonts w:ascii="Garamond" w:hAnsi="Garamond"/>
        </w:rPr>
        <w:t xml:space="preserve">strpieť výkon kontroly/auditu </w:t>
      </w:r>
      <w:r w:rsidRPr="002D68AD">
        <w:rPr>
          <w:rFonts w:ascii="Garamond" w:hAnsi="Garamond"/>
        </w:rPr>
        <w:lastRenderedPageBreak/>
        <w:t xml:space="preserve">súvisiaceho s plnením podľa </w:t>
      </w:r>
      <w:r>
        <w:rPr>
          <w:rFonts w:ascii="Garamond" w:hAnsi="Garamond"/>
        </w:rPr>
        <w:t xml:space="preserve">čl. 4.2. </w:t>
      </w:r>
      <w:r w:rsidRPr="002D68AD">
        <w:rPr>
          <w:rFonts w:ascii="Garamond" w:hAnsi="Garamond"/>
        </w:rPr>
        <w:t xml:space="preserve">tejto Zmluvy kedykoľvek počas platnosti a účinnosti </w:t>
      </w:r>
      <w:r>
        <w:rPr>
          <w:rFonts w:ascii="Garamond" w:hAnsi="Garamond"/>
        </w:rPr>
        <w:t xml:space="preserve">takejto </w:t>
      </w:r>
      <w:r w:rsidRPr="002D68AD">
        <w:rPr>
          <w:rFonts w:ascii="Garamond" w:hAnsi="Garamond"/>
        </w:rPr>
        <w:t>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w:t>
      </w:r>
      <w:r>
        <w:rPr>
          <w:rFonts w:ascii="Garamond" w:hAnsi="Garamond"/>
        </w:rPr>
        <w:t> predmetnej</w:t>
      </w:r>
      <w:r w:rsidRPr="002D68AD">
        <w:rPr>
          <w:rFonts w:ascii="Garamond" w:hAnsi="Garamond"/>
        </w:rPr>
        <w:t xml:space="preserve"> Zmluvy o poskytnutí NFP a jej príloh vrátane Všeobecných zmluvných podmienok a poskytnúť im riadne a včas všetku potrebnú súčinnosť</w:t>
      </w:r>
      <w:r>
        <w:rPr>
          <w:rFonts w:ascii="Garamond" w:hAnsi="Garamond"/>
        </w:rPr>
        <w:t>.</w:t>
      </w:r>
    </w:p>
    <w:p w14:paraId="4C62D6CC" w14:textId="2553469A" w:rsidR="00A1759B" w:rsidRPr="0057015C" w:rsidRDefault="00A1759B" w:rsidP="00A1759B">
      <w:pPr>
        <w:spacing w:before="240" w:after="0" w:line="276" w:lineRule="auto"/>
        <w:jc w:val="center"/>
        <w:rPr>
          <w:rFonts w:ascii="Garamond" w:hAnsi="Garamond"/>
          <w:b/>
          <w:bCs/>
        </w:rPr>
      </w:pPr>
      <w:bookmarkStart w:id="43" w:name="_Toc83645484"/>
      <w:bookmarkStart w:id="44" w:name="_Toc83645485"/>
      <w:bookmarkEnd w:id="43"/>
      <w:r w:rsidRPr="0057015C">
        <w:rPr>
          <w:rFonts w:ascii="Garamond" w:hAnsi="Garamond"/>
          <w:b/>
          <w:bCs/>
        </w:rPr>
        <w:t xml:space="preserve">ČLÁNOK </w:t>
      </w:r>
      <w:r>
        <w:rPr>
          <w:rFonts w:ascii="Garamond" w:hAnsi="Garamond"/>
          <w:b/>
          <w:bCs/>
        </w:rPr>
        <w:t>VI</w:t>
      </w:r>
      <w:r w:rsidRPr="0057015C">
        <w:rPr>
          <w:rFonts w:ascii="Garamond" w:hAnsi="Garamond"/>
          <w:b/>
          <w:bCs/>
        </w:rPr>
        <w:t>.</w:t>
      </w:r>
    </w:p>
    <w:p w14:paraId="3B198036" w14:textId="0F6BC6E2" w:rsidR="00FA1D26" w:rsidRPr="00FB5CD8" w:rsidRDefault="00FA1D26" w:rsidP="004D34B4">
      <w:pPr>
        <w:pStyle w:val="Nadpis1"/>
        <w:numPr>
          <w:ilvl w:val="0"/>
          <w:numId w:val="0"/>
        </w:numPr>
        <w:spacing w:before="0" w:after="120"/>
      </w:pPr>
      <w:bookmarkStart w:id="45" w:name="_Toc85708401"/>
      <w:bookmarkStart w:id="46" w:name="_Toc86320951"/>
      <w:r w:rsidRPr="00FB5CD8">
        <w:t xml:space="preserve">ODMENA </w:t>
      </w:r>
      <w:r w:rsidR="001D406C" w:rsidRPr="00FB5CD8">
        <w:t>POSKYTOVATEĽA</w:t>
      </w:r>
      <w:r w:rsidRPr="00FB5CD8">
        <w:t xml:space="preserve"> A PLATOBNÉ PODMIENKY</w:t>
      </w:r>
      <w:bookmarkEnd w:id="44"/>
      <w:bookmarkEnd w:id="45"/>
      <w:bookmarkEnd w:id="46"/>
    </w:p>
    <w:p w14:paraId="01861013" w14:textId="23FA1949" w:rsidR="005F3568" w:rsidRDefault="001D406C" w:rsidP="008D3639">
      <w:pPr>
        <w:pStyle w:val="Odsekzoznamu"/>
        <w:numPr>
          <w:ilvl w:val="0"/>
          <w:numId w:val="12"/>
        </w:numPr>
        <w:spacing w:after="0" w:line="276" w:lineRule="auto"/>
        <w:ind w:left="357" w:hanging="357"/>
        <w:contextualSpacing w:val="0"/>
        <w:jc w:val="both"/>
        <w:rPr>
          <w:rFonts w:ascii="Garamond" w:hAnsi="Garamond"/>
        </w:rPr>
      </w:pPr>
      <w:bookmarkStart w:id="47" w:name="_Hlk82441320"/>
      <w:r w:rsidRPr="005F3568">
        <w:rPr>
          <w:rFonts w:ascii="Garamond" w:hAnsi="Garamond"/>
        </w:rPr>
        <w:t>Poskytovateľovi patrí za ním poskytnut</w:t>
      </w:r>
      <w:r w:rsidR="00DA0CFB" w:rsidRPr="005F3568">
        <w:rPr>
          <w:rFonts w:ascii="Garamond" w:hAnsi="Garamond"/>
        </w:rPr>
        <w:t>ý Predmet plnenia</w:t>
      </w:r>
      <w:r w:rsidRPr="005F3568">
        <w:rPr>
          <w:rFonts w:ascii="Garamond" w:hAnsi="Garamond"/>
        </w:rPr>
        <w:t xml:space="preserve"> odmen</w:t>
      </w:r>
      <w:r w:rsidR="00DA0CFB" w:rsidRPr="005F3568">
        <w:rPr>
          <w:rFonts w:ascii="Garamond" w:hAnsi="Garamond"/>
        </w:rPr>
        <w:t>a</w:t>
      </w:r>
      <w:r w:rsidRPr="005F3568">
        <w:rPr>
          <w:rFonts w:ascii="Garamond" w:hAnsi="Garamond"/>
        </w:rPr>
        <w:t xml:space="preserve">, </w:t>
      </w:r>
      <w:r w:rsidR="005F3568" w:rsidRPr="005F3568">
        <w:rPr>
          <w:rFonts w:ascii="Garamond" w:hAnsi="Garamond"/>
        </w:rPr>
        <w:t xml:space="preserve">ktorá bude rozdelená podľa </w:t>
      </w:r>
      <w:r w:rsidR="005F3568">
        <w:rPr>
          <w:rFonts w:ascii="Garamond" w:hAnsi="Garamond"/>
        </w:rPr>
        <w:t>typu dodávky</w:t>
      </w:r>
      <w:r w:rsidR="00E51B11">
        <w:rPr>
          <w:rFonts w:ascii="Garamond" w:hAnsi="Garamond"/>
        </w:rPr>
        <w:t xml:space="preserve"> resp. </w:t>
      </w:r>
      <w:r w:rsidR="00CC10F9">
        <w:rPr>
          <w:rFonts w:ascii="Garamond" w:hAnsi="Garamond"/>
        </w:rPr>
        <w:t>poskytnutia</w:t>
      </w:r>
      <w:r w:rsidR="008F5500">
        <w:rPr>
          <w:rFonts w:ascii="Garamond" w:hAnsi="Garamond"/>
        </w:rPr>
        <w:t xml:space="preserve"> jednotlivých zložiek</w:t>
      </w:r>
      <w:r w:rsidR="00CC10F9">
        <w:rPr>
          <w:rFonts w:ascii="Garamond" w:hAnsi="Garamond"/>
        </w:rPr>
        <w:t xml:space="preserve"> Predmetu plnenia</w:t>
      </w:r>
      <w:r w:rsidR="008F5500">
        <w:rPr>
          <w:rFonts w:ascii="Garamond" w:hAnsi="Garamond"/>
        </w:rPr>
        <w:t xml:space="preserve"> podľa bodu </w:t>
      </w:r>
      <w:r w:rsidR="00E51B11">
        <w:rPr>
          <w:rFonts w:ascii="Garamond" w:hAnsi="Garamond"/>
        </w:rPr>
        <w:t>4.1</w:t>
      </w:r>
      <w:r w:rsidR="008F5500">
        <w:rPr>
          <w:rFonts w:ascii="Garamond" w:hAnsi="Garamond"/>
        </w:rPr>
        <w:t xml:space="preserve"> Zmluvy</w:t>
      </w:r>
      <w:r w:rsidR="005F3568">
        <w:rPr>
          <w:rFonts w:ascii="Garamond" w:hAnsi="Garamond"/>
        </w:rPr>
        <w:t>, a to na:</w:t>
      </w:r>
    </w:p>
    <w:p w14:paraId="0F7C88AB" w14:textId="157D5018" w:rsidR="00B170B2" w:rsidRPr="00A647FC" w:rsidRDefault="00A647FC" w:rsidP="008D3639">
      <w:pPr>
        <w:pStyle w:val="Odsekzoznamu"/>
        <w:numPr>
          <w:ilvl w:val="0"/>
          <w:numId w:val="17"/>
        </w:numPr>
        <w:spacing w:after="0" w:line="276" w:lineRule="auto"/>
        <w:jc w:val="both"/>
        <w:rPr>
          <w:rFonts w:ascii="Garamond" w:hAnsi="Garamond"/>
        </w:rPr>
      </w:pPr>
      <w:r w:rsidRPr="00A647FC">
        <w:rPr>
          <w:rFonts w:ascii="Garamond" w:hAnsi="Garamond"/>
        </w:rPr>
        <w:t>cenu</w:t>
      </w:r>
      <w:r w:rsidR="005F3568" w:rsidRPr="00A647FC">
        <w:rPr>
          <w:rFonts w:ascii="Garamond" w:hAnsi="Garamond"/>
        </w:rPr>
        <w:t xml:space="preserve"> za </w:t>
      </w:r>
      <w:r w:rsidRPr="00A647FC">
        <w:rPr>
          <w:rFonts w:ascii="Garamond" w:hAnsi="Garamond"/>
        </w:rPr>
        <w:t>Zariadenia</w:t>
      </w:r>
      <w:r w:rsidR="008F5500" w:rsidRPr="00A647FC">
        <w:rPr>
          <w:rFonts w:ascii="Garamond" w:hAnsi="Garamond"/>
        </w:rPr>
        <w:t xml:space="preserve">, </w:t>
      </w:r>
      <w:r w:rsidRPr="00A647FC">
        <w:rPr>
          <w:rFonts w:ascii="Garamond" w:hAnsi="Garamond"/>
        </w:rPr>
        <w:t xml:space="preserve">za ktorú Poskytovateľ dodal Prevádzkovateľovi Zariadenia prostredníctvom subdodávateľa </w:t>
      </w:r>
      <w:r w:rsidR="00E51B11">
        <w:rPr>
          <w:rFonts w:ascii="Garamond" w:hAnsi="Garamond"/>
        </w:rPr>
        <w:t xml:space="preserve">vo výške </w:t>
      </w:r>
      <w:r w:rsidR="00847256">
        <w:rPr>
          <w:rFonts w:ascii="Garamond" w:hAnsi="Garamond"/>
        </w:rPr>
        <w:t>vypočítanej ako jednotková cena za jedno Zariadenie uvedená v Prílohe č. 2a Zmluvy vynásobená počtom upresneného množstva požadovaných zariadení podľa bodu 4.2 Zmluvy</w:t>
      </w:r>
      <w:r w:rsidR="008F5500" w:rsidRPr="00A647FC">
        <w:rPr>
          <w:rFonts w:ascii="Garamond" w:hAnsi="Garamond"/>
        </w:rPr>
        <w:t xml:space="preserve"> (ďalej len „</w:t>
      </w:r>
      <w:r w:rsidR="008F5500" w:rsidRPr="00A647FC">
        <w:rPr>
          <w:rFonts w:ascii="Garamond" w:hAnsi="Garamond"/>
          <w:b/>
          <w:bCs/>
        </w:rPr>
        <w:t>Cena</w:t>
      </w:r>
      <w:r w:rsidR="008F5500" w:rsidRPr="00A647FC">
        <w:rPr>
          <w:rFonts w:ascii="Garamond" w:hAnsi="Garamond"/>
        </w:rPr>
        <w:t>“)</w:t>
      </w:r>
      <w:r w:rsidRPr="00A647FC">
        <w:rPr>
          <w:rFonts w:ascii="Garamond" w:hAnsi="Garamond"/>
        </w:rPr>
        <w:t>;</w:t>
      </w:r>
    </w:p>
    <w:p w14:paraId="38C43ED7" w14:textId="7B5521B2" w:rsidR="000253BB" w:rsidRDefault="007669ED" w:rsidP="008D3639">
      <w:pPr>
        <w:pStyle w:val="Odsekzoznamu"/>
        <w:numPr>
          <w:ilvl w:val="0"/>
          <w:numId w:val="17"/>
        </w:numPr>
        <w:spacing w:after="60" w:line="276" w:lineRule="auto"/>
        <w:ind w:left="782" w:hanging="357"/>
        <w:contextualSpacing w:val="0"/>
        <w:jc w:val="both"/>
        <w:rPr>
          <w:rFonts w:ascii="Garamond" w:hAnsi="Garamond"/>
        </w:rPr>
      </w:pPr>
      <w:r w:rsidRPr="00E51B11">
        <w:rPr>
          <w:rFonts w:ascii="Garamond" w:hAnsi="Garamond"/>
        </w:rPr>
        <w:t>provízi</w:t>
      </w:r>
      <w:r>
        <w:rPr>
          <w:rFonts w:ascii="Garamond" w:hAnsi="Garamond"/>
        </w:rPr>
        <w:t>u</w:t>
      </w:r>
      <w:r w:rsidRPr="00E51B11">
        <w:rPr>
          <w:rFonts w:ascii="Garamond" w:hAnsi="Garamond"/>
        </w:rPr>
        <w:t xml:space="preserve"> </w:t>
      </w:r>
      <w:r w:rsidR="00A647FC" w:rsidRPr="00E51B11">
        <w:rPr>
          <w:rFonts w:ascii="Garamond" w:hAnsi="Garamond"/>
        </w:rPr>
        <w:t xml:space="preserve">za poskytnuté služby </w:t>
      </w:r>
      <w:proofErr w:type="spellStart"/>
      <w:r w:rsidR="00A647FC" w:rsidRPr="00E51B11">
        <w:rPr>
          <w:rFonts w:ascii="Garamond" w:hAnsi="Garamond"/>
          <w:i/>
          <w:iCs/>
          <w:sz w:val="24"/>
          <w:szCs w:val="24"/>
        </w:rPr>
        <w:t>acquirera</w:t>
      </w:r>
      <w:proofErr w:type="spellEnd"/>
      <w:r w:rsidR="00A647FC" w:rsidRPr="00E51B11">
        <w:rPr>
          <w:rFonts w:ascii="Garamond" w:hAnsi="Garamond"/>
          <w:sz w:val="24"/>
          <w:szCs w:val="24"/>
        </w:rPr>
        <w:t xml:space="preserve"> </w:t>
      </w:r>
      <w:r w:rsidR="00A647FC" w:rsidRPr="00E51B11">
        <w:rPr>
          <w:rFonts w:ascii="Garamond" w:hAnsi="Garamond"/>
        </w:rPr>
        <w:t>(ďalej len „</w:t>
      </w:r>
      <w:r w:rsidR="00A647FC" w:rsidRPr="00E51B11">
        <w:rPr>
          <w:rFonts w:ascii="Garamond" w:hAnsi="Garamond"/>
          <w:b/>
          <w:bCs/>
        </w:rPr>
        <w:t>Zmluvný</w:t>
      </w:r>
      <w:r w:rsidR="00A647FC" w:rsidRPr="00E51B11">
        <w:rPr>
          <w:rFonts w:ascii="Garamond" w:hAnsi="Garamond"/>
        </w:rPr>
        <w:t xml:space="preserve"> </w:t>
      </w:r>
      <w:r w:rsidR="00A647FC" w:rsidRPr="00E51B11">
        <w:rPr>
          <w:rFonts w:ascii="Garamond" w:hAnsi="Garamond"/>
          <w:b/>
          <w:bCs/>
        </w:rPr>
        <w:t>poplatok</w:t>
      </w:r>
      <w:r w:rsidR="00A647FC" w:rsidRPr="00E51B11">
        <w:rPr>
          <w:rFonts w:ascii="Garamond" w:hAnsi="Garamond"/>
        </w:rPr>
        <w:t>“)</w:t>
      </w:r>
      <w:r w:rsidR="00CC10F9" w:rsidRPr="00E51B11">
        <w:rPr>
          <w:rFonts w:ascii="Garamond" w:hAnsi="Garamond"/>
        </w:rPr>
        <w:t>, ktorý s</w:t>
      </w:r>
      <w:r w:rsidR="00A647FC" w:rsidRPr="00E51B11">
        <w:rPr>
          <w:rFonts w:ascii="Garamond" w:hAnsi="Garamond"/>
        </w:rPr>
        <w:t xml:space="preserve">a </w:t>
      </w:r>
      <w:r w:rsidR="00CC10F9" w:rsidRPr="00E51B11">
        <w:rPr>
          <w:rFonts w:ascii="Garamond" w:hAnsi="Garamond"/>
        </w:rPr>
        <w:t>skladá</w:t>
      </w:r>
      <w:r w:rsidR="00A647FC" w:rsidRPr="00E51B11">
        <w:rPr>
          <w:rFonts w:ascii="Garamond" w:hAnsi="Garamond"/>
        </w:rPr>
        <w:t xml:space="preserve"> z fixnej platby </w:t>
      </w:r>
      <w:r w:rsidR="00CC10F9" w:rsidRPr="00E51B11">
        <w:rPr>
          <w:rFonts w:ascii="Garamond" w:hAnsi="Garamond"/>
        </w:rPr>
        <w:t>a</w:t>
      </w:r>
      <w:r w:rsidR="00F37A60" w:rsidRPr="00E51B11">
        <w:rPr>
          <w:rFonts w:ascii="Garamond" w:hAnsi="Garamond"/>
        </w:rPr>
        <w:t xml:space="preserve"> provízie určenej </w:t>
      </w:r>
      <w:r w:rsidR="00E51B11" w:rsidRPr="00E51B11">
        <w:rPr>
          <w:rFonts w:ascii="Garamond" w:hAnsi="Garamond"/>
        </w:rPr>
        <w:t xml:space="preserve">ako pevná percentuálna sadzba </w:t>
      </w:r>
      <w:r w:rsidR="00F37A60" w:rsidRPr="00E51B11">
        <w:rPr>
          <w:rFonts w:ascii="Garamond" w:hAnsi="Garamond"/>
        </w:rPr>
        <w:t xml:space="preserve">podľa </w:t>
      </w:r>
      <w:r w:rsidR="000B2184">
        <w:rPr>
          <w:rFonts w:ascii="Garamond" w:hAnsi="Garamond"/>
        </w:rPr>
        <w:t xml:space="preserve">cenovej ponuky uvedenej v Prílohe </w:t>
      </w:r>
      <w:r w:rsidR="003C7858">
        <w:rPr>
          <w:rFonts w:ascii="Garamond" w:hAnsi="Garamond"/>
        </w:rPr>
        <w:t>č. 2a</w:t>
      </w:r>
      <w:r w:rsidR="000B2184">
        <w:rPr>
          <w:rFonts w:ascii="Garamond" w:hAnsi="Garamond"/>
        </w:rPr>
        <w:t xml:space="preserve"> </w:t>
      </w:r>
      <w:r w:rsidR="009A40A9">
        <w:rPr>
          <w:rFonts w:ascii="Garamond" w:hAnsi="Garamond"/>
        </w:rPr>
        <w:t xml:space="preserve">Zmluvy </w:t>
      </w:r>
      <w:r w:rsidR="008F5500" w:rsidRPr="00E51B11">
        <w:rPr>
          <w:rFonts w:ascii="Garamond" w:hAnsi="Garamond"/>
        </w:rPr>
        <w:t>za</w:t>
      </w:r>
      <w:r w:rsidR="00A647FC" w:rsidRPr="00E51B11">
        <w:rPr>
          <w:rFonts w:ascii="Garamond" w:hAnsi="Garamond"/>
        </w:rPr>
        <w:t> </w:t>
      </w:r>
      <w:r w:rsidR="008F5500" w:rsidRPr="00E51B11">
        <w:rPr>
          <w:rFonts w:ascii="Garamond" w:hAnsi="Garamond"/>
        </w:rPr>
        <w:t>Poskytovateľom skutočne spracovan</w:t>
      </w:r>
      <w:r w:rsidR="00CC10F9" w:rsidRPr="00E51B11">
        <w:rPr>
          <w:rFonts w:ascii="Garamond" w:hAnsi="Garamond"/>
        </w:rPr>
        <w:t>é</w:t>
      </w:r>
      <w:r w:rsidR="008F5500" w:rsidRPr="00E51B11">
        <w:rPr>
          <w:rFonts w:ascii="Garamond" w:hAnsi="Garamond"/>
        </w:rPr>
        <w:t xml:space="preserve"> a zúčtovan</w:t>
      </w:r>
      <w:r w:rsidR="00CC10F9" w:rsidRPr="00E51B11">
        <w:rPr>
          <w:rFonts w:ascii="Garamond" w:hAnsi="Garamond"/>
        </w:rPr>
        <w:t>é</w:t>
      </w:r>
      <w:r w:rsidR="008F5500" w:rsidRPr="00E51B11">
        <w:rPr>
          <w:rFonts w:ascii="Garamond" w:hAnsi="Garamond"/>
        </w:rPr>
        <w:t xml:space="preserve"> transakci</w:t>
      </w:r>
      <w:r w:rsidR="00CC10F9" w:rsidRPr="00E51B11">
        <w:rPr>
          <w:rFonts w:ascii="Garamond" w:hAnsi="Garamond"/>
        </w:rPr>
        <w:t>e</w:t>
      </w:r>
      <w:r w:rsidR="00F37A60" w:rsidRPr="00E51B11">
        <w:rPr>
          <w:rFonts w:ascii="Garamond" w:hAnsi="Garamond"/>
        </w:rPr>
        <w:t xml:space="preserve">, a to </w:t>
      </w:r>
      <w:r w:rsidR="000253BB" w:rsidRPr="00E51B11">
        <w:rPr>
          <w:rFonts w:ascii="Garamond" w:hAnsi="Garamond"/>
        </w:rPr>
        <w:t>bez ohľadu na výšku transakcie.</w:t>
      </w:r>
    </w:p>
    <w:p w14:paraId="27B2E0A8" w14:textId="1D538717" w:rsidR="00E334CB" w:rsidRPr="00E51B11" w:rsidRDefault="00E334CB" w:rsidP="00AA3B1C">
      <w:pPr>
        <w:pStyle w:val="Odsekzoznamu"/>
        <w:numPr>
          <w:ilvl w:val="0"/>
          <w:numId w:val="12"/>
        </w:numPr>
        <w:spacing w:after="120" w:line="276" w:lineRule="auto"/>
        <w:ind w:left="357" w:hanging="357"/>
        <w:contextualSpacing w:val="0"/>
        <w:jc w:val="both"/>
        <w:rPr>
          <w:rFonts w:ascii="Garamond" w:hAnsi="Garamond"/>
        </w:rPr>
      </w:pPr>
      <w:r>
        <w:rPr>
          <w:rFonts w:ascii="Garamond" w:hAnsi="Garamond"/>
        </w:rPr>
        <w:t xml:space="preserve">Poskytovateľovi ďalej vzniká za splnenie </w:t>
      </w:r>
      <w:r w:rsidR="00C411EC">
        <w:rPr>
          <w:rFonts w:ascii="Garamond" w:hAnsi="Garamond"/>
        </w:rPr>
        <w:t>dodatočných činností</w:t>
      </w:r>
      <w:r w:rsidR="006C36F6">
        <w:rPr>
          <w:rFonts w:ascii="Garamond" w:hAnsi="Garamond"/>
        </w:rPr>
        <w:t xml:space="preserve"> špecifikovaných tiež v P</w:t>
      </w:r>
      <w:r>
        <w:rPr>
          <w:rFonts w:ascii="Garamond" w:hAnsi="Garamond"/>
        </w:rPr>
        <w:t>ríloh</w:t>
      </w:r>
      <w:r w:rsidR="006C36F6">
        <w:rPr>
          <w:rFonts w:ascii="Garamond" w:hAnsi="Garamond"/>
        </w:rPr>
        <w:t>e</w:t>
      </w:r>
      <w:r>
        <w:rPr>
          <w:rFonts w:ascii="Garamond" w:hAnsi="Garamond"/>
        </w:rPr>
        <w:t xml:space="preserve"> </w:t>
      </w:r>
      <w:r w:rsidR="003C7858">
        <w:rPr>
          <w:rFonts w:ascii="Garamond" w:hAnsi="Garamond"/>
        </w:rPr>
        <w:t>č. 1</w:t>
      </w:r>
      <w:r>
        <w:rPr>
          <w:rFonts w:ascii="Garamond" w:hAnsi="Garamond"/>
        </w:rPr>
        <w:t xml:space="preserve"> Zmluvy: </w:t>
      </w:r>
      <w:r w:rsidR="000C7850">
        <w:rPr>
          <w:rFonts w:ascii="Garamond" w:hAnsi="Garamond"/>
        </w:rPr>
        <w:t xml:space="preserve">Softvér – </w:t>
      </w:r>
      <w:r>
        <w:rPr>
          <w:rFonts w:ascii="Garamond" w:hAnsi="Garamond"/>
        </w:rPr>
        <w:t xml:space="preserve">Technická špecifikácia predmetu plnenia, </w:t>
      </w:r>
      <w:r w:rsidR="00BB0179">
        <w:rPr>
          <w:rFonts w:ascii="Garamond" w:hAnsi="Garamond"/>
        </w:rPr>
        <w:t xml:space="preserve">právo na </w:t>
      </w:r>
      <w:r>
        <w:rPr>
          <w:rFonts w:ascii="Garamond" w:hAnsi="Garamond"/>
        </w:rPr>
        <w:t>paušáln</w:t>
      </w:r>
      <w:r w:rsidR="00BB0179">
        <w:rPr>
          <w:rFonts w:ascii="Garamond" w:hAnsi="Garamond"/>
        </w:rPr>
        <w:t>u</w:t>
      </w:r>
      <w:r>
        <w:rPr>
          <w:rFonts w:ascii="Garamond" w:hAnsi="Garamond"/>
        </w:rPr>
        <w:t xml:space="preserve"> odmen</w:t>
      </w:r>
      <w:r w:rsidR="000C008D">
        <w:rPr>
          <w:rFonts w:ascii="Garamond" w:hAnsi="Garamond"/>
        </w:rPr>
        <w:t>u</w:t>
      </w:r>
      <w:r>
        <w:rPr>
          <w:rFonts w:ascii="Garamond" w:hAnsi="Garamond"/>
        </w:rPr>
        <w:t xml:space="preserve"> v nasledovnej výške:</w:t>
      </w:r>
    </w:p>
    <w:tbl>
      <w:tblPr>
        <w:tblStyle w:val="Mriekatabuky"/>
        <w:tblW w:w="8705" w:type="dxa"/>
        <w:tblInd w:w="595" w:type="dxa"/>
        <w:tblLook w:val="04A0" w:firstRow="1" w:lastRow="0" w:firstColumn="1" w:lastColumn="0" w:noHBand="0" w:noVBand="1"/>
      </w:tblPr>
      <w:tblGrid>
        <w:gridCol w:w="5070"/>
        <w:gridCol w:w="3635"/>
      </w:tblGrid>
      <w:tr w:rsidR="00180082" w14:paraId="504AC941" w14:textId="77777777" w:rsidTr="006C36F6">
        <w:tc>
          <w:tcPr>
            <w:tcW w:w="5070" w:type="dxa"/>
          </w:tcPr>
          <w:p w14:paraId="0174ADB8" w14:textId="4B284229" w:rsidR="00180082" w:rsidRPr="006C36F6" w:rsidRDefault="00180082" w:rsidP="00180082">
            <w:pPr>
              <w:spacing w:line="276" w:lineRule="auto"/>
              <w:jc w:val="both"/>
              <w:rPr>
                <w:rFonts w:ascii="Garamond" w:hAnsi="Garamond"/>
                <w:b/>
                <w:bCs/>
              </w:rPr>
            </w:pPr>
          </w:p>
        </w:tc>
        <w:tc>
          <w:tcPr>
            <w:tcW w:w="3635" w:type="dxa"/>
          </w:tcPr>
          <w:p w14:paraId="74392B9B" w14:textId="755004CC" w:rsidR="00180082" w:rsidRPr="006C36F6" w:rsidRDefault="00E334CB" w:rsidP="00180082">
            <w:pPr>
              <w:pStyle w:val="Odsekzoznamu"/>
              <w:spacing w:line="276" w:lineRule="auto"/>
              <w:ind w:left="0"/>
              <w:contextualSpacing w:val="0"/>
              <w:jc w:val="both"/>
              <w:rPr>
                <w:rFonts w:ascii="Garamond" w:hAnsi="Garamond"/>
                <w:b/>
                <w:bCs/>
              </w:rPr>
            </w:pPr>
            <w:r w:rsidRPr="006C36F6">
              <w:rPr>
                <w:rFonts w:ascii="Garamond" w:hAnsi="Garamond"/>
                <w:b/>
                <w:bCs/>
              </w:rPr>
              <w:t>Paušálna</w:t>
            </w:r>
            <w:r w:rsidR="00180082" w:rsidRPr="006C36F6">
              <w:rPr>
                <w:rFonts w:ascii="Garamond" w:hAnsi="Garamond"/>
                <w:b/>
                <w:bCs/>
              </w:rPr>
              <w:t xml:space="preserve"> odmena vyjadrená v </w:t>
            </w:r>
            <w:r w:rsidR="00F86E0C" w:rsidRPr="006C36F6">
              <w:rPr>
                <w:rFonts w:ascii="Garamond" w:hAnsi="Garamond"/>
                <w:b/>
                <w:bCs/>
              </w:rPr>
              <w:t>eurách</w:t>
            </w:r>
            <w:r w:rsidR="00180082" w:rsidRPr="006C36F6">
              <w:rPr>
                <w:rFonts w:ascii="Garamond" w:hAnsi="Garamond"/>
                <w:b/>
                <w:bCs/>
              </w:rPr>
              <w:t xml:space="preserve"> </w:t>
            </w:r>
          </w:p>
        </w:tc>
      </w:tr>
      <w:tr w:rsidR="00180082" w14:paraId="57368A52" w14:textId="77777777" w:rsidTr="006C36F6">
        <w:tc>
          <w:tcPr>
            <w:tcW w:w="5070" w:type="dxa"/>
          </w:tcPr>
          <w:p w14:paraId="60178FDD" w14:textId="1F18C880" w:rsidR="00180082" w:rsidRDefault="00E334CB" w:rsidP="00E334CB">
            <w:pPr>
              <w:spacing w:line="276" w:lineRule="auto"/>
              <w:jc w:val="both"/>
              <w:rPr>
                <w:rFonts w:ascii="Garamond" w:hAnsi="Garamond"/>
              </w:rPr>
            </w:pPr>
            <w:r w:rsidRPr="00E334CB">
              <w:rPr>
                <w:rFonts w:ascii="Garamond" w:hAnsi="Garamond"/>
              </w:rPr>
              <w:t xml:space="preserve">Dodanie Softvéru pre vykonávanie tokenizácia čísel kariet v </w:t>
            </w:r>
            <w:r w:rsidR="00D50E30">
              <w:rPr>
                <w:rFonts w:ascii="Garamond" w:hAnsi="Garamond"/>
              </w:rPr>
              <w:t>platobných</w:t>
            </w:r>
            <w:r w:rsidR="00D50E30" w:rsidRPr="00E334CB">
              <w:rPr>
                <w:rFonts w:ascii="Garamond" w:hAnsi="Garamond"/>
              </w:rPr>
              <w:t xml:space="preserve"> </w:t>
            </w:r>
            <w:r w:rsidR="00D50E30">
              <w:rPr>
                <w:rFonts w:ascii="Garamond" w:hAnsi="Garamond"/>
              </w:rPr>
              <w:t>Zariadeniach</w:t>
            </w:r>
            <w:r w:rsidR="00C411EC">
              <w:rPr>
                <w:rFonts w:ascii="Garamond" w:hAnsi="Garamond"/>
              </w:rPr>
              <w:t xml:space="preserve"> (bod 4.1 Prílohy </w:t>
            </w:r>
            <w:r w:rsidR="003C7858">
              <w:rPr>
                <w:rFonts w:ascii="Garamond" w:hAnsi="Garamond"/>
              </w:rPr>
              <w:t>č. 1</w:t>
            </w:r>
            <w:r w:rsidR="000C7850">
              <w:rPr>
                <w:rFonts w:ascii="Garamond" w:hAnsi="Garamond"/>
              </w:rPr>
              <w:t xml:space="preserve"> Zmluvy</w:t>
            </w:r>
            <w:r w:rsidR="00C411EC">
              <w:rPr>
                <w:rFonts w:ascii="Garamond" w:hAnsi="Garamond"/>
              </w:rPr>
              <w:t>)</w:t>
            </w:r>
          </w:p>
        </w:tc>
        <w:tc>
          <w:tcPr>
            <w:tcW w:w="3635" w:type="dxa"/>
          </w:tcPr>
          <w:p w14:paraId="02F6F58B" w14:textId="7BFA8F84" w:rsidR="00180082" w:rsidRDefault="00E334CB" w:rsidP="00180082">
            <w:pPr>
              <w:pStyle w:val="Odsekzoznamu"/>
              <w:spacing w:line="276" w:lineRule="auto"/>
              <w:ind w:left="0"/>
              <w:contextualSpacing w:val="0"/>
              <w:jc w:val="both"/>
              <w:rPr>
                <w:rFonts w:ascii="Garamond" w:hAnsi="Garamond"/>
              </w:rPr>
            </w:pPr>
            <w:r>
              <w:rPr>
                <w:rFonts w:ascii="Garamond" w:hAnsi="Garamond"/>
              </w:rPr>
              <w:t>5.000</w:t>
            </w:r>
            <w:r w:rsidR="000C7850">
              <w:rPr>
                <w:rFonts w:ascii="Garamond" w:hAnsi="Garamond"/>
              </w:rPr>
              <w:t>,</w:t>
            </w:r>
            <w:r>
              <w:rPr>
                <w:rFonts w:ascii="Garamond" w:hAnsi="Garamond"/>
              </w:rPr>
              <w:t>- Eur</w:t>
            </w:r>
          </w:p>
        </w:tc>
      </w:tr>
      <w:tr w:rsidR="00180082" w14:paraId="2F2581B3" w14:textId="77777777" w:rsidTr="006C36F6">
        <w:tc>
          <w:tcPr>
            <w:tcW w:w="5070" w:type="dxa"/>
          </w:tcPr>
          <w:p w14:paraId="6E56720E" w14:textId="32399085" w:rsidR="00180082" w:rsidRDefault="006C36F6" w:rsidP="00180082">
            <w:pPr>
              <w:pStyle w:val="Odsekzoznamu"/>
              <w:spacing w:line="276" w:lineRule="auto"/>
              <w:ind w:left="0"/>
              <w:contextualSpacing w:val="0"/>
              <w:jc w:val="both"/>
              <w:rPr>
                <w:rFonts w:ascii="Garamond" w:hAnsi="Garamond"/>
              </w:rPr>
            </w:pPr>
            <w:r>
              <w:rPr>
                <w:rFonts w:ascii="Garamond" w:hAnsi="Garamond"/>
              </w:rPr>
              <w:t xml:space="preserve">Záväzok budúcich úprav </w:t>
            </w:r>
            <w:proofErr w:type="spellStart"/>
            <w:r>
              <w:rPr>
                <w:rFonts w:ascii="Garamond" w:hAnsi="Garamond"/>
              </w:rPr>
              <w:t>tokenizačného</w:t>
            </w:r>
            <w:proofErr w:type="spellEnd"/>
            <w:r>
              <w:rPr>
                <w:rFonts w:ascii="Garamond" w:hAnsi="Garamond"/>
              </w:rPr>
              <w:t xml:space="preserve"> Softvéru</w:t>
            </w:r>
            <w:r w:rsidR="004422A6">
              <w:rPr>
                <w:rFonts w:ascii="Garamond" w:hAnsi="Garamond"/>
              </w:rPr>
              <w:t xml:space="preserve"> (bod 4.8 Prílohy </w:t>
            </w:r>
            <w:r w:rsidR="003C7858">
              <w:rPr>
                <w:rFonts w:ascii="Garamond" w:hAnsi="Garamond"/>
              </w:rPr>
              <w:t>č. 1</w:t>
            </w:r>
            <w:r w:rsidR="000C7850">
              <w:rPr>
                <w:rFonts w:ascii="Garamond" w:hAnsi="Garamond"/>
              </w:rPr>
              <w:t xml:space="preserve"> Zmluvy</w:t>
            </w:r>
            <w:r w:rsidR="004422A6">
              <w:rPr>
                <w:rFonts w:ascii="Garamond" w:hAnsi="Garamond"/>
              </w:rPr>
              <w:t>)</w:t>
            </w:r>
          </w:p>
        </w:tc>
        <w:tc>
          <w:tcPr>
            <w:tcW w:w="3635" w:type="dxa"/>
          </w:tcPr>
          <w:p w14:paraId="05628218" w14:textId="20EDE79C" w:rsidR="00180082" w:rsidRDefault="00E334CB" w:rsidP="00180082">
            <w:pPr>
              <w:pStyle w:val="Odsekzoznamu"/>
              <w:spacing w:line="276" w:lineRule="auto"/>
              <w:ind w:left="0"/>
              <w:contextualSpacing w:val="0"/>
              <w:jc w:val="both"/>
              <w:rPr>
                <w:rFonts w:ascii="Garamond" w:hAnsi="Garamond"/>
              </w:rPr>
            </w:pPr>
            <w:r>
              <w:rPr>
                <w:rFonts w:ascii="Garamond" w:hAnsi="Garamond"/>
              </w:rPr>
              <w:t>2.500,- Eur</w:t>
            </w:r>
          </w:p>
        </w:tc>
      </w:tr>
    </w:tbl>
    <w:p w14:paraId="1188A5E6" w14:textId="2DF63F96" w:rsidR="00FB5CD8" w:rsidRPr="009C7257" w:rsidRDefault="00FB5CD8" w:rsidP="00AA3B1C">
      <w:pPr>
        <w:pStyle w:val="Odsekzoznamu"/>
        <w:numPr>
          <w:ilvl w:val="0"/>
          <w:numId w:val="12"/>
        </w:numPr>
        <w:spacing w:before="240" w:after="60" w:line="276" w:lineRule="auto"/>
        <w:ind w:left="357" w:hanging="357"/>
        <w:contextualSpacing w:val="0"/>
        <w:jc w:val="both"/>
        <w:rPr>
          <w:rFonts w:ascii="Garamond" w:hAnsi="Garamond"/>
        </w:rPr>
      </w:pPr>
      <w:r w:rsidRPr="009C7257">
        <w:rPr>
          <w:rFonts w:ascii="Garamond" w:eastAsia="Times New Roman" w:hAnsi="Garamond" w:cs="Arial"/>
          <w:lang w:eastAsia="sk-SK"/>
        </w:rPr>
        <w:t xml:space="preserve">K </w:t>
      </w:r>
      <w:r w:rsidR="00847256">
        <w:rPr>
          <w:rFonts w:ascii="Garamond" w:hAnsi="Garamond"/>
        </w:rPr>
        <w:t>C</w:t>
      </w:r>
      <w:r w:rsidRPr="009C7257">
        <w:rPr>
          <w:rFonts w:ascii="Garamond" w:hAnsi="Garamond"/>
        </w:rPr>
        <w:t>ene</w:t>
      </w:r>
      <w:r w:rsidRPr="009C7257">
        <w:rPr>
          <w:rFonts w:ascii="Garamond" w:eastAsia="Times New Roman" w:hAnsi="Garamond" w:cs="Arial"/>
          <w:lang w:eastAsia="sk-SK"/>
        </w:rPr>
        <w:t xml:space="preserve"> za dodané Zariadenia bude fakturovaná DPH v zmysle zákona číslo 222/2004 Z. z. o dani z</w:t>
      </w:r>
      <w:r w:rsidR="00236367">
        <w:rPr>
          <w:rFonts w:ascii="Garamond" w:eastAsia="Times New Roman" w:hAnsi="Garamond" w:cs="Arial"/>
          <w:lang w:eastAsia="sk-SK"/>
        </w:rPr>
        <w:t> </w:t>
      </w:r>
      <w:r w:rsidRPr="009C7257">
        <w:rPr>
          <w:rFonts w:ascii="Garamond" w:eastAsia="Times New Roman" w:hAnsi="Garamond" w:cs="Arial"/>
          <w:lang w:eastAsia="sk-SK"/>
        </w:rPr>
        <w:t xml:space="preserve">pridanej hodnoty v znení </w:t>
      </w:r>
      <w:r w:rsidRPr="009C7257">
        <w:rPr>
          <w:rFonts w:ascii="Garamond" w:hAnsi="Garamond"/>
        </w:rPr>
        <w:t>neskorších</w:t>
      </w:r>
      <w:r w:rsidRPr="009C7257">
        <w:rPr>
          <w:rFonts w:ascii="Garamond" w:eastAsia="Times New Roman" w:hAnsi="Garamond" w:cs="Arial"/>
          <w:lang w:eastAsia="sk-SK"/>
        </w:rPr>
        <w:t xml:space="preserve"> predpisov </w:t>
      </w:r>
      <w:bookmarkStart w:id="48" w:name="_Hlk81131825"/>
      <w:r w:rsidRPr="009C7257">
        <w:rPr>
          <w:rFonts w:ascii="Garamond" w:eastAsia="Times New Roman" w:hAnsi="Garamond" w:cs="Arial"/>
          <w:lang w:eastAsia="sk-SK"/>
        </w:rPr>
        <w:t>(ďalej aj ako „</w:t>
      </w:r>
      <w:r w:rsidRPr="009C7257">
        <w:rPr>
          <w:rFonts w:ascii="Garamond" w:eastAsia="Times New Roman" w:hAnsi="Garamond" w:cs="Arial"/>
          <w:b/>
          <w:bCs/>
          <w:lang w:eastAsia="sk-SK"/>
        </w:rPr>
        <w:t>Zákon o DPH</w:t>
      </w:r>
      <w:r w:rsidRPr="009C7257">
        <w:rPr>
          <w:rFonts w:ascii="Garamond" w:eastAsia="Times New Roman" w:hAnsi="Garamond" w:cs="Arial"/>
          <w:lang w:eastAsia="sk-SK"/>
        </w:rPr>
        <w:t>“).</w:t>
      </w:r>
      <w:bookmarkEnd w:id="48"/>
      <w:r w:rsidRPr="009C7257">
        <w:rPr>
          <w:rFonts w:ascii="Garamond" w:eastAsia="Times New Roman" w:hAnsi="Garamond" w:cs="Arial"/>
          <w:lang w:eastAsia="sk-SK"/>
        </w:rPr>
        <w:t xml:space="preserve"> </w:t>
      </w:r>
      <w:r w:rsidRPr="009C7257">
        <w:rPr>
          <w:rFonts w:ascii="Garamond" w:hAnsi="Garamond"/>
        </w:rPr>
        <w:t>Zmluvný poplatok je účtovaný bez DPH v súlade s § 39 ods. 1 Zákona o</w:t>
      </w:r>
      <w:r w:rsidR="00236367">
        <w:rPr>
          <w:rFonts w:ascii="Garamond" w:hAnsi="Garamond"/>
        </w:rPr>
        <w:t> </w:t>
      </w:r>
      <w:r w:rsidRPr="009C7257">
        <w:rPr>
          <w:rFonts w:ascii="Garamond" w:hAnsi="Garamond"/>
        </w:rPr>
        <w:t>DPH</w:t>
      </w:r>
      <w:r w:rsidR="00236367">
        <w:rPr>
          <w:rFonts w:ascii="Garamond" w:hAnsi="Garamond"/>
        </w:rPr>
        <w:t>,</w:t>
      </w:r>
      <w:r w:rsidRPr="009C7257">
        <w:rPr>
          <w:rFonts w:ascii="Garamond" w:hAnsi="Garamond"/>
        </w:rPr>
        <w:t xml:space="preserve"> v zmysle ktorého sú </w:t>
      </w:r>
      <w:r w:rsidR="00F4000E">
        <w:rPr>
          <w:rFonts w:ascii="Garamond" w:hAnsi="Garamond"/>
        </w:rPr>
        <w:t xml:space="preserve">tieto </w:t>
      </w:r>
      <w:r w:rsidRPr="009C7257">
        <w:rPr>
          <w:rFonts w:ascii="Garamond" w:hAnsi="Garamond"/>
        </w:rPr>
        <w:t>finančné služby oslobodené od dane podľa Zákona o DPH.</w:t>
      </w:r>
    </w:p>
    <w:p w14:paraId="7296D641" w14:textId="77777777" w:rsidR="00236367" w:rsidRDefault="00236367" w:rsidP="008D3639">
      <w:pPr>
        <w:pStyle w:val="Odsekzoznamu"/>
        <w:numPr>
          <w:ilvl w:val="0"/>
          <w:numId w:val="12"/>
        </w:numPr>
        <w:spacing w:after="0" w:line="276" w:lineRule="auto"/>
        <w:ind w:left="357" w:hanging="357"/>
        <w:contextualSpacing w:val="0"/>
        <w:jc w:val="both"/>
        <w:rPr>
          <w:rFonts w:ascii="Garamond" w:hAnsi="Garamond"/>
        </w:rPr>
      </w:pPr>
      <w:r>
        <w:rPr>
          <w:rFonts w:ascii="Garamond" w:hAnsi="Garamond"/>
        </w:rPr>
        <w:t>Cena za dodané Zariadenia zahrňuje:</w:t>
      </w:r>
    </w:p>
    <w:p w14:paraId="1FA67141" w14:textId="1396F36D" w:rsidR="00236367" w:rsidRDefault="00236367" w:rsidP="008D3639">
      <w:pPr>
        <w:pStyle w:val="Odsekzoznamu"/>
        <w:numPr>
          <w:ilvl w:val="0"/>
          <w:numId w:val="18"/>
        </w:numPr>
        <w:spacing w:after="60"/>
        <w:ind w:left="714" w:hanging="357"/>
        <w:contextualSpacing w:val="0"/>
        <w:jc w:val="both"/>
        <w:rPr>
          <w:rFonts w:ascii="Garamond" w:hAnsi="Garamond"/>
        </w:rPr>
      </w:pPr>
      <w:r>
        <w:rPr>
          <w:rFonts w:ascii="Garamond" w:hAnsi="Garamond"/>
        </w:rPr>
        <w:t xml:space="preserve">náklady na zabalenie a dopravu do miesta dodania podľa článku IV. Zmluvy, ako aj </w:t>
      </w:r>
      <w:r w:rsidR="006E108D">
        <w:rPr>
          <w:rFonts w:ascii="Garamond" w:hAnsi="Garamond"/>
        </w:rPr>
        <w:t xml:space="preserve">komplexné </w:t>
      </w:r>
      <w:r>
        <w:rPr>
          <w:rFonts w:ascii="Garamond" w:hAnsi="Garamond"/>
        </w:rPr>
        <w:t>výdavky spojené s dopravou;</w:t>
      </w:r>
    </w:p>
    <w:p w14:paraId="4F5384FB" w14:textId="77777777" w:rsidR="00236367" w:rsidRPr="002F4B73" w:rsidRDefault="00236367" w:rsidP="008D3639">
      <w:pPr>
        <w:pStyle w:val="Odsekzoznamu"/>
        <w:numPr>
          <w:ilvl w:val="0"/>
          <w:numId w:val="18"/>
        </w:numPr>
        <w:spacing w:after="60"/>
        <w:ind w:left="714" w:hanging="357"/>
        <w:contextualSpacing w:val="0"/>
        <w:jc w:val="both"/>
        <w:rPr>
          <w:rFonts w:ascii="Garamond" w:hAnsi="Garamond"/>
        </w:rPr>
      </w:pPr>
      <w:r w:rsidRPr="002F4B73">
        <w:rPr>
          <w:rFonts w:ascii="Garamond" w:hAnsi="Garamond"/>
        </w:rPr>
        <w:t>ekologická likvidácia odpadu a obalov a služby s ňou spojené;</w:t>
      </w:r>
    </w:p>
    <w:p w14:paraId="52217E21" w14:textId="4C8C24F5" w:rsidR="00236367" w:rsidRPr="002F4B73" w:rsidRDefault="00236367" w:rsidP="008D3639">
      <w:pPr>
        <w:pStyle w:val="Odsekzoznamu"/>
        <w:numPr>
          <w:ilvl w:val="0"/>
          <w:numId w:val="18"/>
        </w:numPr>
        <w:spacing w:after="60"/>
        <w:ind w:left="714" w:hanging="357"/>
        <w:contextualSpacing w:val="0"/>
        <w:jc w:val="both"/>
        <w:rPr>
          <w:rFonts w:ascii="Garamond" w:hAnsi="Garamond"/>
        </w:rPr>
      </w:pPr>
      <w:r w:rsidRPr="002F4B73">
        <w:rPr>
          <w:rFonts w:ascii="Garamond" w:hAnsi="Garamond"/>
        </w:rPr>
        <w:t>záručn</w:t>
      </w:r>
      <w:r w:rsidR="002F4B73" w:rsidRPr="00E51B11">
        <w:rPr>
          <w:rFonts w:ascii="Garamond" w:hAnsi="Garamond"/>
        </w:rPr>
        <w:t>ý</w:t>
      </w:r>
      <w:r w:rsidRPr="002F4B73">
        <w:rPr>
          <w:rFonts w:ascii="Garamond" w:hAnsi="Garamond"/>
        </w:rPr>
        <w:t xml:space="preserve"> </w:t>
      </w:r>
      <w:r w:rsidR="003309B4">
        <w:rPr>
          <w:rFonts w:ascii="Garamond" w:hAnsi="Garamond"/>
        </w:rPr>
        <w:t>a </w:t>
      </w:r>
      <w:r w:rsidR="004B4201">
        <w:rPr>
          <w:rFonts w:ascii="Garamond" w:hAnsi="Garamond"/>
        </w:rPr>
        <w:t>mimozáručný</w:t>
      </w:r>
      <w:r w:rsidR="003309B4">
        <w:rPr>
          <w:rFonts w:ascii="Garamond" w:hAnsi="Garamond"/>
        </w:rPr>
        <w:t xml:space="preserve"> </w:t>
      </w:r>
      <w:r w:rsidR="002F4B73" w:rsidRPr="00E51B11">
        <w:rPr>
          <w:rFonts w:ascii="Garamond" w:hAnsi="Garamond"/>
        </w:rPr>
        <w:t>servis podľa článku IX. Zmluvy</w:t>
      </w:r>
      <w:r w:rsidRPr="002F4B73">
        <w:rPr>
          <w:rFonts w:ascii="Garamond" w:hAnsi="Garamond"/>
        </w:rPr>
        <w:t>;</w:t>
      </w:r>
    </w:p>
    <w:p w14:paraId="69F095DF" w14:textId="77777777" w:rsidR="00236367" w:rsidRPr="002F4B73" w:rsidRDefault="00236367" w:rsidP="00F4000E">
      <w:pPr>
        <w:pStyle w:val="Zarkazkladnhotextu2"/>
        <w:numPr>
          <w:ilvl w:val="0"/>
          <w:numId w:val="18"/>
        </w:numPr>
        <w:tabs>
          <w:tab w:val="left" w:pos="426"/>
        </w:tabs>
        <w:spacing w:before="0" w:after="60"/>
        <w:rPr>
          <w:rFonts w:ascii="Garamond" w:hAnsi="Garamond"/>
          <w:sz w:val="22"/>
          <w:szCs w:val="22"/>
        </w:rPr>
      </w:pPr>
      <w:r w:rsidRPr="002F4B73">
        <w:rPr>
          <w:rFonts w:ascii="Garamond" w:hAnsi="Garamond"/>
          <w:sz w:val="22"/>
          <w:szCs w:val="22"/>
        </w:rPr>
        <w:t>dodanie technickej a užívateľskej dokumentácie.</w:t>
      </w:r>
    </w:p>
    <w:p w14:paraId="6E02ACBF" w14:textId="167BB41D" w:rsidR="00731FFA" w:rsidRDefault="00731FFA" w:rsidP="00731FFA">
      <w:pPr>
        <w:pStyle w:val="Odsekzoznamu"/>
        <w:numPr>
          <w:ilvl w:val="0"/>
          <w:numId w:val="12"/>
        </w:numPr>
        <w:spacing w:after="60"/>
        <w:ind w:left="357" w:hanging="357"/>
        <w:contextualSpacing w:val="0"/>
        <w:jc w:val="both"/>
        <w:rPr>
          <w:rFonts w:ascii="Garamond" w:hAnsi="Garamond"/>
        </w:rPr>
      </w:pPr>
      <w:r>
        <w:rPr>
          <w:rFonts w:ascii="Garamond" w:hAnsi="Garamond"/>
        </w:rPr>
        <w:t>C</w:t>
      </w:r>
      <w:r w:rsidRPr="004B29EC">
        <w:rPr>
          <w:rFonts w:ascii="Garamond" w:hAnsi="Garamond"/>
        </w:rPr>
        <w:t>ena</w:t>
      </w:r>
      <w:r>
        <w:rPr>
          <w:rFonts w:ascii="Garamond" w:hAnsi="Garamond"/>
        </w:rPr>
        <w:t xml:space="preserve"> za dodané Zariadenia</w:t>
      </w:r>
      <w:r w:rsidRPr="004B29EC">
        <w:rPr>
          <w:rFonts w:ascii="Garamond" w:hAnsi="Garamond"/>
        </w:rPr>
        <w:t xml:space="preserve"> bude uhradená po častiach. Právo na zaplatenie časti</w:t>
      </w:r>
      <w:r>
        <w:rPr>
          <w:rFonts w:ascii="Garamond" w:hAnsi="Garamond"/>
        </w:rPr>
        <w:t xml:space="preserve"> C</w:t>
      </w:r>
      <w:r w:rsidRPr="004B29EC">
        <w:rPr>
          <w:rFonts w:ascii="Garamond" w:hAnsi="Garamond"/>
        </w:rPr>
        <w:t>eny vzniká po</w:t>
      </w:r>
      <w:r>
        <w:rPr>
          <w:rFonts w:ascii="Garamond" w:hAnsi="Garamond"/>
        </w:rPr>
        <w:t> jednotlivých dodávkach Zariadení Prevádzkovateľovi</w:t>
      </w:r>
      <w:r w:rsidRPr="004B29EC">
        <w:rPr>
          <w:rFonts w:ascii="Garamond" w:hAnsi="Garamond"/>
        </w:rPr>
        <w:t xml:space="preserve"> </w:t>
      </w:r>
      <w:r>
        <w:rPr>
          <w:rFonts w:ascii="Garamond" w:hAnsi="Garamond"/>
        </w:rPr>
        <w:t>na základe podpísaného Protokolu u odovzdaní a prevzatí Zariadení podľa bodu 4.3 Zmluvy.</w:t>
      </w:r>
      <w:r w:rsidRPr="00D86485">
        <w:t xml:space="preserve"> </w:t>
      </w:r>
      <w:r w:rsidRPr="00D86485">
        <w:rPr>
          <w:rFonts w:ascii="Garamond" w:hAnsi="Garamond"/>
        </w:rPr>
        <w:t>C</w:t>
      </w:r>
      <w:r>
        <w:rPr>
          <w:rFonts w:ascii="Garamond" w:hAnsi="Garamond"/>
        </w:rPr>
        <w:t>elková c</w:t>
      </w:r>
      <w:r w:rsidRPr="00D86485">
        <w:rPr>
          <w:rFonts w:ascii="Garamond" w:hAnsi="Garamond"/>
        </w:rPr>
        <w:t xml:space="preserve">ena </w:t>
      </w:r>
      <w:r>
        <w:rPr>
          <w:rFonts w:ascii="Garamond" w:hAnsi="Garamond"/>
        </w:rPr>
        <w:t>bude</w:t>
      </w:r>
      <w:r w:rsidRPr="00D86485">
        <w:rPr>
          <w:rFonts w:ascii="Garamond" w:hAnsi="Garamond"/>
        </w:rPr>
        <w:t xml:space="preserve"> určená ako súčet jednotkových cien dodaných položiek z cenovej ponuky podľa Prílohy </w:t>
      </w:r>
      <w:r w:rsidR="003C7858">
        <w:rPr>
          <w:rFonts w:ascii="Garamond" w:hAnsi="Garamond"/>
        </w:rPr>
        <w:t>č. 2a</w:t>
      </w:r>
      <w:r w:rsidR="009A40A9">
        <w:rPr>
          <w:rFonts w:ascii="Garamond" w:hAnsi="Garamond"/>
        </w:rPr>
        <w:t xml:space="preserve"> Zmluvy</w:t>
      </w:r>
      <w:r w:rsidR="00847256">
        <w:rPr>
          <w:rFonts w:ascii="Garamond" w:hAnsi="Garamond"/>
        </w:rPr>
        <w:t xml:space="preserve"> za počet upresnených položiek podľa bodu 4.2 Zmluvy</w:t>
      </w:r>
      <w:r>
        <w:rPr>
          <w:rFonts w:ascii="Garamond" w:hAnsi="Garamond"/>
        </w:rPr>
        <w:t>.</w:t>
      </w:r>
      <w:r w:rsidRPr="00D86485">
        <w:rPr>
          <w:rFonts w:ascii="Garamond" w:hAnsi="Garamond"/>
        </w:rPr>
        <w:t xml:space="preserve"> </w:t>
      </w:r>
      <w:r>
        <w:rPr>
          <w:rFonts w:ascii="Garamond" w:hAnsi="Garamond"/>
        </w:rPr>
        <w:t xml:space="preserve">Prevádzkovateľ uhradí </w:t>
      </w:r>
      <w:r w:rsidRPr="0087309A">
        <w:rPr>
          <w:rFonts w:ascii="Garamond" w:hAnsi="Garamond"/>
        </w:rPr>
        <w:t xml:space="preserve">Cenu za jednotlivé </w:t>
      </w:r>
      <w:r>
        <w:rPr>
          <w:rFonts w:ascii="Garamond" w:hAnsi="Garamond"/>
        </w:rPr>
        <w:t>dodávky Zariadení</w:t>
      </w:r>
      <w:r w:rsidRPr="0087309A">
        <w:rPr>
          <w:rFonts w:ascii="Garamond" w:hAnsi="Garamond"/>
        </w:rPr>
        <w:t xml:space="preserve"> na základe </w:t>
      </w:r>
      <w:r>
        <w:rPr>
          <w:rFonts w:ascii="Garamond" w:hAnsi="Garamond"/>
        </w:rPr>
        <w:t xml:space="preserve">Poskytovateľom vystavených </w:t>
      </w:r>
      <w:r w:rsidRPr="0087309A">
        <w:rPr>
          <w:rFonts w:ascii="Garamond" w:hAnsi="Garamond"/>
        </w:rPr>
        <w:t>faktúr (daňových dokladov)</w:t>
      </w:r>
      <w:r>
        <w:rPr>
          <w:rFonts w:ascii="Garamond" w:hAnsi="Garamond"/>
        </w:rPr>
        <w:t>. Poskytovateľ</w:t>
      </w:r>
      <w:r w:rsidRPr="0087309A">
        <w:rPr>
          <w:rFonts w:ascii="Garamond" w:hAnsi="Garamond"/>
        </w:rPr>
        <w:t xml:space="preserve"> je oprávnený </w:t>
      </w:r>
      <w:r>
        <w:rPr>
          <w:rFonts w:ascii="Garamond" w:hAnsi="Garamond"/>
        </w:rPr>
        <w:t xml:space="preserve">a povinný </w:t>
      </w:r>
      <w:r w:rsidRPr="0087309A">
        <w:rPr>
          <w:rFonts w:ascii="Garamond" w:hAnsi="Garamond"/>
        </w:rPr>
        <w:t xml:space="preserve">vystaviť faktúru </w:t>
      </w:r>
      <w:r>
        <w:rPr>
          <w:rFonts w:ascii="Garamond" w:hAnsi="Garamond"/>
        </w:rPr>
        <w:t xml:space="preserve">do 15 dní odo dňa vzniku daňovej povinnosti, a to </w:t>
      </w:r>
      <w:r w:rsidRPr="0087309A">
        <w:rPr>
          <w:rFonts w:ascii="Garamond" w:hAnsi="Garamond"/>
        </w:rPr>
        <w:t xml:space="preserve">na základe </w:t>
      </w:r>
      <w:r>
        <w:rPr>
          <w:rFonts w:ascii="Garamond" w:hAnsi="Garamond"/>
        </w:rPr>
        <w:lastRenderedPageBreak/>
        <w:t>P</w:t>
      </w:r>
      <w:r w:rsidRPr="0087309A">
        <w:rPr>
          <w:rFonts w:ascii="Garamond" w:hAnsi="Garamond"/>
        </w:rPr>
        <w:t xml:space="preserve">rotokolu o odovzdaní a prevzatí </w:t>
      </w:r>
      <w:r>
        <w:rPr>
          <w:rFonts w:ascii="Garamond" w:hAnsi="Garamond"/>
        </w:rPr>
        <w:t>Zariadení</w:t>
      </w:r>
      <w:r w:rsidRPr="0087309A">
        <w:rPr>
          <w:rFonts w:ascii="Garamond" w:hAnsi="Garamond"/>
        </w:rPr>
        <w:t xml:space="preserve"> podpísaného obidvomi Zmluvnými stranami</w:t>
      </w:r>
      <w:r>
        <w:rPr>
          <w:rFonts w:ascii="Garamond" w:hAnsi="Garamond"/>
        </w:rPr>
        <w:t xml:space="preserve"> a doručiť faktúru Prevádzkovateľovi na adresu uvedenú v záhlaví tejto Zmluvy</w:t>
      </w:r>
      <w:r w:rsidRPr="0087309A">
        <w:rPr>
          <w:rFonts w:ascii="Garamond" w:hAnsi="Garamond"/>
        </w:rPr>
        <w:t>.</w:t>
      </w:r>
    </w:p>
    <w:p w14:paraId="4F0E6B83" w14:textId="22240411" w:rsidR="008C2389" w:rsidRPr="002F4B73" w:rsidRDefault="009C7257" w:rsidP="008D3639">
      <w:pPr>
        <w:pStyle w:val="Odsekzoznamu"/>
        <w:numPr>
          <w:ilvl w:val="0"/>
          <w:numId w:val="12"/>
        </w:numPr>
        <w:spacing w:after="0" w:line="276" w:lineRule="auto"/>
        <w:ind w:left="357" w:hanging="357"/>
        <w:contextualSpacing w:val="0"/>
        <w:jc w:val="both"/>
        <w:rPr>
          <w:rFonts w:ascii="Garamond" w:hAnsi="Garamond"/>
        </w:rPr>
      </w:pPr>
      <w:r w:rsidRPr="002F4B73">
        <w:rPr>
          <w:rFonts w:ascii="Garamond" w:hAnsi="Garamond"/>
        </w:rPr>
        <w:t>Zmluvný poplatok</w:t>
      </w:r>
      <w:r w:rsidR="001D406C" w:rsidRPr="002F4B73">
        <w:rPr>
          <w:rFonts w:ascii="Garamond" w:hAnsi="Garamond"/>
        </w:rPr>
        <w:t xml:space="preserve"> Poskytovateľa zahŕňa cenu za všetky služby, dodávky a súvisiace činnosti potrebné na správne a úplné splnenie </w:t>
      </w:r>
      <w:r w:rsidRPr="002F4B73">
        <w:rPr>
          <w:rFonts w:ascii="Garamond" w:hAnsi="Garamond"/>
        </w:rPr>
        <w:t xml:space="preserve">podmienok </w:t>
      </w:r>
      <w:r w:rsidR="001D406C" w:rsidRPr="002F4B73">
        <w:rPr>
          <w:rFonts w:ascii="Garamond" w:hAnsi="Garamond"/>
        </w:rPr>
        <w:t>verejné</w:t>
      </w:r>
      <w:r w:rsidRPr="002F4B73">
        <w:rPr>
          <w:rFonts w:ascii="Garamond" w:hAnsi="Garamond"/>
        </w:rPr>
        <w:t>ho</w:t>
      </w:r>
      <w:r w:rsidR="001D406C" w:rsidRPr="002F4B73">
        <w:rPr>
          <w:rFonts w:ascii="Garamond" w:hAnsi="Garamond"/>
        </w:rPr>
        <w:t xml:space="preserve"> obstarávani</w:t>
      </w:r>
      <w:r w:rsidRPr="002F4B73">
        <w:rPr>
          <w:rFonts w:ascii="Garamond" w:hAnsi="Garamond"/>
        </w:rPr>
        <w:t>a</w:t>
      </w:r>
      <w:r w:rsidR="001D406C" w:rsidRPr="002F4B73">
        <w:rPr>
          <w:rFonts w:ascii="Garamond" w:hAnsi="Garamond"/>
        </w:rPr>
        <w:t>. V odmene bude zahrnutá</w:t>
      </w:r>
      <w:r w:rsidR="00FB5CD8" w:rsidRPr="002F4B73">
        <w:rPr>
          <w:rFonts w:ascii="Garamond" w:hAnsi="Garamond"/>
        </w:rPr>
        <w:t>(é)</w:t>
      </w:r>
      <w:r w:rsidR="001D406C" w:rsidRPr="002F4B73">
        <w:rPr>
          <w:rFonts w:ascii="Garamond" w:hAnsi="Garamond"/>
        </w:rPr>
        <w:t xml:space="preserve"> aj</w:t>
      </w:r>
      <w:r w:rsidR="00FB5CD8" w:rsidRPr="002F4B73">
        <w:rPr>
          <w:rFonts w:ascii="Garamond" w:hAnsi="Garamond"/>
        </w:rPr>
        <w:t>:</w:t>
      </w:r>
      <w:r w:rsidR="001D406C" w:rsidRPr="002F4B73">
        <w:rPr>
          <w:rFonts w:ascii="Garamond" w:hAnsi="Garamond"/>
        </w:rPr>
        <w:t xml:space="preserve"> </w:t>
      </w:r>
    </w:p>
    <w:p w14:paraId="60DB2709" w14:textId="201BB175" w:rsidR="008C2389" w:rsidRPr="002F4B73" w:rsidRDefault="00FB5CD8" w:rsidP="008D3639">
      <w:pPr>
        <w:pStyle w:val="Odsekzoznamu"/>
        <w:numPr>
          <w:ilvl w:val="0"/>
          <w:numId w:val="16"/>
        </w:numPr>
        <w:spacing w:after="60"/>
        <w:contextualSpacing w:val="0"/>
        <w:jc w:val="both"/>
        <w:rPr>
          <w:rFonts w:ascii="Garamond" w:hAnsi="Garamond"/>
        </w:rPr>
      </w:pPr>
      <w:r w:rsidRPr="002F4B73">
        <w:rPr>
          <w:rFonts w:ascii="Garamond" w:hAnsi="Garamond"/>
        </w:rPr>
        <w:t xml:space="preserve">cena </w:t>
      </w:r>
      <w:r w:rsidR="001D406C" w:rsidRPr="002F4B73">
        <w:rPr>
          <w:rFonts w:ascii="Garamond" w:hAnsi="Garamond"/>
        </w:rPr>
        <w:t xml:space="preserve">dodávaného </w:t>
      </w:r>
      <w:r w:rsidR="009C7257" w:rsidRPr="002F4B73">
        <w:rPr>
          <w:rFonts w:ascii="Garamond" w:hAnsi="Garamond"/>
        </w:rPr>
        <w:t>Softvéru a tzv. upgradu („vylepšenia“ resp. technické</w:t>
      </w:r>
      <w:r w:rsidR="007669ED">
        <w:rPr>
          <w:rFonts w:ascii="Garamond" w:hAnsi="Garamond"/>
        </w:rPr>
        <w:t>ho</w:t>
      </w:r>
      <w:r w:rsidR="009C7257" w:rsidRPr="002F4B73">
        <w:rPr>
          <w:rFonts w:ascii="Garamond" w:hAnsi="Garamond"/>
        </w:rPr>
        <w:t xml:space="preserve"> </w:t>
      </w:r>
      <w:r w:rsidR="007669ED" w:rsidRPr="002F4B73">
        <w:rPr>
          <w:rFonts w:ascii="Garamond" w:hAnsi="Garamond"/>
        </w:rPr>
        <w:t>zhodnoteni</w:t>
      </w:r>
      <w:r w:rsidR="007669ED">
        <w:rPr>
          <w:rFonts w:ascii="Garamond" w:hAnsi="Garamond"/>
        </w:rPr>
        <w:t>a</w:t>
      </w:r>
      <w:r w:rsidR="007669ED" w:rsidRPr="002F4B73">
        <w:rPr>
          <w:rFonts w:ascii="Garamond" w:hAnsi="Garamond"/>
        </w:rPr>
        <w:t xml:space="preserve"> </w:t>
      </w:r>
      <w:r w:rsidR="009C7257" w:rsidRPr="002F4B73">
        <w:rPr>
          <w:rFonts w:ascii="Garamond" w:hAnsi="Garamond"/>
        </w:rPr>
        <w:t>dodaného softvéru) a tzv. updatu (aktualizácie) dodaného Softvéru, vrátane technickej a užívateľskej dokumentácie nevyhnutne potrebnej k ďalšiemu užívaniu Softvéru</w:t>
      </w:r>
      <w:r w:rsidR="008C2389" w:rsidRPr="002F4B73">
        <w:rPr>
          <w:rFonts w:ascii="Garamond" w:hAnsi="Garamond"/>
        </w:rPr>
        <w:t xml:space="preserve"> a cena poskytnutých licencií, </w:t>
      </w:r>
      <w:r w:rsidRPr="002F4B73">
        <w:rPr>
          <w:rFonts w:ascii="Garamond" w:hAnsi="Garamond"/>
        </w:rPr>
        <w:t xml:space="preserve">nevyhnutne potrebných </w:t>
      </w:r>
      <w:r w:rsidR="00F4000E">
        <w:rPr>
          <w:rFonts w:ascii="Garamond" w:hAnsi="Garamond"/>
        </w:rPr>
        <w:t>pri</w:t>
      </w:r>
      <w:r w:rsidR="00F4000E" w:rsidRPr="002F4B73">
        <w:rPr>
          <w:rFonts w:ascii="Garamond" w:hAnsi="Garamond"/>
        </w:rPr>
        <w:t xml:space="preserve"> </w:t>
      </w:r>
      <w:r w:rsidR="008C2389" w:rsidRPr="002F4B73">
        <w:rPr>
          <w:rFonts w:ascii="Garamond" w:hAnsi="Garamond"/>
        </w:rPr>
        <w:t xml:space="preserve">poskytovaní služieb </w:t>
      </w:r>
      <w:proofErr w:type="spellStart"/>
      <w:r w:rsidR="008C2389" w:rsidRPr="002F4B73">
        <w:rPr>
          <w:rFonts w:ascii="Garamond" w:hAnsi="Garamond"/>
          <w:i/>
          <w:iCs/>
          <w:sz w:val="24"/>
          <w:szCs w:val="24"/>
        </w:rPr>
        <w:t>acquir</w:t>
      </w:r>
      <w:r w:rsidR="001A2AB0" w:rsidRPr="002F4B73">
        <w:rPr>
          <w:rFonts w:ascii="Garamond" w:hAnsi="Garamond"/>
          <w:i/>
          <w:iCs/>
          <w:sz w:val="24"/>
          <w:szCs w:val="24"/>
        </w:rPr>
        <w:t>era</w:t>
      </w:r>
      <w:proofErr w:type="spellEnd"/>
      <w:r w:rsidRPr="002F4B73">
        <w:rPr>
          <w:rFonts w:ascii="Garamond" w:hAnsi="Garamond"/>
          <w:sz w:val="24"/>
          <w:szCs w:val="24"/>
        </w:rPr>
        <w:t>;</w:t>
      </w:r>
    </w:p>
    <w:p w14:paraId="37300A98" w14:textId="6ED790FD" w:rsidR="00FB5CD8" w:rsidRPr="00FB5CD8" w:rsidRDefault="008C2389" w:rsidP="008D3639">
      <w:pPr>
        <w:pStyle w:val="Odsekzoznamu"/>
        <w:numPr>
          <w:ilvl w:val="0"/>
          <w:numId w:val="16"/>
        </w:numPr>
        <w:spacing w:after="0" w:line="276" w:lineRule="auto"/>
        <w:ind w:left="714" w:hanging="357"/>
        <w:contextualSpacing w:val="0"/>
        <w:jc w:val="both"/>
        <w:rPr>
          <w:rFonts w:ascii="Garamond" w:hAnsi="Garamond"/>
        </w:rPr>
      </w:pPr>
      <w:r w:rsidRPr="002F4B73">
        <w:rPr>
          <w:rFonts w:ascii="Garamond" w:hAnsi="Garamond"/>
        </w:rPr>
        <w:t>náklady</w:t>
      </w:r>
      <w:r w:rsidRPr="00FB5CD8">
        <w:rPr>
          <w:rFonts w:ascii="Garamond" w:hAnsi="Garamond"/>
        </w:rPr>
        <w:t xml:space="preserve"> na kompletné technické riešenie služby, vrátane nákladov na vývoj Softvéru pre akceptáciu kartových platobných prostriedkov pre </w:t>
      </w:r>
      <w:r w:rsidR="00FB5CD8" w:rsidRPr="00FB5CD8">
        <w:rPr>
          <w:rFonts w:ascii="Garamond" w:hAnsi="Garamond"/>
        </w:rPr>
        <w:t xml:space="preserve">Zariadenia </w:t>
      </w:r>
      <w:r w:rsidRPr="00FB5CD8">
        <w:rPr>
          <w:rFonts w:ascii="Garamond" w:hAnsi="Garamond"/>
        </w:rPr>
        <w:t>v</w:t>
      </w:r>
      <w:r w:rsidR="002C272B">
        <w:rPr>
          <w:rFonts w:ascii="Garamond" w:hAnsi="Garamond"/>
        </w:rPr>
        <w:t xml:space="preserve"> autobusoch </w:t>
      </w:r>
      <w:r w:rsidR="00FB5CD8" w:rsidRPr="00FB5CD8">
        <w:rPr>
          <w:rFonts w:ascii="Garamond" w:hAnsi="Garamond"/>
        </w:rPr>
        <w:t>zapojených do IDS BB</w:t>
      </w:r>
      <w:r w:rsidR="00FB5CD8">
        <w:rPr>
          <w:rFonts w:ascii="Garamond" w:hAnsi="Garamond"/>
        </w:rPr>
        <w:t>;</w:t>
      </w:r>
    </w:p>
    <w:p w14:paraId="1FEEF30E" w14:textId="6084B298" w:rsidR="00FB5CD8" w:rsidRPr="00FB5CD8" w:rsidRDefault="00FB5CD8" w:rsidP="008D3639">
      <w:pPr>
        <w:pStyle w:val="Odsekzoznamu"/>
        <w:numPr>
          <w:ilvl w:val="0"/>
          <w:numId w:val="16"/>
        </w:numPr>
        <w:spacing w:after="60" w:line="276" w:lineRule="auto"/>
        <w:ind w:left="714" w:hanging="357"/>
        <w:contextualSpacing w:val="0"/>
        <w:jc w:val="both"/>
        <w:rPr>
          <w:rFonts w:ascii="Garamond" w:hAnsi="Garamond"/>
        </w:rPr>
      </w:pPr>
      <w:r>
        <w:rPr>
          <w:rFonts w:ascii="Garamond" w:hAnsi="Garamond"/>
        </w:rPr>
        <w:t>n</w:t>
      </w:r>
      <w:r w:rsidRPr="00A647FC">
        <w:rPr>
          <w:rFonts w:ascii="Garamond" w:hAnsi="Garamond"/>
        </w:rPr>
        <w:t xml:space="preserve">áklady Poskytovateľa súvisiace s poskytovaním služieb </w:t>
      </w:r>
      <w:proofErr w:type="spellStart"/>
      <w:r w:rsidRPr="000253BB">
        <w:rPr>
          <w:rFonts w:ascii="Garamond" w:hAnsi="Garamond"/>
          <w:i/>
          <w:iCs/>
          <w:sz w:val="24"/>
          <w:szCs w:val="24"/>
        </w:rPr>
        <w:t>acqirera</w:t>
      </w:r>
      <w:proofErr w:type="spellEnd"/>
      <w:r w:rsidRPr="000253BB">
        <w:rPr>
          <w:rFonts w:ascii="Garamond" w:hAnsi="Garamond"/>
          <w:sz w:val="24"/>
          <w:szCs w:val="24"/>
        </w:rPr>
        <w:t xml:space="preserve"> </w:t>
      </w:r>
      <w:r w:rsidRPr="00A647FC">
        <w:rPr>
          <w:rFonts w:ascii="Garamond" w:hAnsi="Garamond"/>
        </w:rPr>
        <w:t xml:space="preserve">na spracovanie transakcií, </w:t>
      </w:r>
      <w:r>
        <w:rPr>
          <w:rFonts w:ascii="Garamond" w:hAnsi="Garamond"/>
        </w:rPr>
        <w:t xml:space="preserve">a to </w:t>
      </w:r>
      <w:r w:rsidRPr="00A647FC">
        <w:rPr>
          <w:rFonts w:ascii="Garamond" w:hAnsi="Garamond"/>
        </w:rPr>
        <w:t>vrátane marže</w:t>
      </w:r>
      <w:r>
        <w:rPr>
          <w:rFonts w:ascii="Garamond" w:hAnsi="Garamond"/>
        </w:rPr>
        <w:t>.</w:t>
      </w:r>
    </w:p>
    <w:p w14:paraId="2AF6FCC3" w14:textId="67CF0088" w:rsidR="009F04D9" w:rsidRPr="005F4B38" w:rsidRDefault="003309B4" w:rsidP="008D3639">
      <w:pPr>
        <w:pStyle w:val="Odsekzoznamu"/>
        <w:numPr>
          <w:ilvl w:val="0"/>
          <w:numId w:val="12"/>
        </w:numPr>
        <w:spacing w:after="60"/>
        <w:ind w:left="357" w:hanging="357"/>
        <w:contextualSpacing w:val="0"/>
        <w:jc w:val="both"/>
        <w:rPr>
          <w:rFonts w:ascii="Garamond" w:hAnsi="Garamond"/>
        </w:rPr>
      </w:pPr>
      <w:r>
        <w:rPr>
          <w:rFonts w:ascii="Garamond" w:hAnsi="Garamond"/>
        </w:rPr>
        <w:t xml:space="preserve">Súčasťou Zmluvného poplatku nie je </w:t>
      </w:r>
      <w:r w:rsidRPr="002F4B73">
        <w:rPr>
          <w:rFonts w:ascii="Garamond" w:hAnsi="Garamond"/>
        </w:rPr>
        <w:t>medzibanková sadzba poplatku a sadzba poplatku kartových asociácií</w:t>
      </w:r>
      <w:r w:rsidR="008152CF">
        <w:rPr>
          <w:rFonts w:ascii="Garamond" w:hAnsi="Garamond"/>
        </w:rPr>
        <w:t xml:space="preserve"> platná pre vykonané transakcie</w:t>
      </w:r>
      <w:r>
        <w:rPr>
          <w:rFonts w:ascii="Garamond" w:hAnsi="Garamond"/>
        </w:rPr>
        <w:t xml:space="preserve">. </w:t>
      </w:r>
      <w:r w:rsidR="008152CF">
        <w:rPr>
          <w:rFonts w:ascii="Garamond" w:hAnsi="Garamond"/>
        </w:rPr>
        <w:t>M</w:t>
      </w:r>
      <w:r w:rsidR="008152CF" w:rsidRPr="002F4B73">
        <w:rPr>
          <w:rFonts w:ascii="Garamond" w:hAnsi="Garamond"/>
        </w:rPr>
        <w:t>edzibanková sadzba poplatku a sadzba poplatku kartových asociácií</w:t>
      </w:r>
      <w:r w:rsidR="008152CF" w:rsidRPr="008152CF">
        <w:rPr>
          <w:rFonts w:ascii="Garamond" w:hAnsi="Garamond"/>
        </w:rPr>
        <w:t xml:space="preserve"> </w:t>
      </w:r>
      <w:r w:rsidR="008152CF">
        <w:rPr>
          <w:rFonts w:ascii="Garamond" w:hAnsi="Garamond"/>
        </w:rPr>
        <w:t xml:space="preserve">bude Poskytovateľovi uhradená v skutočnej výške, ktorú je Poskytovateľ povinný doložiť aktuálnymi sadzobníkmi. </w:t>
      </w:r>
      <w:r w:rsidR="009F04D9" w:rsidRPr="005F4B38">
        <w:rPr>
          <w:rFonts w:ascii="Garamond" w:hAnsi="Garamond"/>
        </w:rPr>
        <w:t>Poskytovateľ nie je</w:t>
      </w:r>
      <w:r w:rsidR="008152CF">
        <w:rPr>
          <w:rFonts w:ascii="Garamond" w:hAnsi="Garamond"/>
        </w:rPr>
        <w:t>, okrem platby podľa predchádzajúcej vety,</w:t>
      </w:r>
      <w:r w:rsidR="009F04D9" w:rsidRPr="005F4B38">
        <w:rPr>
          <w:rFonts w:ascii="Garamond" w:hAnsi="Garamond"/>
        </w:rPr>
        <w:t xml:space="preserve"> oprávnený požadovať akékoľvek dodatočné platby nad rámec dohodnutej odmeny</w:t>
      </w:r>
      <w:r w:rsidR="00236367" w:rsidRPr="005F4B38">
        <w:rPr>
          <w:rFonts w:ascii="Garamond" w:hAnsi="Garamond"/>
        </w:rPr>
        <w:t xml:space="preserve"> podľa tohto článku Zmluvy</w:t>
      </w:r>
      <w:r w:rsidR="009F04D9" w:rsidRPr="005F4B38">
        <w:rPr>
          <w:rFonts w:ascii="Garamond" w:hAnsi="Garamond"/>
        </w:rPr>
        <w:t>.</w:t>
      </w:r>
    </w:p>
    <w:p w14:paraId="5ACA1AE3" w14:textId="25BF1922" w:rsidR="00750796" w:rsidRDefault="00750796" w:rsidP="008D3639">
      <w:pPr>
        <w:pStyle w:val="Odsekzoznamu"/>
        <w:numPr>
          <w:ilvl w:val="0"/>
          <w:numId w:val="12"/>
        </w:numPr>
        <w:spacing w:after="60"/>
        <w:ind w:left="357" w:hanging="357"/>
        <w:contextualSpacing w:val="0"/>
        <w:jc w:val="both"/>
        <w:rPr>
          <w:rFonts w:ascii="Garamond" w:hAnsi="Garamond"/>
        </w:rPr>
      </w:pPr>
      <w:r>
        <w:rPr>
          <w:rFonts w:ascii="Garamond" w:hAnsi="Garamond"/>
        </w:rPr>
        <w:t>Zmluvný poplatok</w:t>
      </w:r>
      <w:r w:rsidR="008152CF">
        <w:rPr>
          <w:rFonts w:ascii="Garamond" w:hAnsi="Garamond"/>
        </w:rPr>
        <w:t xml:space="preserve">, </w:t>
      </w:r>
      <w:r w:rsidR="008152CF" w:rsidRPr="002F4B73">
        <w:rPr>
          <w:rFonts w:ascii="Garamond" w:hAnsi="Garamond"/>
        </w:rPr>
        <w:t>medzibanková sadzba poplatku a sadzba poplatku kartových asociácií</w:t>
      </w:r>
      <w:r w:rsidR="008152CF">
        <w:rPr>
          <w:rFonts w:ascii="Garamond" w:hAnsi="Garamond"/>
        </w:rPr>
        <w:t xml:space="preserve"> budú vyčíslené </w:t>
      </w:r>
      <w:r>
        <w:rPr>
          <w:rFonts w:ascii="Garamond" w:hAnsi="Garamond"/>
        </w:rPr>
        <w:t xml:space="preserve">z celkového počtu </w:t>
      </w:r>
      <w:r w:rsidR="00755929">
        <w:rPr>
          <w:rFonts w:ascii="Garamond" w:hAnsi="Garamond"/>
        </w:rPr>
        <w:t>zúčtovaných</w:t>
      </w:r>
      <w:r w:rsidR="00AC62F8">
        <w:rPr>
          <w:rFonts w:ascii="Garamond" w:hAnsi="Garamond"/>
        </w:rPr>
        <w:t xml:space="preserve"> rezervovaných</w:t>
      </w:r>
      <w:r w:rsidR="00755929">
        <w:rPr>
          <w:rFonts w:ascii="Garamond" w:hAnsi="Garamond"/>
        </w:rPr>
        <w:t xml:space="preserve"> transakcií </w:t>
      </w:r>
      <w:r w:rsidR="00AC62F8">
        <w:rPr>
          <w:rFonts w:ascii="Garamond" w:hAnsi="Garamond"/>
        </w:rPr>
        <w:t>u</w:t>
      </w:r>
      <w:r w:rsidR="00D40221">
        <w:rPr>
          <w:rFonts w:ascii="Garamond" w:hAnsi="Garamond"/>
        </w:rPr>
        <w:t> Prevádzkovateľa (</w:t>
      </w:r>
      <w:r w:rsidR="00AC62F8">
        <w:rPr>
          <w:rFonts w:ascii="Garamond" w:hAnsi="Garamond"/>
        </w:rPr>
        <w:t>Obchodníka</w:t>
      </w:r>
      <w:r w:rsidR="00D40221">
        <w:rPr>
          <w:rFonts w:ascii="Garamond" w:hAnsi="Garamond"/>
        </w:rPr>
        <w:t>)</w:t>
      </w:r>
      <w:r w:rsidR="00AC62F8">
        <w:rPr>
          <w:rFonts w:ascii="Garamond" w:hAnsi="Garamond"/>
        </w:rPr>
        <w:t xml:space="preserve"> uskutočnených</w:t>
      </w:r>
      <w:r w:rsidR="00755929">
        <w:rPr>
          <w:rFonts w:ascii="Garamond" w:hAnsi="Garamond"/>
        </w:rPr>
        <w:t xml:space="preserve"> </w:t>
      </w:r>
      <w:r>
        <w:rPr>
          <w:rFonts w:ascii="Garamond" w:hAnsi="Garamond"/>
        </w:rPr>
        <w:t xml:space="preserve">prostredníctvom </w:t>
      </w:r>
      <w:r w:rsidR="00755929">
        <w:rPr>
          <w:rFonts w:ascii="Garamond" w:hAnsi="Garamond"/>
        </w:rPr>
        <w:t xml:space="preserve">platobných </w:t>
      </w:r>
      <w:r>
        <w:rPr>
          <w:rFonts w:ascii="Garamond" w:hAnsi="Garamond"/>
        </w:rPr>
        <w:t xml:space="preserve">Zariadení používaných pri poskytovaní služieb </w:t>
      </w:r>
      <w:proofErr w:type="spellStart"/>
      <w:r w:rsidRPr="00B82705">
        <w:rPr>
          <w:rFonts w:ascii="Garamond" w:hAnsi="Garamond"/>
          <w:i/>
          <w:iCs/>
          <w:sz w:val="24"/>
          <w:szCs w:val="24"/>
        </w:rPr>
        <w:t>acquirera</w:t>
      </w:r>
      <w:proofErr w:type="spellEnd"/>
      <w:r>
        <w:rPr>
          <w:rFonts w:ascii="Garamond" w:hAnsi="Garamond"/>
          <w:i/>
          <w:iCs/>
          <w:sz w:val="24"/>
          <w:szCs w:val="24"/>
        </w:rPr>
        <w:t xml:space="preserve"> </w:t>
      </w:r>
      <w:r w:rsidR="00AC62F8">
        <w:rPr>
          <w:rFonts w:ascii="Garamond" w:hAnsi="Garamond"/>
        </w:rPr>
        <w:t xml:space="preserve">každý </w:t>
      </w:r>
      <w:r>
        <w:rPr>
          <w:rFonts w:ascii="Garamond" w:hAnsi="Garamond"/>
        </w:rPr>
        <w:t>kalendárny deň</w:t>
      </w:r>
      <w:r w:rsidR="00390DB1">
        <w:rPr>
          <w:rFonts w:ascii="Garamond" w:hAnsi="Garamond"/>
        </w:rPr>
        <w:t xml:space="preserve"> v čase od </w:t>
      </w:r>
      <w:r>
        <w:rPr>
          <w:rFonts w:ascii="Garamond" w:hAnsi="Garamond"/>
        </w:rPr>
        <w:t>00:00 do 23:59 hod. (SEČ)</w:t>
      </w:r>
      <w:r w:rsidR="00D40221">
        <w:rPr>
          <w:rFonts w:ascii="Garamond" w:hAnsi="Garamond"/>
        </w:rPr>
        <w:t xml:space="preserve"> realizovaných Platobnými kartami</w:t>
      </w:r>
      <w:r w:rsidR="00755929">
        <w:rPr>
          <w:rFonts w:ascii="Garamond" w:hAnsi="Garamond"/>
        </w:rPr>
        <w:t>, ktoré boli Poskytovateľom skutočne spracované a zúčtované.</w:t>
      </w:r>
    </w:p>
    <w:p w14:paraId="3FA96DD0" w14:textId="2F340398" w:rsidR="00D40221" w:rsidRDefault="00755929" w:rsidP="008D3639">
      <w:pPr>
        <w:pStyle w:val="Odsekzoznamu"/>
        <w:numPr>
          <w:ilvl w:val="0"/>
          <w:numId w:val="12"/>
        </w:numPr>
        <w:spacing w:after="60"/>
        <w:ind w:left="357" w:hanging="357"/>
        <w:contextualSpacing w:val="0"/>
        <w:jc w:val="both"/>
        <w:rPr>
          <w:rFonts w:ascii="Garamond" w:hAnsi="Garamond"/>
        </w:rPr>
      </w:pPr>
      <w:r>
        <w:rPr>
          <w:rFonts w:ascii="Garamond" w:hAnsi="Garamond"/>
        </w:rPr>
        <w:t>Zmluvný poplatok</w:t>
      </w:r>
      <w:r w:rsidR="008152CF">
        <w:rPr>
          <w:rFonts w:ascii="Garamond" w:hAnsi="Garamond"/>
        </w:rPr>
        <w:t xml:space="preserve">, </w:t>
      </w:r>
      <w:r w:rsidR="008152CF" w:rsidRPr="002F4B73">
        <w:rPr>
          <w:rFonts w:ascii="Garamond" w:hAnsi="Garamond"/>
        </w:rPr>
        <w:t>medzibanková sadzba poplatku a sadzba poplatku kartových asociácií</w:t>
      </w:r>
      <w:r w:rsidR="008152CF">
        <w:rPr>
          <w:rFonts w:ascii="Garamond" w:hAnsi="Garamond"/>
        </w:rPr>
        <w:t xml:space="preserve"> vyčíslené </w:t>
      </w:r>
      <w:r w:rsidR="00D40221">
        <w:rPr>
          <w:rFonts w:ascii="Garamond" w:hAnsi="Garamond"/>
        </w:rPr>
        <w:t xml:space="preserve">podľa predchádzajúceho bodu </w:t>
      </w:r>
      <w:r>
        <w:rPr>
          <w:rFonts w:ascii="Garamond" w:hAnsi="Garamond"/>
        </w:rPr>
        <w:t>bud</w:t>
      </w:r>
      <w:r w:rsidR="005F4B38">
        <w:rPr>
          <w:rFonts w:ascii="Garamond" w:hAnsi="Garamond"/>
        </w:rPr>
        <w:t>ú</w:t>
      </w:r>
      <w:r w:rsidRPr="009F04D9">
        <w:rPr>
          <w:rFonts w:ascii="Garamond" w:hAnsi="Garamond"/>
        </w:rPr>
        <w:t xml:space="preserve"> Poskytovateľ</w:t>
      </w:r>
      <w:r>
        <w:rPr>
          <w:rFonts w:ascii="Garamond" w:hAnsi="Garamond"/>
        </w:rPr>
        <w:t>ovi</w:t>
      </w:r>
      <w:r w:rsidRPr="009F04D9">
        <w:rPr>
          <w:rFonts w:ascii="Garamond" w:hAnsi="Garamond"/>
        </w:rPr>
        <w:t xml:space="preserve"> </w:t>
      </w:r>
      <w:r w:rsidR="008152CF">
        <w:rPr>
          <w:rFonts w:ascii="Garamond" w:hAnsi="Garamond"/>
        </w:rPr>
        <w:t>u</w:t>
      </w:r>
      <w:r w:rsidR="008152CF" w:rsidRPr="009F04D9">
        <w:rPr>
          <w:rFonts w:ascii="Garamond" w:hAnsi="Garamond"/>
        </w:rPr>
        <w:t>hraden</w:t>
      </w:r>
      <w:r w:rsidR="008152CF">
        <w:rPr>
          <w:rFonts w:ascii="Garamond" w:hAnsi="Garamond"/>
        </w:rPr>
        <w:t>é</w:t>
      </w:r>
      <w:r w:rsidR="008152CF" w:rsidRPr="009F04D9">
        <w:rPr>
          <w:rFonts w:ascii="Garamond" w:hAnsi="Garamond"/>
        </w:rPr>
        <w:t xml:space="preserve"> </w:t>
      </w:r>
      <w:r w:rsidRPr="009F04D9">
        <w:rPr>
          <w:rFonts w:ascii="Garamond" w:hAnsi="Garamond"/>
        </w:rPr>
        <w:t>tak, že</w:t>
      </w:r>
      <w:r w:rsidR="00D40221">
        <w:rPr>
          <w:rFonts w:ascii="Garamond" w:hAnsi="Garamond"/>
        </w:rPr>
        <w:t> od</w:t>
      </w:r>
      <w:r w:rsidR="002D7A6B">
        <w:rPr>
          <w:rFonts w:ascii="Garamond" w:hAnsi="Garamond"/>
        </w:rPr>
        <w:t> </w:t>
      </w:r>
      <w:r w:rsidR="00D40221">
        <w:rPr>
          <w:rFonts w:ascii="Garamond" w:hAnsi="Garamond"/>
        </w:rPr>
        <w:t>celkovej </w:t>
      </w:r>
      <w:r w:rsidR="00D86485">
        <w:rPr>
          <w:rFonts w:ascii="Garamond" w:hAnsi="Garamond"/>
        </w:rPr>
        <w:t>sumy</w:t>
      </w:r>
      <w:r w:rsidR="00D40221">
        <w:rPr>
          <w:rFonts w:ascii="Garamond" w:hAnsi="Garamond"/>
        </w:rPr>
        <w:t xml:space="preserve"> preplatených transakcií za kalendárny deň v čase od 00:00 do 23:59 hod. (SEČ)</w:t>
      </w:r>
      <w:r w:rsidR="00CC10F9">
        <w:rPr>
          <w:rFonts w:ascii="Garamond" w:hAnsi="Garamond"/>
        </w:rPr>
        <w:t xml:space="preserve"> </w:t>
      </w:r>
      <w:r w:rsidR="00D40221">
        <w:rPr>
          <w:rFonts w:ascii="Garamond" w:hAnsi="Garamond"/>
        </w:rPr>
        <w:t xml:space="preserve">realizovaných Platobnými kartami </w:t>
      </w:r>
      <w:r w:rsidR="00CC10F9">
        <w:rPr>
          <w:rFonts w:ascii="Garamond" w:hAnsi="Garamond"/>
        </w:rPr>
        <w:t>bude odpočítaný Zmluvný poplatok podľa predchádzajúceho bodu.</w:t>
      </w:r>
    </w:p>
    <w:bookmarkEnd w:id="47"/>
    <w:p w14:paraId="424EB1A6" w14:textId="1BCD84E2" w:rsidR="00C67C3B" w:rsidRPr="00426611" w:rsidRDefault="002F2B75" w:rsidP="00426611">
      <w:pPr>
        <w:pStyle w:val="Odsekzoznamu"/>
        <w:numPr>
          <w:ilvl w:val="0"/>
          <w:numId w:val="12"/>
        </w:numPr>
        <w:spacing w:after="60"/>
        <w:ind w:left="357" w:hanging="357"/>
        <w:contextualSpacing w:val="0"/>
        <w:jc w:val="both"/>
        <w:rPr>
          <w:rFonts w:ascii="Garamond" w:hAnsi="Garamond"/>
        </w:rPr>
      </w:pPr>
      <w:r w:rsidRPr="002F2B75">
        <w:rPr>
          <w:rFonts w:ascii="Garamond" w:hAnsi="Garamond"/>
        </w:rPr>
        <w:t>Čiastka skutočne preplatených transakcií znížená o Zmluvný poplatok</w:t>
      </w:r>
      <w:r w:rsidR="00033040">
        <w:rPr>
          <w:rFonts w:ascii="Garamond" w:hAnsi="Garamond"/>
        </w:rPr>
        <w:t xml:space="preserve">, </w:t>
      </w:r>
      <w:r w:rsidR="00033040" w:rsidRPr="002F4B73">
        <w:rPr>
          <w:rFonts w:ascii="Garamond" w:hAnsi="Garamond"/>
        </w:rPr>
        <w:t>medzibankov</w:t>
      </w:r>
      <w:r w:rsidR="00033040">
        <w:rPr>
          <w:rFonts w:ascii="Garamond" w:hAnsi="Garamond"/>
        </w:rPr>
        <w:t>ú</w:t>
      </w:r>
      <w:r w:rsidR="00033040" w:rsidRPr="002F4B73">
        <w:rPr>
          <w:rFonts w:ascii="Garamond" w:hAnsi="Garamond"/>
        </w:rPr>
        <w:t xml:space="preserve"> sadzb</w:t>
      </w:r>
      <w:r w:rsidR="00033040">
        <w:rPr>
          <w:rFonts w:ascii="Garamond" w:hAnsi="Garamond"/>
        </w:rPr>
        <w:t>u</w:t>
      </w:r>
      <w:r w:rsidR="00033040" w:rsidRPr="002F4B73">
        <w:rPr>
          <w:rFonts w:ascii="Garamond" w:hAnsi="Garamond"/>
        </w:rPr>
        <w:t xml:space="preserve"> poplatku a sadzb</w:t>
      </w:r>
      <w:r w:rsidR="00033040">
        <w:rPr>
          <w:rFonts w:ascii="Garamond" w:hAnsi="Garamond"/>
        </w:rPr>
        <w:t>u</w:t>
      </w:r>
      <w:r w:rsidR="00033040" w:rsidRPr="002F4B73">
        <w:rPr>
          <w:rFonts w:ascii="Garamond" w:hAnsi="Garamond"/>
        </w:rPr>
        <w:t xml:space="preserve"> poplatku kartových asociácií</w:t>
      </w:r>
      <w:r w:rsidR="005F4B38">
        <w:rPr>
          <w:rFonts w:ascii="Garamond" w:hAnsi="Garamond"/>
        </w:rPr>
        <w:t xml:space="preserve"> </w:t>
      </w:r>
      <w:r w:rsidRPr="002F2B75">
        <w:rPr>
          <w:rFonts w:ascii="Garamond" w:hAnsi="Garamond"/>
        </w:rPr>
        <w:t>(ďalej len „</w:t>
      </w:r>
      <w:r w:rsidRPr="002F2B75">
        <w:rPr>
          <w:rFonts w:ascii="Garamond" w:hAnsi="Garamond"/>
          <w:b/>
          <w:bCs/>
        </w:rPr>
        <w:t>Finálny</w:t>
      </w:r>
      <w:r w:rsidRPr="002F2B75">
        <w:rPr>
          <w:rFonts w:ascii="Garamond" w:hAnsi="Garamond"/>
        </w:rPr>
        <w:t xml:space="preserve"> </w:t>
      </w:r>
      <w:r w:rsidRPr="002F2B75">
        <w:rPr>
          <w:rFonts w:ascii="Garamond" w:hAnsi="Garamond"/>
          <w:b/>
          <w:bCs/>
        </w:rPr>
        <w:t>zostatok</w:t>
      </w:r>
      <w:r w:rsidRPr="002F2B75">
        <w:rPr>
          <w:rFonts w:ascii="Garamond" w:hAnsi="Garamond"/>
        </w:rPr>
        <w:t>“)</w:t>
      </w:r>
      <w:r w:rsidR="00033040">
        <w:rPr>
          <w:rFonts w:ascii="Garamond" w:hAnsi="Garamond"/>
        </w:rPr>
        <w:t>,</w:t>
      </w:r>
      <w:r w:rsidRPr="002F2B75">
        <w:rPr>
          <w:rFonts w:ascii="Garamond" w:hAnsi="Garamond"/>
        </w:rPr>
        <w:t xml:space="preserve"> bude následne uhradená na</w:t>
      </w:r>
      <w:r w:rsidR="00C90C73">
        <w:rPr>
          <w:rFonts w:ascii="Garamond" w:hAnsi="Garamond"/>
        </w:rPr>
        <w:t> </w:t>
      </w:r>
      <w:r w:rsidRPr="002F2B75">
        <w:rPr>
          <w:rFonts w:ascii="Garamond" w:hAnsi="Garamond"/>
        </w:rPr>
        <w:t xml:space="preserve">bankový účet Prevádzkovateľa uvedený v záhlaví tejto Zmluvy najneskôr do </w:t>
      </w:r>
      <w:r w:rsidR="00E64A97">
        <w:rPr>
          <w:rFonts w:ascii="Garamond" w:hAnsi="Garamond"/>
        </w:rPr>
        <w:t>5</w:t>
      </w:r>
      <w:r w:rsidR="007669ED" w:rsidRPr="00F4000E">
        <w:rPr>
          <w:rFonts w:ascii="Garamond" w:hAnsi="Garamond"/>
        </w:rPr>
        <w:t xml:space="preserve"> </w:t>
      </w:r>
      <w:r w:rsidR="007669ED">
        <w:rPr>
          <w:rFonts w:ascii="Garamond" w:hAnsi="Garamond"/>
        </w:rPr>
        <w:t xml:space="preserve">(pracovných) </w:t>
      </w:r>
      <w:r w:rsidRPr="002F2B75">
        <w:rPr>
          <w:rFonts w:ascii="Garamond" w:hAnsi="Garamond"/>
        </w:rPr>
        <w:t>dní odo dňa rezervácie transakcií u Prevádzkovateľa (Obchodníka). Finálny zostatok môže byť vyčíslený aj</w:t>
      </w:r>
      <w:r w:rsidR="00C90C73">
        <w:rPr>
          <w:rFonts w:ascii="Garamond" w:hAnsi="Garamond"/>
        </w:rPr>
        <w:t> </w:t>
      </w:r>
      <w:r w:rsidRPr="002F2B75">
        <w:rPr>
          <w:rFonts w:ascii="Garamond" w:hAnsi="Garamond"/>
        </w:rPr>
        <w:t>v</w:t>
      </w:r>
      <w:r w:rsidR="00C90C73">
        <w:rPr>
          <w:rFonts w:ascii="Garamond" w:hAnsi="Garamond"/>
        </w:rPr>
        <w:t> </w:t>
      </w:r>
      <w:r w:rsidRPr="002F2B75">
        <w:rPr>
          <w:rFonts w:ascii="Garamond" w:hAnsi="Garamond"/>
        </w:rPr>
        <w:t>záporných hodnotách.</w:t>
      </w:r>
    </w:p>
    <w:p w14:paraId="5DC2ACDD" w14:textId="2512D340" w:rsidR="00A1759B" w:rsidRPr="0057015C" w:rsidRDefault="00A1759B">
      <w:pPr>
        <w:spacing w:before="240" w:after="0" w:line="276" w:lineRule="auto"/>
        <w:jc w:val="center"/>
        <w:rPr>
          <w:rFonts w:ascii="Garamond" w:hAnsi="Garamond"/>
          <w:b/>
          <w:bCs/>
        </w:rPr>
      </w:pPr>
      <w:bookmarkStart w:id="49" w:name="_Toc83645486"/>
      <w:bookmarkStart w:id="50" w:name="_Toc83645487"/>
      <w:bookmarkEnd w:id="49"/>
      <w:r w:rsidRPr="0057015C">
        <w:rPr>
          <w:rFonts w:ascii="Garamond" w:hAnsi="Garamond"/>
          <w:b/>
          <w:bCs/>
        </w:rPr>
        <w:t xml:space="preserve">ČLÁNOK </w:t>
      </w:r>
      <w:r>
        <w:rPr>
          <w:rFonts w:ascii="Garamond" w:hAnsi="Garamond"/>
          <w:b/>
          <w:bCs/>
        </w:rPr>
        <w:t>VII</w:t>
      </w:r>
      <w:r w:rsidRPr="0057015C">
        <w:rPr>
          <w:rFonts w:ascii="Garamond" w:hAnsi="Garamond"/>
          <w:b/>
          <w:bCs/>
        </w:rPr>
        <w:t>.</w:t>
      </w:r>
    </w:p>
    <w:p w14:paraId="2620F9D6" w14:textId="06C84B9B" w:rsidR="00F471FC" w:rsidRPr="0040221A" w:rsidRDefault="00F471FC" w:rsidP="004D34B4">
      <w:pPr>
        <w:pStyle w:val="Nadpis1"/>
        <w:numPr>
          <w:ilvl w:val="0"/>
          <w:numId w:val="0"/>
        </w:numPr>
        <w:spacing w:before="0" w:after="120"/>
      </w:pPr>
      <w:bookmarkStart w:id="51" w:name="_Toc85708402"/>
      <w:bookmarkStart w:id="52" w:name="_Toc86320952"/>
      <w:r w:rsidRPr="0040221A">
        <w:t>TECHNICKÉ RIEŠENIE</w:t>
      </w:r>
      <w:bookmarkEnd w:id="50"/>
      <w:bookmarkEnd w:id="51"/>
      <w:bookmarkEnd w:id="52"/>
    </w:p>
    <w:p w14:paraId="7E65CD3E" w14:textId="631A9A19" w:rsidR="00011CA1" w:rsidRPr="00EA5089" w:rsidRDefault="00011CA1" w:rsidP="008D3639">
      <w:pPr>
        <w:pStyle w:val="Odsekzoznamu"/>
        <w:numPr>
          <w:ilvl w:val="0"/>
          <w:numId w:val="22"/>
        </w:numPr>
        <w:spacing w:after="60"/>
        <w:ind w:left="357" w:hanging="357"/>
        <w:contextualSpacing w:val="0"/>
        <w:jc w:val="both"/>
        <w:rPr>
          <w:rFonts w:ascii="Garamond" w:hAnsi="Garamond"/>
        </w:rPr>
      </w:pPr>
      <w:r w:rsidRPr="000C6F1C">
        <w:rPr>
          <w:rFonts w:ascii="Garamond" w:hAnsi="Garamond"/>
        </w:rPr>
        <w:t xml:space="preserve">Poskytovateľ vyhlasuje, že sa vopred oboznámil s charakteristikami </w:t>
      </w:r>
      <w:r w:rsidR="00930843">
        <w:rPr>
          <w:rFonts w:ascii="Garamond" w:hAnsi="Garamond"/>
        </w:rPr>
        <w:t>chystaného</w:t>
      </w:r>
      <w:r w:rsidR="00930843" w:rsidRPr="000C6F1C">
        <w:rPr>
          <w:rFonts w:ascii="Garamond" w:hAnsi="Garamond"/>
        </w:rPr>
        <w:t xml:space="preserve"> </w:t>
      </w:r>
      <w:r w:rsidRPr="000C6F1C">
        <w:rPr>
          <w:rFonts w:ascii="Garamond" w:hAnsi="Garamond"/>
        </w:rPr>
        <w:t xml:space="preserve">systému </w:t>
      </w:r>
      <w:r w:rsidR="0097571B" w:rsidRPr="000C6F1C">
        <w:rPr>
          <w:rFonts w:ascii="Garamond" w:hAnsi="Garamond"/>
        </w:rPr>
        <w:t>Prevádzkovateľa</w:t>
      </w:r>
      <w:r w:rsidR="00D07F14" w:rsidRPr="000C6F1C">
        <w:rPr>
          <w:rFonts w:ascii="Garamond" w:hAnsi="Garamond"/>
        </w:rPr>
        <w:t xml:space="preserve"> a požiadavkami </w:t>
      </w:r>
      <w:r w:rsidR="00913341">
        <w:rPr>
          <w:rFonts w:ascii="Garamond" w:hAnsi="Garamond"/>
        </w:rPr>
        <w:t xml:space="preserve">Prevádzkovateľa na zavedenie </w:t>
      </w:r>
      <w:r w:rsidR="002D7A6B">
        <w:rPr>
          <w:rFonts w:ascii="Garamond" w:hAnsi="Garamond"/>
        </w:rPr>
        <w:t xml:space="preserve">bezhotovostného </w:t>
      </w:r>
      <w:r w:rsidR="00913341">
        <w:rPr>
          <w:rFonts w:ascii="Garamond" w:hAnsi="Garamond"/>
        </w:rPr>
        <w:t>systému odbavenia cestujúcich prostredníctvom Platobných kariet.</w:t>
      </w:r>
    </w:p>
    <w:p w14:paraId="227FCCA5" w14:textId="61738F59" w:rsidR="00011CA1" w:rsidRPr="00011CA1" w:rsidRDefault="000F549C" w:rsidP="00D0235D">
      <w:pPr>
        <w:pStyle w:val="Odsekzoznamu"/>
        <w:numPr>
          <w:ilvl w:val="0"/>
          <w:numId w:val="22"/>
        </w:numPr>
        <w:spacing w:after="60"/>
        <w:ind w:left="357" w:hanging="357"/>
        <w:contextualSpacing w:val="0"/>
        <w:jc w:val="both"/>
        <w:rPr>
          <w:rFonts w:ascii="Garamond" w:hAnsi="Garamond"/>
        </w:rPr>
      </w:pPr>
      <w:r>
        <w:rPr>
          <w:rFonts w:ascii="Garamond" w:hAnsi="Garamond"/>
        </w:rPr>
        <w:t>Prevádzkovateľ</w:t>
      </w:r>
      <w:r w:rsidRPr="00011CA1">
        <w:rPr>
          <w:rFonts w:ascii="Garamond" w:hAnsi="Garamond"/>
        </w:rPr>
        <w:t xml:space="preserve"> </w:t>
      </w:r>
      <w:r w:rsidR="00011CA1" w:rsidRPr="00011CA1">
        <w:rPr>
          <w:rFonts w:ascii="Garamond" w:hAnsi="Garamond"/>
        </w:rPr>
        <w:t xml:space="preserve">požaduje, aby všetky dátové toky </w:t>
      </w:r>
      <w:r>
        <w:rPr>
          <w:rFonts w:ascii="Garamond" w:hAnsi="Garamond"/>
        </w:rPr>
        <w:t>„</w:t>
      </w:r>
      <w:r w:rsidRPr="000C6F1C">
        <w:rPr>
          <w:rFonts w:ascii="Garamond" w:hAnsi="Garamond"/>
          <w:b/>
          <w:bCs/>
        </w:rPr>
        <w:t>Terminál - Poskytovateľ</w:t>
      </w:r>
      <w:r>
        <w:rPr>
          <w:rFonts w:ascii="Garamond" w:hAnsi="Garamond"/>
        </w:rPr>
        <w:t>“</w:t>
      </w:r>
      <w:r w:rsidR="00011CA1" w:rsidRPr="00011CA1">
        <w:rPr>
          <w:rFonts w:ascii="Garamond" w:hAnsi="Garamond"/>
        </w:rPr>
        <w:t xml:space="preserve"> boli vedené cez servery </w:t>
      </w:r>
      <w:r>
        <w:rPr>
          <w:rFonts w:ascii="Garamond" w:hAnsi="Garamond"/>
        </w:rPr>
        <w:t>Prevádzkovateľ</w:t>
      </w:r>
      <w:r w:rsidR="002D7A6B">
        <w:rPr>
          <w:rFonts w:ascii="Garamond" w:hAnsi="Garamond"/>
        </w:rPr>
        <w:t>a</w:t>
      </w:r>
      <w:r w:rsidR="00011CA1" w:rsidRPr="00011CA1">
        <w:rPr>
          <w:rFonts w:ascii="Garamond" w:hAnsi="Garamond"/>
        </w:rPr>
        <w:t>. Z</w:t>
      </w:r>
      <w:r w:rsidR="004F3A45">
        <w:rPr>
          <w:rFonts w:ascii="Garamond" w:hAnsi="Garamond"/>
        </w:rPr>
        <w:t xml:space="preserve"> použitých čítacích a </w:t>
      </w:r>
      <w:r w:rsidR="002D7A6B">
        <w:rPr>
          <w:rFonts w:ascii="Garamond" w:hAnsi="Garamond"/>
        </w:rPr>
        <w:t xml:space="preserve"> platobných </w:t>
      </w:r>
      <w:r w:rsidR="004F3A45">
        <w:rPr>
          <w:rFonts w:ascii="Garamond" w:hAnsi="Garamond"/>
        </w:rPr>
        <w:t xml:space="preserve">Zariadení </w:t>
      </w:r>
      <w:r w:rsidR="002D7A6B">
        <w:rPr>
          <w:rFonts w:ascii="Garamond" w:hAnsi="Garamond"/>
        </w:rPr>
        <w:t>a</w:t>
      </w:r>
      <w:r w:rsidR="00011CA1" w:rsidRPr="00011CA1">
        <w:rPr>
          <w:rFonts w:ascii="Garamond" w:hAnsi="Garamond"/>
        </w:rPr>
        <w:t xml:space="preserve"> následne </w:t>
      </w:r>
      <w:r w:rsidR="00D07F14">
        <w:rPr>
          <w:rFonts w:ascii="Garamond" w:hAnsi="Garamond"/>
        </w:rPr>
        <w:t xml:space="preserve">platobného </w:t>
      </w:r>
      <w:proofErr w:type="spellStart"/>
      <w:r w:rsidR="00011CA1" w:rsidRPr="00011CA1">
        <w:rPr>
          <w:rFonts w:ascii="Garamond" w:hAnsi="Garamond"/>
        </w:rPr>
        <w:t>agregátora</w:t>
      </w:r>
      <w:proofErr w:type="spellEnd"/>
      <w:r w:rsidR="00011CA1" w:rsidRPr="00011CA1">
        <w:rPr>
          <w:rFonts w:ascii="Garamond" w:hAnsi="Garamond"/>
        </w:rPr>
        <w:t xml:space="preserve"> údajov z </w:t>
      </w:r>
      <w:r w:rsidR="004F3A45">
        <w:rPr>
          <w:rFonts w:ascii="Garamond" w:hAnsi="Garamond"/>
        </w:rPr>
        <w:t>týchto</w:t>
      </w:r>
      <w:r w:rsidR="004F3A45" w:rsidRPr="00011CA1">
        <w:rPr>
          <w:rFonts w:ascii="Garamond" w:hAnsi="Garamond"/>
        </w:rPr>
        <w:t xml:space="preserve"> </w:t>
      </w:r>
      <w:r w:rsidR="00D07F14">
        <w:rPr>
          <w:rFonts w:ascii="Garamond" w:hAnsi="Garamond"/>
        </w:rPr>
        <w:t>Zariadení</w:t>
      </w:r>
      <w:r w:rsidR="00D07F14" w:rsidRPr="00011CA1">
        <w:rPr>
          <w:rFonts w:ascii="Garamond" w:hAnsi="Garamond"/>
        </w:rPr>
        <w:t xml:space="preserve"> </w:t>
      </w:r>
      <w:r w:rsidR="00011CA1" w:rsidRPr="00011CA1">
        <w:rPr>
          <w:rFonts w:ascii="Garamond" w:hAnsi="Garamond"/>
        </w:rPr>
        <w:t>budú odchádzať dva typy dát:</w:t>
      </w:r>
    </w:p>
    <w:p w14:paraId="1BDA9901" w14:textId="091913F7" w:rsidR="00011CA1" w:rsidRPr="00011CA1" w:rsidRDefault="00D07F14" w:rsidP="008D3639">
      <w:pPr>
        <w:pStyle w:val="Odsekzoznamu"/>
        <w:numPr>
          <w:ilvl w:val="0"/>
          <w:numId w:val="25"/>
        </w:numPr>
        <w:spacing w:after="60"/>
        <w:ind w:left="714" w:hanging="357"/>
        <w:contextualSpacing w:val="0"/>
        <w:jc w:val="both"/>
        <w:rPr>
          <w:rFonts w:ascii="Garamond" w:hAnsi="Garamond"/>
        </w:rPr>
      </w:pPr>
      <w:r>
        <w:rPr>
          <w:rFonts w:ascii="Garamond" w:hAnsi="Garamond"/>
        </w:rPr>
        <w:t xml:space="preserve">údaje </w:t>
      </w:r>
      <w:r w:rsidR="00011CA1" w:rsidRPr="00011CA1">
        <w:rPr>
          <w:rFonts w:ascii="Garamond" w:hAnsi="Garamond"/>
        </w:rPr>
        <w:t xml:space="preserve">určené pre Poskytovateľa (zašifrované podľa pravidiel kartových asociácií), tieto balíčky obsahujúce dáta potrebné pre </w:t>
      </w:r>
      <w:r w:rsidR="002D7A6B">
        <w:rPr>
          <w:rFonts w:ascii="Garamond" w:hAnsi="Garamond"/>
        </w:rPr>
        <w:t>uskutočnenie platby</w:t>
      </w:r>
      <w:r w:rsidR="00011CA1" w:rsidRPr="00011CA1">
        <w:rPr>
          <w:rFonts w:ascii="Garamond" w:hAnsi="Garamond"/>
        </w:rPr>
        <w:t xml:space="preserve"> budú z DZC presmerované priamo k</w:t>
      </w:r>
      <w:r w:rsidR="002D7A6B">
        <w:rPr>
          <w:rFonts w:ascii="Garamond" w:hAnsi="Garamond"/>
        </w:rPr>
        <w:t> </w:t>
      </w:r>
      <w:r w:rsidR="00011CA1" w:rsidRPr="00011CA1">
        <w:rPr>
          <w:rFonts w:ascii="Garamond" w:hAnsi="Garamond"/>
        </w:rPr>
        <w:t>Poskytovateľovi;</w:t>
      </w:r>
    </w:p>
    <w:p w14:paraId="2C2C84A5" w14:textId="3BABA561" w:rsidR="00011CA1" w:rsidRPr="00011CA1" w:rsidRDefault="00D07F14" w:rsidP="008D3639">
      <w:pPr>
        <w:pStyle w:val="Odsekzoznamu"/>
        <w:numPr>
          <w:ilvl w:val="0"/>
          <w:numId w:val="25"/>
        </w:numPr>
        <w:spacing w:after="60"/>
        <w:ind w:left="714" w:hanging="357"/>
        <w:contextualSpacing w:val="0"/>
        <w:jc w:val="both"/>
        <w:rPr>
          <w:rFonts w:ascii="Garamond" w:hAnsi="Garamond"/>
        </w:rPr>
      </w:pPr>
      <w:r>
        <w:rPr>
          <w:rFonts w:ascii="Garamond" w:hAnsi="Garamond"/>
        </w:rPr>
        <w:t xml:space="preserve">údaje </w:t>
      </w:r>
      <w:r w:rsidR="00011CA1" w:rsidRPr="00011CA1">
        <w:rPr>
          <w:rFonts w:ascii="Garamond" w:hAnsi="Garamond"/>
        </w:rPr>
        <w:t xml:space="preserve">určené pre DZC </w:t>
      </w:r>
      <w:r>
        <w:rPr>
          <w:rFonts w:ascii="Garamond" w:hAnsi="Garamond"/>
        </w:rPr>
        <w:t>–</w:t>
      </w:r>
      <w:r w:rsidR="00011CA1" w:rsidRPr="00011CA1">
        <w:rPr>
          <w:rFonts w:ascii="Garamond" w:hAnsi="Garamond"/>
        </w:rPr>
        <w:t xml:space="preserve"> </w:t>
      </w:r>
      <w:r w:rsidR="002E15A4">
        <w:rPr>
          <w:rFonts w:ascii="Garamond" w:hAnsi="Garamond"/>
        </w:rPr>
        <w:t xml:space="preserve">bezpečnostné </w:t>
      </w:r>
      <w:r w:rsidR="00011CA1" w:rsidRPr="00011CA1">
        <w:rPr>
          <w:rFonts w:ascii="Garamond" w:hAnsi="Garamond"/>
        </w:rPr>
        <w:t>tokeny, k nim priradené platby a ďalšie doplnkové informácie šifrované podľa dohody medzi DZC a Poskytovateľom.</w:t>
      </w:r>
    </w:p>
    <w:p w14:paraId="42E97A25" w14:textId="5D5291A7" w:rsidR="00011CA1" w:rsidRPr="00011CA1" w:rsidRDefault="00E23DB4" w:rsidP="008D3639">
      <w:pPr>
        <w:pStyle w:val="Odsekzoznamu"/>
        <w:numPr>
          <w:ilvl w:val="0"/>
          <w:numId w:val="22"/>
        </w:numPr>
        <w:spacing w:after="60"/>
        <w:ind w:left="357" w:hanging="357"/>
        <w:contextualSpacing w:val="0"/>
        <w:jc w:val="both"/>
        <w:rPr>
          <w:rFonts w:ascii="Garamond" w:hAnsi="Garamond"/>
        </w:rPr>
      </w:pPr>
      <w:r>
        <w:rPr>
          <w:rFonts w:ascii="Garamond" w:hAnsi="Garamond"/>
        </w:rPr>
        <w:t>Bezhotovostné o</w:t>
      </w:r>
      <w:r w:rsidR="00011CA1" w:rsidRPr="00011CA1">
        <w:rPr>
          <w:rFonts w:ascii="Garamond" w:hAnsi="Garamond"/>
        </w:rPr>
        <w:t xml:space="preserve">dbavenie a platba za </w:t>
      </w:r>
      <w:r w:rsidR="00BC43BB">
        <w:rPr>
          <w:rFonts w:ascii="Garamond" w:hAnsi="Garamond"/>
        </w:rPr>
        <w:t>cestovné l</w:t>
      </w:r>
      <w:r w:rsidR="00011CA1" w:rsidRPr="00011CA1">
        <w:rPr>
          <w:rFonts w:ascii="Garamond" w:hAnsi="Garamond"/>
        </w:rPr>
        <w:t xml:space="preserve">ístky musí prebiehať výhradne bezkontaktne </w:t>
      </w:r>
      <w:r w:rsidR="00741DB1">
        <w:rPr>
          <w:rFonts w:ascii="Garamond" w:hAnsi="Garamond"/>
        </w:rPr>
        <w:t xml:space="preserve">nasledovnými </w:t>
      </w:r>
      <w:r w:rsidR="00011CA1" w:rsidRPr="00011CA1">
        <w:rPr>
          <w:rFonts w:ascii="Garamond" w:hAnsi="Garamond"/>
        </w:rPr>
        <w:t>spôsobmi:</w:t>
      </w:r>
    </w:p>
    <w:p w14:paraId="48127FCF" w14:textId="6140252E" w:rsidR="00590763" w:rsidRPr="00C73BC6" w:rsidRDefault="00590763" w:rsidP="00590763">
      <w:pPr>
        <w:pStyle w:val="Odsekzoznamu"/>
        <w:numPr>
          <w:ilvl w:val="0"/>
          <w:numId w:val="26"/>
        </w:numPr>
        <w:spacing w:after="60"/>
        <w:ind w:left="714" w:hanging="357"/>
        <w:contextualSpacing w:val="0"/>
        <w:jc w:val="both"/>
        <w:rPr>
          <w:rFonts w:ascii="Garamond" w:hAnsi="Garamond"/>
        </w:rPr>
      </w:pPr>
      <w:r w:rsidRPr="00C73BC6">
        <w:rPr>
          <w:rFonts w:ascii="Garamond" w:hAnsi="Garamond"/>
        </w:rPr>
        <w:lastRenderedPageBreak/>
        <w:t xml:space="preserve">prostým priložením Platobnej karty k čítaciemu Zariadeniu prepojenému s platobným Zariadením, pričom </w:t>
      </w:r>
      <w:r>
        <w:rPr>
          <w:rFonts w:ascii="Garamond" w:hAnsi="Garamond"/>
        </w:rPr>
        <w:t>platba</w:t>
      </w:r>
      <w:r w:rsidRPr="00C73BC6">
        <w:rPr>
          <w:rFonts w:ascii="Garamond" w:hAnsi="Garamond"/>
        </w:rPr>
        <w:t xml:space="preserve"> prebehne v </w:t>
      </w:r>
      <w:r w:rsidR="00DB4D2E">
        <w:rPr>
          <w:rFonts w:ascii="Garamond" w:hAnsi="Garamond"/>
        </w:rPr>
        <w:t>„</w:t>
      </w:r>
      <w:r w:rsidRPr="00C73BC6">
        <w:rPr>
          <w:rFonts w:ascii="Garamond" w:hAnsi="Garamond"/>
        </w:rPr>
        <w:t>dopravnom</w:t>
      </w:r>
      <w:r w:rsidR="00DB4D2E">
        <w:rPr>
          <w:rFonts w:ascii="Garamond" w:hAnsi="Garamond"/>
        </w:rPr>
        <w:t>“</w:t>
      </w:r>
      <w:r w:rsidRPr="00C73BC6">
        <w:rPr>
          <w:rFonts w:ascii="Garamond" w:hAnsi="Garamond"/>
        </w:rPr>
        <w:t xml:space="preserve"> režime fungujúcom off-line;</w:t>
      </w:r>
      <w:r>
        <w:rPr>
          <w:rFonts w:ascii="Garamond" w:hAnsi="Garamond"/>
        </w:rPr>
        <w:t xml:space="preserve"> čiastka ceny cestovného lístka prebiehajúca v dopravnom režime off-line je vo výške nulovej platby, a to až do momentu kedy bude platba v DZC zúčtovaná a spracovaná, na základe čoho bude k platbe priradená výška ceny cestovného lístka podľa </w:t>
      </w:r>
      <w:r w:rsidR="003C7858">
        <w:rPr>
          <w:rFonts w:ascii="Garamond" w:hAnsi="Garamond"/>
        </w:rPr>
        <w:t xml:space="preserve">aktuálne zverejnenej </w:t>
      </w:r>
      <w:r w:rsidR="009A40A9">
        <w:rPr>
          <w:rFonts w:ascii="Garamond" w:hAnsi="Garamond"/>
        </w:rPr>
        <w:t>tarify</w:t>
      </w:r>
      <w:r>
        <w:rPr>
          <w:rFonts w:ascii="Garamond" w:hAnsi="Garamond"/>
        </w:rPr>
        <w:t>, čím sa zároveň v informačnom systéme Poskytovateľa vytvorí požiadavka na inkaso z Platobnej karty</w:t>
      </w:r>
      <w:r w:rsidRPr="00C73BC6">
        <w:rPr>
          <w:rFonts w:ascii="Garamond" w:hAnsi="Garamond"/>
        </w:rPr>
        <w:t xml:space="preserve">; </w:t>
      </w:r>
    </w:p>
    <w:p w14:paraId="6C72BC7C" w14:textId="4211503D" w:rsidR="00117908" w:rsidRDefault="00117908" w:rsidP="00117908">
      <w:pPr>
        <w:pStyle w:val="Odsekzoznamu"/>
        <w:numPr>
          <w:ilvl w:val="0"/>
          <w:numId w:val="26"/>
        </w:numPr>
        <w:spacing w:after="60"/>
        <w:ind w:left="714" w:hanging="357"/>
        <w:contextualSpacing w:val="0"/>
        <w:jc w:val="both"/>
        <w:rPr>
          <w:rFonts w:ascii="Garamond" w:hAnsi="Garamond"/>
        </w:rPr>
      </w:pPr>
      <w:r w:rsidRPr="009A3FC8">
        <w:rPr>
          <w:rFonts w:ascii="Garamond" w:hAnsi="Garamond"/>
        </w:rPr>
        <w:t xml:space="preserve">manuálne zadanie ceny </w:t>
      </w:r>
      <w:r>
        <w:rPr>
          <w:rFonts w:ascii="Garamond" w:hAnsi="Garamond"/>
        </w:rPr>
        <w:t xml:space="preserve">cestovného </w:t>
      </w:r>
      <w:r w:rsidRPr="009A3FC8">
        <w:rPr>
          <w:rFonts w:ascii="Garamond" w:hAnsi="Garamond"/>
        </w:rPr>
        <w:t>lístka v palubnom počítači (validátor</w:t>
      </w:r>
      <w:r>
        <w:rPr>
          <w:rFonts w:ascii="Garamond" w:hAnsi="Garamond"/>
        </w:rPr>
        <w:t>i</w:t>
      </w:r>
      <w:r w:rsidRPr="009A3FC8">
        <w:rPr>
          <w:rFonts w:ascii="Garamond" w:hAnsi="Garamond"/>
        </w:rPr>
        <w:t>, automat</w:t>
      </w:r>
      <w:r>
        <w:rPr>
          <w:rFonts w:ascii="Garamond" w:hAnsi="Garamond"/>
        </w:rPr>
        <w:t>e</w:t>
      </w:r>
      <w:r w:rsidRPr="009A3FC8">
        <w:rPr>
          <w:rFonts w:ascii="Garamond" w:hAnsi="Garamond"/>
        </w:rPr>
        <w:t xml:space="preserve">). Cena </w:t>
      </w:r>
      <w:r>
        <w:rPr>
          <w:rFonts w:ascii="Garamond" w:hAnsi="Garamond"/>
        </w:rPr>
        <w:t xml:space="preserve">cestovného lístka </w:t>
      </w:r>
      <w:r w:rsidRPr="009A3FC8">
        <w:rPr>
          <w:rFonts w:ascii="Garamond" w:hAnsi="Garamond"/>
        </w:rPr>
        <w:t>bude</w:t>
      </w:r>
      <w:r>
        <w:rPr>
          <w:rFonts w:ascii="Garamond" w:hAnsi="Garamond"/>
        </w:rPr>
        <w:t xml:space="preserve"> prebiehať v </w:t>
      </w:r>
      <w:r w:rsidR="00DB4D2E">
        <w:rPr>
          <w:rFonts w:ascii="Garamond" w:hAnsi="Garamond"/>
        </w:rPr>
        <w:t>„</w:t>
      </w:r>
      <w:r>
        <w:rPr>
          <w:rFonts w:ascii="Garamond" w:hAnsi="Garamond"/>
        </w:rPr>
        <w:t>dopravnom</w:t>
      </w:r>
      <w:r w:rsidR="00DB4D2E">
        <w:rPr>
          <w:rFonts w:ascii="Garamond" w:hAnsi="Garamond"/>
        </w:rPr>
        <w:t>“</w:t>
      </w:r>
      <w:r>
        <w:rPr>
          <w:rFonts w:ascii="Garamond" w:hAnsi="Garamond"/>
        </w:rPr>
        <w:t xml:space="preserve"> režime prebiehajúcom off-line a platba bude </w:t>
      </w:r>
      <w:r w:rsidRPr="009A3FC8">
        <w:rPr>
          <w:rFonts w:ascii="Garamond" w:hAnsi="Garamond"/>
        </w:rPr>
        <w:t>zúčtovaná</w:t>
      </w:r>
      <w:r>
        <w:rPr>
          <w:rFonts w:ascii="Garamond" w:hAnsi="Garamond"/>
        </w:rPr>
        <w:t xml:space="preserve"> a spracovaná</w:t>
      </w:r>
      <w:r w:rsidRPr="00D07664">
        <w:rPr>
          <w:rFonts w:ascii="Garamond" w:hAnsi="Garamond"/>
        </w:rPr>
        <w:t xml:space="preserve"> </w:t>
      </w:r>
      <w:r w:rsidRPr="009A3FC8">
        <w:rPr>
          <w:rFonts w:ascii="Garamond" w:hAnsi="Garamond"/>
        </w:rPr>
        <w:t>obdobným</w:t>
      </w:r>
      <w:r>
        <w:rPr>
          <w:rFonts w:ascii="Garamond" w:hAnsi="Garamond"/>
        </w:rPr>
        <w:t xml:space="preserve"> spôsobom ako podľa písm. a);</w:t>
      </w:r>
    </w:p>
    <w:p w14:paraId="4C06D84D" w14:textId="28CEBFC1" w:rsidR="005D1873" w:rsidRPr="005B6015" w:rsidRDefault="00741DB1" w:rsidP="005B6015">
      <w:pPr>
        <w:pStyle w:val="Odsekzoznamu"/>
        <w:numPr>
          <w:ilvl w:val="0"/>
          <w:numId w:val="26"/>
        </w:numPr>
        <w:spacing w:after="60"/>
        <w:ind w:left="714" w:hanging="357"/>
        <w:contextualSpacing w:val="0"/>
        <w:jc w:val="both"/>
        <w:rPr>
          <w:rFonts w:ascii="Garamond" w:hAnsi="Garamond"/>
        </w:rPr>
      </w:pPr>
      <w:r>
        <w:rPr>
          <w:rFonts w:ascii="Garamond" w:hAnsi="Garamond"/>
        </w:rPr>
        <w:t>v</w:t>
      </w:r>
      <w:r w:rsidR="005B6015">
        <w:rPr>
          <w:rFonts w:ascii="Garamond" w:hAnsi="Garamond"/>
        </w:rPr>
        <w:t xml:space="preserve"> prípade </w:t>
      </w:r>
      <w:r w:rsidR="00D07664">
        <w:rPr>
          <w:rFonts w:ascii="Garamond" w:hAnsi="Garamond"/>
        </w:rPr>
        <w:t>P</w:t>
      </w:r>
      <w:r w:rsidR="005B6015">
        <w:rPr>
          <w:rFonts w:ascii="Garamond" w:hAnsi="Garamond"/>
        </w:rPr>
        <w:t xml:space="preserve">revádzkovateľom </w:t>
      </w:r>
      <w:r w:rsidR="005D1873" w:rsidRPr="005B6015">
        <w:rPr>
          <w:rFonts w:ascii="Garamond" w:hAnsi="Garamond"/>
        </w:rPr>
        <w:t xml:space="preserve">dodaných </w:t>
      </w:r>
      <w:r w:rsidR="00D07664">
        <w:rPr>
          <w:rFonts w:ascii="Garamond" w:hAnsi="Garamond"/>
        </w:rPr>
        <w:t xml:space="preserve">ostatných </w:t>
      </w:r>
      <w:r w:rsidR="005D1873" w:rsidRPr="005B6015">
        <w:rPr>
          <w:rFonts w:ascii="Garamond" w:hAnsi="Garamond"/>
        </w:rPr>
        <w:t>Zariaden</w:t>
      </w:r>
      <w:r w:rsidR="005B6015">
        <w:rPr>
          <w:rFonts w:ascii="Garamond" w:hAnsi="Garamond"/>
        </w:rPr>
        <w:t>í</w:t>
      </w:r>
      <w:r w:rsidR="005D1873" w:rsidRPr="005B6015">
        <w:rPr>
          <w:rFonts w:ascii="Garamond" w:hAnsi="Garamond"/>
        </w:rPr>
        <w:t xml:space="preserve"> fungujúcich v</w:t>
      </w:r>
      <w:r w:rsidR="00DB4D2E">
        <w:rPr>
          <w:rFonts w:ascii="Garamond" w:hAnsi="Garamond"/>
        </w:rPr>
        <w:t> „</w:t>
      </w:r>
      <w:proofErr w:type="spellStart"/>
      <w:r w:rsidR="00DB4D2E" w:rsidRPr="005B6015">
        <w:rPr>
          <w:rFonts w:ascii="Garamond" w:hAnsi="Garamond"/>
        </w:rPr>
        <w:t>retail</w:t>
      </w:r>
      <w:proofErr w:type="spellEnd"/>
      <w:r w:rsidR="00DB4D2E">
        <w:rPr>
          <w:rFonts w:ascii="Garamond" w:hAnsi="Garamond"/>
        </w:rPr>
        <w:t>“</w:t>
      </w:r>
      <w:r w:rsidR="00DB4D2E" w:rsidRPr="005B6015">
        <w:rPr>
          <w:rFonts w:ascii="Garamond" w:hAnsi="Garamond"/>
        </w:rPr>
        <w:t xml:space="preserve"> </w:t>
      </w:r>
      <w:r w:rsidR="005D1873" w:rsidRPr="005B6015">
        <w:rPr>
          <w:rFonts w:ascii="Garamond" w:hAnsi="Garamond"/>
        </w:rPr>
        <w:t xml:space="preserve">režime </w:t>
      </w:r>
      <w:r w:rsidR="005B6015">
        <w:rPr>
          <w:rFonts w:ascii="Garamond" w:hAnsi="Garamond"/>
        </w:rPr>
        <w:t>budú všetk</w:t>
      </w:r>
      <w:r>
        <w:rPr>
          <w:rFonts w:ascii="Garamond" w:hAnsi="Garamond"/>
        </w:rPr>
        <w:t xml:space="preserve">y transakcie prebiehať </w:t>
      </w:r>
      <w:r w:rsidR="00A31940">
        <w:rPr>
          <w:rFonts w:ascii="Garamond" w:hAnsi="Garamond"/>
        </w:rPr>
        <w:t xml:space="preserve">online </w:t>
      </w:r>
      <w:r>
        <w:rPr>
          <w:rFonts w:ascii="Garamond" w:hAnsi="Garamond"/>
        </w:rPr>
        <w:t>v reálnom čase</w:t>
      </w:r>
      <w:r w:rsidR="0030630F">
        <w:rPr>
          <w:rFonts w:ascii="Garamond" w:hAnsi="Garamond"/>
        </w:rPr>
        <w:t>.</w:t>
      </w:r>
      <w:r w:rsidR="00175F0A">
        <w:rPr>
          <w:rFonts w:ascii="Garamond" w:hAnsi="Garamond"/>
        </w:rPr>
        <w:t xml:space="preserve"> Ostatné </w:t>
      </w:r>
      <w:r w:rsidR="000B6277">
        <w:rPr>
          <w:rFonts w:ascii="Garamond" w:hAnsi="Garamond"/>
        </w:rPr>
        <w:t>Zariadenia fungujúce v</w:t>
      </w:r>
      <w:r w:rsidR="00DB4D2E">
        <w:rPr>
          <w:rFonts w:ascii="Garamond" w:hAnsi="Garamond"/>
        </w:rPr>
        <w:t> </w:t>
      </w:r>
      <w:r w:rsidR="00D0235D">
        <w:rPr>
          <w:rFonts w:ascii="Garamond" w:hAnsi="Garamond"/>
        </w:rPr>
        <w:t>„</w:t>
      </w:r>
      <w:proofErr w:type="spellStart"/>
      <w:r w:rsidR="000B6277">
        <w:rPr>
          <w:rFonts w:ascii="Garamond" w:hAnsi="Garamond"/>
        </w:rPr>
        <w:t>retail</w:t>
      </w:r>
      <w:proofErr w:type="spellEnd"/>
      <w:r w:rsidR="00D0235D">
        <w:rPr>
          <w:rFonts w:ascii="Garamond" w:hAnsi="Garamond"/>
        </w:rPr>
        <w:t>“</w:t>
      </w:r>
      <w:r w:rsidR="000B6277">
        <w:rPr>
          <w:rFonts w:ascii="Garamond" w:hAnsi="Garamond"/>
        </w:rPr>
        <w:t xml:space="preserve"> </w:t>
      </w:r>
      <w:r w:rsidR="00D0235D">
        <w:rPr>
          <w:rFonts w:ascii="Garamond" w:hAnsi="Garamond"/>
        </w:rPr>
        <w:t>režime</w:t>
      </w:r>
      <w:r w:rsidR="00175F0A">
        <w:rPr>
          <w:rFonts w:ascii="Garamond" w:hAnsi="Garamond"/>
        </w:rPr>
        <w:t>, ktoré sú</w:t>
      </w:r>
      <w:r w:rsidR="000B6277">
        <w:rPr>
          <w:rFonts w:ascii="Garamond" w:hAnsi="Garamond"/>
        </w:rPr>
        <w:t xml:space="preserve"> súčasťou I</w:t>
      </w:r>
      <w:r w:rsidR="00175F0A">
        <w:rPr>
          <w:rFonts w:ascii="Garamond" w:hAnsi="Garamond"/>
        </w:rPr>
        <w:t xml:space="preserve">DS budú umiestnené v zákazníckych centrách Prevádzkovateľa a/alebo budú </w:t>
      </w:r>
      <w:r w:rsidR="00A31940">
        <w:rPr>
          <w:rFonts w:ascii="Garamond" w:hAnsi="Garamond"/>
        </w:rPr>
        <w:t xml:space="preserve">určené pre revízorov Prevádzkovateľa </w:t>
      </w:r>
      <w:r w:rsidR="00175F0A">
        <w:rPr>
          <w:rFonts w:ascii="Garamond" w:hAnsi="Garamond"/>
        </w:rPr>
        <w:t>vykonávajúci</w:t>
      </w:r>
      <w:r w:rsidR="00A31940">
        <w:rPr>
          <w:rFonts w:ascii="Garamond" w:hAnsi="Garamond"/>
        </w:rPr>
        <w:t>ch</w:t>
      </w:r>
      <w:r w:rsidR="00175F0A">
        <w:rPr>
          <w:rFonts w:ascii="Garamond" w:hAnsi="Garamond"/>
        </w:rPr>
        <w:t xml:space="preserve"> kontroly cestovných lístkov v</w:t>
      </w:r>
      <w:r w:rsidR="00A31940">
        <w:rPr>
          <w:rFonts w:ascii="Garamond" w:hAnsi="Garamond"/>
        </w:rPr>
        <w:t>o vozidlách zapojených ID</w:t>
      </w:r>
      <w:r w:rsidR="000C008D">
        <w:rPr>
          <w:rFonts w:ascii="Garamond" w:hAnsi="Garamond"/>
        </w:rPr>
        <w:t>S</w:t>
      </w:r>
      <w:r w:rsidR="00A31940">
        <w:rPr>
          <w:rFonts w:ascii="Garamond" w:hAnsi="Garamond"/>
        </w:rPr>
        <w:t>, a to na</w:t>
      </w:r>
      <w:r w:rsidR="00175F0A">
        <w:rPr>
          <w:rFonts w:ascii="Garamond" w:hAnsi="Garamond"/>
        </w:rPr>
        <w:t xml:space="preserve"> účely platby sankčných úhrad </w:t>
      </w:r>
      <w:r w:rsidR="00A31940">
        <w:rPr>
          <w:rFonts w:ascii="Garamond" w:hAnsi="Garamond"/>
        </w:rPr>
        <w:t>z</w:t>
      </w:r>
      <w:r w:rsidR="00175F0A">
        <w:rPr>
          <w:rFonts w:ascii="Garamond" w:hAnsi="Garamond"/>
        </w:rPr>
        <w:t xml:space="preserve">a cestovanie bez platného cestovného lístka </w:t>
      </w:r>
      <w:r w:rsidR="00BD3E09">
        <w:rPr>
          <w:rFonts w:ascii="Garamond" w:hAnsi="Garamond"/>
        </w:rPr>
        <w:t>P</w:t>
      </w:r>
      <w:r w:rsidR="00175F0A">
        <w:rPr>
          <w:rFonts w:ascii="Garamond" w:hAnsi="Garamond"/>
        </w:rPr>
        <w:t>latobn</w:t>
      </w:r>
      <w:r w:rsidR="00BD3E09">
        <w:rPr>
          <w:rFonts w:ascii="Garamond" w:hAnsi="Garamond"/>
        </w:rPr>
        <w:t>ými kartami.</w:t>
      </w:r>
      <w:r w:rsidR="000B6277">
        <w:rPr>
          <w:rFonts w:ascii="Garamond" w:hAnsi="Garamond"/>
        </w:rPr>
        <w:t xml:space="preserve"> </w:t>
      </w:r>
    </w:p>
    <w:p w14:paraId="29356EE5" w14:textId="77777777" w:rsidR="00741DB1" w:rsidRDefault="00741DB1" w:rsidP="00741DB1">
      <w:pPr>
        <w:pStyle w:val="Odsekzoznamu"/>
        <w:numPr>
          <w:ilvl w:val="0"/>
          <w:numId w:val="22"/>
        </w:numPr>
        <w:spacing w:after="60"/>
        <w:ind w:left="357" w:hanging="357"/>
        <w:contextualSpacing w:val="0"/>
        <w:jc w:val="both"/>
        <w:rPr>
          <w:rFonts w:ascii="Garamond" w:hAnsi="Garamond"/>
        </w:rPr>
      </w:pPr>
      <w:r w:rsidRPr="00011CA1">
        <w:rPr>
          <w:rFonts w:ascii="Garamond" w:hAnsi="Garamond"/>
        </w:rPr>
        <w:t xml:space="preserve">Poskytovateľ sa zaväzuje, že </w:t>
      </w:r>
      <w:r>
        <w:rPr>
          <w:rFonts w:ascii="Garamond" w:hAnsi="Garamond"/>
        </w:rPr>
        <w:t>umožní</w:t>
      </w:r>
      <w:r w:rsidRPr="00011CA1">
        <w:rPr>
          <w:rFonts w:ascii="Garamond" w:hAnsi="Garamond"/>
        </w:rPr>
        <w:t xml:space="preserve"> aj platby </w:t>
      </w:r>
      <w:r>
        <w:rPr>
          <w:rFonts w:ascii="Garamond" w:hAnsi="Garamond"/>
        </w:rPr>
        <w:t>z</w:t>
      </w:r>
      <w:r w:rsidRPr="00011CA1">
        <w:rPr>
          <w:rFonts w:ascii="Garamond" w:hAnsi="Garamond"/>
        </w:rPr>
        <w:t>a viac</w:t>
      </w:r>
      <w:r>
        <w:rPr>
          <w:rFonts w:ascii="Garamond" w:hAnsi="Garamond"/>
        </w:rPr>
        <w:t>ero</w:t>
      </w:r>
      <w:r w:rsidRPr="00011CA1">
        <w:rPr>
          <w:rFonts w:ascii="Garamond" w:hAnsi="Garamond"/>
        </w:rPr>
        <w:t xml:space="preserve"> cestovných lístkov. </w:t>
      </w:r>
    </w:p>
    <w:p w14:paraId="28B80E30" w14:textId="37A18F65" w:rsidR="00EA5089" w:rsidRPr="00011CA1" w:rsidRDefault="00EA5089"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Poskytovateľ je povinný dodať podrobný opis všetkých rozhran</w:t>
      </w:r>
      <w:r>
        <w:rPr>
          <w:rFonts w:ascii="Garamond" w:hAnsi="Garamond"/>
        </w:rPr>
        <w:t>í</w:t>
      </w:r>
      <w:r w:rsidRPr="00011CA1">
        <w:rPr>
          <w:rFonts w:ascii="Garamond" w:hAnsi="Garamond"/>
        </w:rPr>
        <w:t xml:space="preserve"> tak, aby bolo možné ho ďalej rozvíjať, upravovať a využívať pre prípadné ďalš</w:t>
      </w:r>
      <w:r>
        <w:rPr>
          <w:rFonts w:ascii="Garamond" w:hAnsi="Garamond"/>
        </w:rPr>
        <w:t>ích Poskytovateľov</w:t>
      </w:r>
      <w:r w:rsidRPr="00011CA1">
        <w:rPr>
          <w:rFonts w:ascii="Garamond" w:hAnsi="Garamond"/>
        </w:rPr>
        <w:t>.</w:t>
      </w:r>
    </w:p>
    <w:p w14:paraId="5CAFD531" w14:textId="2BD5B82B" w:rsidR="00011CA1" w:rsidRPr="00011CA1" w:rsidRDefault="00913341" w:rsidP="008D3639">
      <w:pPr>
        <w:pStyle w:val="Odsekzoznamu"/>
        <w:numPr>
          <w:ilvl w:val="0"/>
          <w:numId w:val="22"/>
        </w:numPr>
        <w:spacing w:after="0"/>
        <w:ind w:left="357" w:hanging="357"/>
        <w:contextualSpacing w:val="0"/>
        <w:jc w:val="both"/>
        <w:rPr>
          <w:rFonts w:ascii="Garamond" w:hAnsi="Garamond"/>
        </w:rPr>
      </w:pPr>
      <w:r>
        <w:rPr>
          <w:rFonts w:ascii="Garamond" w:hAnsi="Garamond"/>
        </w:rPr>
        <w:t xml:space="preserve">Počas platby cez </w:t>
      </w:r>
      <w:r w:rsidRPr="00913341">
        <w:rPr>
          <w:rFonts w:ascii="Garamond" w:hAnsi="Garamond"/>
        </w:rPr>
        <w:t xml:space="preserve">systém bezhotovostného odbavenia </w:t>
      </w:r>
      <w:r w:rsidR="001A2C48">
        <w:rPr>
          <w:rFonts w:ascii="Garamond" w:hAnsi="Garamond"/>
        </w:rPr>
        <w:t xml:space="preserve">cestujúcich </w:t>
      </w:r>
      <w:r w:rsidRPr="00913341">
        <w:rPr>
          <w:rFonts w:ascii="Garamond" w:hAnsi="Garamond"/>
        </w:rPr>
        <w:t>prostredníctvom Platobných kariet</w:t>
      </w:r>
      <w:r w:rsidR="00011CA1" w:rsidRPr="00011CA1">
        <w:rPr>
          <w:rFonts w:ascii="Garamond" w:hAnsi="Garamond"/>
        </w:rPr>
        <w:t xml:space="preserve"> prebehnú nasledujúce procesy:</w:t>
      </w:r>
    </w:p>
    <w:p w14:paraId="4E49587D" w14:textId="5C6F11C6" w:rsidR="00011CA1" w:rsidRDefault="00011CA1" w:rsidP="008D3639">
      <w:pPr>
        <w:pStyle w:val="Odsekzoznamu"/>
        <w:numPr>
          <w:ilvl w:val="0"/>
          <w:numId w:val="27"/>
        </w:numPr>
        <w:spacing w:after="60"/>
        <w:contextualSpacing w:val="0"/>
        <w:jc w:val="both"/>
        <w:rPr>
          <w:rFonts w:ascii="Garamond" w:hAnsi="Garamond"/>
        </w:rPr>
      </w:pPr>
      <w:r w:rsidRPr="00011CA1">
        <w:rPr>
          <w:rFonts w:ascii="Garamond" w:hAnsi="Garamond"/>
        </w:rPr>
        <w:t xml:space="preserve">odovzdanie </w:t>
      </w:r>
      <w:r w:rsidR="00741DB1">
        <w:rPr>
          <w:rFonts w:ascii="Garamond" w:hAnsi="Garamond"/>
        </w:rPr>
        <w:t xml:space="preserve">údajov potrebných pre </w:t>
      </w:r>
      <w:r w:rsidR="00035DD8">
        <w:rPr>
          <w:rFonts w:ascii="Garamond" w:hAnsi="Garamond"/>
        </w:rPr>
        <w:t>zúčtovanie a spracovanie</w:t>
      </w:r>
      <w:r w:rsidR="00741DB1" w:rsidRPr="00011CA1">
        <w:rPr>
          <w:rFonts w:ascii="Garamond" w:hAnsi="Garamond"/>
        </w:rPr>
        <w:t xml:space="preserve"> </w:t>
      </w:r>
      <w:r w:rsidRPr="00011CA1">
        <w:rPr>
          <w:rFonts w:ascii="Garamond" w:hAnsi="Garamond"/>
        </w:rPr>
        <w:t xml:space="preserve">ceny </w:t>
      </w:r>
      <w:r w:rsidR="00913341">
        <w:rPr>
          <w:rFonts w:ascii="Garamond" w:hAnsi="Garamond"/>
        </w:rPr>
        <w:t xml:space="preserve">cestovného </w:t>
      </w:r>
      <w:r w:rsidR="00741DB1">
        <w:rPr>
          <w:rFonts w:ascii="Garamond" w:hAnsi="Garamond"/>
        </w:rPr>
        <w:t xml:space="preserve">lístka </w:t>
      </w:r>
      <w:r w:rsidRPr="00011CA1">
        <w:rPr>
          <w:rFonts w:ascii="Garamond" w:hAnsi="Garamond"/>
        </w:rPr>
        <w:t xml:space="preserve">do platobného </w:t>
      </w:r>
      <w:r w:rsidR="00913341">
        <w:rPr>
          <w:rFonts w:ascii="Garamond" w:hAnsi="Garamond"/>
        </w:rPr>
        <w:t>Zariadenia z</w:t>
      </w:r>
      <w:r w:rsidR="001A2C48">
        <w:rPr>
          <w:rFonts w:ascii="Garamond" w:hAnsi="Garamond"/>
        </w:rPr>
        <w:t> prepojeného čítacieho</w:t>
      </w:r>
      <w:r w:rsidR="00913341">
        <w:rPr>
          <w:rFonts w:ascii="Garamond" w:hAnsi="Garamond"/>
        </w:rPr>
        <w:t xml:space="preserve"> Zariadenia</w:t>
      </w:r>
      <w:r w:rsidRPr="00011CA1">
        <w:rPr>
          <w:rFonts w:ascii="Garamond" w:hAnsi="Garamond"/>
        </w:rPr>
        <w:t xml:space="preserve"> </w:t>
      </w:r>
      <w:r w:rsidRPr="00E61FA9">
        <w:rPr>
          <w:rFonts w:ascii="Garamond" w:hAnsi="Garamond"/>
        </w:rPr>
        <w:t>alebo automatická identifikácia</w:t>
      </w:r>
      <w:r w:rsidR="00741DB1" w:rsidRPr="00E61FA9">
        <w:rPr>
          <w:rFonts w:ascii="Garamond" w:hAnsi="Garamond"/>
        </w:rPr>
        <w:t xml:space="preserve"> v prípade platby nebankovou kartou jej priložením k (čítaciemu) Zariadeniu</w:t>
      </w:r>
      <w:r w:rsidRPr="00E61FA9">
        <w:rPr>
          <w:rFonts w:ascii="Garamond" w:hAnsi="Garamond"/>
        </w:rPr>
        <w:t xml:space="preserve"> </w:t>
      </w:r>
      <w:r w:rsidR="0030630F" w:rsidRPr="00E61FA9">
        <w:rPr>
          <w:rFonts w:ascii="Garamond" w:hAnsi="Garamond"/>
        </w:rPr>
        <w:t xml:space="preserve">a priradením </w:t>
      </w:r>
      <w:r w:rsidRPr="00E61FA9">
        <w:rPr>
          <w:rFonts w:ascii="Garamond" w:hAnsi="Garamond"/>
        </w:rPr>
        <w:t>ceny</w:t>
      </w:r>
      <w:r w:rsidR="00913341" w:rsidRPr="00E61FA9">
        <w:rPr>
          <w:rFonts w:ascii="Garamond" w:hAnsi="Garamond"/>
        </w:rPr>
        <w:t xml:space="preserve"> cestovného lístka</w:t>
      </w:r>
      <w:r w:rsidRPr="00E61FA9">
        <w:rPr>
          <w:rFonts w:ascii="Garamond" w:hAnsi="Garamond"/>
        </w:rPr>
        <w:t xml:space="preserve"> bez </w:t>
      </w:r>
      <w:r w:rsidR="0030630F" w:rsidRPr="00E61FA9">
        <w:rPr>
          <w:rFonts w:ascii="Garamond" w:hAnsi="Garamond"/>
        </w:rPr>
        <w:t xml:space="preserve">odovzdania </w:t>
      </w:r>
      <w:r w:rsidR="00741DB1" w:rsidRPr="00E61FA9">
        <w:rPr>
          <w:rFonts w:ascii="Garamond" w:hAnsi="Garamond"/>
        </w:rPr>
        <w:t xml:space="preserve">údajov </w:t>
      </w:r>
      <w:r w:rsidRPr="00E61FA9">
        <w:rPr>
          <w:rFonts w:ascii="Garamond" w:hAnsi="Garamond"/>
        </w:rPr>
        <w:t>z</w:t>
      </w:r>
      <w:r w:rsidR="00913341" w:rsidRPr="00E61FA9">
        <w:rPr>
          <w:rFonts w:ascii="Garamond" w:hAnsi="Garamond"/>
        </w:rPr>
        <w:t>o Zariadenia</w:t>
      </w:r>
      <w:r w:rsidRPr="00E61FA9">
        <w:rPr>
          <w:rFonts w:ascii="Garamond" w:hAnsi="Garamond"/>
        </w:rPr>
        <w:t>;</w:t>
      </w:r>
    </w:p>
    <w:p w14:paraId="69BFB445" w14:textId="4542CB44"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 xml:space="preserve">tokenizácia </w:t>
      </w:r>
      <w:r w:rsidR="001A2C48">
        <w:rPr>
          <w:rFonts w:ascii="Garamond" w:hAnsi="Garamond"/>
        </w:rPr>
        <w:t xml:space="preserve">údajov </w:t>
      </w:r>
      <w:r w:rsidR="00AB29DA">
        <w:rPr>
          <w:rFonts w:ascii="Garamond" w:hAnsi="Garamond"/>
        </w:rPr>
        <w:t xml:space="preserve">Platobnej </w:t>
      </w:r>
      <w:r w:rsidRPr="00011CA1">
        <w:rPr>
          <w:rFonts w:ascii="Garamond" w:hAnsi="Garamond"/>
        </w:rPr>
        <w:t xml:space="preserve">karty podľa zadania </w:t>
      </w:r>
      <w:r w:rsidR="001A2C48">
        <w:rPr>
          <w:rFonts w:ascii="Garamond" w:hAnsi="Garamond"/>
        </w:rPr>
        <w:t>Prevádzkovateľa</w:t>
      </w:r>
      <w:r w:rsidRPr="00011CA1">
        <w:rPr>
          <w:rFonts w:ascii="Garamond" w:hAnsi="Garamond"/>
        </w:rPr>
        <w:t xml:space="preserve"> (algoritmus, bezpečnostný kľúč);</w:t>
      </w:r>
    </w:p>
    <w:p w14:paraId="2D20E809" w14:textId="6AF6B0AA" w:rsidR="00011CA1" w:rsidRDefault="0091334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S</w:t>
      </w:r>
      <w:r>
        <w:rPr>
          <w:rFonts w:ascii="Garamond" w:hAnsi="Garamond"/>
        </w:rPr>
        <w:t>oftvér</w:t>
      </w:r>
      <w:r w:rsidRPr="00011CA1">
        <w:rPr>
          <w:rFonts w:ascii="Garamond" w:hAnsi="Garamond"/>
        </w:rPr>
        <w:t xml:space="preserve"> </w:t>
      </w:r>
      <w:r w:rsidR="00011CA1" w:rsidRPr="00011CA1">
        <w:rPr>
          <w:rFonts w:ascii="Garamond" w:hAnsi="Garamond"/>
        </w:rPr>
        <w:t xml:space="preserve">dodaný Poskytovateľom pre </w:t>
      </w:r>
      <w:r w:rsidR="000E57F7">
        <w:rPr>
          <w:rFonts w:ascii="Garamond" w:hAnsi="Garamond"/>
        </w:rPr>
        <w:t>príslušné</w:t>
      </w:r>
      <w:r w:rsidR="000E57F7" w:rsidRPr="00011CA1">
        <w:rPr>
          <w:rFonts w:ascii="Garamond" w:hAnsi="Garamond"/>
        </w:rPr>
        <w:t xml:space="preserve"> </w:t>
      </w:r>
      <w:r w:rsidR="000E57F7">
        <w:rPr>
          <w:rFonts w:ascii="Garamond" w:hAnsi="Garamond"/>
        </w:rPr>
        <w:t xml:space="preserve">čítacie a </w:t>
      </w:r>
      <w:r w:rsidR="00011CA1" w:rsidRPr="00011CA1">
        <w:rPr>
          <w:rFonts w:ascii="Garamond" w:hAnsi="Garamond"/>
        </w:rPr>
        <w:t>platobn</w:t>
      </w:r>
      <w:r>
        <w:rPr>
          <w:rFonts w:ascii="Garamond" w:hAnsi="Garamond"/>
        </w:rPr>
        <w:t xml:space="preserve">é </w:t>
      </w:r>
      <w:r w:rsidR="000E57F7">
        <w:rPr>
          <w:rFonts w:ascii="Garamond" w:hAnsi="Garamond"/>
        </w:rPr>
        <w:t xml:space="preserve">Zariadenia </w:t>
      </w:r>
      <w:r w:rsidR="00011CA1" w:rsidRPr="00011CA1">
        <w:rPr>
          <w:rFonts w:ascii="Garamond" w:hAnsi="Garamond"/>
        </w:rPr>
        <w:t xml:space="preserve">zaistí potrebné šifrovanie údajov podľa </w:t>
      </w:r>
      <w:r w:rsidR="00AB29DA">
        <w:rPr>
          <w:rFonts w:ascii="Garamond" w:hAnsi="Garamond"/>
        </w:rPr>
        <w:t xml:space="preserve">bezpečnostných štandardov tzv. </w:t>
      </w:r>
      <w:r w:rsidR="00AB29DA" w:rsidRPr="00011CA1">
        <w:rPr>
          <w:rFonts w:ascii="Garamond" w:hAnsi="Garamond"/>
        </w:rPr>
        <w:t>PCI DSS</w:t>
      </w:r>
      <w:r w:rsidR="00AB29DA">
        <w:rPr>
          <w:rFonts w:ascii="Garamond" w:hAnsi="Garamond"/>
        </w:rPr>
        <w:t xml:space="preserve"> (</w:t>
      </w:r>
      <w:proofErr w:type="spellStart"/>
      <w:r w:rsidR="00AB29DA" w:rsidRPr="000C6F1C">
        <w:rPr>
          <w:rFonts w:ascii="Garamond" w:hAnsi="Garamond"/>
          <w:i/>
          <w:iCs/>
        </w:rPr>
        <w:t>The</w:t>
      </w:r>
      <w:proofErr w:type="spellEnd"/>
      <w:r w:rsidR="00AB29DA" w:rsidRPr="000C6F1C">
        <w:rPr>
          <w:rFonts w:ascii="Garamond" w:hAnsi="Garamond"/>
          <w:i/>
          <w:iCs/>
        </w:rPr>
        <w:t xml:space="preserve"> </w:t>
      </w:r>
      <w:proofErr w:type="spellStart"/>
      <w:r w:rsidR="00AB29DA" w:rsidRPr="000C6F1C">
        <w:rPr>
          <w:rFonts w:ascii="Garamond" w:hAnsi="Garamond"/>
          <w:i/>
          <w:iCs/>
        </w:rPr>
        <w:t>Pament</w:t>
      </w:r>
      <w:proofErr w:type="spellEnd"/>
      <w:r w:rsidR="00AB29DA" w:rsidRPr="000C6F1C">
        <w:rPr>
          <w:rFonts w:ascii="Garamond" w:hAnsi="Garamond"/>
          <w:i/>
          <w:iCs/>
        </w:rPr>
        <w:t xml:space="preserve"> </w:t>
      </w:r>
      <w:proofErr w:type="spellStart"/>
      <w:r w:rsidR="00AB29DA" w:rsidRPr="000C6F1C">
        <w:rPr>
          <w:rFonts w:ascii="Garamond" w:hAnsi="Garamond"/>
          <w:i/>
          <w:iCs/>
        </w:rPr>
        <w:t>Card</w:t>
      </w:r>
      <w:proofErr w:type="spellEnd"/>
      <w:r w:rsidR="00AB29DA" w:rsidRPr="000C6F1C">
        <w:rPr>
          <w:rFonts w:ascii="Garamond" w:hAnsi="Garamond"/>
          <w:i/>
          <w:iCs/>
        </w:rPr>
        <w:t xml:space="preserve"> Industry </w:t>
      </w:r>
      <w:proofErr w:type="spellStart"/>
      <w:r w:rsidR="00AB29DA" w:rsidRPr="000C6F1C">
        <w:rPr>
          <w:rFonts w:ascii="Garamond" w:hAnsi="Garamond"/>
          <w:i/>
          <w:iCs/>
        </w:rPr>
        <w:t>Data</w:t>
      </w:r>
      <w:proofErr w:type="spellEnd"/>
      <w:r w:rsidR="00AB29DA" w:rsidRPr="000C6F1C">
        <w:rPr>
          <w:rFonts w:ascii="Garamond" w:hAnsi="Garamond"/>
          <w:i/>
          <w:iCs/>
        </w:rPr>
        <w:t xml:space="preserve"> </w:t>
      </w:r>
      <w:proofErr w:type="spellStart"/>
      <w:r w:rsidR="00AB29DA" w:rsidRPr="000C6F1C">
        <w:rPr>
          <w:rFonts w:ascii="Garamond" w:hAnsi="Garamond"/>
          <w:i/>
          <w:iCs/>
        </w:rPr>
        <w:t>Security</w:t>
      </w:r>
      <w:proofErr w:type="spellEnd"/>
      <w:r w:rsidR="00AB29DA" w:rsidRPr="000C6F1C">
        <w:rPr>
          <w:rFonts w:ascii="Garamond" w:hAnsi="Garamond"/>
          <w:i/>
          <w:iCs/>
        </w:rPr>
        <w:t xml:space="preserve"> Standard</w:t>
      </w:r>
      <w:r w:rsidR="00AB29DA">
        <w:rPr>
          <w:rFonts w:ascii="Garamond" w:hAnsi="Garamond"/>
        </w:rPr>
        <w:t>)</w:t>
      </w:r>
      <w:r w:rsidR="00011CA1" w:rsidRPr="00011CA1">
        <w:rPr>
          <w:rFonts w:ascii="Garamond" w:hAnsi="Garamond"/>
        </w:rPr>
        <w:t xml:space="preserve"> (a</w:t>
      </w:r>
      <w:r w:rsidR="00AB29DA">
        <w:rPr>
          <w:rFonts w:ascii="Garamond" w:hAnsi="Garamond"/>
        </w:rPr>
        <w:t> </w:t>
      </w:r>
      <w:r w:rsidR="00011CA1" w:rsidRPr="00011CA1">
        <w:rPr>
          <w:rFonts w:ascii="Garamond" w:hAnsi="Garamond"/>
        </w:rPr>
        <w:t>ďalších pravidiel kartových asociácií) v zabezpečenom režime vrátane tokenu a</w:t>
      </w:r>
      <w:r w:rsidR="000E57F7">
        <w:rPr>
          <w:rFonts w:ascii="Garamond" w:hAnsi="Garamond"/>
        </w:rPr>
        <w:t> </w:t>
      </w:r>
      <w:r w:rsidR="00011CA1" w:rsidRPr="00011CA1">
        <w:rPr>
          <w:rFonts w:ascii="Garamond" w:hAnsi="Garamond"/>
        </w:rPr>
        <w:t xml:space="preserve">ich dávkové alebo jednorazové odoslanie v zašifrovanej podobe do DZC, odkiaľ budú odoslané ku </w:t>
      </w:r>
      <w:r w:rsidR="00AB29DA">
        <w:rPr>
          <w:rFonts w:ascii="Garamond" w:hAnsi="Garamond"/>
        </w:rPr>
        <w:t>spracovaniu</w:t>
      </w:r>
      <w:r w:rsidR="00AB29DA" w:rsidRPr="00011CA1">
        <w:rPr>
          <w:rFonts w:ascii="Garamond" w:hAnsi="Garamond"/>
        </w:rPr>
        <w:t xml:space="preserve"> </w:t>
      </w:r>
      <w:r w:rsidR="00011CA1" w:rsidRPr="00011CA1">
        <w:rPr>
          <w:rFonts w:ascii="Garamond" w:hAnsi="Garamond"/>
        </w:rPr>
        <w:t xml:space="preserve">Poskytovateľom. Súbežne s tým </w:t>
      </w:r>
      <w:r w:rsidR="001A2C48">
        <w:rPr>
          <w:rFonts w:ascii="Garamond" w:hAnsi="Garamond"/>
        </w:rPr>
        <w:t xml:space="preserve">Softvér </w:t>
      </w:r>
      <w:r w:rsidR="00011CA1" w:rsidRPr="00011CA1">
        <w:rPr>
          <w:rFonts w:ascii="Garamond" w:hAnsi="Garamond"/>
        </w:rPr>
        <w:t xml:space="preserve">odošle informáciu o výške platby, </w:t>
      </w:r>
      <w:r w:rsidR="006655D4" w:rsidRPr="00011CA1">
        <w:rPr>
          <w:rFonts w:ascii="Garamond" w:hAnsi="Garamond"/>
        </w:rPr>
        <w:t>token</w:t>
      </w:r>
      <w:r w:rsidR="006655D4">
        <w:rPr>
          <w:rFonts w:ascii="Garamond" w:hAnsi="Garamond"/>
        </w:rPr>
        <w:t>e</w:t>
      </w:r>
      <w:r w:rsidR="00011CA1" w:rsidRPr="00011CA1">
        <w:rPr>
          <w:rFonts w:ascii="Garamond" w:hAnsi="Garamond"/>
        </w:rPr>
        <w:t xml:space="preserve">, prípadne </w:t>
      </w:r>
      <w:r w:rsidR="006655D4" w:rsidRPr="00011CA1">
        <w:rPr>
          <w:rFonts w:ascii="Garamond" w:hAnsi="Garamond"/>
        </w:rPr>
        <w:t>ďalš</w:t>
      </w:r>
      <w:r w:rsidR="006655D4">
        <w:rPr>
          <w:rFonts w:ascii="Garamond" w:hAnsi="Garamond"/>
        </w:rPr>
        <w:t>ie</w:t>
      </w:r>
      <w:r w:rsidR="006655D4" w:rsidRPr="00011CA1">
        <w:rPr>
          <w:rFonts w:ascii="Garamond" w:hAnsi="Garamond"/>
        </w:rPr>
        <w:t xml:space="preserve"> informáci</w:t>
      </w:r>
      <w:r w:rsidR="006655D4">
        <w:rPr>
          <w:rFonts w:ascii="Garamond" w:hAnsi="Garamond"/>
        </w:rPr>
        <w:t>e</w:t>
      </w:r>
      <w:r w:rsidR="006655D4" w:rsidRPr="00011CA1">
        <w:rPr>
          <w:rFonts w:ascii="Garamond" w:hAnsi="Garamond"/>
        </w:rPr>
        <w:t xml:space="preserve"> </w:t>
      </w:r>
      <w:r w:rsidR="00AB29DA">
        <w:rPr>
          <w:rFonts w:ascii="Garamond" w:hAnsi="Garamond"/>
        </w:rPr>
        <w:t>(ako napríklad k</w:t>
      </w:r>
      <w:r w:rsidR="00AB29DA" w:rsidRPr="00011CA1">
        <w:rPr>
          <w:rFonts w:ascii="Garamond" w:hAnsi="Garamond"/>
        </w:rPr>
        <w:t xml:space="preserve">ód </w:t>
      </w:r>
      <w:r w:rsidR="00AB29DA">
        <w:rPr>
          <w:rFonts w:ascii="Garamond" w:hAnsi="Garamond"/>
        </w:rPr>
        <w:t>Zariadenia</w:t>
      </w:r>
      <w:r w:rsidR="00011CA1" w:rsidRPr="00011CA1">
        <w:rPr>
          <w:rFonts w:ascii="Garamond" w:hAnsi="Garamond"/>
        </w:rPr>
        <w:t>, linka, zastávka, druh cestovné lístky a</w:t>
      </w:r>
      <w:r w:rsidR="00AB29DA">
        <w:rPr>
          <w:rFonts w:ascii="Garamond" w:hAnsi="Garamond"/>
        </w:rPr>
        <w:t> </w:t>
      </w:r>
      <w:r w:rsidR="00011CA1" w:rsidRPr="00011CA1">
        <w:rPr>
          <w:rFonts w:ascii="Garamond" w:hAnsi="Garamond"/>
        </w:rPr>
        <w:t>pod</w:t>
      </w:r>
      <w:r w:rsidR="00AB29DA">
        <w:rPr>
          <w:rFonts w:ascii="Garamond" w:hAnsi="Garamond"/>
        </w:rPr>
        <w:t>.) v </w:t>
      </w:r>
      <w:r w:rsidR="00011CA1" w:rsidRPr="00011CA1">
        <w:rPr>
          <w:rFonts w:ascii="Garamond" w:hAnsi="Garamond"/>
        </w:rPr>
        <w:t xml:space="preserve">dohodnutom </w:t>
      </w:r>
      <w:r w:rsidR="00AB29DA" w:rsidRPr="00011CA1">
        <w:rPr>
          <w:rFonts w:ascii="Garamond" w:hAnsi="Garamond"/>
        </w:rPr>
        <w:t>šifrov</w:t>
      </w:r>
      <w:r w:rsidR="00AB29DA">
        <w:rPr>
          <w:rFonts w:ascii="Garamond" w:hAnsi="Garamond"/>
        </w:rPr>
        <w:t>aní</w:t>
      </w:r>
      <w:r w:rsidR="00AB29DA" w:rsidRPr="00011CA1">
        <w:rPr>
          <w:rFonts w:ascii="Garamond" w:hAnsi="Garamond"/>
        </w:rPr>
        <w:t xml:space="preserve"> </w:t>
      </w:r>
      <w:r w:rsidR="00011CA1" w:rsidRPr="00011CA1">
        <w:rPr>
          <w:rFonts w:ascii="Garamond" w:hAnsi="Garamond"/>
        </w:rPr>
        <w:t>rovnako do DZC;</w:t>
      </w:r>
    </w:p>
    <w:p w14:paraId="26F22E40" w14:textId="6D8CE5D0"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ku každej platbe (vrátane platieb podľa pokynov DZC k</w:t>
      </w:r>
      <w:r w:rsidR="00974700">
        <w:rPr>
          <w:rFonts w:ascii="Garamond" w:hAnsi="Garamond"/>
        </w:rPr>
        <w:t> </w:t>
      </w:r>
      <w:r w:rsidRPr="00011CA1">
        <w:rPr>
          <w:rFonts w:ascii="Garamond" w:hAnsi="Garamond"/>
        </w:rPr>
        <w:t>strhnutiu</w:t>
      </w:r>
      <w:r w:rsidR="00974700">
        <w:rPr>
          <w:rFonts w:ascii="Garamond" w:hAnsi="Garamond"/>
        </w:rPr>
        <w:t xml:space="preserve"> celodennej</w:t>
      </w:r>
      <w:r w:rsidRPr="00011CA1">
        <w:rPr>
          <w:rFonts w:ascii="Garamond" w:hAnsi="Garamond"/>
        </w:rPr>
        <w:t xml:space="preserve"> agregovan</w:t>
      </w:r>
      <w:r w:rsidR="00974700">
        <w:rPr>
          <w:rFonts w:ascii="Garamond" w:hAnsi="Garamond"/>
        </w:rPr>
        <w:t>ej</w:t>
      </w:r>
      <w:r w:rsidRPr="00011CA1">
        <w:rPr>
          <w:rFonts w:ascii="Garamond" w:hAnsi="Garamond"/>
        </w:rPr>
        <w:t xml:space="preserve"> sumy z</w:t>
      </w:r>
      <w:r w:rsidR="00974700">
        <w:rPr>
          <w:rFonts w:ascii="Garamond" w:hAnsi="Garamond"/>
        </w:rPr>
        <w:t> </w:t>
      </w:r>
      <w:r w:rsidRPr="00011CA1">
        <w:rPr>
          <w:rFonts w:ascii="Garamond" w:hAnsi="Garamond"/>
        </w:rPr>
        <w:t xml:space="preserve">bankového účtu cestujúceho) musí byť vygenerovaný unikátny kód transakcie, ktorý bude priradený k platbe a bude sa zobrazovať aj v bankovom výpise cestujúceho. Súčasne bude odovzdávaný aj do DZC, kde </w:t>
      </w:r>
      <w:r w:rsidR="006655D4" w:rsidRPr="00011CA1">
        <w:rPr>
          <w:rFonts w:ascii="Garamond" w:hAnsi="Garamond"/>
        </w:rPr>
        <w:t>bud</w:t>
      </w:r>
      <w:r w:rsidR="006655D4">
        <w:rPr>
          <w:rFonts w:ascii="Garamond" w:hAnsi="Garamond"/>
        </w:rPr>
        <w:t>e</w:t>
      </w:r>
      <w:r w:rsidR="006655D4" w:rsidRPr="00011CA1">
        <w:rPr>
          <w:rFonts w:ascii="Garamond" w:hAnsi="Garamond"/>
        </w:rPr>
        <w:t xml:space="preserve"> </w:t>
      </w:r>
      <w:r w:rsidRPr="00011CA1">
        <w:rPr>
          <w:rFonts w:ascii="Garamond" w:hAnsi="Garamond"/>
        </w:rPr>
        <w:t xml:space="preserve">slúžiť pre komunikáciu s cestujúcim k </w:t>
      </w:r>
      <w:r w:rsidR="00974700" w:rsidRPr="00011CA1">
        <w:rPr>
          <w:rFonts w:ascii="Garamond" w:hAnsi="Garamond"/>
        </w:rPr>
        <w:t>dohľad</w:t>
      </w:r>
      <w:r w:rsidR="00974700">
        <w:rPr>
          <w:rFonts w:ascii="Garamond" w:hAnsi="Garamond"/>
        </w:rPr>
        <w:t>aniu</w:t>
      </w:r>
      <w:r w:rsidR="00974700" w:rsidRPr="00011CA1">
        <w:rPr>
          <w:rFonts w:ascii="Garamond" w:hAnsi="Garamond"/>
        </w:rPr>
        <w:t xml:space="preserve"> </w:t>
      </w:r>
      <w:r w:rsidRPr="00011CA1">
        <w:rPr>
          <w:rFonts w:ascii="Garamond" w:hAnsi="Garamond"/>
        </w:rPr>
        <w:t>sporných transakcií;</w:t>
      </w:r>
    </w:p>
    <w:p w14:paraId="0FF71602" w14:textId="458E5D16"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 xml:space="preserve">akceptované aj </w:t>
      </w:r>
      <w:r w:rsidR="00974700" w:rsidRPr="00011CA1">
        <w:rPr>
          <w:rFonts w:ascii="Garamond" w:hAnsi="Garamond"/>
        </w:rPr>
        <w:t>zamietnut</w:t>
      </w:r>
      <w:r w:rsidR="00974700">
        <w:rPr>
          <w:rFonts w:ascii="Garamond" w:hAnsi="Garamond"/>
        </w:rPr>
        <w:t>é</w:t>
      </w:r>
      <w:r w:rsidR="00974700" w:rsidRPr="00011CA1">
        <w:rPr>
          <w:rFonts w:ascii="Garamond" w:hAnsi="Garamond"/>
        </w:rPr>
        <w:t xml:space="preserve"> </w:t>
      </w:r>
      <w:r w:rsidRPr="00011CA1">
        <w:rPr>
          <w:rFonts w:ascii="Garamond" w:hAnsi="Garamond"/>
        </w:rPr>
        <w:t xml:space="preserve">platby bude </w:t>
      </w:r>
      <w:r w:rsidR="00930843">
        <w:rPr>
          <w:rFonts w:ascii="Garamond" w:hAnsi="Garamond"/>
        </w:rPr>
        <w:t>informačný systém</w:t>
      </w:r>
      <w:r w:rsidRPr="00011CA1">
        <w:rPr>
          <w:rFonts w:ascii="Garamond" w:hAnsi="Garamond"/>
        </w:rPr>
        <w:t xml:space="preserve"> </w:t>
      </w:r>
      <w:r w:rsidR="000E57F7">
        <w:rPr>
          <w:rFonts w:ascii="Garamond" w:hAnsi="Garamond"/>
        </w:rPr>
        <w:t xml:space="preserve">zabezpečujúci </w:t>
      </w:r>
      <w:r w:rsidR="009B544E">
        <w:rPr>
          <w:rFonts w:ascii="Garamond" w:hAnsi="Garamond"/>
        </w:rPr>
        <w:t xml:space="preserve">činnosti </w:t>
      </w:r>
      <w:r w:rsidRPr="00011CA1">
        <w:rPr>
          <w:rFonts w:ascii="Garamond" w:hAnsi="Garamond"/>
        </w:rPr>
        <w:t xml:space="preserve">Poskytovateľa </w:t>
      </w:r>
      <w:r w:rsidR="00930843">
        <w:rPr>
          <w:rFonts w:ascii="Garamond" w:hAnsi="Garamond"/>
        </w:rPr>
        <w:t>(ďalej len „</w:t>
      </w:r>
      <w:proofErr w:type="spellStart"/>
      <w:r w:rsidR="00930843" w:rsidRPr="003E1A5F">
        <w:rPr>
          <w:rFonts w:ascii="Garamond" w:hAnsi="Garamond"/>
          <w:b/>
          <w:bCs/>
        </w:rPr>
        <w:t>Back</w:t>
      </w:r>
      <w:proofErr w:type="spellEnd"/>
      <w:r w:rsidR="00930843" w:rsidRPr="003E1A5F">
        <w:rPr>
          <w:rFonts w:ascii="Garamond" w:hAnsi="Garamond"/>
          <w:b/>
          <w:bCs/>
        </w:rPr>
        <w:t xml:space="preserve"> </w:t>
      </w:r>
      <w:proofErr w:type="spellStart"/>
      <w:r w:rsidR="00930843" w:rsidRPr="003E1A5F">
        <w:rPr>
          <w:rFonts w:ascii="Garamond" w:hAnsi="Garamond"/>
          <w:b/>
          <w:bCs/>
        </w:rPr>
        <w:t>office</w:t>
      </w:r>
      <w:proofErr w:type="spellEnd"/>
      <w:r w:rsidR="00930843">
        <w:rPr>
          <w:rFonts w:ascii="Garamond" w:hAnsi="Garamond"/>
        </w:rPr>
        <w:t>“)</w:t>
      </w:r>
      <w:r w:rsidR="009E23A9">
        <w:rPr>
          <w:rFonts w:ascii="Garamond" w:hAnsi="Garamond"/>
        </w:rPr>
        <w:t xml:space="preserve"> </w:t>
      </w:r>
      <w:r w:rsidRPr="00011CA1">
        <w:rPr>
          <w:rFonts w:ascii="Garamond" w:hAnsi="Garamond"/>
        </w:rPr>
        <w:t>potvrdzovať alebo odovzdávať prostredníctvom dohodnutých rozhraní do DZC;</w:t>
      </w:r>
    </w:p>
    <w:p w14:paraId="3EC357C2" w14:textId="0195DBCE" w:rsid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t xml:space="preserve">DZC raz denne spáruje údaje poskytnuté priamo </w:t>
      </w:r>
      <w:r w:rsidR="00974700">
        <w:rPr>
          <w:rFonts w:ascii="Garamond" w:hAnsi="Garamond"/>
        </w:rPr>
        <w:t>z platobných Zariadení</w:t>
      </w:r>
      <w:r w:rsidRPr="00011CA1">
        <w:rPr>
          <w:rFonts w:ascii="Garamond" w:hAnsi="Garamond"/>
        </w:rPr>
        <w:t xml:space="preserve"> a od </w:t>
      </w:r>
      <w:proofErr w:type="spellStart"/>
      <w:r w:rsidR="001A2C48">
        <w:rPr>
          <w:rFonts w:ascii="Garamond" w:hAnsi="Garamond"/>
        </w:rPr>
        <w:t>B</w:t>
      </w:r>
      <w:r w:rsidR="006655D4" w:rsidRPr="00011CA1">
        <w:rPr>
          <w:rFonts w:ascii="Garamond" w:hAnsi="Garamond"/>
        </w:rPr>
        <w:t>ack</w:t>
      </w:r>
      <w:proofErr w:type="spellEnd"/>
      <w:r w:rsidR="006655D4" w:rsidRPr="00011CA1">
        <w:rPr>
          <w:rFonts w:ascii="Garamond" w:hAnsi="Garamond"/>
        </w:rPr>
        <w:t xml:space="preserve"> </w:t>
      </w:r>
      <w:proofErr w:type="spellStart"/>
      <w:r w:rsidRPr="00011CA1">
        <w:rPr>
          <w:rFonts w:ascii="Garamond" w:hAnsi="Garamond"/>
        </w:rPr>
        <w:t>office</w:t>
      </w:r>
      <w:proofErr w:type="spellEnd"/>
      <w:r w:rsidRPr="00011CA1">
        <w:rPr>
          <w:rFonts w:ascii="Garamond" w:hAnsi="Garamond"/>
        </w:rPr>
        <w:t xml:space="preserve"> Poskytovateľa, vykoná výpočet celkovej dennej ceny pre každý token (agregované sumy</w:t>
      </w:r>
      <w:r w:rsidR="00974700">
        <w:rPr>
          <w:rFonts w:ascii="Garamond" w:hAnsi="Garamond"/>
        </w:rPr>
        <w:t xml:space="preserve"> z </w:t>
      </w:r>
      <w:r w:rsidRPr="00011CA1">
        <w:rPr>
          <w:rFonts w:ascii="Garamond" w:hAnsi="Garamond"/>
        </w:rPr>
        <w:t xml:space="preserve">bankového účtu cestujúceho) a tieto údaje odovzdá do </w:t>
      </w:r>
      <w:proofErr w:type="spellStart"/>
      <w:r w:rsidR="006655D4">
        <w:rPr>
          <w:rFonts w:ascii="Garamond" w:hAnsi="Garamond"/>
        </w:rPr>
        <w:t>B</w:t>
      </w:r>
      <w:r w:rsidR="006655D4" w:rsidRPr="00011CA1">
        <w:rPr>
          <w:rFonts w:ascii="Garamond" w:hAnsi="Garamond"/>
        </w:rPr>
        <w:t>ack</w:t>
      </w:r>
      <w:proofErr w:type="spellEnd"/>
      <w:r w:rsidR="006655D4" w:rsidRPr="00011CA1">
        <w:rPr>
          <w:rFonts w:ascii="Garamond" w:hAnsi="Garamond"/>
        </w:rPr>
        <w:t xml:space="preserve"> </w:t>
      </w:r>
      <w:proofErr w:type="spellStart"/>
      <w:r w:rsidRPr="00011CA1">
        <w:rPr>
          <w:rFonts w:ascii="Garamond" w:hAnsi="Garamond"/>
        </w:rPr>
        <w:t>office</w:t>
      </w:r>
      <w:proofErr w:type="spellEnd"/>
      <w:r w:rsidRPr="00011CA1">
        <w:rPr>
          <w:rFonts w:ascii="Garamond" w:hAnsi="Garamond"/>
        </w:rPr>
        <w:t xml:space="preserve"> Poskytovateľa. Ten následne strhne platbu z</w:t>
      </w:r>
      <w:r w:rsidR="006655D4">
        <w:rPr>
          <w:rFonts w:ascii="Garamond" w:hAnsi="Garamond"/>
        </w:rPr>
        <w:t xml:space="preserve"> Platobnej </w:t>
      </w:r>
      <w:r w:rsidRPr="00011CA1">
        <w:rPr>
          <w:rFonts w:ascii="Garamond" w:hAnsi="Garamond"/>
        </w:rPr>
        <w:t xml:space="preserve">karty obsahujúce príslušný token za využitie služieb IDS </w:t>
      </w:r>
      <w:r w:rsidR="006655D4">
        <w:rPr>
          <w:rFonts w:ascii="Garamond" w:hAnsi="Garamond"/>
        </w:rPr>
        <w:t>BB</w:t>
      </w:r>
      <w:r w:rsidR="006655D4" w:rsidRPr="00011CA1">
        <w:rPr>
          <w:rFonts w:ascii="Garamond" w:hAnsi="Garamond"/>
        </w:rPr>
        <w:t xml:space="preserve"> </w:t>
      </w:r>
      <w:r w:rsidRPr="00011CA1">
        <w:rPr>
          <w:rFonts w:ascii="Garamond" w:hAnsi="Garamond"/>
        </w:rPr>
        <w:t>v danom dni;</w:t>
      </w:r>
    </w:p>
    <w:p w14:paraId="34C1888C" w14:textId="47036EFD" w:rsidR="00011CA1" w:rsidRPr="000E57F7" w:rsidRDefault="00011CA1" w:rsidP="008D3639">
      <w:pPr>
        <w:pStyle w:val="Odsekzoznamu"/>
        <w:numPr>
          <w:ilvl w:val="0"/>
          <w:numId w:val="27"/>
        </w:numPr>
        <w:spacing w:after="60"/>
        <w:ind w:left="714" w:hanging="357"/>
        <w:contextualSpacing w:val="0"/>
        <w:jc w:val="both"/>
        <w:rPr>
          <w:rFonts w:ascii="Garamond" w:hAnsi="Garamond"/>
        </w:rPr>
      </w:pPr>
      <w:proofErr w:type="spellStart"/>
      <w:r w:rsidRPr="000E57F7">
        <w:rPr>
          <w:rFonts w:ascii="Garamond" w:hAnsi="Garamond"/>
        </w:rPr>
        <w:t>blacklistované</w:t>
      </w:r>
      <w:proofErr w:type="spellEnd"/>
      <w:r w:rsidRPr="000E57F7">
        <w:rPr>
          <w:rFonts w:ascii="Garamond" w:hAnsi="Garamond"/>
        </w:rPr>
        <w:t xml:space="preserve"> a</w:t>
      </w:r>
      <w:r w:rsidR="00590763">
        <w:rPr>
          <w:rFonts w:ascii="Garamond" w:hAnsi="Garamond"/>
        </w:rPr>
        <w:t> </w:t>
      </w:r>
      <w:r w:rsidRPr="000E57F7">
        <w:rPr>
          <w:rFonts w:ascii="Garamond" w:hAnsi="Garamond"/>
        </w:rPr>
        <w:t>zakázané</w:t>
      </w:r>
      <w:r w:rsidR="00590763">
        <w:rPr>
          <w:rFonts w:ascii="Garamond" w:hAnsi="Garamond"/>
        </w:rPr>
        <w:t xml:space="preserve"> Platobné</w:t>
      </w:r>
      <w:r w:rsidRPr="000E57F7">
        <w:rPr>
          <w:rFonts w:ascii="Garamond" w:hAnsi="Garamond"/>
        </w:rPr>
        <w:t xml:space="preserve"> karty odovzdáva </w:t>
      </w:r>
      <w:proofErr w:type="spellStart"/>
      <w:r w:rsidR="00974700" w:rsidRPr="000E57F7">
        <w:rPr>
          <w:rFonts w:ascii="Garamond" w:hAnsi="Garamond"/>
        </w:rPr>
        <w:t>B</w:t>
      </w:r>
      <w:r w:rsidRPr="000E57F7">
        <w:rPr>
          <w:rFonts w:ascii="Garamond" w:hAnsi="Garamond"/>
        </w:rPr>
        <w:t>ack</w:t>
      </w:r>
      <w:proofErr w:type="spellEnd"/>
      <w:r w:rsidRPr="000E57F7">
        <w:rPr>
          <w:rFonts w:ascii="Garamond" w:hAnsi="Garamond"/>
        </w:rPr>
        <w:t xml:space="preserve"> </w:t>
      </w:r>
      <w:proofErr w:type="spellStart"/>
      <w:r w:rsidRPr="000E57F7">
        <w:rPr>
          <w:rFonts w:ascii="Garamond" w:hAnsi="Garamond"/>
        </w:rPr>
        <w:t>office</w:t>
      </w:r>
      <w:proofErr w:type="spellEnd"/>
      <w:r w:rsidRPr="000E57F7">
        <w:rPr>
          <w:rFonts w:ascii="Garamond" w:hAnsi="Garamond"/>
        </w:rPr>
        <w:t xml:space="preserve"> Poskytovateľa prostredníctvom dohodnutých rozhraní do DZC</w:t>
      </w:r>
      <w:r w:rsidR="00590763">
        <w:rPr>
          <w:rFonts w:ascii="Garamond" w:hAnsi="Garamond"/>
        </w:rPr>
        <w:t>, ktorý</w:t>
      </w:r>
      <w:r w:rsidRPr="000E57F7">
        <w:rPr>
          <w:rFonts w:ascii="Garamond" w:hAnsi="Garamond"/>
        </w:rPr>
        <w:t xml:space="preserve"> zaistí distribúciu </w:t>
      </w:r>
      <w:proofErr w:type="spellStart"/>
      <w:r w:rsidRPr="000E57F7">
        <w:rPr>
          <w:rFonts w:ascii="Garamond" w:hAnsi="Garamond"/>
        </w:rPr>
        <w:t>blacklistov</w:t>
      </w:r>
      <w:proofErr w:type="spellEnd"/>
      <w:r w:rsidRPr="000E57F7">
        <w:rPr>
          <w:rFonts w:ascii="Garamond" w:hAnsi="Garamond"/>
        </w:rPr>
        <w:t xml:space="preserve"> do všetkých </w:t>
      </w:r>
      <w:r w:rsidR="00974700" w:rsidRPr="000E57F7">
        <w:rPr>
          <w:rFonts w:ascii="Garamond" w:hAnsi="Garamond"/>
        </w:rPr>
        <w:t>platobných Z</w:t>
      </w:r>
      <w:r w:rsidRPr="000E57F7">
        <w:rPr>
          <w:rFonts w:ascii="Garamond" w:hAnsi="Garamond"/>
        </w:rPr>
        <w:t xml:space="preserve">ariadení do 60 minút. V prípade, </w:t>
      </w:r>
      <w:r w:rsidR="00590763">
        <w:rPr>
          <w:rFonts w:ascii="Garamond" w:hAnsi="Garamond"/>
        </w:rPr>
        <w:t xml:space="preserve">ak počas tohto časového úseku dôjde platobným Zariadením k akceptovaniu </w:t>
      </w:r>
      <w:proofErr w:type="spellStart"/>
      <w:r w:rsidR="00590763">
        <w:rPr>
          <w:rFonts w:ascii="Garamond" w:hAnsi="Garamond"/>
        </w:rPr>
        <w:t>blacklistovanej</w:t>
      </w:r>
      <w:proofErr w:type="spellEnd"/>
      <w:r w:rsidR="00590763">
        <w:rPr>
          <w:rFonts w:ascii="Garamond" w:hAnsi="Garamond"/>
        </w:rPr>
        <w:t xml:space="preserve"> Platobnej karty</w:t>
      </w:r>
      <w:r w:rsidRPr="000E57F7">
        <w:rPr>
          <w:rFonts w:ascii="Garamond" w:hAnsi="Garamond"/>
        </w:rPr>
        <w:t xml:space="preserve">, </w:t>
      </w:r>
      <w:r w:rsidR="000E57F7" w:rsidRPr="000E57F7">
        <w:rPr>
          <w:rFonts w:ascii="Garamond" w:hAnsi="Garamond"/>
        </w:rPr>
        <w:t>nesie príslušnú stratu Poskytovateľ.</w:t>
      </w:r>
      <w:r w:rsidRPr="000E57F7">
        <w:rPr>
          <w:rFonts w:ascii="Garamond" w:hAnsi="Garamond"/>
        </w:rPr>
        <w:t xml:space="preserve"> Ak</w:t>
      </w:r>
      <w:r w:rsidR="005104C7" w:rsidRPr="000E57F7">
        <w:rPr>
          <w:rFonts w:ascii="Garamond" w:hAnsi="Garamond"/>
        </w:rPr>
        <w:t xml:space="preserve"> platobné Zariadenie</w:t>
      </w:r>
      <w:r w:rsidRPr="000E57F7">
        <w:rPr>
          <w:rFonts w:ascii="Garamond" w:hAnsi="Garamond"/>
        </w:rPr>
        <w:t xml:space="preserve"> akceptuje </w:t>
      </w:r>
      <w:r w:rsidR="005104C7" w:rsidRPr="000E57F7">
        <w:rPr>
          <w:rFonts w:ascii="Garamond" w:hAnsi="Garamond"/>
        </w:rPr>
        <w:t xml:space="preserve">Platobnú </w:t>
      </w:r>
      <w:r w:rsidRPr="000E57F7">
        <w:rPr>
          <w:rFonts w:ascii="Garamond" w:hAnsi="Garamond"/>
        </w:rPr>
        <w:t>kartu neskôr ako 60 minút od</w:t>
      </w:r>
      <w:r w:rsidR="000E57F7" w:rsidRPr="000E57F7">
        <w:rPr>
          <w:rFonts w:ascii="Garamond" w:hAnsi="Garamond"/>
        </w:rPr>
        <w:t> </w:t>
      </w:r>
      <w:r w:rsidRPr="000E57F7">
        <w:rPr>
          <w:rFonts w:ascii="Garamond" w:hAnsi="Garamond"/>
        </w:rPr>
        <w:t xml:space="preserve">vydania pokynu k </w:t>
      </w:r>
      <w:proofErr w:type="spellStart"/>
      <w:r w:rsidR="006655D4" w:rsidRPr="000E57F7">
        <w:rPr>
          <w:rFonts w:ascii="Garamond" w:hAnsi="Garamond"/>
        </w:rPr>
        <w:t>blacklistácii</w:t>
      </w:r>
      <w:proofErr w:type="spellEnd"/>
      <w:r w:rsidR="006655D4" w:rsidRPr="000E57F7">
        <w:rPr>
          <w:rFonts w:ascii="Garamond" w:hAnsi="Garamond"/>
        </w:rPr>
        <w:t xml:space="preserve"> </w:t>
      </w:r>
      <w:r w:rsidRPr="000E57F7">
        <w:rPr>
          <w:rFonts w:ascii="Garamond" w:hAnsi="Garamond"/>
        </w:rPr>
        <w:t xml:space="preserve">nesie príslušnú stratu </w:t>
      </w:r>
      <w:r w:rsidR="005104C7" w:rsidRPr="000E57F7">
        <w:rPr>
          <w:rFonts w:ascii="Garamond" w:hAnsi="Garamond"/>
        </w:rPr>
        <w:t>Prevádzkovateľ</w:t>
      </w:r>
      <w:r w:rsidRPr="000E57F7">
        <w:rPr>
          <w:rFonts w:ascii="Garamond" w:hAnsi="Garamond"/>
        </w:rPr>
        <w:t>.</w:t>
      </w:r>
    </w:p>
    <w:p w14:paraId="3510AE96" w14:textId="40448A8D" w:rsidR="00011CA1" w:rsidRPr="00011CA1" w:rsidRDefault="00011CA1" w:rsidP="008D3639">
      <w:pPr>
        <w:pStyle w:val="Odsekzoznamu"/>
        <w:numPr>
          <w:ilvl w:val="0"/>
          <w:numId w:val="27"/>
        </w:numPr>
        <w:spacing w:after="60"/>
        <w:ind w:left="714" w:hanging="357"/>
        <w:contextualSpacing w:val="0"/>
        <w:jc w:val="both"/>
        <w:rPr>
          <w:rFonts w:ascii="Garamond" w:hAnsi="Garamond"/>
        </w:rPr>
      </w:pPr>
      <w:r w:rsidRPr="00011CA1">
        <w:rPr>
          <w:rFonts w:ascii="Garamond" w:hAnsi="Garamond"/>
        </w:rPr>
        <w:lastRenderedPageBreak/>
        <w:t xml:space="preserve">systém </w:t>
      </w:r>
      <w:r w:rsidR="005104C7">
        <w:rPr>
          <w:rFonts w:ascii="Garamond" w:hAnsi="Garamond"/>
        </w:rPr>
        <w:t xml:space="preserve">zabezpečuje odovzdanie </w:t>
      </w:r>
      <w:r w:rsidR="005104C7" w:rsidRPr="00011CA1">
        <w:rPr>
          <w:rFonts w:ascii="Garamond" w:hAnsi="Garamond"/>
        </w:rPr>
        <w:t>informáci</w:t>
      </w:r>
      <w:r w:rsidR="005104C7">
        <w:rPr>
          <w:rFonts w:ascii="Garamond" w:hAnsi="Garamond"/>
        </w:rPr>
        <w:t>í</w:t>
      </w:r>
      <w:r w:rsidR="005104C7" w:rsidRPr="00011CA1">
        <w:rPr>
          <w:rFonts w:ascii="Garamond" w:hAnsi="Garamond"/>
        </w:rPr>
        <w:t xml:space="preserve"> </w:t>
      </w:r>
      <w:r w:rsidRPr="00011CA1">
        <w:rPr>
          <w:rFonts w:ascii="Garamond" w:hAnsi="Garamond"/>
        </w:rPr>
        <w:t xml:space="preserve">aj o nulových platbách vrátane doplnkových informácií napr. z dôvodu ukončenia cesty pred skončením platnosti cestovného lístka a z toho vyplývajúceho </w:t>
      </w:r>
      <w:r w:rsidR="005104C7" w:rsidRPr="00011CA1">
        <w:rPr>
          <w:rFonts w:ascii="Garamond" w:hAnsi="Garamond"/>
        </w:rPr>
        <w:t>zníženi</w:t>
      </w:r>
      <w:r w:rsidR="005104C7">
        <w:rPr>
          <w:rFonts w:ascii="Garamond" w:hAnsi="Garamond"/>
        </w:rPr>
        <w:t>a</w:t>
      </w:r>
      <w:r w:rsidR="005104C7" w:rsidRPr="00011CA1">
        <w:rPr>
          <w:rFonts w:ascii="Garamond" w:hAnsi="Garamond"/>
        </w:rPr>
        <w:t xml:space="preserve"> </w:t>
      </w:r>
      <w:r w:rsidR="005104C7">
        <w:rPr>
          <w:rFonts w:ascii="Garamond" w:hAnsi="Garamond"/>
        </w:rPr>
        <w:t xml:space="preserve">pôvodnej </w:t>
      </w:r>
      <w:r w:rsidRPr="00011CA1">
        <w:rPr>
          <w:rFonts w:ascii="Garamond" w:hAnsi="Garamond"/>
        </w:rPr>
        <w:t xml:space="preserve">ceny </w:t>
      </w:r>
      <w:r w:rsidR="005104C7">
        <w:rPr>
          <w:rFonts w:ascii="Garamond" w:hAnsi="Garamond"/>
        </w:rPr>
        <w:t>cestovného</w:t>
      </w:r>
      <w:r w:rsidRPr="00011CA1">
        <w:rPr>
          <w:rFonts w:ascii="Garamond" w:hAnsi="Garamond"/>
        </w:rPr>
        <w:t xml:space="preserve"> lístka.</w:t>
      </w:r>
    </w:p>
    <w:p w14:paraId="5C0678F2" w14:textId="2EEF3BC2"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 xml:space="preserve">Poskytovateľ je súčasne povinný vytvoriť systém pre automatické aj manuálne spracovanie a riešenie nezrovnalostí v dátach na strane </w:t>
      </w:r>
      <w:r w:rsidR="005104C7">
        <w:rPr>
          <w:rFonts w:ascii="Garamond" w:hAnsi="Garamond"/>
        </w:rPr>
        <w:t>Prevádzkovateľa</w:t>
      </w:r>
      <w:r w:rsidR="005104C7" w:rsidRPr="00011CA1">
        <w:rPr>
          <w:rFonts w:ascii="Garamond" w:hAnsi="Garamond"/>
        </w:rPr>
        <w:t xml:space="preserve"> </w:t>
      </w:r>
      <w:r w:rsidR="00822B6A">
        <w:rPr>
          <w:rFonts w:ascii="Garamond" w:hAnsi="Garamond"/>
        </w:rPr>
        <w:t>a</w:t>
      </w:r>
      <w:r w:rsidR="006655D4">
        <w:rPr>
          <w:rFonts w:ascii="Garamond" w:hAnsi="Garamond"/>
        </w:rPr>
        <w:t> </w:t>
      </w:r>
      <w:r w:rsidRPr="00011CA1">
        <w:rPr>
          <w:rFonts w:ascii="Garamond" w:hAnsi="Garamond"/>
        </w:rPr>
        <w:t>Poskytovateľa</w:t>
      </w:r>
      <w:r w:rsidR="006655D4">
        <w:rPr>
          <w:rFonts w:ascii="Garamond" w:hAnsi="Garamond"/>
        </w:rPr>
        <w:t>,</w:t>
      </w:r>
      <w:r w:rsidRPr="00011CA1">
        <w:rPr>
          <w:rFonts w:ascii="Garamond" w:hAnsi="Garamond"/>
        </w:rPr>
        <w:t xml:space="preserve"> najmä v prípade rozporu medzi údajmi poskytnutými </w:t>
      </w:r>
      <w:r w:rsidR="006655D4">
        <w:rPr>
          <w:rFonts w:ascii="Garamond" w:hAnsi="Garamond"/>
        </w:rPr>
        <w:t xml:space="preserve">platobnými Zariadeniami </w:t>
      </w:r>
      <w:r w:rsidRPr="00011CA1">
        <w:rPr>
          <w:rFonts w:ascii="Garamond" w:hAnsi="Garamond"/>
        </w:rPr>
        <w:t xml:space="preserve">a údajmi odoslanými do DZC z </w:t>
      </w:r>
      <w:proofErr w:type="spellStart"/>
      <w:r w:rsidR="006655D4">
        <w:rPr>
          <w:rFonts w:ascii="Garamond" w:hAnsi="Garamond"/>
        </w:rPr>
        <w:t>B</w:t>
      </w:r>
      <w:r w:rsidR="006655D4" w:rsidRPr="00011CA1">
        <w:rPr>
          <w:rFonts w:ascii="Garamond" w:hAnsi="Garamond"/>
        </w:rPr>
        <w:t>ack</w:t>
      </w:r>
      <w:proofErr w:type="spellEnd"/>
      <w:r w:rsidR="006655D4" w:rsidRPr="00011CA1">
        <w:rPr>
          <w:rFonts w:ascii="Garamond" w:hAnsi="Garamond"/>
        </w:rPr>
        <w:t xml:space="preserve"> </w:t>
      </w:r>
      <w:proofErr w:type="spellStart"/>
      <w:r w:rsidRPr="00011CA1">
        <w:rPr>
          <w:rFonts w:ascii="Garamond" w:hAnsi="Garamond"/>
        </w:rPr>
        <w:t>office</w:t>
      </w:r>
      <w:proofErr w:type="spellEnd"/>
      <w:r w:rsidRPr="00011CA1">
        <w:rPr>
          <w:rFonts w:ascii="Garamond" w:hAnsi="Garamond"/>
        </w:rPr>
        <w:t xml:space="preserve"> Poskytovateľa.</w:t>
      </w:r>
    </w:p>
    <w:p w14:paraId="7F5ACE8D" w14:textId="6C914317"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 xml:space="preserve">Poskytovateľ je súčasne povinný ako súčasť </w:t>
      </w:r>
      <w:r w:rsidR="006655D4">
        <w:rPr>
          <w:rFonts w:ascii="Garamond" w:hAnsi="Garamond"/>
        </w:rPr>
        <w:t>P</w:t>
      </w:r>
      <w:r w:rsidRPr="00011CA1">
        <w:rPr>
          <w:rFonts w:ascii="Garamond" w:hAnsi="Garamond"/>
        </w:rPr>
        <w:t xml:space="preserve">redmetu plnenia vytvoriť </w:t>
      </w:r>
      <w:r w:rsidR="006655D4" w:rsidRPr="00011CA1">
        <w:rPr>
          <w:rFonts w:ascii="Garamond" w:hAnsi="Garamond"/>
        </w:rPr>
        <w:t>S</w:t>
      </w:r>
      <w:r w:rsidR="006655D4">
        <w:rPr>
          <w:rFonts w:ascii="Garamond" w:hAnsi="Garamond"/>
        </w:rPr>
        <w:t>oftvér</w:t>
      </w:r>
      <w:r w:rsidR="006655D4" w:rsidRPr="00011CA1">
        <w:rPr>
          <w:rFonts w:ascii="Garamond" w:hAnsi="Garamond"/>
        </w:rPr>
        <w:t xml:space="preserve"> </w:t>
      </w:r>
      <w:r w:rsidRPr="00011CA1">
        <w:rPr>
          <w:rFonts w:ascii="Garamond" w:hAnsi="Garamond"/>
        </w:rPr>
        <w:t>umožňujúci prípadn</w:t>
      </w:r>
      <w:r w:rsidR="006655D4">
        <w:rPr>
          <w:rFonts w:ascii="Garamond" w:hAnsi="Garamond"/>
        </w:rPr>
        <w:t>é</w:t>
      </w:r>
      <w:r w:rsidRPr="00011CA1">
        <w:rPr>
          <w:rFonts w:ascii="Garamond" w:hAnsi="Garamond"/>
        </w:rPr>
        <w:t xml:space="preserve"> </w:t>
      </w:r>
      <w:r w:rsidR="006655D4" w:rsidRPr="00011CA1">
        <w:rPr>
          <w:rFonts w:ascii="Garamond" w:hAnsi="Garamond"/>
        </w:rPr>
        <w:t>manuáln</w:t>
      </w:r>
      <w:r w:rsidR="006655D4">
        <w:rPr>
          <w:rFonts w:ascii="Garamond" w:hAnsi="Garamond"/>
        </w:rPr>
        <w:t>e</w:t>
      </w:r>
      <w:r w:rsidR="006655D4" w:rsidRPr="00011CA1">
        <w:rPr>
          <w:rFonts w:ascii="Garamond" w:hAnsi="Garamond"/>
        </w:rPr>
        <w:t xml:space="preserve"> </w:t>
      </w:r>
      <w:r w:rsidRPr="00011CA1">
        <w:rPr>
          <w:rFonts w:ascii="Garamond" w:hAnsi="Garamond"/>
        </w:rPr>
        <w:t xml:space="preserve">a </w:t>
      </w:r>
      <w:r w:rsidR="006655D4" w:rsidRPr="00011CA1">
        <w:rPr>
          <w:rFonts w:ascii="Garamond" w:hAnsi="Garamond"/>
        </w:rPr>
        <w:t>automatick</w:t>
      </w:r>
      <w:r w:rsidR="006655D4">
        <w:rPr>
          <w:rFonts w:ascii="Garamond" w:hAnsi="Garamond"/>
        </w:rPr>
        <w:t>é</w:t>
      </w:r>
      <w:r w:rsidR="006655D4" w:rsidRPr="00011CA1">
        <w:rPr>
          <w:rFonts w:ascii="Garamond" w:hAnsi="Garamond"/>
        </w:rPr>
        <w:t xml:space="preserve"> storn</w:t>
      </w:r>
      <w:r w:rsidR="006655D4">
        <w:rPr>
          <w:rFonts w:ascii="Garamond" w:hAnsi="Garamond"/>
        </w:rPr>
        <w:t>o</w:t>
      </w:r>
      <w:r w:rsidR="006655D4" w:rsidRPr="00011CA1">
        <w:rPr>
          <w:rFonts w:ascii="Garamond" w:hAnsi="Garamond"/>
        </w:rPr>
        <w:t xml:space="preserve"> </w:t>
      </w:r>
      <w:r w:rsidRPr="00011CA1">
        <w:rPr>
          <w:rFonts w:ascii="Garamond" w:hAnsi="Garamond"/>
        </w:rPr>
        <w:t xml:space="preserve">platieb </w:t>
      </w:r>
      <w:r w:rsidR="006655D4">
        <w:rPr>
          <w:rFonts w:ascii="Garamond" w:hAnsi="Garamond"/>
        </w:rPr>
        <w:t>Prevádzkovateľom</w:t>
      </w:r>
      <w:r w:rsidR="006655D4" w:rsidRPr="00011CA1">
        <w:rPr>
          <w:rFonts w:ascii="Garamond" w:hAnsi="Garamond"/>
        </w:rPr>
        <w:t xml:space="preserve"> </w:t>
      </w:r>
      <w:r w:rsidRPr="00011CA1">
        <w:rPr>
          <w:rFonts w:ascii="Garamond" w:hAnsi="Garamond"/>
        </w:rPr>
        <w:t>pri zistení vad</w:t>
      </w:r>
      <w:r w:rsidR="002D7A6B">
        <w:rPr>
          <w:rFonts w:ascii="Garamond" w:hAnsi="Garamond"/>
        </w:rPr>
        <w:t>y</w:t>
      </w:r>
      <w:r w:rsidRPr="00011CA1">
        <w:rPr>
          <w:rFonts w:ascii="Garamond" w:hAnsi="Garamond"/>
        </w:rPr>
        <w:t xml:space="preserve"> vo vyúčtovaní alebo iných foriem reklamácií cestujúcich (napr. </w:t>
      </w:r>
      <w:r w:rsidR="006655D4">
        <w:rPr>
          <w:rFonts w:ascii="Garamond" w:hAnsi="Garamond"/>
        </w:rPr>
        <w:t>p</w:t>
      </w:r>
      <w:r w:rsidR="006655D4" w:rsidRPr="00011CA1">
        <w:rPr>
          <w:rFonts w:ascii="Garamond" w:hAnsi="Garamond"/>
        </w:rPr>
        <w:t xml:space="preserve">ri </w:t>
      </w:r>
      <w:r w:rsidRPr="00011CA1">
        <w:rPr>
          <w:rFonts w:ascii="Garamond" w:hAnsi="Garamond"/>
        </w:rPr>
        <w:t xml:space="preserve">zrušení alebo výraznom </w:t>
      </w:r>
      <w:r w:rsidR="006655D4" w:rsidRPr="00011CA1">
        <w:rPr>
          <w:rFonts w:ascii="Garamond" w:hAnsi="Garamond"/>
        </w:rPr>
        <w:t>meškan</w:t>
      </w:r>
      <w:r w:rsidR="006655D4">
        <w:rPr>
          <w:rFonts w:ascii="Garamond" w:hAnsi="Garamond"/>
        </w:rPr>
        <w:t>í</w:t>
      </w:r>
      <w:r w:rsidR="006655D4" w:rsidRPr="00011CA1">
        <w:rPr>
          <w:rFonts w:ascii="Garamond" w:hAnsi="Garamond"/>
        </w:rPr>
        <w:t xml:space="preserve"> </w:t>
      </w:r>
      <w:r w:rsidRPr="00011CA1">
        <w:rPr>
          <w:rFonts w:ascii="Garamond" w:hAnsi="Garamond"/>
        </w:rPr>
        <w:t>spojov</w:t>
      </w:r>
      <w:r w:rsidR="006655D4">
        <w:rPr>
          <w:rFonts w:ascii="Garamond" w:hAnsi="Garamond"/>
        </w:rPr>
        <w:t xml:space="preserve"> a pod.</w:t>
      </w:r>
      <w:r w:rsidRPr="00011CA1">
        <w:rPr>
          <w:rFonts w:ascii="Garamond" w:hAnsi="Garamond"/>
        </w:rPr>
        <w:t>) a súčasne aj</w:t>
      </w:r>
      <w:r w:rsidR="00F067DA">
        <w:rPr>
          <w:rFonts w:ascii="Garamond" w:hAnsi="Garamond"/>
        </w:rPr>
        <w:t> </w:t>
      </w:r>
      <w:r w:rsidRPr="00011CA1">
        <w:rPr>
          <w:rFonts w:ascii="Garamond" w:hAnsi="Garamond"/>
        </w:rPr>
        <w:t>pre</w:t>
      </w:r>
      <w:r w:rsidR="00F067DA">
        <w:rPr>
          <w:rFonts w:ascii="Garamond" w:hAnsi="Garamond"/>
        </w:rPr>
        <w:t> </w:t>
      </w:r>
      <w:r w:rsidRPr="00011CA1">
        <w:rPr>
          <w:rFonts w:ascii="Garamond" w:hAnsi="Garamond"/>
        </w:rPr>
        <w:t xml:space="preserve">dodatočné odpočítaní platieb (napr. </w:t>
      </w:r>
      <w:r w:rsidR="006655D4">
        <w:rPr>
          <w:rFonts w:ascii="Garamond" w:hAnsi="Garamond"/>
        </w:rPr>
        <w:t>chyba</w:t>
      </w:r>
      <w:r w:rsidR="006655D4" w:rsidRPr="00011CA1">
        <w:rPr>
          <w:rFonts w:ascii="Garamond" w:hAnsi="Garamond"/>
        </w:rPr>
        <w:t xml:space="preserve"> </w:t>
      </w:r>
      <w:r w:rsidRPr="00011CA1">
        <w:rPr>
          <w:rFonts w:ascii="Garamond" w:hAnsi="Garamond"/>
        </w:rPr>
        <w:t xml:space="preserve">v prenose dát, nefunkčnosť </w:t>
      </w:r>
      <w:r w:rsidR="00F067DA">
        <w:rPr>
          <w:rFonts w:ascii="Garamond" w:hAnsi="Garamond"/>
        </w:rPr>
        <w:t>Zariadení</w:t>
      </w:r>
      <w:r w:rsidRPr="00011CA1">
        <w:rPr>
          <w:rFonts w:ascii="Garamond" w:hAnsi="Garamond"/>
        </w:rPr>
        <w:t xml:space="preserve">). Poskytovateľ je povinný dodať </w:t>
      </w:r>
      <w:r w:rsidR="00F067DA" w:rsidRPr="00011CA1">
        <w:rPr>
          <w:rFonts w:ascii="Garamond" w:hAnsi="Garamond"/>
        </w:rPr>
        <w:t>S</w:t>
      </w:r>
      <w:r w:rsidR="00F067DA">
        <w:rPr>
          <w:rFonts w:ascii="Garamond" w:hAnsi="Garamond"/>
        </w:rPr>
        <w:t>oftvér</w:t>
      </w:r>
      <w:r w:rsidR="00F067DA" w:rsidRPr="00011CA1">
        <w:rPr>
          <w:rFonts w:ascii="Garamond" w:hAnsi="Garamond"/>
        </w:rPr>
        <w:t xml:space="preserve"> </w:t>
      </w:r>
      <w:r w:rsidRPr="00011CA1">
        <w:rPr>
          <w:rFonts w:ascii="Garamond" w:hAnsi="Garamond"/>
        </w:rPr>
        <w:t xml:space="preserve">tak, aby bolo možné vracať na príslušné </w:t>
      </w:r>
      <w:r w:rsidR="00F067DA">
        <w:rPr>
          <w:rFonts w:ascii="Garamond" w:hAnsi="Garamond"/>
        </w:rPr>
        <w:t xml:space="preserve">Platobné </w:t>
      </w:r>
      <w:r w:rsidRPr="00011CA1">
        <w:rPr>
          <w:rFonts w:ascii="Garamond" w:hAnsi="Garamond"/>
        </w:rPr>
        <w:t>karty stornované sumy.</w:t>
      </w:r>
    </w:p>
    <w:p w14:paraId="4BCD888C" w14:textId="69C5C390" w:rsid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V prípade odbavenie s už zakúpenými cestovnými lístkami bude S</w:t>
      </w:r>
      <w:r w:rsidR="00F067DA">
        <w:rPr>
          <w:rFonts w:ascii="Garamond" w:hAnsi="Garamond"/>
        </w:rPr>
        <w:t>oftvér</w:t>
      </w:r>
      <w:r w:rsidRPr="00011CA1">
        <w:rPr>
          <w:rFonts w:ascii="Garamond" w:hAnsi="Garamond"/>
        </w:rPr>
        <w:t xml:space="preserve"> dodaný </w:t>
      </w:r>
      <w:r w:rsidR="00F067DA">
        <w:rPr>
          <w:rFonts w:ascii="Garamond" w:hAnsi="Garamond"/>
        </w:rPr>
        <w:t>Poskytovateľom</w:t>
      </w:r>
      <w:r w:rsidR="00F067DA" w:rsidRPr="00011CA1">
        <w:rPr>
          <w:rFonts w:ascii="Garamond" w:hAnsi="Garamond"/>
        </w:rPr>
        <w:t xml:space="preserve"> </w:t>
      </w:r>
      <w:r w:rsidRPr="00011CA1">
        <w:rPr>
          <w:rFonts w:ascii="Garamond" w:hAnsi="Garamond"/>
        </w:rPr>
        <w:t>pre</w:t>
      </w:r>
      <w:r w:rsidR="00F067DA">
        <w:rPr>
          <w:rFonts w:ascii="Garamond" w:hAnsi="Garamond"/>
        </w:rPr>
        <w:t xml:space="preserve"> platobné Zariadenie </w:t>
      </w:r>
      <w:r w:rsidRPr="00011CA1">
        <w:rPr>
          <w:rFonts w:ascii="Garamond" w:hAnsi="Garamond"/>
        </w:rPr>
        <w:t xml:space="preserve">len generovať pre dané </w:t>
      </w:r>
      <w:r w:rsidR="00F067DA">
        <w:rPr>
          <w:rFonts w:ascii="Garamond" w:hAnsi="Garamond"/>
        </w:rPr>
        <w:t>Z</w:t>
      </w:r>
      <w:r w:rsidR="00F067DA" w:rsidRPr="00011CA1">
        <w:rPr>
          <w:rFonts w:ascii="Garamond" w:hAnsi="Garamond"/>
        </w:rPr>
        <w:t xml:space="preserve">ariadenie </w:t>
      </w:r>
      <w:r w:rsidRPr="00011CA1">
        <w:rPr>
          <w:rFonts w:ascii="Garamond" w:hAnsi="Garamond"/>
        </w:rPr>
        <w:t xml:space="preserve">token </w:t>
      </w:r>
      <w:r w:rsidR="00F067DA">
        <w:rPr>
          <w:rFonts w:ascii="Garamond" w:hAnsi="Garamond"/>
        </w:rPr>
        <w:t xml:space="preserve">Platobnej </w:t>
      </w:r>
      <w:r w:rsidRPr="00011CA1">
        <w:rPr>
          <w:rFonts w:ascii="Garamond" w:hAnsi="Garamond"/>
        </w:rPr>
        <w:t>karty bez odovzdávanie požiadaviek na platbu. S tokenom karty bude ďalej pracovať S</w:t>
      </w:r>
      <w:r w:rsidR="00F067DA">
        <w:rPr>
          <w:rFonts w:ascii="Garamond" w:hAnsi="Garamond"/>
        </w:rPr>
        <w:t>oftvér Z</w:t>
      </w:r>
      <w:r w:rsidRPr="00011CA1">
        <w:rPr>
          <w:rFonts w:ascii="Garamond" w:hAnsi="Garamond"/>
        </w:rPr>
        <w:t xml:space="preserve">ariadení, ktorý zistí, či </w:t>
      </w:r>
      <w:r w:rsidR="00F067DA">
        <w:rPr>
          <w:rFonts w:ascii="Garamond" w:hAnsi="Garamond"/>
        </w:rPr>
        <w:t xml:space="preserve">Platobná </w:t>
      </w:r>
      <w:r w:rsidRPr="00011CA1">
        <w:rPr>
          <w:rFonts w:ascii="Garamond" w:hAnsi="Garamond"/>
        </w:rPr>
        <w:t xml:space="preserve">karta nie je na </w:t>
      </w:r>
      <w:proofErr w:type="spellStart"/>
      <w:r w:rsidRPr="00011CA1">
        <w:rPr>
          <w:rFonts w:ascii="Garamond" w:hAnsi="Garamond"/>
        </w:rPr>
        <w:t>blacklist</w:t>
      </w:r>
      <w:r w:rsidR="000E57F7">
        <w:rPr>
          <w:rFonts w:ascii="Garamond" w:hAnsi="Garamond"/>
        </w:rPr>
        <w:t>e</w:t>
      </w:r>
      <w:proofErr w:type="spellEnd"/>
      <w:r w:rsidRPr="00011CA1">
        <w:rPr>
          <w:rFonts w:ascii="Garamond" w:hAnsi="Garamond"/>
        </w:rPr>
        <w:t>, preverí priradené osobné údaje a cestovné lístky a zobrazí zodpovedajúcu informáciu o</w:t>
      </w:r>
      <w:r w:rsidR="00F067DA">
        <w:rPr>
          <w:rFonts w:ascii="Garamond" w:hAnsi="Garamond"/>
        </w:rPr>
        <w:t xml:space="preserve"> cestovných </w:t>
      </w:r>
      <w:r w:rsidRPr="00011CA1">
        <w:rPr>
          <w:rFonts w:ascii="Garamond" w:hAnsi="Garamond"/>
        </w:rPr>
        <w:t xml:space="preserve">lístkoch priradených ku </w:t>
      </w:r>
      <w:r w:rsidR="00EA5089">
        <w:rPr>
          <w:rFonts w:ascii="Garamond" w:hAnsi="Garamond"/>
        </w:rPr>
        <w:t xml:space="preserve">Platobnej </w:t>
      </w:r>
      <w:r w:rsidRPr="00011CA1">
        <w:rPr>
          <w:rFonts w:ascii="Garamond" w:hAnsi="Garamond"/>
        </w:rPr>
        <w:t>karte.</w:t>
      </w:r>
    </w:p>
    <w:p w14:paraId="0B80E3BC" w14:textId="2AEB6624"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S</w:t>
      </w:r>
      <w:r w:rsidR="00F067DA">
        <w:rPr>
          <w:rFonts w:ascii="Garamond" w:hAnsi="Garamond"/>
        </w:rPr>
        <w:t>oftvér</w:t>
      </w:r>
      <w:r w:rsidRPr="00011CA1">
        <w:rPr>
          <w:rFonts w:ascii="Garamond" w:hAnsi="Garamond"/>
        </w:rPr>
        <w:t xml:space="preserve"> </w:t>
      </w:r>
      <w:r w:rsidR="00F067DA" w:rsidRPr="00011CA1">
        <w:rPr>
          <w:rFonts w:ascii="Garamond" w:hAnsi="Garamond"/>
        </w:rPr>
        <w:t>dod</w:t>
      </w:r>
      <w:r w:rsidR="00F067DA">
        <w:rPr>
          <w:rFonts w:ascii="Garamond" w:hAnsi="Garamond"/>
        </w:rPr>
        <w:t>aný</w:t>
      </w:r>
      <w:r w:rsidR="00F067DA" w:rsidRPr="00011CA1">
        <w:rPr>
          <w:rFonts w:ascii="Garamond" w:hAnsi="Garamond"/>
        </w:rPr>
        <w:t xml:space="preserve"> </w:t>
      </w:r>
      <w:r w:rsidRPr="00011CA1">
        <w:rPr>
          <w:rFonts w:ascii="Garamond" w:hAnsi="Garamond"/>
        </w:rPr>
        <w:t xml:space="preserve">Poskytovateľom pre </w:t>
      </w:r>
      <w:r w:rsidR="00F067DA">
        <w:rPr>
          <w:rFonts w:ascii="Garamond" w:hAnsi="Garamond"/>
        </w:rPr>
        <w:t>Zariadenia</w:t>
      </w:r>
      <w:r w:rsidRPr="00011CA1">
        <w:rPr>
          <w:rFonts w:ascii="Garamond" w:hAnsi="Garamond"/>
        </w:rPr>
        <w:t xml:space="preserve"> bude umožňovať jednoduchú diaľkovú zmenu hesla a</w:t>
      </w:r>
      <w:r w:rsidR="00EA5089">
        <w:rPr>
          <w:rFonts w:ascii="Garamond" w:hAnsi="Garamond"/>
        </w:rPr>
        <w:t> </w:t>
      </w:r>
      <w:r w:rsidRPr="00011CA1">
        <w:rPr>
          <w:rFonts w:ascii="Garamond" w:hAnsi="Garamond"/>
        </w:rPr>
        <w:t xml:space="preserve">prípadne aj metódy tokenizácia vlastnými silami </w:t>
      </w:r>
      <w:r w:rsidR="00F067DA">
        <w:rPr>
          <w:rFonts w:ascii="Garamond" w:hAnsi="Garamond"/>
        </w:rPr>
        <w:t>Poskytovate</w:t>
      </w:r>
      <w:r w:rsidR="00F067DA" w:rsidRPr="00011CA1">
        <w:rPr>
          <w:rFonts w:ascii="Garamond" w:hAnsi="Garamond"/>
        </w:rPr>
        <w:t xml:space="preserve">ľa </w:t>
      </w:r>
      <w:r w:rsidRPr="00011CA1">
        <w:rPr>
          <w:rFonts w:ascii="Garamond" w:hAnsi="Garamond"/>
        </w:rPr>
        <w:t xml:space="preserve">bez nutnosti </w:t>
      </w:r>
      <w:r w:rsidR="00F067DA">
        <w:rPr>
          <w:rFonts w:ascii="Garamond" w:hAnsi="Garamond"/>
        </w:rPr>
        <w:t>preinštalovania</w:t>
      </w:r>
      <w:r w:rsidR="00F067DA" w:rsidRPr="00011CA1">
        <w:rPr>
          <w:rFonts w:ascii="Garamond" w:hAnsi="Garamond"/>
        </w:rPr>
        <w:t xml:space="preserve"> </w:t>
      </w:r>
      <w:r w:rsidR="00F067DA">
        <w:rPr>
          <w:rFonts w:ascii="Garamond" w:hAnsi="Garamond"/>
        </w:rPr>
        <w:t>Z</w:t>
      </w:r>
      <w:r w:rsidR="00F067DA" w:rsidRPr="00011CA1">
        <w:rPr>
          <w:rFonts w:ascii="Garamond" w:hAnsi="Garamond"/>
        </w:rPr>
        <w:t xml:space="preserve">ariadenia </w:t>
      </w:r>
      <w:r w:rsidRPr="00011CA1">
        <w:rPr>
          <w:rFonts w:ascii="Garamond" w:hAnsi="Garamond"/>
        </w:rPr>
        <w:t>a možnosť paralelného generovanie, prenos</w:t>
      </w:r>
      <w:r w:rsidR="00F067DA">
        <w:rPr>
          <w:rFonts w:ascii="Garamond" w:hAnsi="Garamond"/>
        </w:rPr>
        <w:t>u</w:t>
      </w:r>
      <w:r w:rsidRPr="00011CA1">
        <w:rPr>
          <w:rFonts w:ascii="Garamond" w:hAnsi="Garamond"/>
        </w:rPr>
        <w:t xml:space="preserve"> a </w:t>
      </w:r>
      <w:r w:rsidR="00F067DA" w:rsidRPr="00011CA1">
        <w:rPr>
          <w:rFonts w:ascii="Garamond" w:hAnsi="Garamond"/>
        </w:rPr>
        <w:t>ukladani</w:t>
      </w:r>
      <w:r w:rsidR="00F067DA">
        <w:rPr>
          <w:rFonts w:ascii="Garamond" w:hAnsi="Garamond"/>
        </w:rPr>
        <w:t>a</w:t>
      </w:r>
      <w:r w:rsidR="00F067DA" w:rsidRPr="00011CA1">
        <w:rPr>
          <w:rFonts w:ascii="Garamond" w:hAnsi="Garamond"/>
        </w:rPr>
        <w:t xml:space="preserve"> </w:t>
      </w:r>
      <w:r w:rsidRPr="00011CA1">
        <w:rPr>
          <w:rFonts w:ascii="Garamond" w:hAnsi="Garamond"/>
        </w:rPr>
        <w:t>viac</w:t>
      </w:r>
      <w:r w:rsidR="00F067DA">
        <w:rPr>
          <w:rFonts w:ascii="Garamond" w:hAnsi="Garamond"/>
        </w:rPr>
        <w:t>erých</w:t>
      </w:r>
      <w:r w:rsidRPr="00011CA1">
        <w:rPr>
          <w:rFonts w:ascii="Garamond" w:hAnsi="Garamond"/>
        </w:rPr>
        <w:t xml:space="preserve"> tokenov k jednej </w:t>
      </w:r>
      <w:r w:rsidR="00F067DA">
        <w:rPr>
          <w:rFonts w:ascii="Garamond" w:hAnsi="Garamond"/>
        </w:rPr>
        <w:t xml:space="preserve">Platobnej </w:t>
      </w:r>
      <w:r w:rsidRPr="00011CA1">
        <w:rPr>
          <w:rFonts w:ascii="Garamond" w:hAnsi="Garamond"/>
        </w:rPr>
        <w:t xml:space="preserve">karte. So zmenou </w:t>
      </w:r>
      <w:r w:rsidR="00F067DA" w:rsidRPr="00011CA1">
        <w:rPr>
          <w:rFonts w:ascii="Garamond" w:hAnsi="Garamond"/>
        </w:rPr>
        <w:t>tokenizáci</w:t>
      </w:r>
      <w:r w:rsidR="00F067DA">
        <w:rPr>
          <w:rFonts w:ascii="Garamond" w:hAnsi="Garamond"/>
        </w:rPr>
        <w:t>e</w:t>
      </w:r>
      <w:r w:rsidR="00F067DA" w:rsidRPr="00011CA1">
        <w:rPr>
          <w:rFonts w:ascii="Garamond" w:hAnsi="Garamond"/>
        </w:rPr>
        <w:t xml:space="preserve"> </w:t>
      </w:r>
      <w:r w:rsidRPr="00011CA1">
        <w:rPr>
          <w:rFonts w:ascii="Garamond" w:hAnsi="Garamond"/>
        </w:rPr>
        <w:t xml:space="preserve">sa počíta preventívne s frekvenciou </w:t>
      </w:r>
      <w:r w:rsidR="00F067DA">
        <w:rPr>
          <w:rFonts w:ascii="Garamond" w:hAnsi="Garamond"/>
        </w:rPr>
        <w:t xml:space="preserve">1x </w:t>
      </w:r>
      <w:r w:rsidR="000E57F7">
        <w:rPr>
          <w:rFonts w:ascii="Garamond" w:hAnsi="Garamond"/>
        </w:rPr>
        <w:t>(</w:t>
      </w:r>
      <w:r w:rsidR="00F067DA">
        <w:rPr>
          <w:rFonts w:ascii="Garamond" w:hAnsi="Garamond"/>
        </w:rPr>
        <w:t>jedenkrát</w:t>
      </w:r>
      <w:r w:rsidR="000E57F7">
        <w:rPr>
          <w:rFonts w:ascii="Garamond" w:hAnsi="Garamond"/>
        </w:rPr>
        <w:t>)</w:t>
      </w:r>
      <w:r w:rsidRPr="00011CA1">
        <w:rPr>
          <w:rFonts w:ascii="Garamond" w:hAnsi="Garamond"/>
        </w:rPr>
        <w:t xml:space="preserve"> za 2 </w:t>
      </w:r>
      <w:r w:rsidR="00F067DA">
        <w:rPr>
          <w:rFonts w:ascii="Garamond" w:hAnsi="Garamond"/>
        </w:rPr>
        <w:t xml:space="preserve">(dva) </w:t>
      </w:r>
      <w:r w:rsidRPr="00011CA1">
        <w:rPr>
          <w:rFonts w:ascii="Garamond" w:hAnsi="Garamond"/>
        </w:rPr>
        <w:t>roky alebo operatívne v prípade prezradenia hesla.</w:t>
      </w:r>
    </w:p>
    <w:p w14:paraId="6AAD5379" w14:textId="2DD19A58" w:rsidR="00011CA1" w:rsidRPr="00011CA1" w:rsidRDefault="00F067DA" w:rsidP="008D3639">
      <w:pPr>
        <w:pStyle w:val="Odsekzoznamu"/>
        <w:numPr>
          <w:ilvl w:val="0"/>
          <w:numId w:val="22"/>
        </w:numPr>
        <w:spacing w:after="60"/>
        <w:ind w:left="357" w:hanging="357"/>
        <w:contextualSpacing w:val="0"/>
        <w:jc w:val="both"/>
        <w:rPr>
          <w:rFonts w:ascii="Garamond" w:hAnsi="Garamond"/>
        </w:rPr>
      </w:pPr>
      <w:r>
        <w:rPr>
          <w:rFonts w:ascii="Garamond" w:hAnsi="Garamond"/>
        </w:rPr>
        <w:t>Poskytovateľ</w:t>
      </w:r>
      <w:r w:rsidRPr="00011CA1">
        <w:rPr>
          <w:rFonts w:ascii="Garamond" w:hAnsi="Garamond"/>
        </w:rPr>
        <w:t xml:space="preserve"> </w:t>
      </w:r>
      <w:r w:rsidR="00011CA1" w:rsidRPr="00011CA1">
        <w:rPr>
          <w:rFonts w:ascii="Garamond" w:hAnsi="Garamond"/>
        </w:rPr>
        <w:t xml:space="preserve">deklaruje, že použité </w:t>
      </w:r>
      <w:r w:rsidR="00EA5089">
        <w:rPr>
          <w:rFonts w:ascii="Garamond" w:hAnsi="Garamond"/>
        </w:rPr>
        <w:t xml:space="preserve">čítacie a </w:t>
      </w:r>
      <w:r>
        <w:rPr>
          <w:rFonts w:ascii="Garamond" w:hAnsi="Garamond"/>
        </w:rPr>
        <w:t xml:space="preserve">platobné Zariadenia </w:t>
      </w:r>
      <w:r w:rsidR="00011CA1" w:rsidRPr="00011CA1">
        <w:rPr>
          <w:rFonts w:ascii="Garamond" w:hAnsi="Garamond"/>
        </w:rPr>
        <w:t xml:space="preserve">môže využívať aj na čítanie nebankových kariet či už pre overenie platnosti už zakúpených cestovných lístkov alebo aj pre prípadné platby nebankovými kartami. Zadávateľ nevyžaduje, aby s takými kartami Poskytovateľ pracoval, ním dodávaný </w:t>
      </w:r>
      <w:r w:rsidRPr="00011CA1">
        <w:rPr>
          <w:rFonts w:ascii="Garamond" w:hAnsi="Garamond"/>
        </w:rPr>
        <w:t>S</w:t>
      </w:r>
      <w:r>
        <w:rPr>
          <w:rFonts w:ascii="Garamond" w:hAnsi="Garamond"/>
        </w:rPr>
        <w:t>oftvér</w:t>
      </w:r>
      <w:r w:rsidRPr="00011CA1">
        <w:rPr>
          <w:rFonts w:ascii="Garamond" w:hAnsi="Garamond"/>
        </w:rPr>
        <w:t xml:space="preserve"> </w:t>
      </w:r>
      <w:r w:rsidR="00011CA1" w:rsidRPr="00011CA1">
        <w:rPr>
          <w:rFonts w:ascii="Garamond" w:hAnsi="Garamond"/>
        </w:rPr>
        <w:t xml:space="preserve">však musí umožniť odovzdanie UID </w:t>
      </w:r>
      <w:r w:rsidR="00386B1B">
        <w:rPr>
          <w:rFonts w:ascii="Garamond" w:hAnsi="Garamond"/>
        </w:rPr>
        <w:t xml:space="preserve">(user </w:t>
      </w:r>
      <w:proofErr w:type="spellStart"/>
      <w:r w:rsidR="00386B1B">
        <w:rPr>
          <w:rFonts w:ascii="Garamond" w:hAnsi="Garamond"/>
        </w:rPr>
        <w:t>identifier</w:t>
      </w:r>
      <w:proofErr w:type="spellEnd"/>
      <w:r w:rsidR="00386B1B">
        <w:rPr>
          <w:rFonts w:ascii="Garamond" w:hAnsi="Garamond"/>
        </w:rPr>
        <w:t xml:space="preserve">) </w:t>
      </w:r>
      <w:r w:rsidR="00011CA1" w:rsidRPr="00011CA1">
        <w:rPr>
          <w:rFonts w:ascii="Garamond" w:hAnsi="Garamond"/>
        </w:rPr>
        <w:t>týchto kariet a k nim viazaných operácií do</w:t>
      </w:r>
      <w:r w:rsidR="00EA5089">
        <w:rPr>
          <w:rFonts w:ascii="Garamond" w:hAnsi="Garamond"/>
        </w:rPr>
        <w:t> </w:t>
      </w:r>
      <w:r w:rsidR="00011CA1" w:rsidRPr="00011CA1">
        <w:rPr>
          <w:rFonts w:ascii="Garamond" w:hAnsi="Garamond"/>
        </w:rPr>
        <w:t xml:space="preserve">DZC rovnakou metódou ako informácie o platbe </w:t>
      </w:r>
      <w:r>
        <w:rPr>
          <w:rFonts w:ascii="Garamond" w:hAnsi="Garamond"/>
        </w:rPr>
        <w:t>P</w:t>
      </w:r>
      <w:r w:rsidR="00011CA1" w:rsidRPr="00011CA1">
        <w:rPr>
          <w:rFonts w:ascii="Garamond" w:hAnsi="Garamond"/>
        </w:rPr>
        <w:t>latobnou kartou.</w:t>
      </w:r>
    </w:p>
    <w:p w14:paraId="389DA925" w14:textId="3237FEB8" w:rsidR="00011CA1" w:rsidRPr="00011CA1" w:rsidRDefault="00011CA1" w:rsidP="008D3639">
      <w:pPr>
        <w:pStyle w:val="Odsekzoznamu"/>
        <w:numPr>
          <w:ilvl w:val="0"/>
          <w:numId w:val="22"/>
        </w:numPr>
        <w:spacing w:after="60"/>
        <w:ind w:left="357" w:hanging="357"/>
        <w:contextualSpacing w:val="0"/>
        <w:jc w:val="both"/>
        <w:rPr>
          <w:rFonts w:ascii="Garamond" w:hAnsi="Garamond"/>
        </w:rPr>
      </w:pPr>
      <w:r w:rsidRPr="00011CA1">
        <w:rPr>
          <w:rFonts w:ascii="Garamond" w:hAnsi="Garamond"/>
        </w:rPr>
        <w:t>Poskytovateľ sa zaväzuje, že dodaný S</w:t>
      </w:r>
      <w:r w:rsidR="00F067DA">
        <w:rPr>
          <w:rFonts w:ascii="Garamond" w:hAnsi="Garamond"/>
        </w:rPr>
        <w:t>oftvér</w:t>
      </w:r>
      <w:r w:rsidRPr="00011CA1">
        <w:rPr>
          <w:rFonts w:ascii="Garamond" w:hAnsi="Garamond"/>
        </w:rPr>
        <w:t xml:space="preserve"> bude garantovať, že čas potrebný na vygenerovanie tokenu a údajov potrebných na vykonanie platby a ich odovzdanie do </w:t>
      </w:r>
      <w:r w:rsidR="00F067DA">
        <w:rPr>
          <w:rFonts w:ascii="Garamond" w:hAnsi="Garamond"/>
        </w:rPr>
        <w:t>Z</w:t>
      </w:r>
      <w:r w:rsidR="00F067DA" w:rsidRPr="00011CA1">
        <w:rPr>
          <w:rFonts w:ascii="Garamond" w:hAnsi="Garamond"/>
        </w:rPr>
        <w:t xml:space="preserve">ariadenia </w:t>
      </w:r>
      <w:r w:rsidRPr="00011CA1">
        <w:rPr>
          <w:rFonts w:ascii="Garamond" w:hAnsi="Garamond"/>
        </w:rPr>
        <w:t>na ďalšie spracovanie bude kratš</w:t>
      </w:r>
      <w:r w:rsidR="00F067DA">
        <w:rPr>
          <w:rFonts w:ascii="Garamond" w:hAnsi="Garamond"/>
        </w:rPr>
        <w:t>í</w:t>
      </w:r>
      <w:r w:rsidRPr="00011CA1">
        <w:rPr>
          <w:rFonts w:ascii="Garamond" w:hAnsi="Garamond"/>
        </w:rPr>
        <w:t xml:space="preserve"> než 1</w:t>
      </w:r>
      <w:r w:rsidR="00F067DA">
        <w:rPr>
          <w:rFonts w:ascii="Garamond" w:hAnsi="Garamond"/>
        </w:rPr>
        <w:t xml:space="preserve"> (jedna)</w:t>
      </w:r>
      <w:r w:rsidR="00EA5089">
        <w:rPr>
          <w:rFonts w:ascii="Garamond" w:hAnsi="Garamond"/>
        </w:rPr>
        <w:t xml:space="preserve"> </w:t>
      </w:r>
      <w:r w:rsidRPr="00011CA1">
        <w:rPr>
          <w:rFonts w:ascii="Garamond" w:hAnsi="Garamond"/>
        </w:rPr>
        <w:t>s</w:t>
      </w:r>
      <w:r w:rsidR="00F067DA">
        <w:rPr>
          <w:rFonts w:ascii="Garamond" w:hAnsi="Garamond"/>
        </w:rPr>
        <w:t>ekunda</w:t>
      </w:r>
      <w:r w:rsidRPr="00011CA1">
        <w:rPr>
          <w:rFonts w:ascii="Garamond" w:hAnsi="Garamond"/>
        </w:rPr>
        <w:t>.</w:t>
      </w:r>
    </w:p>
    <w:p w14:paraId="0DF6F44E" w14:textId="3B361F1C" w:rsidR="00A1759B" w:rsidRPr="0057015C" w:rsidRDefault="00A1759B" w:rsidP="00A1759B">
      <w:pPr>
        <w:spacing w:before="240" w:after="0" w:line="276" w:lineRule="auto"/>
        <w:jc w:val="center"/>
        <w:rPr>
          <w:rFonts w:ascii="Garamond" w:hAnsi="Garamond"/>
          <w:b/>
          <w:bCs/>
        </w:rPr>
      </w:pPr>
      <w:bookmarkStart w:id="53" w:name="_Toc82518303"/>
      <w:bookmarkStart w:id="54" w:name="_Toc82523405"/>
      <w:bookmarkStart w:id="55" w:name="_Toc82525019"/>
      <w:bookmarkStart w:id="56" w:name="_Toc82528691"/>
      <w:bookmarkStart w:id="57" w:name="_Toc82518304"/>
      <w:bookmarkStart w:id="58" w:name="_Toc82523406"/>
      <w:bookmarkStart w:id="59" w:name="_Toc82525020"/>
      <w:bookmarkStart w:id="60" w:name="_Toc82528692"/>
      <w:bookmarkStart w:id="61" w:name="_Toc83645488"/>
      <w:bookmarkStart w:id="62" w:name="_Toc83645489"/>
      <w:bookmarkEnd w:id="53"/>
      <w:bookmarkEnd w:id="54"/>
      <w:bookmarkEnd w:id="55"/>
      <w:bookmarkEnd w:id="56"/>
      <w:bookmarkEnd w:id="57"/>
      <w:bookmarkEnd w:id="58"/>
      <w:bookmarkEnd w:id="59"/>
      <w:bookmarkEnd w:id="60"/>
      <w:bookmarkEnd w:id="61"/>
      <w:r w:rsidRPr="0057015C">
        <w:rPr>
          <w:rFonts w:ascii="Garamond" w:hAnsi="Garamond"/>
          <w:b/>
          <w:bCs/>
        </w:rPr>
        <w:t xml:space="preserve">ČLÁNOK </w:t>
      </w:r>
      <w:r>
        <w:rPr>
          <w:rFonts w:ascii="Garamond" w:hAnsi="Garamond"/>
          <w:b/>
          <w:bCs/>
        </w:rPr>
        <w:t>V</w:t>
      </w:r>
      <w:r w:rsidRPr="0057015C">
        <w:rPr>
          <w:rFonts w:ascii="Garamond" w:hAnsi="Garamond"/>
          <w:b/>
          <w:bCs/>
        </w:rPr>
        <w:t>I</w:t>
      </w:r>
      <w:r>
        <w:rPr>
          <w:rFonts w:ascii="Garamond" w:hAnsi="Garamond"/>
          <w:b/>
          <w:bCs/>
        </w:rPr>
        <w:t>II</w:t>
      </w:r>
      <w:r w:rsidRPr="0057015C">
        <w:rPr>
          <w:rFonts w:ascii="Garamond" w:hAnsi="Garamond"/>
          <w:b/>
          <w:bCs/>
        </w:rPr>
        <w:t>.</w:t>
      </w:r>
    </w:p>
    <w:p w14:paraId="0815F4D7" w14:textId="5E3F0EDF" w:rsidR="00390020" w:rsidRPr="00E438FA" w:rsidRDefault="00390020" w:rsidP="004D34B4">
      <w:pPr>
        <w:pStyle w:val="Nadpis1"/>
        <w:numPr>
          <w:ilvl w:val="0"/>
          <w:numId w:val="0"/>
        </w:numPr>
        <w:spacing w:before="0" w:after="120"/>
      </w:pPr>
      <w:bookmarkStart w:id="63" w:name="_Toc85708403"/>
      <w:bookmarkStart w:id="64" w:name="_Toc86320953"/>
      <w:r w:rsidRPr="00E438FA">
        <w:t>LICENČNÉ PODMIENKY</w:t>
      </w:r>
      <w:bookmarkEnd w:id="62"/>
      <w:bookmarkEnd w:id="63"/>
      <w:bookmarkEnd w:id="64"/>
    </w:p>
    <w:p w14:paraId="41DE73C6" w14:textId="28A75AE5" w:rsidR="001E0362" w:rsidRDefault="001E0362" w:rsidP="008D3639">
      <w:pPr>
        <w:pStyle w:val="Odsekzoznamu"/>
        <w:numPr>
          <w:ilvl w:val="0"/>
          <w:numId w:val="24"/>
        </w:numPr>
        <w:spacing w:after="60"/>
        <w:contextualSpacing w:val="0"/>
        <w:jc w:val="both"/>
        <w:rPr>
          <w:rFonts w:ascii="Garamond" w:hAnsi="Garamond"/>
        </w:rPr>
      </w:pPr>
      <w:r w:rsidRPr="001E0362">
        <w:rPr>
          <w:rFonts w:ascii="Garamond" w:hAnsi="Garamond"/>
        </w:rPr>
        <w:t>Autorské práva sa riadia zákonom č. 185/2015 Z. z. Autorský zákon v znení neskorších predpisov (ďalej len „</w:t>
      </w:r>
      <w:r w:rsidRPr="00E438FA">
        <w:rPr>
          <w:rFonts w:ascii="Garamond" w:hAnsi="Garamond"/>
          <w:b/>
          <w:bCs/>
        </w:rPr>
        <w:t>Autorský</w:t>
      </w:r>
      <w:r w:rsidRPr="001E0362">
        <w:rPr>
          <w:rFonts w:ascii="Garamond" w:hAnsi="Garamond"/>
        </w:rPr>
        <w:t xml:space="preserve"> </w:t>
      </w:r>
      <w:r w:rsidRPr="00E438FA">
        <w:rPr>
          <w:rFonts w:ascii="Garamond" w:hAnsi="Garamond"/>
          <w:b/>
          <w:bCs/>
        </w:rPr>
        <w:t>zákon</w:t>
      </w:r>
      <w:r w:rsidRPr="001E0362">
        <w:rPr>
          <w:rFonts w:ascii="Garamond" w:hAnsi="Garamond"/>
        </w:rPr>
        <w:t>“).</w:t>
      </w:r>
      <w:r>
        <w:rPr>
          <w:rFonts w:ascii="Garamond" w:hAnsi="Garamond"/>
        </w:rPr>
        <w:t xml:space="preserve"> Poskytovateľ</w:t>
      </w:r>
      <w:r w:rsidRPr="001E0362">
        <w:rPr>
          <w:rFonts w:ascii="Garamond" w:hAnsi="Garamond"/>
        </w:rPr>
        <w:t xml:space="preserve"> vyhlasuje, že je oprávnený vykonávať majetkové práva k</w:t>
      </w:r>
      <w:r w:rsidR="00E438FA">
        <w:rPr>
          <w:rFonts w:ascii="Garamond" w:hAnsi="Garamond"/>
        </w:rPr>
        <w:t> </w:t>
      </w:r>
      <w:r>
        <w:rPr>
          <w:rFonts w:ascii="Garamond" w:hAnsi="Garamond"/>
        </w:rPr>
        <w:t>S</w:t>
      </w:r>
      <w:r w:rsidRPr="001E0362">
        <w:rPr>
          <w:rFonts w:ascii="Garamond" w:hAnsi="Garamond"/>
        </w:rPr>
        <w:t xml:space="preserve">oftvéru </w:t>
      </w:r>
      <w:r w:rsidR="00F2182B">
        <w:rPr>
          <w:rFonts w:ascii="Garamond" w:hAnsi="Garamond"/>
        </w:rPr>
        <w:t>dodanému</w:t>
      </w:r>
      <w:r>
        <w:rPr>
          <w:rFonts w:ascii="Garamond" w:hAnsi="Garamond"/>
        </w:rPr>
        <w:t xml:space="preserve"> Prevádzkovateľovi</w:t>
      </w:r>
      <w:r w:rsidRPr="001E0362">
        <w:rPr>
          <w:rFonts w:ascii="Garamond" w:hAnsi="Garamond"/>
        </w:rPr>
        <w:t xml:space="preserve"> na základe tejto Zmluvy a iného druhu plnenia, ktoré</w:t>
      </w:r>
      <w:r w:rsidR="00551EA3">
        <w:rPr>
          <w:rFonts w:ascii="Garamond" w:hAnsi="Garamond"/>
        </w:rPr>
        <w:t> </w:t>
      </w:r>
      <w:r w:rsidRPr="001E0362">
        <w:rPr>
          <w:rFonts w:ascii="Garamond" w:hAnsi="Garamond"/>
        </w:rPr>
        <w:t>by</w:t>
      </w:r>
      <w:r w:rsidR="00E438FA">
        <w:rPr>
          <w:rFonts w:ascii="Garamond" w:hAnsi="Garamond"/>
        </w:rPr>
        <w:t> </w:t>
      </w:r>
      <w:r w:rsidRPr="001E0362">
        <w:rPr>
          <w:rFonts w:ascii="Garamond" w:hAnsi="Garamond"/>
        </w:rPr>
        <w:t>bolo autorským dielom podľa § 2 Autorského zákona v súlade s Autorským zákonom.</w:t>
      </w:r>
    </w:p>
    <w:p w14:paraId="48CD3EE6" w14:textId="3B5AD38E" w:rsidR="00181C57" w:rsidRPr="00181C57" w:rsidRDefault="00181C57" w:rsidP="008D3639">
      <w:pPr>
        <w:pStyle w:val="Odsekzoznamu"/>
        <w:numPr>
          <w:ilvl w:val="0"/>
          <w:numId w:val="24"/>
        </w:numPr>
        <w:spacing w:after="60"/>
        <w:contextualSpacing w:val="0"/>
        <w:jc w:val="both"/>
        <w:rPr>
          <w:rFonts w:ascii="Garamond" w:hAnsi="Garamond"/>
        </w:rPr>
      </w:pPr>
      <w:r>
        <w:rPr>
          <w:rFonts w:ascii="Garamond" w:hAnsi="Garamond"/>
        </w:rPr>
        <w:t xml:space="preserve">Okamihom protokolárneho </w:t>
      </w:r>
      <w:r w:rsidR="00035DD8">
        <w:rPr>
          <w:rFonts w:ascii="Garamond" w:hAnsi="Garamond"/>
        </w:rPr>
        <w:t xml:space="preserve">odovzdania </w:t>
      </w:r>
      <w:r>
        <w:rPr>
          <w:rFonts w:ascii="Garamond" w:hAnsi="Garamond"/>
        </w:rPr>
        <w:t xml:space="preserve">Softvéru </w:t>
      </w:r>
      <w:r w:rsidRPr="00181C57">
        <w:rPr>
          <w:rFonts w:ascii="Garamond" w:hAnsi="Garamond"/>
        </w:rPr>
        <w:t>Poskytovateľ ud</w:t>
      </w:r>
      <w:r>
        <w:rPr>
          <w:rFonts w:ascii="Garamond" w:hAnsi="Garamond"/>
        </w:rPr>
        <w:t>eľuje</w:t>
      </w:r>
      <w:r w:rsidRPr="00181C57">
        <w:rPr>
          <w:rFonts w:ascii="Garamond" w:hAnsi="Garamond"/>
        </w:rPr>
        <w:t xml:space="preserve"> </w:t>
      </w:r>
      <w:r>
        <w:rPr>
          <w:rFonts w:ascii="Garamond" w:hAnsi="Garamond"/>
        </w:rPr>
        <w:t xml:space="preserve">Prevádzkovateľovi </w:t>
      </w:r>
      <w:r w:rsidRPr="00181C57">
        <w:rPr>
          <w:rFonts w:ascii="Garamond" w:hAnsi="Garamond"/>
        </w:rPr>
        <w:t>licenciu, t</w:t>
      </w:r>
      <w:r>
        <w:rPr>
          <w:rFonts w:ascii="Garamond" w:hAnsi="Garamond"/>
        </w:rPr>
        <w:t>. </w:t>
      </w:r>
      <w:r w:rsidRPr="00181C57">
        <w:rPr>
          <w:rFonts w:ascii="Garamond" w:hAnsi="Garamond"/>
        </w:rPr>
        <w:t>j.</w:t>
      </w:r>
      <w:r w:rsidR="00E438FA">
        <w:rPr>
          <w:rFonts w:ascii="Garamond" w:hAnsi="Garamond"/>
        </w:rPr>
        <w:t> </w:t>
      </w:r>
      <w:r w:rsidR="00D72861">
        <w:rPr>
          <w:rFonts w:ascii="Garamond" w:hAnsi="Garamond"/>
        </w:rPr>
        <w:t xml:space="preserve">súhlas </w:t>
      </w:r>
      <w:r w:rsidRPr="00181C57">
        <w:rPr>
          <w:rFonts w:ascii="Garamond" w:hAnsi="Garamond"/>
        </w:rPr>
        <w:t>k</w:t>
      </w:r>
      <w:r w:rsidR="00035DD8">
        <w:rPr>
          <w:rFonts w:ascii="Garamond" w:hAnsi="Garamond"/>
        </w:rPr>
        <w:t> </w:t>
      </w:r>
      <w:r w:rsidR="00D72861">
        <w:rPr>
          <w:rFonts w:ascii="Garamond" w:hAnsi="Garamond"/>
        </w:rPr>
        <w:t>použitiu</w:t>
      </w:r>
      <w:r w:rsidR="00035DD8">
        <w:rPr>
          <w:rFonts w:ascii="Garamond" w:hAnsi="Garamond"/>
        </w:rPr>
        <w:t xml:space="preserve"> Softvéru</w:t>
      </w:r>
      <w:r w:rsidR="00D72861">
        <w:rPr>
          <w:rFonts w:ascii="Garamond" w:hAnsi="Garamond"/>
        </w:rPr>
        <w:t xml:space="preserve"> </w:t>
      </w:r>
      <w:r w:rsidR="00035DD8">
        <w:rPr>
          <w:rFonts w:ascii="Garamond" w:hAnsi="Garamond"/>
        </w:rPr>
        <w:t xml:space="preserve">a </w:t>
      </w:r>
      <w:r w:rsidRPr="00181C57">
        <w:rPr>
          <w:rFonts w:ascii="Garamond" w:hAnsi="Garamond"/>
        </w:rPr>
        <w:t xml:space="preserve">výkonu </w:t>
      </w:r>
      <w:r w:rsidR="00035DD8">
        <w:rPr>
          <w:rFonts w:ascii="Garamond" w:hAnsi="Garamond"/>
        </w:rPr>
        <w:t xml:space="preserve">majetkových </w:t>
      </w:r>
      <w:r w:rsidRPr="00181C57">
        <w:rPr>
          <w:rFonts w:ascii="Garamond" w:hAnsi="Garamond"/>
        </w:rPr>
        <w:t xml:space="preserve">práv </w:t>
      </w:r>
      <w:r w:rsidR="00035DD8">
        <w:rPr>
          <w:rFonts w:ascii="Garamond" w:hAnsi="Garamond"/>
        </w:rPr>
        <w:t xml:space="preserve">spojených s </w:t>
      </w:r>
      <w:r w:rsidR="00035DD8" w:rsidRPr="00181C57">
        <w:rPr>
          <w:rFonts w:ascii="Garamond" w:hAnsi="Garamond"/>
        </w:rPr>
        <w:t>užíva</w:t>
      </w:r>
      <w:r w:rsidR="00035DD8">
        <w:rPr>
          <w:rFonts w:ascii="Garamond" w:hAnsi="Garamond"/>
        </w:rPr>
        <w:t>ním</w:t>
      </w:r>
      <w:r w:rsidR="00035DD8" w:rsidRPr="00181C57">
        <w:rPr>
          <w:rFonts w:ascii="Garamond" w:hAnsi="Garamond"/>
        </w:rPr>
        <w:t xml:space="preserve"> </w:t>
      </w:r>
      <w:r>
        <w:rPr>
          <w:rFonts w:ascii="Garamond" w:hAnsi="Garamond"/>
        </w:rPr>
        <w:t>Softvér</w:t>
      </w:r>
      <w:r w:rsidR="00035DD8">
        <w:rPr>
          <w:rFonts w:ascii="Garamond" w:hAnsi="Garamond"/>
        </w:rPr>
        <w:t>u</w:t>
      </w:r>
      <w:r w:rsidRPr="00181C57">
        <w:rPr>
          <w:rFonts w:ascii="Garamond" w:hAnsi="Garamond"/>
        </w:rPr>
        <w:t xml:space="preserve"> (ďalej len </w:t>
      </w:r>
      <w:r>
        <w:rPr>
          <w:rFonts w:ascii="Garamond" w:hAnsi="Garamond"/>
        </w:rPr>
        <w:t>„</w:t>
      </w:r>
      <w:r w:rsidRPr="00181C57">
        <w:rPr>
          <w:rFonts w:ascii="Garamond" w:hAnsi="Garamond"/>
          <w:b/>
          <w:bCs/>
        </w:rPr>
        <w:t>Licencia</w:t>
      </w:r>
      <w:r>
        <w:rPr>
          <w:rFonts w:ascii="Garamond" w:hAnsi="Garamond"/>
        </w:rPr>
        <w:t>“</w:t>
      </w:r>
      <w:r w:rsidRPr="00181C57">
        <w:rPr>
          <w:rFonts w:ascii="Garamond" w:hAnsi="Garamond"/>
        </w:rPr>
        <w:t>)</w:t>
      </w:r>
      <w:r w:rsidR="001E0362">
        <w:rPr>
          <w:rFonts w:ascii="Garamond" w:hAnsi="Garamond"/>
        </w:rPr>
        <w:t xml:space="preserve"> podľa Autorského zákona.</w:t>
      </w:r>
    </w:p>
    <w:p w14:paraId="04F2D4B3" w14:textId="32104E73" w:rsidR="00181C57" w:rsidRPr="00181C57" w:rsidRDefault="00551EA3" w:rsidP="0030630F">
      <w:pPr>
        <w:pStyle w:val="Odsekzoznamu"/>
        <w:numPr>
          <w:ilvl w:val="0"/>
          <w:numId w:val="24"/>
        </w:numPr>
        <w:spacing w:after="60"/>
        <w:ind w:left="357" w:hanging="357"/>
        <w:contextualSpacing w:val="0"/>
        <w:jc w:val="both"/>
        <w:rPr>
          <w:rFonts w:ascii="Garamond" w:hAnsi="Garamond"/>
        </w:rPr>
      </w:pPr>
      <w:r>
        <w:rPr>
          <w:rFonts w:ascii="Garamond" w:hAnsi="Garamond"/>
        </w:rPr>
        <w:t>L</w:t>
      </w:r>
      <w:r w:rsidR="00181C57" w:rsidRPr="00181C57">
        <w:rPr>
          <w:rFonts w:ascii="Garamond" w:hAnsi="Garamond"/>
        </w:rPr>
        <w:t>icenci</w:t>
      </w:r>
      <w:r w:rsidR="00E438FA">
        <w:rPr>
          <w:rFonts w:ascii="Garamond" w:hAnsi="Garamond"/>
        </w:rPr>
        <w:t>a</w:t>
      </w:r>
      <w:r w:rsidR="00181C57" w:rsidRPr="00181C57">
        <w:rPr>
          <w:rFonts w:ascii="Garamond" w:hAnsi="Garamond"/>
        </w:rPr>
        <w:t xml:space="preserve"> je udelená </w:t>
      </w:r>
      <w:r>
        <w:rPr>
          <w:rFonts w:ascii="Garamond" w:hAnsi="Garamond"/>
        </w:rPr>
        <w:t xml:space="preserve">ako nevýhradná, a to </w:t>
      </w:r>
      <w:r w:rsidR="00181C57" w:rsidRPr="00181C57">
        <w:rPr>
          <w:rFonts w:ascii="Garamond" w:hAnsi="Garamond"/>
        </w:rPr>
        <w:t xml:space="preserve">na všetky spôsoby použitia </w:t>
      </w:r>
      <w:r>
        <w:rPr>
          <w:rFonts w:ascii="Garamond" w:hAnsi="Garamond"/>
        </w:rPr>
        <w:t xml:space="preserve">Softvéru </w:t>
      </w:r>
      <w:r w:rsidR="00181C57" w:rsidRPr="00181C57">
        <w:rPr>
          <w:rFonts w:ascii="Garamond" w:hAnsi="Garamond"/>
        </w:rPr>
        <w:t xml:space="preserve">za účelom naplnenia </w:t>
      </w:r>
      <w:r>
        <w:rPr>
          <w:rFonts w:ascii="Garamond" w:hAnsi="Garamond"/>
        </w:rPr>
        <w:t>P</w:t>
      </w:r>
      <w:r w:rsidR="00181C57" w:rsidRPr="00181C57">
        <w:rPr>
          <w:rFonts w:ascii="Garamond" w:hAnsi="Garamond"/>
        </w:rPr>
        <w:t>redmetu</w:t>
      </w:r>
      <w:r>
        <w:rPr>
          <w:rFonts w:ascii="Garamond" w:hAnsi="Garamond"/>
        </w:rPr>
        <w:t xml:space="preserve"> plnenia</w:t>
      </w:r>
      <w:r w:rsidR="00181C57" w:rsidRPr="00181C57">
        <w:rPr>
          <w:rFonts w:ascii="Garamond" w:hAnsi="Garamond"/>
        </w:rPr>
        <w:t xml:space="preserve"> </w:t>
      </w:r>
      <w:r w:rsidR="00181C57">
        <w:rPr>
          <w:rFonts w:ascii="Garamond" w:hAnsi="Garamond"/>
        </w:rPr>
        <w:t>Z</w:t>
      </w:r>
      <w:r w:rsidR="00181C57" w:rsidRPr="00181C57">
        <w:rPr>
          <w:rFonts w:ascii="Garamond" w:hAnsi="Garamond"/>
        </w:rPr>
        <w:t>mluvy</w:t>
      </w:r>
      <w:r w:rsidR="00181C57">
        <w:rPr>
          <w:rFonts w:ascii="Garamond" w:hAnsi="Garamond"/>
        </w:rPr>
        <w:t>,</w:t>
      </w:r>
      <w:r w:rsidR="00181C57" w:rsidRPr="00181C57">
        <w:rPr>
          <w:rFonts w:ascii="Garamond" w:hAnsi="Garamond"/>
        </w:rPr>
        <w:t xml:space="preserve"> a</w:t>
      </w:r>
      <w:r w:rsidR="00181C57">
        <w:rPr>
          <w:rFonts w:ascii="Garamond" w:hAnsi="Garamond"/>
        </w:rPr>
        <w:t> </w:t>
      </w:r>
      <w:r w:rsidR="00181C57" w:rsidRPr="00181C57">
        <w:rPr>
          <w:rFonts w:ascii="Garamond" w:hAnsi="Garamond"/>
        </w:rPr>
        <w:t>to za týchto podmienok:</w:t>
      </w:r>
    </w:p>
    <w:p w14:paraId="72D69404" w14:textId="62DB239E" w:rsidR="00181C57" w:rsidRPr="00181C57" w:rsidRDefault="00181C57" w:rsidP="008D3639">
      <w:pPr>
        <w:pStyle w:val="Odsekzoznamu"/>
        <w:numPr>
          <w:ilvl w:val="0"/>
          <w:numId w:val="23"/>
        </w:numPr>
        <w:rPr>
          <w:rFonts w:ascii="Garamond" w:hAnsi="Garamond"/>
        </w:rPr>
      </w:pPr>
      <w:r w:rsidRPr="00181C57">
        <w:rPr>
          <w:rFonts w:ascii="Garamond" w:hAnsi="Garamond"/>
        </w:rPr>
        <w:t>časový rozsah licencie: neobmedzený;</w:t>
      </w:r>
    </w:p>
    <w:p w14:paraId="2CF9581D" w14:textId="09B7B5BA" w:rsidR="00181C57" w:rsidRDefault="00181C57" w:rsidP="008D3639">
      <w:pPr>
        <w:pStyle w:val="Odsekzoznamu"/>
        <w:numPr>
          <w:ilvl w:val="0"/>
          <w:numId w:val="23"/>
        </w:numPr>
        <w:rPr>
          <w:rFonts w:ascii="Garamond" w:hAnsi="Garamond"/>
        </w:rPr>
      </w:pPr>
      <w:r w:rsidRPr="00181C57">
        <w:rPr>
          <w:rFonts w:ascii="Garamond" w:hAnsi="Garamond"/>
        </w:rPr>
        <w:t xml:space="preserve">územný rozsah licencie: </w:t>
      </w:r>
      <w:r>
        <w:rPr>
          <w:rFonts w:ascii="Garamond" w:hAnsi="Garamond"/>
        </w:rPr>
        <w:t>Slovenská</w:t>
      </w:r>
      <w:r w:rsidRPr="00181C57">
        <w:rPr>
          <w:rFonts w:ascii="Garamond" w:hAnsi="Garamond"/>
        </w:rPr>
        <w:t xml:space="preserve"> republika;</w:t>
      </w:r>
    </w:p>
    <w:p w14:paraId="67C362E1" w14:textId="1D336A08" w:rsidR="00386B1B" w:rsidRPr="00181C57" w:rsidRDefault="00386B1B" w:rsidP="0030630F">
      <w:pPr>
        <w:pStyle w:val="Odsekzoznamu"/>
        <w:numPr>
          <w:ilvl w:val="0"/>
          <w:numId w:val="23"/>
        </w:numPr>
        <w:spacing w:after="60"/>
        <w:ind w:left="714" w:hanging="357"/>
        <w:contextualSpacing w:val="0"/>
        <w:rPr>
          <w:rFonts w:ascii="Garamond" w:hAnsi="Garamond"/>
        </w:rPr>
      </w:pPr>
      <w:r>
        <w:rPr>
          <w:rFonts w:ascii="Garamond" w:hAnsi="Garamond"/>
        </w:rPr>
        <w:t>množstevný rozsah licencie: podľa počtu dodaných Zariadení</w:t>
      </w:r>
      <w:r w:rsidR="003E1A5F">
        <w:rPr>
          <w:rFonts w:ascii="Garamond" w:hAnsi="Garamond"/>
        </w:rPr>
        <w:t>.</w:t>
      </w:r>
    </w:p>
    <w:p w14:paraId="61BBEC3A" w14:textId="4B7CA2FA" w:rsidR="007D1F40" w:rsidRPr="00181C57" w:rsidRDefault="007D1F40" w:rsidP="008D3639">
      <w:pPr>
        <w:pStyle w:val="Odsekzoznamu"/>
        <w:numPr>
          <w:ilvl w:val="0"/>
          <w:numId w:val="24"/>
        </w:numPr>
        <w:spacing w:after="60"/>
        <w:contextualSpacing w:val="0"/>
        <w:jc w:val="both"/>
        <w:rPr>
          <w:rFonts w:ascii="Garamond" w:hAnsi="Garamond"/>
        </w:rPr>
      </w:pPr>
      <w:r w:rsidRPr="00181C57">
        <w:rPr>
          <w:rFonts w:ascii="Garamond" w:hAnsi="Garamond"/>
        </w:rPr>
        <w:t>Odmena za poskytnutie licencie je zahrnutá v odmene Poskytovateľa podľa čl</w:t>
      </w:r>
      <w:r>
        <w:rPr>
          <w:rFonts w:ascii="Garamond" w:hAnsi="Garamond"/>
        </w:rPr>
        <w:t>ánku V</w:t>
      </w:r>
      <w:r w:rsidR="00035DD8">
        <w:rPr>
          <w:rFonts w:ascii="Garamond" w:hAnsi="Garamond"/>
        </w:rPr>
        <w:t>I</w:t>
      </w:r>
      <w:r>
        <w:rPr>
          <w:rFonts w:ascii="Garamond" w:hAnsi="Garamond"/>
        </w:rPr>
        <w:t>. odstavec I Zmluvy</w:t>
      </w:r>
      <w:r w:rsidRPr="00181C57">
        <w:rPr>
          <w:rFonts w:ascii="Garamond" w:hAnsi="Garamond"/>
        </w:rPr>
        <w:t>.</w:t>
      </w:r>
      <w:r w:rsidRPr="00E438FA">
        <w:t xml:space="preserve"> </w:t>
      </w:r>
      <w:r>
        <w:rPr>
          <w:rFonts w:ascii="Garamond" w:hAnsi="Garamond"/>
        </w:rPr>
        <w:t xml:space="preserve">Poskytovateľ </w:t>
      </w:r>
      <w:r w:rsidRPr="00E438FA">
        <w:rPr>
          <w:rFonts w:ascii="Garamond" w:hAnsi="Garamond"/>
        </w:rPr>
        <w:t xml:space="preserve">poskytuje </w:t>
      </w:r>
      <w:r>
        <w:rPr>
          <w:rFonts w:ascii="Garamond" w:hAnsi="Garamond"/>
        </w:rPr>
        <w:t>Prevádzkovateľovi L</w:t>
      </w:r>
      <w:r w:rsidRPr="00E438FA">
        <w:rPr>
          <w:rFonts w:ascii="Garamond" w:hAnsi="Garamond"/>
        </w:rPr>
        <w:t>icenciu v rovnakom rozsahu aj vo vzťahu k</w:t>
      </w:r>
      <w:r w:rsidR="00983216">
        <w:rPr>
          <w:rFonts w:ascii="Garamond" w:hAnsi="Garamond"/>
        </w:rPr>
        <w:t> </w:t>
      </w:r>
      <w:r w:rsidRPr="00E438FA">
        <w:rPr>
          <w:rFonts w:ascii="Garamond" w:hAnsi="Garamond"/>
        </w:rPr>
        <w:t>tzv.</w:t>
      </w:r>
      <w:r>
        <w:rPr>
          <w:rFonts w:ascii="Garamond" w:hAnsi="Garamond"/>
        </w:rPr>
        <w:t> </w:t>
      </w:r>
      <w:r w:rsidRPr="00E438FA">
        <w:rPr>
          <w:rFonts w:ascii="Garamond" w:hAnsi="Garamond"/>
        </w:rPr>
        <w:t>upgradu („vylepšeniu“ resp. technickému zhodnoteniu dodaného Softvéru) a</w:t>
      </w:r>
      <w:r>
        <w:rPr>
          <w:rFonts w:ascii="Garamond" w:hAnsi="Garamond"/>
        </w:rPr>
        <w:t> </w:t>
      </w:r>
      <w:r w:rsidRPr="00E438FA">
        <w:rPr>
          <w:rFonts w:ascii="Garamond" w:hAnsi="Garamond"/>
        </w:rPr>
        <w:t>tzv.</w:t>
      </w:r>
      <w:r>
        <w:rPr>
          <w:rFonts w:ascii="Garamond" w:hAnsi="Garamond"/>
        </w:rPr>
        <w:t> </w:t>
      </w:r>
      <w:r w:rsidRPr="00E438FA">
        <w:rPr>
          <w:rFonts w:ascii="Garamond" w:hAnsi="Garamond"/>
        </w:rPr>
        <w:t xml:space="preserve">updatu </w:t>
      </w:r>
      <w:r w:rsidRPr="00E438FA">
        <w:rPr>
          <w:rFonts w:ascii="Garamond" w:hAnsi="Garamond"/>
        </w:rPr>
        <w:lastRenderedPageBreak/>
        <w:t>(aktualizácie) dodaného Softvéru, a</w:t>
      </w:r>
      <w:r>
        <w:rPr>
          <w:rFonts w:ascii="Garamond" w:hAnsi="Garamond"/>
        </w:rPr>
        <w:t> </w:t>
      </w:r>
      <w:r w:rsidRPr="00E438FA">
        <w:rPr>
          <w:rFonts w:ascii="Garamond" w:hAnsi="Garamond"/>
        </w:rPr>
        <w:t>to vrátane licencie k technickej a užívateľskej dokumentácii nevyhnutne potrebnej k ďalšiemu užívaniu prevádzkovaného Softvéru.</w:t>
      </w:r>
    </w:p>
    <w:p w14:paraId="12336D8E" w14:textId="5A005CA0" w:rsidR="00181C57" w:rsidRPr="007D1F40" w:rsidRDefault="00E438FA" w:rsidP="008D3639">
      <w:pPr>
        <w:pStyle w:val="Odsekzoznamu"/>
        <w:numPr>
          <w:ilvl w:val="0"/>
          <w:numId w:val="24"/>
        </w:numPr>
        <w:spacing w:after="60"/>
        <w:contextualSpacing w:val="0"/>
        <w:jc w:val="both"/>
        <w:rPr>
          <w:rFonts w:ascii="Garamond" w:hAnsi="Garamond"/>
        </w:rPr>
      </w:pPr>
      <w:r w:rsidRPr="007D1F40">
        <w:rPr>
          <w:rFonts w:ascii="Garamond" w:hAnsi="Garamond"/>
        </w:rPr>
        <w:t xml:space="preserve">Zmluvné strany si sú vedomé, že </w:t>
      </w:r>
      <w:r w:rsidR="00F2182B">
        <w:rPr>
          <w:rFonts w:ascii="Garamond" w:hAnsi="Garamond"/>
        </w:rPr>
        <w:t>dodaný</w:t>
      </w:r>
      <w:r w:rsidRPr="007D1F40">
        <w:rPr>
          <w:rFonts w:ascii="Garamond" w:hAnsi="Garamond"/>
        </w:rPr>
        <w:t xml:space="preserve"> Softvér podľa tejto Zmluvy sa môže riadiť licenčnými </w:t>
      </w:r>
      <w:r w:rsidR="007D1F40" w:rsidRPr="007D1F40">
        <w:rPr>
          <w:rFonts w:ascii="Garamond" w:hAnsi="Garamond"/>
        </w:rPr>
        <w:t>podmienkami</w:t>
      </w:r>
      <w:r w:rsidRPr="007D1F40">
        <w:rPr>
          <w:rFonts w:ascii="Garamond" w:hAnsi="Garamond"/>
        </w:rPr>
        <w:t xml:space="preserve"> výrobcu alebo tretích strán, ktoré budú obsahovať časové, miestne alebo vecné obmedzenia. </w:t>
      </w:r>
      <w:r w:rsidR="00181C57" w:rsidRPr="007D1F40">
        <w:rPr>
          <w:rFonts w:ascii="Garamond" w:hAnsi="Garamond"/>
        </w:rPr>
        <w:t>Poskytovateľ</w:t>
      </w:r>
      <w:r w:rsidR="00F2182B">
        <w:rPr>
          <w:rFonts w:ascii="Garamond" w:hAnsi="Garamond"/>
        </w:rPr>
        <w:t xml:space="preserve"> preto</w:t>
      </w:r>
      <w:r w:rsidR="00181C57" w:rsidRPr="007D1F40">
        <w:rPr>
          <w:rFonts w:ascii="Garamond" w:hAnsi="Garamond"/>
        </w:rPr>
        <w:t xml:space="preserve"> vyhlasuje, že má od všetkých subdodávateľov a tretích osôb príslušné licenčné oprávnenie a je oprávnený poskytnúť Prevádzkovateľovi </w:t>
      </w:r>
      <w:r w:rsidR="00F2182B">
        <w:rPr>
          <w:rFonts w:ascii="Garamond" w:hAnsi="Garamond"/>
        </w:rPr>
        <w:t>L</w:t>
      </w:r>
      <w:r w:rsidR="00181C57" w:rsidRPr="007D1F40">
        <w:rPr>
          <w:rFonts w:ascii="Garamond" w:hAnsi="Garamond"/>
        </w:rPr>
        <w:t xml:space="preserve">icenciu v rozsahu požadovanej </w:t>
      </w:r>
      <w:r w:rsidR="00F2182B">
        <w:rPr>
          <w:rFonts w:ascii="Garamond" w:hAnsi="Garamond"/>
        </w:rPr>
        <w:t>l</w:t>
      </w:r>
      <w:r w:rsidR="00181C57" w:rsidRPr="007D1F40">
        <w:rPr>
          <w:rFonts w:ascii="Garamond" w:hAnsi="Garamond"/>
        </w:rPr>
        <w:t xml:space="preserve">icencie. V prípade, </w:t>
      </w:r>
      <w:r w:rsidR="007D1F40" w:rsidRPr="007D1F40">
        <w:rPr>
          <w:rFonts w:ascii="Garamond" w:hAnsi="Garamond"/>
        </w:rPr>
        <w:t>ak </w:t>
      </w:r>
      <w:r w:rsidR="00181C57" w:rsidRPr="007D1F40">
        <w:rPr>
          <w:rFonts w:ascii="Garamond" w:hAnsi="Garamond"/>
        </w:rPr>
        <w:t xml:space="preserve">Poskytovateľ </w:t>
      </w:r>
      <w:r w:rsidR="007D1F40" w:rsidRPr="007D1F40">
        <w:rPr>
          <w:rFonts w:ascii="Garamond" w:hAnsi="Garamond"/>
        </w:rPr>
        <w:t xml:space="preserve">pri plnení záväzkov podľa tejto Zmluvy využíva </w:t>
      </w:r>
      <w:r w:rsidR="00181C57" w:rsidRPr="007D1F40">
        <w:rPr>
          <w:rFonts w:ascii="Garamond" w:hAnsi="Garamond"/>
        </w:rPr>
        <w:t xml:space="preserve">štandardizované softvérové produkty </w:t>
      </w:r>
      <w:r w:rsidR="007D1F40" w:rsidRPr="007D1F40">
        <w:rPr>
          <w:rFonts w:ascii="Garamond" w:hAnsi="Garamond"/>
        </w:rPr>
        <w:t>subdodávateľov a tretích osôb</w:t>
      </w:r>
      <w:r w:rsidR="00181C57" w:rsidRPr="007D1F40">
        <w:rPr>
          <w:rFonts w:ascii="Garamond" w:hAnsi="Garamond"/>
        </w:rPr>
        <w:t xml:space="preserve">, </w:t>
      </w:r>
      <w:r w:rsidR="001E0362" w:rsidRPr="007D1F40">
        <w:rPr>
          <w:rFonts w:ascii="Garamond" w:hAnsi="Garamond"/>
        </w:rPr>
        <w:t>Prevádzkovateľ</w:t>
      </w:r>
      <w:r w:rsidR="007D1F40" w:rsidRPr="007D1F40">
        <w:rPr>
          <w:rFonts w:ascii="Garamond" w:hAnsi="Garamond"/>
        </w:rPr>
        <w:t xml:space="preserve"> požaduje</w:t>
      </w:r>
      <w:r w:rsidR="00181C57" w:rsidRPr="007D1F40">
        <w:rPr>
          <w:rFonts w:ascii="Garamond" w:hAnsi="Garamond"/>
        </w:rPr>
        <w:t xml:space="preserve">, aby </w:t>
      </w:r>
      <w:r w:rsidR="007D1F40" w:rsidRPr="007D1F40">
        <w:rPr>
          <w:rFonts w:ascii="Garamond" w:hAnsi="Garamond"/>
        </w:rPr>
        <w:t>l</w:t>
      </w:r>
      <w:r w:rsidR="00181C57" w:rsidRPr="007D1F40">
        <w:rPr>
          <w:rFonts w:ascii="Garamond" w:hAnsi="Garamond"/>
        </w:rPr>
        <w:t xml:space="preserve">icencie k týmto štandardným softvérovým produktom boli poskytnuté v takom rozsahu, ktorý neobmedzí </w:t>
      </w:r>
      <w:r w:rsidR="001E0362" w:rsidRPr="007D1F40">
        <w:rPr>
          <w:rFonts w:ascii="Garamond" w:hAnsi="Garamond"/>
        </w:rPr>
        <w:t>Prevádzkovateľa</w:t>
      </w:r>
      <w:r w:rsidR="00181C57" w:rsidRPr="007D1F40">
        <w:rPr>
          <w:rFonts w:ascii="Garamond" w:hAnsi="Garamond"/>
        </w:rPr>
        <w:t xml:space="preserve"> v nakladaní s</w:t>
      </w:r>
      <w:r w:rsidR="001E0362" w:rsidRPr="007D1F40">
        <w:rPr>
          <w:rFonts w:ascii="Garamond" w:hAnsi="Garamond"/>
        </w:rPr>
        <w:t> </w:t>
      </w:r>
      <w:r w:rsidR="00181C57" w:rsidRPr="007D1F40">
        <w:rPr>
          <w:rFonts w:ascii="Garamond" w:hAnsi="Garamond"/>
        </w:rPr>
        <w:t xml:space="preserve">kompletným </w:t>
      </w:r>
      <w:r w:rsidR="001E0362" w:rsidRPr="007D1F40">
        <w:rPr>
          <w:rFonts w:ascii="Garamond" w:hAnsi="Garamond"/>
        </w:rPr>
        <w:t>Softvérom</w:t>
      </w:r>
      <w:r w:rsidR="00181C57" w:rsidRPr="007D1F40">
        <w:rPr>
          <w:rFonts w:ascii="Garamond" w:hAnsi="Garamond"/>
        </w:rPr>
        <w:t xml:space="preserve"> ako autorským dielom (</w:t>
      </w:r>
      <w:r w:rsidR="007D1F40">
        <w:rPr>
          <w:rFonts w:ascii="Garamond" w:hAnsi="Garamond"/>
        </w:rPr>
        <w:t>v súlade s b</w:t>
      </w:r>
      <w:r w:rsidR="00551EA3" w:rsidRPr="007D1F40">
        <w:rPr>
          <w:rFonts w:ascii="Garamond" w:hAnsi="Garamond"/>
        </w:rPr>
        <w:t>odom 8.</w:t>
      </w:r>
      <w:r w:rsidR="007D1F40">
        <w:rPr>
          <w:rFonts w:ascii="Garamond" w:hAnsi="Garamond"/>
        </w:rPr>
        <w:t>6</w:t>
      </w:r>
      <w:r w:rsidR="00551EA3" w:rsidRPr="007D1F40">
        <w:rPr>
          <w:rFonts w:ascii="Garamond" w:hAnsi="Garamond"/>
        </w:rPr>
        <w:t xml:space="preserve"> tohto článku Zmluvy</w:t>
      </w:r>
      <w:r w:rsidR="00181C57" w:rsidRPr="007D1F40">
        <w:rPr>
          <w:rFonts w:ascii="Garamond" w:hAnsi="Garamond"/>
        </w:rPr>
        <w:t>).</w:t>
      </w:r>
    </w:p>
    <w:p w14:paraId="4726D343" w14:textId="1E9F1938" w:rsidR="00035DD8" w:rsidRPr="00035DD8" w:rsidRDefault="00035DD8" w:rsidP="00035DD8">
      <w:pPr>
        <w:pStyle w:val="Odsekzoznamu"/>
        <w:numPr>
          <w:ilvl w:val="0"/>
          <w:numId w:val="24"/>
        </w:numPr>
        <w:spacing w:after="60"/>
        <w:contextualSpacing w:val="0"/>
        <w:jc w:val="both"/>
        <w:rPr>
          <w:rFonts w:ascii="Garamond" w:hAnsi="Garamond"/>
        </w:rPr>
      </w:pPr>
      <w:r w:rsidRPr="00983216">
        <w:rPr>
          <w:rFonts w:ascii="Garamond" w:hAnsi="Garamond"/>
        </w:rPr>
        <w:t xml:space="preserve">Poskytovateľ sa zaväzuje, že pri ukončení Zmluvy </w:t>
      </w:r>
      <w:r>
        <w:rPr>
          <w:rFonts w:ascii="Garamond" w:hAnsi="Garamond"/>
        </w:rPr>
        <w:t>udeľuje Prevádzkovateľovi súhlas s výkonom majetkových práv</w:t>
      </w:r>
      <w:r w:rsidRPr="00983216">
        <w:rPr>
          <w:rFonts w:ascii="Garamond" w:hAnsi="Garamond"/>
        </w:rPr>
        <w:t xml:space="preserve"> k Softvéru, ktorý</w:t>
      </w:r>
      <w:r w:rsidR="000C008D">
        <w:rPr>
          <w:rFonts w:ascii="Garamond" w:hAnsi="Garamond"/>
        </w:rPr>
        <w:t>m</w:t>
      </w:r>
      <w:r w:rsidRPr="00983216">
        <w:rPr>
          <w:rFonts w:ascii="Garamond" w:hAnsi="Garamond"/>
        </w:rPr>
        <w:t xml:space="preserve"> </w:t>
      </w:r>
      <w:r w:rsidR="000C008D">
        <w:rPr>
          <w:rFonts w:ascii="Garamond" w:hAnsi="Garamond"/>
        </w:rPr>
        <w:t xml:space="preserve">Prevádzkovateľ bezprostredne </w:t>
      </w:r>
      <w:r w:rsidR="003C4105">
        <w:rPr>
          <w:rFonts w:ascii="Garamond" w:hAnsi="Garamond"/>
        </w:rPr>
        <w:t>pri u</w:t>
      </w:r>
      <w:r>
        <w:rPr>
          <w:rFonts w:ascii="Garamond" w:hAnsi="Garamond"/>
        </w:rPr>
        <w:t xml:space="preserve">končení tejto Zmluvy </w:t>
      </w:r>
      <w:r w:rsidRPr="00983216">
        <w:rPr>
          <w:rFonts w:ascii="Garamond" w:hAnsi="Garamond"/>
        </w:rPr>
        <w:t>získa</w:t>
      </w:r>
      <w:r>
        <w:rPr>
          <w:rFonts w:ascii="Garamond" w:hAnsi="Garamond"/>
        </w:rPr>
        <w:t xml:space="preserve">va </w:t>
      </w:r>
      <w:r w:rsidRPr="00983216">
        <w:rPr>
          <w:rFonts w:ascii="Garamond" w:hAnsi="Garamond"/>
        </w:rPr>
        <w:t xml:space="preserve">právo Softvér </w:t>
      </w:r>
      <w:r>
        <w:rPr>
          <w:rFonts w:ascii="Garamond" w:hAnsi="Garamond"/>
        </w:rPr>
        <w:t xml:space="preserve">ďalej </w:t>
      </w:r>
      <w:r w:rsidRPr="00983216">
        <w:rPr>
          <w:rFonts w:ascii="Garamond" w:hAnsi="Garamond"/>
        </w:rPr>
        <w:t>upravovať a</w:t>
      </w:r>
      <w:r w:rsidR="003C4105">
        <w:rPr>
          <w:rFonts w:ascii="Garamond" w:hAnsi="Garamond"/>
        </w:rPr>
        <w:t> </w:t>
      </w:r>
      <w:r w:rsidRPr="00983216">
        <w:rPr>
          <w:rFonts w:ascii="Garamond" w:hAnsi="Garamond"/>
        </w:rPr>
        <w:t>meniť. Poskytovateľ je pritom povinný odovzdať Prevádzkovateľovi najmä všetky potrebné kľúče a</w:t>
      </w:r>
      <w:r w:rsidR="003C4105">
        <w:rPr>
          <w:rFonts w:ascii="Garamond" w:hAnsi="Garamond"/>
        </w:rPr>
        <w:t> </w:t>
      </w:r>
      <w:r w:rsidRPr="00983216">
        <w:rPr>
          <w:rFonts w:ascii="Garamond" w:hAnsi="Garamond"/>
        </w:rPr>
        <w:t xml:space="preserve">vstupné heslá, rovnako ako </w:t>
      </w:r>
      <w:r w:rsidR="000C008D">
        <w:rPr>
          <w:rFonts w:ascii="Garamond" w:hAnsi="Garamond"/>
        </w:rPr>
        <w:t xml:space="preserve">aj </w:t>
      </w:r>
      <w:r w:rsidRPr="00983216">
        <w:rPr>
          <w:rFonts w:ascii="Garamond" w:hAnsi="Garamond"/>
        </w:rPr>
        <w:t>zdrojové kódy k</w:t>
      </w:r>
      <w:r>
        <w:rPr>
          <w:rFonts w:ascii="Garamond" w:hAnsi="Garamond"/>
        </w:rPr>
        <w:t> </w:t>
      </w:r>
      <w:r w:rsidRPr="00983216">
        <w:rPr>
          <w:rFonts w:ascii="Garamond" w:hAnsi="Garamond"/>
        </w:rPr>
        <w:t>dodanému Softvéru, resp. k častiam Softvéru a ďalšie plnenia, ktoré svojou povahou a</w:t>
      </w:r>
      <w:r>
        <w:rPr>
          <w:rFonts w:ascii="Garamond" w:hAnsi="Garamond"/>
        </w:rPr>
        <w:t> </w:t>
      </w:r>
      <w:r w:rsidRPr="00983216">
        <w:rPr>
          <w:rFonts w:ascii="Garamond" w:hAnsi="Garamond"/>
        </w:rPr>
        <w:t xml:space="preserve">vlastnosťami spadajú pod Softvér, slúžiaci na zabezpečenie funkcionalít </w:t>
      </w:r>
      <w:r w:rsidR="00D0235D">
        <w:rPr>
          <w:rFonts w:ascii="Garamond" w:hAnsi="Garamond"/>
        </w:rPr>
        <w:t>H</w:t>
      </w:r>
      <w:r w:rsidRPr="00983216">
        <w:rPr>
          <w:rFonts w:ascii="Garamond" w:hAnsi="Garamond"/>
        </w:rPr>
        <w:t>ardvéru podľa bodu 3.1 písm. h) Zmluvy, ktoré Poskytovateľ alebo jeho subdodávateľ na mieru vytváral v rámci Predmetu plnenia pre Prevádzkovateľa.</w:t>
      </w:r>
    </w:p>
    <w:p w14:paraId="082C1D03" w14:textId="3E2D59E4" w:rsidR="00A1759B" w:rsidRDefault="00A1759B" w:rsidP="007255A1">
      <w:pPr>
        <w:pStyle w:val="Nadpis1"/>
        <w:numPr>
          <w:ilvl w:val="0"/>
          <w:numId w:val="0"/>
        </w:numPr>
      </w:pPr>
      <w:bookmarkStart w:id="65" w:name="_Toc83645490"/>
      <w:bookmarkStart w:id="66" w:name="_Toc85708404"/>
      <w:bookmarkStart w:id="67" w:name="_Toc86320954"/>
      <w:bookmarkStart w:id="68" w:name="_Toc83645491"/>
      <w:bookmarkEnd w:id="65"/>
      <w:r w:rsidRPr="00A1759B">
        <w:t>ČLÁNOK I</w:t>
      </w:r>
      <w:r>
        <w:t>X</w:t>
      </w:r>
      <w:r w:rsidRPr="00A1759B">
        <w:t>.</w:t>
      </w:r>
      <w:bookmarkEnd w:id="66"/>
      <w:bookmarkEnd w:id="67"/>
    </w:p>
    <w:p w14:paraId="3D355639" w14:textId="2654396F" w:rsidR="00DF317C" w:rsidRPr="00DF317C" w:rsidRDefault="00131725" w:rsidP="0040221A">
      <w:pPr>
        <w:pStyle w:val="Nadpis1"/>
        <w:numPr>
          <w:ilvl w:val="0"/>
          <w:numId w:val="0"/>
        </w:numPr>
        <w:spacing w:before="0" w:after="120"/>
      </w:pPr>
      <w:bookmarkStart w:id="69" w:name="_Toc85708405"/>
      <w:bookmarkStart w:id="70" w:name="_Toc86320955"/>
      <w:r>
        <w:t>ZÁRUKA A</w:t>
      </w:r>
      <w:r w:rsidR="00386B1B">
        <w:t> </w:t>
      </w:r>
      <w:r w:rsidR="00670F32">
        <w:t>MIMOZÁRUČN</w:t>
      </w:r>
      <w:r w:rsidR="00761428">
        <w:t>É</w:t>
      </w:r>
      <w:r w:rsidR="00386B1B">
        <w:t xml:space="preserve"> </w:t>
      </w:r>
      <w:r w:rsidR="00DF317C">
        <w:t>SERVIS</w:t>
      </w:r>
      <w:r w:rsidR="00A048EC">
        <w:t>NÉ PODMIENKY</w:t>
      </w:r>
      <w:bookmarkEnd w:id="68"/>
      <w:bookmarkEnd w:id="69"/>
      <w:bookmarkEnd w:id="70"/>
    </w:p>
    <w:p w14:paraId="6F90A821" w14:textId="1896267C" w:rsidR="00417D87" w:rsidRDefault="00E1679C" w:rsidP="008D3639">
      <w:pPr>
        <w:pStyle w:val="Odsekzoznamu"/>
        <w:numPr>
          <w:ilvl w:val="0"/>
          <w:numId w:val="28"/>
        </w:numPr>
        <w:spacing w:after="60"/>
        <w:contextualSpacing w:val="0"/>
        <w:jc w:val="both"/>
        <w:rPr>
          <w:rFonts w:ascii="Garamond" w:hAnsi="Garamond"/>
        </w:rPr>
      </w:pPr>
      <w:r w:rsidRPr="005D1560">
        <w:rPr>
          <w:rFonts w:ascii="Garamond" w:hAnsi="Garamond"/>
        </w:rPr>
        <w:t xml:space="preserve">Zariadenie </w:t>
      </w:r>
      <w:r w:rsidR="00417D87">
        <w:rPr>
          <w:rFonts w:ascii="Garamond" w:hAnsi="Garamond"/>
        </w:rPr>
        <w:t xml:space="preserve">alebo Softvér </w:t>
      </w:r>
      <w:r w:rsidRPr="005D1560">
        <w:rPr>
          <w:rFonts w:ascii="Garamond" w:hAnsi="Garamond"/>
        </w:rPr>
        <w:t xml:space="preserve">má vady, ak nemá vlastnosti a parametre </w:t>
      </w:r>
      <w:r w:rsidR="00CB36C6">
        <w:rPr>
          <w:rFonts w:ascii="Garamond" w:hAnsi="Garamond"/>
        </w:rPr>
        <w:t>podľa</w:t>
      </w:r>
      <w:r w:rsidRPr="005D1560">
        <w:rPr>
          <w:rFonts w:ascii="Garamond" w:hAnsi="Garamond"/>
        </w:rPr>
        <w:t xml:space="preserve"> </w:t>
      </w:r>
      <w:r w:rsidR="00CB36C6">
        <w:rPr>
          <w:rFonts w:ascii="Garamond" w:hAnsi="Garamond"/>
        </w:rPr>
        <w:t>te</w:t>
      </w:r>
      <w:r w:rsidRPr="005D1560">
        <w:rPr>
          <w:rFonts w:ascii="Garamond" w:hAnsi="Garamond"/>
        </w:rPr>
        <w:t>chnickej špecifikáci</w:t>
      </w:r>
      <w:r w:rsidR="00CB36C6">
        <w:rPr>
          <w:rFonts w:ascii="Garamond" w:hAnsi="Garamond"/>
        </w:rPr>
        <w:t>e</w:t>
      </w:r>
      <w:r w:rsidRPr="005D1560">
        <w:rPr>
          <w:rFonts w:ascii="Garamond" w:hAnsi="Garamond"/>
        </w:rPr>
        <w:t xml:space="preserve"> </w:t>
      </w:r>
      <w:r w:rsidR="00CB36C6">
        <w:rPr>
          <w:rFonts w:ascii="Garamond" w:hAnsi="Garamond"/>
        </w:rPr>
        <w:t>podľa</w:t>
      </w:r>
      <w:r w:rsidRPr="005D1560">
        <w:rPr>
          <w:rFonts w:ascii="Garamond" w:hAnsi="Garamond"/>
        </w:rPr>
        <w:t> Príloh</w:t>
      </w:r>
      <w:r w:rsidR="00CB36C6">
        <w:rPr>
          <w:rFonts w:ascii="Garamond" w:hAnsi="Garamond"/>
        </w:rPr>
        <w:t>y</w:t>
      </w:r>
      <w:r w:rsidRPr="005D1560">
        <w:rPr>
          <w:rFonts w:ascii="Garamond" w:hAnsi="Garamond"/>
        </w:rPr>
        <w:t xml:space="preserve"> </w:t>
      </w:r>
      <w:r w:rsidR="003C7858">
        <w:rPr>
          <w:rFonts w:ascii="Garamond" w:hAnsi="Garamond"/>
        </w:rPr>
        <w:t>č. 1</w:t>
      </w:r>
      <w:r w:rsidR="00417D87">
        <w:rPr>
          <w:rFonts w:ascii="Garamond" w:hAnsi="Garamond"/>
        </w:rPr>
        <w:t xml:space="preserve"> a </w:t>
      </w:r>
      <w:r w:rsidR="005D1560" w:rsidRPr="005D1560">
        <w:rPr>
          <w:rFonts w:ascii="Garamond" w:hAnsi="Garamond"/>
        </w:rPr>
        <w:t>3</w:t>
      </w:r>
      <w:r w:rsidRPr="005D1560">
        <w:rPr>
          <w:rFonts w:ascii="Garamond" w:hAnsi="Garamond"/>
        </w:rPr>
        <w:t xml:space="preserve"> Zmluvy, alebo ak ho nie je možné používať </w:t>
      </w:r>
      <w:r w:rsidR="00257A27">
        <w:rPr>
          <w:rFonts w:ascii="Garamond" w:hAnsi="Garamond"/>
        </w:rPr>
        <w:t>na</w:t>
      </w:r>
      <w:r w:rsidR="00257A27" w:rsidRPr="005D1560">
        <w:rPr>
          <w:rFonts w:ascii="Garamond" w:hAnsi="Garamond"/>
        </w:rPr>
        <w:t> </w:t>
      </w:r>
      <w:r w:rsidRPr="005D1560">
        <w:rPr>
          <w:rFonts w:ascii="Garamond" w:hAnsi="Garamond"/>
        </w:rPr>
        <w:t xml:space="preserve">účel </w:t>
      </w:r>
      <w:r w:rsidR="00257A27" w:rsidRPr="005D1560">
        <w:rPr>
          <w:rFonts w:ascii="Garamond" w:hAnsi="Garamond"/>
        </w:rPr>
        <w:t>požadovan</w:t>
      </w:r>
      <w:r w:rsidR="00257A27">
        <w:rPr>
          <w:rFonts w:ascii="Garamond" w:hAnsi="Garamond"/>
        </w:rPr>
        <w:t xml:space="preserve">ý </w:t>
      </w:r>
      <w:r w:rsidRPr="005D1560">
        <w:rPr>
          <w:rFonts w:ascii="Garamond" w:hAnsi="Garamond"/>
        </w:rPr>
        <w:t xml:space="preserve">touto Zmluvou. </w:t>
      </w:r>
    </w:p>
    <w:p w14:paraId="602636DD" w14:textId="5489B9E0" w:rsidR="00131725" w:rsidRPr="005D1560" w:rsidRDefault="00131725" w:rsidP="008D3639">
      <w:pPr>
        <w:pStyle w:val="Odsekzoznamu"/>
        <w:numPr>
          <w:ilvl w:val="0"/>
          <w:numId w:val="28"/>
        </w:numPr>
        <w:spacing w:after="60"/>
        <w:contextualSpacing w:val="0"/>
        <w:jc w:val="both"/>
        <w:rPr>
          <w:rFonts w:ascii="Garamond" w:hAnsi="Garamond"/>
        </w:rPr>
      </w:pPr>
      <w:r w:rsidRPr="005D1560">
        <w:rPr>
          <w:rFonts w:ascii="Garamond" w:hAnsi="Garamond"/>
        </w:rPr>
        <w:t>Poskytovateľ poskyt</w:t>
      </w:r>
      <w:r w:rsidR="00E1679C" w:rsidRPr="005D1560">
        <w:rPr>
          <w:rFonts w:ascii="Garamond" w:hAnsi="Garamond"/>
        </w:rPr>
        <w:t>uje</w:t>
      </w:r>
      <w:r w:rsidRPr="005D1560">
        <w:rPr>
          <w:rFonts w:ascii="Garamond" w:hAnsi="Garamond"/>
        </w:rPr>
        <w:t xml:space="preserve"> na ním dodané Zariadenia záruku </w:t>
      </w:r>
      <w:r w:rsidR="00487073" w:rsidRPr="005D1560">
        <w:rPr>
          <w:rFonts w:ascii="Garamond" w:hAnsi="Garamond"/>
        </w:rPr>
        <w:t xml:space="preserve">v dĺžke stanovenej výrobcom </w:t>
      </w:r>
      <w:r w:rsidR="005D1560" w:rsidRPr="005D1560">
        <w:rPr>
          <w:rFonts w:ascii="Garamond" w:hAnsi="Garamond"/>
        </w:rPr>
        <w:t>alebo</w:t>
      </w:r>
      <w:r w:rsidR="003C4105">
        <w:rPr>
          <w:rFonts w:ascii="Garamond" w:hAnsi="Garamond"/>
        </w:rPr>
        <w:t> d</w:t>
      </w:r>
      <w:r w:rsidR="005D1560" w:rsidRPr="005D1560">
        <w:rPr>
          <w:rFonts w:ascii="Garamond" w:hAnsi="Garamond"/>
        </w:rPr>
        <w:t xml:space="preserve">istribútorom </w:t>
      </w:r>
      <w:r w:rsidR="00487073" w:rsidRPr="005D1560">
        <w:rPr>
          <w:rFonts w:ascii="Garamond" w:hAnsi="Garamond"/>
        </w:rPr>
        <w:t xml:space="preserve">Zariadení, najmenej </w:t>
      </w:r>
      <w:r w:rsidRPr="005D1560">
        <w:rPr>
          <w:rFonts w:ascii="Garamond" w:hAnsi="Garamond"/>
        </w:rPr>
        <w:t xml:space="preserve">po dobu </w:t>
      </w:r>
      <w:r w:rsidRPr="003E1A5F">
        <w:rPr>
          <w:rFonts w:ascii="Garamond" w:hAnsi="Garamond"/>
          <w:b/>
          <w:bCs/>
        </w:rPr>
        <w:t>24 mesiacov</w:t>
      </w:r>
      <w:r w:rsidRPr="005D1560">
        <w:rPr>
          <w:rFonts w:ascii="Garamond" w:hAnsi="Garamond"/>
        </w:rPr>
        <w:t xml:space="preserve">. Záruka začne plynúť odo dňa </w:t>
      </w:r>
      <w:r w:rsidR="00487073" w:rsidRPr="005D1560">
        <w:rPr>
          <w:rFonts w:ascii="Garamond" w:hAnsi="Garamond"/>
        </w:rPr>
        <w:t>protokolárneho odovzdania a prevzatia Zariadení</w:t>
      </w:r>
      <w:r w:rsidRPr="005D1560">
        <w:rPr>
          <w:rFonts w:ascii="Garamond" w:hAnsi="Garamond"/>
        </w:rPr>
        <w:t>.</w:t>
      </w:r>
    </w:p>
    <w:p w14:paraId="02205A4D" w14:textId="0AAF79EF" w:rsidR="005D1560" w:rsidRDefault="005D1560" w:rsidP="008D3639">
      <w:pPr>
        <w:pStyle w:val="Odsekzoznamu"/>
        <w:numPr>
          <w:ilvl w:val="0"/>
          <w:numId w:val="28"/>
        </w:numPr>
        <w:spacing w:after="60"/>
        <w:contextualSpacing w:val="0"/>
        <w:jc w:val="both"/>
        <w:rPr>
          <w:rFonts w:ascii="Garamond" w:hAnsi="Garamond"/>
        </w:rPr>
      </w:pPr>
      <w:r w:rsidRPr="00131725">
        <w:rPr>
          <w:rFonts w:ascii="Garamond" w:hAnsi="Garamond"/>
        </w:rPr>
        <w:t xml:space="preserve">Počas záručnej doby </w:t>
      </w:r>
      <w:r w:rsidR="00417D87">
        <w:rPr>
          <w:rFonts w:ascii="Garamond" w:hAnsi="Garamond"/>
        </w:rPr>
        <w:t>sa</w:t>
      </w:r>
      <w:r w:rsidR="00417D87" w:rsidRPr="00131725">
        <w:rPr>
          <w:rFonts w:ascii="Garamond" w:hAnsi="Garamond"/>
        </w:rPr>
        <w:t xml:space="preserve"> </w:t>
      </w:r>
      <w:r w:rsidR="00CB36C6">
        <w:rPr>
          <w:rFonts w:ascii="Garamond" w:hAnsi="Garamond"/>
        </w:rPr>
        <w:t>Poskytovateľ zaväzuje</w:t>
      </w:r>
      <w:r w:rsidRPr="00131725">
        <w:rPr>
          <w:rFonts w:ascii="Garamond" w:hAnsi="Garamond"/>
        </w:rPr>
        <w:t xml:space="preserve"> </w:t>
      </w:r>
      <w:r>
        <w:rPr>
          <w:rFonts w:ascii="Garamond" w:hAnsi="Garamond"/>
        </w:rPr>
        <w:t xml:space="preserve">zabezpečiť </w:t>
      </w:r>
      <w:r w:rsidRPr="00131725">
        <w:rPr>
          <w:rFonts w:ascii="Garamond" w:hAnsi="Garamond"/>
        </w:rPr>
        <w:t>bezplatn</w:t>
      </w:r>
      <w:r>
        <w:rPr>
          <w:rFonts w:ascii="Garamond" w:hAnsi="Garamond"/>
        </w:rPr>
        <w:t>é</w:t>
      </w:r>
      <w:r w:rsidRPr="00131725">
        <w:rPr>
          <w:rFonts w:ascii="Garamond" w:hAnsi="Garamond"/>
        </w:rPr>
        <w:t xml:space="preserve"> odstrán</w:t>
      </w:r>
      <w:r>
        <w:rPr>
          <w:rFonts w:ascii="Garamond" w:hAnsi="Garamond"/>
        </w:rPr>
        <w:t>enie</w:t>
      </w:r>
      <w:r w:rsidRPr="00131725">
        <w:rPr>
          <w:rFonts w:ascii="Garamond" w:hAnsi="Garamond"/>
        </w:rPr>
        <w:t xml:space="preserve"> vady </w:t>
      </w:r>
      <w:r>
        <w:rPr>
          <w:rFonts w:ascii="Garamond" w:hAnsi="Garamond"/>
        </w:rPr>
        <w:t>dodaných Zariadení</w:t>
      </w:r>
      <w:r w:rsidRPr="00131725">
        <w:rPr>
          <w:rFonts w:ascii="Garamond" w:hAnsi="Garamond"/>
        </w:rPr>
        <w:t xml:space="preserve">. </w:t>
      </w:r>
      <w:r>
        <w:rPr>
          <w:rFonts w:ascii="Garamond" w:hAnsi="Garamond"/>
        </w:rPr>
        <w:t>Poskytovateľ</w:t>
      </w:r>
      <w:r w:rsidRPr="00131725">
        <w:rPr>
          <w:rFonts w:ascii="Garamond" w:hAnsi="Garamond"/>
        </w:rPr>
        <w:t xml:space="preserve"> musí garantovať možnosť, aby iné zásahy ako záručné opravy do Predmetu plnenia mohli byť vykonané aj inou </w:t>
      </w:r>
      <w:r w:rsidR="00417D87">
        <w:rPr>
          <w:rFonts w:ascii="Garamond" w:hAnsi="Garamond"/>
        </w:rPr>
        <w:t xml:space="preserve">oprávnenou </w:t>
      </w:r>
      <w:r w:rsidRPr="00131725">
        <w:rPr>
          <w:rFonts w:ascii="Garamond" w:hAnsi="Garamond"/>
        </w:rPr>
        <w:t xml:space="preserve">osobou, než je </w:t>
      </w:r>
      <w:r>
        <w:rPr>
          <w:rFonts w:ascii="Garamond" w:hAnsi="Garamond"/>
        </w:rPr>
        <w:t>sub</w:t>
      </w:r>
      <w:r w:rsidRPr="00131725">
        <w:rPr>
          <w:rFonts w:ascii="Garamond" w:hAnsi="Garamond"/>
        </w:rPr>
        <w:t>dodávateľ</w:t>
      </w:r>
      <w:r>
        <w:rPr>
          <w:rFonts w:ascii="Garamond" w:hAnsi="Garamond"/>
        </w:rPr>
        <w:t xml:space="preserve">, ktorý Zariadenia dodal uvedený v Prílohe </w:t>
      </w:r>
      <w:r w:rsidR="0063530B">
        <w:rPr>
          <w:rFonts w:ascii="Garamond" w:hAnsi="Garamond"/>
        </w:rPr>
        <w:t>č. 3</w:t>
      </w:r>
      <w:r>
        <w:rPr>
          <w:rFonts w:ascii="Garamond" w:hAnsi="Garamond"/>
        </w:rPr>
        <w:t xml:space="preserve"> Zmluvy</w:t>
      </w:r>
      <w:r w:rsidR="003C4105">
        <w:rPr>
          <w:rFonts w:ascii="Garamond" w:hAnsi="Garamond"/>
        </w:rPr>
        <w:t>: Zoznam subdodávateľov</w:t>
      </w:r>
      <w:r w:rsidRPr="00131725">
        <w:rPr>
          <w:rFonts w:ascii="Garamond" w:hAnsi="Garamond"/>
        </w:rPr>
        <w:t xml:space="preserve">, </w:t>
      </w:r>
      <w:proofErr w:type="spellStart"/>
      <w:r w:rsidRPr="00131725">
        <w:rPr>
          <w:rFonts w:ascii="Garamond" w:hAnsi="Garamond"/>
        </w:rPr>
        <w:t>t</w:t>
      </w:r>
      <w:r w:rsidR="00417D87">
        <w:rPr>
          <w:rFonts w:ascii="Garamond" w:hAnsi="Garamond"/>
        </w:rPr>
        <w:t>.</w:t>
      </w:r>
      <w:r w:rsidRPr="00131725">
        <w:rPr>
          <w:rFonts w:ascii="Garamond" w:hAnsi="Garamond"/>
        </w:rPr>
        <w:t>j</w:t>
      </w:r>
      <w:proofErr w:type="spellEnd"/>
      <w:r w:rsidRPr="00131725">
        <w:rPr>
          <w:rFonts w:ascii="Garamond" w:hAnsi="Garamond"/>
        </w:rPr>
        <w:t xml:space="preserve">. prostredníctvom akéhokoľvek autorizovaného servisu alebo distribútora. </w:t>
      </w:r>
    </w:p>
    <w:p w14:paraId="4DDD1F7E" w14:textId="2FAD7361" w:rsidR="00131725" w:rsidRPr="00131725" w:rsidRDefault="00131725" w:rsidP="008D3639">
      <w:pPr>
        <w:pStyle w:val="Odsekzoznamu"/>
        <w:numPr>
          <w:ilvl w:val="0"/>
          <w:numId w:val="28"/>
        </w:numPr>
        <w:spacing w:after="60"/>
        <w:contextualSpacing w:val="0"/>
        <w:jc w:val="both"/>
        <w:rPr>
          <w:rFonts w:ascii="Garamond" w:hAnsi="Garamond"/>
        </w:rPr>
      </w:pPr>
      <w:r w:rsidRPr="00131725">
        <w:rPr>
          <w:rFonts w:ascii="Garamond" w:hAnsi="Garamond"/>
        </w:rPr>
        <w:t xml:space="preserve">Zmluvné strany sa dohodli, že záruka ani zodpovednosť za vady sa nevzťahuje na bežné opotrebenie </w:t>
      </w:r>
      <w:r w:rsidR="00487073">
        <w:rPr>
          <w:rFonts w:ascii="Garamond" w:hAnsi="Garamond"/>
        </w:rPr>
        <w:t xml:space="preserve">Zariadení alebo vady </w:t>
      </w:r>
      <w:r w:rsidRPr="00131725">
        <w:rPr>
          <w:rFonts w:ascii="Garamond" w:hAnsi="Garamond"/>
        </w:rPr>
        <w:t xml:space="preserve">spôsobené </w:t>
      </w:r>
      <w:r w:rsidR="00487073">
        <w:rPr>
          <w:rFonts w:ascii="Garamond" w:hAnsi="Garamond"/>
        </w:rPr>
        <w:t xml:space="preserve">nesprávnou </w:t>
      </w:r>
      <w:r w:rsidRPr="00131725">
        <w:rPr>
          <w:rFonts w:ascii="Garamond" w:hAnsi="Garamond"/>
        </w:rPr>
        <w:t>manipuláciou</w:t>
      </w:r>
      <w:r w:rsidR="00487073">
        <w:rPr>
          <w:rFonts w:ascii="Garamond" w:hAnsi="Garamond"/>
        </w:rPr>
        <w:t xml:space="preserve"> a </w:t>
      </w:r>
      <w:r w:rsidRPr="00131725">
        <w:rPr>
          <w:rFonts w:ascii="Garamond" w:hAnsi="Garamond"/>
        </w:rPr>
        <w:t xml:space="preserve">použitím na strane </w:t>
      </w:r>
      <w:r w:rsidR="00487073">
        <w:rPr>
          <w:rFonts w:ascii="Garamond" w:hAnsi="Garamond"/>
        </w:rPr>
        <w:t>Prevádzkovateľa</w:t>
      </w:r>
      <w:r w:rsidRPr="00131725">
        <w:rPr>
          <w:rFonts w:ascii="Garamond" w:hAnsi="Garamond"/>
        </w:rPr>
        <w:t xml:space="preserve"> v</w:t>
      </w:r>
      <w:r w:rsidR="00E1679C">
        <w:rPr>
          <w:rFonts w:ascii="Garamond" w:hAnsi="Garamond"/>
        </w:rPr>
        <w:t> </w:t>
      </w:r>
      <w:r w:rsidRPr="00131725">
        <w:rPr>
          <w:rFonts w:ascii="Garamond" w:hAnsi="Garamond"/>
        </w:rPr>
        <w:t xml:space="preserve">rozpore s návodom alebo inými </w:t>
      </w:r>
      <w:r w:rsidR="00E1679C">
        <w:rPr>
          <w:rFonts w:ascii="Garamond" w:hAnsi="Garamond"/>
        </w:rPr>
        <w:t>obdobnými</w:t>
      </w:r>
      <w:r w:rsidRPr="00131725">
        <w:rPr>
          <w:rFonts w:ascii="Garamond" w:hAnsi="Garamond"/>
        </w:rPr>
        <w:t xml:space="preserve"> dokumentmi </w:t>
      </w:r>
      <w:r w:rsidR="00E1679C">
        <w:rPr>
          <w:rFonts w:ascii="Garamond" w:hAnsi="Garamond"/>
        </w:rPr>
        <w:t>výrobcu a distribútora Zariadení</w:t>
      </w:r>
      <w:r w:rsidRPr="00131725">
        <w:rPr>
          <w:rFonts w:ascii="Garamond" w:hAnsi="Garamond"/>
        </w:rPr>
        <w:t xml:space="preserve">. Dôkazné bremeno nesie </w:t>
      </w:r>
      <w:r w:rsidR="00E1679C">
        <w:rPr>
          <w:rFonts w:ascii="Garamond" w:hAnsi="Garamond"/>
        </w:rPr>
        <w:t>Poskytovateľ</w:t>
      </w:r>
      <w:r w:rsidRPr="00131725">
        <w:rPr>
          <w:rFonts w:ascii="Garamond" w:hAnsi="Garamond"/>
        </w:rPr>
        <w:t>.</w:t>
      </w:r>
    </w:p>
    <w:p w14:paraId="25170BBD" w14:textId="5A1A5BF5" w:rsidR="00F55220" w:rsidRPr="00FF6888" w:rsidRDefault="00F55220" w:rsidP="00F55220">
      <w:pPr>
        <w:pStyle w:val="Odsekzoznamu"/>
        <w:numPr>
          <w:ilvl w:val="0"/>
          <w:numId w:val="28"/>
        </w:numPr>
        <w:spacing w:after="60"/>
        <w:contextualSpacing w:val="0"/>
        <w:jc w:val="both"/>
        <w:rPr>
          <w:rFonts w:ascii="Garamond" w:hAnsi="Garamond"/>
        </w:rPr>
      </w:pPr>
      <w:r w:rsidRPr="00FF6888">
        <w:rPr>
          <w:rFonts w:ascii="Garamond" w:hAnsi="Garamond"/>
        </w:rPr>
        <w:t xml:space="preserve">Poskytovateľ sa zaväzuje poskytovať Prevádzkovateľovi mimozáručný servis a údržbu dodaného Softvéru v nich nainštalovaného, všetkých súčastí a príslušenstva, a to priebežne </w:t>
      </w:r>
      <w:r w:rsidR="00F07FBA">
        <w:rPr>
          <w:rFonts w:ascii="Garamond" w:hAnsi="Garamond"/>
        </w:rPr>
        <w:t xml:space="preserve">do </w:t>
      </w:r>
      <w:r w:rsidR="00F07FBA" w:rsidRPr="00F07FBA">
        <w:rPr>
          <w:rFonts w:ascii="Garamond" w:hAnsi="Garamond"/>
          <w:b/>
          <w:bCs/>
        </w:rPr>
        <w:t>31.12.2028</w:t>
      </w:r>
      <w:r w:rsidRPr="00FF6888">
        <w:rPr>
          <w:rFonts w:ascii="Garamond" w:hAnsi="Garamond"/>
        </w:rPr>
        <w:t xml:space="preserve">. </w:t>
      </w:r>
    </w:p>
    <w:p w14:paraId="51EB7A5E" w14:textId="27AA7AD4" w:rsidR="000B3C1C" w:rsidRPr="002C272B" w:rsidRDefault="000B3C1C" w:rsidP="008D3639">
      <w:pPr>
        <w:pStyle w:val="Odsekzoznamu"/>
        <w:numPr>
          <w:ilvl w:val="0"/>
          <w:numId w:val="28"/>
        </w:numPr>
        <w:spacing w:after="60"/>
        <w:jc w:val="both"/>
        <w:rPr>
          <w:rFonts w:ascii="Garamond" w:hAnsi="Garamond"/>
        </w:rPr>
      </w:pPr>
      <w:r w:rsidRPr="002C272B">
        <w:rPr>
          <w:rFonts w:ascii="Garamond" w:hAnsi="Garamond"/>
        </w:rPr>
        <w:t xml:space="preserve">Predmetom </w:t>
      </w:r>
      <w:r w:rsidR="004E127C">
        <w:rPr>
          <w:rFonts w:ascii="Garamond" w:hAnsi="Garamond"/>
        </w:rPr>
        <w:t xml:space="preserve">mimozáručnej </w:t>
      </w:r>
      <w:r w:rsidRPr="002C272B">
        <w:rPr>
          <w:rFonts w:ascii="Garamond" w:hAnsi="Garamond"/>
        </w:rPr>
        <w:t>servisnej starostlivosti sú nasledujúce servisné služby:</w:t>
      </w:r>
    </w:p>
    <w:p w14:paraId="2140F738" w14:textId="42ACB5CB" w:rsidR="000B3C1C" w:rsidRPr="002C272B" w:rsidRDefault="003C4105" w:rsidP="008D3639">
      <w:pPr>
        <w:pStyle w:val="Odsekzoznamu"/>
        <w:numPr>
          <w:ilvl w:val="0"/>
          <w:numId w:val="29"/>
        </w:numPr>
        <w:spacing w:after="60"/>
        <w:jc w:val="both"/>
        <w:rPr>
          <w:rFonts w:ascii="Garamond" w:hAnsi="Garamond"/>
        </w:rPr>
      </w:pPr>
      <w:r>
        <w:rPr>
          <w:rFonts w:ascii="Garamond" w:hAnsi="Garamond"/>
        </w:rPr>
        <w:t>s</w:t>
      </w:r>
      <w:r w:rsidR="000B3C1C" w:rsidRPr="002C272B">
        <w:rPr>
          <w:rFonts w:ascii="Garamond" w:hAnsi="Garamond"/>
        </w:rPr>
        <w:t>ervis</w:t>
      </w:r>
      <w:r>
        <w:rPr>
          <w:rFonts w:ascii="Garamond" w:hAnsi="Garamond"/>
        </w:rPr>
        <w:t>ný zásah</w:t>
      </w:r>
      <w:r w:rsidR="000B3C1C" w:rsidRPr="002C272B">
        <w:rPr>
          <w:rFonts w:ascii="Garamond" w:hAnsi="Garamond"/>
        </w:rPr>
        <w:t xml:space="preserve"> v mieste inštalácie platobného </w:t>
      </w:r>
      <w:r w:rsidR="00CB36C6">
        <w:rPr>
          <w:rFonts w:ascii="Garamond" w:hAnsi="Garamond"/>
        </w:rPr>
        <w:t>Zariadenia</w:t>
      </w:r>
      <w:r w:rsidR="000B3C1C" w:rsidRPr="002C272B">
        <w:rPr>
          <w:rFonts w:ascii="Garamond" w:hAnsi="Garamond"/>
        </w:rPr>
        <w:t>;</w:t>
      </w:r>
    </w:p>
    <w:p w14:paraId="5FD74E09" w14:textId="7D9C8745" w:rsidR="000B3C1C" w:rsidRPr="002C272B" w:rsidRDefault="000B3C1C" w:rsidP="008D3639">
      <w:pPr>
        <w:pStyle w:val="Odsekzoznamu"/>
        <w:numPr>
          <w:ilvl w:val="0"/>
          <w:numId w:val="29"/>
        </w:numPr>
        <w:spacing w:after="60"/>
        <w:jc w:val="both"/>
        <w:rPr>
          <w:rFonts w:ascii="Garamond" w:hAnsi="Garamond"/>
        </w:rPr>
      </w:pPr>
      <w:r w:rsidRPr="0040221A">
        <w:rPr>
          <w:rFonts w:ascii="Garamond" w:hAnsi="Garamond"/>
        </w:rPr>
        <w:t>prevent</w:t>
      </w:r>
      <w:r w:rsidRPr="002C272B">
        <w:rPr>
          <w:rFonts w:ascii="Garamond" w:hAnsi="Garamond"/>
        </w:rPr>
        <w:t>í</w:t>
      </w:r>
      <w:r w:rsidRPr="0040221A">
        <w:rPr>
          <w:rFonts w:ascii="Garamond" w:hAnsi="Garamond"/>
        </w:rPr>
        <w:t>vn</w:t>
      </w:r>
      <w:r w:rsidRPr="002C272B">
        <w:rPr>
          <w:rFonts w:ascii="Garamond" w:hAnsi="Garamond"/>
        </w:rPr>
        <w:t>a</w:t>
      </w:r>
      <w:r w:rsidRPr="0040221A">
        <w:rPr>
          <w:rFonts w:ascii="Garamond" w:hAnsi="Garamond"/>
        </w:rPr>
        <w:t xml:space="preserve"> údržba (profylaxia)</w:t>
      </w:r>
      <w:r w:rsidRPr="002C272B">
        <w:rPr>
          <w:rFonts w:ascii="Garamond" w:hAnsi="Garamond"/>
        </w:rPr>
        <w:t>;</w:t>
      </w:r>
    </w:p>
    <w:p w14:paraId="01ADCE00" w14:textId="4CE71391" w:rsidR="000B3C1C" w:rsidRPr="002C272B" w:rsidRDefault="00CB36C6" w:rsidP="008D3639">
      <w:pPr>
        <w:pStyle w:val="Odsekzoznamu"/>
        <w:numPr>
          <w:ilvl w:val="0"/>
          <w:numId w:val="29"/>
        </w:numPr>
        <w:jc w:val="both"/>
        <w:rPr>
          <w:rFonts w:ascii="Garamond" w:hAnsi="Garamond"/>
        </w:rPr>
      </w:pPr>
      <w:r>
        <w:rPr>
          <w:rFonts w:ascii="Garamond" w:hAnsi="Garamond"/>
        </w:rPr>
        <w:t xml:space="preserve">implementácia </w:t>
      </w:r>
      <w:r w:rsidR="000B3C1C" w:rsidRPr="002C272B">
        <w:rPr>
          <w:rFonts w:ascii="Garamond" w:hAnsi="Garamond"/>
        </w:rPr>
        <w:t>upgradu („vylepšenia“ resp. technické</w:t>
      </w:r>
      <w:r w:rsidR="003C4105">
        <w:rPr>
          <w:rFonts w:ascii="Garamond" w:hAnsi="Garamond"/>
        </w:rPr>
        <w:t>ho</w:t>
      </w:r>
      <w:r w:rsidR="000B3C1C" w:rsidRPr="002C272B">
        <w:rPr>
          <w:rFonts w:ascii="Garamond" w:hAnsi="Garamond"/>
        </w:rPr>
        <w:t xml:space="preserve"> </w:t>
      </w:r>
      <w:r w:rsidR="003C4105" w:rsidRPr="002C272B">
        <w:rPr>
          <w:rFonts w:ascii="Garamond" w:hAnsi="Garamond"/>
        </w:rPr>
        <w:t>zhodnoteni</w:t>
      </w:r>
      <w:r w:rsidR="003C4105">
        <w:rPr>
          <w:rFonts w:ascii="Garamond" w:hAnsi="Garamond"/>
        </w:rPr>
        <w:t>a</w:t>
      </w:r>
      <w:r w:rsidR="003C4105" w:rsidRPr="002C272B">
        <w:rPr>
          <w:rFonts w:ascii="Garamond" w:hAnsi="Garamond"/>
        </w:rPr>
        <w:t xml:space="preserve"> </w:t>
      </w:r>
      <w:r w:rsidR="000B3C1C" w:rsidRPr="002C272B">
        <w:rPr>
          <w:rFonts w:ascii="Garamond" w:hAnsi="Garamond"/>
        </w:rPr>
        <w:t>dodaného softvéru) a updatu (aktualizácie) dodaného Softvéru;</w:t>
      </w:r>
    </w:p>
    <w:p w14:paraId="71BE189C" w14:textId="77777777" w:rsidR="00DC68D0" w:rsidRDefault="000B3C1C" w:rsidP="008D3639">
      <w:pPr>
        <w:pStyle w:val="Odsekzoznamu"/>
        <w:numPr>
          <w:ilvl w:val="0"/>
          <w:numId w:val="29"/>
        </w:numPr>
        <w:spacing w:after="60"/>
        <w:ind w:left="714" w:hanging="357"/>
        <w:contextualSpacing w:val="0"/>
        <w:jc w:val="both"/>
        <w:rPr>
          <w:rFonts w:ascii="Garamond" w:hAnsi="Garamond"/>
        </w:rPr>
      </w:pPr>
      <w:r w:rsidRPr="0040221A">
        <w:rPr>
          <w:rFonts w:ascii="Garamond" w:hAnsi="Garamond"/>
        </w:rPr>
        <w:t xml:space="preserve">poradenská a technická podpora obsluhy </w:t>
      </w:r>
      <w:r w:rsidRPr="002C272B">
        <w:rPr>
          <w:rFonts w:ascii="Garamond" w:hAnsi="Garamond"/>
        </w:rPr>
        <w:t>Zariadení</w:t>
      </w:r>
      <w:r w:rsidR="00DC68D0">
        <w:rPr>
          <w:rFonts w:ascii="Garamond" w:hAnsi="Garamond"/>
        </w:rPr>
        <w:t>;</w:t>
      </w:r>
    </w:p>
    <w:p w14:paraId="7E4FBB47" w14:textId="7EA38271" w:rsidR="002C272B" w:rsidRPr="0040221A" w:rsidRDefault="00DC68D0" w:rsidP="008D3639">
      <w:pPr>
        <w:pStyle w:val="Odsekzoznamu"/>
        <w:numPr>
          <w:ilvl w:val="0"/>
          <w:numId w:val="29"/>
        </w:numPr>
        <w:spacing w:after="60"/>
        <w:ind w:left="714" w:hanging="357"/>
        <w:contextualSpacing w:val="0"/>
        <w:jc w:val="both"/>
        <w:rPr>
          <w:rFonts w:ascii="Garamond" w:hAnsi="Garamond"/>
        </w:rPr>
      </w:pPr>
      <w:r>
        <w:rPr>
          <w:rFonts w:ascii="Garamond" w:hAnsi="Garamond"/>
        </w:rPr>
        <w:t xml:space="preserve">výmena Zariadení v prípade dosiahnutia momentu ich životnosti alebo </w:t>
      </w:r>
      <w:r w:rsidR="0065142A">
        <w:rPr>
          <w:rFonts w:ascii="Garamond" w:hAnsi="Garamond"/>
        </w:rPr>
        <w:t>v prípade zmeny podmienok bankových asociácií, vzťahujúcich sa na Predmet plnenia, ktorých dôsledkom bude potreba výmeny Zariadení</w:t>
      </w:r>
      <w:r w:rsidR="00926704">
        <w:rPr>
          <w:rFonts w:ascii="Garamond" w:hAnsi="Garamond"/>
        </w:rPr>
        <w:t>.</w:t>
      </w:r>
    </w:p>
    <w:p w14:paraId="288F6237" w14:textId="047615BC" w:rsidR="000B3C1C" w:rsidRPr="002C272B" w:rsidRDefault="000B3C1C" w:rsidP="008D3639">
      <w:pPr>
        <w:pStyle w:val="Odsekzoznamu"/>
        <w:numPr>
          <w:ilvl w:val="0"/>
          <w:numId w:val="28"/>
        </w:numPr>
        <w:spacing w:after="60"/>
        <w:ind w:left="357" w:hanging="357"/>
        <w:contextualSpacing w:val="0"/>
        <w:jc w:val="both"/>
        <w:rPr>
          <w:rFonts w:ascii="Garamond" w:hAnsi="Garamond"/>
        </w:rPr>
      </w:pPr>
      <w:r w:rsidRPr="0040221A">
        <w:rPr>
          <w:rFonts w:ascii="Garamond" w:hAnsi="Garamond"/>
        </w:rPr>
        <w:t>Servisný zásah prebieha v mieste inštalácie Zariadení uvedenom v</w:t>
      </w:r>
      <w:r w:rsidR="003C1BF4" w:rsidRPr="0040221A">
        <w:rPr>
          <w:rFonts w:ascii="Garamond" w:hAnsi="Garamond"/>
        </w:rPr>
        <w:t xml:space="preserve"> Inštalačnom </w:t>
      </w:r>
      <w:r w:rsidRPr="0040221A">
        <w:rPr>
          <w:rFonts w:ascii="Garamond" w:hAnsi="Garamond"/>
        </w:rPr>
        <w:t>protokole</w:t>
      </w:r>
      <w:r w:rsidR="003C1BF4" w:rsidRPr="0040221A">
        <w:rPr>
          <w:rFonts w:ascii="Garamond" w:hAnsi="Garamond"/>
        </w:rPr>
        <w:t xml:space="preserve">. </w:t>
      </w:r>
      <w:r w:rsidRPr="0040221A">
        <w:rPr>
          <w:rFonts w:ascii="Garamond" w:hAnsi="Garamond"/>
        </w:rPr>
        <w:t xml:space="preserve">Servisným </w:t>
      </w:r>
      <w:r w:rsidR="003C1BF4" w:rsidRPr="0040221A">
        <w:rPr>
          <w:rFonts w:ascii="Garamond" w:hAnsi="Garamond"/>
        </w:rPr>
        <w:t>z</w:t>
      </w:r>
      <w:r w:rsidRPr="0040221A">
        <w:rPr>
          <w:rFonts w:ascii="Garamond" w:hAnsi="Garamond"/>
        </w:rPr>
        <w:t xml:space="preserve">ásahom sa odstraňuje </w:t>
      </w:r>
      <w:r w:rsidR="003C1BF4" w:rsidRPr="0040221A">
        <w:rPr>
          <w:rFonts w:ascii="Garamond" w:hAnsi="Garamond"/>
        </w:rPr>
        <w:t xml:space="preserve">vada </w:t>
      </w:r>
      <w:r w:rsidRPr="0040221A">
        <w:rPr>
          <w:rFonts w:ascii="Garamond" w:hAnsi="Garamond"/>
        </w:rPr>
        <w:t>spôsobujúc</w:t>
      </w:r>
      <w:r w:rsidR="003C1BF4" w:rsidRPr="0040221A">
        <w:rPr>
          <w:rFonts w:ascii="Garamond" w:hAnsi="Garamond"/>
        </w:rPr>
        <w:t>a</w:t>
      </w:r>
      <w:r w:rsidRPr="0040221A">
        <w:rPr>
          <w:rFonts w:ascii="Garamond" w:hAnsi="Garamond"/>
        </w:rPr>
        <w:t xml:space="preserve"> znemožnenie</w:t>
      </w:r>
      <w:r w:rsidR="003C1BF4" w:rsidRPr="0040221A">
        <w:rPr>
          <w:rFonts w:ascii="Garamond" w:hAnsi="Garamond"/>
        </w:rPr>
        <w:t xml:space="preserve"> </w:t>
      </w:r>
      <w:r w:rsidRPr="0040221A">
        <w:rPr>
          <w:rFonts w:ascii="Garamond" w:hAnsi="Garamond"/>
        </w:rPr>
        <w:t>prijímani</w:t>
      </w:r>
      <w:r w:rsidR="003C1BF4" w:rsidRPr="0040221A">
        <w:rPr>
          <w:rFonts w:ascii="Garamond" w:hAnsi="Garamond"/>
        </w:rPr>
        <w:t>a</w:t>
      </w:r>
      <w:r w:rsidRPr="0040221A">
        <w:rPr>
          <w:rFonts w:ascii="Garamond" w:hAnsi="Garamond"/>
        </w:rPr>
        <w:t xml:space="preserve"> platieb prostredníctvom </w:t>
      </w:r>
      <w:r w:rsidR="003C1BF4" w:rsidRPr="0040221A">
        <w:rPr>
          <w:rFonts w:ascii="Garamond" w:hAnsi="Garamond"/>
        </w:rPr>
        <w:t xml:space="preserve">platobných a iných Zariadení podľa tejto Zmluvy. </w:t>
      </w:r>
      <w:r w:rsidR="00D13440" w:rsidRPr="0040221A">
        <w:rPr>
          <w:rFonts w:ascii="Garamond" w:hAnsi="Garamond"/>
        </w:rPr>
        <w:t xml:space="preserve">Poskytovateľ </w:t>
      </w:r>
      <w:r w:rsidR="002C272B" w:rsidRPr="0040221A">
        <w:rPr>
          <w:rFonts w:ascii="Garamond" w:hAnsi="Garamond"/>
        </w:rPr>
        <w:t xml:space="preserve">zabezpečuje servisný zásah </w:t>
      </w:r>
      <w:r w:rsidR="00D13440" w:rsidRPr="0040221A">
        <w:rPr>
          <w:rFonts w:ascii="Garamond" w:hAnsi="Garamond"/>
        </w:rPr>
        <w:t xml:space="preserve">prostredníctvom </w:t>
      </w:r>
      <w:r w:rsidR="002C272B" w:rsidRPr="0040221A">
        <w:rPr>
          <w:rFonts w:ascii="Garamond" w:hAnsi="Garamond"/>
        </w:rPr>
        <w:t xml:space="preserve">poverených zamestnancov </w:t>
      </w:r>
      <w:r w:rsidR="00D13440" w:rsidRPr="0040221A">
        <w:rPr>
          <w:rFonts w:ascii="Garamond" w:hAnsi="Garamond"/>
        </w:rPr>
        <w:t xml:space="preserve">Servisnej </w:t>
      </w:r>
      <w:r w:rsidR="00593F5F">
        <w:rPr>
          <w:rFonts w:ascii="Garamond" w:hAnsi="Garamond"/>
        </w:rPr>
        <w:t>spoločnosti</w:t>
      </w:r>
      <w:r w:rsidR="00CB36C6">
        <w:rPr>
          <w:rFonts w:ascii="Garamond" w:hAnsi="Garamond"/>
        </w:rPr>
        <w:t>.</w:t>
      </w:r>
    </w:p>
    <w:p w14:paraId="69EF04A1" w14:textId="4060D736" w:rsidR="000B3C1C" w:rsidRPr="00D13440" w:rsidRDefault="000B3C1C" w:rsidP="008D3639">
      <w:pPr>
        <w:pStyle w:val="Odsekzoznamu"/>
        <w:numPr>
          <w:ilvl w:val="0"/>
          <w:numId w:val="28"/>
        </w:numPr>
        <w:spacing w:after="60"/>
        <w:ind w:left="357" w:hanging="357"/>
        <w:contextualSpacing w:val="0"/>
        <w:jc w:val="both"/>
        <w:rPr>
          <w:rFonts w:ascii="Garamond" w:hAnsi="Garamond"/>
        </w:rPr>
      </w:pPr>
      <w:r w:rsidRPr="00D13440">
        <w:rPr>
          <w:rFonts w:ascii="Garamond" w:hAnsi="Garamond"/>
        </w:rPr>
        <w:lastRenderedPageBreak/>
        <w:t xml:space="preserve">Preventívna údržba (profylaxia) spočíva v kontrole </w:t>
      </w:r>
      <w:r w:rsidR="00D13440">
        <w:rPr>
          <w:rFonts w:ascii="Garamond" w:hAnsi="Garamond"/>
        </w:rPr>
        <w:t>správnej</w:t>
      </w:r>
      <w:r w:rsidR="00D13440" w:rsidRPr="00D13440">
        <w:rPr>
          <w:rFonts w:ascii="Garamond" w:hAnsi="Garamond"/>
        </w:rPr>
        <w:t xml:space="preserve"> </w:t>
      </w:r>
      <w:r w:rsidRPr="00D13440">
        <w:rPr>
          <w:rFonts w:ascii="Garamond" w:hAnsi="Garamond"/>
        </w:rPr>
        <w:t>funkčnosti</w:t>
      </w:r>
      <w:r w:rsidR="00D13440">
        <w:rPr>
          <w:rFonts w:ascii="Garamond" w:hAnsi="Garamond"/>
        </w:rPr>
        <w:t xml:space="preserve"> Zariadení</w:t>
      </w:r>
      <w:r w:rsidRPr="00D13440">
        <w:rPr>
          <w:rFonts w:ascii="Garamond" w:hAnsi="Garamond"/>
        </w:rPr>
        <w:t>, upevnenie prepojovacích káblov, povrchové</w:t>
      </w:r>
      <w:r w:rsidR="00D13440" w:rsidRPr="00D13440">
        <w:rPr>
          <w:rFonts w:ascii="Garamond" w:hAnsi="Garamond"/>
        </w:rPr>
        <w:t xml:space="preserve"> </w:t>
      </w:r>
      <w:r w:rsidRPr="00D13440">
        <w:rPr>
          <w:rFonts w:ascii="Garamond" w:hAnsi="Garamond"/>
        </w:rPr>
        <w:t xml:space="preserve">očistenie </w:t>
      </w:r>
      <w:r w:rsidR="00D13440">
        <w:rPr>
          <w:rFonts w:ascii="Garamond" w:hAnsi="Garamond"/>
        </w:rPr>
        <w:t xml:space="preserve">Zariadení a ich </w:t>
      </w:r>
      <w:r w:rsidRPr="00D13440">
        <w:rPr>
          <w:rFonts w:ascii="Garamond" w:hAnsi="Garamond"/>
        </w:rPr>
        <w:t>príslušenstv</w:t>
      </w:r>
      <w:r w:rsidR="00D13440">
        <w:rPr>
          <w:rFonts w:ascii="Garamond" w:hAnsi="Garamond"/>
        </w:rPr>
        <w:t>a</w:t>
      </w:r>
      <w:r w:rsidRPr="00D13440">
        <w:rPr>
          <w:rFonts w:ascii="Garamond" w:hAnsi="Garamond"/>
        </w:rPr>
        <w:t>, vyčistenie čítacieho Zariadenia</w:t>
      </w:r>
      <w:r w:rsidR="00D13440" w:rsidRPr="00D13440">
        <w:rPr>
          <w:rFonts w:ascii="Garamond" w:hAnsi="Garamond"/>
        </w:rPr>
        <w:t xml:space="preserve"> </w:t>
      </w:r>
      <w:r w:rsidR="00D13440">
        <w:rPr>
          <w:rFonts w:ascii="Garamond" w:hAnsi="Garamond"/>
        </w:rPr>
        <w:t xml:space="preserve">Platobných </w:t>
      </w:r>
      <w:r w:rsidRPr="00D13440">
        <w:rPr>
          <w:rFonts w:ascii="Garamond" w:hAnsi="Garamond"/>
        </w:rPr>
        <w:t>kariet a prípadn</w:t>
      </w:r>
      <w:r w:rsidR="00D13440">
        <w:rPr>
          <w:rFonts w:ascii="Garamond" w:hAnsi="Garamond"/>
        </w:rPr>
        <w:t>é</w:t>
      </w:r>
      <w:r w:rsidRPr="00D13440">
        <w:rPr>
          <w:rFonts w:ascii="Garamond" w:hAnsi="Garamond"/>
        </w:rPr>
        <w:t xml:space="preserve"> doplnenie prevádzkového materiálu. O</w:t>
      </w:r>
      <w:r w:rsidR="00D13440" w:rsidRPr="00D13440">
        <w:rPr>
          <w:rFonts w:ascii="Garamond" w:hAnsi="Garamond"/>
        </w:rPr>
        <w:t> </w:t>
      </w:r>
      <w:r w:rsidRPr="00D13440">
        <w:rPr>
          <w:rFonts w:ascii="Garamond" w:hAnsi="Garamond"/>
        </w:rPr>
        <w:t>vykonaní</w:t>
      </w:r>
      <w:r w:rsidR="00D13440" w:rsidRPr="00D13440">
        <w:rPr>
          <w:rFonts w:ascii="Garamond" w:hAnsi="Garamond"/>
        </w:rPr>
        <w:t xml:space="preserve"> </w:t>
      </w:r>
      <w:r w:rsidRPr="00D13440">
        <w:rPr>
          <w:rFonts w:ascii="Garamond" w:hAnsi="Garamond"/>
        </w:rPr>
        <w:t>údržby je urobený písomný záznam s popisom stavu terminálu a</w:t>
      </w:r>
      <w:r w:rsidR="00D13440">
        <w:rPr>
          <w:rFonts w:ascii="Garamond" w:hAnsi="Garamond"/>
        </w:rPr>
        <w:t xml:space="preserve"> </w:t>
      </w:r>
      <w:r w:rsidRPr="00D13440">
        <w:rPr>
          <w:rFonts w:ascii="Garamond" w:hAnsi="Garamond"/>
        </w:rPr>
        <w:t>vykonaných činností.</w:t>
      </w:r>
    </w:p>
    <w:p w14:paraId="7A51492F" w14:textId="5ECC799A" w:rsidR="00DF317C" w:rsidRPr="002C272B" w:rsidRDefault="00DF317C" w:rsidP="008D3639">
      <w:pPr>
        <w:pStyle w:val="Odsekzoznamu"/>
        <w:numPr>
          <w:ilvl w:val="0"/>
          <w:numId w:val="28"/>
        </w:numPr>
        <w:spacing w:after="60"/>
        <w:ind w:left="357" w:hanging="357"/>
        <w:contextualSpacing w:val="0"/>
        <w:jc w:val="both"/>
        <w:rPr>
          <w:rFonts w:ascii="Garamond" w:hAnsi="Garamond"/>
        </w:rPr>
      </w:pPr>
      <w:r w:rsidRPr="00DF317C">
        <w:rPr>
          <w:rFonts w:ascii="Garamond" w:hAnsi="Garamond"/>
        </w:rPr>
        <w:t xml:space="preserve">Poskytovateľ </w:t>
      </w:r>
      <w:r w:rsidR="000B3C1C">
        <w:rPr>
          <w:rFonts w:ascii="Garamond" w:hAnsi="Garamond"/>
        </w:rPr>
        <w:t>rovnako</w:t>
      </w:r>
      <w:r w:rsidRPr="00DF317C">
        <w:rPr>
          <w:rFonts w:ascii="Garamond" w:hAnsi="Garamond"/>
        </w:rPr>
        <w:t xml:space="preserve"> zabezpečí </w:t>
      </w:r>
      <w:r w:rsidRPr="002C272B">
        <w:rPr>
          <w:rFonts w:ascii="Garamond" w:hAnsi="Garamond"/>
        </w:rPr>
        <w:t>odstraňovanie vád, vzniknutých pri akceptácii Platobných kariet, ktoré</w:t>
      </w:r>
      <w:r w:rsidR="003C4105">
        <w:rPr>
          <w:rFonts w:ascii="Garamond" w:hAnsi="Garamond"/>
        </w:rPr>
        <w:t> </w:t>
      </w:r>
      <w:r w:rsidRPr="002C272B">
        <w:rPr>
          <w:rFonts w:ascii="Garamond" w:hAnsi="Garamond"/>
        </w:rPr>
        <w:t xml:space="preserve">budú ohlásené na telefónnom čísle tzv. linky </w:t>
      </w:r>
      <w:proofErr w:type="spellStart"/>
      <w:r w:rsidRPr="002C272B">
        <w:rPr>
          <w:rFonts w:ascii="Garamond" w:hAnsi="Garamond"/>
          <w:i/>
          <w:iCs/>
        </w:rPr>
        <w:t>Hotline</w:t>
      </w:r>
      <w:proofErr w:type="spellEnd"/>
      <w:r w:rsidRPr="002C272B">
        <w:rPr>
          <w:rFonts w:ascii="Garamond" w:hAnsi="Garamond"/>
        </w:rPr>
        <w:t>, ktorú je povinný za týmto účelom po celú dobu platnosti Zmluvy prevádzkovať a ktor</w:t>
      </w:r>
      <w:r w:rsidR="00CB36C6">
        <w:rPr>
          <w:rFonts w:ascii="Garamond" w:hAnsi="Garamond"/>
        </w:rPr>
        <w:t>á</w:t>
      </w:r>
      <w:r w:rsidRPr="002C272B">
        <w:rPr>
          <w:rFonts w:ascii="Garamond" w:hAnsi="Garamond"/>
        </w:rPr>
        <w:t xml:space="preserve"> je uveden</w:t>
      </w:r>
      <w:r w:rsidR="00CB36C6">
        <w:rPr>
          <w:rFonts w:ascii="Garamond" w:hAnsi="Garamond"/>
        </w:rPr>
        <w:t>á</w:t>
      </w:r>
      <w:r w:rsidRPr="002C272B">
        <w:rPr>
          <w:rFonts w:ascii="Garamond" w:hAnsi="Garamond"/>
        </w:rPr>
        <w:t xml:space="preserve"> v záhlaví tejto Zmluvy. Táto telefónna linka bude Prevádzkovateľovi dostupná v</w:t>
      </w:r>
      <w:r w:rsidR="00CB36C6">
        <w:rPr>
          <w:rFonts w:ascii="Garamond" w:hAnsi="Garamond"/>
        </w:rPr>
        <w:t> </w:t>
      </w:r>
      <w:r w:rsidRPr="002C272B">
        <w:rPr>
          <w:rFonts w:ascii="Garamond" w:hAnsi="Garamond"/>
        </w:rPr>
        <w:t>režime</w:t>
      </w:r>
      <w:r w:rsidR="00CB36C6">
        <w:rPr>
          <w:rFonts w:ascii="Garamond" w:hAnsi="Garamond"/>
        </w:rPr>
        <w:t xml:space="preserve"> (24/7)</w:t>
      </w:r>
      <w:r w:rsidRPr="002C272B">
        <w:rPr>
          <w:rFonts w:ascii="Garamond" w:hAnsi="Garamond"/>
        </w:rPr>
        <w:t xml:space="preserve"> </w:t>
      </w:r>
      <w:r w:rsidR="000B3C1C" w:rsidRPr="002C272B">
        <w:rPr>
          <w:rFonts w:ascii="Garamond" w:hAnsi="Garamond"/>
        </w:rPr>
        <w:t xml:space="preserve">dvadsaťštyri </w:t>
      </w:r>
      <w:r w:rsidRPr="002C272B">
        <w:rPr>
          <w:rFonts w:ascii="Garamond" w:hAnsi="Garamond"/>
        </w:rPr>
        <w:t xml:space="preserve">hodín denne sedem dní v týždni. </w:t>
      </w:r>
    </w:p>
    <w:p w14:paraId="3E26481E" w14:textId="5F103119" w:rsidR="000C6F1C" w:rsidRDefault="00CB36C6" w:rsidP="008D3639">
      <w:pPr>
        <w:pStyle w:val="Odsekzoznamu"/>
        <w:numPr>
          <w:ilvl w:val="0"/>
          <w:numId w:val="28"/>
        </w:numPr>
        <w:spacing w:after="60"/>
        <w:ind w:left="357" w:hanging="357"/>
        <w:contextualSpacing w:val="0"/>
        <w:jc w:val="both"/>
        <w:rPr>
          <w:rFonts w:ascii="Garamond" w:hAnsi="Garamond"/>
        </w:rPr>
      </w:pPr>
      <w:r w:rsidRPr="002C272B">
        <w:rPr>
          <w:rFonts w:ascii="Garamond" w:hAnsi="Garamond"/>
        </w:rPr>
        <w:t xml:space="preserve">Poskytovateľ </w:t>
      </w:r>
      <w:r w:rsidRPr="0040221A">
        <w:rPr>
          <w:rFonts w:ascii="Garamond" w:hAnsi="Garamond"/>
        </w:rPr>
        <w:t>sa zaväzuje, že zabezpečí začatie</w:t>
      </w:r>
      <w:r w:rsidRPr="002C272B">
        <w:rPr>
          <w:rFonts w:ascii="Garamond" w:hAnsi="Garamond"/>
        </w:rPr>
        <w:t xml:space="preserve"> odstraňovan</w:t>
      </w:r>
      <w:r w:rsidRPr="0040221A">
        <w:rPr>
          <w:rFonts w:ascii="Garamond" w:hAnsi="Garamond"/>
        </w:rPr>
        <w:t>ia</w:t>
      </w:r>
      <w:r w:rsidRPr="002C272B">
        <w:rPr>
          <w:rFonts w:ascii="Garamond" w:hAnsi="Garamond"/>
        </w:rPr>
        <w:t xml:space="preserve"> v</w:t>
      </w:r>
      <w:r w:rsidRPr="0040221A">
        <w:rPr>
          <w:rFonts w:ascii="Garamond" w:hAnsi="Garamond"/>
        </w:rPr>
        <w:t>ady</w:t>
      </w:r>
      <w:r w:rsidRPr="002C272B">
        <w:rPr>
          <w:rFonts w:ascii="Garamond" w:hAnsi="Garamond"/>
        </w:rPr>
        <w:t xml:space="preserve"> do 30 (tridsiatich) minút od</w:t>
      </w:r>
      <w:r w:rsidR="000C6F1C">
        <w:rPr>
          <w:rFonts w:ascii="Garamond" w:hAnsi="Garamond"/>
        </w:rPr>
        <w:t> </w:t>
      </w:r>
      <w:r w:rsidRPr="002C272B">
        <w:rPr>
          <w:rFonts w:ascii="Garamond" w:hAnsi="Garamond"/>
        </w:rPr>
        <w:t xml:space="preserve">nahlásenia vady na prostredníctvom </w:t>
      </w:r>
      <w:proofErr w:type="spellStart"/>
      <w:r w:rsidRPr="0040221A">
        <w:rPr>
          <w:rFonts w:ascii="Garamond" w:hAnsi="Garamond"/>
          <w:i/>
          <w:iCs/>
        </w:rPr>
        <w:t>Hotline</w:t>
      </w:r>
      <w:proofErr w:type="spellEnd"/>
      <w:r w:rsidRPr="002C272B">
        <w:rPr>
          <w:rFonts w:ascii="Garamond" w:hAnsi="Garamond"/>
        </w:rPr>
        <w:t xml:space="preserve">. Lehota na odstránenie vady je najdlhšie </w:t>
      </w:r>
      <w:r w:rsidR="00E64A97">
        <w:rPr>
          <w:rFonts w:ascii="Garamond" w:hAnsi="Garamond"/>
        </w:rPr>
        <w:t>48 hodín</w:t>
      </w:r>
      <w:r w:rsidRPr="00AA3B1C">
        <w:rPr>
          <w:rFonts w:ascii="Garamond" w:hAnsi="Garamond"/>
          <w:highlight w:val="green"/>
        </w:rPr>
        <w:t>.</w:t>
      </w:r>
    </w:p>
    <w:p w14:paraId="66F421D1" w14:textId="0CF210C7" w:rsidR="000C6F1C" w:rsidRPr="0040221A" w:rsidRDefault="000C6F1C" w:rsidP="008D3639">
      <w:pPr>
        <w:pStyle w:val="Odsekzoznamu"/>
        <w:numPr>
          <w:ilvl w:val="0"/>
          <w:numId w:val="28"/>
        </w:numPr>
        <w:spacing w:after="60"/>
        <w:ind w:left="357" w:hanging="357"/>
        <w:contextualSpacing w:val="0"/>
        <w:jc w:val="both"/>
        <w:rPr>
          <w:rFonts w:ascii="Garamond" w:hAnsi="Garamond"/>
        </w:rPr>
      </w:pPr>
      <w:r w:rsidRPr="0040221A">
        <w:rPr>
          <w:rFonts w:ascii="Garamond" w:hAnsi="Garamond"/>
        </w:rPr>
        <w:t>Odstránenie vady sa rieši opravou Zariadenia na mieste samom, alebo jeho výmenou za funkčné Zariadenie tak, aby akceptácia Platobných kariet mohla byť čo najskôr obnovená. Výmena Zariadenia v tomto prípade zahŕňa jeho uvedenie do prevádzk</w:t>
      </w:r>
      <w:r>
        <w:rPr>
          <w:rFonts w:ascii="Garamond" w:hAnsi="Garamond"/>
        </w:rPr>
        <w:t xml:space="preserve">y. </w:t>
      </w:r>
      <w:r w:rsidRPr="0040221A">
        <w:rPr>
          <w:rFonts w:ascii="Garamond" w:hAnsi="Garamond"/>
        </w:rPr>
        <w:t>Každý servisn</w:t>
      </w:r>
      <w:r w:rsidR="003C4105">
        <w:rPr>
          <w:rFonts w:ascii="Garamond" w:hAnsi="Garamond"/>
        </w:rPr>
        <w:t>ý</w:t>
      </w:r>
      <w:r w:rsidRPr="0040221A">
        <w:rPr>
          <w:rFonts w:ascii="Garamond" w:hAnsi="Garamond"/>
        </w:rPr>
        <w:t xml:space="preserve"> zásah je zdokumentovaný vyplnením pracovného listu, v ktorom sa uvádza: dátum zásahu, doba trvania zásahu, opis vykonaných činností, výrobné číslo Zariadenia, popis vady a v prípade, že vada bola spôsobená nedbanlivosťou obsluhy aj podrobný opis tejto skutočnosti. Prevádzkovateľ alebo ním poverený zástupca prítomný </w:t>
      </w:r>
      <w:r w:rsidR="003C4105">
        <w:rPr>
          <w:rFonts w:ascii="Garamond" w:hAnsi="Garamond"/>
        </w:rPr>
        <w:t xml:space="preserve">pri servisnom zásahu potvrdí </w:t>
      </w:r>
      <w:r w:rsidRPr="0040221A">
        <w:rPr>
          <w:rFonts w:ascii="Garamond" w:hAnsi="Garamond"/>
        </w:rPr>
        <w:t xml:space="preserve">pracovný list podpisom a pečiatkou. Originál tohto dokladu patrí Servisnej </w:t>
      </w:r>
      <w:r w:rsidR="00593F5F">
        <w:rPr>
          <w:rFonts w:ascii="Garamond" w:hAnsi="Garamond"/>
        </w:rPr>
        <w:t>spoločnosti</w:t>
      </w:r>
      <w:r w:rsidR="00593F5F" w:rsidRPr="0040221A">
        <w:rPr>
          <w:rFonts w:ascii="Garamond" w:hAnsi="Garamond"/>
        </w:rPr>
        <w:t xml:space="preserve"> </w:t>
      </w:r>
      <w:r w:rsidRPr="0040221A">
        <w:rPr>
          <w:rFonts w:ascii="Garamond" w:hAnsi="Garamond"/>
        </w:rPr>
        <w:t>a kópia dokladu je ponechaná Prevádzkovateľovi.</w:t>
      </w:r>
    </w:p>
    <w:p w14:paraId="5252E1C5" w14:textId="5236E278" w:rsidR="00CB36C6" w:rsidRDefault="00CB36C6" w:rsidP="008D3639">
      <w:pPr>
        <w:pStyle w:val="Odsekzoznamu"/>
        <w:numPr>
          <w:ilvl w:val="0"/>
          <w:numId w:val="28"/>
        </w:numPr>
        <w:spacing w:after="60"/>
        <w:ind w:left="357" w:hanging="357"/>
        <w:contextualSpacing w:val="0"/>
        <w:jc w:val="both"/>
        <w:rPr>
          <w:rFonts w:ascii="Garamond" w:hAnsi="Garamond"/>
        </w:rPr>
      </w:pPr>
      <w:r w:rsidRPr="002C272B">
        <w:rPr>
          <w:rFonts w:ascii="Garamond" w:hAnsi="Garamond"/>
        </w:rPr>
        <w:t xml:space="preserve">Poskytovateľ je povinný aj v prípade, keď dôvody nefunkčnosti systému </w:t>
      </w:r>
      <w:r w:rsidR="000C6F1C">
        <w:rPr>
          <w:rFonts w:ascii="Garamond" w:hAnsi="Garamond"/>
        </w:rPr>
        <w:t>bezhotovostného</w:t>
      </w:r>
      <w:r w:rsidRPr="002C272B">
        <w:rPr>
          <w:rFonts w:ascii="Garamond" w:hAnsi="Garamond"/>
        </w:rPr>
        <w:t xml:space="preserve"> odbavenia cestujúcich neleží na jeho strane, poskytnúť súčinnosť pri riešení vád spočívajúcich v</w:t>
      </w:r>
      <w:r w:rsidR="000C6F1C">
        <w:rPr>
          <w:rFonts w:ascii="Garamond" w:hAnsi="Garamond"/>
        </w:rPr>
        <w:t> </w:t>
      </w:r>
      <w:r w:rsidRPr="002C272B">
        <w:rPr>
          <w:rFonts w:ascii="Garamond" w:hAnsi="Garamond"/>
        </w:rPr>
        <w:t xml:space="preserve">technických </w:t>
      </w:r>
      <w:r w:rsidRPr="00BD03F7">
        <w:rPr>
          <w:rFonts w:ascii="Garamond" w:hAnsi="Garamond"/>
        </w:rPr>
        <w:t>konzultáciách pre Prevádzkovateľa a jeho zmluvných partnerov, ktorí sú zapojení do IDS BB.</w:t>
      </w:r>
    </w:p>
    <w:p w14:paraId="1E9AEC10" w14:textId="3A62A7A3" w:rsidR="004E127C" w:rsidRPr="00BD03F7" w:rsidRDefault="004E127C" w:rsidP="008D3639">
      <w:pPr>
        <w:pStyle w:val="Odsekzoznamu"/>
        <w:numPr>
          <w:ilvl w:val="0"/>
          <w:numId w:val="28"/>
        </w:numPr>
        <w:spacing w:after="60"/>
        <w:ind w:left="357" w:hanging="357"/>
        <w:contextualSpacing w:val="0"/>
        <w:jc w:val="both"/>
        <w:rPr>
          <w:rFonts w:ascii="Garamond" w:hAnsi="Garamond"/>
        </w:rPr>
      </w:pPr>
      <w:r>
        <w:rPr>
          <w:rFonts w:ascii="Garamond" w:hAnsi="Garamond"/>
        </w:rPr>
        <w:t>Odmena za záručný a mimozáručný servis je už zahrnutá v odmene Poskytovateľa podľa čl</w:t>
      </w:r>
      <w:r w:rsidR="009F101B">
        <w:rPr>
          <w:rFonts w:ascii="Garamond" w:hAnsi="Garamond"/>
        </w:rPr>
        <w:t>ánku</w:t>
      </w:r>
      <w:r>
        <w:rPr>
          <w:rFonts w:ascii="Garamond" w:hAnsi="Garamond"/>
        </w:rPr>
        <w:t xml:space="preserve"> VI</w:t>
      </w:r>
      <w:r w:rsidR="009F101B">
        <w:rPr>
          <w:rFonts w:ascii="Garamond" w:hAnsi="Garamond"/>
        </w:rPr>
        <w:t>.</w:t>
      </w:r>
      <w:r>
        <w:rPr>
          <w:rFonts w:ascii="Garamond" w:hAnsi="Garamond"/>
        </w:rPr>
        <w:t xml:space="preserve"> tejto Zmluvy. </w:t>
      </w:r>
    </w:p>
    <w:p w14:paraId="6259D79E" w14:textId="6A64CD98" w:rsidR="00A1759B" w:rsidRPr="0057015C" w:rsidRDefault="00A1759B" w:rsidP="00A1759B">
      <w:pPr>
        <w:spacing w:before="240" w:after="0" w:line="276" w:lineRule="auto"/>
        <w:jc w:val="center"/>
        <w:rPr>
          <w:rFonts w:ascii="Garamond" w:hAnsi="Garamond"/>
          <w:b/>
          <w:bCs/>
        </w:rPr>
      </w:pPr>
      <w:bookmarkStart w:id="71" w:name="_Toc82518309"/>
      <w:bookmarkStart w:id="72" w:name="_Toc82523411"/>
      <w:bookmarkStart w:id="73" w:name="_Toc82525025"/>
      <w:bookmarkStart w:id="74" w:name="_Toc82528697"/>
      <w:bookmarkStart w:id="75" w:name="_Toc83645492"/>
      <w:bookmarkStart w:id="76" w:name="_Toc83645493"/>
      <w:bookmarkEnd w:id="71"/>
      <w:bookmarkEnd w:id="72"/>
      <w:bookmarkEnd w:id="73"/>
      <w:bookmarkEnd w:id="74"/>
      <w:bookmarkEnd w:id="75"/>
      <w:r w:rsidRPr="0057015C">
        <w:rPr>
          <w:rFonts w:ascii="Garamond" w:hAnsi="Garamond"/>
          <w:b/>
          <w:bCs/>
        </w:rPr>
        <w:t xml:space="preserve">ČLÁNOK </w:t>
      </w:r>
      <w:r>
        <w:rPr>
          <w:rFonts w:ascii="Garamond" w:hAnsi="Garamond"/>
          <w:b/>
          <w:bCs/>
        </w:rPr>
        <w:t>X</w:t>
      </w:r>
      <w:r w:rsidRPr="0057015C">
        <w:rPr>
          <w:rFonts w:ascii="Garamond" w:hAnsi="Garamond"/>
          <w:b/>
          <w:bCs/>
        </w:rPr>
        <w:t>.</w:t>
      </w:r>
    </w:p>
    <w:p w14:paraId="78B4AFD3" w14:textId="6031954E" w:rsidR="00AF44FC" w:rsidRPr="00BD03F7" w:rsidRDefault="00AF44FC" w:rsidP="004D34B4">
      <w:pPr>
        <w:pStyle w:val="Nadpis1"/>
        <w:numPr>
          <w:ilvl w:val="0"/>
          <w:numId w:val="0"/>
        </w:numPr>
        <w:spacing w:before="0" w:after="120"/>
      </w:pPr>
      <w:bookmarkStart w:id="77" w:name="_Toc85708406"/>
      <w:bookmarkStart w:id="78" w:name="_Toc86320956"/>
      <w:r w:rsidRPr="00BD03F7">
        <w:t>DOBA TRVANIA ZMLUVY A UKONČENIE ZMLUVY</w:t>
      </w:r>
      <w:bookmarkEnd w:id="76"/>
      <w:bookmarkEnd w:id="77"/>
      <w:bookmarkEnd w:id="78"/>
    </w:p>
    <w:p w14:paraId="46CA2890" w14:textId="10A32824" w:rsidR="00AF44FC" w:rsidRPr="00BD03F7" w:rsidRDefault="00231C21" w:rsidP="008D3639">
      <w:pPr>
        <w:pStyle w:val="Odsekzoznamu"/>
        <w:numPr>
          <w:ilvl w:val="0"/>
          <w:numId w:val="10"/>
        </w:numPr>
        <w:spacing w:after="60" w:line="276" w:lineRule="auto"/>
        <w:contextualSpacing w:val="0"/>
        <w:jc w:val="both"/>
        <w:rPr>
          <w:rFonts w:ascii="Garamond" w:hAnsi="Garamond"/>
        </w:rPr>
      </w:pPr>
      <w:r>
        <w:rPr>
          <w:rFonts w:ascii="Garamond" w:hAnsi="Garamond"/>
        </w:rPr>
        <w:t>Zmluva sa uzatvára na dobu určitú, a to do 31. 12. 2033.</w:t>
      </w:r>
    </w:p>
    <w:p w14:paraId="6B77762B" w14:textId="0B309C23" w:rsidR="00C0740A" w:rsidRPr="00BD03F7" w:rsidRDefault="00BD03F7" w:rsidP="008D3639">
      <w:pPr>
        <w:pStyle w:val="Odsekzoznamu"/>
        <w:numPr>
          <w:ilvl w:val="0"/>
          <w:numId w:val="10"/>
        </w:numPr>
        <w:spacing w:after="60" w:line="276" w:lineRule="auto"/>
        <w:ind w:left="357" w:hanging="357"/>
        <w:contextualSpacing w:val="0"/>
        <w:jc w:val="both"/>
        <w:rPr>
          <w:rFonts w:ascii="Garamond" w:hAnsi="Garamond"/>
        </w:rPr>
      </w:pPr>
      <w:r w:rsidRPr="00BD03F7">
        <w:rPr>
          <w:rFonts w:ascii="Garamond" w:hAnsi="Garamond"/>
        </w:rPr>
        <w:t>Prevádzkovateľ si zároveň vyhradzuje právo uplatniť opciu na predĺženie trvania tejto Zmluvy. Opcia môže byť zo strany Prevádzkovateľa uplatnená najneskôr 12 mesiacov pred  uplynutím doby trvania tejto Zmluvy podľa predchádzajúceho odseku. Trvanie Zmluvy môže byť opciou predĺžené až o</w:t>
      </w:r>
      <w:r w:rsidR="0066468A">
        <w:rPr>
          <w:rFonts w:ascii="Garamond" w:hAnsi="Garamond"/>
        </w:rPr>
        <w:t> 3 roky</w:t>
      </w:r>
      <w:r w:rsidRPr="00BD03F7">
        <w:rPr>
          <w:rFonts w:ascii="Garamond" w:hAnsi="Garamond"/>
        </w:rPr>
        <w:t>. V prípade uplatnenia opcie na predĺženie trvania Zmluvy zostávajú všetky ostatné obchodné podmienky podľa Zmluvy zachované. Opciu Prevádzkovateľ uplatňuje vo forme listu adresovaného Poskytovateľovi.</w:t>
      </w:r>
    </w:p>
    <w:p w14:paraId="54830057" w14:textId="77777777" w:rsidR="00AF44FC" w:rsidRPr="00BD03F7" w:rsidRDefault="00AF44FC" w:rsidP="008D3639">
      <w:pPr>
        <w:pStyle w:val="Odsekzoznamu"/>
        <w:numPr>
          <w:ilvl w:val="0"/>
          <w:numId w:val="10"/>
        </w:numPr>
        <w:spacing w:after="60" w:line="276" w:lineRule="auto"/>
        <w:ind w:left="357" w:hanging="357"/>
        <w:contextualSpacing w:val="0"/>
        <w:jc w:val="both"/>
        <w:rPr>
          <w:rFonts w:ascii="Garamond" w:hAnsi="Garamond"/>
        </w:rPr>
      </w:pPr>
      <w:r w:rsidRPr="00BD03F7">
        <w:rPr>
          <w:rFonts w:ascii="Garamond" w:hAnsi="Garamond"/>
        </w:rPr>
        <w:t xml:space="preserve">Zmluva môže byť ukončená aj pred uplynutím tejto doby, a to </w:t>
      </w:r>
    </w:p>
    <w:p w14:paraId="40B0F640" w14:textId="606C7F26" w:rsidR="00AF44FC" w:rsidRPr="00BD03F7" w:rsidRDefault="00AF44FC" w:rsidP="008D3639">
      <w:pPr>
        <w:pStyle w:val="Odsekzoznamu"/>
        <w:numPr>
          <w:ilvl w:val="1"/>
          <w:numId w:val="10"/>
        </w:numPr>
        <w:spacing w:after="60" w:line="276" w:lineRule="auto"/>
        <w:contextualSpacing w:val="0"/>
        <w:jc w:val="both"/>
        <w:rPr>
          <w:rFonts w:ascii="Garamond" w:hAnsi="Garamond"/>
        </w:rPr>
      </w:pPr>
      <w:r w:rsidRPr="00BD03F7">
        <w:rPr>
          <w:rFonts w:ascii="Garamond" w:hAnsi="Garamond"/>
        </w:rPr>
        <w:t>dohodou Zmluvných strán o ukončení Zmluvy podľa bodu 10.</w:t>
      </w:r>
      <w:r w:rsidR="00983216" w:rsidRPr="00BD03F7">
        <w:rPr>
          <w:rFonts w:ascii="Garamond" w:hAnsi="Garamond"/>
        </w:rPr>
        <w:t>4</w:t>
      </w:r>
      <w:r w:rsidRPr="00BD03F7">
        <w:rPr>
          <w:rFonts w:ascii="Garamond" w:hAnsi="Garamond"/>
        </w:rPr>
        <w:t xml:space="preserve"> tejto Zmluvy;</w:t>
      </w:r>
    </w:p>
    <w:p w14:paraId="5FE3DDA0" w14:textId="469586A4" w:rsidR="00AF44FC" w:rsidRDefault="00AF44FC" w:rsidP="008D3639">
      <w:pPr>
        <w:pStyle w:val="Odsekzoznamu"/>
        <w:numPr>
          <w:ilvl w:val="1"/>
          <w:numId w:val="10"/>
        </w:numPr>
        <w:spacing w:after="60" w:line="276" w:lineRule="auto"/>
        <w:contextualSpacing w:val="0"/>
        <w:jc w:val="both"/>
        <w:rPr>
          <w:rFonts w:ascii="Garamond" w:hAnsi="Garamond"/>
        </w:rPr>
      </w:pPr>
      <w:r w:rsidRPr="00BD03F7">
        <w:rPr>
          <w:rFonts w:ascii="Garamond" w:hAnsi="Garamond"/>
        </w:rPr>
        <w:t>odstúpením od Zmluvy</w:t>
      </w:r>
      <w:r>
        <w:rPr>
          <w:rFonts w:ascii="Garamond" w:hAnsi="Garamond"/>
        </w:rPr>
        <w:t xml:space="preserve"> podľa bodu 10.</w:t>
      </w:r>
      <w:r w:rsidR="00983216">
        <w:rPr>
          <w:rFonts w:ascii="Garamond" w:hAnsi="Garamond"/>
        </w:rPr>
        <w:t>5</w:t>
      </w:r>
      <w:r>
        <w:rPr>
          <w:rFonts w:ascii="Garamond" w:hAnsi="Garamond"/>
        </w:rPr>
        <w:t xml:space="preserve"> tejto Zmluvy; alebo</w:t>
      </w:r>
    </w:p>
    <w:p w14:paraId="561B5FB8" w14:textId="761BFB23" w:rsidR="00AF44FC" w:rsidRDefault="00AF44FC" w:rsidP="008D3639">
      <w:pPr>
        <w:pStyle w:val="Odsekzoznamu"/>
        <w:numPr>
          <w:ilvl w:val="0"/>
          <w:numId w:val="10"/>
        </w:numPr>
        <w:spacing w:after="60" w:line="276" w:lineRule="auto"/>
        <w:ind w:left="357" w:hanging="357"/>
        <w:contextualSpacing w:val="0"/>
        <w:jc w:val="both"/>
        <w:rPr>
          <w:rFonts w:ascii="Garamond" w:hAnsi="Garamond"/>
        </w:rPr>
      </w:pPr>
      <w:r>
        <w:rPr>
          <w:rFonts w:ascii="Garamond" w:hAnsi="Garamond"/>
        </w:rPr>
        <w:t>Dohoda Zmluvných strán o ukončení Zmluvy musí byť písomná a musí obsahovať vysporiadanie všetkých práv a povinností Zmluvných strán vyplývajúcich zo Zmluvy ku dňu ukončenia Zmluvy.</w:t>
      </w:r>
    </w:p>
    <w:p w14:paraId="73340662" w14:textId="3D12E2A2" w:rsidR="00AF44FC" w:rsidRPr="00832562" w:rsidRDefault="00AF44FC" w:rsidP="008D3639">
      <w:pPr>
        <w:pStyle w:val="Odsekzoznamu"/>
        <w:numPr>
          <w:ilvl w:val="0"/>
          <w:numId w:val="10"/>
        </w:numPr>
        <w:spacing w:after="60" w:line="276" w:lineRule="auto"/>
        <w:ind w:left="357" w:hanging="357"/>
        <w:contextualSpacing w:val="0"/>
        <w:jc w:val="both"/>
        <w:rPr>
          <w:rFonts w:ascii="Garamond" w:hAnsi="Garamond"/>
        </w:rPr>
      </w:pPr>
      <w:r>
        <w:rPr>
          <w:rFonts w:ascii="Garamond" w:hAnsi="Garamond"/>
        </w:rPr>
        <w:t>Prevádzkovateľ má právo odstúpiť od Zmluvy</w:t>
      </w:r>
      <w:r w:rsidR="000B42F3" w:rsidRPr="00C37A13">
        <w:t xml:space="preserve"> </w:t>
      </w:r>
      <w:r w:rsidR="000B42F3" w:rsidRPr="000B42F3">
        <w:rPr>
          <w:rFonts w:ascii="Garamond" w:hAnsi="Garamond"/>
        </w:rPr>
        <w:t>z dôvodov podľa § 19 Z</w:t>
      </w:r>
      <w:r w:rsidR="000B42F3">
        <w:rPr>
          <w:rFonts w:ascii="Garamond" w:hAnsi="Garamond"/>
        </w:rPr>
        <w:t>ákona o verejnom obstarávaní a </w:t>
      </w:r>
      <w:r>
        <w:rPr>
          <w:rFonts w:ascii="Garamond" w:hAnsi="Garamond"/>
        </w:rPr>
        <w:t>v prípade, ak</w:t>
      </w:r>
    </w:p>
    <w:p w14:paraId="2DE5D710" w14:textId="77777777" w:rsidR="00AF44FC" w:rsidRPr="00832562" w:rsidRDefault="00AF44FC" w:rsidP="008D3639">
      <w:pPr>
        <w:pStyle w:val="Odsekzoznamu"/>
        <w:numPr>
          <w:ilvl w:val="1"/>
          <w:numId w:val="10"/>
        </w:numPr>
        <w:spacing w:after="60" w:line="276" w:lineRule="auto"/>
        <w:contextualSpacing w:val="0"/>
        <w:jc w:val="both"/>
        <w:rPr>
          <w:rFonts w:ascii="Garamond" w:hAnsi="Garamond"/>
        </w:rPr>
      </w:pPr>
      <w:r w:rsidRPr="00832562">
        <w:rPr>
          <w:rFonts w:ascii="Garamond" w:hAnsi="Garamond"/>
        </w:rPr>
        <w:t>bol podľa zákona č. 7/2005 Z. z. o konkurze a reštrukturalizácii a o zmene a doplnení niektorých zákonov</w:t>
      </w:r>
      <w:r>
        <w:rPr>
          <w:rFonts w:ascii="Garamond" w:hAnsi="Garamond"/>
        </w:rPr>
        <w:t xml:space="preserve"> </w:t>
      </w:r>
      <w:r w:rsidRPr="00832562">
        <w:rPr>
          <w:rFonts w:ascii="Garamond" w:hAnsi="Garamond"/>
        </w:rPr>
        <w:t xml:space="preserve">v znení </w:t>
      </w:r>
      <w:r>
        <w:rPr>
          <w:rFonts w:ascii="Garamond" w:hAnsi="Garamond"/>
        </w:rPr>
        <w:t xml:space="preserve">neskorších predpisov, </w:t>
      </w:r>
      <w:r w:rsidRPr="00832562">
        <w:rPr>
          <w:rFonts w:ascii="Garamond" w:hAnsi="Garamond"/>
        </w:rPr>
        <w:t xml:space="preserve">na </w:t>
      </w:r>
      <w:r>
        <w:rPr>
          <w:rFonts w:ascii="Garamond" w:hAnsi="Garamond"/>
        </w:rPr>
        <w:t>majetok P</w:t>
      </w:r>
      <w:r w:rsidRPr="00832562">
        <w:rPr>
          <w:rFonts w:ascii="Garamond" w:hAnsi="Garamond"/>
        </w:rPr>
        <w:t xml:space="preserve">oskytovateľa vyhlásený konkurz </w:t>
      </w:r>
      <w:r>
        <w:rPr>
          <w:rFonts w:ascii="Garamond" w:hAnsi="Garamond"/>
        </w:rPr>
        <w:t xml:space="preserve">alebo začaté konkurzné konanie bolo </w:t>
      </w:r>
      <w:r w:rsidRPr="00832562">
        <w:rPr>
          <w:rFonts w:ascii="Garamond" w:hAnsi="Garamond"/>
        </w:rPr>
        <w:t>pre nedostatok majetku zastav</w:t>
      </w:r>
      <w:r>
        <w:rPr>
          <w:rFonts w:ascii="Garamond" w:hAnsi="Garamond"/>
        </w:rPr>
        <w:t xml:space="preserve">ené; </w:t>
      </w:r>
    </w:p>
    <w:p w14:paraId="65784538" w14:textId="0BDF6CCC" w:rsidR="00AF44FC" w:rsidRPr="000A010B" w:rsidRDefault="00AF44FC" w:rsidP="008D3639">
      <w:pPr>
        <w:pStyle w:val="Odsekzoznamu"/>
        <w:numPr>
          <w:ilvl w:val="1"/>
          <w:numId w:val="10"/>
        </w:numPr>
        <w:spacing w:after="60" w:line="276" w:lineRule="auto"/>
        <w:contextualSpacing w:val="0"/>
        <w:jc w:val="both"/>
        <w:rPr>
          <w:rFonts w:ascii="Garamond" w:hAnsi="Garamond"/>
        </w:rPr>
      </w:pPr>
      <w:r w:rsidRPr="000A010B">
        <w:rPr>
          <w:rFonts w:ascii="Garamond" w:hAnsi="Garamond"/>
        </w:rPr>
        <w:t>bola u Poskytovateľa zavedená nútená správa podľa zákona č. 483/2001 Z. z. o</w:t>
      </w:r>
      <w:r w:rsidRPr="000A010B">
        <w:t xml:space="preserve"> </w:t>
      </w:r>
      <w:r w:rsidRPr="000A010B">
        <w:rPr>
          <w:rFonts w:ascii="Garamond" w:hAnsi="Garamond"/>
        </w:rPr>
        <w:t>bankách</w:t>
      </w:r>
      <w:r>
        <w:rPr>
          <w:rFonts w:ascii="Garamond" w:hAnsi="Garamond"/>
        </w:rPr>
        <w:t>;</w:t>
      </w:r>
    </w:p>
    <w:p w14:paraId="52046F54" w14:textId="77777777" w:rsidR="00AF44FC" w:rsidRPr="000A010B" w:rsidRDefault="00AF44FC" w:rsidP="008D3639">
      <w:pPr>
        <w:pStyle w:val="Odsekzoznamu"/>
        <w:numPr>
          <w:ilvl w:val="1"/>
          <w:numId w:val="10"/>
        </w:numPr>
        <w:spacing w:after="60" w:line="276" w:lineRule="auto"/>
        <w:contextualSpacing w:val="0"/>
        <w:jc w:val="both"/>
        <w:rPr>
          <w:rFonts w:ascii="Garamond" w:hAnsi="Garamond"/>
        </w:rPr>
      </w:pPr>
      <w:bookmarkStart w:id="79" w:name="_Hlk83217692"/>
      <w:r>
        <w:rPr>
          <w:rFonts w:ascii="Garamond" w:hAnsi="Garamond"/>
        </w:rPr>
        <w:t xml:space="preserve">Poskytovateľ stratí oprávnenie k poskytovaniu Predmetu plnenia, pričom stratou oprávnenia sa rozumie strata licencie alebo iných oprávnení Poskytovateľa od kartových asociácií, Národnej banky Slovenska alebo iných relevantných orgánov k poskytovaniu služieb podľa tejto Zmluvy. </w:t>
      </w:r>
      <w:r>
        <w:rPr>
          <w:rFonts w:ascii="Garamond" w:hAnsi="Garamond"/>
        </w:rPr>
        <w:lastRenderedPageBreak/>
        <w:t xml:space="preserve">Za stratu oprávnenia sa považuje aj čiastočná strata oprávnenia, ktorá môže Poskytovateľa ovplyvniť pri plnení záväzkov podľa tejto Zmluvy; </w:t>
      </w:r>
    </w:p>
    <w:bookmarkEnd w:id="79"/>
    <w:p w14:paraId="4A160955" w14:textId="548C8957" w:rsidR="008C50E2" w:rsidRDefault="00AF44FC" w:rsidP="008D3639">
      <w:pPr>
        <w:pStyle w:val="Odsekzoznamu"/>
        <w:numPr>
          <w:ilvl w:val="1"/>
          <w:numId w:val="10"/>
        </w:numPr>
        <w:spacing w:after="60" w:line="276" w:lineRule="auto"/>
        <w:contextualSpacing w:val="0"/>
        <w:jc w:val="both"/>
        <w:rPr>
          <w:rFonts w:ascii="Garamond" w:hAnsi="Garamond"/>
        </w:rPr>
      </w:pPr>
      <w:r>
        <w:rPr>
          <w:rFonts w:ascii="Garamond" w:hAnsi="Garamond"/>
        </w:rPr>
        <w:t>Poskytovateľ vstúpi do likvidácie</w:t>
      </w:r>
      <w:r w:rsidR="008C50E2">
        <w:rPr>
          <w:rFonts w:ascii="Garamond" w:hAnsi="Garamond"/>
        </w:rPr>
        <w:t>;</w:t>
      </w:r>
    </w:p>
    <w:p w14:paraId="0F2FB845" w14:textId="700473A3" w:rsidR="00AF44FC" w:rsidRDefault="0073056A" w:rsidP="008D3639">
      <w:pPr>
        <w:pStyle w:val="Odsekzoznamu"/>
        <w:numPr>
          <w:ilvl w:val="1"/>
          <w:numId w:val="10"/>
        </w:numPr>
        <w:spacing w:after="60" w:line="276" w:lineRule="auto"/>
        <w:contextualSpacing w:val="0"/>
        <w:jc w:val="both"/>
        <w:rPr>
          <w:rFonts w:ascii="Garamond" w:hAnsi="Garamond"/>
        </w:rPr>
      </w:pPr>
      <w:r>
        <w:rPr>
          <w:rFonts w:ascii="Garamond" w:hAnsi="Garamond"/>
        </w:rPr>
        <w:t xml:space="preserve">dôjde k podstatnému porušeniu povinnosti podľa tejto Zmluvy; </w:t>
      </w:r>
      <w:r w:rsidR="000B42F3">
        <w:rPr>
          <w:rFonts w:ascii="Garamond" w:hAnsi="Garamond"/>
        </w:rPr>
        <w:t>v prípade nepodstatného porušenia</w:t>
      </w:r>
      <w:r>
        <w:rPr>
          <w:rFonts w:ascii="Garamond" w:hAnsi="Garamond"/>
        </w:rPr>
        <w:t xml:space="preserve"> </w:t>
      </w:r>
      <w:r w:rsidR="0029021F">
        <w:rPr>
          <w:rFonts w:ascii="Garamond" w:hAnsi="Garamond"/>
        </w:rPr>
        <w:t xml:space="preserve">povinnosti má Prevádzkovateľ právo odstúpiť od Zmluvy </w:t>
      </w:r>
      <w:r w:rsidR="009E23A9">
        <w:rPr>
          <w:rFonts w:ascii="Garamond" w:hAnsi="Garamond"/>
        </w:rPr>
        <w:t>po písomnej výzve Prevádzkovateľa, ktorou bol Poskytovateľ</w:t>
      </w:r>
      <w:r w:rsidR="00475917">
        <w:rPr>
          <w:rFonts w:ascii="Garamond" w:hAnsi="Garamond"/>
        </w:rPr>
        <w:t> </w:t>
      </w:r>
      <w:r w:rsidR="009E23A9">
        <w:rPr>
          <w:rFonts w:ascii="Garamond" w:hAnsi="Garamond"/>
        </w:rPr>
        <w:t>upozornený na</w:t>
      </w:r>
      <w:r w:rsidR="0029021F">
        <w:rPr>
          <w:rFonts w:ascii="Garamond" w:hAnsi="Garamond"/>
        </w:rPr>
        <w:t> </w:t>
      </w:r>
      <w:r w:rsidR="009E23A9">
        <w:rPr>
          <w:rFonts w:ascii="Garamond" w:hAnsi="Garamond"/>
        </w:rPr>
        <w:t>porušenie povinnosti podľa tejto Zmluvy</w:t>
      </w:r>
      <w:r w:rsidR="000B42F3">
        <w:rPr>
          <w:rFonts w:ascii="Garamond" w:hAnsi="Garamond"/>
        </w:rPr>
        <w:t xml:space="preserve">, </w:t>
      </w:r>
      <w:r w:rsidR="0029021F">
        <w:rPr>
          <w:rFonts w:ascii="Garamond" w:hAnsi="Garamond"/>
        </w:rPr>
        <w:t>pričom k porušeniu tej istej povinnosti dôjde opakovane</w:t>
      </w:r>
      <w:r w:rsidR="00FB5B2D">
        <w:rPr>
          <w:rFonts w:ascii="Garamond" w:hAnsi="Garamond"/>
        </w:rPr>
        <w:t>;</w:t>
      </w:r>
      <w:r w:rsidR="00FB5B2D" w:rsidRPr="00FB5B2D">
        <w:rPr>
          <w:rFonts w:ascii="Garamond" w:hAnsi="Garamond"/>
        </w:rPr>
        <w:t xml:space="preserve"> </w:t>
      </w:r>
      <w:r w:rsidR="00FB5B2D" w:rsidRPr="008C50E2">
        <w:rPr>
          <w:rFonts w:ascii="Garamond" w:hAnsi="Garamond"/>
        </w:rPr>
        <w:t xml:space="preserve">Odstúpenie od Zmluvy je účinné dňom doručenia písomného oznámenia o odstúpení od tejto Zmluvy druhej Zmluvnej strane. Odstúpením sa zrušuje táto Zmluva ex </w:t>
      </w:r>
      <w:proofErr w:type="spellStart"/>
      <w:r w:rsidR="00FB5B2D" w:rsidRPr="008C50E2">
        <w:rPr>
          <w:rFonts w:ascii="Garamond" w:hAnsi="Garamond"/>
        </w:rPr>
        <w:t>nunc</w:t>
      </w:r>
      <w:proofErr w:type="spellEnd"/>
      <w:r w:rsidR="00FB5B2D" w:rsidRPr="008C50E2">
        <w:rPr>
          <w:rFonts w:ascii="Garamond" w:hAnsi="Garamond"/>
        </w:rPr>
        <w:t>.</w:t>
      </w:r>
    </w:p>
    <w:p w14:paraId="73C146E6" w14:textId="255B85F2" w:rsidR="00A1759B" w:rsidRPr="0057015C" w:rsidRDefault="00A1759B" w:rsidP="00A1759B">
      <w:pPr>
        <w:spacing w:before="240" w:after="0" w:line="276" w:lineRule="auto"/>
        <w:jc w:val="center"/>
        <w:rPr>
          <w:rFonts w:ascii="Garamond" w:hAnsi="Garamond"/>
          <w:b/>
          <w:bCs/>
        </w:rPr>
      </w:pPr>
      <w:bookmarkStart w:id="80" w:name="_Toc83645494"/>
      <w:bookmarkStart w:id="81" w:name="_Toc83645495"/>
      <w:bookmarkEnd w:id="80"/>
      <w:r w:rsidRPr="0057015C">
        <w:rPr>
          <w:rFonts w:ascii="Garamond" w:hAnsi="Garamond"/>
          <w:b/>
          <w:bCs/>
        </w:rPr>
        <w:t xml:space="preserve">ČLÁNOK </w:t>
      </w:r>
      <w:r>
        <w:rPr>
          <w:rFonts w:ascii="Garamond" w:hAnsi="Garamond"/>
          <w:b/>
          <w:bCs/>
        </w:rPr>
        <w:t>XI</w:t>
      </w:r>
      <w:r w:rsidRPr="0057015C">
        <w:rPr>
          <w:rFonts w:ascii="Garamond" w:hAnsi="Garamond"/>
          <w:b/>
          <w:bCs/>
        </w:rPr>
        <w:t>.</w:t>
      </w:r>
    </w:p>
    <w:p w14:paraId="073321EF" w14:textId="365039F9" w:rsidR="00FA1D26" w:rsidRPr="002F2B75" w:rsidRDefault="00FA1D26" w:rsidP="004D34B4">
      <w:pPr>
        <w:pStyle w:val="Nadpis1"/>
        <w:numPr>
          <w:ilvl w:val="0"/>
          <w:numId w:val="0"/>
        </w:numPr>
        <w:spacing w:before="0" w:after="120"/>
      </w:pPr>
      <w:bookmarkStart w:id="82" w:name="_Toc85708407"/>
      <w:bookmarkStart w:id="83" w:name="_Toc86320957"/>
      <w:r w:rsidRPr="002F2B75">
        <w:t>DORUČOVANIE PÍSOMNOSTÍ A KONTAKTNÉ OSOBY</w:t>
      </w:r>
      <w:bookmarkEnd w:id="81"/>
      <w:bookmarkEnd w:id="82"/>
      <w:bookmarkEnd w:id="83"/>
    </w:p>
    <w:p w14:paraId="5CACE975" w14:textId="42E93B76" w:rsidR="004D34B4" w:rsidRDefault="004D34B4" w:rsidP="008D3639">
      <w:pPr>
        <w:pStyle w:val="Odsekzoznamu"/>
        <w:numPr>
          <w:ilvl w:val="0"/>
          <w:numId w:val="8"/>
        </w:numPr>
        <w:spacing w:after="60" w:line="276" w:lineRule="auto"/>
        <w:ind w:left="357" w:hanging="357"/>
        <w:contextualSpacing w:val="0"/>
        <w:jc w:val="both"/>
        <w:rPr>
          <w:rFonts w:ascii="Garamond" w:hAnsi="Garamond"/>
        </w:rPr>
      </w:pPr>
      <w:r w:rsidRPr="00501C29">
        <w:rPr>
          <w:rFonts w:ascii="Garamond" w:hAnsi="Garamond"/>
        </w:rPr>
        <w:t xml:space="preserve">Pokiaľ táto Zmluva stanoví niektorej zo </w:t>
      </w:r>
      <w:r w:rsidR="006E0A5E">
        <w:rPr>
          <w:rFonts w:ascii="Garamond" w:hAnsi="Garamond"/>
        </w:rPr>
        <w:t>Z</w:t>
      </w:r>
      <w:r w:rsidRPr="00501C29">
        <w:rPr>
          <w:rFonts w:ascii="Garamond" w:hAnsi="Garamond"/>
        </w:rPr>
        <w:t xml:space="preserve">mluvných strán povinnosť písomného úkonu, je takáto povinnosť splnená osobným doručením tohto úkonu oproti podpisu druhej </w:t>
      </w:r>
      <w:r w:rsidR="002F2B75">
        <w:rPr>
          <w:rFonts w:ascii="Garamond" w:hAnsi="Garamond"/>
        </w:rPr>
        <w:t>Z</w:t>
      </w:r>
      <w:r w:rsidRPr="00501C29">
        <w:rPr>
          <w:rFonts w:ascii="Garamond" w:hAnsi="Garamond"/>
        </w:rPr>
        <w:t xml:space="preserve">mluvnej strany alebo jeho zaslaním vo forme doporučeného listu na adresu druhej </w:t>
      </w:r>
      <w:r w:rsidR="002F2B75">
        <w:rPr>
          <w:rFonts w:ascii="Garamond" w:hAnsi="Garamond"/>
        </w:rPr>
        <w:t>Z</w:t>
      </w:r>
      <w:r w:rsidRPr="00501C29">
        <w:rPr>
          <w:rFonts w:ascii="Garamond" w:hAnsi="Garamond"/>
        </w:rPr>
        <w:t xml:space="preserve">mluvnej strany uvedenú v záhlaví tejto Zmluvy. Pokiaľ nebude možné takýto list doručiť, považuje sa za deň jeho doručenia </w:t>
      </w:r>
      <w:r w:rsidR="002F2B75">
        <w:rPr>
          <w:rFonts w:ascii="Garamond" w:hAnsi="Garamond"/>
        </w:rPr>
        <w:t>5 (</w:t>
      </w:r>
      <w:r w:rsidRPr="00501C29">
        <w:rPr>
          <w:rFonts w:ascii="Garamond" w:hAnsi="Garamond"/>
        </w:rPr>
        <w:t>piaty</w:t>
      </w:r>
      <w:r w:rsidR="002F2B75">
        <w:rPr>
          <w:rFonts w:ascii="Garamond" w:hAnsi="Garamond"/>
        </w:rPr>
        <w:t>)</w:t>
      </w:r>
      <w:r w:rsidRPr="00501C29">
        <w:rPr>
          <w:rFonts w:ascii="Garamond" w:hAnsi="Garamond"/>
        </w:rPr>
        <w:t xml:space="preserve"> </w:t>
      </w:r>
      <w:r w:rsidR="002F2B75">
        <w:rPr>
          <w:rFonts w:ascii="Garamond" w:hAnsi="Garamond"/>
        </w:rPr>
        <w:t xml:space="preserve">pracovný </w:t>
      </w:r>
      <w:r w:rsidRPr="00501C29">
        <w:rPr>
          <w:rFonts w:ascii="Garamond" w:hAnsi="Garamond"/>
        </w:rPr>
        <w:t xml:space="preserve">deň po podaní listu na poštu k doporučenému odoslaniu na adresu </w:t>
      </w:r>
      <w:r w:rsidR="002F2B75">
        <w:rPr>
          <w:rFonts w:ascii="Garamond" w:hAnsi="Garamond"/>
        </w:rPr>
        <w:t>Z</w:t>
      </w:r>
      <w:r w:rsidRPr="00501C29">
        <w:rPr>
          <w:rFonts w:ascii="Garamond" w:hAnsi="Garamond"/>
        </w:rPr>
        <w:t>mluvnej strany uvedenú v záhlaví tejto Zmluvy.</w:t>
      </w:r>
    </w:p>
    <w:p w14:paraId="178BD4C7" w14:textId="21216986" w:rsidR="00617E87" w:rsidRDefault="00617E87" w:rsidP="008D3639">
      <w:pPr>
        <w:pStyle w:val="Odsekzoznamu"/>
        <w:numPr>
          <w:ilvl w:val="0"/>
          <w:numId w:val="8"/>
        </w:numPr>
        <w:spacing w:after="60" w:line="276" w:lineRule="auto"/>
        <w:ind w:left="357" w:hanging="357"/>
        <w:contextualSpacing w:val="0"/>
        <w:jc w:val="both"/>
        <w:rPr>
          <w:rFonts w:ascii="Garamond" w:hAnsi="Garamond"/>
        </w:rPr>
      </w:pPr>
      <w:r>
        <w:rPr>
          <w:rFonts w:ascii="Garamond" w:hAnsi="Garamond"/>
        </w:rPr>
        <w:t>Poskytovateľ</w:t>
      </w:r>
      <w:r w:rsidRPr="00617E87">
        <w:rPr>
          <w:rFonts w:ascii="Garamond" w:hAnsi="Garamond"/>
        </w:rPr>
        <w:t xml:space="preserve"> vyhlasuje, že kontaktné osoby, ktoré sú oprávnené komunikovať v mene </w:t>
      </w:r>
      <w:r>
        <w:rPr>
          <w:rFonts w:ascii="Garamond" w:hAnsi="Garamond"/>
        </w:rPr>
        <w:t>Poskytovateľa</w:t>
      </w:r>
      <w:r w:rsidRPr="00617E87">
        <w:rPr>
          <w:rFonts w:ascii="Garamond" w:hAnsi="Garamond"/>
        </w:rPr>
        <w:t xml:space="preserve"> sa určujú:</w:t>
      </w:r>
    </w:p>
    <w:p w14:paraId="19DA03C9" w14:textId="3B88583C" w:rsidR="00617E87" w:rsidRPr="00BD03F7" w:rsidRDefault="00617E87" w:rsidP="00617E87">
      <w:pPr>
        <w:pStyle w:val="Odsekzoznamu"/>
        <w:spacing w:after="60" w:line="276" w:lineRule="auto"/>
        <w:ind w:left="357"/>
        <w:contextualSpacing w:val="0"/>
        <w:jc w:val="both"/>
        <w:rPr>
          <w:rFonts w:ascii="Garamond" w:hAnsi="Garamond"/>
          <w:highlight w:val="green"/>
        </w:rPr>
      </w:pPr>
      <w:r w:rsidRPr="00BD03F7">
        <w:rPr>
          <w:rFonts w:ascii="Garamond" w:hAnsi="Garamond"/>
          <w:highlight w:val="green"/>
        </w:rPr>
        <w:t>______________(</w:t>
      </w:r>
      <w:r w:rsidR="006E0A5E" w:rsidRPr="00BD03F7">
        <w:rPr>
          <w:rFonts w:ascii="Garamond" w:hAnsi="Garamond"/>
          <w:highlight w:val="green"/>
        </w:rPr>
        <w:t>bude doplnené</w:t>
      </w:r>
      <w:r w:rsidRPr="00BD03F7">
        <w:rPr>
          <w:rFonts w:ascii="Garamond" w:hAnsi="Garamond"/>
          <w:highlight w:val="green"/>
        </w:rPr>
        <w:t>)</w:t>
      </w:r>
    </w:p>
    <w:p w14:paraId="77BE7036" w14:textId="7F5946A4" w:rsidR="005530E8" w:rsidRDefault="00617E87" w:rsidP="008D3639">
      <w:pPr>
        <w:pStyle w:val="Odsekzoznamu"/>
        <w:numPr>
          <w:ilvl w:val="0"/>
          <w:numId w:val="8"/>
        </w:numPr>
        <w:spacing w:after="60" w:line="276" w:lineRule="auto"/>
        <w:ind w:left="357" w:hanging="357"/>
        <w:contextualSpacing w:val="0"/>
        <w:jc w:val="both"/>
        <w:rPr>
          <w:rFonts w:ascii="Garamond" w:hAnsi="Garamond"/>
        </w:rPr>
      </w:pPr>
      <w:r>
        <w:rPr>
          <w:rFonts w:ascii="Garamond" w:hAnsi="Garamond"/>
        </w:rPr>
        <w:t xml:space="preserve">Prevádzkovateľ </w:t>
      </w:r>
      <w:r w:rsidR="00C955E8" w:rsidRPr="00C955E8">
        <w:rPr>
          <w:rFonts w:ascii="Garamond" w:hAnsi="Garamond"/>
        </w:rPr>
        <w:t>vyhlasuje, že kontaktné osoby</w:t>
      </w:r>
      <w:r>
        <w:rPr>
          <w:rFonts w:ascii="Garamond" w:hAnsi="Garamond"/>
        </w:rPr>
        <w:t>, ktoré sú oprávnené komunikovať v mene Prevádzkovateľa sa určujú:</w:t>
      </w:r>
    </w:p>
    <w:p w14:paraId="1EF81022" w14:textId="5CE5789B" w:rsidR="00617E87" w:rsidRPr="00BD03F7" w:rsidRDefault="00617E87" w:rsidP="00617E87">
      <w:pPr>
        <w:pStyle w:val="Odsekzoznamu"/>
        <w:spacing w:after="60" w:line="276" w:lineRule="auto"/>
        <w:ind w:left="360"/>
        <w:contextualSpacing w:val="0"/>
        <w:jc w:val="both"/>
        <w:rPr>
          <w:rFonts w:ascii="Garamond" w:hAnsi="Garamond"/>
          <w:highlight w:val="green"/>
        </w:rPr>
      </w:pPr>
      <w:r w:rsidRPr="00BD03F7">
        <w:rPr>
          <w:rFonts w:ascii="Garamond" w:hAnsi="Garamond"/>
          <w:highlight w:val="green"/>
        </w:rPr>
        <w:t>______________(</w:t>
      </w:r>
      <w:r w:rsidR="006E0A5E" w:rsidRPr="00BD03F7">
        <w:rPr>
          <w:rFonts w:ascii="Garamond" w:hAnsi="Garamond"/>
          <w:highlight w:val="green"/>
        </w:rPr>
        <w:t>bude doplnené</w:t>
      </w:r>
      <w:r w:rsidRPr="00BD03F7">
        <w:rPr>
          <w:rFonts w:ascii="Garamond" w:hAnsi="Garamond"/>
          <w:highlight w:val="green"/>
        </w:rPr>
        <w:t>)</w:t>
      </w:r>
    </w:p>
    <w:p w14:paraId="34A60B6C" w14:textId="07AC7778" w:rsidR="00A1759B" w:rsidRPr="00A1759B" w:rsidRDefault="00A1759B" w:rsidP="00A1759B">
      <w:pPr>
        <w:spacing w:before="240" w:after="0" w:line="276" w:lineRule="auto"/>
        <w:jc w:val="center"/>
        <w:rPr>
          <w:rFonts w:ascii="Garamond" w:hAnsi="Garamond"/>
          <w:b/>
          <w:bCs/>
        </w:rPr>
      </w:pPr>
      <w:bookmarkStart w:id="84" w:name="_Toc83645497"/>
      <w:r w:rsidRPr="00A1759B">
        <w:rPr>
          <w:rFonts w:ascii="Garamond" w:hAnsi="Garamond"/>
          <w:b/>
          <w:bCs/>
        </w:rPr>
        <w:t xml:space="preserve">ČLÁNOK </w:t>
      </w:r>
      <w:r>
        <w:rPr>
          <w:rFonts w:ascii="Garamond" w:hAnsi="Garamond"/>
          <w:b/>
          <w:bCs/>
        </w:rPr>
        <w:t>XI</w:t>
      </w:r>
      <w:r w:rsidRPr="00A1759B">
        <w:rPr>
          <w:rFonts w:ascii="Garamond" w:hAnsi="Garamond"/>
          <w:b/>
          <w:bCs/>
        </w:rPr>
        <w:t>I.</w:t>
      </w:r>
    </w:p>
    <w:p w14:paraId="3ABD6F7D" w14:textId="61F511FD" w:rsidR="00FA1D26" w:rsidRPr="002F2B75" w:rsidRDefault="00A1759B" w:rsidP="004D34B4">
      <w:pPr>
        <w:pStyle w:val="Nadpis1"/>
        <w:numPr>
          <w:ilvl w:val="0"/>
          <w:numId w:val="0"/>
        </w:numPr>
        <w:spacing w:before="0" w:after="120"/>
      </w:pPr>
      <w:bookmarkStart w:id="85" w:name="_Toc85708408"/>
      <w:bookmarkStart w:id="86" w:name="_Toc86320958"/>
      <w:r>
        <w:t>O</w:t>
      </w:r>
      <w:r w:rsidR="00FA1D26" w:rsidRPr="002F2B75">
        <w:t>CHRANA D</w:t>
      </w:r>
      <w:r w:rsidR="00FA1D26" w:rsidRPr="002F2B75">
        <w:rPr>
          <w:rFonts w:ascii="Times New Roman" w:hAnsi="Times New Roman" w:cs="Times New Roman"/>
        </w:rPr>
        <w:t>Ȏ</w:t>
      </w:r>
      <w:r w:rsidR="00FA1D26" w:rsidRPr="002F2B75">
        <w:t>VERNÝCH INFORMÁCIÍ A OSOBNÉ ÚDAJE</w:t>
      </w:r>
      <w:bookmarkEnd w:id="84"/>
      <w:bookmarkEnd w:id="85"/>
      <w:bookmarkEnd w:id="86"/>
    </w:p>
    <w:p w14:paraId="10A8684D" w14:textId="77777777" w:rsidR="00821786" w:rsidRDefault="004E76CB" w:rsidP="008D3639">
      <w:pPr>
        <w:pStyle w:val="Odsekzoznamu"/>
        <w:numPr>
          <w:ilvl w:val="0"/>
          <w:numId w:val="7"/>
        </w:numPr>
        <w:spacing w:after="60" w:line="276" w:lineRule="auto"/>
        <w:ind w:left="357" w:hanging="357"/>
        <w:contextualSpacing w:val="0"/>
        <w:jc w:val="both"/>
        <w:rPr>
          <w:rFonts w:ascii="Garamond" w:hAnsi="Garamond"/>
        </w:rPr>
      </w:pPr>
      <w:r>
        <w:rPr>
          <w:rFonts w:ascii="Garamond" w:hAnsi="Garamond"/>
        </w:rPr>
        <w:t>D</w:t>
      </w:r>
      <w:r w:rsidR="000D3348" w:rsidRPr="000D3348">
        <w:rPr>
          <w:rFonts w:ascii="Garamond" w:hAnsi="Garamond"/>
        </w:rPr>
        <w:t>ôverné informácie znamenajú všetky informácie, ktoré sa týkajú alebo môžu týkať</w:t>
      </w:r>
      <w:r w:rsidR="000D3348">
        <w:rPr>
          <w:rFonts w:ascii="Garamond" w:hAnsi="Garamond"/>
        </w:rPr>
        <w:t xml:space="preserve"> Predmetu plnenia podľa tejto Zmluvy</w:t>
      </w:r>
      <w:r w:rsidR="000D3348" w:rsidRPr="000D3348">
        <w:rPr>
          <w:rFonts w:ascii="Garamond" w:hAnsi="Garamond"/>
        </w:rPr>
        <w:t>, vrátane a bez obmedzenia všetkých údajov a informácií, dokumentov a správ,</w:t>
      </w:r>
      <w:r w:rsidR="000D3348">
        <w:rPr>
          <w:rFonts w:ascii="Garamond" w:hAnsi="Garamond"/>
        </w:rPr>
        <w:t xml:space="preserve"> </w:t>
      </w:r>
      <w:r w:rsidR="000D3348" w:rsidRPr="000D3348">
        <w:rPr>
          <w:rFonts w:ascii="Garamond" w:hAnsi="Garamond"/>
        </w:rPr>
        <w:t>ponúk, cien, návrhov kontraktov, know-how, vzorcov, postupov, projektov, fotografií, výkresov,</w:t>
      </w:r>
      <w:r w:rsidR="000D3348">
        <w:rPr>
          <w:rFonts w:ascii="Garamond" w:hAnsi="Garamond"/>
        </w:rPr>
        <w:t xml:space="preserve"> </w:t>
      </w:r>
      <w:r w:rsidR="000D3348" w:rsidRPr="000D3348">
        <w:rPr>
          <w:rFonts w:ascii="Garamond" w:hAnsi="Garamond"/>
        </w:rPr>
        <w:t>špecifikácií, softvérových programov a akýchkoľvek iných médií nesúcich alebo zahrňujúcich takéto</w:t>
      </w:r>
      <w:r w:rsidR="000D3348">
        <w:rPr>
          <w:rFonts w:ascii="Garamond" w:hAnsi="Garamond"/>
        </w:rPr>
        <w:t xml:space="preserve"> </w:t>
      </w:r>
      <w:r w:rsidR="000D3348" w:rsidRPr="000D3348">
        <w:rPr>
          <w:rFonts w:ascii="Garamond" w:hAnsi="Garamond"/>
        </w:rPr>
        <w:t>informácie a akýchkoľvek materiálov, ktoré budú pri použití týchto dokumentov spracované a</w:t>
      </w:r>
      <w:r w:rsidR="000D3348">
        <w:rPr>
          <w:rFonts w:ascii="Garamond" w:hAnsi="Garamond"/>
        </w:rPr>
        <w:t> </w:t>
      </w:r>
      <w:r w:rsidR="000D3348" w:rsidRPr="000D3348">
        <w:rPr>
          <w:rFonts w:ascii="Garamond" w:hAnsi="Garamond"/>
        </w:rPr>
        <w:t>budú</w:t>
      </w:r>
      <w:r w:rsidR="000D3348">
        <w:rPr>
          <w:rFonts w:ascii="Garamond" w:hAnsi="Garamond"/>
        </w:rPr>
        <w:t xml:space="preserve"> </w:t>
      </w:r>
      <w:r w:rsidR="000D3348" w:rsidRPr="000D3348">
        <w:rPr>
          <w:rFonts w:ascii="Garamond" w:hAnsi="Garamond"/>
        </w:rPr>
        <w:t>tieto informácie obsahovať</w:t>
      </w:r>
      <w:r w:rsidR="00821786">
        <w:rPr>
          <w:rFonts w:ascii="Garamond" w:hAnsi="Garamond"/>
        </w:rPr>
        <w:t>.</w:t>
      </w:r>
    </w:p>
    <w:p w14:paraId="31CA0659" w14:textId="77777777" w:rsidR="0029021F" w:rsidRPr="00FD7C0C" w:rsidRDefault="0029021F" w:rsidP="0029021F">
      <w:pPr>
        <w:pStyle w:val="Odsekzoznamu"/>
        <w:numPr>
          <w:ilvl w:val="0"/>
          <w:numId w:val="7"/>
        </w:numPr>
        <w:spacing w:after="60" w:line="276" w:lineRule="auto"/>
        <w:ind w:left="357" w:hanging="357"/>
        <w:contextualSpacing w:val="0"/>
        <w:jc w:val="both"/>
        <w:rPr>
          <w:rFonts w:ascii="Garamond" w:hAnsi="Garamond"/>
        </w:rPr>
      </w:pPr>
      <w:r w:rsidRPr="00FD7C0C">
        <w:rPr>
          <w:rFonts w:ascii="Garamond" w:hAnsi="Garamond"/>
        </w:rPr>
        <w:t xml:space="preserve">Povinnosť zachovávať mlčanlivosť o dôverných informáciách predstavuje povinnosť zdržať sa akéhokoľvek konania, ktorým by dôverné informácie boli akoukoľvek formou poskytnuté alebo sprístupnené tretej osobe bez predchádzajúceho písomného súhlasu Prevádzkovateľa alebo by boli využité v rozpore s účelom ich poskytnutia pre vlastné potreby Poskytovateľa alebo by bolo umožnené tretím osobám akékoľvek využitie dôverných informácií. Poskytovateľ bude všetky Prevádzkovateľom sprístupnené dôverné informácie </w:t>
      </w:r>
      <w:r>
        <w:rPr>
          <w:rFonts w:ascii="Garamond" w:hAnsi="Garamond"/>
        </w:rPr>
        <w:t xml:space="preserve">na základe tejto </w:t>
      </w:r>
      <w:r w:rsidRPr="00FD7C0C">
        <w:rPr>
          <w:rFonts w:ascii="Garamond" w:hAnsi="Garamond"/>
        </w:rPr>
        <w:t>Zmluvy považovať za dôverné aj po skončení trvania Zmluvy.</w:t>
      </w:r>
    </w:p>
    <w:p w14:paraId="39E59B91" w14:textId="69C5C2DF" w:rsidR="00FD7C0C" w:rsidRDefault="00FD7C0C" w:rsidP="008D3639">
      <w:pPr>
        <w:pStyle w:val="Odsekzoznamu"/>
        <w:numPr>
          <w:ilvl w:val="0"/>
          <w:numId w:val="7"/>
        </w:numPr>
        <w:spacing w:after="60" w:line="276" w:lineRule="auto"/>
        <w:ind w:left="357" w:hanging="357"/>
        <w:contextualSpacing w:val="0"/>
        <w:jc w:val="both"/>
        <w:rPr>
          <w:rFonts w:ascii="Garamond" w:hAnsi="Garamond"/>
        </w:rPr>
      </w:pPr>
      <w:r>
        <w:rPr>
          <w:rFonts w:ascii="Garamond" w:hAnsi="Garamond"/>
        </w:rPr>
        <w:t xml:space="preserve">V prípade, ak bude pri plnení tejto Zmluvy dochádzať k sprístupneniu dôverných informácií </w:t>
      </w:r>
      <w:r w:rsidR="001223DB">
        <w:rPr>
          <w:rFonts w:ascii="Garamond" w:hAnsi="Garamond"/>
        </w:rPr>
        <w:t>Prevádzkovateľom</w:t>
      </w:r>
      <w:r>
        <w:rPr>
          <w:rFonts w:ascii="Garamond" w:hAnsi="Garamond"/>
        </w:rPr>
        <w:t xml:space="preserve">, zaväzuje sa Poskytovateľ </w:t>
      </w:r>
      <w:r w:rsidR="006E0A5E">
        <w:rPr>
          <w:rFonts w:ascii="Garamond" w:hAnsi="Garamond"/>
        </w:rPr>
        <w:t xml:space="preserve">zachovať </w:t>
      </w:r>
      <w:r>
        <w:rPr>
          <w:rFonts w:ascii="Garamond" w:hAnsi="Garamond"/>
        </w:rPr>
        <w:t>mlčanlivosť o sprístupnených dôverných informáciách</w:t>
      </w:r>
      <w:r w:rsidR="006E0A5E">
        <w:rPr>
          <w:rFonts w:ascii="Garamond" w:hAnsi="Garamond"/>
        </w:rPr>
        <w:t xml:space="preserve"> a zabezpečiť plnenie tejto povinnosti aj u osôb, ktorým sprístupnené dôverné informácie poskytol v súlade s bodom 12.4 Zmluvy.</w:t>
      </w:r>
    </w:p>
    <w:p w14:paraId="2ED548D1" w14:textId="2F4F7D80" w:rsidR="00821786" w:rsidRDefault="00821786" w:rsidP="008D3639">
      <w:pPr>
        <w:pStyle w:val="Odsekzoznamu"/>
        <w:numPr>
          <w:ilvl w:val="0"/>
          <w:numId w:val="7"/>
        </w:numPr>
        <w:spacing w:after="60" w:line="276" w:lineRule="auto"/>
        <w:ind w:left="357" w:hanging="357"/>
        <w:contextualSpacing w:val="0"/>
        <w:jc w:val="both"/>
        <w:rPr>
          <w:rFonts w:ascii="Garamond" w:hAnsi="Garamond"/>
        </w:rPr>
      </w:pPr>
      <w:r>
        <w:rPr>
          <w:rFonts w:ascii="Garamond" w:hAnsi="Garamond"/>
        </w:rPr>
        <w:t xml:space="preserve">Poskytovateľ </w:t>
      </w:r>
      <w:r w:rsidR="00BF256D">
        <w:rPr>
          <w:rFonts w:ascii="Garamond" w:hAnsi="Garamond"/>
        </w:rPr>
        <w:t xml:space="preserve">môže poskytnúť </w:t>
      </w:r>
      <w:r w:rsidR="00FD7C0C">
        <w:rPr>
          <w:rFonts w:ascii="Garamond" w:hAnsi="Garamond"/>
        </w:rPr>
        <w:t>d</w:t>
      </w:r>
      <w:r w:rsidR="00BF256D">
        <w:rPr>
          <w:rFonts w:ascii="Garamond" w:hAnsi="Garamond"/>
        </w:rPr>
        <w:t xml:space="preserve">ôverné informácie osobám uvedeným vo Všeobecných obchodných podmienkach </w:t>
      </w:r>
      <w:r w:rsidR="0029021F">
        <w:rPr>
          <w:rFonts w:ascii="Garamond" w:hAnsi="Garamond"/>
        </w:rPr>
        <w:t>Banky</w:t>
      </w:r>
      <w:r w:rsidR="00BF256D">
        <w:rPr>
          <w:rFonts w:ascii="Garamond" w:hAnsi="Garamond"/>
        </w:rPr>
        <w:t>, a to v rozsahu nevyhnutne potrebnom na splnenie jeho povinností za</w:t>
      </w:r>
      <w:r w:rsidR="001223DB">
        <w:rPr>
          <w:rFonts w:ascii="Garamond" w:hAnsi="Garamond"/>
        </w:rPr>
        <w:t> </w:t>
      </w:r>
      <w:r w:rsidR="00BF256D">
        <w:rPr>
          <w:rFonts w:ascii="Garamond" w:hAnsi="Garamond"/>
        </w:rPr>
        <w:t xml:space="preserve">podmienky, </w:t>
      </w:r>
      <w:r w:rsidR="00BF256D">
        <w:rPr>
          <w:rFonts w:ascii="Garamond" w:hAnsi="Garamond"/>
        </w:rPr>
        <w:lastRenderedPageBreak/>
        <w:t>že zaviaže tieto osoby povinnosťou zachovávať mlčanlivosť podľa tohto článku</w:t>
      </w:r>
      <w:r w:rsidR="007255A1">
        <w:rPr>
          <w:rFonts w:ascii="Garamond" w:hAnsi="Garamond"/>
        </w:rPr>
        <w:t xml:space="preserve"> Zmluvy</w:t>
      </w:r>
      <w:r w:rsidR="00FD7C0C">
        <w:rPr>
          <w:rFonts w:ascii="Garamond" w:hAnsi="Garamond"/>
        </w:rPr>
        <w:t>.</w:t>
      </w:r>
      <w:r w:rsidR="006E0A5E">
        <w:rPr>
          <w:rFonts w:ascii="Garamond" w:hAnsi="Garamond"/>
        </w:rPr>
        <w:t xml:space="preserve"> Poskytovateľ zodpovedá za dodržanie povinnosti zachovať mlčanlivosť</w:t>
      </w:r>
      <w:r w:rsidR="00983216">
        <w:rPr>
          <w:rFonts w:ascii="Garamond" w:hAnsi="Garamond"/>
        </w:rPr>
        <w:t xml:space="preserve"> týmito osobami.</w:t>
      </w:r>
    </w:p>
    <w:p w14:paraId="31919352" w14:textId="31271AB9" w:rsidR="00FC463F" w:rsidRDefault="00983216" w:rsidP="008D3639">
      <w:pPr>
        <w:pStyle w:val="Odsekzoznamu"/>
        <w:numPr>
          <w:ilvl w:val="0"/>
          <w:numId w:val="7"/>
        </w:numPr>
        <w:spacing w:after="120" w:line="276" w:lineRule="auto"/>
        <w:contextualSpacing w:val="0"/>
        <w:jc w:val="both"/>
        <w:rPr>
          <w:rFonts w:ascii="Garamond" w:hAnsi="Garamond"/>
        </w:rPr>
      </w:pPr>
      <w:r>
        <w:rPr>
          <w:rFonts w:ascii="Garamond" w:hAnsi="Garamond"/>
        </w:rPr>
        <w:t>V</w:t>
      </w:r>
      <w:r w:rsidR="00FC463F" w:rsidRPr="00FC463F">
        <w:rPr>
          <w:rFonts w:ascii="Garamond" w:hAnsi="Garamond"/>
        </w:rPr>
        <w:t xml:space="preserve"> prípad</w:t>
      </w:r>
      <w:r>
        <w:rPr>
          <w:rFonts w:ascii="Garamond" w:hAnsi="Garamond"/>
        </w:rPr>
        <w:t>e</w:t>
      </w:r>
      <w:r w:rsidR="00FC463F" w:rsidRPr="00FC463F">
        <w:rPr>
          <w:rFonts w:ascii="Garamond" w:hAnsi="Garamond"/>
        </w:rPr>
        <w:t xml:space="preserve">, že bude dochádzať pri poskytovaní služieb podľa </w:t>
      </w:r>
      <w:r>
        <w:rPr>
          <w:rFonts w:ascii="Garamond" w:hAnsi="Garamond"/>
        </w:rPr>
        <w:t>tejto Z</w:t>
      </w:r>
      <w:r w:rsidR="00FC463F" w:rsidRPr="00FC463F">
        <w:rPr>
          <w:rFonts w:ascii="Garamond" w:hAnsi="Garamond"/>
        </w:rPr>
        <w:t xml:space="preserve">mluvy </w:t>
      </w:r>
      <w:r>
        <w:rPr>
          <w:rFonts w:ascii="Garamond" w:hAnsi="Garamond"/>
        </w:rPr>
        <w:t>k</w:t>
      </w:r>
      <w:r w:rsidR="00FC463F" w:rsidRPr="00FC463F">
        <w:rPr>
          <w:rFonts w:ascii="Garamond" w:hAnsi="Garamond"/>
        </w:rPr>
        <w:t xml:space="preserve"> spracovani</w:t>
      </w:r>
      <w:r>
        <w:rPr>
          <w:rFonts w:ascii="Garamond" w:hAnsi="Garamond"/>
        </w:rPr>
        <w:t>u</w:t>
      </w:r>
      <w:r w:rsidR="00FC463F" w:rsidRPr="00FC463F">
        <w:rPr>
          <w:rFonts w:ascii="Garamond" w:hAnsi="Garamond"/>
        </w:rPr>
        <w:t xml:space="preserve"> osobných údajov dotknutých osôb, zaväzuje sa Poskytovateľ postupovať v súlade s </w:t>
      </w:r>
      <w:r w:rsidR="00FC463F">
        <w:rPr>
          <w:rFonts w:ascii="Garamond" w:hAnsi="Garamond"/>
        </w:rPr>
        <w:t>N</w:t>
      </w:r>
      <w:r w:rsidR="00FC463F" w:rsidRPr="00FC463F">
        <w:rPr>
          <w:rFonts w:ascii="Garamond" w:hAnsi="Garamond"/>
        </w:rPr>
        <w:t>ariadením Európskeho parlamentu a Rady (EÚ) 2016/679 z 27. apríla 2016 o ochrane fyzických osôb pri spracovaní osobných údajov a</w:t>
      </w:r>
      <w:r w:rsidR="00FC463F">
        <w:rPr>
          <w:rFonts w:ascii="Garamond" w:hAnsi="Garamond"/>
        </w:rPr>
        <w:t> </w:t>
      </w:r>
      <w:r w:rsidR="00FC463F" w:rsidRPr="00FC463F">
        <w:rPr>
          <w:rFonts w:ascii="Garamond" w:hAnsi="Garamond"/>
        </w:rPr>
        <w:t>voľnom pohybe týchto údajov a</w:t>
      </w:r>
      <w:r>
        <w:rPr>
          <w:rFonts w:ascii="Garamond" w:hAnsi="Garamond"/>
        </w:rPr>
        <w:t xml:space="preserve"> </w:t>
      </w:r>
      <w:r w:rsidR="00FC463F" w:rsidRPr="00FC463F">
        <w:rPr>
          <w:rFonts w:ascii="Garamond" w:hAnsi="Garamond"/>
        </w:rPr>
        <w:t>o zrušení smernice 95/46/ES (všeobecné nariadenie o</w:t>
      </w:r>
      <w:r>
        <w:rPr>
          <w:rFonts w:ascii="Garamond" w:hAnsi="Garamond"/>
        </w:rPr>
        <w:t> </w:t>
      </w:r>
      <w:r w:rsidR="00FC463F" w:rsidRPr="00FC463F">
        <w:rPr>
          <w:rFonts w:ascii="Garamond" w:hAnsi="Garamond"/>
        </w:rPr>
        <w:t>ochrane osobných údajov).</w:t>
      </w:r>
    </w:p>
    <w:p w14:paraId="6688A558" w14:textId="186D60AE" w:rsidR="00A1759B" w:rsidRPr="0057015C" w:rsidRDefault="00A1759B" w:rsidP="00A1759B">
      <w:pPr>
        <w:spacing w:before="240" w:after="0" w:line="276" w:lineRule="auto"/>
        <w:jc w:val="center"/>
        <w:rPr>
          <w:rFonts w:ascii="Garamond" w:hAnsi="Garamond"/>
          <w:b/>
          <w:bCs/>
        </w:rPr>
      </w:pPr>
      <w:bookmarkStart w:id="87" w:name="_Toc83645498"/>
      <w:bookmarkStart w:id="88" w:name="_Toc83645499"/>
      <w:bookmarkEnd w:id="87"/>
      <w:r w:rsidRPr="0057015C">
        <w:rPr>
          <w:rFonts w:ascii="Garamond" w:hAnsi="Garamond"/>
          <w:b/>
          <w:bCs/>
        </w:rPr>
        <w:t xml:space="preserve">ČLÁNOK </w:t>
      </w:r>
      <w:r w:rsidR="00750321">
        <w:rPr>
          <w:rFonts w:ascii="Garamond" w:hAnsi="Garamond"/>
          <w:b/>
          <w:bCs/>
        </w:rPr>
        <w:t>X</w:t>
      </w:r>
      <w:r>
        <w:rPr>
          <w:rFonts w:ascii="Garamond" w:hAnsi="Garamond"/>
          <w:b/>
          <w:bCs/>
        </w:rPr>
        <w:t>III</w:t>
      </w:r>
      <w:r w:rsidRPr="0057015C">
        <w:rPr>
          <w:rFonts w:ascii="Garamond" w:hAnsi="Garamond"/>
          <w:b/>
          <w:bCs/>
        </w:rPr>
        <w:t>.</w:t>
      </w:r>
    </w:p>
    <w:p w14:paraId="00798DAF" w14:textId="7E6FE499" w:rsidR="00AD1D66" w:rsidRDefault="00AD1D66" w:rsidP="00AD1D66">
      <w:pPr>
        <w:pStyle w:val="Nadpis1"/>
        <w:numPr>
          <w:ilvl w:val="0"/>
          <w:numId w:val="0"/>
        </w:numPr>
        <w:spacing w:before="0" w:after="120"/>
      </w:pPr>
      <w:bookmarkStart w:id="89" w:name="_Toc85708409"/>
      <w:bookmarkStart w:id="90" w:name="_Toc86320959"/>
      <w:r>
        <w:t>SUBDODÁVATELIA</w:t>
      </w:r>
      <w:bookmarkEnd w:id="88"/>
      <w:bookmarkEnd w:id="89"/>
      <w:bookmarkEnd w:id="90"/>
    </w:p>
    <w:p w14:paraId="75F168DE" w14:textId="5553D1EE" w:rsidR="00A60D87" w:rsidRPr="00AD1D66" w:rsidRDefault="00A60D87" w:rsidP="00A60D87">
      <w:pPr>
        <w:pStyle w:val="Odsekzoznamu"/>
        <w:numPr>
          <w:ilvl w:val="0"/>
          <w:numId w:val="20"/>
        </w:numPr>
        <w:spacing w:after="60" w:line="276" w:lineRule="auto"/>
        <w:ind w:left="357" w:hanging="357"/>
        <w:contextualSpacing w:val="0"/>
        <w:jc w:val="both"/>
        <w:rPr>
          <w:rFonts w:ascii="Garamond" w:hAnsi="Garamond"/>
        </w:rPr>
      </w:pPr>
      <w:bookmarkStart w:id="91" w:name="_Hlk83215624"/>
      <w:bookmarkStart w:id="92" w:name="_Hlk83214620"/>
      <w:bookmarkStart w:id="93" w:name="_Hlk83215458"/>
      <w:r w:rsidRPr="00AD1D66">
        <w:rPr>
          <w:rFonts w:ascii="Garamond" w:hAnsi="Garamond"/>
        </w:rPr>
        <w:t xml:space="preserve">Zoznam subdodávateľov </w:t>
      </w:r>
      <w:r>
        <w:rPr>
          <w:rFonts w:ascii="Garamond" w:hAnsi="Garamond"/>
        </w:rPr>
        <w:t>Poskytovateľa</w:t>
      </w:r>
      <w:r w:rsidRPr="00AD1D66">
        <w:rPr>
          <w:rFonts w:ascii="Garamond" w:hAnsi="Garamond"/>
        </w:rPr>
        <w:t xml:space="preserve"> je uvedený v Prílohe </w:t>
      </w:r>
      <w:r w:rsidR="0063530B">
        <w:rPr>
          <w:rFonts w:ascii="Garamond" w:hAnsi="Garamond"/>
        </w:rPr>
        <w:t>č. 3</w:t>
      </w:r>
      <w:r w:rsidR="0029021F">
        <w:rPr>
          <w:rFonts w:ascii="Garamond" w:hAnsi="Garamond"/>
        </w:rPr>
        <w:t xml:space="preserve"> Zmluvy</w:t>
      </w:r>
      <w:r>
        <w:rPr>
          <w:rFonts w:ascii="Garamond" w:hAnsi="Garamond"/>
        </w:rPr>
        <w:t xml:space="preserve">: </w:t>
      </w:r>
      <w:r w:rsidRPr="00AD1D66">
        <w:rPr>
          <w:rFonts w:ascii="Garamond" w:hAnsi="Garamond"/>
        </w:rPr>
        <w:t>Zoznam subdodávateľov.</w:t>
      </w:r>
    </w:p>
    <w:p w14:paraId="4950FF83" w14:textId="4A3B4096" w:rsidR="00A60D87" w:rsidRPr="00AD1D66" w:rsidRDefault="00A60D87" w:rsidP="00A60D87">
      <w:pPr>
        <w:pStyle w:val="Odsekzoznamu"/>
        <w:numPr>
          <w:ilvl w:val="0"/>
          <w:numId w:val="20"/>
        </w:numPr>
        <w:spacing w:after="60" w:line="276" w:lineRule="auto"/>
        <w:ind w:left="357" w:hanging="357"/>
        <w:contextualSpacing w:val="0"/>
        <w:jc w:val="both"/>
        <w:rPr>
          <w:rFonts w:ascii="Garamond" w:hAnsi="Garamond"/>
        </w:rPr>
      </w:pPr>
      <w:bookmarkStart w:id="94" w:name="_Hlk83215584"/>
      <w:bookmarkEnd w:id="91"/>
      <w:r w:rsidRPr="00AD1D66">
        <w:rPr>
          <w:rFonts w:ascii="Garamond" w:hAnsi="Garamond"/>
        </w:rPr>
        <w:t>Každ</w:t>
      </w:r>
      <w:r>
        <w:rPr>
          <w:rFonts w:ascii="Garamond" w:hAnsi="Garamond"/>
        </w:rPr>
        <w:t>ý</w:t>
      </w:r>
      <w:r w:rsidRPr="00AD1D66">
        <w:rPr>
          <w:rFonts w:ascii="Garamond" w:hAnsi="Garamond"/>
        </w:rPr>
        <w:t xml:space="preserve"> </w:t>
      </w:r>
      <w:r>
        <w:rPr>
          <w:rFonts w:ascii="Garamond" w:hAnsi="Garamond"/>
        </w:rPr>
        <w:t>zmluvný vzťah</w:t>
      </w:r>
      <w:r w:rsidRPr="00AD1D66">
        <w:rPr>
          <w:rFonts w:ascii="Garamond" w:hAnsi="Garamond"/>
        </w:rPr>
        <w:t>, na základe ktor</w:t>
      </w:r>
      <w:r>
        <w:rPr>
          <w:rFonts w:ascii="Garamond" w:hAnsi="Garamond"/>
        </w:rPr>
        <w:t>ého</w:t>
      </w:r>
      <w:r w:rsidRPr="00AD1D66">
        <w:rPr>
          <w:rFonts w:ascii="Garamond" w:hAnsi="Garamond"/>
        </w:rPr>
        <w:t xml:space="preserve"> </w:t>
      </w:r>
      <w:r>
        <w:rPr>
          <w:rFonts w:ascii="Garamond" w:hAnsi="Garamond"/>
        </w:rPr>
        <w:t>Poskytovateľ</w:t>
      </w:r>
      <w:r w:rsidRPr="00AD1D66">
        <w:rPr>
          <w:rFonts w:ascii="Garamond" w:hAnsi="Garamond"/>
        </w:rPr>
        <w:t xml:space="preserve"> poverí tretiu stranu </w:t>
      </w:r>
      <w:r w:rsidR="000B3683">
        <w:rPr>
          <w:rFonts w:ascii="Garamond" w:hAnsi="Garamond"/>
        </w:rPr>
        <w:t>(ďalej aj „</w:t>
      </w:r>
      <w:r w:rsidR="000B3683" w:rsidRPr="000B3683">
        <w:rPr>
          <w:rFonts w:ascii="Garamond" w:hAnsi="Garamond"/>
          <w:b/>
          <w:bCs/>
        </w:rPr>
        <w:t>Subdodávateľ</w:t>
      </w:r>
      <w:r w:rsidR="000B3683">
        <w:rPr>
          <w:rFonts w:ascii="Garamond" w:hAnsi="Garamond"/>
        </w:rPr>
        <w:t xml:space="preserve">“) </w:t>
      </w:r>
      <w:r w:rsidRPr="00AD1D66">
        <w:rPr>
          <w:rFonts w:ascii="Garamond" w:hAnsi="Garamond"/>
        </w:rPr>
        <w:t>vykonaním aspoň časti</w:t>
      </w:r>
      <w:r>
        <w:rPr>
          <w:rFonts w:ascii="Garamond" w:hAnsi="Garamond"/>
        </w:rPr>
        <w:t xml:space="preserve"> Predmetu plnenia podľa tejto</w:t>
      </w:r>
      <w:r w:rsidRPr="00AD1D66">
        <w:rPr>
          <w:rFonts w:ascii="Garamond" w:hAnsi="Garamond"/>
        </w:rPr>
        <w:t xml:space="preserve"> Zmluvy sa považuje za </w:t>
      </w:r>
      <w:r w:rsidR="000B3683">
        <w:rPr>
          <w:rFonts w:ascii="Garamond" w:hAnsi="Garamond"/>
        </w:rPr>
        <w:t>z</w:t>
      </w:r>
      <w:r w:rsidRPr="00AD1D66">
        <w:rPr>
          <w:rFonts w:ascii="Garamond" w:hAnsi="Garamond"/>
        </w:rPr>
        <w:t>mluvu so</w:t>
      </w:r>
      <w:r w:rsidR="000B3683">
        <w:rPr>
          <w:rFonts w:ascii="Garamond" w:hAnsi="Garamond"/>
        </w:rPr>
        <w:t> S</w:t>
      </w:r>
      <w:r w:rsidRPr="00AD1D66">
        <w:rPr>
          <w:rFonts w:ascii="Garamond" w:hAnsi="Garamond"/>
        </w:rPr>
        <w:t>ubdodávateľom</w:t>
      </w:r>
      <w:r w:rsidR="000B3683">
        <w:rPr>
          <w:rFonts w:ascii="Garamond" w:hAnsi="Garamond"/>
        </w:rPr>
        <w:t xml:space="preserve"> (ďalej len „</w:t>
      </w:r>
      <w:r w:rsidR="000B3683" w:rsidRPr="000B3683">
        <w:rPr>
          <w:rFonts w:ascii="Garamond" w:hAnsi="Garamond"/>
          <w:b/>
          <w:bCs/>
        </w:rPr>
        <w:t>Subdodávateľská zmluva</w:t>
      </w:r>
      <w:r w:rsidR="000B3683">
        <w:rPr>
          <w:rFonts w:ascii="Garamond" w:hAnsi="Garamond"/>
        </w:rPr>
        <w:t>“)</w:t>
      </w:r>
      <w:r w:rsidRPr="00AD1D66">
        <w:rPr>
          <w:rFonts w:ascii="Garamond" w:hAnsi="Garamond"/>
        </w:rPr>
        <w:t xml:space="preserve">. </w:t>
      </w:r>
      <w:r>
        <w:rPr>
          <w:rFonts w:ascii="Garamond" w:hAnsi="Garamond"/>
        </w:rPr>
        <w:t>Poskytovateľ</w:t>
      </w:r>
      <w:r w:rsidRPr="00AD1D66">
        <w:rPr>
          <w:rFonts w:ascii="Garamond" w:hAnsi="Garamond"/>
        </w:rPr>
        <w:t xml:space="preserve"> je pred uzatvorením Subdodávateľ</w:t>
      </w:r>
      <w:r w:rsidR="000B3683">
        <w:rPr>
          <w:rFonts w:ascii="Garamond" w:hAnsi="Garamond"/>
        </w:rPr>
        <w:t>skej zmluvy so Subdodávateľom</w:t>
      </w:r>
      <w:r w:rsidRPr="00AD1D66">
        <w:rPr>
          <w:rFonts w:ascii="Garamond" w:hAnsi="Garamond"/>
        </w:rPr>
        <w:t>, ktorý nie je uvedený v</w:t>
      </w:r>
      <w:r>
        <w:rPr>
          <w:rFonts w:ascii="Garamond" w:hAnsi="Garamond"/>
        </w:rPr>
        <w:t xml:space="preserve"> Prílohe </w:t>
      </w:r>
      <w:r w:rsidR="0063530B">
        <w:rPr>
          <w:rFonts w:ascii="Garamond" w:hAnsi="Garamond"/>
        </w:rPr>
        <w:t>č. 3</w:t>
      </w:r>
      <w:r>
        <w:rPr>
          <w:rFonts w:ascii="Garamond" w:hAnsi="Garamond"/>
        </w:rPr>
        <w:t xml:space="preserve"> tejto </w:t>
      </w:r>
      <w:r w:rsidRPr="00AD1D66">
        <w:rPr>
          <w:rFonts w:ascii="Garamond" w:hAnsi="Garamond"/>
        </w:rPr>
        <w:t xml:space="preserve">Zmluvy povinný získať predchádzajúci písomný súhlas </w:t>
      </w:r>
      <w:r>
        <w:rPr>
          <w:rFonts w:ascii="Garamond" w:hAnsi="Garamond"/>
        </w:rPr>
        <w:t>Prevádzkovateľa</w:t>
      </w:r>
      <w:r w:rsidRPr="00AD1D66">
        <w:rPr>
          <w:rFonts w:ascii="Garamond" w:hAnsi="Garamond"/>
        </w:rPr>
        <w:t xml:space="preserve">. V písomnej žiadosti o udelenie súhlasu </w:t>
      </w:r>
      <w:r>
        <w:rPr>
          <w:rFonts w:ascii="Garamond" w:hAnsi="Garamond"/>
        </w:rPr>
        <w:t>Prevádzkovateľa</w:t>
      </w:r>
      <w:r w:rsidRPr="00AD1D66">
        <w:rPr>
          <w:rFonts w:ascii="Garamond" w:hAnsi="Garamond"/>
        </w:rPr>
        <w:t xml:space="preserve"> je </w:t>
      </w:r>
      <w:r>
        <w:rPr>
          <w:rFonts w:ascii="Garamond" w:hAnsi="Garamond"/>
        </w:rPr>
        <w:t>Poskytovateľ</w:t>
      </w:r>
      <w:r w:rsidRPr="00AD1D66">
        <w:rPr>
          <w:rFonts w:ascii="Garamond" w:hAnsi="Garamond"/>
        </w:rPr>
        <w:t xml:space="preserve"> povinný uviesť</w:t>
      </w:r>
      <w:r w:rsidR="00D0235D">
        <w:rPr>
          <w:rFonts w:ascii="Garamond" w:hAnsi="Garamond"/>
        </w:rPr>
        <w:t>,</w:t>
      </w:r>
      <w:r w:rsidRPr="00AD1D66">
        <w:rPr>
          <w:rFonts w:ascii="Garamond" w:hAnsi="Garamond"/>
        </w:rPr>
        <w:t xml:space="preserve"> </w:t>
      </w:r>
      <w:r>
        <w:rPr>
          <w:rFonts w:ascii="Garamond" w:hAnsi="Garamond"/>
        </w:rPr>
        <w:t xml:space="preserve">ktorú </w:t>
      </w:r>
      <w:r w:rsidRPr="00AD1D66">
        <w:rPr>
          <w:rFonts w:ascii="Garamond" w:hAnsi="Garamond"/>
        </w:rPr>
        <w:t xml:space="preserve">časť </w:t>
      </w:r>
      <w:r>
        <w:rPr>
          <w:rFonts w:ascii="Garamond" w:hAnsi="Garamond"/>
        </w:rPr>
        <w:t xml:space="preserve">Predmetu </w:t>
      </w:r>
      <w:r w:rsidRPr="00AD1D66">
        <w:rPr>
          <w:rFonts w:ascii="Garamond" w:hAnsi="Garamond"/>
        </w:rPr>
        <w:t xml:space="preserve">plnenia </w:t>
      </w:r>
      <w:r>
        <w:rPr>
          <w:rFonts w:ascii="Garamond" w:hAnsi="Garamond"/>
        </w:rPr>
        <w:t>podľa tejto</w:t>
      </w:r>
      <w:r w:rsidRPr="00AD1D66">
        <w:rPr>
          <w:rFonts w:ascii="Garamond" w:hAnsi="Garamond"/>
        </w:rPr>
        <w:t xml:space="preserve"> Zmluvy</w:t>
      </w:r>
      <w:r>
        <w:rPr>
          <w:rFonts w:ascii="Garamond" w:hAnsi="Garamond"/>
        </w:rPr>
        <w:t xml:space="preserve"> </w:t>
      </w:r>
      <w:r w:rsidRPr="00AD1D66">
        <w:rPr>
          <w:rFonts w:ascii="Garamond" w:hAnsi="Garamond"/>
        </w:rPr>
        <w:t>by</w:t>
      </w:r>
      <w:r w:rsidR="002937A9">
        <w:rPr>
          <w:rFonts w:ascii="Garamond" w:hAnsi="Garamond"/>
        </w:rPr>
        <w:t> </w:t>
      </w:r>
      <w:r w:rsidRPr="00AD1D66">
        <w:rPr>
          <w:rFonts w:ascii="Garamond" w:hAnsi="Garamond"/>
        </w:rPr>
        <w:t>mal vykonať Subdodávateľ a presnú identifikáciu Subdodávateľa, prípadne dokumenty potrebné na</w:t>
      </w:r>
      <w:r w:rsidR="002937A9">
        <w:rPr>
          <w:rFonts w:ascii="Garamond" w:hAnsi="Garamond"/>
        </w:rPr>
        <w:t> </w:t>
      </w:r>
      <w:r w:rsidRPr="00AD1D66">
        <w:rPr>
          <w:rFonts w:ascii="Garamond" w:hAnsi="Garamond"/>
        </w:rPr>
        <w:t>realizáciu predmetu Zmluvy (napríklad čestné vyhláseni</w:t>
      </w:r>
      <w:r>
        <w:rPr>
          <w:rFonts w:ascii="Garamond" w:hAnsi="Garamond"/>
        </w:rPr>
        <w:t>a, oprávnenia na vykonávanie činnosti a pod.</w:t>
      </w:r>
      <w:r w:rsidRPr="00AD1D66">
        <w:rPr>
          <w:rFonts w:ascii="Garamond" w:hAnsi="Garamond"/>
        </w:rPr>
        <w:t xml:space="preserve">). </w:t>
      </w:r>
      <w:r>
        <w:rPr>
          <w:rFonts w:ascii="Garamond" w:hAnsi="Garamond"/>
        </w:rPr>
        <w:t>Prevádzkovateľ</w:t>
      </w:r>
      <w:r w:rsidRPr="00AD1D66">
        <w:rPr>
          <w:rFonts w:ascii="Garamond" w:hAnsi="Garamond"/>
        </w:rPr>
        <w:t xml:space="preserve"> písomne upovedomí </w:t>
      </w:r>
      <w:r>
        <w:rPr>
          <w:rFonts w:ascii="Garamond" w:hAnsi="Garamond"/>
        </w:rPr>
        <w:t>Poskytovateľa</w:t>
      </w:r>
      <w:r w:rsidRPr="00AD1D66">
        <w:rPr>
          <w:rFonts w:ascii="Garamond" w:hAnsi="Garamond"/>
        </w:rPr>
        <w:t xml:space="preserve"> o svojom rozhodnutí v lehote do</w:t>
      </w:r>
      <w:r w:rsidR="0029021F">
        <w:rPr>
          <w:rFonts w:ascii="Garamond" w:hAnsi="Garamond"/>
        </w:rPr>
        <w:t> </w:t>
      </w:r>
      <w:r w:rsidRPr="00AD1D66">
        <w:rPr>
          <w:rFonts w:ascii="Garamond" w:hAnsi="Garamond"/>
        </w:rPr>
        <w:t>10</w:t>
      </w:r>
      <w:r w:rsidR="002937A9">
        <w:rPr>
          <w:rFonts w:ascii="Garamond" w:hAnsi="Garamond"/>
        </w:rPr>
        <w:t> </w:t>
      </w:r>
      <w:r w:rsidRPr="00AD1D66">
        <w:rPr>
          <w:rFonts w:ascii="Garamond" w:hAnsi="Garamond"/>
        </w:rPr>
        <w:t xml:space="preserve">(desiatich) dní odo dňa doručenia žiadosti o súhlas, v ktorom v prípade neudelenia súhlasu uvedie príslušné dôvody. V prípade ak </w:t>
      </w:r>
      <w:r>
        <w:rPr>
          <w:rFonts w:ascii="Garamond" w:hAnsi="Garamond"/>
        </w:rPr>
        <w:t>Prevádzkovateľ</w:t>
      </w:r>
      <w:r w:rsidRPr="00AD1D66">
        <w:rPr>
          <w:rFonts w:ascii="Garamond" w:hAnsi="Garamond"/>
        </w:rPr>
        <w:t xml:space="preserve"> udelí </w:t>
      </w:r>
      <w:r>
        <w:rPr>
          <w:rFonts w:ascii="Garamond" w:hAnsi="Garamond"/>
        </w:rPr>
        <w:t xml:space="preserve">Poskytovateľovi </w:t>
      </w:r>
      <w:r w:rsidRPr="00AD1D66">
        <w:rPr>
          <w:rFonts w:ascii="Garamond" w:hAnsi="Garamond"/>
        </w:rPr>
        <w:t xml:space="preserve">súhlas na poverenie vykonania aspoň časti </w:t>
      </w:r>
      <w:r>
        <w:rPr>
          <w:rFonts w:ascii="Garamond" w:hAnsi="Garamond"/>
        </w:rPr>
        <w:t>P</w:t>
      </w:r>
      <w:r w:rsidRPr="00AD1D66">
        <w:rPr>
          <w:rFonts w:ascii="Garamond" w:hAnsi="Garamond"/>
        </w:rPr>
        <w:t>redmetu</w:t>
      </w:r>
      <w:r>
        <w:rPr>
          <w:rFonts w:ascii="Garamond" w:hAnsi="Garamond"/>
        </w:rPr>
        <w:t xml:space="preserve"> plnenia podľa tejto</w:t>
      </w:r>
      <w:r w:rsidRPr="00AD1D66">
        <w:rPr>
          <w:rFonts w:ascii="Garamond" w:hAnsi="Garamond"/>
        </w:rPr>
        <w:t xml:space="preserve"> Zmluvy tre</w:t>
      </w:r>
      <w:r>
        <w:rPr>
          <w:rFonts w:ascii="Garamond" w:hAnsi="Garamond"/>
        </w:rPr>
        <w:t>ť</w:t>
      </w:r>
      <w:r w:rsidRPr="00AD1D66">
        <w:rPr>
          <w:rFonts w:ascii="Garamond" w:hAnsi="Garamond"/>
        </w:rPr>
        <w:t xml:space="preserve">ou stranou, nie je potrebné uzatvoriť medzi </w:t>
      </w:r>
      <w:r>
        <w:rPr>
          <w:rFonts w:ascii="Garamond" w:hAnsi="Garamond"/>
        </w:rPr>
        <w:t>Prevádzkovateľo</w:t>
      </w:r>
      <w:r w:rsidRPr="00AD1D66">
        <w:rPr>
          <w:rFonts w:ascii="Garamond" w:hAnsi="Garamond"/>
        </w:rPr>
        <w:t xml:space="preserve">m a </w:t>
      </w:r>
      <w:r>
        <w:rPr>
          <w:rFonts w:ascii="Garamond" w:hAnsi="Garamond"/>
        </w:rPr>
        <w:t>Poskytovateľo</w:t>
      </w:r>
      <w:r w:rsidRPr="00AD1D66">
        <w:rPr>
          <w:rFonts w:ascii="Garamond" w:hAnsi="Garamond"/>
        </w:rPr>
        <w:t>m dodatok k</w:t>
      </w:r>
      <w:r w:rsidR="0029021F">
        <w:rPr>
          <w:rFonts w:ascii="Garamond" w:hAnsi="Garamond"/>
        </w:rPr>
        <w:t xml:space="preserve"> tejto </w:t>
      </w:r>
      <w:r w:rsidRPr="00AD1D66">
        <w:rPr>
          <w:rFonts w:ascii="Garamond" w:hAnsi="Garamond"/>
        </w:rPr>
        <w:t xml:space="preserve">Zmluve. </w:t>
      </w:r>
    </w:p>
    <w:bookmarkEnd w:id="94"/>
    <w:p w14:paraId="43672FF6" w14:textId="575C1B0B" w:rsidR="00A60D87" w:rsidRPr="007302EE" w:rsidRDefault="00A60D87" w:rsidP="00A60D87">
      <w:pPr>
        <w:pStyle w:val="Odsekzoznamu"/>
        <w:numPr>
          <w:ilvl w:val="0"/>
          <w:numId w:val="20"/>
        </w:numPr>
        <w:spacing w:after="60" w:line="276" w:lineRule="auto"/>
        <w:ind w:left="357" w:hanging="357"/>
        <w:contextualSpacing w:val="0"/>
        <w:jc w:val="both"/>
        <w:rPr>
          <w:rFonts w:ascii="Garamond" w:hAnsi="Garamond"/>
        </w:rPr>
      </w:pPr>
      <w:r w:rsidRPr="007302EE">
        <w:rPr>
          <w:rFonts w:ascii="Garamond" w:hAnsi="Garamond"/>
        </w:rPr>
        <w:t xml:space="preserve">V prípade ak Poskytovateľ, ako uchádzač v rámci verejného obstarávania, ktorého výsledkom je táto Zmluva, využil na preukázanie technickej alebo odbornej spôsobilosti kapacity inej osoby alebo vlastného zamestnanca, Poskytovateľ je povinný využívať tieto kapacity inej osoby alebo vlastného zamestnanca pri realizácii Predmetu plnenia podľa tejto Zmluvy, a to počas celej doby trvania tejto Zmluvy. Poskytovateľ môže nahradiť takúto osobu alebo vlastného zamestnanca len za osobu, ktorá bude spĺňať rovnaké podmienky. </w:t>
      </w:r>
      <w:r>
        <w:rPr>
          <w:rFonts w:ascii="Garamond" w:hAnsi="Garamond"/>
        </w:rPr>
        <w:t>Na tento účel sa primerane aplikuje</w:t>
      </w:r>
      <w:r w:rsidRPr="007302EE">
        <w:rPr>
          <w:rFonts w:ascii="Garamond" w:hAnsi="Garamond"/>
        </w:rPr>
        <w:t xml:space="preserve"> </w:t>
      </w:r>
      <w:r>
        <w:rPr>
          <w:rFonts w:ascii="Garamond" w:hAnsi="Garamond"/>
        </w:rPr>
        <w:t>b</w:t>
      </w:r>
      <w:r w:rsidRPr="007302EE">
        <w:rPr>
          <w:rFonts w:ascii="Garamond" w:hAnsi="Garamond"/>
        </w:rPr>
        <w:t xml:space="preserve">od </w:t>
      </w:r>
      <w:r>
        <w:rPr>
          <w:rFonts w:ascii="Garamond" w:hAnsi="Garamond"/>
        </w:rPr>
        <w:t>13</w:t>
      </w:r>
      <w:r w:rsidRPr="007302EE">
        <w:rPr>
          <w:rFonts w:ascii="Garamond" w:hAnsi="Garamond"/>
        </w:rPr>
        <w:t>.</w:t>
      </w:r>
      <w:r>
        <w:rPr>
          <w:rFonts w:ascii="Garamond" w:hAnsi="Garamond"/>
        </w:rPr>
        <w:t>2</w:t>
      </w:r>
      <w:r w:rsidRPr="007302EE">
        <w:rPr>
          <w:rFonts w:ascii="Garamond" w:hAnsi="Garamond"/>
        </w:rPr>
        <w:t xml:space="preserve"> </w:t>
      </w:r>
      <w:r>
        <w:rPr>
          <w:rFonts w:ascii="Garamond" w:hAnsi="Garamond"/>
        </w:rPr>
        <w:t xml:space="preserve">tejto </w:t>
      </w:r>
      <w:r w:rsidRPr="007302EE">
        <w:rPr>
          <w:rFonts w:ascii="Garamond" w:hAnsi="Garamond"/>
        </w:rPr>
        <w:t>Zmluvy.</w:t>
      </w:r>
    </w:p>
    <w:p w14:paraId="7EB09FE8" w14:textId="03F861E1" w:rsidR="000B3683" w:rsidRPr="00AD1D66" w:rsidRDefault="000B3683" w:rsidP="000B3683">
      <w:pPr>
        <w:pStyle w:val="Odsekzoznamu"/>
        <w:numPr>
          <w:ilvl w:val="0"/>
          <w:numId w:val="20"/>
        </w:numPr>
        <w:spacing w:after="60" w:line="276" w:lineRule="auto"/>
        <w:contextualSpacing w:val="0"/>
        <w:jc w:val="both"/>
        <w:rPr>
          <w:rFonts w:ascii="Garamond" w:hAnsi="Garamond"/>
        </w:rPr>
      </w:pPr>
      <w:bookmarkStart w:id="95" w:name="_Hlk83212485"/>
      <w:r>
        <w:rPr>
          <w:rFonts w:ascii="Garamond" w:hAnsi="Garamond"/>
        </w:rPr>
        <w:t>Poskytovateľ</w:t>
      </w:r>
      <w:r w:rsidRPr="00AD1D66">
        <w:rPr>
          <w:rFonts w:ascii="Garamond" w:hAnsi="Garamond"/>
        </w:rPr>
        <w:t xml:space="preserve"> </w:t>
      </w:r>
      <w:bookmarkEnd w:id="95"/>
      <w:r w:rsidRPr="00AD1D66">
        <w:rPr>
          <w:rFonts w:ascii="Garamond" w:hAnsi="Garamond"/>
        </w:rPr>
        <w:t>zodpovedá za konanie, nedbanlivosť, neplnenie</w:t>
      </w:r>
      <w:r>
        <w:rPr>
          <w:rFonts w:ascii="Garamond" w:hAnsi="Garamond"/>
        </w:rPr>
        <w:t xml:space="preserve"> či </w:t>
      </w:r>
      <w:r w:rsidRPr="00AD1D66">
        <w:rPr>
          <w:rFonts w:ascii="Garamond" w:hAnsi="Garamond"/>
        </w:rPr>
        <w:t xml:space="preserve">opomenutie povinností alebo </w:t>
      </w:r>
      <w:r>
        <w:rPr>
          <w:rFonts w:ascii="Garamond" w:hAnsi="Garamond"/>
        </w:rPr>
        <w:t xml:space="preserve">absenciu </w:t>
      </w:r>
      <w:r w:rsidRPr="00AD1D66">
        <w:rPr>
          <w:rFonts w:ascii="Garamond" w:hAnsi="Garamond"/>
        </w:rPr>
        <w:t>potrebného konania</w:t>
      </w:r>
      <w:r>
        <w:rPr>
          <w:rFonts w:ascii="Garamond" w:hAnsi="Garamond"/>
        </w:rPr>
        <w:t>, a teda plnenie predmetu tejto Zmluvy</w:t>
      </w:r>
      <w:r w:rsidRPr="00AD1D66">
        <w:rPr>
          <w:rFonts w:ascii="Garamond" w:hAnsi="Garamond"/>
        </w:rPr>
        <w:t xml:space="preserve"> riadne a</w:t>
      </w:r>
      <w:r>
        <w:rPr>
          <w:rFonts w:ascii="Garamond" w:hAnsi="Garamond"/>
        </w:rPr>
        <w:t> </w:t>
      </w:r>
      <w:r w:rsidRPr="00AD1D66">
        <w:rPr>
          <w:rFonts w:ascii="Garamond" w:hAnsi="Garamond"/>
        </w:rPr>
        <w:t>včas</w:t>
      </w:r>
      <w:r>
        <w:rPr>
          <w:rFonts w:ascii="Garamond" w:hAnsi="Garamond"/>
        </w:rPr>
        <w:t xml:space="preserve"> u </w:t>
      </w:r>
      <w:r w:rsidRPr="00AD1D66">
        <w:rPr>
          <w:rFonts w:ascii="Garamond" w:hAnsi="Garamond"/>
        </w:rPr>
        <w:t>svojich Subdodávateľov tak, ako by išlo o konanie, nedbanlivosť,</w:t>
      </w:r>
      <w:r>
        <w:rPr>
          <w:rFonts w:ascii="Garamond" w:hAnsi="Garamond"/>
        </w:rPr>
        <w:t xml:space="preserve"> </w:t>
      </w:r>
      <w:r w:rsidRPr="00AD1D66">
        <w:rPr>
          <w:rFonts w:ascii="Garamond" w:hAnsi="Garamond"/>
        </w:rPr>
        <w:t>neplnenie</w:t>
      </w:r>
      <w:r>
        <w:rPr>
          <w:rFonts w:ascii="Garamond" w:hAnsi="Garamond"/>
        </w:rPr>
        <w:t xml:space="preserve"> či</w:t>
      </w:r>
      <w:r w:rsidRPr="00AD1D66">
        <w:rPr>
          <w:rFonts w:ascii="Garamond" w:hAnsi="Garamond"/>
        </w:rPr>
        <w:t xml:space="preserve"> opomenutie povinností alebo </w:t>
      </w:r>
      <w:r>
        <w:rPr>
          <w:rFonts w:ascii="Garamond" w:hAnsi="Garamond"/>
        </w:rPr>
        <w:t>absenciu</w:t>
      </w:r>
      <w:r w:rsidRPr="00AD1D66">
        <w:rPr>
          <w:rFonts w:ascii="Garamond" w:hAnsi="Garamond"/>
        </w:rPr>
        <w:t xml:space="preserve"> potrebného konania</w:t>
      </w:r>
      <w:r>
        <w:rPr>
          <w:rFonts w:ascii="Garamond" w:hAnsi="Garamond"/>
        </w:rPr>
        <w:t>, a teda plnenia predmetu tejto Zmluvy</w:t>
      </w:r>
      <w:r w:rsidRPr="00AD1D66">
        <w:rPr>
          <w:rFonts w:ascii="Garamond" w:hAnsi="Garamond"/>
        </w:rPr>
        <w:t xml:space="preserve"> riadne a včas samotného </w:t>
      </w:r>
      <w:r>
        <w:rPr>
          <w:rFonts w:ascii="Garamond" w:hAnsi="Garamond"/>
        </w:rPr>
        <w:t>Poskytovateľa</w:t>
      </w:r>
      <w:r w:rsidRPr="00AD1D66">
        <w:rPr>
          <w:rFonts w:ascii="Garamond" w:hAnsi="Garamond"/>
        </w:rPr>
        <w:t xml:space="preserve">. Súhlas </w:t>
      </w:r>
      <w:r>
        <w:rPr>
          <w:rFonts w:ascii="Garamond" w:hAnsi="Garamond"/>
        </w:rPr>
        <w:t>Prevádzkovateľa</w:t>
      </w:r>
      <w:r w:rsidRPr="00AD1D66">
        <w:rPr>
          <w:rFonts w:ascii="Garamond" w:hAnsi="Garamond"/>
        </w:rPr>
        <w:t xml:space="preserve"> s uzatvorením akejkoľvek Zmluvy so Subdodávateľom a ani jej uzatvorenie nezbavuje </w:t>
      </w:r>
      <w:r>
        <w:rPr>
          <w:rFonts w:ascii="Garamond" w:hAnsi="Garamond"/>
        </w:rPr>
        <w:t>Poskytovateľa</w:t>
      </w:r>
      <w:r w:rsidRPr="00AD1D66">
        <w:rPr>
          <w:rFonts w:ascii="Garamond" w:hAnsi="Garamond"/>
        </w:rPr>
        <w:t xml:space="preserve"> žiadneho z jeho záväzkov vyplývajúcich z</w:t>
      </w:r>
      <w:r>
        <w:rPr>
          <w:rFonts w:ascii="Garamond" w:hAnsi="Garamond"/>
        </w:rPr>
        <w:t xml:space="preserve"> tejto</w:t>
      </w:r>
      <w:r w:rsidRPr="00AD1D66">
        <w:rPr>
          <w:rFonts w:ascii="Garamond" w:hAnsi="Garamond"/>
        </w:rPr>
        <w:t xml:space="preserve"> Zmluvy.</w:t>
      </w:r>
    </w:p>
    <w:p w14:paraId="09B171A9" w14:textId="331D38A0" w:rsidR="00A60D87" w:rsidRPr="00AD1D66" w:rsidRDefault="00A60D87" w:rsidP="000B3683">
      <w:pPr>
        <w:pStyle w:val="Odsekzoznamu"/>
        <w:numPr>
          <w:ilvl w:val="0"/>
          <w:numId w:val="20"/>
        </w:numPr>
        <w:spacing w:after="60" w:line="276" w:lineRule="auto"/>
        <w:contextualSpacing w:val="0"/>
        <w:jc w:val="both"/>
        <w:rPr>
          <w:rFonts w:ascii="Garamond" w:hAnsi="Garamond"/>
        </w:rPr>
      </w:pPr>
      <w:r w:rsidRPr="00AD1D66">
        <w:rPr>
          <w:rFonts w:ascii="Garamond" w:hAnsi="Garamond"/>
        </w:rPr>
        <w:t xml:space="preserve">Ak </w:t>
      </w:r>
      <w:r>
        <w:rPr>
          <w:rFonts w:ascii="Garamond" w:hAnsi="Garamond"/>
        </w:rPr>
        <w:t>Prevádzkovateľ</w:t>
      </w:r>
      <w:r w:rsidRPr="00AD1D66">
        <w:rPr>
          <w:rFonts w:ascii="Garamond" w:hAnsi="Garamond"/>
        </w:rPr>
        <w:t xml:space="preserve"> zistí, že Subdodávateľ nie je schopný plniť si svoje záväzky, môže od </w:t>
      </w:r>
      <w:r w:rsidRPr="007302EE">
        <w:rPr>
          <w:rFonts w:ascii="Garamond" w:hAnsi="Garamond"/>
        </w:rPr>
        <w:t>Poskytovateľ</w:t>
      </w:r>
      <w:r>
        <w:rPr>
          <w:rFonts w:ascii="Garamond" w:hAnsi="Garamond"/>
        </w:rPr>
        <w:t>a</w:t>
      </w:r>
      <w:r w:rsidRPr="00AD1D66">
        <w:rPr>
          <w:rFonts w:ascii="Garamond" w:hAnsi="Garamond"/>
        </w:rPr>
        <w:t xml:space="preserve"> okamžite požadovať náhradu za tohto Subdodávateľa alebo aby </w:t>
      </w:r>
      <w:r>
        <w:rPr>
          <w:rFonts w:ascii="Garamond" w:hAnsi="Garamond"/>
        </w:rPr>
        <w:t>Poskytovateľ</w:t>
      </w:r>
      <w:r w:rsidRPr="00AD1D66">
        <w:rPr>
          <w:rFonts w:ascii="Garamond" w:hAnsi="Garamond"/>
        </w:rPr>
        <w:t xml:space="preserve"> sám začal vykonávať </w:t>
      </w:r>
      <w:r>
        <w:rPr>
          <w:rFonts w:ascii="Garamond" w:hAnsi="Garamond"/>
        </w:rPr>
        <w:t>P</w:t>
      </w:r>
      <w:r w:rsidRPr="00AD1D66">
        <w:rPr>
          <w:rFonts w:ascii="Garamond" w:hAnsi="Garamond"/>
        </w:rPr>
        <w:t>redmet</w:t>
      </w:r>
      <w:r>
        <w:rPr>
          <w:rFonts w:ascii="Garamond" w:hAnsi="Garamond"/>
        </w:rPr>
        <w:t xml:space="preserve"> plnenia podľa tejto</w:t>
      </w:r>
      <w:r w:rsidRPr="00AD1D66">
        <w:rPr>
          <w:rFonts w:ascii="Garamond" w:hAnsi="Garamond"/>
        </w:rPr>
        <w:t xml:space="preserve"> Zmluvy vykonávaného týmto Subdodávateľom, pričom </w:t>
      </w:r>
      <w:r>
        <w:rPr>
          <w:rFonts w:ascii="Garamond" w:hAnsi="Garamond"/>
        </w:rPr>
        <w:t>Prevádzkovateľ</w:t>
      </w:r>
      <w:r w:rsidRPr="00AD1D66">
        <w:rPr>
          <w:rFonts w:ascii="Garamond" w:hAnsi="Garamond"/>
        </w:rPr>
        <w:t xml:space="preserve"> stanoví </w:t>
      </w:r>
      <w:r w:rsidRPr="007302EE">
        <w:rPr>
          <w:rFonts w:ascii="Garamond" w:hAnsi="Garamond"/>
        </w:rPr>
        <w:t>Poskytovateľ</w:t>
      </w:r>
      <w:r>
        <w:rPr>
          <w:rFonts w:ascii="Garamond" w:hAnsi="Garamond"/>
        </w:rPr>
        <w:t>ovi</w:t>
      </w:r>
      <w:r w:rsidRPr="00AD1D66">
        <w:rPr>
          <w:rFonts w:ascii="Garamond" w:hAnsi="Garamond"/>
        </w:rPr>
        <w:t xml:space="preserve"> lehotu na nápravu, najviac však </w:t>
      </w:r>
      <w:r w:rsidR="00E64A97">
        <w:rPr>
          <w:rFonts w:ascii="Garamond" w:hAnsi="Garamond"/>
        </w:rPr>
        <w:t>15</w:t>
      </w:r>
      <w:r w:rsidR="00AA3B1C">
        <w:rPr>
          <w:rFonts w:ascii="Garamond" w:hAnsi="Garamond"/>
        </w:rPr>
        <w:t xml:space="preserve"> </w:t>
      </w:r>
      <w:r w:rsidR="000B3683">
        <w:rPr>
          <w:rFonts w:ascii="Garamond" w:hAnsi="Garamond"/>
        </w:rPr>
        <w:t>dní</w:t>
      </w:r>
      <w:r w:rsidRPr="00ED3B19">
        <w:rPr>
          <w:rFonts w:ascii="Garamond" w:hAnsi="Garamond"/>
        </w:rPr>
        <w:t>.</w:t>
      </w:r>
      <w:r w:rsidRPr="00AD1D66">
        <w:rPr>
          <w:rFonts w:ascii="Garamond" w:hAnsi="Garamond"/>
        </w:rPr>
        <w:t xml:space="preserve"> V prípade, </w:t>
      </w:r>
      <w:r>
        <w:rPr>
          <w:rFonts w:ascii="Garamond" w:hAnsi="Garamond"/>
        </w:rPr>
        <w:t xml:space="preserve">ak </w:t>
      </w:r>
      <w:r w:rsidRPr="00AD1D66">
        <w:rPr>
          <w:rFonts w:ascii="Garamond" w:hAnsi="Garamond"/>
        </w:rPr>
        <w:t xml:space="preserve">nedôjde k náprave vzniknutého stavu ani v </w:t>
      </w:r>
      <w:r>
        <w:rPr>
          <w:rFonts w:ascii="Garamond" w:hAnsi="Garamond"/>
        </w:rPr>
        <w:t>Prevádzkovateľo</w:t>
      </w:r>
      <w:r w:rsidRPr="00AD1D66">
        <w:rPr>
          <w:rFonts w:ascii="Garamond" w:hAnsi="Garamond"/>
        </w:rPr>
        <w:t xml:space="preserve">m stanovenej lehote sa toto konanie </w:t>
      </w:r>
      <w:r w:rsidRPr="007302EE">
        <w:rPr>
          <w:rFonts w:ascii="Garamond" w:hAnsi="Garamond"/>
        </w:rPr>
        <w:t>Poskytovateľ</w:t>
      </w:r>
      <w:r>
        <w:rPr>
          <w:rFonts w:ascii="Garamond" w:hAnsi="Garamond"/>
        </w:rPr>
        <w:t>a</w:t>
      </w:r>
      <w:r w:rsidRPr="00AD1D66">
        <w:rPr>
          <w:rFonts w:ascii="Garamond" w:hAnsi="Garamond"/>
        </w:rPr>
        <w:t xml:space="preserve"> považuje za </w:t>
      </w:r>
      <w:r>
        <w:rPr>
          <w:rFonts w:ascii="Garamond" w:hAnsi="Garamond"/>
        </w:rPr>
        <w:t xml:space="preserve">podstatné </w:t>
      </w:r>
      <w:r w:rsidRPr="00AD1D66">
        <w:rPr>
          <w:rFonts w:ascii="Garamond" w:hAnsi="Garamond"/>
        </w:rPr>
        <w:t>porušenie</w:t>
      </w:r>
      <w:r>
        <w:rPr>
          <w:rFonts w:ascii="Garamond" w:hAnsi="Garamond"/>
        </w:rPr>
        <w:t xml:space="preserve"> tejto</w:t>
      </w:r>
      <w:r w:rsidRPr="00AD1D66">
        <w:rPr>
          <w:rFonts w:ascii="Garamond" w:hAnsi="Garamond"/>
        </w:rPr>
        <w:t xml:space="preserve"> Zmluvy. </w:t>
      </w:r>
    </w:p>
    <w:p w14:paraId="77621331" w14:textId="259E3A75" w:rsidR="00A60D87" w:rsidRPr="00AD1D66" w:rsidRDefault="00A60D87" w:rsidP="000B3683">
      <w:pPr>
        <w:pStyle w:val="Odsekzoznamu"/>
        <w:numPr>
          <w:ilvl w:val="0"/>
          <w:numId w:val="20"/>
        </w:numPr>
        <w:spacing w:after="60" w:line="276" w:lineRule="auto"/>
        <w:contextualSpacing w:val="0"/>
        <w:jc w:val="both"/>
        <w:rPr>
          <w:rFonts w:ascii="Garamond" w:hAnsi="Garamond"/>
        </w:rPr>
      </w:pPr>
      <w:r>
        <w:rPr>
          <w:rFonts w:ascii="Garamond" w:hAnsi="Garamond"/>
        </w:rPr>
        <w:t xml:space="preserve">Vykonávanie </w:t>
      </w:r>
      <w:r w:rsidRPr="00AD1D66">
        <w:rPr>
          <w:rFonts w:ascii="Garamond" w:hAnsi="Garamond"/>
        </w:rPr>
        <w:t>P</w:t>
      </w:r>
      <w:r>
        <w:rPr>
          <w:rFonts w:ascii="Garamond" w:hAnsi="Garamond"/>
        </w:rPr>
        <w:t>redmetu plnenia podľa tejto</w:t>
      </w:r>
      <w:r w:rsidRPr="00AD1D66">
        <w:rPr>
          <w:rFonts w:ascii="Garamond" w:hAnsi="Garamond"/>
        </w:rPr>
        <w:t xml:space="preserve"> Zmluvy, ktor</w:t>
      </w:r>
      <w:r>
        <w:rPr>
          <w:rFonts w:ascii="Garamond" w:hAnsi="Garamond"/>
        </w:rPr>
        <w:t xml:space="preserve">ým Poskytovateľ poveril tretiu stranu </w:t>
      </w:r>
      <w:r w:rsidRPr="00AD1D66">
        <w:rPr>
          <w:rFonts w:ascii="Garamond" w:hAnsi="Garamond"/>
        </w:rPr>
        <w:t>na</w:t>
      </w:r>
      <w:r w:rsidR="000B3683">
        <w:rPr>
          <w:rFonts w:ascii="Garamond" w:hAnsi="Garamond"/>
        </w:rPr>
        <w:t> </w:t>
      </w:r>
      <w:r w:rsidRPr="00AD1D66">
        <w:rPr>
          <w:rFonts w:ascii="Garamond" w:hAnsi="Garamond"/>
        </w:rPr>
        <w:t xml:space="preserve">základe </w:t>
      </w:r>
      <w:r w:rsidR="002937A9">
        <w:rPr>
          <w:rFonts w:ascii="Garamond" w:hAnsi="Garamond"/>
        </w:rPr>
        <w:t>Subdodávateľskej zmluvy</w:t>
      </w:r>
      <w:r w:rsidRPr="00AD1D66">
        <w:rPr>
          <w:rFonts w:ascii="Garamond" w:hAnsi="Garamond"/>
        </w:rPr>
        <w:t>, nesmie byť Subdodávateľom zveren</w:t>
      </w:r>
      <w:r>
        <w:rPr>
          <w:rFonts w:ascii="Garamond" w:hAnsi="Garamond"/>
        </w:rPr>
        <w:t>é</w:t>
      </w:r>
      <w:r w:rsidRPr="00AD1D66">
        <w:rPr>
          <w:rFonts w:ascii="Garamond" w:hAnsi="Garamond"/>
        </w:rPr>
        <w:t xml:space="preserve"> tretej osobe.</w:t>
      </w:r>
    </w:p>
    <w:p w14:paraId="088744DA" w14:textId="7AF906A5" w:rsidR="00A60D87" w:rsidRPr="00AD1D66" w:rsidRDefault="00A60D87" w:rsidP="000B3683">
      <w:pPr>
        <w:pStyle w:val="Odsekzoznamu"/>
        <w:numPr>
          <w:ilvl w:val="0"/>
          <w:numId w:val="20"/>
        </w:numPr>
        <w:spacing w:after="60" w:line="276" w:lineRule="auto"/>
        <w:contextualSpacing w:val="0"/>
        <w:jc w:val="both"/>
        <w:rPr>
          <w:rFonts w:ascii="Garamond" w:hAnsi="Garamond"/>
        </w:rPr>
      </w:pPr>
      <w:r w:rsidRPr="00AD1D66">
        <w:rPr>
          <w:rFonts w:ascii="Garamond" w:hAnsi="Garamond"/>
        </w:rPr>
        <w:t xml:space="preserve">Každé poverenie tretej strany vykonaním časti </w:t>
      </w:r>
      <w:r>
        <w:rPr>
          <w:rFonts w:ascii="Garamond" w:hAnsi="Garamond"/>
        </w:rPr>
        <w:t>P</w:t>
      </w:r>
      <w:r w:rsidRPr="00AD1D66">
        <w:rPr>
          <w:rFonts w:ascii="Garamond" w:hAnsi="Garamond"/>
        </w:rPr>
        <w:t>redmetu</w:t>
      </w:r>
      <w:r>
        <w:rPr>
          <w:rFonts w:ascii="Garamond" w:hAnsi="Garamond"/>
        </w:rPr>
        <w:t xml:space="preserve"> plnenia podľa tejto</w:t>
      </w:r>
      <w:r w:rsidRPr="00AD1D66">
        <w:rPr>
          <w:rFonts w:ascii="Garamond" w:hAnsi="Garamond"/>
        </w:rPr>
        <w:t xml:space="preserve"> Zmluvy a každá zmena Subdodávateľa bez predchádzajúceho písomného súhlasu </w:t>
      </w:r>
      <w:r>
        <w:rPr>
          <w:rFonts w:ascii="Garamond" w:hAnsi="Garamond"/>
        </w:rPr>
        <w:t>Prevádzkovateľa</w:t>
      </w:r>
      <w:r w:rsidRPr="00AD1D66">
        <w:rPr>
          <w:rFonts w:ascii="Garamond" w:hAnsi="Garamond"/>
        </w:rPr>
        <w:t xml:space="preserve"> sa považuje za podstatné porušenie Zmluvy</w:t>
      </w:r>
      <w:r w:rsidRPr="00ED3B19">
        <w:rPr>
          <w:rFonts w:ascii="Garamond" w:hAnsi="Garamond"/>
        </w:rPr>
        <w:t>.</w:t>
      </w:r>
      <w:r w:rsidRPr="00AD1D66">
        <w:rPr>
          <w:rFonts w:ascii="Garamond" w:hAnsi="Garamond"/>
        </w:rPr>
        <w:t xml:space="preserve"> </w:t>
      </w:r>
    </w:p>
    <w:p w14:paraId="48691106" w14:textId="0868F78E" w:rsidR="00A60D87" w:rsidRPr="00AD1D66" w:rsidRDefault="00A60D87" w:rsidP="000B3683">
      <w:pPr>
        <w:pStyle w:val="Odsekzoznamu"/>
        <w:numPr>
          <w:ilvl w:val="0"/>
          <w:numId w:val="20"/>
        </w:numPr>
        <w:spacing w:after="60" w:line="276" w:lineRule="auto"/>
        <w:contextualSpacing w:val="0"/>
        <w:jc w:val="both"/>
        <w:rPr>
          <w:rFonts w:ascii="Garamond" w:hAnsi="Garamond"/>
        </w:rPr>
      </w:pPr>
      <w:r>
        <w:rPr>
          <w:rFonts w:ascii="Garamond" w:hAnsi="Garamond"/>
        </w:rPr>
        <w:lastRenderedPageBreak/>
        <w:t>Prevádzkovateľ</w:t>
      </w:r>
      <w:r w:rsidRPr="00AD1D66">
        <w:rPr>
          <w:rFonts w:ascii="Garamond" w:hAnsi="Garamond"/>
        </w:rPr>
        <w:t xml:space="preserve"> podpisom </w:t>
      </w:r>
      <w:r>
        <w:rPr>
          <w:rFonts w:ascii="Garamond" w:hAnsi="Garamond"/>
        </w:rPr>
        <w:t xml:space="preserve">tejto </w:t>
      </w:r>
      <w:r w:rsidRPr="00AD1D66">
        <w:rPr>
          <w:rFonts w:ascii="Garamond" w:hAnsi="Garamond"/>
        </w:rPr>
        <w:t xml:space="preserve">Zmluvy akceptuje Subdodávateľov </w:t>
      </w:r>
      <w:r w:rsidRPr="007302EE">
        <w:rPr>
          <w:rFonts w:ascii="Garamond" w:hAnsi="Garamond"/>
        </w:rPr>
        <w:t>Poskytovateľ</w:t>
      </w:r>
      <w:r>
        <w:rPr>
          <w:rFonts w:ascii="Garamond" w:hAnsi="Garamond"/>
        </w:rPr>
        <w:t>a</w:t>
      </w:r>
      <w:r w:rsidRPr="00AD1D66">
        <w:rPr>
          <w:rFonts w:ascii="Garamond" w:hAnsi="Garamond"/>
        </w:rPr>
        <w:t>, ktorých uviedol v</w:t>
      </w:r>
      <w:r>
        <w:rPr>
          <w:rFonts w:ascii="Garamond" w:hAnsi="Garamond"/>
        </w:rPr>
        <w:t> </w:t>
      </w:r>
      <w:r w:rsidR="002937A9">
        <w:rPr>
          <w:rFonts w:ascii="Garamond" w:hAnsi="Garamond"/>
        </w:rPr>
        <w:t>Z</w:t>
      </w:r>
      <w:r w:rsidR="002937A9" w:rsidRPr="00AD1D66">
        <w:rPr>
          <w:rFonts w:ascii="Garamond" w:hAnsi="Garamond"/>
        </w:rPr>
        <w:t xml:space="preserve">ozname </w:t>
      </w:r>
      <w:r w:rsidRPr="00AD1D66">
        <w:rPr>
          <w:rFonts w:ascii="Garamond" w:hAnsi="Garamond"/>
        </w:rPr>
        <w:t>subdodávateľov</w:t>
      </w:r>
      <w:r w:rsidR="002937A9">
        <w:rPr>
          <w:rFonts w:ascii="Garamond" w:hAnsi="Garamond"/>
        </w:rPr>
        <w:t xml:space="preserve"> podľa Prílohy </w:t>
      </w:r>
      <w:r w:rsidR="0063530B">
        <w:rPr>
          <w:rFonts w:ascii="Garamond" w:hAnsi="Garamond"/>
        </w:rPr>
        <w:t>č. 3</w:t>
      </w:r>
      <w:r w:rsidR="002937A9">
        <w:rPr>
          <w:rFonts w:ascii="Garamond" w:hAnsi="Garamond"/>
        </w:rPr>
        <w:t xml:space="preserve"> Zmluvy</w:t>
      </w:r>
      <w:r w:rsidRPr="00AD1D66">
        <w:rPr>
          <w:rFonts w:ascii="Garamond" w:hAnsi="Garamond"/>
        </w:rPr>
        <w:t>, ktorí majú v registri partnerov verejného sektora podľa § 11 Z</w:t>
      </w:r>
      <w:r>
        <w:rPr>
          <w:rFonts w:ascii="Garamond" w:hAnsi="Garamond"/>
        </w:rPr>
        <w:t xml:space="preserve">ákona o verejnom obstarávaní </w:t>
      </w:r>
      <w:r w:rsidRPr="00AD1D66">
        <w:rPr>
          <w:rFonts w:ascii="Garamond" w:hAnsi="Garamond"/>
        </w:rPr>
        <w:t>zapísaných konečných užívateľov výhod a ktorí spĺňajú podmienky účasti týkajúce sa osobného postavenia a neexistujú u neho dôvody na vylúčenie podľa § 40 ods. 6 písm. a)</w:t>
      </w:r>
      <w:r w:rsidR="000B3683">
        <w:rPr>
          <w:rFonts w:ascii="Garamond" w:hAnsi="Garamond"/>
        </w:rPr>
        <w:t> </w:t>
      </w:r>
      <w:r w:rsidRPr="00AD1D66">
        <w:rPr>
          <w:rFonts w:ascii="Garamond" w:hAnsi="Garamond"/>
        </w:rPr>
        <w:t>až</w:t>
      </w:r>
      <w:r w:rsidR="000B3683">
        <w:rPr>
          <w:rFonts w:ascii="Garamond" w:hAnsi="Garamond"/>
        </w:rPr>
        <w:t> </w:t>
      </w:r>
      <w:r w:rsidRPr="00AD1D66">
        <w:rPr>
          <w:rFonts w:ascii="Garamond" w:hAnsi="Garamond"/>
        </w:rPr>
        <w:t>h) a ods. 7 Z</w:t>
      </w:r>
      <w:r>
        <w:rPr>
          <w:rFonts w:ascii="Garamond" w:hAnsi="Garamond"/>
        </w:rPr>
        <w:t>ákona o verejnom obstarávaní</w:t>
      </w:r>
      <w:r w:rsidRPr="00AD1D66">
        <w:rPr>
          <w:rFonts w:ascii="Garamond" w:hAnsi="Garamond"/>
        </w:rPr>
        <w:t xml:space="preserve">, pričom oprávnenie vykonať časť </w:t>
      </w:r>
      <w:r>
        <w:rPr>
          <w:rFonts w:ascii="Garamond" w:hAnsi="Garamond"/>
        </w:rPr>
        <w:t>P</w:t>
      </w:r>
      <w:r w:rsidRPr="00AD1D66">
        <w:rPr>
          <w:rFonts w:ascii="Garamond" w:hAnsi="Garamond"/>
        </w:rPr>
        <w:t>redmetu</w:t>
      </w:r>
      <w:r>
        <w:rPr>
          <w:rFonts w:ascii="Garamond" w:hAnsi="Garamond"/>
        </w:rPr>
        <w:t xml:space="preserve"> plnenia podľa tejto</w:t>
      </w:r>
      <w:r w:rsidRPr="00AD1D66">
        <w:rPr>
          <w:rFonts w:ascii="Garamond" w:hAnsi="Garamond"/>
        </w:rPr>
        <w:t xml:space="preserve"> Zmluvy preukazuje vo vzťahu k tej časti predmetu zákazky, ktorú má </w:t>
      </w:r>
      <w:r>
        <w:rPr>
          <w:rFonts w:ascii="Garamond" w:hAnsi="Garamond"/>
        </w:rPr>
        <w:t>S</w:t>
      </w:r>
      <w:r w:rsidRPr="00AD1D66">
        <w:rPr>
          <w:rFonts w:ascii="Garamond" w:hAnsi="Garamond"/>
        </w:rPr>
        <w:t>ubdodávateľ plniť. Identifikácia Subdodávateľa, predmet a rozsah jeho subdodávok je uvedený v</w:t>
      </w:r>
      <w:r w:rsidR="002937A9">
        <w:rPr>
          <w:rFonts w:ascii="Garamond" w:hAnsi="Garamond"/>
        </w:rPr>
        <w:t> </w:t>
      </w:r>
      <w:r w:rsidRPr="00AD1D66">
        <w:rPr>
          <w:rFonts w:ascii="Garamond" w:hAnsi="Garamond"/>
        </w:rPr>
        <w:t xml:space="preserve">Prílohe </w:t>
      </w:r>
      <w:r w:rsidR="0063530B">
        <w:rPr>
          <w:rFonts w:ascii="Garamond" w:hAnsi="Garamond"/>
        </w:rPr>
        <w:t>č. 3</w:t>
      </w:r>
      <w:r w:rsidRPr="00AD1D66">
        <w:rPr>
          <w:rFonts w:ascii="Garamond" w:hAnsi="Garamond"/>
        </w:rPr>
        <w:t xml:space="preserve"> </w:t>
      </w:r>
      <w:r>
        <w:rPr>
          <w:rFonts w:ascii="Garamond" w:hAnsi="Garamond"/>
        </w:rPr>
        <w:t xml:space="preserve">tejto </w:t>
      </w:r>
      <w:r w:rsidRPr="00AD1D66">
        <w:rPr>
          <w:rFonts w:ascii="Garamond" w:hAnsi="Garamond"/>
        </w:rPr>
        <w:t>Zmluvy. Identifikácia Subdodávateľov podľa predchádzajúcej vety je uvedená v</w:t>
      </w:r>
      <w:r w:rsidR="002937A9">
        <w:rPr>
          <w:rFonts w:ascii="Garamond" w:hAnsi="Garamond"/>
        </w:rPr>
        <w:t> </w:t>
      </w:r>
      <w:r w:rsidRPr="00AD1D66">
        <w:rPr>
          <w:rFonts w:ascii="Garamond" w:hAnsi="Garamond"/>
        </w:rPr>
        <w:t xml:space="preserve">rozsahu: konkrétna časť </w:t>
      </w:r>
      <w:r>
        <w:rPr>
          <w:rFonts w:ascii="Garamond" w:hAnsi="Garamond"/>
        </w:rPr>
        <w:t>P</w:t>
      </w:r>
      <w:r w:rsidRPr="00AD1D66">
        <w:rPr>
          <w:rFonts w:ascii="Garamond" w:hAnsi="Garamond"/>
        </w:rPr>
        <w:t xml:space="preserve">redmetu </w:t>
      </w:r>
      <w:r>
        <w:rPr>
          <w:rFonts w:ascii="Garamond" w:hAnsi="Garamond"/>
        </w:rPr>
        <w:t xml:space="preserve">plnenia podľa tejto </w:t>
      </w:r>
      <w:r w:rsidRPr="00AD1D66">
        <w:rPr>
          <w:rFonts w:ascii="Garamond" w:hAnsi="Garamond"/>
        </w:rPr>
        <w:t>Zmluvy, ktorú má Subdodávateľ vykonať, identifikačné údaje navrhovaného Subdodávateľa, vrátane údajov o osobe oprávnenej konať za</w:t>
      </w:r>
      <w:r w:rsidR="002937A9">
        <w:rPr>
          <w:rFonts w:ascii="Garamond" w:hAnsi="Garamond"/>
        </w:rPr>
        <w:t> </w:t>
      </w:r>
      <w:r w:rsidRPr="00AD1D66">
        <w:rPr>
          <w:rFonts w:ascii="Garamond" w:hAnsi="Garamond"/>
        </w:rPr>
        <w:t>Subdodávateľa v rozsahu meno a</w:t>
      </w:r>
      <w:r>
        <w:rPr>
          <w:rFonts w:ascii="Garamond" w:hAnsi="Garamond"/>
        </w:rPr>
        <w:t> </w:t>
      </w:r>
      <w:r w:rsidRPr="00AD1D66">
        <w:rPr>
          <w:rFonts w:ascii="Garamond" w:hAnsi="Garamond"/>
        </w:rPr>
        <w:t>priezvisko, adresa pobytu, dátum narodenia.</w:t>
      </w:r>
    </w:p>
    <w:p w14:paraId="2DEA5C90" w14:textId="62F307E2" w:rsidR="00AB4711" w:rsidRPr="00061B27" w:rsidRDefault="00A60D87" w:rsidP="000B3683">
      <w:pPr>
        <w:pStyle w:val="Odsekzoznamu"/>
        <w:numPr>
          <w:ilvl w:val="0"/>
          <w:numId w:val="20"/>
        </w:numPr>
        <w:spacing w:after="60" w:line="276" w:lineRule="auto"/>
        <w:contextualSpacing w:val="0"/>
        <w:jc w:val="both"/>
        <w:rPr>
          <w:rFonts w:ascii="Garamond" w:hAnsi="Garamond"/>
        </w:rPr>
      </w:pPr>
      <w:r>
        <w:rPr>
          <w:rFonts w:ascii="Garamond" w:hAnsi="Garamond"/>
        </w:rPr>
        <w:t>Poskytovateľ</w:t>
      </w:r>
      <w:r w:rsidRPr="00AD1D66">
        <w:rPr>
          <w:rFonts w:ascii="Garamond" w:hAnsi="Garamond"/>
        </w:rPr>
        <w:t xml:space="preserve"> je povinný bezodkladne oznámiť </w:t>
      </w:r>
      <w:r>
        <w:rPr>
          <w:rFonts w:ascii="Garamond" w:hAnsi="Garamond"/>
        </w:rPr>
        <w:t>Prevádzkovateľovi</w:t>
      </w:r>
      <w:r w:rsidRPr="00AD1D66">
        <w:rPr>
          <w:rFonts w:ascii="Garamond" w:hAnsi="Garamond"/>
        </w:rPr>
        <w:t xml:space="preserve"> akúkoľvek zmenu údajov o</w:t>
      </w:r>
      <w:r w:rsidR="000B3683">
        <w:rPr>
          <w:rFonts w:ascii="Garamond" w:hAnsi="Garamond"/>
        </w:rPr>
        <w:t> </w:t>
      </w:r>
      <w:r w:rsidRPr="00AD1D66">
        <w:rPr>
          <w:rFonts w:ascii="Garamond" w:hAnsi="Garamond"/>
        </w:rPr>
        <w:t xml:space="preserve">Subdodávateľovi. V prípade zmeny Subdodávateľa počas trvania </w:t>
      </w:r>
      <w:r>
        <w:rPr>
          <w:rFonts w:ascii="Garamond" w:hAnsi="Garamond"/>
        </w:rPr>
        <w:t xml:space="preserve">tejto </w:t>
      </w:r>
      <w:r w:rsidRPr="00AD1D66">
        <w:rPr>
          <w:rFonts w:ascii="Garamond" w:hAnsi="Garamond"/>
        </w:rPr>
        <w:t>Zmluvy, musí Subdodávateľ, ktorého sa návrh na zmenu týka, byť zapísaný v registri partnerov verejného sektora podľa § 11 Z</w:t>
      </w:r>
      <w:r>
        <w:rPr>
          <w:rFonts w:ascii="Garamond" w:hAnsi="Garamond"/>
        </w:rPr>
        <w:t>ákona o verejnom obstarávaní</w:t>
      </w:r>
      <w:r w:rsidRPr="00AD1D66">
        <w:rPr>
          <w:rFonts w:ascii="Garamond" w:hAnsi="Garamond"/>
        </w:rPr>
        <w:t>, musí spĺňať podmienky účasti týkajúce sa osobného postavenia a nesmú u</w:t>
      </w:r>
      <w:r w:rsidR="000B3683">
        <w:rPr>
          <w:rFonts w:ascii="Garamond" w:hAnsi="Garamond"/>
        </w:rPr>
        <w:t> </w:t>
      </w:r>
      <w:r w:rsidRPr="00AD1D66">
        <w:rPr>
          <w:rFonts w:ascii="Garamond" w:hAnsi="Garamond"/>
        </w:rPr>
        <w:t>neho existovať dôvody na vylúčenie podľa § 40 ods. 6 písm. a) až h) a ods. 7 Z</w:t>
      </w:r>
      <w:r>
        <w:rPr>
          <w:rFonts w:ascii="Garamond" w:hAnsi="Garamond"/>
        </w:rPr>
        <w:t>ákona o verejnom obstarávaní</w:t>
      </w:r>
      <w:r w:rsidRPr="00AD1D66">
        <w:rPr>
          <w:rFonts w:ascii="Garamond" w:hAnsi="Garamond"/>
        </w:rPr>
        <w:t xml:space="preserve">, pričom oprávnenie vykonať časť predmetu Zmluvy preukazuje vo vzťahu k tej časti predmetu zákazky, ktorú má Subdodávateľ plniť. </w:t>
      </w:r>
      <w:r>
        <w:rPr>
          <w:rFonts w:ascii="Garamond" w:hAnsi="Garamond"/>
        </w:rPr>
        <w:t>Poskytovateľ</w:t>
      </w:r>
      <w:r w:rsidRPr="00AD1D66">
        <w:rPr>
          <w:rFonts w:ascii="Garamond" w:hAnsi="Garamond"/>
        </w:rPr>
        <w:t xml:space="preserve"> je povinný </w:t>
      </w:r>
      <w:r>
        <w:rPr>
          <w:rFonts w:ascii="Garamond" w:hAnsi="Garamond"/>
        </w:rPr>
        <w:t>Prevádzkovateľovi</w:t>
      </w:r>
      <w:r w:rsidRPr="00AD1D66">
        <w:rPr>
          <w:rFonts w:ascii="Garamond" w:hAnsi="Garamond"/>
        </w:rPr>
        <w:t xml:space="preserve"> najneskôr</w:t>
      </w:r>
      <w:r>
        <w:rPr>
          <w:rFonts w:ascii="Garamond" w:hAnsi="Garamond"/>
        </w:rPr>
        <w:t xml:space="preserve"> 3</w:t>
      </w:r>
      <w:r w:rsidRPr="00AD1D66">
        <w:rPr>
          <w:rFonts w:ascii="Garamond" w:hAnsi="Garamond"/>
        </w:rPr>
        <w:t xml:space="preserve"> </w:t>
      </w:r>
      <w:r>
        <w:rPr>
          <w:rFonts w:ascii="Garamond" w:hAnsi="Garamond"/>
        </w:rPr>
        <w:t>(</w:t>
      </w:r>
      <w:r w:rsidRPr="00AD1D66">
        <w:rPr>
          <w:rFonts w:ascii="Garamond" w:hAnsi="Garamond"/>
        </w:rPr>
        <w:t>tri</w:t>
      </w:r>
      <w:r>
        <w:rPr>
          <w:rFonts w:ascii="Garamond" w:hAnsi="Garamond"/>
        </w:rPr>
        <w:t>)</w:t>
      </w:r>
      <w:r w:rsidRPr="00AD1D66">
        <w:rPr>
          <w:rFonts w:ascii="Garamond" w:hAnsi="Garamond"/>
        </w:rPr>
        <w:t xml:space="preserve"> </w:t>
      </w:r>
      <w:r>
        <w:rPr>
          <w:rFonts w:ascii="Garamond" w:hAnsi="Garamond"/>
        </w:rPr>
        <w:t>p</w:t>
      </w:r>
      <w:r w:rsidRPr="00AD1D66">
        <w:rPr>
          <w:rFonts w:ascii="Garamond" w:hAnsi="Garamond"/>
        </w:rPr>
        <w:t xml:space="preserve">racovné dni pred zmenou Subdodávateľa, predložiť písomné oznámenie o zmene Subdodávateľa, ktoré bude obsahovať minimálne: konkrétna časť </w:t>
      </w:r>
      <w:r>
        <w:rPr>
          <w:rFonts w:ascii="Garamond" w:hAnsi="Garamond"/>
        </w:rPr>
        <w:t>P</w:t>
      </w:r>
      <w:r w:rsidRPr="00AD1D66">
        <w:rPr>
          <w:rFonts w:ascii="Garamond" w:hAnsi="Garamond"/>
        </w:rPr>
        <w:t xml:space="preserve">redmetu </w:t>
      </w:r>
      <w:r>
        <w:rPr>
          <w:rFonts w:ascii="Garamond" w:hAnsi="Garamond"/>
        </w:rPr>
        <w:t xml:space="preserve">plnenia podľa tejto </w:t>
      </w:r>
      <w:r w:rsidRPr="00AD1D66">
        <w:rPr>
          <w:rFonts w:ascii="Garamond" w:hAnsi="Garamond"/>
        </w:rPr>
        <w:t>Zmluvy, ktorú má Subdodávateľ vykonať, identifikačné údaje navrhovaného Subdodávateľa, vrátane údajov o osobe oprávnenej konať za Subdodávateľa v rozsahu meno a priezvisko, adresa pobytu, dátum narodenia a preukázanie, že</w:t>
      </w:r>
      <w:r>
        <w:rPr>
          <w:rFonts w:ascii="Garamond" w:hAnsi="Garamond"/>
        </w:rPr>
        <w:t> </w:t>
      </w:r>
      <w:r w:rsidRPr="00AD1D66">
        <w:rPr>
          <w:rFonts w:ascii="Garamond" w:hAnsi="Garamond"/>
        </w:rPr>
        <w:t>navrhovaný Subdodávateľ spĺňa podmienky účasti týkajúce sa osobného postavenia podľa § 32 ods. 1 Z</w:t>
      </w:r>
      <w:r>
        <w:rPr>
          <w:rFonts w:ascii="Garamond" w:hAnsi="Garamond"/>
        </w:rPr>
        <w:t>ákona o verejnom obstarávaní.</w:t>
      </w:r>
    </w:p>
    <w:p w14:paraId="2CA58015" w14:textId="4B8BEFA1" w:rsidR="00A1759B" w:rsidRPr="0057015C" w:rsidRDefault="00A1759B" w:rsidP="00A1759B">
      <w:pPr>
        <w:spacing w:before="240" w:after="0" w:line="276" w:lineRule="auto"/>
        <w:jc w:val="center"/>
        <w:rPr>
          <w:rFonts w:ascii="Garamond" w:hAnsi="Garamond"/>
          <w:b/>
          <w:bCs/>
        </w:rPr>
      </w:pPr>
      <w:bookmarkStart w:id="96" w:name="_Toc83645500"/>
      <w:bookmarkStart w:id="97" w:name="_Toc83645501"/>
      <w:bookmarkEnd w:id="92"/>
      <w:bookmarkEnd w:id="93"/>
      <w:bookmarkEnd w:id="96"/>
      <w:r w:rsidRPr="0057015C">
        <w:rPr>
          <w:rFonts w:ascii="Garamond" w:hAnsi="Garamond"/>
          <w:b/>
          <w:bCs/>
        </w:rPr>
        <w:t>ČLÁNO</w:t>
      </w:r>
      <w:r w:rsidR="00750321">
        <w:rPr>
          <w:rFonts w:ascii="Garamond" w:hAnsi="Garamond"/>
          <w:b/>
          <w:bCs/>
        </w:rPr>
        <w:t>X</w:t>
      </w:r>
      <w:r>
        <w:rPr>
          <w:rFonts w:ascii="Garamond" w:hAnsi="Garamond"/>
          <w:b/>
          <w:bCs/>
        </w:rPr>
        <w:t>IV</w:t>
      </w:r>
      <w:r w:rsidRPr="0057015C">
        <w:rPr>
          <w:rFonts w:ascii="Garamond" w:hAnsi="Garamond"/>
          <w:b/>
          <w:bCs/>
        </w:rPr>
        <w:t>.</w:t>
      </w:r>
    </w:p>
    <w:p w14:paraId="5175492A" w14:textId="76C562A8" w:rsidR="000057B4" w:rsidRPr="000057B4" w:rsidRDefault="000057B4" w:rsidP="000057B4">
      <w:pPr>
        <w:pStyle w:val="Nadpis1"/>
        <w:numPr>
          <w:ilvl w:val="0"/>
          <w:numId w:val="0"/>
        </w:numPr>
        <w:spacing w:before="0" w:after="120"/>
      </w:pPr>
      <w:bookmarkStart w:id="98" w:name="_Toc85708410"/>
      <w:bookmarkStart w:id="99" w:name="_Toc86320960"/>
      <w:r>
        <w:t>OSOBITNÉ USTANOVENIA</w:t>
      </w:r>
      <w:bookmarkEnd w:id="97"/>
      <w:bookmarkEnd w:id="98"/>
      <w:bookmarkEnd w:id="99"/>
    </w:p>
    <w:p w14:paraId="189056CB" w14:textId="77777777"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bookmarkStart w:id="100" w:name="_Hlk83217982"/>
      <w:bookmarkStart w:id="101" w:name="_Hlk83217641"/>
      <w:r w:rsidRPr="00061B27">
        <w:rPr>
          <w:rFonts w:ascii="Garamond" w:eastAsia="Calibri" w:hAnsi="Garamond" w:cs="Times New Roman"/>
          <w:lang w:eastAsia="x-none"/>
        </w:rPr>
        <w:t>Zmluvné strany týmto vyhlasujú, že:</w:t>
      </w:r>
    </w:p>
    <w:p w14:paraId="745E7951" w14:textId="20825B85"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na ich majetok nebol ku dňu uzavretia tejto Zmluvy vyhlásený konkurz alebo povolená  reštrukturalizácia, resp. obdobné konania, a že si nie sú vedomí žiadnych skutočností nasvedčujúcich </w:t>
      </w:r>
      <w:r w:rsidRPr="00061B27">
        <w:rPr>
          <w:rFonts w:ascii="Garamond" w:eastAsia="Calibri" w:hAnsi="Garamond" w:cs="Times New Roman"/>
          <w:sz w:val="20"/>
          <w:szCs w:val="20"/>
          <w:lang w:val="cs-CZ" w:eastAsia="x-none"/>
        </w:rPr>
        <w:t>tomu</w:t>
      </w:r>
      <w:r w:rsidRPr="00061B27">
        <w:rPr>
          <w:rFonts w:ascii="Garamond" w:eastAsia="Calibri" w:hAnsi="Garamond" w:cs="Times New Roman"/>
          <w:lang w:eastAsia="x-none"/>
        </w:rPr>
        <w:t>, že by v budúcnosti mohlo dôjsť k podaniu návrhu na začatie konkurzu alebo reštrukturalizácie na ich  majetok;</w:t>
      </w:r>
    </w:p>
    <w:p w14:paraId="676114E1" w14:textId="65A676B4" w:rsidR="00061B27" w:rsidRPr="00257A27" w:rsidRDefault="00061B27" w:rsidP="000B3683">
      <w:pPr>
        <w:numPr>
          <w:ilvl w:val="0"/>
          <w:numId w:val="44"/>
        </w:numPr>
        <w:spacing w:after="60" w:line="276" w:lineRule="auto"/>
        <w:jc w:val="both"/>
        <w:rPr>
          <w:rFonts w:ascii="Garamond" w:eastAsia="Calibri" w:hAnsi="Garamond" w:cs="Times New Roman"/>
          <w:lang w:eastAsia="x-none"/>
        </w:rPr>
      </w:pPr>
      <w:r w:rsidRPr="00257A27">
        <w:rPr>
          <w:rFonts w:ascii="Garamond" w:eastAsia="Calibri" w:hAnsi="Garamond" w:cs="Times New Roman"/>
          <w:lang w:eastAsia="x-none"/>
        </w:rPr>
        <w:t xml:space="preserve">voči nim nie je ku dňu uzavretia tejto Zmluvy vedené exekučné konanie, konanie o výkon rozhodnutia alebo dobrovoľná dražba na základe návrhu tretej osoby, na základe ktorých by mohlo dôjsť k scudzeniu akéhokoľvek majetku ktorejkoľvek zo Zmluvných strán v akejkoľvek forme v prospech akejkoľvek tretej osoby a v takom rozsahu, že by to mohlo priamym spôsobom ohroziť </w:t>
      </w:r>
      <w:r w:rsidR="00257A27" w:rsidRPr="00257A27">
        <w:rPr>
          <w:rFonts w:ascii="Garamond" w:eastAsia="Calibri" w:hAnsi="Garamond" w:cs="Times New Roman"/>
          <w:lang w:eastAsia="x-none"/>
        </w:rPr>
        <w:t>plnenie</w:t>
      </w:r>
      <w:r w:rsidRPr="00257A27">
        <w:rPr>
          <w:rFonts w:ascii="Garamond" w:eastAsia="Calibri" w:hAnsi="Garamond" w:cs="Times New Roman"/>
          <w:lang w:eastAsia="x-none"/>
        </w:rPr>
        <w:t xml:space="preserve"> povinností Zmluvných strany podľa tejto Zmluvy, resp. že si nie sú vedomí žiadnych skutočností nasvedčujúcich tomu, že by v budúcnosti mohlo dôjsť k začatiu takýchto konaní;</w:t>
      </w:r>
    </w:p>
    <w:p w14:paraId="126AF0B4" w14:textId="77777777"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voči nim nie je ku dňu uzavretia tejto Zmluvy vedené exekučné konanie alebo konanie o výkon rozhodnutia z titulu nedoplatkov v súvislosti s neplnením daňových, colných  alebo odvodových povinností ktorejkoľvek zo Zmluvných strán, na základe ktorého (tohto konania) by mohlo dôjsť k scudzeniu akéhokoľvek majetku ktorejkoľvek zo Zmluvných strán v akejkoľvek forme v prospech </w:t>
      </w:r>
      <w:r w:rsidRPr="00061B27">
        <w:rPr>
          <w:rFonts w:ascii="Garamond" w:eastAsia="Calibri" w:hAnsi="Garamond" w:cs="Times New Roman"/>
          <w:sz w:val="20"/>
          <w:szCs w:val="20"/>
          <w:lang w:eastAsia="x-none"/>
        </w:rPr>
        <w:t>akejkoľvek</w:t>
      </w:r>
      <w:r w:rsidRPr="00061B27">
        <w:rPr>
          <w:rFonts w:ascii="Garamond" w:eastAsia="Calibri" w:hAnsi="Garamond" w:cs="Times New Roman"/>
          <w:lang w:eastAsia="x-none"/>
        </w:rPr>
        <w:t xml:space="preserve"> tretej osoby a v takom rozsahu, že by to mohlo priamym spôsobom ohroziť plnenie povinností Zmluvnej strany podľa tejto Zmluvy, resp. že si nie sú vedomí žiadnych skutočností nasvedčujúcich tomu, že by v budúcnosti mohlo dôjsť k začatiu takýchto konaní;</w:t>
      </w:r>
    </w:p>
    <w:p w14:paraId="2BA0F1A0" w14:textId="77777777"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im nie je </w:t>
      </w:r>
      <w:r w:rsidRPr="00061B27">
        <w:rPr>
          <w:rFonts w:ascii="Garamond" w:eastAsia="Calibri" w:hAnsi="Garamond" w:cs="Times New Roman"/>
          <w:sz w:val="20"/>
          <w:szCs w:val="20"/>
          <w:lang w:val="cs-CZ" w:eastAsia="x-none"/>
        </w:rPr>
        <w:t>známe</w:t>
      </w:r>
      <w:r w:rsidRPr="00061B27">
        <w:rPr>
          <w:rFonts w:ascii="Garamond" w:eastAsia="Calibri" w:hAnsi="Garamond" w:cs="Times New Roman"/>
          <w:lang w:eastAsia="x-none"/>
        </w:rPr>
        <w:t xml:space="preserve">, že ku dňu uzavretia tejto Zmluvy bol vyhlásený konkurz, povolená reštrukturalizácia, vedená exekúcia z akéhokoľvek titulu alebo dobrovoľná dražba, a na majetok tretej osoby, pokiaľ by takéto konania mohli priamym spôsobom ohroziť plnenie povinností </w:t>
      </w:r>
      <w:r w:rsidRPr="00061B27">
        <w:rPr>
          <w:rFonts w:ascii="Garamond" w:eastAsia="Calibri" w:hAnsi="Garamond" w:cs="Times New Roman"/>
          <w:lang w:eastAsia="x-none"/>
        </w:rPr>
        <w:lastRenderedPageBreak/>
        <w:t>ktorejkoľvek zo Zmluvných strán podľa tejto Zmluvy, resp. že si nie sú vedomí žiadnych skutočností nasvedčujúcich tomu, že by v budúcnosti mohlo dôjsť k začatiu takýchto konaní;</w:t>
      </w:r>
    </w:p>
    <w:p w14:paraId="58623E7F" w14:textId="30C88560"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ku dňu uzavretia tejto Zmluvy nie sú insolventní alebo neschopní platiť akékoľvek svoje peňažné záväzky voči</w:t>
      </w:r>
      <w:r w:rsidR="00257A27">
        <w:rPr>
          <w:rFonts w:ascii="Garamond" w:eastAsia="Calibri" w:hAnsi="Garamond" w:cs="Times New Roman"/>
          <w:lang w:eastAsia="x-none"/>
        </w:rPr>
        <w:t xml:space="preserve"> svojim</w:t>
      </w:r>
      <w:r w:rsidRPr="00061B27">
        <w:rPr>
          <w:rFonts w:ascii="Garamond" w:eastAsia="Calibri" w:hAnsi="Garamond" w:cs="Times New Roman"/>
          <w:lang w:eastAsia="x-none"/>
        </w:rPr>
        <w:t xml:space="preserve"> veriteľom v termíne ich splatnosti, resp. že je nepravdepodobné, že nedodržia taký záväzok vyplývajúci z inej Zmluvy dohodnutej s ktoroukoľvek treťou osobou, nedodržanie ktorého môže mať priamy vplyv na schopnosť ktorejkoľvek zo Zmluvných strán plniť záväzky podľa tejto Zmluvy, resp. že si nie sú vedomí žiadnych skutočností nasvedčujúcich tomu, že by v budúcnosti mohlo dôjsť k takýmto situáciám;</w:t>
      </w:r>
    </w:p>
    <w:p w14:paraId="4C0470E4" w14:textId="77777777" w:rsidR="00061B27" w:rsidRPr="00061B27" w:rsidRDefault="00061B27" w:rsidP="000B3683">
      <w:pPr>
        <w:numPr>
          <w:ilvl w:val="0"/>
          <w:numId w:val="44"/>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 xml:space="preserve">nie sú im známe žiadne okolnosti obmedzujúce ich oprávnenie uzavrieť túto Zmluvu, najmä že uzatvorenie tejto Zmluvy a vykonávanie práv a plnenie záväzkov z nej vyplývajúcich nie je v rozpore so žiadnym </w:t>
      </w:r>
      <w:r w:rsidRPr="00061B27">
        <w:rPr>
          <w:rFonts w:ascii="Garamond" w:eastAsia="Calibri" w:hAnsi="Garamond" w:cs="Times New Roman"/>
          <w:sz w:val="20"/>
          <w:szCs w:val="20"/>
          <w:lang w:val="cs-CZ" w:eastAsia="x-none"/>
        </w:rPr>
        <w:t>rozhodnutím</w:t>
      </w:r>
      <w:r w:rsidRPr="00061B27">
        <w:rPr>
          <w:rFonts w:ascii="Garamond" w:eastAsia="Calibri" w:hAnsi="Garamond" w:cs="Times New Roman"/>
          <w:lang w:eastAsia="x-none"/>
        </w:rPr>
        <w:t xml:space="preserve"> akéhokoľvek štátneho orgánu a nie je ani viazané na súhlas, povolenie alebo súhlasné vyjadrenie akejkoľvek tretej osoby v zmysle všeobecne záväzných právnych predpisov a pokiaľ áno, že takýto súhlas, povolenie alebo súhlasné vyjadrenie bolo riadne a včas vydané.</w:t>
      </w:r>
    </w:p>
    <w:p w14:paraId="616BC41A" w14:textId="2CAB4514"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Zmluvné strany vyhlasujú, že všetky vyhlásenia uvedené v predchádzajúc</w:t>
      </w:r>
      <w:r w:rsidR="000B3683">
        <w:rPr>
          <w:rFonts w:ascii="Garamond" w:eastAsia="Calibri" w:hAnsi="Garamond" w:cs="Times New Roman"/>
          <w:lang w:eastAsia="x-none"/>
        </w:rPr>
        <w:t>o</w:t>
      </w:r>
      <w:r w:rsidRPr="00061B27">
        <w:rPr>
          <w:rFonts w:ascii="Garamond" w:eastAsia="Calibri" w:hAnsi="Garamond" w:cs="Times New Roman"/>
          <w:lang w:eastAsia="x-none"/>
        </w:rPr>
        <w:t>m bod</w:t>
      </w:r>
      <w:r w:rsidR="000B3683">
        <w:rPr>
          <w:rFonts w:ascii="Garamond" w:eastAsia="Calibri" w:hAnsi="Garamond" w:cs="Times New Roman"/>
          <w:lang w:eastAsia="x-none"/>
        </w:rPr>
        <w:t>e</w:t>
      </w:r>
      <w:r w:rsidRPr="00061B27">
        <w:rPr>
          <w:rFonts w:ascii="Garamond" w:eastAsia="Calibri" w:hAnsi="Garamond" w:cs="Times New Roman"/>
          <w:lang w:eastAsia="x-none"/>
        </w:rPr>
        <w:t xml:space="preserve"> tohto článku Zmluvy sú pravdivé a úplné a zaväzujú sa konať tak, aby riadne plnili všetky povinnosti pre nich z týchto vyhlásení vyplývajúce a aby nenastala žiadna negatívna okolnosť predpokladaná ustanoveniami týchto vyhlásení.</w:t>
      </w:r>
    </w:p>
    <w:p w14:paraId="7E4EFB26" w14:textId="4C2654FC"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Poskytovateľ sa zaväzuje písomne informovať Prevádzkovateľa o všetkých zmenách údajov  zapísaných o Poskytovateľovi v obchodnom, resp. inom registri, prípadne zápise nových údajov tak, že oznámenie o zmene skutočností zapísaných o Poskytovateľovi v obchodnom, resp. inom registri doručí Prevádzkovateľovi do 7 (siedmich) pracovných dní od zápisu zmeny údaja, resp. od zápisu nového údaja do obchodného, resp. iného registra, pričom k tomuto oznámeniu musí byť priložený originál výpisu z obchodného, resp. iného registra.</w:t>
      </w:r>
    </w:p>
    <w:p w14:paraId="3705DB9D" w14:textId="77777777" w:rsidR="00061B27"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7 (siedmich) pracovných dní od takejto zmeny.</w:t>
      </w:r>
    </w:p>
    <w:p w14:paraId="49BF5024" w14:textId="4535BE9D" w:rsidR="000057B4" w:rsidRPr="00061B27" w:rsidRDefault="00061B27" w:rsidP="00061B27">
      <w:pPr>
        <w:numPr>
          <w:ilvl w:val="0"/>
          <w:numId w:val="39"/>
        </w:numPr>
        <w:spacing w:after="60" w:line="276" w:lineRule="auto"/>
        <w:jc w:val="both"/>
        <w:rPr>
          <w:rFonts w:ascii="Garamond" w:eastAsia="Calibri" w:hAnsi="Garamond" w:cs="Times New Roman"/>
          <w:lang w:eastAsia="x-none"/>
        </w:rPr>
      </w:pPr>
      <w:r w:rsidRPr="00061B27">
        <w:rPr>
          <w:rFonts w:ascii="Garamond" w:eastAsia="Calibri" w:hAnsi="Garamond" w:cs="Times New Roman"/>
          <w:lang w:eastAsia="x-none"/>
        </w:rPr>
        <w:t>Ak sa v priebehu platnosti tejto Zmluvy zistia nové skutočnosti, ktoré neboli známe pri uzatváraní tejto Zmluvy, je Poskytovateľ povinný upozorniť Prevádzkovateľa na takú skutočnosť</w:t>
      </w:r>
      <w:bookmarkEnd w:id="100"/>
      <w:r w:rsidR="000057B4" w:rsidRPr="00061B27">
        <w:rPr>
          <w:rFonts w:ascii="Garamond" w:hAnsi="Garamond"/>
        </w:rPr>
        <w:t xml:space="preserve">.  </w:t>
      </w:r>
      <w:bookmarkEnd w:id="101"/>
    </w:p>
    <w:p w14:paraId="59A3C237" w14:textId="4B64F863" w:rsidR="00DD06E9" w:rsidRPr="0034113C" w:rsidRDefault="00DD06E9" w:rsidP="00DD06E9">
      <w:pPr>
        <w:pStyle w:val="Odsekzoznamu"/>
        <w:numPr>
          <w:ilvl w:val="0"/>
          <w:numId w:val="39"/>
        </w:numPr>
        <w:jc w:val="both"/>
        <w:rPr>
          <w:rFonts w:ascii="Garamond" w:eastAsia="Calibri" w:hAnsi="Garamond" w:cs="Times New Roman"/>
          <w:lang w:eastAsia="x-none"/>
        </w:rPr>
      </w:pPr>
      <w:bookmarkStart w:id="102" w:name="_Hlk83631071"/>
      <w:r w:rsidRPr="0034113C">
        <w:rPr>
          <w:rFonts w:ascii="Garamond" w:eastAsia="Calibri" w:hAnsi="Garamond" w:cs="Times New Roman"/>
          <w:lang w:eastAsia="x-none"/>
        </w:rPr>
        <w:t>Poskytovateľ v zmysle § 2 ods. 5 písm. d) zákona č. 315/2016 Z. z. o registri partnerov verejného sektora a o zmene a doplnení niektorých zákonov v znení neskorších predpisov (ďalej ako „</w:t>
      </w:r>
      <w:r w:rsidRPr="000B3683">
        <w:rPr>
          <w:rFonts w:ascii="Garamond" w:eastAsia="Calibri" w:hAnsi="Garamond" w:cs="Times New Roman"/>
          <w:b/>
          <w:bCs/>
          <w:lang w:eastAsia="x-none"/>
        </w:rPr>
        <w:t>Zákon</w:t>
      </w:r>
      <w:r w:rsidRPr="0034113C">
        <w:rPr>
          <w:rFonts w:ascii="Garamond" w:eastAsia="Calibri" w:hAnsi="Garamond" w:cs="Times New Roman"/>
          <w:lang w:eastAsia="x-none"/>
        </w:rPr>
        <w:t xml:space="preserve"> </w:t>
      </w:r>
      <w:r w:rsidRPr="000B3683">
        <w:rPr>
          <w:rFonts w:ascii="Garamond" w:eastAsia="Calibri" w:hAnsi="Garamond" w:cs="Times New Roman"/>
          <w:b/>
          <w:bCs/>
          <w:lang w:eastAsia="x-none"/>
        </w:rPr>
        <w:t>o RPVS</w:t>
      </w:r>
      <w:r w:rsidRPr="0034113C">
        <w:rPr>
          <w:rFonts w:ascii="Garamond" w:eastAsia="Calibri" w:hAnsi="Garamond" w:cs="Times New Roman"/>
          <w:lang w:eastAsia="x-none"/>
        </w:rPr>
        <w:t xml:space="preserve">“) nie je partnerom verejného sektora, preto mu nevzniká povinnosť zápisu v registri partnerov verejného sektora po dobu trvania tejto Zmluvy. Poskytovateľ sa </w:t>
      </w:r>
      <w:r>
        <w:rPr>
          <w:rFonts w:ascii="Garamond" w:eastAsia="Calibri" w:hAnsi="Garamond" w:cs="Times New Roman"/>
          <w:lang w:eastAsia="x-none"/>
        </w:rPr>
        <w:t xml:space="preserve">však </w:t>
      </w:r>
      <w:r w:rsidRPr="0034113C">
        <w:rPr>
          <w:rFonts w:ascii="Garamond" w:eastAsia="Calibri" w:hAnsi="Garamond" w:cs="Times New Roman"/>
          <w:lang w:eastAsia="x-none"/>
        </w:rPr>
        <w:t xml:space="preserve">zaväzuje zabezpečiť, aby jeho subdodávatelia v zmysle § 2 ods. 1 písm. a) bod 7 Zákona o RPVS boli riadne zapísaní v registri partnerov verejného sektora po dobu trvania subdodávateľskej Zmluvy, ak im taká povinnosť vyplýva zo Zákona o RPVS. </w:t>
      </w:r>
      <w:r>
        <w:rPr>
          <w:rFonts w:ascii="Garamond" w:eastAsia="Calibri" w:hAnsi="Garamond" w:cs="Times New Roman"/>
          <w:lang w:eastAsia="x-none"/>
        </w:rPr>
        <w:t>Poskytovateľ</w:t>
      </w:r>
      <w:r w:rsidRPr="0034113C">
        <w:rPr>
          <w:rFonts w:ascii="Garamond" w:eastAsia="Calibri" w:hAnsi="Garamond" w:cs="Times New Roman"/>
          <w:lang w:eastAsia="x-none"/>
        </w:rPr>
        <w:t xml:space="preserve"> je povinný na požiadanie </w:t>
      </w:r>
      <w:r>
        <w:rPr>
          <w:rFonts w:ascii="Garamond" w:eastAsia="Calibri" w:hAnsi="Garamond" w:cs="Times New Roman"/>
          <w:lang w:eastAsia="x-none"/>
        </w:rPr>
        <w:t>Prevádzkovateľa ako</w:t>
      </w:r>
      <w:r w:rsidRPr="0034113C">
        <w:rPr>
          <w:rFonts w:ascii="Garamond" w:eastAsia="Calibri" w:hAnsi="Garamond" w:cs="Times New Roman"/>
          <w:lang w:eastAsia="x-none"/>
        </w:rPr>
        <w:t xml:space="preserve"> verejného obstarávateľa predložiť všetky </w:t>
      </w:r>
      <w:r w:rsidR="00D0235D">
        <w:rPr>
          <w:rFonts w:ascii="Garamond" w:eastAsia="Calibri" w:hAnsi="Garamond" w:cs="Times New Roman"/>
          <w:lang w:eastAsia="x-none"/>
        </w:rPr>
        <w:t>z</w:t>
      </w:r>
      <w:r w:rsidR="00D0235D" w:rsidRPr="0034113C">
        <w:rPr>
          <w:rFonts w:ascii="Garamond" w:eastAsia="Calibri" w:hAnsi="Garamond" w:cs="Times New Roman"/>
          <w:lang w:eastAsia="x-none"/>
        </w:rPr>
        <w:t xml:space="preserve">mluvy </w:t>
      </w:r>
      <w:r w:rsidR="00D0235D">
        <w:rPr>
          <w:rFonts w:ascii="Garamond" w:eastAsia="Calibri" w:hAnsi="Garamond" w:cs="Times New Roman"/>
          <w:lang w:eastAsia="x-none"/>
        </w:rPr>
        <w:t xml:space="preserve">uzavreté </w:t>
      </w:r>
      <w:r w:rsidRPr="0034113C">
        <w:rPr>
          <w:rFonts w:ascii="Garamond" w:eastAsia="Calibri" w:hAnsi="Garamond" w:cs="Times New Roman"/>
          <w:lang w:eastAsia="x-none"/>
        </w:rPr>
        <w:t>so svojimi subdodávateľmi. Porušenie ktorejkoľvek z</w:t>
      </w:r>
      <w:r>
        <w:rPr>
          <w:rFonts w:ascii="Garamond" w:eastAsia="Calibri" w:hAnsi="Garamond" w:cs="Times New Roman"/>
          <w:lang w:eastAsia="x-none"/>
        </w:rPr>
        <w:t> </w:t>
      </w:r>
      <w:r w:rsidRPr="0034113C">
        <w:rPr>
          <w:rFonts w:ascii="Garamond" w:eastAsia="Calibri" w:hAnsi="Garamond" w:cs="Times New Roman"/>
          <w:lang w:eastAsia="x-none"/>
        </w:rPr>
        <w:t xml:space="preserve">povinností </w:t>
      </w:r>
      <w:r>
        <w:rPr>
          <w:rFonts w:ascii="Garamond" w:eastAsia="Calibri" w:hAnsi="Garamond" w:cs="Times New Roman"/>
          <w:lang w:eastAsia="x-none"/>
        </w:rPr>
        <w:t>Poskytovateľa</w:t>
      </w:r>
      <w:r w:rsidRPr="0034113C">
        <w:rPr>
          <w:rFonts w:ascii="Garamond" w:eastAsia="Calibri" w:hAnsi="Garamond" w:cs="Times New Roman"/>
          <w:lang w:eastAsia="x-none"/>
        </w:rPr>
        <w:t xml:space="preserve"> podľa tohto ustanovenia Zmluvy je jej podstatným porušením a zakladá právo </w:t>
      </w:r>
      <w:r>
        <w:rPr>
          <w:rFonts w:ascii="Garamond" w:eastAsia="Calibri" w:hAnsi="Garamond" w:cs="Times New Roman"/>
          <w:lang w:eastAsia="x-none"/>
        </w:rPr>
        <w:t>Prevádzkovateľa ako</w:t>
      </w:r>
      <w:r w:rsidRPr="0034113C">
        <w:rPr>
          <w:rFonts w:ascii="Garamond" w:eastAsia="Calibri" w:hAnsi="Garamond" w:cs="Times New Roman"/>
          <w:lang w:eastAsia="x-none"/>
        </w:rPr>
        <w:t xml:space="preserve"> verejného obstarávateľa na odstúpenie od tejto Zmluvy s právnymi účinkami ukončenia Zmluvy ex </w:t>
      </w:r>
      <w:proofErr w:type="spellStart"/>
      <w:r w:rsidRPr="0034113C">
        <w:rPr>
          <w:rFonts w:ascii="Garamond" w:eastAsia="Calibri" w:hAnsi="Garamond" w:cs="Times New Roman"/>
          <w:lang w:eastAsia="x-none"/>
        </w:rPr>
        <w:t>tunc</w:t>
      </w:r>
      <w:proofErr w:type="spellEnd"/>
      <w:r w:rsidRPr="0034113C">
        <w:rPr>
          <w:rFonts w:ascii="Garamond" w:eastAsia="Calibri" w:hAnsi="Garamond" w:cs="Times New Roman"/>
          <w:lang w:eastAsia="x-none"/>
        </w:rPr>
        <w:t>.</w:t>
      </w:r>
    </w:p>
    <w:p w14:paraId="06C05B47" w14:textId="5274D27F" w:rsidR="00A1759B" w:rsidRPr="0057015C" w:rsidRDefault="00A1759B" w:rsidP="00A1759B">
      <w:pPr>
        <w:spacing w:before="240" w:after="0" w:line="276" w:lineRule="auto"/>
        <w:jc w:val="center"/>
        <w:rPr>
          <w:rFonts w:ascii="Garamond" w:hAnsi="Garamond"/>
          <w:b/>
          <w:bCs/>
        </w:rPr>
      </w:pPr>
      <w:bookmarkStart w:id="103" w:name="_Toc83645502"/>
      <w:bookmarkStart w:id="104" w:name="_Toc83645503"/>
      <w:bookmarkEnd w:id="102"/>
      <w:bookmarkEnd w:id="103"/>
      <w:r w:rsidRPr="0057015C">
        <w:rPr>
          <w:rFonts w:ascii="Garamond" w:hAnsi="Garamond"/>
          <w:b/>
          <w:bCs/>
        </w:rPr>
        <w:t xml:space="preserve">ČLÁNOK </w:t>
      </w:r>
      <w:r w:rsidR="00750321">
        <w:rPr>
          <w:rFonts w:ascii="Garamond" w:hAnsi="Garamond"/>
          <w:b/>
          <w:bCs/>
        </w:rPr>
        <w:t>X</w:t>
      </w:r>
      <w:r>
        <w:rPr>
          <w:rFonts w:ascii="Garamond" w:hAnsi="Garamond"/>
          <w:b/>
          <w:bCs/>
        </w:rPr>
        <w:t>V</w:t>
      </w:r>
      <w:r w:rsidRPr="0057015C">
        <w:rPr>
          <w:rFonts w:ascii="Garamond" w:hAnsi="Garamond"/>
          <w:b/>
          <w:bCs/>
        </w:rPr>
        <w:t>.</w:t>
      </w:r>
    </w:p>
    <w:p w14:paraId="44C29D8C" w14:textId="1423C12C" w:rsidR="00131725" w:rsidRPr="00A81342" w:rsidRDefault="00131725" w:rsidP="00131725">
      <w:pPr>
        <w:pStyle w:val="Nadpis1"/>
        <w:numPr>
          <w:ilvl w:val="0"/>
          <w:numId w:val="0"/>
        </w:numPr>
        <w:spacing w:before="0" w:after="120"/>
      </w:pPr>
      <w:bookmarkStart w:id="105" w:name="_Toc85708411"/>
      <w:bookmarkStart w:id="106" w:name="_Toc86320961"/>
      <w:r w:rsidRPr="00A81342">
        <w:t>SANKCIE</w:t>
      </w:r>
      <w:bookmarkEnd w:id="104"/>
      <w:bookmarkEnd w:id="105"/>
      <w:bookmarkEnd w:id="106"/>
    </w:p>
    <w:p w14:paraId="70A56B04" w14:textId="30CCEDF3" w:rsidR="007F1ECA" w:rsidRDefault="007F1ECA"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Nárok na zmluvnú pokutu je</w:t>
      </w:r>
      <w:r>
        <w:rPr>
          <w:rFonts w:ascii="Garamond" w:hAnsi="Garamond"/>
        </w:rPr>
        <w:t xml:space="preserve"> potrebné</w:t>
      </w:r>
      <w:r w:rsidRPr="002F2B75">
        <w:rPr>
          <w:rFonts w:ascii="Garamond" w:hAnsi="Garamond"/>
        </w:rPr>
        <w:t xml:space="preserve"> uplatniť písomnou formou. Uplatnením zmluvnej pokuty nezaniká právo na náhradu škody spôsobenej porušením zmluvných povinností. Dohodou o zmluvnej pokute nie je dotknutý nárok </w:t>
      </w:r>
      <w:r>
        <w:rPr>
          <w:rFonts w:ascii="Garamond" w:hAnsi="Garamond"/>
        </w:rPr>
        <w:t>Prevádzkovateľa</w:t>
      </w:r>
      <w:r w:rsidRPr="002F2B75">
        <w:rPr>
          <w:rFonts w:ascii="Garamond" w:hAnsi="Garamond"/>
        </w:rPr>
        <w:t xml:space="preserve"> na náhradu škody vo výške prevyšujúcej zmluvnú pokutu.</w:t>
      </w:r>
      <w:r>
        <w:rPr>
          <w:rFonts w:ascii="Garamond" w:hAnsi="Garamond"/>
        </w:rPr>
        <w:t xml:space="preserve"> Zmluvné pokuty sú splatné do 14 dní odo dňa doručenia písomnej výzvy Prevádzkovateľa.</w:t>
      </w:r>
    </w:p>
    <w:p w14:paraId="28C8A179" w14:textId="56B218C0" w:rsidR="007705DC" w:rsidRPr="004E14B0" w:rsidRDefault="007705DC" w:rsidP="00061B27">
      <w:pPr>
        <w:pStyle w:val="Odsekzoznamu"/>
        <w:numPr>
          <w:ilvl w:val="0"/>
          <w:numId w:val="35"/>
        </w:numPr>
        <w:spacing w:after="120" w:line="276" w:lineRule="auto"/>
        <w:contextualSpacing w:val="0"/>
        <w:jc w:val="both"/>
        <w:rPr>
          <w:rFonts w:ascii="Garamond" w:hAnsi="Garamond"/>
        </w:rPr>
      </w:pPr>
      <w:r w:rsidRPr="004E14B0">
        <w:rPr>
          <w:rFonts w:ascii="Garamond" w:hAnsi="Garamond"/>
        </w:rPr>
        <w:lastRenderedPageBreak/>
        <w:t xml:space="preserve">V prípade, ak sa Poskytovateľ dostane do omeškania a neposkytne výpis transakcií podľa bodu </w:t>
      </w:r>
      <w:r>
        <w:rPr>
          <w:rFonts w:ascii="Garamond" w:hAnsi="Garamond"/>
        </w:rPr>
        <w:t>5.12</w:t>
      </w:r>
      <w:r w:rsidRPr="004E14B0">
        <w:rPr>
          <w:rFonts w:ascii="Garamond" w:hAnsi="Garamond"/>
        </w:rPr>
        <w:t xml:space="preserve"> </w:t>
      </w:r>
      <w:r w:rsidR="00D0235D">
        <w:rPr>
          <w:rFonts w:ascii="Garamond" w:hAnsi="Garamond"/>
        </w:rPr>
        <w:t xml:space="preserve">článku V. </w:t>
      </w:r>
      <w:r w:rsidR="00BA3EDF">
        <w:rPr>
          <w:rFonts w:ascii="Garamond" w:hAnsi="Garamond"/>
        </w:rPr>
        <w:t xml:space="preserve">tejto </w:t>
      </w:r>
      <w:r w:rsidRPr="004E14B0">
        <w:rPr>
          <w:rFonts w:ascii="Garamond" w:hAnsi="Garamond"/>
        </w:rPr>
        <w:t>Zmluvy</w:t>
      </w:r>
      <w:r>
        <w:rPr>
          <w:rFonts w:ascii="Garamond" w:hAnsi="Garamond"/>
        </w:rPr>
        <w:t>,</w:t>
      </w:r>
      <w:r w:rsidRPr="004E14B0">
        <w:rPr>
          <w:rFonts w:ascii="Garamond" w:hAnsi="Garamond"/>
        </w:rPr>
        <w:t xml:space="preserve"> je </w:t>
      </w:r>
      <w:r>
        <w:rPr>
          <w:rFonts w:ascii="Garamond" w:hAnsi="Garamond"/>
        </w:rPr>
        <w:t>Prevádzkovateľ</w:t>
      </w:r>
      <w:r w:rsidRPr="004E14B0">
        <w:rPr>
          <w:rFonts w:ascii="Garamond" w:hAnsi="Garamond"/>
        </w:rPr>
        <w:t xml:space="preserve"> oprávnený požadovať zmluvnú pokutu vo výške 200,- Eur za každý aj</w:t>
      </w:r>
      <w:r>
        <w:rPr>
          <w:rFonts w:ascii="Garamond" w:hAnsi="Garamond"/>
        </w:rPr>
        <w:t> </w:t>
      </w:r>
      <w:r w:rsidRPr="004E14B0">
        <w:rPr>
          <w:rFonts w:ascii="Garamond" w:hAnsi="Garamond"/>
        </w:rPr>
        <w:t>začatý kalendárny deň omeškania.</w:t>
      </w:r>
    </w:p>
    <w:p w14:paraId="19586472" w14:textId="1106BD9F" w:rsidR="007F1ECA" w:rsidRDefault="007F1ECA" w:rsidP="00061B27">
      <w:pPr>
        <w:pStyle w:val="Odsekzoznamu"/>
        <w:numPr>
          <w:ilvl w:val="0"/>
          <w:numId w:val="35"/>
        </w:numPr>
        <w:spacing w:after="60" w:line="276" w:lineRule="auto"/>
        <w:ind w:left="357" w:hanging="357"/>
        <w:contextualSpacing w:val="0"/>
        <w:jc w:val="both"/>
        <w:rPr>
          <w:rFonts w:ascii="Garamond" w:hAnsi="Garamond"/>
        </w:rPr>
      </w:pPr>
      <w:r>
        <w:rPr>
          <w:rFonts w:ascii="Garamond" w:hAnsi="Garamond"/>
        </w:rPr>
        <w:t>Prevádzkovateľ</w:t>
      </w:r>
      <w:r w:rsidRPr="004E14B0">
        <w:rPr>
          <w:rFonts w:ascii="Garamond" w:hAnsi="Garamond"/>
        </w:rPr>
        <w:t xml:space="preserve"> </w:t>
      </w:r>
      <w:r>
        <w:rPr>
          <w:rFonts w:ascii="Garamond" w:hAnsi="Garamond"/>
        </w:rPr>
        <w:t xml:space="preserve">je </w:t>
      </w:r>
      <w:r w:rsidRPr="004E14B0">
        <w:rPr>
          <w:rFonts w:ascii="Garamond" w:hAnsi="Garamond"/>
        </w:rPr>
        <w:t xml:space="preserve">oprávnený požadovať zmluvnú pokutu vo výške </w:t>
      </w:r>
      <w:r w:rsidR="00C53D9E">
        <w:rPr>
          <w:rFonts w:ascii="Garamond" w:hAnsi="Garamond"/>
        </w:rPr>
        <w:t>1</w:t>
      </w:r>
      <w:r w:rsidR="008C50E2">
        <w:rPr>
          <w:rFonts w:ascii="Garamond" w:hAnsi="Garamond"/>
        </w:rPr>
        <w:t>.</w:t>
      </w:r>
      <w:r w:rsidR="007705DC">
        <w:rPr>
          <w:rFonts w:ascii="Garamond" w:hAnsi="Garamond"/>
        </w:rPr>
        <w:t>500,-</w:t>
      </w:r>
      <w:r>
        <w:rPr>
          <w:rFonts w:ascii="Garamond" w:hAnsi="Garamond"/>
        </w:rPr>
        <w:t xml:space="preserve"> </w:t>
      </w:r>
      <w:r w:rsidRPr="004E14B0">
        <w:rPr>
          <w:rFonts w:ascii="Garamond" w:hAnsi="Garamond"/>
        </w:rPr>
        <w:t>Eur</w:t>
      </w:r>
      <w:r>
        <w:rPr>
          <w:rFonts w:ascii="Garamond" w:hAnsi="Garamond"/>
        </w:rPr>
        <w:t xml:space="preserve"> </w:t>
      </w:r>
      <w:r w:rsidRPr="004E14B0">
        <w:rPr>
          <w:rFonts w:ascii="Garamond" w:hAnsi="Garamond"/>
        </w:rPr>
        <w:t>za</w:t>
      </w:r>
      <w:r w:rsidR="007705DC">
        <w:rPr>
          <w:rFonts w:ascii="Garamond" w:hAnsi="Garamond"/>
        </w:rPr>
        <w:t> </w:t>
      </w:r>
      <w:r w:rsidRPr="004E14B0">
        <w:rPr>
          <w:rFonts w:ascii="Garamond" w:hAnsi="Garamond"/>
        </w:rPr>
        <w:t>každý aj začatý kalendárny deň omeškania</w:t>
      </w:r>
      <w:r>
        <w:rPr>
          <w:rFonts w:ascii="Garamond" w:hAnsi="Garamond"/>
        </w:rPr>
        <w:t>, v</w:t>
      </w:r>
      <w:r w:rsidR="000C6F1C">
        <w:rPr>
          <w:rFonts w:ascii="Garamond" w:hAnsi="Garamond"/>
        </w:rPr>
        <w:t xml:space="preserve"> prípade, ak sa Poskytovateľ dostane do omeškania so splnením </w:t>
      </w:r>
    </w:p>
    <w:p w14:paraId="4F476A6B" w14:textId="3519FA7B" w:rsidR="007F1ECA" w:rsidRDefault="00C53D9E" w:rsidP="00061B27">
      <w:pPr>
        <w:pStyle w:val="Odsekzoznamu"/>
        <w:numPr>
          <w:ilvl w:val="0"/>
          <w:numId w:val="31"/>
        </w:numPr>
        <w:spacing w:after="60" w:line="276" w:lineRule="auto"/>
        <w:contextualSpacing w:val="0"/>
        <w:jc w:val="both"/>
        <w:rPr>
          <w:rFonts w:ascii="Garamond" w:hAnsi="Garamond"/>
        </w:rPr>
      </w:pPr>
      <w:r>
        <w:rPr>
          <w:rFonts w:ascii="Garamond" w:hAnsi="Garamond"/>
        </w:rPr>
        <w:t xml:space="preserve">termínov </w:t>
      </w:r>
      <w:r w:rsidR="007F1ECA">
        <w:rPr>
          <w:rFonts w:ascii="Garamond" w:hAnsi="Garamond"/>
        </w:rPr>
        <w:t>podľa bodu 4.</w:t>
      </w:r>
      <w:r w:rsidR="00BA3EDF">
        <w:rPr>
          <w:rFonts w:ascii="Garamond" w:hAnsi="Garamond"/>
        </w:rPr>
        <w:t>3</w:t>
      </w:r>
      <w:r w:rsidR="007F1ECA">
        <w:rPr>
          <w:rFonts w:ascii="Garamond" w:hAnsi="Garamond"/>
        </w:rPr>
        <w:t xml:space="preserve"> </w:t>
      </w:r>
      <w:r w:rsidR="00D0235D">
        <w:rPr>
          <w:rFonts w:ascii="Garamond" w:hAnsi="Garamond"/>
        </w:rPr>
        <w:t xml:space="preserve">článku IV. </w:t>
      </w:r>
      <w:r w:rsidR="000C6F1C">
        <w:rPr>
          <w:rFonts w:ascii="Garamond" w:hAnsi="Garamond"/>
        </w:rPr>
        <w:t>tejto Zmluvy</w:t>
      </w:r>
      <w:r w:rsidR="007F1ECA">
        <w:rPr>
          <w:rFonts w:ascii="Garamond" w:hAnsi="Garamond"/>
        </w:rPr>
        <w:t>;</w:t>
      </w:r>
    </w:p>
    <w:p w14:paraId="09B0E01C" w14:textId="40AB07F1" w:rsidR="000C6F1C" w:rsidRPr="004E14B0" w:rsidRDefault="007F1ECA" w:rsidP="00061B27">
      <w:pPr>
        <w:pStyle w:val="Odsekzoznamu"/>
        <w:numPr>
          <w:ilvl w:val="0"/>
          <w:numId w:val="31"/>
        </w:numPr>
        <w:spacing w:after="60" w:line="276" w:lineRule="auto"/>
        <w:contextualSpacing w:val="0"/>
        <w:jc w:val="both"/>
        <w:rPr>
          <w:rFonts w:ascii="Garamond" w:hAnsi="Garamond"/>
        </w:rPr>
      </w:pPr>
      <w:r>
        <w:rPr>
          <w:rFonts w:ascii="Garamond" w:hAnsi="Garamond"/>
        </w:rPr>
        <w:t>povinnosti podľa bodu 5.</w:t>
      </w:r>
      <w:r w:rsidR="00BA3EDF">
        <w:rPr>
          <w:rFonts w:ascii="Garamond" w:hAnsi="Garamond"/>
        </w:rPr>
        <w:t xml:space="preserve">6 </w:t>
      </w:r>
      <w:r w:rsidR="00D0235D">
        <w:rPr>
          <w:rFonts w:ascii="Garamond" w:hAnsi="Garamond"/>
        </w:rPr>
        <w:t xml:space="preserve">článku V. </w:t>
      </w:r>
      <w:r w:rsidR="00BA3EDF">
        <w:rPr>
          <w:rFonts w:ascii="Garamond" w:hAnsi="Garamond"/>
        </w:rPr>
        <w:t xml:space="preserve">tejto </w:t>
      </w:r>
      <w:r>
        <w:rPr>
          <w:rFonts w:ascii="Garamond" w:hAnsi="Garamond"/>
        </w:rPr>
        <w:t>Zmluvy.</w:t>
      </w:r>
    </w:p>
    <w:p w14:paraId="067E7F3E" w14:textId="32B53B1D" w:rsidR="000C6F1C" w:rsidRPr="002F2B75" w:rsidRDefault="000C6F1C"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 xml:space="preserve">V prípade, </w:t>
      </w:r>
      <w:r>
        <w:rPr>
          <w:rFonts w:ascii="Garamond" w:hAnsi="Garamond"/>
        </w:rPr>
        <w:t>ak</w:t>
      </w:r>
      <w:r w:rsidRPr="002F2B75">
        <w:rPr>
          <w:rFonts w:ascii="Garamond" w:hAnsi="Garamond"/>
        </w:rPr>
        <w:t xml:space="preserve"> </w:t>
      </w:r>
      <w:r>
        <w:rPr>
          <w:rFonts w:ascii="Garamond" w:hAnsi="Garamond"/>
        </w:rPr>
        <w:t>sa Poskytovateľ</w:t>
      </w:r>
      <w:r w:rsidRPr="002F2B75">
        <w:rPr>
          <w:rFonts w:ascii="Garamond" w:hAnsi="Garamond"/>
        </w:rPr>
        <w:t xml:space="preserve"> </w:t>
      </w:r>
      <w:r>
        <w:rPr>
          <w:rFonts w:ascii="Garamond" w:hAnsi="Garamond"/>
        </w:rPr>
        <w:t>dostane do omeškania</w:t>
      </w:r>
      <w:r w:rsidRPr="002F2B75">
        <w:rPr>
          <w:rFonts w:ascii="Garamond" w:hAnsi="Garamond"/>
        </w:rPr>
        <w:t xml:space="preserve"> s</w:t>
      </w:r>
      <w:r>
        <w:rPr>
          <w:rFonts w:ascii="Garamond" w:hAnsi="Garamond"/>
        </w:rPr>
        <w:t> úhradou Finálneho zostatku podľa bodu 6.</w:t>
      </w:r>
      <w:r w:rsidR="00BA3EDF">
        <w:rPr>
          <w:rFonts w:ascii="Garamond" w:hAnsi="Garamond"/>
        </w:rPr>
        <w:t>10</w:t>
      </w:r>
      <w:r>
        <w:rPr>
          <w:rFonts w:ascii="Garamond" w:hAnsi="Garamond"/>
        </w:rPr>
        <w:t xml:space="preserve"> </w:t>
      </w:r>
      <w:r w:rsidR="00D0235D">
        <w:rPr>
          <w:rFonts w:ascii="Garamond" w:hAnsi="Garamond"/>
        </w:rPr>
        <w:t xml:space="preserve">článku VI. </w:t>
      </w:r>
      <w:r w:rsidR="00BA3EDF">
        <w:rPr>
          <w:rFonts w:ascii="Garamond" w:hAnsi="Garamond"/>
        </w:rPr>
        <w:t xml:space="preserve">tejto </w:t>
      </w:r>
      <w:r>
        <w:rPr>
          <w:rFonts w:ascii="Garamond" w:hAnsi="Garamond"/>
        </w:rPr>
        <w:t>Zmluvy</w:t>
      </w:r>
      <w:r w:rsidRPr="002F2B75">
        <w:rPr>
          <w:rFonts w:ascii="Garamond" w:hAnsi="Garamond"/>
        </w:rPr>
        <w:t xml:space="preserve">, </w:t>
      </w:r>
      <w:r>
        <w:rPr>
          <w:rFonts w:ascii="Garamond" w:hAnsi="Garamond"/>
        </w:rPr>
        <w:t>je Prevádzkovateľ</w:t>
      </w:r>
      <w:r w:rsidRPr="002F2B75">
        <w:rPr>
          <w:rFonts w:ascii="Garamond" w:hAnsi="Garamond"/>
        </w:rPr>
        <w:t xml:space="preserve"> </w:t>
      </w:r>
      <w:r>
        <w:rPr>
          <w:rFonts w:ascii="Garamond" w:hAnsi="Garamond"/>
        </w:rPr>
        <w:t xml:space="preserve">oprávnený </w:t>
      </w:r>
      <w:r w:rsidRPr="002F2B75">
        <w:rPr>
          <w:rFonts w:ascii="Garamond" w:hAnsi="Garamond"/>
        </w:rPr>
        <w:t xml:space="preserve">uplatniť zmluvnú pokutu vo výške </w:t>
      </w:r>
      <w:r w:rsidRPr="0016751C">
        <w:rPr>
          <w:rFonts w:ascii="Garamond" w:hAnsi="Garamond"/>
        </w:rPr>
        <w:t>0,1 %</w:t>
      </w:r>
      <w:r w:rsidRPr="002F2B75">
        <w:rPr>
          <w:rFonts w:ascii="Garamond" w:hAnsi="Garamond"/>
        </w:rPr>
        <w:t xml:space="preserve"> zo</w:t>
      </w:r>
      <w:r w:rsidR="00BA3EDF">
        <w:rPr>
          <w:rFonts w:ascii="Garamond" w:hAnsi="Garamond"/>
        </w:rPr>
        <w:t> </w:t>
      </w:r>
      <w:r>
        <w:rPr>
          <w:rFonts w:ascii="Garamond" w:hAnsi="Garamond"/>
        </w:rPr>
        <w:t>sumy Finálneho zostatku</w:t>
      </w:r>
      <w:r w:rsidRPr="002F2B75">
        <w:rPr>
          <w:rFonts w:ascii="Garamond" w:hAnsi="Garamond"/>
        </w:rPr>
        <w:t xml:space="preserve"> za oneskorene</w:t>
      </w:r>
      <w:r>
        <w:rPr>
          <w:rFonts w:ascii="Garamond" w:hAnsi="Garamond"/>
        </w:rPr>
        <w:t xml:space="preserve"> uhradený Finálny zostatok, a to </w:t>
      </w:r>
      <w:r w:rsidRPr="002F2B75">
        <w:rPr>
          <w:rFonts w:ascii="Garamond" w:hAnsi="Garamond"/>
        </w:rPr>
        <w:t>za</w:t>
      </w:r>
      <w:r>
        <w:rPr>
          <w:rFonts w:ascii="Garamond" w:hAnsi="Garamond"/>
        </w:rPr>
        <w:t> </w:t>
      </w:r>
      <w:r w:rsidRPr="002F2B75">
        <w:rPr>
          <w:rFonts w:ascii="Garamond" w:hAnsi="Garamond"/>
        </w:rPr>
        <w:t xml:space="preserve">každý </w:t>
      </w:r>
      <w:r>
        <w:rPr>
          <w:rFonts w:ascii="Garamond" w:hAnsi="Garamond"/>
        </w:rPr>
        <w:t xml:space="preserve">aj začatý </w:t>
      </w:r>
      <w:r w:rsidRPr="002F2B75">
        <w:rPr>
          <w:rFonts w:ascii="Garamond" w:hAnsi="Garamond"/>
        </w:rPr>
        <w:t xml:space="preserve">kalendárny deň omeškania, maximálne však v celkovej výške </w:t>
      </w:r>
      <w:r w:rsidR="002204CC" w:rsidRPr="002204CC">
        <w:rPr>
          <w:rFonts w:ascii="Garamond" w:hAnsi="Garamond"/>
        </w:rPr>
        <w:t>50</w:t>
      </w:r>
      <w:r w:rsidRPr="002F2B75">
        <w:rPr>
          <w:rFonts w:ascii="Garamond" w:hAnsi="Garamond"/>
        </w:rPr>
        <w:t xml:space="preserve"> % z tejto </w:t>
      </w:r>
      <w:r>
        <w:rPr>
          <w:rFonts w:ascii="Garamond" w:hAnsi="Garamond"/>
        </w:rPr>
        <w:t>sumy</w:t>
      </w:r>
      <w:r w:rsidRPr="002F2B75">
        <w:rPr>
          <w:rFonts w:ascii="Garamond" w:hAnsi="Garamond"/>
        </w:rPr>
        <w:t>.</w:t>
      </w:r>
    </w:p>
    <w:p w14:paraId="2D684675" w14:textId="3C10C303" w:rsidR="00131725" w:rsidRDefault="00131725" w:rsidP="00061B27">
      <w:pPr>
        <w:pStyle w:val="Odsekzoznamu"/>
        <w:numPr>
          <w:ilvl w:val="0"/>
          <w:numId w:val="35"/>
        </w:numPr>
        <w:spacing w:after="120" w:line="276" w:lineRule="auto"/>
        <w:contextualSpacing w:val="0"/>
        <w:jc w:val="both"/>
        <w:rPr>
          <w:rFonts w:ascii="Garamond" w:hAnsi="Garamond"/>
        </w:rPr>
      </w:pPr>
      <w:r w:rsidRPr="00B85787">
        <w:rPr>
          <w:rFonts w:ascii="Garamond" w:hAnsi="Garamond"/>
        </w:rPr>
        <w:t xml:space="preserve">Ak Poskytovateľ alebo jeho subdodávateľ neposkytne Prevádzkovateľovi súčinnosť podľa bodu </w:t>
      </w:r>
      <w:r w:rsidR="00FB4F1C">
        <w:rPr>
          <w:rFonts w:ascii="Garamond" w:hAnsi="Garamond"/>
        </w:rPr>
        <w:t>5.</w:t>
      </w:r>
      <w:r w:rsidR="00BA3EDF">
        <w:rPr>
          <w:rFonts w:ascii="Garamond" w:hAnsi="Garamond"/>
        </w:rPr>
        <w:t>7</w:t>
      </w:r>
      <w:r w:rsidR="00BA3EDF" w:rsidRPr="00B85787">
        <w:rPr>
          <w:rFonts w:ascii="Garamond" w:hAnsi="Garamond"/>
        </w:rPr>
        <w:t xml:space="preserve"> </w:t>
      </w:r>
      <w:r w:rsidR="00D0235D">
        <w:rPr>
          <w:rFonts w:ascii="Garamond" w:hAnsi="Garamond"/>
        </w:rPr>
        <w:t xml:space="preserve">článku V. </w:t>
      </w:r>
      <w:r w:rsidR="00BA3EDF">
        <w:rPr>
          <w:rFonts w:ascii="Garamond" w:hAnsi="Garamond"/>
        </w:rPr>
        <w:t xml:space="preserve">tejto </w:t>
      </w:r>
      <w:r w:rsidRPr="00B85787">
        <w:rPr>
          <w:rFonts w:ascii="Garamond" w:hAnsi="Garamond"/>
        </w:rPr>
        <w:t xml:space="preserve">Zmluvy, je Poskytovateľ povinný </w:t>
      </w:r>
      <w:r w:rsidR="00D0235D">
        <w:rPr>
          <w:rFonts w:ascii="Garamond" w:hAnsi="Garamond"/>
        </w:rPr>
        <w:t>zaplatiť</w:t>
      </w:r>
      <w:r w:rsidR="00D0235D" w:rsidRPr="00B85787">
        <w:rPr>
          <w:rFonts w:ascii="Garamond" w:hAnsi="Garamond"/>
        </w:rPr>
        <w:t xml:space="preserve"> </w:t>
      </w:r>
      <w:r w:rsidRPr="00B85787">
        <w:rPr>
          <w:rFonts w:ascii="Garamond" w:hAnsi="Garamond"/>
        </w:rPr>
        <w:t>Prevádzkovateľovi zmluvnú pokutu vo</w:t>
      </w:r>
      <w:r w:rsidR="00D0235D">
        <w:rPr>
          <w:rFonts w:ascii="Garamond" w:hAnsi="Garamond"/>
        </w:rPr>
        <w:t> </w:t>
      </w:r>
      <w:r w:rsidRPr="00B85787">
        <w:rPr>
          <w:rFonts w:ascii="Garamond" w:hAnsi="Garamond"/>
        </w:rPr>
        <w:t>výške 500,- Eur za</w:t>
      </w:r>
      <w:r w:rsidR="008C50E2">
        <w:rPr>
          <w:rFonts w:ascii="Garamond" w:hAnsi="Garamond"/>
        </w:rPr>
        <w:t> </w:t>
      </w:r>
      <w:r w:rsidRPr="00B85787">
        <w:rPr>
          <w:rFonts w:ascii="Garamond" w:hAnsi="Garamond"/>
        </w:rPr>
        <w:t>každé jednotlivé porušenie</w:t>
      </w:r>
      <w:r w:rsidR="00FB4F1C">
        <w:rPr>
          <w:rFonts w:ascii="Garamond" w:hAnsi="Garamond"/>
        </w:rPr>
        <w:t xml:space="preserve"> tejto povinnosti</w:t>
      </w:r>
      <w:r w:rsidRPr="00B85787">
        <w:rPr>
          <w:rFonts w:ascii="Garamond" w:hAnsi="Garamond"/>
        </w:rPr>
        <w:t>. Zmluvná pokuta môže byť uložená aj</w:t>
      </w:r>
      <w:r w:rsidR="00BA3EDF">
        <w:rPr>
          <w:rFonts w:ascii="Garamond" w:hAnsi="Garamond"/>
        </w:rPr>
        <w:t> </w:t>
      </w:r>
      <w:r w:rsidRPr="00B85787">
        <w:rPr>
          <w:rFonts w:ascii="Garamond" w:hAnsi="Garamond"/>
        </w:rPr>
        <w:t>opakovane, a to v prípade, ak Poskytovateľ alebo jeho subdodávateľ neposkytne potrebnú súčinnosť ani v dodatočnej lehote poskytnutej na základe písomnej výzvy Prevádzkovateľa adresovanej Poskytovateľovi na adresu uvedenú v záhlaví tejto Zmluvy.</w:t>
      </w:r>
    </w:p>
    <w:p w14:paraId="7544B743" w14:textId="53FE7CC6" w:rsidR="00D0235D" w:rsidRPr="002F2B75" w:rsidRDefault="00D0235D" w:rsidP="00D0235D">
      <w:pPr>
        <w:pStyle w:val="Odsekzoznamu"/>
        <w:numPr>
          <w:ilvl w:val="0"/>
          <w:numId w:val="35"/>
        </w:numPr>
        <w:spacing w:after="120" w:line="276" w:lineRule="auto"/>
        <w:contextualSpacing w:val="0"/>
        <w:jc w:val="both"/>
        <w:rPr>
          <w:rFonts w:ascii="Garamond" w:hAnsi="Garamond"/>
        </w:rPr>
      </w:pPr>
      <w:r>
        <w:rPr>
          <w:rFonts w:ascii="Garamond" w:hAnsi="Garamond"/>
        </w:rPr>
        <w:t xml:space="preserve">V prípade, ak sa Poskytovateľ dostane do omeškania s plnením povinnosti podľa bodu 8.6 </w:t>
      </w:r>
      <w:r w:rsidR="00BA3EDF">
        <w:rPr>
          <w:rFonts w:ascii="Garamond" w:hAnsi="Garamond"/>
        </w:rPr>
        <w:t xml:space="preserve">článku VIII. </w:t>
      </w:r>
      <w:r>
        <w:rPr>
          <w:rFonts w:ascii="Garamond" w:hAnsi="Garamond"/>
        </w:rPr>
        <w:t>Zmluvy, je Poskytovateľ povinný zaplatiť zmluvnú pokutu vo výške 10.000,- Eur, a to za každý aj začatý kalendárny deň omeškania.</w:t>
      </w:r>
    </w:p>
    <w:p w14:paraId="5363BC1E" w14:textId="6A1629C5" w:rsidR="00FB4F1C" w:rsidRPr="002F2B75" w:rsidRDefault="00FB4F1C"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 xml:space="preserve">Za každé jednotlivé porušenie povinnosti podľa </w:t>
      </w:r>
      <w:r>
        <w:rPr>
          <w:rFonts w:ascii="Garamond" w:hAnsi="Garamond"/>
        </w:rPr>
        <w:t xml:space="preserve">článku VIII. </w:t>
      </w:r>
      <w:r w:rsidRPr="002F2B75">
        <w:rPr>
          <w:rFonts w:ascii="Garamond" w:hAnsi="Garamond"/>
        </w:rPr>
        <w:t xml:space="preserve">tejto Zmluvy </w:t>
      </w:r>
      <w:r w:rsidR="007255A1">
        <w:rPr>
          <w:rFonts w:ascii="Garamond" w:hAnsi="Garamond"/>
        </w:rPr>
        <w:t xml:space="preserve">(okrem </w:t>
      </w:r>
      <w:r w:rsidR="007705DC">
        <w:rPr>
          <w:rFonts w:ascii="Garamond" w:hAnsi="Garamond"/>
        </w:rPr>
        <w:t xml:space="preserve">bodu 8.6 </w:t>
      </w:r>
      <w:r w:rsidR="00D0235D">
        <w:rPr>
          <w:rFonts w:ascii="Garamond" w:hAnsi="Garamond"/>
        </w:rPr>
        <w:t xml:space="preserve">článku VIII. </w:t>
      </w:r>
      <w:r w:rsidR="007705DC">
        <w:rPr>
          <w:rFonts w:ascii="Garamond" w:hAnsi="Garamond"/>
        </w:rPr>
        <w:t>Zmluvy</w:t>
      </w:r>
      <w:r w:rsidR="007255A1">
        <w:rPr>
          <w:rFonts w:ascii="Garamond" w:hAnsi="Garamond"/>
        </w:rPr>
        <w:t>)</w:t>
      </w:r>
      <w:r w:rsidR="00D50E30">
        <w:rPr>
          <w:rFonts w:ascii="Garamond" w:hAnsi="Garamond"/>
        </w:rPr>
        <w:t>,</w:t>
      </w:r>
      <w:r w:rsidR="007705DC">
        <w:rPr>
          <w:rFonts w:ascii="Garamond" w:hAnsi="Garamond"/>
        </w:rPr>
        <w:t xml:space="preserve"> </w:t>
      </w:r>
      <w:r w:rsidRPr="002F2B75">
        <w:rPr>
          <w:rFonts w:ascii="Garamond" w:hAnsi="Garamond"/>
        </w:rPr>
        <w:t xml:space="preserve">je </w:t>
      </w:r>
      <w:r>
        <w:rPr>
          <w:rFonts w:ascii="Garamond" w:hAnsi="Garamond"/>
        </w:rPr>
        <w:t>Poskytovateľ</w:t>
      </w:r>
      <w:r w:rsidRPr="002F2B75">
        <w:rPr>
          <w:rFonts w:ascii="Garamond" w:hAnsi="Garamond"/>
        </w:rPr>
        <w:t xml:space="preserve"> povinný zaplatiť zmluvnú pokutu vo výške </w:t>
      </w:r>
      <w:r w:rsidR="007705DC" w:rsidRPr="00AA3B1C">
        <w:rPr>
          <w:rFonts w:ascii="Garamond" w:hAnsi="Garamond"/>
        </w:rPr>
        <w:t>50.000,-</w:t>
      </w:r>
      <w:r w:rsidRPr="00AA3B1C">
        <w:rPr>
          <w:rFonts w:ascii="Garamond" w:hAnsi="Garamond"/>
        </w:rPr>
        <w:t xml:space="preserve"> </w:t>
      </w:r>
      <w:r w:rsidRPr="002F2B75">
        <w:rPr>
          <w:rFonts w:ascii="Garamond" w:hAnsi="Garamond"/>
        </w:rPr>
        <w:t>E</w:t>
      </w:r>
      <w:r>
        <w:rPr>
          <w:rFonts w:ascii="Garamond" w:hAnsi="Garamond"/>
        </w:rPr>
        <w:t>ur</w:t>
      </w:r>
      <w:r w:rsidRPr="002F2B75">
        <w:rPr>
          <w:rFonts w:ascii="Garamond" w:hAnsi="Garamond"/>
        </w:rPr>
        <w:t>.</w:t>
      </w:r>
    </w:p>
    <w:p w14:paraId="34349D48" w14:textId="6F4D690B" w:rsidR="00FB4F1C" w:rsidRPr="002F2B75" w:rsidRDefault="00FB4F1C" w:rsidP="00061B27">
      <w:pPr>
        <w:pStyle w:val="Odsekzoznamu"/>
        <w:numPr>
          <w:ilvl w:val="0"/>
          <w:numId w:val="35"/>
        </w:numPr>
        <w:spacing w:after="120" w:line="276" w:lineRule="auto"/>
        <w:contextualSpacing w:val="0"/>
        <w:jc w:val="both"/>
        <w:rPr>
          <w:rFonts w:ascii="Garamond" w:hAnsi="Garamond"/>
        </w:rPr>
      </w:pPr>
      <w:r w:rsidRPr="002F2B75">
        <w:rPr>
          <w:rFonts w:ascii="Garamond" w:hAnsi="Garamond"/>
        </w:rPr>
        <w:t>Za každé jednotlivé porušenie povinnost</w:t>
      </w:r>
      <w:r w:rsidR="00EA5089">
        <w:rPr>
          <w:rFonts w:ascii="Garamond" w:hAnsi="Garamond"/>
        </w:rPr>
        <w:t>í podľa bodu 7.</w:t>
      </w:r>
      <w:r w:rsidR="0091104D">
        <w:rPr>
          <w:rFonts w:ascii="Garamond" w:hAnsi="Garamond"/>
        </w:rPr>
        <w:t>5 článku VII. tejto Zmluvy</w:t>
      </w:r>
      <w:r w:rsidR="00C53386">
        <w:rPr>
          <w:rFonts w:ascii="Garamond" w:hAnsi="Garamond"/>
        </w:rPr>
        <w:t xml:space="preserve">, </w:t>
      </w:r>
      <w:r>
        <w:rPr>
          <w:rFonts w:ascii="Garamond" w:hAnsi="Garamond"/>
        </w:rPr>
        <w:t>článkov IX.</w:t>
      </w:r>
      <w:r w:rsidR="004B1F65">
        <w:rPr>
          <w:rFonts w:ascii="Garamond" w:hAnsi="Garamond"/>
        </w:rPr>
        <w:t>,</w:t>
      </w:r>
      <w:r>
        <w:rPr>
          <w:rFonts w:ascii="Garamond" w:hAnsi="Garamond"/>
        </w:rPr>
        <w:t xml:space="preserve"> XII.</w:t>
      </w:r>
      <w:r w:rsidR="004B1F65">
        <w:rPr>
          <w:rFonts w:ascii="Garamond" w:hAnsi="Garamond"/>
        </w:rPr>
        <w:t xml:space="preserve"> </w:t>
      </w:r>
      <w:r w:rsidR="00C53386">
        <w:rPr>
          <w:rFonts w:ascii="Garamond" w:hAnsi="Garamond"/>
        </w:rPr>
        <w:t>a bodu 14.6</w:t>
      </w:r>
      <w:r>
        <w:rPr>
          <w:rFonts w:ascii="Garamond" w:hAnsi="Garamond"/>
        </w:rPr>
        <w:t xml:space="preserve"> </w:t>
      </w:r>
      <w:r w:rsidR="0091104D">
        <w:rPr>
          <w:rFonts w:ascii="Garamond" w:hAnsi="Garamond"/>
        </w:rPr>
        <w:t xml:space="preserve">článku XIV. </w:t>
      </w:r>
      <w:r w:rsidRPr="002F2B75">
        <w:rPr>
          <w:rFonts w:ascii="Garamond" w:hAnsi="Garamond"/>
        </w:rPr>
        <w:t xml:space="preserve">tejto Zmluvy je </w:t>
      </w:r>
      <w:r>
        <w:rPr>
          <w:rFonts w:ascii="Garamond" w:hAnsi="Garamond"/>
        </w:rPr>
        <w:t>Poskytovateľ</w:t>
      </w:r>
      <w:r w:rsidRPr="002F2B75">
        <w:rPr>
          <w:rFonts w:ascii="Garamond" w:hAnsi="Garamond"/>
        </w:rPr>
        <w:t xml:space="preserve"> povinný zaplatiť zmluvnú pokutu vo výške 5</w:t>
      </w:r>
      <w:r>
        <w:rPr>
          <w:rFonts w:ascii="Garamond" w:hAnsi="Garamond"/>
        </w:rPr>
        <w:t>.</w:t>
      </w:r>
      <w:r w:rsidRPr="002F2B75">
        <w:rPr>
          <w:rFonts w:ascii="Garamond" w:hAnsi="Garamond"/>
        </w:rPr>
        <w:t>000</w:t>
      </w:r>
      <w:r>
        <w:rPr>
          <w:rFonts w:ascii="Garamond" w:hAnsi="Garamond"/>
        </w:rPr>
        <w:t>,-</w:t>
      </w:r>
      <w:r w:rsidRPr="002F2B75">
        <w:rPr>
          <w:rFonts w:ascii="Garamond" w:hAnsi="Garamond"/>
        </w:rPr>
        <w:t xml:space="preserve"> E</w:t>
      </w:r>
      <w:r>
        <w:rPr>
          <w:rFonts w:ascii="Garamond" w:hAnsi="Garamond"/>
        </w:rPr>
        <w:t>ur</w:t>
      </w:r>
      <w:r w:rsidRPr="002F2B75">
        <w:rPr>
          <w:rFonts w:ascii="Garamond" w:hAnsi="Garamond"/>
        </w:rPr>
        <w:t>.</w:t>
      </w:r>
    </w:p>
    <w:p w14:paraId="0FC7F848" w14:textId="66BC3843" w:rsidR="00A1759B" w:rsidRPr="0057015C" w:rsidRDefault="00A1759B" w:rsidP="00A1759B">
      <w:pPr>
        <w:spacing w:before="240" w:after="0" w:line="276" w:lineRule="auto"/>
        <w:jc w:val="center"/>
        <w:rPr>
          <w:rFonts w:ascii="Garamond" w:hAnsi="Garamond"/>
          <w:b/>
          <w:bCs/>
        </w:rPr>
      </w:pPr>
      <w:bookmarkStart w:id="107" w:name="_Toc83645504"/>
      <w:bookmarkStart w:id="108" w:name="_Toc83645505"/>
      <w:bookmarkEnd w:id="107"/>
      <w:r w:rsidRPr="0057015C">
        <w:rPr>
          <w:rFonts w:ascii="Garamond" w:hAnsi="Garamond"/>
          <w:b/>
          <w:bCs/>
        </w:rPr>
        <w:t xml:space="preserve">ČLÁNOK </w:t>
      </w:r>
      <w:r w:rsidR="00750321">
        <w:rPr>
          <w:rFonts w:ascii="Garamond" w:hAnsi="Garamond"/>
          <w:b/>
          <w:bCs/>
        </w:rPr>
        <w:t>X</w:t>
      </w:r>
      <w:r>
        <w:rPr>
          <w:rFonts w:ascii="Garamond" w:hAnsi="Garamond"/>
          <w:b/>
          <w:bCs/>
        </w:rPr>
        <w:t>VI</w:t>
      </w:r>
      <w:r w:rsidRPr="0057015C">
        <w:rPr>
          <w:rFonts w:ascii="Garamond" w:hAnsi="Garamond"/>
          <w:b/>
          <w:bCs/>
        </w:rPr>
        <w:t>.</w:t>
      </w:r>
    </w:p>
    <w:p w14:paraId="55F6D88F" w14:textId="3591942C" w:rsidR="00131725" w:rsidRPr="00131725" w:rsidRDefault="00131725" w:rsidP="0040221A">
      <w:pPr>
        <w:pStyle w:val="Nadpis1"/>
        <w:numPr>
          <w:ilvl w:val="0"/>
          <w:numId w:val="0"/>
        </w:numPr>
        <w:spacing w:before="0" w:after="120"/>
      </w:pPr>
      <w:bookmarkStart w:id="109" w:name="_Toc85708412"/>
      <w:bookmarkStart w:id="110" w:name="_Toc86320962"/>
      <w:r>
        <w:t>NÁHRADA ŠKODY</w:t>
      </w:r>
      <w:bookmarkEnd w:id="108"/>
      <w:bookmarkEnd w:id="109"/>
      <w:bookmarkEnd w:id="110"/>
    </w:p>
    <w:p w14:paraId="438DD76E" w14:textId="65794F06" w:rsidR="00131725" w:rsidRPr="0073085E" w:rsidRDefault="00131725" w:rsidP="008D3639">
      <w:pPr>
        <w:pStyle w:val="Odsekzoznamu"/>
        <w:numPr>
          <w:ilvl w:val="0"/>
          <w:numId w:val="30"/>
        </w:numPr>
        <w:spacing w:after="60" w:line="276" w:lineRule="auto"/>
        <w:jc w:val="both"/>
        <w:rPr>
          <w:rFonts w:ascii="Garamond" w:hAnsi="Garamond"/>
        </w:rPr>
      </w:pPr>
      <w:r>
        <w:rPr>
          <w:rFonts w:ascii="Garamond" w:hAnsi="Garamond"/>
        </w:rPr>
        <w:t>Poskytovateľ</w:t>
      </w:r>
      <w:r w:rsidRPr="0073085E">
        <w:rPr>
          <w:rFonts w:ascii="Garamond" w:hAnsi="Garamond"/>
        </w:rPr>
        <w:t xml:space="preserve"> </w:t>
      </w:r>
      <w:r w:rsidR="0040221A">
        <w:rPr>
          <w:rFonts w:ascii="Garamond" w:hAnsi="Garamond"/>
        </w:rPr>
        <w:t xml:space="preserve">vyhlasuje, že spĺňa všetky zákonné požiadavky nevyhnutné k riadnemu plnenie záväzkov podľa tejto Zmluvy, splňuje všetky bezpečnostné požiadavky a štandardy súlade s všeobecne záväznými právnymi predpismi Slovenskej republiky a zároveň, </w:t>
      </w:r>
      <w:r w:rsidRPr="0073085E">
        <w:rPr>
          <w:rFonts w:ascii="Garamond" w:hAnsi="Garamond"/>
        </w:rPr>
        <w:t xml:space="preserve">že je oprávnený uzavrieť zmluvu a že vykonal všetky prípadné úkony nutné a potrebné: (i) k uzavretiu zmluvy, (ii) na plnenie svojich záväzkov podľa </w:t>
      </w:r>
      <w:r w:rsidR="0040221A">
        <w:rPr>
          <w:rFonts w:ascii="Garamond" w:hAnsi="Garamond"/>
        </w:rPr>
        <w:t>Z</w:t>
      </w:r>
      <w:r w:rsidRPr="0073085E">
        <w:rPr>
          <w:rFonts w:ascii="Garamond" w:hAnsi="Garamond"/>
        </w:rPr>
        <w:t xml:space="preserve">mluvy a (iii) na vykonanie transakcií predpokladaných touto </w:t>
      </w:r>
      <w:r w:rsidR="0040221A">
        <w:rPr>
          <w:rFonts w:ascii="Garamond" w:hAnsi="Garamond"/>
        </w:rPr>
        <w:t>Z</w:t>
      </w:r>
      <w:r w:rsidRPr="0073085E">
        <w:rPr>
          <w:rFonts w:ascii="Garamond" w:hAnsi="Garamond"/>
        </w:rPr>
        <w:t xml:space="preserve">mluvou. Poskytovateľ ďalej zaručuje </w:t>
      </w:r>
      <w:r>
        <w:rPr>
          <w:rFonts w:ascii="Garamond" w:hAnsi="Garamond"/>
        </w:rPr>
        <w:t>Prevádzkovateľovi</w:t>
      </w:r>
      <w:r w:rsidRPr="0073085E">
        <w:rPr>
          <w:rFonts w:ascii="Garamond" w:hAnsi="Garamond"/>
        </w:rPr>
        <w:t xml:space="preserve">, že uzavretie </w:t>
      </w:r>
      <w:r>
        <w:rPr>
          <w:rFonts w:ascii="Garamond" w:hAnsi="Garamond"/>
        </w:rPr>
        <w:t>Z</w:t>
      </w:r>
      <w:r w:rsidRPr="0073085E">
        <w:rPr>
          <w:rFonts w:ascii="Garamond" w:hAnsi="Garamond"/>
        </w:rPr>
        <w:t>mluvy nie je porušením žiadneho zákona alebo právneho predpisu a</w:t>
      </w:r>
      <w:r>
        <w:rPr>
          <w:rFonts w:ascii="Garamond" w:hAnsi="Garamond"/>
        </w:rPr>
        <w:t> </w:t>
      </w:r>
      <w:r w:rsidRPr="0073085E">
        <w:rPr>
          <w:rFonts w:ascii="Garamond" w:hAnsi="Garamond"/>
        </w:rPr>
        <w:t xml:space="preserve">nie je žiadnym spôsobom v rozpore s akýmkoľvek zákonom, vyhláškou, rozsudkom, súdnym oznámením, zákazom činnosti, rozhodnutím alebo príkazom, ktorý sa na </w:t>
      </w:r>
      <w:r>
        <w:rPr>
          <w:rFonts w:ascii="Garamond" w:hAnsi="Garamond"/>
        </w:rPr>
        <w:t>P</w:t>
      </w:r>
      <w:r w:rsidRPr="0073085E">
        <w:rPr>
          <w:rFonts w:ascii="Garamond" w:hAnsi="Garamond"/>
        </w:rPr>
        <w:t>oskytovateľa vzťahuje, a</w:t>
      </w:r>
      <w:r>
        <w:rPr>
          <w:rFonts w:ascii="Garamond" w:hAnsi="Garamond"/>
        </w:rPr>
        <w:t> </w:t>
      </w:r>
      <w:r w:rsidRPr="0073085E">
        <w:rPr>
          <w:rFonts w:ascii="Garamond" w:hAnsi="Garamond"/>
        </w:rPr>
        <w:t>že</w:t>
      </w:r>
      <w:r>
        <w:rPr>
          <w:rFonts w:ascii="Garamond" w:hAnsi="Garamond"/>
        </w:rPr>
        <w:t> Z</w:t>
      </w:r>
      <w:r w:rsidRPr="0073085E">
        <w:rPr>
          <w:rFonts w:ascii="Garamond" w:hAnsi="Garamond"/>
        </w:rPr>
        <w:t xml:space="preserve">mluva neporušuje </w:t>
      </w:r>
      <w:r>
        <w:rPr>
          <w:rFonts w:ascii="Garamond" w:hAnsi="Garamond"/>
        </w:rPr>
        <w:t xml:space="preserve">a </w:t>
      </w:r>
      <w:r w:rsidRPr="0073085E">
        <w:rPr>
          <w:rFonts w:ascii="Garamond" w:hAnsi="Garamond"/>
        </w:rPr>
        <w:t xml:space="preserve">nie je v rozpore ani nemá za následok porušenie inej </w:t>
      </w:r>
      <w:r>
        <w:rPr>
          <w:rFonts w:ascii="Garamond" w:hAnsi="Garamond"/>
        </w:rPr>
        <w:t>Z</w:t>
      </w:r>
      <w:r w:rsidRPr="0073085E">
        <w:rPr>
          <w:rFonts w:ascii="Garamond" w:hAnsi="Garamond"/>
        </w:rPr>
        <w:t>mluvy</w:t>
      </w:r>
      <w:r>
        <w:rPr>
          <w:rFonts w:ascii="Garamond" w:hAnsi="Garamond"/>
        </w:rPr>
        <w:t xml:space="preserve">, </w:t>
      </w:r>
      <w:r w:rsidRPr="0073085E">
        <w:rPr>
          <w:rFonts w:ascii="Garamond" w:hAnsi="Garamond"/>
        </w:rPr>
        <w:t xml:space="preserve"> ani nezakladá porušenie akéhokoľvek záväzku, zmluvy alebo iné povinnosti zaväzujúce </w:t>
      </w:r>
      <w:r>
        <w:rPr>
          <w:rFonts w:ascii="Garamond" w:hAnsi="Garamond"/>
        </w:rPr>
        <w:t>P</w:t>
      </w:r>
      <w:r w:rsidRPr="0073085E">
        <w:rPr>
          <w:rFonts w:ascii="Garamond" w:hAnsi="Garamond"/>
        </w:rPr>
        <w:t>oskytovateľa.</w:t>
      </w:r>
    </w:p>
    <w:p w14:paraId="338E694F" w14:textId="77777777" w:rsidR="00131725" w:rsidRPr="0073085E" w:rsidRDefault="00131725" w:rsidP="008D3639">
      <w:pPr>
        <w:pStyle w:val="Odsekzoznamu"/>
        <w:numPr>
          <w:ilvl w:val="0"/>
          <w:numId w:val="30"/>
        </w:numPr>
        <w:spacing w:after="60" w:line="276" w:lineRule="auto"/>
        <w:jc w:val="both"/>
        <w:rPr>
          <w:rFonts w:ascii="Garamond" w:hAnsi="Garamond"/>
        </w:rPr>
      </w:pPr>
      <w:r w:rsidRPr="0073085E">
        <w:rPr>
          <w:rFonts w:ascii="Garamond" w:hAnsi="Garamond"/>
        </w:rPr>
        <w:t xml:space="preserve">Poskytovateľ zodpovedá za škodu, ktorú </w:t>
      </w:r>
      <w:r>
        <w:rPr>
          <w:rFonts w:ascii="Garamond" w:hAnsi="Garamond"/>
        </w:rPr>
        <w:t>Prevádzkovateľovi</w:t>
      </w:r>
      <w:r w:rsidRPr="0073085E">
        <w:rPr>
          <w:rFonts w:ascii="Garamond" w:hAnsi="Garamond"/>
        </w:rPr>
        <w:t xml:space="preserve"> spôsobia porušením svojich zákonných alebo zmluvných povinností, a to vrátane ušlého zisku </w:t>
      </w:r>
      <w:r>
        <w:rPr>
          <w:rFonts w:ascii="Garamond" w:hAnsi="Garamond"/>
        </w:rPr>
        <w:t>Prevádzkovateľa</w:t>
      </w:r>
      <w:r w:rsidRPr="0073085E">
        <w:rPr>
          <w:rFonts w:ascii="Garamond" w:hAnsi="Garamond"/>
        </w:rPr>
        <w:t>.</w:t>
      </w:r>
    </w:p>
    <w:p w14:paraId="796AC713" w14:textId="6EA0E4A7" w:rsidR="00131725" w:rsidRPr="006E0A5E" w:rsidRDefault="00131725" w:rsidP="008D3639">
      <w:pPr>
        <w:pStyle w:val="Odsekzoznamu"/>
        <w:numPr>
          <w:ilvl w:val="0"/>
          <w:numId w:val="30"/>
        </w:numPr>
        <w:spacing w:after="60" w:line="276" w:lineRule="auto"/>
        <w:contextualSpacing w:val="0"/>
        <w:jc w:val="both"/>
        <w:rPr>
          <w:rFonts w:ascii="Garamond" w:hAnsi="Garamond"/>
        </w:rPr>
      </w:pPr>
      <w:r w:rsidRPr="006E0A5E">
        <w:rPr>
          <w:rFonts w:ascii="Garamond" w:hAnsi="Garamond"/>
        </w:rPr>
        <w:t xml:space="preserve">Poskytovateľ sa ďalej zaväzuje uhradiť stratu spôsobenú použitím </w:t>
      </w:r>
      <w:r w:rsidR="00F5150E" w:rsidRPr="006E0A5E">
        <w:rPr>
          <w:rFonts w:ascii="Garamond" w:hAnsi="Garamond"/>
        </w:rPr>
        <w:t xml:space="preserve">Platobnej </w:t>
      </w:r>
      <w:r w:rsidRPr="006E0A5E">
        <w:rPr>
          <w:rFonts w:ascii="Garamond" w:hAnsi="Garamond"/>
        </w:rPr>
        <w:t>karty, ktorá nebola v</w:t>
      </w:r>
      <w:r w:rsidR="006E0A5E" w:rsidRPr="006E0A5E">
        <w:rPr>
          <w:rFonts w:ascii="Garamond" w:hAnsi="Garamond"/>
        </w:rPr>
        <w:t> časových intervaloch podľa</w:t>
      </w:r>
      <w:r w:rsidRPr="006E0A5E">
        <w:rPr>
          <w:rFonts w:ascii="Garamond" w:hAnsi="Garamond"/>
        </w:rPr>
        <w:t xml:space="preserve"> bod</w:t>
      </w:r>
      <w:r w:rsidR="006E0A5E" w:rsidRPr="006E0A5E">
        <w:rPr>
          <w:rFonts w:ascii="Garamond" w:hAnsi="Garamond"/>
        </w:rPr>
        <w:t>u</w:t>
      </w:r>
      <w:r w:rsidRPr="006E0A5E">
        <w:rPr>
          <w:rFonts w:ascii="Garamond" w:hAnsi="Garamond"/>
        </w:rPr>
        <w:t xml:space="preserve"> </w:t>
      </w:r>
      <w:r w:rsidR="00F5150E" w:rsidRPr="006E0A5E">
        <w:rPr>
          <w:rFonts w:ascii="Garamond" w:hAnsi="Garamond"/>
        </w:rPr>
        <w:t>7</w:t>
      </w:r>
      <w:r w:rsidRPr="006E0A5E">
        <w:rPr>
          <w:rFonts w:ascii="Garamond" w:hAnsi="Garamond"/>
        </w:rPr>
        <w:t>.</w:t>
      </w:r>
      <w:r w:rsidR="00EA5089">
        <w:rPr>
          <w:rFonts w:ascii="Garamond" w:hAnsi="Garamond"/>
        </w:rPr>
        <w:t>6</w:t>
      </w:r>
      <w:r w:rsidR="006E0A5E" w:rsidRPr="006E0A5E">
        <w:rPr>
          <w:rFonts w:ascii="Garamond" w:hAnsi="Garamond"/>
        </w:rPr>
        <w:t xml:space="preserve"> písm. </w:t>
      </w:r>
      <w:r w:rsidRPr="006E0A5E">
        <w:rPr>
          <w:rFonts w:ascii="Garamond" w:hAnsi="Garamond"/>
        </w:rPr>
        <w:t xml:space="preserve">g) </w:t>
      </w:r>
      <w:r w:rsidR="006E0A5E" w:rsidRPr="006E0A5E">
        <w:rPr>
          <w:rFonts w:ascii="Garamond" w:hAnsi="Garamond"/>
        </w:rPr>
        <w:t>Zmluvy</w:t>
      </w:r>
      <w:r w:rsidRPr="006E0A5E">
        <w:rPr>
          <w:rFonts w:ascii="Garamond" w:hAnsi="Garamond"/>
        </w:rPr>
        <w:t xml:space="preserve"> </w:t>
      </w:r>
      <w:r w:rsidR="006E0A5E" w:rsidRPr="006E0A5E">
        <w:rPr>
          <w:rFonts w:ascii="Garamond" w:hAnsi="Garamond"/>
        </w:rPr>
        <w:t>oznámená</w:t>
      </w:r>
      <w:r w:rsidRPr="006E0A5E">
        <w:rPr>
          <w:rFonts w:ascii="Garamond" w:hAnsi="Garamond"/>
        </w:rPr>
        <w:t xml:space="preserve"> ako neplatn</w:t>
      </w:r>
      <w:r w:rsidR="007263F8" w:rsidRPr="006E0A5E">
        <w:rPr>
          <w:rFonts w:ascii="Garamond" w:hAnsi="Garamond"/>
        </w:rPr>
        <w:t>á</w:t>
      </w:r>
      <w:r w:rsidRPr="006E0A5E">
        <w:rPr>
          <w:rFonts w:ascii="Garamond" w:hAnsi="Garamond"/>
        </w:rPr>
        <w:t xml:space="preserve"> a určená na</w:t>
      </w:r>
      <w:r w:rsidR="006E0A5E" w:rsidRPr="006E0A5E">
        <w:rPr>
          <w:rFonts w:ascii="Garamond" w:hAnsi="Garamond"/>
        </w:rPr>
        <w:t> </w:t>
      </w:r>
      <w:proofErr w:type="spellStart"/>
      <w:r w:rsidRPr="006E0A5E">
        <w:rPr>
          <w:rFonts w:ascii="Garamond" w:hAnsi="Garamond"/>
        </w:rPr>
        <w:t>blacklist</w:t>
      </w:r>
      <w:r w:rsidR="007263F8" w:rsidRPr="006E0A5E">
        <w:rPr>
          <w:rFonts w:ascii="Garamond" w:hAnsi="Garamond"/>
        </w:rPr>
        <w:t>á</w:t>
      </w:r>
      <w:r w:rsidRPr="006E0A5E">
        <w:rPr>
          <w:rFonts w:ascii="Garamond" w:hAnsi="Garamond"/>
        </w:rPr>
        <w:t>ci</w:t>
      </w:r>
      <w:r w:rsidR="007263F8" w:rsidRPr="006E0A5E">
        <w:rPr>
          <w:rFonts w:ascii="Garamond" w:hAnsi="Garamond"/>
        </w:rPr>
        <w:t>u</w:t>
      </w:r>
      <w:proofErr w:type="spellEnd"/>
      <w:r w:rsidRPr="006E0A5E">
        <w:rPr>
          <w:rFonts w:ascii="Garamond" w:hAnsi="Garamond"/>
        </w:rPr>
        <w:t xml:space="preserve">. V prípade, že je takou </w:t>
      </w:r>
      <w:r w:rsidR="007263F8" w:rsidRPr="006E0A5E">
        <w:rPr>
          <w:rFonts w:ascii="Garamond" w:hAnsi="Garamond"/>
        </w:rPr>
        <w:t xml:space="preserve">Platobnou </w:t>
      </w:r>
      <w:r w:rsidRPr="006E0A5E">
        <w:rPr>
          <w:rFonts w:ascii="Garamond" w:hAnsi="Garamond"/>
        </w:rPr>
        <w:t>kartou zaplaten</w:t>
      </w:r>
      <w:r w:rsidR="006E0A5E" w:rsidRPr="006E0A5E">
        <w:rPr>
          <w:rFonts w:ascii="Garamond" w:hAnsi="Garamond"/>
        </w:rPr>
        <w:t>á cena cestovného lístka</w:t>
      </w:r>
      <w:r w:rsidRPr="006E0A5E">
        <w:rPr>
          <w:rFonts w:ascii="Garamond" w:hAnsi="Garamond"/>
        </w:rPr>
        <w:t xml:space="preserve">, </w:t>
      </w:r>
      <w:r w:rsidR="006E0A5E" w:rsidRPr="006E0A5E">
        <w:rPr>
          <w:rFonts w:ascii="Garamond" w:hAnsi="Garamond"/>
        </w:rPr>
        <w:t xml:space="preserve">Poskytovateľ </w:t>
      </w:r>
      <w:r w:rsidRPr="006E0A5E">
        <w:rPr>
          <w:rFonts w:ascii="Garamond" w:hAnsi="Garamond"/>
        </w:rPr>
        <w:t xml:space="preserve">uhradí </w:t>
      </w:r>
      <w:r w:rsidR="007263F8" w:rsidRPr="006E0A5E">
        <w:rPr>
          <w:rFonts w:ascii="Garamond" w:hAnsi="Garamond"/>
        </w:rPr>
        <w:t>Prevádzkovateľovi</w:t>
      </w:r>
      <w:r w:rsidRPr="006E0A5E">
        <w:rPr>
          <w:rFonts w:ascii="Garamond" w:hAnsi="Garamond"/>
        </w:rPr>
        <w:t xml:space="preserve"> cenu </w:t>
      </w:r>
      <w:r w:rsidR="006E0A5E" w:rsidRPr="006E0A5E">
        <w:rPr>
          <w:rFonts w:ascii="Garamond" w:hAnsi="Garamond"/>
        </w:rPr>
        <w:t>takto</w:t>
      </w:r>
      <w:r w:rsidRPr="006E0A5E">
        <w:rPr>
          <w:rFonts w:ascii="Garamond" w:hAnsi="Garamond"/>
        </w:rPr>
        <w:t xml:space="preserve"> uhradených cestovných lístkov, ak priloženie</w:t>
      </w:r>
      <w:r w:rsidR="006E0A5E" w:rsidRPr="006E0A5E">
        <w:rPr>
          <w:rFonts w:ascii="Garamond" w:hAnsi="Garamond"/>
        </w:rPr>
        <w:t xml:space="preserve"> Platobnej</w:t>
      </w:r>
      <w:r w:rsidRPr="006E0A5E">
        <w:rPr>
          <w:rFonts w:ascii="Garamond" w:hAnsi="Garamond"/>
        </w:rPr>
        <w:t xml:space="preserve"> karty prebehlo do 60 minút od vydania pokynu </w:t>
      </w:r>
      <w:r w:rsidR="006E0A5E" w:rsidRPr="006E0A5E">
        <w:rPr>
          <w:rFonts w:ascii="Garamond" w:hAnsi="Garamond"/>
        </w:rPr>
        <w:t>Poskytovateľa</w:t>
      </w:r>
      <w:r w:rsidRPr="006E0A5E">
        <w:rPr>
          <w:rFonts w:ascii="Garamond" w:hAnsi="Garamond"/>
        </w:rPr>
        <w:t xml:space="preserve"> k</w:t>
      </w:r>
      <w:r w:rsidR="006E0A5E" w:rsidRPr="006E0A5E">
        <w:rPr>
          <w:rFonts w:ascii="Garamond" w:hAnsi="Garamond"/>
        </w:rPr>
        <w:t> </w:t>
      </w:r>
      <w:proofErr w:type="spellStart"/>
      <w:r w:rsidRPr="006E0A5E">
        <w:rPr>
          <w:rFonts w:ascii="Garamond" w:hAnsi="Garamond"/>
        </w:rPr>
        <w:t>blacklist</w:t>
      </w:r>
      <w:r w:rsidR="006E0A5E" w:rsidRPr="006E0A5E">
        <w:rPr>
          <w:rFonts w:ascii="Garamond" w:hAnsi="Garamond"/>
        </w:rPr>
        <w:t>á</w:t>
      </w:r>
      <w:r w:rsidRPr="006E0A5E">
        <w:rPr>
          <w:rFonts w:ascii="Garamond" w:hAnsi="Garamond"/>
        </w:rPr>
        <w:t>ci</w:t>
      </w:r>
      <w:r w:rsidR="006E0A5E" w:rsidRPr="006E0A5E">
        <w:rPr>
          <w:rFonts w:ascii="Garamond" w:hAnsi="Garamond"/>
        </w:rPr>
        <w:t>i</w:t>
      </w:r>
      <w:proofErr w:type="spellEnd"/>
      <w:r w:rsidRPr="006E0A5E">
        <w:rPr>
          <w:rFonts w:ascii="Garamond" w:hAnsi="Garamond"/>
        </w:rPr>
        <w:t xml:space="preserve">. Ak </w:t>
      </w:r>
      <w:r w:rsidR="006E0A5E" w:rsidRPr="006E0A5E">
        <w:rPr>
          <w:rFonts w:ascii="Garamond" w:hAnsi="Garamond"/>
        </w:rPr>
        <w:t>platobné Zariadenie</w:t>
      </w:r>
      <w:r w:rsidRPr="006E0A5E">
        <w:rPr>
          <w:rFonts w:ascii="Garamond" w:hAnsi="Garamond"/>
        </w:rPr>
        <w:t xml:space="preserve"> </w:t>
      </w:r>
      <w:r w:rsidRPr="006E0A5E">
        <w:rPr>
          <w:rFonts w:ascii="Garamond" w:hAnsi="Garamond"/>
        </w:rPr>
        <w:lastRenderedPageBreak/>
        <w:t xml:space="preserve">akceptuje </w:t>
      </w:r>
      <w:r w:rsidR="006E0A5E" w:rsidRPr="006E0A5E">
        <w:rPr>
          <w:rFonts w:ascii="Garamond" w:hAnsi="Garamond"/>
        </w:rPr>
        <w:t>Platobnú kartu</w:t>
      </w:r>
      <w:r w:rsidRPr="006E0A5E">
        <w:rPr>
          <w:rFonts w:ascii="Garamond" w:hAnsi="Garamond"/>
        </w:rPr>
        <w:t xml:space="preserve"> </w:t>
      </w:r>
      <w:r w:rsidR="006E0A5E" w:rsidRPr="006E0A5E">
        <w:rPr>
          <w:rFonts w:ascii="Garamond" w:hAnsi="Garamond"/>
        </w:rPr>
        <w:t xml:space="preserve">po uplynutí 60 </w:t>
      </w:r>
      <w:r w:rsidRPr="006E0A5E">
        <w:rPr>
          <w:rFonts w:ascii="Garamond" w:hAnsi="Garamond"/>
        </w:rPr>
        <w:t xml:space="preserve">minút od vydania pokynu k </w:t>
      </w:r>
      <w:proofErr w:type="spellStart"/>
      <w:r w:rsidRPr="006E0A5E">
        <w:rPr>
          <w:rFonts w:ascii="Garamond" w:hAnsi="Garamond"/>
        </w:rPr>
        <w:t>blacklist</w:t>
      </w:r>
      <w:r w:rsidR="006E0A5E" w:rsidRPr="006E0A5E">
        <w:rPr>
          <w:rFonts w:ascii="Garamond" w:hAnsi="Garamond"/>
        </w:rPr>
        <w:t>á</w:t>
      </w:r>
      <w:r w:rsidRPr="006E0A5E">
        <w:rPr>
          <w:rFonts w:ascii="Garamond" w:hAnsi="Garamond"/>
        </w:rPr>
        <w:t>ci</w:t>
      </w:r>
      <w:r w:rsidR="006E0A5E" w:rsidRPr="006E0A5E">
        <w:rPr>
          <w:rFonts w:ascii="Garamond" w:hAnsi="Garamond"/>
        </w:rPr>
        <w:t>i</w:t>
      </w:r>
      <w:proofErr w:type="spellEnd"/>
      <w:r w:rsidRPr="006E0A5E">
        <w:rPr>
          <w:rFonts w:ascii="Garamond" w:hAnsi="Garamond"/>
        </w:rPr>
        <w:t xml:space="preserve"> nesie príslušnú stratu </w:t>
      </w:r>
      <w:r w:rsidR="006E0A5E" w:rsidRPr="006E0A5E">
        <w:rPr>
          <w:rFonts w:ascii="Garamond" w:hAnsi="Garamond"/>
        </w:rPr>
        <w:t>Prevádzkovateľ</w:t>
      </w:r>
      <w:r w:rsidRPr="006E0A5E">
        <w:rPr>
          <w:rFonts w:ascii="Garamond" w:hAnsi="Garamond"/>
        </w:rPr>
        <w:t>.</w:t>
      </w:r>
    </w:p>
    <w:p w14:paraId="1617B28E" w14:textId="451C5E7E" w:rsidR="00A1759B" w:rsidRPr="0057015C" w:rsidRDefault="00A1759B" w:rsidP="00A1759B">
      <w:pPr>
        <w:spacing w:before="240" w:after="0" w:line="276" w:lineRule="auto"/>
        <w:jc w:val="center"/>
        <w:rPr>
          <w:rFonts w:ascii="Garamond" w:hAnsi="Garamond"/>
          <w:b/>
          <w:bCs/>
        </w:rPr>
      </w:pPr>
      <w:bookmarkStart w:id="111" w:name="_Toc82523445"/>
      <w:bookmarkStart w:id="112" w:name="_Toc82525059"/>
      <w:bookmarkStart w:id="113" w:name="_Toc82528731"/>
      <w:bookmarkStart w:id="114" w:name="_Toc83645506"/>
      <w:bookmarkStart w:id="115" w:name="_Toc83645507"/>
      <w:bookmarkEnd w:id="111"/>
      <w:bookmarkEnd w:id="112"/>
      <w:bookmarkEnd w:id="113"/>
      <w:bookmarkEnd w:id="114"/>
      <w:r w:rsidRPr="0057015C">
        <w:rPr>
          <w:rFonts w:ascii="Garamond" w:hAnsi="Garamond"/>
          <w:b/>
          <w:bCs/>
        </w:rPr>
        <w:t xml:space="preserve">ČLÁNOK </w:t>
      </w:r>
      <w:r>
        <w:rPr>
          <w:rFonts w:ascii="Garamond" w:hAnsi="Garamond"/>
          <w:b/>
          <w:bCs/>
        </w:rPr>
        <w:t>XVII</w:t>
      </w:r>
      <w:r w:rsidRPr="0057015C">
        <w:rPr>
          <w:rFonts w:ascii="Garamond" w:hAnsi="Garamond"/>
          <w:b/>
          <w:bCs/>
        </w:rPr>
        <w:t>.</w:t>
      </w:r>
    </w:p>
    <w:p w14:paraId="54461D6E" w14:textId="07C67F56" w:rsidR="00FA1D26" w:rsidRPr="004D34B4" w:rsidRDefault="00FA1D26" w:rsidP="004D34B4">
      <w:pPr>
        <w:pStyle w:val="Nadpis1"/>
        <w:numPr>
          <w:ilvl w:val="0"/>
          <w:numId w:val="0"/>
        </w:numPr>
        <w:spacing w:before="0" w:after="120"/>
      </w:pPr>
      <w:bookmarkStart w:id="116" w:name="_Toc85708413"/>
      <w:bookmarkStart w:id="117" w:name="_Toc86320963"/>
      <w:r w:rsidRPr="004D34B4">
        <w:t>ZÁVEREČNÉ USTANOVENIA</w:t>
      </w:r>
      <w:bookmarkEnd w:id="115"/>
      <w:bookmarkEnd w:id="116"/>
      <w:bookmarkEnd w:id="117"/>
    </w:p>
    <w:p w14:paraId="6E39DDDA" w14:textId="1394E110" w:rsidR="00B230CE" w:rsidRPr="00B230CE" w:rsidRDefault="00B230CE">
      <w:pPr>
        <w:pStyle w:val="Odsekzoznamu"/>
        <w:numPr>
          <w:ilvl w:val="0"/>
          <w:numId w:val="9"/>
        </w:numPr>
        <w:spacing w:after="60" w:line="276" w:lineRule="auto"/>
        <w:ind w:left="357" w:hanging="357"/>
        <w:contextualSpacing w:val="0"/>
        <w:jc w:val="both"/>
        <w:rPr>
          <w:rFonts w:ascii="Garamond" w:hAnsi="Garamond"/>
        </w:rPr>
      </w:pPr>
      <w:bookmarkStart w:id="118" w:name="_Hlk83217525"/>
      <w:r w:rsidRPr="00B230CE">
        <w:rPr>
          <w:rFonts w:ascii="Garamond" w:hAnsi="Garamond"/>
        </w:rPr>
        <w:t>Otázky a vzťahy, ktoré nie sú touto Zmluvou a súťažnými podkladmi osobitne upravené sa spravujú ustanoveniami Ob</w:t>
      </w:r>
      <w:r>
        <w:rPr>
          <w:rFonts w:ascii="Garamond" w:hAnsi="Garamond"/>
        </w:rPr>
        <w:t xml:space="preserve">chodného zákonníka </w:t>
      </w:r>
      <w:r w:rsidRPr="00B230CE">
        <w:rPr>
          <w:rFonts w:ascii="Garamond" w:hAnsi="Garamond"/>
        </w:rPr>
        <w:t>a iný</w:t>
      </w:r>
      <w:r>
        <w:rPr>
          <w:rFonts w:ascii="Garamond" w:hAnsi="Garamond"/>
        </w:rPr>
        <w:t>mi</w:t>
      </w:r>
      <w:r w:rsidRPr="00B230CE">
        <w:rPr>
          <w:rFonts w:ascii="Garamond" w:hAnsi="Garamond"/>
        </w:rPr>
        <w:t xml:space="preserve"> všeobecne záväzný</w:t>
      </w:r>
      <w:r>
        <w:rPr>
          <w:rFonts w:ascii="Garamond" w:hAnsi="Garamond"/>
        </w:rPr>
        <w:t>mi</w:t>
      </w:r>
      <w:r w:rsidRPr="00B230CE">
        <w:rPr>
          <w:rFonts w:ascii="Garamond" w:hAnsi="Garamond"/>
        </w:rPr>
        <w:t xml:space="preserve"> právny</w:t>
      </w:r>
      <w:r>
        <w:rPr>
          <w:rFonts w:ascii="Garamond" w:hAnsi="Garamond"/>
        </w:rPr>
        <w:t>mi</w:t>
      </w:r>
      <w:r w:rsidRPr="00B230CE">
        <w:rPr>
          <w:rFonts w:ascii="Garamond" w:hAnsi="Garamond"/>
        </w:rPr>
        <w:t xml:space="preserve"> predpis</w:t>
      </w:r>
      <w:r>
        <w:rPr>
          <w:rFonts w:ascii="Garamond" w:hAnsi="Garamond"/>
        </w:rPr>
        <w:t>mi</w:t>
      </w:r>
      <w:r w:rsidRPr="00B230CE">
        <w:rPr>
          <w:rFonts w:ascii="Garamond" w:hAnsi="Garamond"/>
        </w:rPr>
        <w:t>.</w:t>
      </w:r>
    </w:p>
    <w:p w14:paraId="619010DB" w14:textId="644EF68D" w:rsidR="00501C29" w:rsidRDefault="00FD7C0C">
      <w:pPr>
        <w:pStyle w:val="Odsekzoznamu"/>
        <w:numPr>
          <w:ilvl w:val="0"/>
          <w:numId w:val="9"/>
        </w:numPr>
        <w:spacing w:after="60" w:line="276" w:lineRule="auto"/>
        <w:ind w:left="357" w:hanging="357"/>
        <w:contextualSpacing w:val="0"/>
        <w:jc w:val="both"/>
        <w:rPr>
          <w:rFonts w:ascii="Garamond" w:hAnsi="Garamond"/>
        </w:rPr>
      </w:pPr>
      <w:r w:rsidRPr="00FD7C0C">
        <w:rPr>
          <w:rFonts w:ascii="Garamond" w:hAnsi="Garamond"/>
        </w:rPr>
        <w:t xml:space="preserve">Táto Zmluva nadobúda platnosť dňom podpisu </w:t>
      </w:r>
      <w:r w:rsidR="00501C29">
        <w:rPr>
          <w:rFonts w:ascii="Garamond" w:hAnsi="Garamond"/>
        </w:rPr>
        <w:t>obidvoch</w:t>
      </w:r>
      <w:r w:rsidRPr="00FD7C0C">
        <w:rPr>
          <w:rFonts w:ascii="Garamond" w:hAnsi="Garamond"/>
        </w:rPr>
        <w:t xml:space="preserve"> </w:t>
      </w:r>
      <w:r w:rsidR="00501C29">
        <w:rPr>
          <w:rFonts w:ascii="Garamond" w:hAnsi="Garamond"/>
        </w:rPr>
        <w:t>Z</w:t>
      </w:r>
      <w:r w:rsidRPr="00FD7C0C">
        <w:rPr>
          <w:rFonts w:ascii="Garamond" w:hAnsi="Garamond"/>
        </w:rPr>
        <w:t xml:space="preserve">mluvných strán a účinnosť dňom nasledujúcom po dni jej zverejnenia na webovom sídle </w:t>
      </w:r>
      <w:r w:rsidR="00501C29">
        <w:rPr>
          <w:rFonts w:ascii="Garamond" w:hAnsi="Garamond"/>
        </w:rPr>
        <w:t>Prevádzkovateľa</w:t>
      </w:r>
      <w:r w:rsidRPr="00FD7C0C">
        <w:rPr>
          <w:rFonts w:ascii="Garamond" w:hAnsi="Garamond"/>
        </w:rPr>
        <w:t xml:space="preserve"> v zmysle § 47a zákona č.</w:t>
      </w:r>
      <w:r w:rsidR="001223DB">
        <w:rPr>
          <w:rFonts w:ascii="Garamond" w:hAnsi="Garamond"/>
        </w:rPr>
        <w:t> </w:t>
      </w:r>
      <w:r w:rsidRPr="00FD7C0C">
        <w:rPr>
          <w:rFonts w:ascii="Garamond" w:hAnsi="Garamond"/>
        </w:rPr>
        <w:t>40/1964 Zb. Občiansky zákonník v znení neskorších predpisov a § 5a zákona č. 211/2000 Z. z. o</w:t>
      </w:r>
      <w:r w:rsidR="001223DB">
        <w:rPr>
          <w:rFonts w:ascii="Garamond" w:hAnsi="Garamond"/>
        </w:rPr>
        <w:t> </w:t>
      </w:r>
      <w:r w:rsidRPr="00FD7C0C">
        <w:rPr>
          <w:rFonts w:ascii="Garamond" w:hAnsi="Garamond"/>
        </w:rPr>
        <w:t xml:space="preserve">slobodnom prístupe k informáciám a o zmene a doplnení niektorých zákonov (zákon o slobode informácií) v znení neskorších predpisov. Zmluvné strany berú na vedomie a súhlasia, že táto Zmluva, vrátane všetkých </w:t>
      </w:r>
      <w:r w:rsidR="0040221A" w:rsidRPr="00FD7C0C">
        <w:rPr>
          <w:rFonts w:ascii="Garamond" w:hAnsi="Garamond"/>
        </w:rPr>
        <w:t xml:space="preserve">jej </w:t>
      </w:r>
      <w:r w:rsidRPr="00FD7C0C">
        <w:rPr>
          <w:rFonts w:ascii="Garamond" w:hAnsi="Garamond"/>
        </w:rPr>
        <w:t xml:space="preserve">súčastí a príloh bude zverejnená na webovom sídle </w:t>
      </w:r>
      <w:r w:rsidR="00501C29">
        <w:rPr>
          <w:rFonts w:ascii="Garamond" w:hAnsi="Garamond"/>
        </w:rPr>
        <w:t>Prevádzkovateľa</w:t>
      </w:r>
      <w:r w:rsidRPr="00FD7C0C">
        <w:rPr>
          <w:rFonts w:ascii="Garamond" w:hAnsi="Garamond"/>
        </w:rPr>
        <w:t xml:space="preserve">. </w:t>
      </w:r>
    </w:p>
    <w:bookmarkEnd w:id="118"/>
    <w:p w14:paraId="0F47B9F7" w14:textId="77777777" w:rsidR="00501C29" w:rsidRDefault="00FD7C0C">
      <w:pPr>
        <w:pStyle w:val="Odsekzoznamu"/>
        <w:numPr>
          <w:ilvl w:val="0"/>
          <w:numId w:val="9"/>
        </w:numPr>
        <w:spacing w:after="60" w:line="276" w:lineRule="auto"/>
        <w:ind w:left="357" w:hanging="357"/>
        <w:contextualSpacing w:val="0"/>
        <w:jc w:val="both"/>
        <w:rPr>
          <w:rFonts w:ascii="Garamond" w:hAnsi="Garamond"/>
        </w:rPr>
      </w:pPr>
      <w:r w:rsidRPr="00501C29">
        <w:rPr>
          <w:rFonts w:ascii="Garamond" w:hAnsi="Garamond"/>
        </w:rPr>
        <w:t xml:space="preserve">Pokiaľ nie je v tejto Zmluve výslovne ustanovené inak, riadia sa vzájomné práva a povinnosti </w:t>
      </w:r>
      <w:r w:rsidR="00501C29">
        <w:rPr>
          <w:rFonts w:ascii="Garamond" w:hAnsi="Garamond"/>
        </w:rPr>
        <w:t xml:space="preserve">Zmluvných </w:t>
      </w:r>
      <w:r w:rsidRPr="00501C29">
        <w:rPr>
          <w:rFonts w:ascii="Garamond" w:hAnsi="Garamond"/>
        </w:rPr>
        <w:t>strán všeobecne záväznými právnymi predpismi platnými na území Slovenskej republiky</w:t>
      </w:r>
      <w:r w:rsidR="00501C29">
        <w:rPr>
          <w:rFonts w:ascii="Garamond" w:hAnsi="Garamond"/>
        </w:rPr>
        <w:t>.</w:t>
      </w:r>
    </w:p>
    <w:p w14:paraId="14943A81" w14:textId="39CECCF4" w:rsidR="00501C29" w:rsidRPr="00B259ED" w:rsidRDefault="00FD7C0C">
      <w:pPr>
        <w:pStyle w:val="Odsekzoznamu"/>
        <w:numPr>
          <w:ilvl w:val="0"/>
          <w:numId w:val="9"/>
        </w:numPr>
        <w:spacing w:after="60" w:line="276" w:lineRule="auto"/>
        <w:ind w:left="357" w:hanging="357"/>
        <w:contextualSpacing w:val="0"/>
        <w:jc w:val="both"/>
        <w:rPr>
          <w:rFonts w:ascii="Garamond" w:hAnsi="Garamond"/>
        </w:rPr>
      </w:pPr>
      <w:r w:rsidRPr="00B259ED">
        <w:rPr>
          <w:rFonts w:ascii="Garamond" w:hAnsi="Garamond"/>
        </w:rPr>
        <w:t xml:space="preserve">Znenie tejto Zmluvy </w:t>
      </w:r>
      <w:r w:rsidR="00B259ED" w:rsidRPr="00B259ED">
        <w:rPr>
          <w:rFonts w:ascii="Garamond" w:hAnsi="Garamond"/>
        </w:rPr>
        <w:t>v súlade s</w:t>
      </w:r>
      <w:r w:rsidR="00B259ED">
        <w:rPr>
          <w:rFonts w:ascii="Garamond" w:hAnsi="Garamond"/>
        </w:rPr>
        <w:t> podmienkami podľa</w:t>
      </w:r>
      <w:r w:rsidR="00B259ED" w:rsidRPr="00B259ED">
        <w:rPr>
          <w:rFonts w:ascii="Garamond" w:hAnsi="Garamond"/>
        </w:rPr>
        <w:t xml:space="preserve"> § 18 </w:t>
      </w:r>
      <w:r w:rsidR="00750321">
        <w:rPr>
          <w:rFonts w:ascii="Garamond" w:hAnsi="Garamond"/>
        </w:rPr>
        <w:t>Z</w:t>
      </w:r>
      <w:r w:rsidR="00B259ED" w:rsidRPr="00B259ED">
        <w:rPr>
          <w:rFonts w:ascii="Garamond" w:hAnsi="Garamond"/>
        </w:rPr>
        <w:t>ákona o verejnom obstarávaní</w:t>
      </w:r>
      <w:r w:rsidR="00B259ED">
        <w:rPr>
          <w:rFonts w:ascii="Garamond" w:hAnsi="Garamond"/>
        </w:rPr>
        <w:t>,</w:t>
      </w:r>
      <w:r w:rsidR="00B259ED" w:rsidRPr="00B259ED">
        <w:rPr>
          <w:rFonts w:ascii="Garamond" w:hAnsi="Garamond"/>
        </w:rPr>
        <w:t xml:space="preserve"> možno</w:t>
      </w:r>
      <w:r w:rsidRPr="00B259ED">
        <w:rPr>
          <w:rFonts w:ascii="Garamond" w:hAnsi="Garamond"/>
        </w:rPr>
        <w:t xml:space="preserve"> meniť len na základe písomnej dohody oboch </w:t>
      </w:r>
      <w:r w:rsidR="00501C29" w:rsidRPr="00B259ED">
        <w:rPr>
          <w:rFonts w:ascii="Garamond" w:hAnsi="Garamond"/>
        </w:rPr>
        <w:t>Z</w:t>
      </w:r>
      <w:r w:rsidRPr="00B259ED">
        <w:rPr>
          <w:rFonts w:ascii="Garamond" w:hAnsi="Garamond"/>
        </w:rPr>
        <w:t>mluvných strán formou písomného číslovaného dodatku k</w:t>
      </w:r>
      <w:r w:rsidR="00B259ED">
        <w:rPr>
          <w:rFonts w:ascii="Garamond" w:hAnsi="Garamond"/>
        </w:rPr>
        <w:t> </w:t>
      </w:r>
      <w:r w:rsidRPr="00B259ED">
        <w:rPr>
          <w:rFonts w:ascii="Garamond" w:hAnsi="Garamond"/>
        </w:rPr>
        <w:t>Zmluve.</w:t>
      </w:r>
    </w:p>
    <w:p w14:paraId="0467CE82" w14:textId="6ED3F4EF" w:rsidR="00501C29" w:rsidRDefault="00FD7C0C">
      <w:pPr>
        <w:pStyle w:val="Odsekzoznamu"/>
        <w:numPr>
          <w:ilvl w:val="0"/>
          <w:numId w:val="9"/>
        </w:numPr>
        <w:spacing w:after="60" w:line="276" w:lineRule="auto"/>
        <w:ind w:left="357" w:hanging="357"/>
        <w:contextualSpacing w:val="0"/>
        <w:jc w:val="both"/>
        <w:rPr>
          <w:rFonts w:ascii="Garamond" w:hAnsi="Garamond"/>
        </w:rPr>
      </w:pPr>
      <w:r w:rsidRPr="00501C29">
        <w:rPr>
          <w:rFonts w:ascii="Garamond" w:hAnsi="Garamond"/>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w:t>
      </w:r>
      <w:r w:rsidR="0040221A">
        <w:rPr>
          <w:rFonts w:ascii="Garamond" w:hAnsi="Garamond"/>
        </w:rPr>
        <w:t> </w:t>
      </w:r>
      <w:r w:rsidRPr="00501C29">
        <w:rPr>
          <w:rFonts w:ascii="Garamond" w:hAnsi="Garamond"/>
        </w:rPr>
        <w:t>čo</w:t>
      </w:r>
      <w:r w:rsidR="0040221A">
        <w:rPr>
          <w:rFonts w:ascii="Garamond" w:hAnsi="Garamond"/>
        </w:rPr>
        <w:t> </w:t>
      </w:r>
      <w:r w:rsidRPr="00501C29">
        <w:rPr>
          <w:rFonts w:ascii="Garamond" w:hAnsi="Garamond"/>
        </w:rPr>
        <w:t>najlepšie zodpovedá jeho pôvodne zamýšľanému účelu.</w:t>
      </w:r>
    </w:p>
    <w:p w14:paraId="5A8127E3" w14:textId="4D997E89" w:rsidR="00501C29" w:rsidRDefault="00FD7C0C">
      <w:pPr>
        <w:pStyle w:val="Odsekzoznamu"/>
        <w:numPr>
          <w:ilvl w:val="0"/>
          <w:numId w:val="9"/>
        </w:numPr>
        <w:spacing w:after="60" w:line="276" w:lineRule="auto"/>
        <w:ind w:left="357" w:hanging="357"/>
        <w:contextualSpacing w:val="0"/>
        <w:jc w:val="both"/>
        <w:rPr>
          <w:rFonts w:ascii="Garamond" w:hAnsi="Garamond"/>
        </w:rPr>
      </w:pPr>
      <w:r w:rsidRPr="00501C29">
        <w:rPr>
          <w:rFonts w:ascii="Garamond" w:hAnsi="Garamond"/>
        </w:rPr>
        <w:t>Táto Zmluva je vyhotovená v</w:t>
      </w:r>
      <w:r w:rsidR="00760155">
        <w:rPr>
          <w:rFonts w:ascii="Garamond" w:hAnsi="Garamond"/>
        </w:rPr>
        <w:t> 2 (</w:t>
      </w:r>
      <w:r w:rsidRPr="00501C29">
        <w:rPr>
          <w:rFonts w:ascii="Garamond" w:hAnsi="Garamond"/>
        </w:rPr>
        <w:t>dvoch</w:t>
      </w:r>
      <w:r w:rsidR="00760155">
        <w:rPr>
          <w:rFonts w:ascii="Garamond" w:hAnsi="Garamond"/>
        </w:rPr>
        <w:t>)</w:t>
      </w:r>
      <w:r w:rsidR="00750321">
        <w:rPr>
          <w:rFonts w:ascii="Garamond" w:hAnsi="Garamond"/>
        </w:rPr>
        <w:t xml:space="preserve"> </w:t>
      </w:r>
      <w:r w:rsidRPr="00501C29">
        <w:rPr>
          <w:rFonts w:ascii="Garamond" w:hAnsi="Garamond"/>
        </w:rPr>
        <w:t xml:space="preserve">rovnopisoch, z ktorých každá </w:t>
      </w:r>
      <w:r w:rsidR="00501C29">
        <w:rPr>
          <w:rFonts w:ascii="Garamond" w:hAnsi="Garamond"/>
        </w:rPr>
        <w:t>Z</w:t>
      </w:r>
      <w:r w:rsidRPr="00501C29">
        <w:rPr>
          <w:rFonts w:ascii="Garamond" w:hAnsi="Garamond"/>
        </w:rPr>
        <w:t>mluvná strana obdrží po</w:t>
      </w:r>
      <w:r w:rsidR="0040221A">
        <w:rPr>
          <w:rFonts w:ascii="Garamond" w:hAnsi="Garamond"/>
        </w:rPr>
        <w:t> </w:t>
      </w:r>
      <w:r w:rsidR="00760155">
        <w:rPr>
          <w:rFonts w:ascii="Garamond" w:hAnsi="Garamond"/>
        </w:rPr>
        <w:t>1</w:t>
      </w:r>
      <w:r w:rsidR="00750321">
        <w:rPr>
          <w:rFonts w:ascii="Garamond" w:hAnsi="Garamond"/>
        </w:rPr>
        <w:t> </w:t>
      </w:r>
      <w:r w:rsidR="00760155">
        <w:rPr>
          <w:rFonts w:ascii="Garamond" w:hAnsi="Garamond"/>
        </w:rPr>
        <w:t>(</w:t>
      </w:r>
      <w:r w:rsidRPr="00501C29">
        <w:rPr>
          <w:rFonts w:ascii="Garamond" w:hAnsi="Garamond"/>
        </w:rPr>
        <w:t>jednom</w:t>
      </w:r>
      <w:r w:rsidR="00760155">
        <w:rPr>
          <w:rFonts w:ascii="Garamond" w:hAnsi="Garamond"/>
        </w:rPr>
        <w:t>)</w:t>
      </w:r>
      <w:r w:rsidRPr="00501C29">
        <w:rPr>
          <w:rFonts w:ascii="Garamond" w:hAnsi="Garamond"/>
        </w:rPr>
        <w:t xml:space="preserve"> vyhotovení.</w:t>
      </w:r>
    </w:p>
    <w:p w14:paraId="49F6C8F0" w14:textId="14983C11" w:rsidR="0073056A" w:rsidRPr="0073056A" w:rsidRDefault="0073056A" w:rsidP="000D36EF">
      <w:pPr>
        <w:pStyle w:val="Odsekzoznamu"/>
        <w:numPr>
          <w:ilvl w:val="0"/>
          <w:numId w:val="9"/>
        </w:numPr>
        <w:spacing w:after="60"/>
        <w:contextualSpacing w:val="0"/>
        <w:jc w:val="both"/>
        <w:rPr>
          <w:rFonts w:ascii="Garamond" w:hAnsi="Garamond"/>
        </w:rPr>
      </w:pPr>
      <w:r w:rsidRPr="0073056A">
        <w:rPr>
          <w:rFonts w:ascii="Garamond" w:hAnsi="Garamond"/>
        </w:rPr>
        <w:t>Zmluvné strany sa zaväzujú, že všetky spory vyplývajúce z tejto Zmluvy budú riešiť osobným rokovaním o možnej dohode. Zmluvné strany sa dohodli, že vzťahy vzniknuté medzi Zmluvnými stranami na základe tejto Zmluvy sa riadia slovenským právnym poriadkom. Prípadné spory, o ktorých sa Zmluvné strany nedohodli, budú postúpené na rozhodnutie vecne a mieste príslušnému súdu podľa</w:t>
      </w:r>
      <w:r w:rsidR="00750321">
        <w:rPr>
          <w:rFonts w:ascii="Garamond" w:hAnsi="Garamond"/>
        </w:rPr>
        <w:t> </w:t>
      </w:r>
      <w:r w:rsidRPr="0073056A">
        <w:rPr>
          <w:rFonts w:ascii="Garamond" w:hAnsi="Garamond"/>
        </w:rPr>
        <w:t>sídla odporcu.</w:t>
      </w:r>
    </w:p>
    <w:p w14:paraId="75371FA2" w14:textId="13800D37" w:rsidR="00F471FC" w:rsidRPr="00273A1E" w:rsidRDefault="00501C29" w:rsidP="000D36EF">
      <w:pPr>
        <w:pStyle w:val="Odsekzoznamu"/>
        <w:numPr>
          <w:ilvl w:val="0"/>
          <w:numId w:val="9"/>
        </w:numPr>
        <w:spacing w:after="60"/>
        <w:ind w:left="357" w:hanging="357"/>
        <w:contextualSpacing w:val="0"/>
        <w:jc w:val="both"/>
        <w:rPr>
          <w:rFonts w:ascii="Garamond" w:hAnsi="Garamond"/>
        </w:rPr>
      </w:pPr>
      <w:r w:rsidRPr="0073056A">
        <w:rPr>
          <w:rFonts w:ascii="Garamond" w:hAnsi="Garamond"/>
        </w:rPr>
        <w:t>Z</w:t>
      </w:r>
      <w:r w:rsidR="00FD7C0C" w:rsidRPr="0073056A">
        <w:rPr>
          <w:rFonts w:ascii="Garamond" w:hAnsi="Garamond"/>
        </w:rPr>
        <w:t xml:space="preserve">mluvné strany vyhlasujú, </w:t>
      </w:r>
      <w:r w:rsidR="0073056A" w:rsidRPr="0073056A">
        <w:rPr>
          <w:rFonts w:ascii="Garamond" w:hAnsi="Garamond"/>
        </w:rPr>
        <w:t>že si túto Zmluvu pred jej podpisom prečítali, bola uzatvorená podľa ich slobodnej a vážnej vôle, nie v tiesni za jednostranne nevýhodných podmienok, s jej obsahom bez výhrad súhlasia a na znak súhlasu ju podpisujú.</w:t>
      </w:r>
    </w:p>
    <w:p w14:paraId="57AF8967" w14:textId="7B9FC084" w:rsidR="00B259ED" w:rsidRDefault="00B259ED" w:rsidP="008D3639">
      <w:pPr>
        <w:pStyle w:val="Odsekzoznamu"/>
        <w:numPr>
          <w:ilvl w:val="0"/>
          <w:numId w:val="9"/>
        </w:numPr>
        <w:spacing w:after="60" w:line="276" w:lineRule="auto"/>
        <w:ind w:left="357" w:hanging="357"/>
        <w:contextualSpacing w:val="0"/>
        <w:jc w:val="both"/>
        <w:rPr>
          <w:rFonts w:ascii="Garamond" w:hAnsi="Garamond"/>
        </w:rPr>
      </w:pPr>
      <w:r w:rsidRPr="00B259ED">
        <w:rPr>
          <w:rFonts w:ascii="Garamond" w:hAnsi="Garamond"/>
        </w:rPr>
        <w:t>Neoddeliteľnou súčasťou tejto Zmluvy je</w:t>
      </w:r>
      <w:r>
        <w:rPr>
          <w:rFonts w:ascii="Garamond" w:hAnsi="Garamond"/>
        </w:rPr>
        <w:t>:</w:t>
      </w:r>
      <w:r w:rsidRPr="00B259ED">
        <w:rPr>
          <w:rFonts w:ascii="Garamond" w:hAnsi="Garamond"/>
        </w:rPr>
        <w:t xml:space="preserve"> </w:t>
      </w:r>
    </w:p>
    <w:p w14:paraId="3AA97B32" w14:textId="77777777" w:rsidR="00750321" w:rsidRPr="00B259ED" w:rsidRDefault="00750321" w:rsidP="000D36EF">
      <w:pPr>
        <w:pStyle w:val="Odsekzoznamu"/>
        <w:spacing w:after="60" w:line="276" w:lineRule="auto"/>
        <w:ind w:left="357"/>
        <w:contextualSpacing w:val="0"/>
        <w:jc w:val="both"/>
        <w:rPr>
          <w:rFonts w:ascii="Garamond" w:hAnsi="Garamond"/>
        </w:rPr>
      </w:pPr>
    </w:p>
    <w:tbl>
      <w:tblPr>
        <w:tblStyle w:val="Mriekatabuky"/>
        <w:tblW w:w="893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7513"/>
      </w:tblGrid>
      <w:tr w:rsidR="00B259ED" w:rsidRPr="00EF3FD3" w14:paraId="755F1EA1" w14:textId="77777777" w:rsidTr="00F5150E">
        <w:tc>
          <w:tcPr>
            <w:tcW w:w="1417" w:type="dxa"/>
          </w:tcPr>
          <w:p w14:paraId="4F2E062C" w14:textId="7502C426" w:rsidR="00B259ED" w:rsidRPr="00EF3FD3" w:rsidRDefault="00B259ED" w:rsidP="00E8628A">
            <w:pPr>
              <w:jc w:val="both"/>
              <w:rPr>
                <w:rFonts w:ascii="Garamond" w:hAnsi="Garamond"/>
              </w:rPr>
            </w:pPr>
            <w:r>
              <w:rPr>
                <w:rFonts w:ascii="Garamond" w:hAnsi="Garamond"/>
              </w:rPr>
              <w:t xml:space="preserve">Príloha č. </w:t>
            </w:r>
            <w:r w:rsidR="003C7858">
              <w:rPr>
                <w:rFonts w:ascii="Garamond" w:hAnsi="Garamond"/>
              </w:rPr>
              <w:t>1</w:t>
            </w:r>
          </w:p>
        </w:tc>
        <w:tc>
          <w:tcPr>
            <w:tcW w:w="7513" w:type="dxa"/>
          </w:tcPr>
          <w:p w14:paraId="33AFABD0" w14:textId="02B9FBDA" w:rsidR="00B259ED" w:rsidRDefault="00B34B6C" w:rsidP="00E8628A">
            <w:pPr>
              <w:jc w:val="both"/>
              <w:rPr>
                <w:rFonts w:ascii="Garamond" w:hAnsi="Garamond"/>
              </w:rPr>
            </w:pPr>
            <w:r>
              <w:rPr>
                <w:rFonts w:ascii="Garamond" w:hAnsi="Garamond"/>
              </w:rPr>
              <w:t xml:space="preserve">SOFTVÉR – </w:t>
            </w:r>
            <w:r w:rsidR="00B259ED" w:rsidRPr="00EF3FD3">
              <w:rPr>
                <w:rFonts w:ascii="Garamond" w:hAnsi="Garamond"/>
              </w:rPr>
              <w:t>TECHNICKÁ ŠPECIFIKÁCIA</w:t>
            </w:r>
            <w:r>
              <w:rPr>
                <w:rFonts w:ascii="Garamond" w:hAnsi="Garamond"/>
              </w:rPr>
              <w:t xml:space="preserve"> </w:t>
            </w:r>
            <w:r w:rsidR="00C277B8">
              <w:rPr>
                <w:rFonts w:ascii="Garamond" w:hAnsi="Garamond"/>
              </w:rPr>
              <w:t>PREDMETU PLNENIA</w:t>
            </w:r>
          </w:p>
        </w:tc>
      </w:tr>
      <w:tr w:rsidR="00B259ED" w:rsidRPr="00EF3FD3" w14:paraId="4C6D29DE" w14:textId="77777777" w:rsidTr="00F5150E">
        <w:tc>
          <w:tcPr>
            <w:tcW w:w="1417" w:type="dxa"/>
          </w:tcPr>
          <w:p w14:paraId="5D26FF0C" w14:textId="3E1D0039" w:rsidR="00B259ED" w:rsidRPr="00EF3FD3" w:rsidRDefault="00B259ED" w:rsidP="00E8628A">
            <w:pPr>
              <w:jc w:val="both"/>
              <w:rPr>
                <w:rFonts w:ascii="Garamond" w:hAnsi="Garamond"/>
              </w:rPr>
            </w:pPr>
            <w:r w:rsidRPr="00EF3FD3">
              <w:rPr>
                <w:rFonts w:ascii="Garamond" w:hAnsi="Garamond"/>
              </w:rPr>
              <w:t xml:space="preserve">Príloha č. </w:t>
            </w:r>
            <w:r w:rsidR="003C7858">
              <w:rPr>
                <w:rFonts w:ascii="Garamond" w:hAnsi="Garamond"/>
              </w:rPr>
              <w:t>2</w:t>
            </w:r>
          </w:p>
        </w:tc>
        <w:tc>
          <w:tcPr>
            <w:tcW w:w="7513" w:type="dxa"/>
          </w:tcPr>
          <w:p w14:paraId="3C13533D" w14:textId="4B1646A5" w:rsidR="00B259ED" w:rsidRPr="00EF3FD3" w:rsidRDefault="00B259ED" w:rsidP="00E8628A">
            <w:pPr>
              <w:jc w:val="both"/>
              <w:rPr>
                <w:rFonts w:ascii="Garamond" w:hAnsi="Garamond"/>
              </w:rPr>
            </w:pPr>
            <w:r w:rsidRPr="00EF3FD3">
              <w:rPr>
                <w:rFonts w:ascii="Garamond" w:hAnsi="Garamond"/>
              </w:rPr>
              <w:t>TECHNICKÁ ŠPECIFIKÁCIA</w:t>
            </w:r>
            <w:r w:rsidR="0040221A">
              <w:rPr>
                <w:rFonts w:ascii="Garamond" w:hAnsi="Garamond"/>
              </w:rPr>
              <w:t xml:space="preserve"> </w:t>
            </w:r>
            <w:r w:rsidRPr="00EF3FD3">
              <w:rPr>
                <w:rFonts w:ascii="Garamond" w:hAnsi="Garamond"/>
              </w:rPr>
              <w:t>ZARIADENÍ POUŹÍVANÝCH PRI POSKYTOVANÍ SLUŽIEB ACQUIRERA</w:t>
            </w:r>
          </w:p>
        </w:tc>
      </w:tr>
      <w:tr w:rsidR="0040221A" w:rsidRPr="00EF3FD3" w14:paraId="0E9C52B2" w14:textId="77777777" w:rsidTr="00F5150E">
        <w:tc>
          <w:tcPr>
            <w:tcW w:w="1417" w:type="dxa"/>
          </w:tcPr>
          <w:p w14:paraId="2FC96BBA" w14:textId="2808309A" w:rsidR="0040221A" w:rsidRPr="00EF3FD3" w:rsidRDefault="0040221A" w:rsidP="00E8628A">
            <w:pPr>
              <w:jc w:val="both"/>
              <w:rPr>
                <w:rFonts w:ascii="Garamond" w:hAnsi="Garamond"/>
              </w:rPr>
            </w:pPr>
            <w:r>
              <w:rPr>
                <w:rFonts w:ascii="Garamond" w:hAnsi="Garamond"/>
              </w:rPr>
              <w:t xml:space="preserve">Príloha </w:t>
            </w:r>
            <w:r w:rsidR="003C7858">
              <w:rPr>
                <w:rFonts w:ascii="Garamond" w:hAnsi="Garamond"/>
              </w:rPr>
              <w:t>č. 2a</w:t>
            </w:r>
          </w:p>
        </w:tc>
        <w:tc>
          <w:tcPr>
            <w:tcW w:w="7513" w:type="dxa"/>
          </w:tcPr>
          <w:p w14:paraId="5D367E68" w14:textId="6172FD29" w:rsidR="0040221A" w:rsidRPr="00EF3FD3" w:rsidRDefault="0040221A" w:rsidP="00E8628A">
            <w:pPr>
              <w:jc w:val="both"/>
              <w:rPr>
                <w:rFonts w:ascii="Garamond" w:hAnsi="Garamond"/>
              </w:rPr>
            </w:pPr>
            <w:r>
              <w:rPr>
                <w:rFonts w:ascii="Garamond" w:hAnsi="Garamond"/>
              </w:rPr>
              <w:t xml:space="preserve">CENOVÁ PONUKA </w:t>
            </w:r>
          </w:p>
        </w:tc>
      </w:tr>
      <w:tr w:rsidR="00B259ED" w:rsidRPr="00EF3FD3" w14:paraId="6E9751C7" w14:textId="77777777" w:rsidTr="00F5150E">
        <w:tc>
          <w:tcPr>
            <w:tcW w:w="1417" w:type="dxa"/>
          </w:tcPr>
          <w:p w14:paraId="12EC1A45" w14:textId="7734C2F5" w:rsidR="00B259ED" w:rsidRPr="00EF3FD3" w:rsidRDefault="00B259ED" w:rsidP="00E8628A">
            <w:pPr>
              <w:jc w:val="both"/>
              <w:rPr>
                <w:rFonts w:ascii="Garamond" w:hAnsi="Garamond"/>
              </w:rPr>
            </w:pPr>
            <w:r w:rsidRPr="00EF3FD3">
              <w:rPr>
                <w:rFonts w:ascii="Garamond" w:hAnsi="Garamond"/>
              </w:rPr>
              <w:t xml:space="preserve">Príloha </w:t>
            </w:r>
            <w:r w:rsidR="003C7858">
              <w:rPr>
                <w:rFonts w:ascii="Garamond" w:hAnsi="Garamond"/>
              </w:rPr>
              <w:t>č. 3</w:t>
            </w:r>
          </w:p>
        </w:tc>
        <w:tc>
          <w:tcPr>
            <w:tcW w:w="7513" w:type="dxa"/>
          </w:tcPr>
          <w:p w14:paraId="06B87CC5" w14:textId="77777777" w:rsidR="00B259ED" w:rsidRPr="00EF3FD3" w:rsidRDefault="00B259ED" w:rsidP="00E8628A">
            <w:pPr>
              <w:jc w:val="both"/>
              <w:rPr>
                <w:rFonts w:ascii="Garamond" w:hAnsi="Garamond"/>
              </w:rPr>
            </w:pPr>
            <w:r>
              <w:rPr>
                <w:rFonts w:ascii="Garamond" w:hAnsi="Garamond"/>
              </w:rPr>
              <w:t>ZOZNAM SUBDODÁVATEĽOV</w:t>
            </w:r>
          </w:p>
        </w:tc>
      </w:tr>
      <w:tr w:rsidR="00B259ED" w:rsidRPr="00EF3FD3" w14:paraId="2F7D77F5" w14:textId="77777777" w:rsidTr="00F5150E">
        <w:tc>
          <w:tcPr>
            <w:tcW w:w="1417" w:type="dxa"/>
          </w:tcPr>
          <w:p w14:paraId="32D92865" w14:textId="43082695" w:rsidR="00B259ED" w:rsidRPr="00EF3FD3" w:rsidRDefault="00B259ED" w:rsidP="00E8628A">
            <w:pPr>
              <w:jc w:val="both"/>
              <w:rPr>
                <w:rFonts w:ascii="Garamond" w:hAnsi="Garamond"/>
              </w:rPr>
            </w:pPr>
            <w:r w:rsidRPr="00EF3FD3">
              <w:rPr>
                <w:rFonts w:ascii="Garamond" w:hAnsi="Garamond"/>
              </w:rPr>
              <w:t xml:space="preserve">Príloha </w:t>
            </w:r>
            <w:r w:rsidR="0063530B">
              <w:rPr>
                <w:rFonts w:ascii="Garamond" w:hAnsi="Garamond"/>
              </w:rPr>
              <w:t>č. 4</w:t>
            </w:r>
          </w:p>
        </w:tc>
        <w:tc>
          <w:tcPr>
            <w:tcW w:w="7513" w:type="dxa"/>
          </w:tcPr>
          <w:p w14:paraId="4FEF6EE0" w14:textId="1CAB7A45" w:rsidR="00B259ED" w:rsidRPr="00EF3FD3" w:rsidRDefault="008B7595" w:rsidP="00E8628A">
            <w:pPr>
              <w:jc w:val="both"/>
              <w:rPr>
                <w:rFonts w:ascii="Garamond" w:hAnsi="Garamond"/>
              </w:rPr>
            </w:pPr>
            <w:r>
              <w:rPr>
                <w:rFonts w:ascii="Garamond" w:hAnsi="Garamond"/>
              </w:rPr>
              <w:t xml:space="preserve">HARMONOGRAM </w:t>
            </w:r>
          </w:p>
        </w:tc>
      </w:tr>
      <w:tr w:rsidR="00B259ED" w:rsidRPr="00EF3FD3" w14:paraId="4C04643C" w14:textId="77777777" w:rsidTr="00F5150E">
        <w:tc>
          <w:tcPr>
            <w:tcW w:w="1417" w:type="dxa"/>
          </w:tcPr>
          <w:p w14:paraId="7B6FB570" w14:textId="5EE74F99" w:rsidR="00B259ED" w:rsidRPr="00EF3FD3" w:rsidRDefault="00B259ED" w:rsidP="00E8628A">
            <w:pPr>
              <w:jc w:val="both"/>
              <w:rPr>
                <w:rFonts w:ascii="Garamond" w:hAnsi="Garamond"/>
              </w:rPr>
            </w:pPr>
            <w:r w:rsidRPr="00EF3FD3">
              <w:rPr>
                <w:rFonts w:ascii="Garamond" w:hAnsi="Garamond"/>
              </w:rPr>
              <w:t xml:space="preserve">Príloha </w:t>
            </w:r>
            <w:r w:rsidR="0063530B">
              <w:rPr>
                <w:rFonts w:ascii="Garamond" w:hAnsi="Garamond"/>
              </w:rPr>
              <w:t>č. 4a</w:t>
            </w:r>
          </w:p>
        </w:tc>
        <w:tc>
          <w:tcPr>
            <w:tcW w:w="7513" w:type="dxa"/>
          </w:tcPr>
          <w:p w14:paraId="079075D0" w14:textId="65C814A7" w:rsidR="00B259ED" w:rsidRPr="00EF3FD3" w:rsidRDefault="00B259ED" w:rsidP="00E8628A">
            <w:pPr>
              <w:jc w:val="both"/>
              <w:rPr>
                <w:rFonts w:ascii="Garamond" w:hAnsi="Garamond"/>
              </w:rPr>
            </w:pPr>
            <w:r>
              <w:rPr>
                <w:rFonts w:ascii="Garamond" w:hAnsi="Garamond"/>
              </w:rPr>
              <w:t xml:space="preserve">VZOR </w:t>
            </w:r>
            <w:r w:rsidRPr="00EF3FD3">
              <w:rPr>
                <w:rFonts w:ascii="Garamond" w:hAnsi="Garamond"/>
              </w:rPr>
              <w:t>P</w:t>
            </w:r>
            <w:r>
              <w:rPr>
                <w:rFonts w:ascii="Garamond" w:hAnsi="Garamond"/>
              </w:rPr>
              <w:t>ROTOKOL</w:t>
            </w:r>
            <w:r w:rsidR="0040221A">
              <w:rPr>
                <w:rFonts w:ascii="Garamond" w:hAnsi="Garamond"/>
              </w:rPr>
              <w:t>OV</w:t>
            </w:r>
          </w:p>
        </w:tc>
      </w:tr>
      <w:tr w:rsidR="00B259ED" w:rsidRPr="00EF3FD3" w14:paraId="163A7727" w14:textId="77777777" w:rsidTr="00F5150E">
        <w:tc>
          <w:tcPr>
            <w:tcW w:w="1417" w:type="dxa"/>
          </w:tcPr>
          <w:p w14:paraId="5F862A10" w14:textId="4B80856B" w:rsidR="00B259ED" w:rsidRPr="00EF3FD3" w:rsidRDefault="0040221A" w:rsidP="00E8628A">
            <w:pPr>
              <w:jc w:val="both"/>
              <w:rPr>
                <w:rFonts w:ascii="Garamond" w:hAnsi="Garamond"/>
              </w:rPr>
            </w:pPr>
            <w:r>
              <w:rPr>
                <w:rFonts w:ascii="Garamond" w:hAnsi="Garamond"/>
              </w:rPr>
              <w:t xml:space="preserve">Príloha </w:t>
            </w:r>
            <w:r w:rsidR="0063530B">
              <w:rPr>
                <w:rFonts w:ascii="Garamond" w:hAnsi="Garamond"/>
              </w:rPr>
              <w:t>č. 5</w:t>
            </w:r>
          </w:p>
        </w:tc>
        <w:tc>
          <w:tcPr>
            <w:tcW w:w="7513" w:type="dxa"/>
          </w:tcPr>
          <w:p w14:paraId="3908809A" w14:textId="797E7843" w:rsidR="00B259ED" w:rsidRDefault="00533431" w:rsidP="00E8628A">
            <w:pPr>
              <w:jc w:val="both"/>
              <w:rPr>
                <w:rFonts w:ascii="Garamond" w:hAnsi="Garamond"/>
              </w:rPr>
            </w:pPr>
            <w:r>
              <w:rPr>
                <w:rFonts w:ascii="Garamond" w:hAnsi="Garamond"/>
              </w:rPr>
              <w:t>SCHÉMATICKÉ ZNÁZORNENIE FINANČNÝCH A DÁTOVÝCH TOKOV</w:t>
            </w:r>
          </w:p>
        </w:tc>
      </w:tr>
    </w:tbl>
    <w:p w14:paraId="211324DC" w14:textId="4BFB7C2B" w:rsidR="00FC4BAF" w:rsidRDefault="00FC4BAF" w:rsidP="00263240">
      <w:pPr>
        <w:spacing w:after="120" w:line="276" w:lineRule="auto"/>
        <w:jc w:val="both"/>
        <w:rPr>
          <w:rFonts w:ascii="Garamond" w:hAnsi="Garamond"/>
        </w:rPr>
      </w:pPr>
    </w:p>
    <w:p w14:paraId="09D74CDD" w14:textId="23AC5DCE" w:rsidR="00CE4CC4" w:rsidRDefault="00CE4CC4" w:rsidP="00263240">
      <w:pPr>
        <w:spacing w:after="120" w:line="276" w:lineRule="auto"/>
        <w:jc w:val="both"/>
        <w:rPr>
          <w:rFonts w:ascii="Garamond" w:hAnsi="Garamond"/>
        </w:rPr>
      </w:pPr>
    </w:p>
    <w:tbl>
      <w:tblPr>
        <w:tblStyle w:val="Mriekatabuky"/>
        <w:tblW w:w="0" w:type="auto"/>
        <w:tblInd w:w="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8"/>
        <w:gridCol w:w="4357"/>
      </w:tblGrid>
      <w:tr w:rsidR="00CE4CC4" w14:paraId="16BF8D67" w14:textId="77777777" w:rsidTr="00CE0AE2">
        <w:tc>
          <w:tcPr>
            <w:tcW w:w="4531" w:type="dxa"/>
          </w:tcPr>
          <w:p w14:paraId="0BFFCCD6" w14:textId="4A4F2E60"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 xml:space="preserve">V </w:t>
            </w:r>
            <w:r w:rsidRPr="00CE0AE2">
              <w:rPr>
                <w:rFonts w:ascii="Garamond" w:hAnsi="Garamond"/>
                <w:highlight w:val="green"/>
              </w:rPr>
              <w:t>____</w:t>
            </w:r>
            <w:r>
              <w:rPr>
                <w:rFonts w:ascii="Garamond" w:hAnsi="Garamond"/>
              </w:rPr>
              <w:t xml:space="preserve">, dňa </w:t>
            </w:r>
            <w:r w:rsidRPr="00CE0AE2">
              <w:rPr>
                <w:rFonts w:ascii="Garamond" w:hAnsi="Garamond"/>
                <w:highlight w:val="green"/>
              </w:rPr>
              <w:t>____(bude doplnené)</w:t>
            </w:r>
          </w:p>
        </w:tc>
        <w:tc>
          <w:tcPr>
            <w:tcW w:w="4531" w:type="dxa"/>
          </w:tcPr>
          <w:p w14:paraId="6F61D1EE" w14:textId="6A6E75F5"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 xml:space="preserve">V </w:t>
            </w:r>
            <w:r w:rsidRPr="00CE0AE2">
              <w:rPr>
                <w:rFonts w:ascii="Garamond" w:hAnsi="Garamond"/>
                <w:highlight w:val="green"/>
              </w:rPr>
              <w:t>____</w:t>
            </w:r>
            <w:r>
              <w:rPr>
                <w:rFonts w:ascii="Garamond" w:hAnsi="Garamond"/>
              </w:rPr>
              <w:t xml:space="preserve">, dňa </w:t>
            </w:r>
            <w:r w:rsidRPr="00CE0AE2">
              <w:rPr>
                <w:rFonts w:ascii="Garamond" w:hAnsi="Garamond"/>
                <w:highlight w:val="green"/>
              </w:rPr>
              <w:t>____(bude doplnené)</w:t>
            </w:r>
          </w:p>
        </w:tc>
      </w:tr>
      <w:tr w:rsidR="00CE4CC4" w14:paraId="083BE9ED" w14:textId="77777777" w:rsidTr="00CE0AE2">
        <w:tc>
          <w:tcPr>
            <w:tcW w:w="4531" w:type="dxa"/>
          </w:tcPr>
          <w:p w14:paraId="135E42A2" w14:textId="77777777" w:rsidR="00CE4CC4" w:rsidRPr="00CE0AE2" w:rsidRDefault="00CE4CC4" w:rsidP="00CE4CC4">
            <w:pPr>
              <w:pStyle w:val="Odsekzoznamu"/>
              <w:spacing w:after="60" w:line="276" w:lineRule="auto"/>
              <w:ind w:left="0"/>
              <w:contextualSpacing w:val="0"/>
              <w:jc w:val="both"/>
              <w:rPr>
                <w:rFonts w:ascii="Garamond" w:hAnsi="Garamond"/>
                <w:b/>
                <w:bCs/>
              </w:rPr>
            </w:pPr>
            <w:r w:rsidRPr="00CE0AE2">
              <w:rPr>
                <w:rFonts w:ascii="Garamond" w:hAnsi="Garamond"/>
                <w:b/>
                <w:bCs/>
              </w:rPr>
              <w:t>Za Prevádzkovateľa:</w:t>
            </w:r>
          </w:p>
          <w:p w14:paraId="0203624A" w14:textId="48CC813B" w:rsidR="00CE4CC4" w:rsidRDefault="00CE4CC4" w:rsidP="00CE4CC4">
            <w:pPr>
              <w:pStyle w:val="Odsekzoznamu"/>
              <w:spacing w:after="60" w:line="276" w:lineRule="auto"/>
              <w:ind w:left="0"/>
              <w:contextualSpacing w:val="0"/>
              <w:jc w:val="both"/>
              <w:rPr>
                <w:rFonts w:ascii="Garamond" w:hAnsi="Garamond"/>
              </w:rPr>
            </w:pPr>
          </w:p>
          <w:p w14:paraId="6886A2A7" w14:textId="77777777" w:rsidR="00CE4CC4" w:rsidRDefault="00CE4CC4" w:rsidP="00CE4CC4">
            <w:pPr>
              <w:pStyle w:val="Odsekzoznamu"/>
              <w:spacing w:after="60" w:line="276" w:lineRule="auto"/>
              <w:ind w:left="0"/>
              <w:contextualSpacing w:val="0"/>
              <w:jc w:val="both"/>
              <w:rPr>
                <w:rFonts w:ascii="Garamond" w:hAnsi="Garamond"/>
              </w:rPr>
            </w:pPr>
          </w:p>
          <w:p w14:paraId="4DA0584C" w14:textId="70A81E81"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w:t>
            </w:r>
          </w:p>
        </w:tc>
        <w:tc>
          <w:tcPr>
            <w:tcW w:w="4531" w:type="dxa"/>
          </w:tcPr>
          <w:p w14:paraId="7790A70E" w14:textId="77777777" w:rsidR="00CE4CC4" w:rsidRPr="00CE0AE2" w:rsidRDefault="00CE4CC4" w:rsidP="00CE4CC4">
            <w:pPr>
              <w:pStyle w:val="Odsekzoznamu"/>
              <w:spacing w:after="60" w:line="276" w:lineRule="auto"/>
              <w:ind w:left="0"/>
              <w:contextualSpacing w:val="0"/>
              <w:jc w:val="both"/>
              <w:rPr>
                <w:rFonts w:ascii="Garamond" w:hAnsi="Garamond"/>
                <w:b/>
                <w:bCs/>
              </w:rPr>
            </w:pPr>
            <w:r w:rsidRPr="00CE0AE2">
              <w:rPr>
                <w:rFonts w:ascii="Garamond" w:hAnsi="Garamond"/>
                <w:b/>
                <w:bCs/>
              </w:rPr>
              <w:lastRenderedPageBreak/>
              <w:t>Za Poskytovateľa:</w:t>
            </w:r>
          </w:p>
          <w:p w14:paraId="72D774AA" w14:textId="101AC1EE" w:rsidR="00CE4CC4" w:rsidRDefault="00CE4CC4" w:rsidP="00CE4CC4">
            <w:pPr>
              <w:pStyle w:val="Odsekzoznamu"/>
              <w:spacing w:after="60" w:line="276" w:lineRule="auto"/>
              <w:ind w:left="0"/>
              <w:contextualSpacing w:val="0"/>
              <w:jc w:val="both"/>
              <w:rPr>
                <w:rFonts w:ascii="Garamond" w:hAnsi="Garamond"/>
              </w:rPr>
            </w:pPr>
          </w:p>
          <w:p w14:paraId="6D8E7218" w14:textId="77777777" w:rsidR="00CE4CC4" w:rsidRDefault="00CE4CC4" w:rsidP="00CE4CC4">
            <w:pPr>
              <w:pStyle w:val="Odsekzoznamu"/>
              <w:spacing w:after="60" w:line="276" w:lineRule="auto"/>
              <w:ind w:left="0"/>
              <w:contextualSpacing w:val="0"/>
              <w:jc w:val="both"/>
              <w:rPr>
                <w:rFonts w:ascii="Garamond" w:hAnsi="Garamond"/>
              </w:rPr>
            </w:pPr>
          </w:p>
          <w:p w14:paraId="1B683813" w14:textId="0AFC665E"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w:t>
            </w:r>
          </w:p>
        </w:tc>
      </w:tr>
      <w:tr w:rsidR="00CE4CC4" w14:paraId="05C6A894" w14:textId="77777777" w:rsidTr="00CE0AE2">
        <w:tc>
          <w:tcPr>
            <w:tcW w:w="4531" w:type="dxa"/>
          </w:tcPr>
          <w:p w14:paraId="3DE19B12" w14:textId="4F1537F4" w:rsidR="00CE4CC4" w:rsidRPr="00CE0AE2" w:rsidRDefault="00CE4CC4" w:rsidP="00CE0AE2">
            <w:pPr>
              <w:spacing w:after="60" w:line="276" w:lineRule="auto"/>
              <w:jc w:val="both"/>
              <w:rPr>
                <w:rFonts w:ascii="Garamond" w:hAnsi="Garamond"/>
              </w:rPr>
            </w:pPr>
            <w:r w:rsidRPr="00CE0AE2">
              <w:rPr>
                <w:rFonts w:ascii="Garamond" w:hAnsi="Garamond"/>
                <w:b/>
                <w:bCs/>
              </w:rPr>
              <w:lastRenderedPageBreak/>
              <w:t>Názov</w:t>
            </w:r>
            <w:r w:rsidRPr="00CE0AE2">
              <w:rPr>
                <w:rFonts w:ascii="Garamond" w:hAnsi="Garamond"/>
                <w:highlight w:val="green"/>
              </w:rPr>
              <w:t>_____(bude doplnené)</w:t>
            </w:r>
            <w:r w:rsidRPr="00CE0AE2">
              <w:rPr>
                <w:rFonts w:ascii="Garamond" w:hAnsi="Garamond"/>
              </w:rPr>
              <w:tab/>
            </w:r>
          </w:p>
          <w:p w14:paraId="7D89E556" w14:textId="29F4E4A7" w:rsidR="00CE4CC4" w:rsidRDefault="00CE4CC4" w:rsidP="00CE0AE2">
            <w:pPr>
              <w:pStyle w:val="Odsekzoznamu"/>
              <w:spacing w:after="60" w:line="276" w:lineRule="auto"/>
              <w:ind w:left="0"/>
              <w:contextualSpacing w:val="0"/>
              <w:jc w:val="both"/>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xml:space="preserve">. </w:t>
            </w:r>
            <w:r w:rsidRPr="009B2667">
              <w:rPr>
                <w:rFonts w:ascii="Garamond" w:hAnsi="Garamond"/>
                <w:highlight w:val="green"/>
              </w:rPr>
              <w:t>_____(bude doplnené: meno, priezvisko, funkcia)</w:t>
            </w:r>
            <w:r w:rsidRPr="00CE4CC4">
              <w:rPr>
                <w:rFonts w:ascii="Garamond" w:hAnsi="Garamond"/>
              </w:rPr>
              <w:tab/>
            </w:r>
          </w:p>
        </w:tc>
        <w:tc>
          <w:tcPr>
            <w:tcW w:w="4531" w:type="dxa"/>
          </w:tcPr>
          <w:p w14:paraId="7A6053A2" w14:textId="77777777" w:rsidR="00CE4CC4" w:rsidRDefault="00CE4CC4" w:rsidP="00CE4CC4">
            <w:pPr>
              <w:pStyle w:val="Odsekzoznamu"/>
              <w:spacing w:after="60" w:line="276" w:lineRule="auto"/>
              <w:ind w:left="0"/>
              <w:contextualSpacing w:val="0"/>
              <w:jc w:val="both"/>
              <w:rPr>
                <w:rFonts w:ascii="Garamond" w:hAnsi="Garamond"/>
              </w:rPr>
            </w:pPr>
            <w:r w:rsidRPr="00CE0AE2">
              <w:rPr>
                <w:rFonts w:ascii="Garamond" w:hAnsi="Garamond"/>
                <w:b/>
                <w:bCs/>
              </w:rPr>
              <w:t>Názov</w:t>
            </w:r>
            <w:r w:rsidRPr="00CE0AE2">
              <w:rPr>
                <w:rFonts w:ascii="Garamond" w:hAnsi="Garamond"/>
                <w:highlight w:val="green"/>
              </w:rPr>
              <w:t>_____(bude doplnené)</w:t>
            </w:r>
            <w:r w:rsidRPr="00CE4CC4">
              <w:rPr>
                <w:rFonts w:ascii="Garamond" w:hAnsi="Garamond"/>
              </w:rPr>
              <w:t xml:space="preserve"> </w:t>
            </w:r>
          </w:p>
          <w:p w14:paraId="2E3015F2" w14:textId="1E884AF7" w:rsidR="00CE4CC4" w:rsidRDefault="00CE4CC4" w:rsidP="00CE0AE2">
            <w:pPr>
              <w:spacing w:after="60" w:line="276" w:lineRule="auto"/>
              <w:jc w:val="both"/>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xml:space="preserve">. </w:t>
            </w:r>
            <w:r w:rsidRPr="00CE0AE2">
              <w:rPr>
                <w:rFonts w:ascii="Garamond" w:hAnsi="Garamond"/>
                <w:highlight w:val="green"/>
              </w:rPr>
              <w:t>_____(bude doplnené: meno, priezvisko, funkcia)</w:t>
            </w:r>
          </w:p>
        </w:tc>
      </w:tr>
    </w:tbl>
    <w:p w14:paraId="26975F0F" w14:textId="77777777" w:rsidR="00CE4CC4" w:rsidRPr="00DC21CC" w:rsidRDefault="00CE4CC4" w:rsidP="00CE0AE2">
      <w:pPr>
        <w:pStyle w:val="Odsekzoznamu"/>
        <w:spacing w:after="60" w:line="276" w:lineRule="auto"/>
        <w:ind w:left="357"/>
        <w:contextualSpacing w:val="0"/>
        <w:jc w:val="both"/>
        <w:rPr>
          <w:rFonts w:ascii="Garamond" w:hAnsi="Garamond"/>
        </w:rPr>
      </w:pPr>
    </w:p>
    <w:sectPr w:rsidR="00CE4CC4" w:rsidRPr="00DC21CC" w:rsidSect="00734524">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08234" w14:textId="77777777" w:rsidR="00D45D5B" w:rsidRDefault="00D45D5B" w:rsidP="005A33FC">
      <w:pPr>
        <w:spacing w:after="0" w:line="240" w:lineRule="auto"/>
      </w:pPr>
      <w:r>
        <w:separator/>
      </w:r>
    </w:p>
  </w:endnote>
  <w:endnote w:type="continuationSeparator" w:id="0">
    <w:p w14:paraId="66858B0E" w14:textId="77777777" w:rsidR="00D45D5B" w:rsidRDefault="00D45D5B" w:rsidP="005A33FC">
      <w:pPr>
        <w:spacing w:after="0" w:line="240" w:lineRule="auto"/>
      </w:pPr>
      <w:r>
        <w:continuationSeparator/>
      </w:r>
    </w:p>
  </w:endnote>
  <w:endnote w:type="continuationNotice" w:id="1">
    <w:p w14:paraId="73EF1829" w14:textId="77777777" w:rsidR="00D45D5B" w:rsidRDefault="00D45D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b/>
        <w:bCs/>
      </w:rPr>
      <w:id w:val="-1614745233"/>
      <w:docPartObj>
        <w:docPartGallery w:val="Page Numbers (Bottom of Page)"/>
        <w:docPartUnique/>
      </w:docPartObj>
    </w:sdtPr>
    <w:sdtEndPr/>
    <w:sdtContent>
      <w:sdt>
        <w:sdtPr>
          <w:rPr>
            <w:rFonts w:ascii="Garamond" w:hAnsi="Garamond"/>
            <w:b/>
            <w:bCs/>
          </w:rPr>
          <w:id w:val="1728636285"/>
          <w:docPartObj>
            <w:docPartGallery w:val="Page Numbers (Top of Page)"/>
            <w:docPartUnique/>
          </w:docPartObj>
        </w:sdtPr>
        <w:sdtEndPr/>
        <w:sdtContent>
          <w:p w14:paraId="39B982EE" w14:textId="46ACE861" w:rsidR="00734524" w:rsidRPr="00734524" w:rsidRDefault="00734524">
            <w:pPr>
              <w:pStyle w:val="Pta"/>
              <w:jc w:val="center"/>
              <w:rPr>
                <w:rFonts w:ascii="Garamond" w:hAnsi="Garamond"/>
                <w:b/>
                <w:bCs/>
              </w:rPr>
            </w:pPr>
            <w:r w:rsidRPr="00734524">
              <w:rPr>
                <w:rFonts w:ascii="Garamond" w:hAnsi="Garamond"/>
                <w:b/>
                <w:bCs/>
              </w:rPr>
              <w:t xml:space="preserve">Strana </w:t>
            </w:r>
            <w:r w:rsidRPr="00734524">
              <w:rPr>
                <w:rFonts w:ascii="Garamond" w:hAnsi="Garamond"/>
                <w:b/>
                <w:bCs/>
              </w:rPr>
              <w:fldChar w:fldCharType="begin"/>
            </w:r>
            <w:r w:rsidRPr="00734524">
              <w:rPr>
                <w:rFonts w:ascii="Garamond" w:hAnsi="Garamond"/>
                <w:b/>
                <w:bCs/>
              </w:rPr>
              <w:instrText>PAGE</w:instrText>
            </w:r>
            <w:r w:rsidRPr="00734524">
              <w:rPr>
                <w:rFonts w:ascii="Garamond" w:hAnsi="Garamond"/>
                <w:b/>
                <w:bCs/>
              </w:rPr>
              <w:fldChar w:fldCharType="separate"/>
            </w:r>
            <w:r w:rsidR="003B01A3">
              <w:rPr>
                <w:rFonts w:ascii="Garamond" w:hAnsi="Garamond"/>
                <w:b/>
                <w:bCs/>
                <w:noProof/>
              </w:rPr>
              <w:t>18</w:t>
            </w:r>
            <w:r w:rsidRPr="00734524">
              <w:rPr>
                <w:rFonts w:ascii="Garamond" w:hAnsi="Garamond"/>
                <w:b/>
                <w:bCs/>
              </w:rPr>
              <w:fldChar w:fldCharType="end"/>
            </w:r>
            <w:r w:rsidRPr="00734524">
              <w:rPr>
                <w:rFonts w:ascii="Garamond" w:hAnsi="Garamond"/>
                <w:b/>
                <w:bCs/>
              </w:rPr>
              <w:t xml:space="preserve"> z </w:t>
            </w:r>
            <w:r w:rsidR="00273A1E">
              <w:rPr>
                <w:rFonts w:ascii="Garamond" w:hAnsi="Garamond"/>
                <w:b/>
                <w:bCs/>
              </w:rPr>
              <w:t>19</w:t>
            </w:r>
          </w:p>
        </w:sdtContent>
      </w:sdt>
    </w:sdtContent>
  </w:sdt>
  <w:p w14:paraId="734C4BB3" w14:textId="77777777" w:rsidR="00861068" w:rsidRDefault="008610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4FBBE" w14:textId="77777777" w:rsidR="00D45D5B" w:rsidRDefault="00D45D5B" w:rsidP="005A33FC">
      <w:pPr>
        <w:spacing w:after="0" w:line="240" w:lineRule="auto"/>
      </w:pPr>
      <w:r>
        <w:separator/>
      </w:r>
    </w:p>
  </w:footnote>
  <w:footnote w:type="continuationSeparator" w:id="0">
    <w:p w14:paraId="283DB309" w14:textId="77777777" w:rsidR="00D45D5B" w:rsidRDefault="00D45D5B" w:rsidP="005A33FC">
      <w:pPr>
        <w:spacing w:after="0" w:line="240" w:lineRule="auto"/>
      </w:pPr>
      <w:r>
        <w:continuationSeparator/>
      </w:r>
    </w:p>
  </w:footnote>
  <w:footnote w:type="continuationNotice" w:id="1">
    <w:p w14:paraId="3D9D9342" w14:textId="77777777" w:rsidR="00D45D5B" w:rsidRDefault="00D45D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8281" w14:textId="77777777" w:rsidR="0091519B" w:rsidRDefault="0091519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844"/>
    <w:multiLevelType w:val="hybridMultilevel"/>
    <w:tmpl w:val="311E97C8"/>
    <w:lvl w:ilvl="0" w:tplc="1AB63246">
      <w:start w:val="1"/>
      <w:numFmt w:val="decimal"/>
      <w:lvlText w:val="6.%1"/>
      <w:lvlJc w:val="center"/>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22619F5"/>
    <w:multiLevelType w:val="hybridMultilevel"/>
    <w:tmpl w:val="10E22AFA"/>
    <w:lvl w:ilvl="0" w:tplc="19A89D54">
      <w:start w:val="1"/>
      <w:numFmt w:val="upperRoman"/>
      <w:pStyle w:val="Nadpis2"/>
      <w:lvlText w:val="%1."/>
      <w:lvlJc w:val="left"/>
      <w:pPr>
        <w:ind w:left="360" w:hanging="360"/>
      </w:pPr>
      <w:rPr>
        <w:rFonts w:hint="default"/>
        <w:b/>
        <w:bCs/>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59378DA"/>
    <w:multiLevelType w:val="hybridMultilevel"/>
    <w:tmpl w:val="EE50F3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C00879"/>
    <w:multiLevelType w:val="hybridMultilevel"/>
    <w:tmpl w:val="82FA3E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650BC0"/>
    <w:multiLevelType w:val="hybridMultilevel"/>
    <w:tmpl w:val="697AC646"/>
    <w:lvl w:ilvl="0" w:tplc="009E25E0">
      <w:start w:val="1"/>
      <w:numFmt w:val="decimal"/>
      <w:lvlText w:val="1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5" w15:restartNumberingAfterBreak="0">
    <w:nsid w:val="152A24B3"/>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6" w15:restartNumberingAfterBreak="0">
    <w:nsid w:val="1744342C"/>
    <w:multiLevelType w:val="hybridMultilevel"/>
    <w:tmpl w:val="5A68A9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A5DF1"/>
    <w:multiLevelType w:val="hybridMultilevel"/>
    <w:tmpl w:val="80C0A3EE"/>
    <w:lvl w:ilvl="0" w:tplc="424844C8">
      <w:start w:val="1"/>
      <w:numFmt w:val="upperRoman"/>
      <w:lvlText w:val="%1."/>
      <w:lvlJc w:val="center"/>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 w15:restartNumberingAfterBreak="0">
    <w:nsid w:val="1DD34E74"/>
    <w:multiLevelType w:val="hybridMultilevel"/>
    <w:tmpl w:val="E8AA40F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E525477"/>
    <w:multiLevelType w:val="hybridMultilevel"/>
    <w:tmpl w:val="2EEC90FE"/>
    <w:lvl w:ilvl="0" w:tplc="3878AA3C">
      <w:start w:val="1"/>
      <w:numFmt w:val="lowerLetter"/>
      <w:lvlText w:val="%1)"/>
      <w:lvlJc w:val="left"/>
      <w:pPr>
        <w:ind w:left="720" w:hanging="360"/>
      </w:pPr>
      <w:rPr>
        <w:rFonts w:hint="default"/>
      </w:rPr>
    </w:lvl>
    <w:lvl w:ilvl="1" w:tplc="041B0019" w:tentative="1">
      <w:start w:val="1"/>
      <w:numFmt w:val="lowerLetter"/>
      <w:lvlText w:val="%2."/>
      <w:lvlJc w:val="left"/>
      <w:pPr>
        <w:ind w:left="1020" w:hanging="360"/>
      </w:pPr>
    </w:lvl>
    <w:lvl w:ilvl="2" w:tplc="041B001B" w:tentative="1">
      <w:start w:val="1"/>
      <w:numFmt w:val="lowerRoman"/>
      <w:lvlText w:val="%3."/>
      <w:lvlJc w:val="right"/>
      <w:pPr>
        <w:ind w:left="1740" w:hanging="180"/>
      </w:pPr>
    </w:lvl>
    <w:lvl w:ilvl="3" w:tplc="041B000F" w:tentative="1">
      <w:start w:val="1"/>
      <w:numFmt w:val="decimal"/>
      <w:lvlText w:val="%4."/>
      <w:lvlJc w:val="left"/>
      <w:pPr>
        <w:ind w:left="2460" w:hanging="360"/>
      </w:pPr>
    </w:lvl>
    <w:lvl w:ilvl="4" w:tplc="041B0019" w:tentative="1">
      <w:start w:val="1"/>
      <w:numFmt w:val="lowerLetter"/>
      <w:lvlText w:val="%5."/>
      <w:lvlJc w:val="left"/>
      <w:pPr>
        <w:ind w:left="3180" w:hanging="360"/>
      </w:pPr>
    </w:lvl>
    <w:lvl w:ilvl="5" w:tplc="041B001B" w:tentative="1">
      <w:start w:val="1"/>
      <w:numFmt w:val="lowerRoman"/>
      <w:lvlText w:val="%6."/>
      <w:lvlJc w:val="right"/>
      <w:pPr>
        <w:ind w:left="3900" w:hanging="180"/>
      </w:pPr>
    </w:lvl>
    <w:lvl w:ilvl="6" w:tplc="041B000F" w:tentative="1">
      <w:start w:val="1"/>
      <w:numFmt w:val="decimal"/>
      <w:lvlText w:val="%7."/>
      <w:lvlJc w:val="left"/>
      <w:pPr>
        <w:ind w:left="4620" w:hanging="360"/>
      </w:pPr>
    </w:lvl>
    <w:lvl w:ilvl="7" w:tplc="041B0019" w:tentative="1">
      <w:start w:val="1"/>
      <w:numFmt w:val="lowerLetter"/>
      <w:lvlText w:val="%8."/>
      <w:lvlJc w:val="left"/>
      <w:pPr>
        <w:ind w:left="5340" w:hanging="360"/>
      </w:pPr>
    </w:lvl>
    <w:lvl w:ilvl="8" w:tplc="041B001B" w:tentative="1">
      <w:start w:val="1"/>
      <w:numFmt w:val="lowerRoman"/>
      <w:lvlText w:val="%9."/>
      <w:lvlJc w:val="right"/>
      <w:pPr>
        <w:ind w:left="6060" w:hanging="180"/>
      </w:pPr>
    </w:lvl>
  </w:abstractNum>
  <w:abstractNum w:abstractNumId="10" w15:restartNumberingAfterBreak="0">
    <w:nsid w:val="23995E78"/>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1" w15:restartNumberingAfterBreak="0">
    <w:nsid w:val="24A33C77"/>
    <w:multiLevelType w:val="hybridMultilevel"/>
    <w:tmpl w:val="EBA261DA"/>
    <w:lvl w:ilvl="0" w:tplc="9AAE925A">
      <w:start w:val="1"/>
      <w:numFmt w:val="decimal"/>
      <w:lvlText w:val="2.%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2" w15:restartNumberingAfterBreak="0">
    <w:nsid w:val="26F07F5A"/>
    <w:multiLevelType w:val="hybridMultilevel"/>
    <w:tmpl w:val="60AC1268"/>
    <w:lvl w:ilvl="0" w:tplc="8F567B08">
      <w:start w:val="1"/>
      <w:numFmt w:val="decimal"/>
      <w:lvlText w:val="10.%1"/>
      <w:lvlJc w:val="right"/>
      <w:pPr>
        <w:ind w:left="360" w:hanging="360"/>
      </w:pPr>
      <w:rPr>
        <w:rFonts w:ascii="Garamond" w:hAnsi="Garamond" w:hint="default"/>
        <w:strike w:val="0"/>
      </w:rPr>
    </w:lvl>
    <w:lvl w:ilvl="1" w:tplc="041B0017">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3" w15:restartNumberingAfterBreak="0">
    <w:nsid w:val="33463CC3"/>
    <w:multiLevelType w:val="hybridMultilevel"/>
    <w:tmpl w:val="06FC708E"/>
    <w:lvl w:ilvl="0" w:tplc="94340834">
      <w:start w:val="1"/>
      <w:numFmt w:val="decimal"/>
      <w:lvlText w:val="12.%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4" w15:restartNumberingAfterBreak="0">
    <w:nsid w:val="3560743E"/>
    <w:multiLevelType w:val="hybridMultilevel"/>
    <w:tmpl w:val="D038A45E"/>
    <w:lvl w:ilvl="0" w:tplc="17707F42">
      <w:start w:val="1"/>
      <w:numFmt w:val="decimal"/>
      <w:lvlText w:val="%1."/>
      <w:lvlJc w:val="left"/>
      <w:pPr>
        <w:ind w:left="717" w:hanging="360"/>
      </w:pPr>
      <w:rPr>
        <w:b/>
        <w:bCs/>
      </w:rPr>
    </w:lvl>
    <w:lvl w:ilvl="1" w:tplc="041B0019">
      <w:start w:val="1"/>
      <w:numFmt w:val="lowerLetter"/>
      <w:lvlText w:val="%2."/>
      <w:lvlJc w:val="left"/>
      <w:pPr>
        <w:ind w:left="1437" w:hanging="360"/>
      </w:pPr>
    </w:lvl>
    <w:lvl w:ilvl="2" w:tplc="041B001B">
      <w:start w:val="1"/>
      <w:numFmt w:val="lowerRoman"/>
      <w:lvlText w:val="%3."/>
      <w:lvlJc w:val="right"/>
      <w:pPr>
        <w:ind w:left="2157" w:hanging="180"/>
      </w:pPr>
    </w:lvl>
    <w:lvl w:ilvl="3" w:tplc="041B000F">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5" w15:restartNumberingAfterBreak="0">
    <w:nsid w:val="359D7896"/>
    <w:multiLevelType w:val="hybridMultilevel"/>
    <w:tmpl w:val="0212B602"/>
    <w:lvl w:ilvl="0" w:tplc="571C40E6">
      <w:start w:val="1"/>
      <w:numFmt w:val="decimal"/>
      <w:lvlText w:val="8.%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6" w15:restartNumberingAfterBreak="0">
    <w:nsid w:val="38E15623"/>
    <w:multiLevelType w:val="hybridMultilevel"/>
    <w:tmpl w:val="66C05AF8"/>
    <w:lvl w:ilvl="0" w:tplc="1C680B28">
      <w:start w:val="1"/>
      <w:numFmt w:val="decimal"/>
      <w:lvlText w:val="13.%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7" w15:restartNumberingAfterBreak="0">
    <w:nsid w:val="39C44910"/>
    <w:multiLevelType w:val="hybridMultilevel"/>
    <w:tmpl w:val="90987E02"/>
    <w:lvl w:ilvl="0" w:tplc="B81453CE">
      <w:start w:val="1"/>
      <w:numFmt w:val="decimal"/>
      <w:lvlText w:val="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8" w15:restartNumberingAfterBreak="0">
    <w:nsid w:val="3D6F0A5B"/>
    <w:multiLevelType w:val="hybridMultilevel"/>
    <w:tmpl w:val="EA36E19C"/>
    <w:lvl w:ilvl="0" w:tplc="4300BD04">
      <w:start w:val="1"/>
      <w:numFmt w:val="decimal"/>
      <w:lvlText w:val="3.%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9" w15:restartNumberingAfterBreak="0">
    <w:nsid w:val="3FBD06D0"/>
    <w:multiLevelType w:val="hybridMultilevel"/>
    <w:tmpl w:val="0040F64C"/>
    <w:lvl w:ilvl="0" w:tplc="0800366A">
      <w:start w:val="1"/>
      <w:numFmt w:val="decimal"/>
      <w:lvlText w:val="9.%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0" w15:restartNumberingAfterBreak="0">
    <w:nsid w:val="48C32338"/>
    <w:multiLevelType w:val="hybridMultilevel"/>
    <w:tmpl w:val="70144492"/>
    <w:lvl w:ilvl="0" w:tplc="1C680B28">
      <w:start w:val="1"/>
      <w:numFmt w:val="decimal"/>
      <w:lvlText w:val="13.%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1" w15:restartNumberingAfterBreak="0">
    <w:nsid w:val="4A544A7A"/>
    <w:multiLevelType w:val="hybridMultilevel"/>
    <w:tmpl w:val="082851BE"/>
    <w:lvl w:ilvl="0" w:tplc="1B143134">
      <w:numFmt w:val="bullet"/>
      <w:lvlText w:val="-"/>
      <w:lvlJc w:val="left"/>
      <w:pPr>
        <w:ind w:left="720" w:hanging="360"/>
      </w:pPr>
      <w:rPr>
        <w:rFonts w:ascii="Calibri" w:eastAsia="SimSu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805137"/>
    <w:multiLevelType w:val="hybridMultilevel"/>
    <w:tmpl w:val="FA6CB9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0B664C"/>
    <w:multiLevelType w:val="hybridMultilevel"/>
    <w:tmpl w:val="B7CE0376"/>
    <w:lvl w:ilvl="0" w:tplc="C40ECEB6">
      <w:start w:val="1"/>
      <w:numFmt w:val="decimal"/>
      <w:lvlText w:val="7.%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4" w15:restartNumberingAfterBreak="0">
    <w:nsid w:val="51F4562E"/>
    <w:multiLevelType w:val="hybridMultilevel"/>
    <w:tmpl w:val="4EC67E0E"/>
    <w:lvl w:ilvl="0" w:tplc="5D7AAEDA">
      <w:start w:val="1"/>
      <w:numFmt w:val="decimal"/>
      <w:lvlText w:val="15.%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25" w15:restartNumberingAfterBreak="0">
    <w:nsid w:val="52D044C1"/>
    <w:multiLevelType w:val="hybridMultilevel"/>
    <w:tmpl w:val="A27A9E2A"/>
    <w:lvl w:ilvl="0" w:tplc="B1B64482">
      <w:start w:val="1"/>
      <w:numFmt w:val="decimal"/>
      <w:lvlText w:val="1.%1"/>
      <w:lvlJc w:val="left"/>
      <w:pPr>
        <w:ind w:left="360" w:hanging="360"/>
      </w:pPr>
      <w:rPr>
        <w:rFonts w:ascii="Garamond" w:hAnsi="Garamond"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44477A4"/>
    <w:multiLevelType w:val="hybridMultilevel"/>
    <w:tmpl w:val="F8DEF6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4754744"/>
    <w:multiLevelType w:val="hybridMultilevel"/>
    <w:tmpl w:val="5FC806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EFE7DD9"/>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9" w15:restartNumberingAfterBreak="0">
    <w:nsid w:val="600E36F7"/>
    <w:multiLevelType w:val="hybridMultilevel"/>
    <w:tmpl w:val="794E3B14"/>
    <w:lvl w:ilvl="0" w:tplc="2214B5F2">
      <w:start w:val="1"/>
      <w:numFmt w:val="decimal"/>
      <w:lvlText w:val="16.%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0" w15:restartNumberingAfterBreak="0">
    <w:nsid w:val="6A3A0912"/>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6B3A4DF0"/>
    <w:multiLevelType w:val="hybridMultilevel"/>
    <w:tmpl w:val="3872E9DC"/>
    <w:lvl w:ilvl="0" w:tplc="041B0017">
      <w:start w:val="1"/>
      <w:numFmt w:val="lowerLetter"/>
      <w:lvlText w:val="%1)"/>
      <w:lvlJc w:val="left"/>
      <w:pPr>
        <w:ind w:left="717" w:hanging="360"/>
      </w:p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2" w15:restartNumberingAfterBreak="0">
    <w:nsid w:val="6D4B3536"/>
    <w:multiLevelType w:val="hybridMultilevel"/>
    <w:tmpl w:val="4AC6DE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843DE3"/>
    <w:multiLevelType w:val="hybridMultilevel"/>
    <w:tmpl w:val="B34847E6"/>
    <w:lvl w:ilvl="0" w:tplc="4B2E9B14">
      <w:start w:val="1"/>
      <w:numFmt w:val="decimal"/>
      <w:lvlText w:val="17.%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4" w15:restartNumberingAfterBreak="0">
    <w:nsid w:val="714A7739"/>
    <w:multiLevelType w:val="hybridMultilevel"/>
    <w:tmpl w:val="76FC1674"/>
    <w:lvl w:ilvl="0" w:tplc="E102BE32">
      <w:start w:val="1"/>
      <w:numFmt w:val="upperRoman"/>
      <w:pStyle w:val="Nadpis1"/>
      <w:lvlText w:val="ČLÁNOK %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16B57EB"/>
    <w:multiLevelType w:val="hybridMultilevel"/>
    <w:tmpl w:val="04AE0A7E"/>
    <w:lvl w:ilvl="0" w:tplc="4BD212E4">
      <w:start w:val="1"/>
      <w:numFmt w:val="decimal"/>
      <w:lvlText w:val="11.%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6" w15:restartNumberingAfterBreak="0">
    <w:nsid w:val="7186745B"/>
    <w:multiLevelType w:val="hybridMultilevel"/>
    <w:tmpl w:val="656422E2"/>
    <w:lvl w:ilvl="0" w:tplc="89CE4004">
      <w:start w:val="1"/>
      <w:numFmt w:val="decimal"/>
      <w:lvlText w:val="14.%1"/>
      <w:lvlJc w:val="right"/>
      <w:pPr>
        <w:ind w:left="360" w:hanging="360"/>
      </w:pPr>
      <w:rPr>
        <w:rFonts w:ascii="Garamond" w:hAnsi="Garamond" w:hint="default"/>
        <w:strike w:val="0"/>
      </w:rPr>
    </w:lvl>
    <w:lvl w:ilvl="1" w:tplc="041B0019">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7" w15:restartNumberingAfterBreak="0">
    <w:nsid w:val="76C53F86"/>
    <w:multiLevelType w:val="hybridMultilevel"/>
    <w:tmpl w:val="676297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9E35485"/>
    <w:multiLevelType w:val="hybridMultilevel"/>
    <w:tmpl w:val="B470B1B4"/>
    <w:lvl w:ilvl="0" w:tplc="DE420936">
      <w:start w:val="1"/>
      <w:numFmt w:val="decimal"/>
      <w:lvlText w:val="4.%1"/>
      <w:lvlJc w:val="right"/>
      <w:pPr>
        <w:ind w:left="360" w:hanging="360"/>
      </w:pPr>
      <w:rPr>
        <w:rFonts w:ascii="Garamond" w:hAnsi="Garamond" w:hint="default"/>
        <w:strike w:val="0"/>
        <w:sz w:val="22"/>
        <w:szCs w:val="22"/>
      </w:rPr>
    </w:lvl>
    <w:lvl w:ilvl="1" w:tplc="041B0019">
      <w:start w:val="1"/>
      <w:numFmt w:val="lowerLetter"/>
      <w:lvlText w:val="%2."/>
      <w:lvlJc w:val="left"/>
      <w:pPr>
        <w:ind w:left="720" w:hanging="360"/>
      </w:pPr>
    </w:lvl>
    <w:lvl w:ilvl="2" w:tplc="11A084DC">
      <w:start w:val="1"/>
      <w:numFmt w:val="lowerLetter"/>
      <w:lvlText w:val="%3)"/>
      <w:lvlJc w:val="left"/>
      <w:pPr>
        <w:ind w:left="1620" w:hanging="360"/>
      </w:pPr>
      <w:rPr>
        <w:rFonts w:hint="default"/>
      </w:rPr>
    </w:lvl>
    <w:lvl w:ilvl="3" w:tplc="FE465C76">
      <w:start w:val="1"/>
      <w:numFmt w:val="decimal"/>
      <w:lvlText w:val="%4."/>
      <w:lvlJc w:val="left"/>
      <w:pPr>
        <w:ind w:left="2160" w:hanging="360"/>
      </w:pPr>
      <w:rPr>
        <w:rFonts w:hint="default"/>
        <w:b/>
      </w:r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39" w15:restartNumberingAfterBreak="0">
    <w:nsid w:val="7CDA0EBF"/>
    <w:multiLevelType w:val="hybridMultilevel"/>
    <w:tmpl w:val="05D06342"/>
    <w:lvl w:ilvl="0" w:tplc="1DFA5E50">
      <w:start w:val="1"/>
      <w:numFmt w:val="decimal"/>
      <w:lvlText w:val="6.%1"/>
      <w:lvlJc w:val="right"/>
      <w:pPr>
        <w:ind w:left="360" w:hanging="360"/>
      </w:pPr>
      <w:rPr>
        <w:rFonts w:hint="default"/>
        <w:strike w:val="0"/>
      </w:rPr>
    </w:lvl>
    <w:lvl w:ilvl="1" w:tplc="2ACC349E">
      <w:start w:val="1"/>
      <w:numFmt w:val="upperRoman"/>
      <w:lvlText w:val="%2."/>
      <w:lvlJc w:val="center"/>
      <w:pPr>
        <w:ind w:left="1778" w:hanging="360"/>
      </w:pPr>
      <w:rPr>
        <w:rFonts w:hint="default"/>
      </w:rPr>
    </w:lvl>
    <w:lvl w:ilvl="2" w:tplc="11A084DC">
      <w:start w:val="1"/>
      <w:numFmt w:val="lowerLetter"/>
      <w:lvlText w:val="%3)"/>
      <w:lvlJc w:val="left"/>
      <w:pPr>
        <w:ind w:left="1620" w:hanging="360"/>
      </w:pPr>
      <w:rPr>
        <w:rFonts w:hint="default"/>
      </w:r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40" w15:restartNumberingAfterBreak="0">
    <w:nsid w:val="7E4F73BB"/>
    <w:multiLevelType w:val="hybridMultilevel"/>
    <w:tmpl w:val="2B0001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34"/>
  </w:num>
  <w:num w:numId="3">
    <w:abstractNumId w:val="25"/>
  </w:num>
  <w:num w:numId="4">
    <w:abstractNumId w:val="1"/>
  </w:num>
  <w:num w:numId="5">
    <w:abstractNumId w:val="11"/>
  </w:num>
  <w:num w:numId="6">
    <w:abstractNumId w:val="17"/>
  </w:num>
  <w:num w:numId="7">
    <w:abstractNumId w:val="13"/>
  </w:num>
  <w:num w:numId="8">
    <w:abstractNumId w:val="35"/>
  </w:num>
  <w:num w:numId="9">
    <w:abstractNumId w:val="33"/>
  </w:num>
  <w:num w:numId="10">
    <w:abstractNumId w:val="12"/>
  </w:num>
  <w:num w:numId="11">
    <w:abstractNumId w:val="32"/>
  </w:num>
  <w:num w:numId="12">
    <w:abstractNumId w:val="39"/>
  </w:num>
  <w:num w:numId="13">
    <w:abstractNumId w:val="14"/>
  </w:num>
  <w:num w:numId="14">
    <w:abstractNumId w:val="18"/>
  </w:num>
  <w:num w:numId="15">
    <w:abstractNumId w:val="38"/>
  </w:num>
  <w:num w:numId="16">
    <w:abstractNumId w:val="26"/>
  </w:num>
  <w:num w:numId="17">
    <w:abstractNumId w:val="7"/>
  </w:num>
  <w:num w:numId="18">
    <w:abstractNumId w:val="4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4"/>
  </w:num>
  <w:num w:numId="22">
    <w:abstractNumId w:val="23"/>
  </w:num>
  <w:num w:numId="23">
    <w:abstractNumId w:val="6"/>
  </w:num>
  <w:num w:numId="24">
    <w:abstractNumId w:val="15"/>
  </w:num>
  <w:num w:numId="25">
    <w:abstractNumId w:val="28"/>
  </w:num>
  <w:num w:numId="26">
    <w:abstractNumId w:val="31"/>
  </w:num>
  <w:num w:numId="27">
    <w:abstractNumId w:val="30"/>
  </w:num>
  <w:num w:numId="28">
    <w:abstractNumId w:val="19"/>
  </w:num>
  <w:num w:numId="29">
    <w:abstractNumId w:val="27"/>
  </w:num>
  <w:num w:numId="30">
    <w:abstractNumId w:val="29"/>
  </w:num>
  <w:num w:numId="31">
    <w:abstractNumId w:val="37"/>
  </w:num>
  <w:num w:numId="32">
    <w:abstractNumId w:val="34"/>
  </w:num>
  <w:num w:numId="33">
    <w:abstractNumId w:val="5"/>
  </w:num>
  <w:num w:numId="34">
    <w:abstractNumId w:val="10"/>
  </w:num>
  <w:num w:numId="35">
    <w:abstractNumId w:val="4"/>
  </w:num>
  <w:num w:numId="36">
    <w:abstractNumId w:val="34"/>
  </w:num>
  <w:num w:numId="37">
    <w:abstractNumId w:val="34"/>
  </w:num>
  <w:num w:numId="38">
    <w:abstractNumId w:val="34"/>
  </w:num>
  <w:num w:numId="39">
    <w:abstractNumId w:val="36"/>
  </w:num>
  <w:num w:numId="40">
    <w:abstractNumId w:val="34"/>
  </w:num>
  <w:num w:numId="41">
    <w:abstractNumId w:val="2"/>
  </w:num>
  <w:num w:numId="42">
    <w:abstractNumId w:val="3"/>
  </w:num>
  <w:num w:numId="43">
    <w:abstractNumId w:val="16"/>
  </w:num>
  <w:num w:numId="44">
    <w:abstractNumId w:val="22"/>
  </w:num>
  <w:num w:numId="45">
    <w:abstractNumId w:val="0"/>
  </w:num>
  <w:num w:numId="46">
    <w:abstractNumId w:val="21"/>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 AGM">
    <w15:presenceInfo w15:providerId="None" w15:userId="MC AG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C5"/>
    <w:rsid w:val="00001DC3"/>
    <w:rsid w:val="000057B4"/>
    <w:rsid w:val="00006422"/>
    <w:rsid w:val="00011CA1"/>
    <w:rsid w:val="00011CF8"/>
    <w:rsid w:val="000253BB"/>
    <w:rsid w:val="00033040"/>
    <w:rsid w:val="00035DD8"/>
    <w:rsid w:val="00037BB1"/>
    <w:rsid w:val="000505E5"/>
    <w:rsid w:val="0005714C"/>
    <w:rsid w:val="00061B27"/>
    <w:rsid w:val="000748ED"/>
    <w:rsid w:val="00085667"/>
    <w:rsid w:val="00093A30"/>
    <w:rsid w:val="000975A8"/>
    <w:rsid w:val="000A010B"/>
    <w:rsid w:val="000A72FD"/>
    <w:rsid w:val="000B1E39"/>
    <w:rsid w:val="000B2184"/>
    <w:rsid w:val="000B3683"/>
    <w:rsid w:val="000B3C1C"/>
    <w:rsid w:val="000B41C8"/>
    <w:rsid w:val="000B42F3"/>
    <w:rsid w:val="000B6277"/>
    <w:rsid w:val="000C008D"/>
    <w:rsid w:val="000C6240"/>
    <w:rsid w:val="000C6F1C"/>
    <w:rsid w:val="000C7850"/>
    <w:rsid w:val="000D3348"/>
    <w:rsid w:val="000D36EF"/>
    <w:rsid w:val="000E34CE"/>
    <w:rsid w:val="000E57F7"/>
    <w:rsid w:val="000E5D59"/>
    <w:rsid w:val="000F549C"/>
    <w:rsid w:val="000F7256"/>
    <w:rsid w:val="000F7466"/>
    <w:rsid w:val="0011562B"/>
    <w:rsid w:val="00116056"/>
    <w:rsid w:val="00117908"/>
    <w:rsid w:val="001223DB"/>
    <w:rsid w:val="001241AD"/>
    <w:rsid w:val="00126B97"/>
    <w:rsid w:val="0013138A"/>
    <w:rsid w:val="00131725"/>
    <w:rsid w:val="001328EF"/>
    <w:rsid w:val="00140BD5"/>
    <w:rsid w:val="001458AC"/>
    <w:rsid w:val="001573FD"/>
    <w:rsid w:val="00160BC0"/>
    <w:rsid w:val="00165943"/>
    <w:rsid w:val="0016751C"/>
    <w:rsid w:val="00173748"/>
    <w:rsid w:val="00175F0A"/>
    <w:rsid w:val="00180082"/>
    <w:rsid w:val="00181C57"/>
    <w:rsid w:val="001821B1"/>
    <w:rsid w:val="00184AE9"/>
    <w:rsid w:val="00185A72"/>
    <w:rsid w:val="00185D3F"/>
    <w:rsid w:val="00187840"/>
    <w:rsid w:val="001A2AB0"/>
    <w:rsid w:val="001A2C48"/>
    <w:rsid w:val="001B547E"/>
    <w:rsid w:val="001B6190"/>
    <w:rsid w:val="001D406C"/>
    <w:rsid w:val="001E0362"/>
    <w:rsid w:val="001E0F90"/>
    <w:rsid w:val="001E3421"/>
    <w:rsid w:val="001E3B37"/>
    <w:rsid w:val="001F2712"/>
    <w:rsid w:val="001F2ABA"/>
    <w:rsid w:val="001F4B1B"/>
    <w:rsid w:val="00211784"/>
    <w:rsid w:val="002118E1"/>
    <w:rsid w:val="002150F7"/>
    <w:rsid w:val="00215CD9"/>
    <w:rsid w:val="002204CC"/>
    <w:rsid w:val="0022541F"/>
    <w:rsid w:val="00231C21"/>
    <w:rsid w:val="002320C7"/>
    <w:rsid w:val="00236367"/>
    <w:rsid w:val="00244919"/>
    <w:rsid w:val="00255F29"/>
    <w:rsid w:val="00257A27"/>
    <w:rsid w:val="00260E75"/>
    <w:rsid w:val="00263240"/>
    <w:rsid w:val="00273A1E"/>
    <w:rsid w:val="002768EC"/>
    <w:rsid w:val="00280652"/>
    <w:rsid w:val="00282A18"/>
    <w:rsid w:val="00282D2D"/>
    <w:rsid w:val="0029021F"/>
    <w:rsid w:val="002937A9"/>
    <w:rsid w:val="00294CBC"/>
    <w:rsid w:val="00295E42"/>
    <w:rsid w:val="002A549D"/>
    <w:rsid w:val="002A714A"/>
    <w:rsid w:val="002A7850"/>
    <w:rsid w:val="002C272B"/>
    <w:rsid w:val="002C3F5B"/>
    <w:rsid w:val="002C6148"/>
    <w:rsid w:val="002D36EA"/>
    <w:rsid w:val="002D6D15"/>
    <w:rsid w:val="002D7A6B"/>
    <w:rsid w:val="002E15A4"/>
    <w:rsid w:val="002F0E65"/>
    <w:rsid w:val="002F2B75"/>
    <w:rsid w:val="002F4478"/>
    <w:rsid w:val="002F4B73"/>
    <w:rsid w:val="0030630F"/>
    <w:rsid w:val="003071E4"/>
    <w:rsid w:val="00307910"/>
    <w:rsid w:val="003309B4"/>
    <w:rsid w:val="003309C2"/>
    <w:rsid w:val="003400A7"/>
    <w:rsid w:val="0034621B"/>
    <w:rsid w:val="00356B54"/>
    <w:rsid w:val="00365B61"/>
    <w:rsid w:val="003675B3"/>
    <w:rsid w:val="00384A73"/>
    <w:rsid w:val="00386B1B"/>
    <w:rsid w:val="00390020"/>
    <w:rsid w:val="00390DB1"/>
    <w:rsid w:val="003A247C"/>
    <w:rsid w:val="003A2AD6"/>
    <w:rsid w:val="003A751C"/>
    <w:rsid w:val="003B01A3"/>
    <w:rsid w:val="003C1BF4"/>
    <w:rsid w:val="003C3399"/>
    <w:rsid w:val="003C4105"/>
    <w:rsid w:val="003C7858"/>
    <w:rsid w:val="003E1A5F"/>
    <w:rsid w:val="003F7006"/>
    <w:rsid w:val="0040221A"/>
    <w:rsid w:val="00406C37"/>
    <w:rsid w:val="00410D51"/>
    <w:rsid w:val="00412D26"/>
    <w:rsid w:val="00417D87"/>
    <w:rsid w:val="004226AA"/>
    <w:rsid w:val="004259CB"/>
    <w:rsid w:val="00426611"/>
    <w:rsid w:val="00435BDE"/>
    <w:rsid w:val="004402FE"/>
    <w:rsid w:val="004422A6"/>
    <w:rsid w:val="00450095"/>
    <w:rsid w:val="00451C4C"/>
    <w:rsid w:val="00453960"/>
    <w:rsid w:val="00463E71"/>
    <w:rsid w:val="00467E0F"/>
    <w:rsid w:val="00474EF5"/>
    <w:rsid w:val="00475917"/>
    <w:rsid w:val="00477A6D"/>
    <w:rsid w:val="00487073"/>
    <w:rsid w:val="004A1C25"/>
    <w:rsid w:val="004B1F65"/>
    <w:rsid w:val="004B29EC"/>
    <w:rsid w:val="004B4201"/>
    <w:rsid w:val="004C3938"/>
    <w:rsid w:val="004C4AA5"/>
    <w:rsid w:val="004C7A2D"/>
    <w:rsid w:val="004C7F45"/>
    <w:rsid w:val="004D1BA5"/>
    <w:rsid w:val="004D34B4"/>
    <w:rsid w:val="004D41D9"/>
    <w:rsid w:val="004E0168"/>
    <w:rsid w:val="004E127C"/>
    <w:rsid w:val="004E14B0"/>
    <w:rsid w:val="004E21DE"/>
    <w:rsid w:val="004E4638"/>
    <w:rsid w:val="004E76CB"/>
    <w:rsid w:val="004F12FC"/>
    <w:rsid w:val="004F3A45"/>
    <w:rsid w:val="004F5C79"/>
    <w:rsid w:val="00501C29"/>
    <w:rsid w:val="005104C7"/>
    <w:rsid w:val="00527D49"/>
    <w:rsid w:val="00530AA0"/>
    <w:rsid w:val="00533431"/>
    <w:rsid w:val="00551EA3"/>
    <w:rsid w:val="005530E8"/>
    <w:rsid w:val="00562D96"/>
    <w:rsid w:val="00566829"/>
    <w:rsid w:val="0057015C"/>
    <w:rsid w:val="00570AFB"/>
    <w:rsid w:val="00572A41"/>
    <w:rsid w:val="00590763"/>
    <w:rsid w:val="005911A0"/>
    <w:rsid w:val="00593F5F"/>
    <w:rsid w:val="005A33FC"/>
    <w:rsid w:val="005B3074"/>
    <w:rsid w:val="005B6015"/>
    <w:rsid w:val="005D1560"/>
    <w:rsid w:val="005D1873"/>
    <w:rsid w:val="005E381E"/>
    <w:rsid w:val="005E5F50"/>
    <w:rsid w:val="005E7A10"/>
    <w:rsid w:val="005F3568"/>
    <w:rsid w:val="005F4B38"/>
    <w:rsid w:val="00607AB5"/>
    <w:rsid w:val="00617E87"/>
    <w:rsid w:val="00626EA7"/>
    <w:rsid w:val="006304B1"/>
    <w:rsid w:val="0063418C"/>
    <w:rsid w:val="0063530B"/>
    <w:rsid w:val="00637409"/>
    <w:rsid w:val="00637BA4"/>
    <w:rsid w:val="006449A6"/>
    <w:rsid w:val="006467CE"/>
    <w:rsid w:val="0065142A"/>
    <w:rsid w:val="00663213"/>
    <w:rsid w:val="0066468A"/>
    <w:rsid w:val="006655D4"/>
    <w:rsid w:val="006670DE"/>
    <w:rsid w:val="00667C4D"/>
    <w:rsid w:val="00670F32"/>
    <w:rsid w:val="00676BE0"/>
    <w:rsid w:val="00677B40"/>
    <w:rsid w:val="00680161"/>
    <w:rsid w:val="00696BDA"/>
    <w:rsid w:val="006A26DC"/>
    <w:rsid w:val="006C2418"/>
    <w:rsid w:val="006C36F6"/>
    <w:rsid w:val="006D3EF9"/>
    <w:rsid w:val="006D45CC"/>
    <w:rsid w:val="006E0A5E"/>
    <w:rsid w:val="006E108D"/>
    <w:rsid w:val="006E4536"/>
    <w:rsid w:val="006F79D4"/>
    <w:rsid w:val="0070131E"/>
    <w:rsid w:val="007171CC"/>
    <w:rsid w:val="007255A1"/>
    <w:rsid w:val="007263F8"/>
    <w:rsid w:val="007302EE"/>
    <w:rsid w:val="0073056A"/>
    <w:rsid w:val="0073085E"/>
    <w:rsid w:val="00731FFA"/>
    <w:rsid w:val="00734524"/>
    <w:rsid w:val="007360EA"/>
    <w:rsid w:val="00741DB1"/>
    <w:rsid w:val="00750321"/>
    <w:rsid w:val="00750796"/>
    <w:rsid w:val="00753274"/>
    <w:rsid w:val="00755929"/>
    <w:rsid w:val="00757332"/>
    <w:rsid w:val="00760155"/>
    <w:rsid w:val="00761428"/>
    <w:rsid w:val="007615F7"/>
    <w:rsid w:val="00762CEC"/>
    <w:rsid w:val="007669ED"/>
    <w:rsid w:val="007705DC"/>
    <w:rsid w:val="007826D7"/>
    <w:rsid w:val="0079298F"/>
    <w:rsid w:val="00796A4D"/>
    <w:rsid w:val="007B11EC"/>
    <w:rsid w:val="007B3755"/>
    <w:rsid w:val="007B51C5"/>
    <w:rsid w:val="007B79D5"/>
    <w:rsid w:val="007C49C0"/>
    <w:rsid w:val="007D1F40"/>
    <w:rsid w:val="007D3767"/>
    <w:rsid w:val="007D613B"/>
    <w:rsid w:val="007D6D5C"/>
    <w:rsid w:val="007E1F66"/>
    <w:rsid w:val="007E524A"/>
    <w:rsid w:val="007F1ECA"/>
    <w:rsid w:val="008107D6"/>
    <w:rsid w:val="008152CF"/>
    <w:rsid w:val="0081798E"/>
    <w:rsid w:val="00821786"/>
    <w:rsid w:val="00822B6A"/>
    <w:rsid w:val="00832562"/>
    <w:rsid w:val="00842086"/>
    <w:rsid w:val="00845FC2"/>
    <w:rsid w:val="00847256"/>
    <w:rsid w:val="00847E6E"/>
    <w:rsid w:val="00851C0F"/>
    <w:rsid w:val="008522DD"/>
    <w:rsid w:val="00853D46"/>
    <w:rsid w:val="00861068"/>
    <w:rsid w:val="00865F50"/>
    <w:rsid w:val="0087309A"/>
    <w:rsid w:val="008846F6"/>
    <w:rsid w:val="0088719F"/>
    <w:rsid w:val="00895429"/>
    <w:rsid w:val="008A052F"/>
    <w:rsid w:val="008A1495"/>
    <w:rsid w:val="008A472E"/>
    <w:rsid w:val="008A5010"/>
    <w:rsid w:val="008B46E6"/>
    <w:rsid w:val="008B7595"/>
    <w:rsid w:val="008C0037"/>
    <w:rsid w:val="008C2389"/>
    <w:rsid w:val="008C50E2"/>
    <w:rsid w:val="008D3639"/>
    <w:rsid w:val="008D5082"/>
    <w:rsid w:val="008D6DEE"/>
    <w:rsid w:val="008E5366"/>
    <w:rsid w:val="008E53F1"/>
    <w:rsid w:val="008F5500"/>
    <w:rsid w:val="008F6959"/>
    <w:rsid w:val="00900C04"/>
    <w:rsid w:val="0091104D"/>
    <w:rsid w:val="00913341"/>
    <w:rsid w:val="0091519B"/>
    <w:rsid w:val="00926704"/>
    <w:rsid w:val="00930843"/>
    <w:rsid w:val="00944CCE"/>
    <w:rsid w:val="00960816"/>
    <w:rsid w:val="0096423A"/>
    <w:rsid w:val="00964FED"/>
    <w:rsid w:val="0096540E"/>
    <w:rsid w:val="00974700"/>
    <w:rsid w:val="0097571B"/>
    <w:rsid w:val="00983216"/>
    <w:rsid w:val="00985C43"/>
    <w:rsid w:val="0099059B"/>
    <w:rsid w:val="009A3F45"/>
    <w:rsid w:val="009A3FC8"/>
    <w:rsid w:val="009A40A9"/>
    <w:rsid w:val="009A48CF"/>
    <w:rsid w:val="009B4EA4"/>
    <w:rsid w:val="009B544E"/>
    <w:rsid w:val="009C3202"/>
    <w:rsid w:val="009C7257"/>
    <w:rsid w:val="009D00E7"/>
    <w:rsid w:val="009D069E"/>
    <w:rsid w:val="009D35EF"/>
    <w:rsid w:val="009D786F"/>
    <w:rsid w:val="009E23A9"/>
    <w:rsid w:val="009F04D9"/>
    <w:rsid w:val="009F0D6C"/>
    <w:rsid w:val="009F101B"/>
    <w:rsid w:val="009F6B4C"/>
    <w:rsid w:val="00A03A53"/>
    <w:rsid w:val="00A048EC"/>
    <w:rsid w:val="00A05A6C"/>
    <w:rsid w:val="00A103B5"/>
    <w:rsid w:val="00A1759B"/>
    <w:rsid w:val="00A23106"/>
    <w:rsid w:val="00A2631C"/>
    <w:rsid w:val="00A27E30"/>
    <w:rsid w:val="00A31940"/>
    <w:rsid w:val="00A32D9A"/>
    <w:rsid w:val="00A41FC5"/>
    <w:rsid w:val="00A442E7"/>
    <w:rsid w:val="00A537E4"/>
    <w:rsid w:val="00A53B25"/>
    <w:rsid w:val="00A54674"/>
    <w:rsid w:val="00A5506E"/>
    <w:rsid w:val="00A60D87"/>
    <w:rsid w:val="00A647FC"/>
    <w:rsid w:val="00A81342"/>
    <w:rsid w:val="00A81F75"/>
    <w:rsid w:val="00A956BB"/>
    <w:rsid w:val="00AA1732"/>
    <w:rsid w:val="00AA3B1C"/>
    <w:rsid w:val="00AA3E72"/>
    <w:rsid w:val="00AA6C43"/>
    <w:rsid w:val="00AB29DA"/>
    <w:rsid w:val="00AB4711"/>
    <w:rsid w:val="00AC62F8"/>
    <w:rsid w:val="00AD1D66"/>
    <w:rsid w:val="00AD2E40"/>
    <w:rsid w:val="00AD52BF"/>
    <w:rsid w:val="00AE19C2"/>
    <w:rsid w:val="00AE507E"/>
    <w:rsid w:val="00AE5606"/>
    <w:rsid w:val="00AF18D0"/>
    <w:rsid w:val="00AF44FC"/>
    <w:rsid w:val="00AF7198"/>
    <w:rsid w:val="00B05968"/>
    <w:rsid w:val="00B07F25"/>
    <w:rsid w:val="00B164B9"/>
    <w:rsid w:val="00B170B2"/>
    <w:rsid w:val="00B171DE"/>
    <w:rsid w:val="00B230CE"/>
    <w:rsid w:val="00B259ED"/>
    <w:rsid w:val="00B303CF"/>
    <w:rsid w:val="00B34B6C"/>
    <w:rsid w:val="00B40F25"/>
    <w:rsid w:val="00B422A4"/>
    <w:rsid w:val="00B46968"/>
    <w:rsid w:val="00B50C17"/>
    <w:rsid w:val="00B54C2B"/>
    <w:rsid w:val="00B57BFB"/>
    <w:rsid w:val="00B62433"/>
    <w:rsid w:val="00B765AC"/>
    <w:rsid w:val="00B82705"/>
    <w:rsid w:val="00B85787"/>
    <w:rsid w:val="00B9644C"/>
    <w:rsid w:val="00BA1372"/>
    <w:rsid w:val="00BA3EDF"/>
    <w:rsid w:val="00BA4B9E"/>
    <w:rsid w:val="00BA7377"/>
    <w:rsid w:val="00BB0179"/>
    <w:rsid w:val="00BC40CE"/>
    <w:rsid w:val="00BC43BB"/>
    <w:rsid w:val="00BC6591"/>
    <w:rsid w:val="00BD0103"/>
    <w:rsid w:val="00BD03F7"/>
    <w:rsid w:val="00BD3E09"/>
    <w:rsid w:val="00BD545C"/>
    <w:rsid w:val="00BE00BF"/>
    <w:rsid w:val="00BF173B"/>
    <w:rsid w:val="00BF1A93"/>
    <w:rsid w:val="00BF256D"/>
    <w:rsid w:val="00C0740A"/>
    <w:rsid w:val="00C0783F"/>
    <w:rsid w:val="00C2545A"/>
    <w:rsid w:val="00C277B8"/>
    <w:rsid w:val="00C31C29"/>
    <w:rsid w:val="00C37A13"/>
    <w:rsid w:val="00C411EC"/>
    <w:rsid w:val="00C53386"/>
    <w:rsid w:val="00C5369E"/>
    <w:rsid w:val="00C53D9E"/>
    <w:rsid w:val="00C67C3B"/>
    <w:rsid w:val="00C73BC6"/>
    <w:rsid w:val="00C87FC3"/>
    <w:rsid w:val="00C90C73"/>
    <w:rsid w:val="00C955E8"/>
    <w:rsid w:val="00CA0763"/>
    <w:rsid w:val="00CB02BB"/>
    <w:rsid w:val="00CB36C6"/>
    <w:rsid w:val="00CB3C37"/>
    <w:rsid w:val="00CB5810"/>
    <w:rsid w:val="00CC10F9"/>
    <w:rsid w:val="00CC23BD"/>
    <w:rsid w:val="00CC3BF3"/>
    <w:rsid w:val="00CD07B4"/>
    <w:rsid w:val="00CD4C81"/>
    <w:rsid w:val="00CD7588"/>
    <w:rsid w:val="00CE0AE2"/>
    <w:rsid w:val="00CE4CC4"/>
    <w:rsid w:val="00CF6836"/>
    <w:rsid w:val="00D0235D"/>
    <w:rsid w:val="00D07664"/>
    <w:rsid w:val="00D07E68"/>
    <w:rsid w:val="00D07F14"/>
    <w:rsid w:val="00D10833"/>
    <w:rsid w:val="00D13440"/>
    <w:rsid w:val="00D15B85"/>
    <w:rsid w:val="00D16BDA"/>
    <w:rsid w:val="00D201C8"/>
    <w:rsid w:val="00D23981"/>
    <w:rsid w:val="00D25C81"/>
    <w:rsid w:val="00D32AD2"/>
    <w:rsid w:val="00D337FA"/>
    <w:rsid w:val="00D34D7D"/>
    <w:rsid w:val="00D35EA4"/>
    <w:rsid w:val="00D40221"/>
    <w:rsid w:val="00D42F72"/>
    <w:rsid w:val="00D45D5B"/>
    <w:rsid w:val="00D47019"/>
    <w:rsid w:val="00D50E30"/>
    <w:rsid w:val="00D56299"/>
    <w:rsid w:val="00D600DD"/>
    <w:rsid w:val="00D7151D"/>
    <w:rsid w:val="00D72861"/>
    <w:rsid w:val="00D86485"/>
    <w:rsid w:val="00DA0CFB"/>
    <w:rsid w:val="00DB1B05"/>
    <w:rsid w:val="00DB4D2E"/>
    <w:rsid w:val="00DC152A"/>
    <w:rsid w:val="00DC1E4B"/>
    <w:rsid w:val="00DC21CC"/>
    <w:rsid w:val="00DC68D0"/>
    <w:rsid w:val="00DD06E9"/>
    <w:rsid w:val="00DE1470"/>
    <w:rsid w:val="00DE3E0F"/>
    <w:rsid w:val="00DE5148"/>
    <w:rsid w:val="00DE5603"/>
    <w:rsid w:val="00DF317C"/>
    <w:rsid w:val="00DF3759"/>
    <w:rsid w:val="00E12F4A"/>
    <w:rsid w:val="00E15538"/>
    <w:rsid w:val="00E15916"/>
    <w:rsid w:val="00E1679C"/>
    <w:rsid w:val="00E23DB4"/>
    <w:rsid w:val="00E26695"/>
    <w:rsid w:val="00E334CB"/>
    <w:rsid w:val="00E438FA"/>
    <w:rsid w:val="00E51B11"/>
    <w:rsid w:val="00E61FA9"/>
    <w:rsid w:val="00E64A97"/>
    <w:rsid w:val="00E72026"/>
    <w:rsid w:val="00E72C83"/>
    <w:rsid w:val="00E76DD6"/>
    <w:rsid w:val="00E82BAC"/>
    <w:rsid w:val="00E94089"/>
    <w:rsid w:val="00EA0415"/>
    <w:rsid w:val="00EA1E0A"/>
    <w:rsid w:val="00EA5089"/>
    <w:rsid w:val="00EA683A"/>
    <w:rsid w:val="00EB047E"/>
    <w:rsid w:val="00EB290D"/>
    <w:rsid w:val="00EB42DB"/>
    <w:rsid w:val="00EB5A5C"/>
    <w:rsid w:val="00EC00B8"/>
    <w:rsid w:val="00ED0D8A"/>
    <w:rsid w:val="00F04A4E"/>
    <w:rsid w:val="00F04BA4"/>
    <w:rsid w:val="00F0509E"/>
    <w:rsid w:val="00F067DA"/>
    <w:rsid w:val="00F07FBA"/>
    <w:rsid w:val="00F2182B"/>
    <w:rsid w:val="00F222CF"/>
    <w:rsid w:val="00F228D2"/>
    <w:rsid w:val="00F27E76"/>
    <w:rsid w:val="00F30DF7"/>
    <w:rsid w:val="00F360F4"/>
    <w:rsid w:val="00F37A60"/>
    <w:rsid w:val="00F4000E"/>
    <w:rsid w:val="00F471FC"/>
    <w:rsid w:val="00F5023C"/>
    <w:rsid w:val="00F5150E"/>
    <w:rsid w:val="00F55220"/>
    <w:rsid w:val="00F55786"/>
    <w:rsid w:val="00F804DE"/>
    <w:rsid w:val="00F86E0C"/>
    <w:rsid w:val="00F94BC3"/>
    <w:rsid w:val="00F95DC0"/>
    <w:rsid w:val="00F97F2B"/>
    <w:rsid w:val="00FA1D26"/>
    <w:rsid w:val="00FA3BCD"/>
    <w:rsid w:val="00FA3E3A"/>
    <w:rsid w:val="00FB4F1C"/>
    <w:rsid w:val="00FB5B2D"/>
    <w:rsid w:val="00FB5CD8"/>
    <w:rsid w:val="00FC1257"/>
    <w:rsid w:val="00FC1B77"/>
    <w:rsid w:val="00FC463F"/>
    <w:rsid w:val="00FC4BAF"/>
    <w:rsid w:val="00FD343F"/>
    <w:rsid w:val="00FD7C0C"/>
    <w:rsid w:val="00FE7BBF"/>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60BBA"/>
  <w15:chartTrackingRefBased/>
  <w15:docId w15:val="{7F4B0F93-D46D-49C6-BF92-CFF10A6B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Odsekzoznamu"/>
    <w:next w:val="Normlny"/>
    <w:link w:val="Nadpis1Char"/>
    <w:uiPriority w:val="9"/>
    <w:qFormat/>
    <w:rsid w:val="00501C29"/>
    <w:pPr>
      <w:numPr>
        <w:numId w:val="2"/>
      </w:numPr>
      <w:spacing w:before="240" w:after="0" w:line="276" w:lineRule="auto"/>
      <w:contextualSpacing w:val="0"/>
      <w:jc w:val="center"/>
      <w:outlineLvl w:val="0"/>
    </w:pPr>
    <w:rPr>
      <w:rFonts w:ascii="Garamond" w:hAnsi="Garamond"/>
      <w:b/>
    </w:rPr>
  </w:style>
  <w:style w:type="paragraph" w:styleId="Nadpis2">
    <w:name w:val="heading 2"/>
    <w:basedOn w:val="Odsekzoznamu"/>
    <w:next w:val="Normlny"/>
    <w:link w:val="Nadpis2Char"/>
    <w:uiPriority w:val="9"/>
    <w:unhideWhenUsed/>
    <w:qFormat/>
    <w:rsid w:val="00DC21CC"/>
    <w:pPr>
      <w:numPr>
        <w:numId w:val="4"/>
      </w:numPr>
      <w:spacing w:after="120" w:line="276" w:lineRule="auto"/>
      <w:outlineLvl w:val="1"/>
    </w:pPr>
    <w:rPr>
      <w:rFonts w:ascii="Garamond" w:hAnsi="Garamond"/>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Odsek zoznamu2,ODRAZKY PRVA UROVEN"/>
    <w:basedOn w:val="Normlny"/>
    <w:link w:val="OdsekzoznamuChar"/>
    <w:uiPriority w:val="34"/>
    <w:qFormat/>
    <w:rsid w:val="007B51C5"/>
    <w:pPr>
      <w:ind w:left="720"/>
      <w:contextualSpacing/>
    </w:pPr>
  </w:style>
  <w:style w:type="character" w:styleId="Odkaznakomentr">
    <w:name w:val="annotation reference"/>
    <w:basedOn w:val="Predvolenpsmoodseku"/>
    <w:uiPriority w:val="99"/>
    <w:semiHidden/>
    <w:unhideWhenUsed/>
    <w:rsid w:val="00D7151D"/>
    <w:rPr>
      <w:sz w:val="16"/>
      <w:szCs w:val="16"/>
    </w:rPr>
  </w:style>
  <w:style w:type="paragraph" w:styleId="Textkomentra">
    <w:name w:val="annotation text"/>
    <w:basedOn w:val="Normlny"/>
    <w:link w:val="TextkomentraChar"/>
    <w:uiPriority w:val="99"/>
    <w:unhideWhenUsed/>
    <w:rsid w:val="00D7151D"/>
    <w:pPr>
      <w:spacing w:line="240" w:lineRule="auto"/>
    </w:pPr>
    <w:rPr>
      <w:sz w:val="20"/>
      <w:szCs w:val="20"/>
    </w:rPr>
  </w:style>
  <w:style w:type="character" w:customStyle="1" w:styleId="TextkomentraChar">
    <w:name w:val="Text komentára Char"/>
    <w:basedOn w:val="Predvolenpsmoodseku"/>
    <w:link w:val="Textkomentra"/>
    <w:uiPriority w:val="99"/>
    <w:rsid w:val="00D7151D"/>
    <w:rPr>
      <w:sz w:val="20"/>
      <w:szCs w:val="20"/>
    </w:rPr>
  </w:style>
  <w:style w:type="paragraph" w:styleId="Predmetkomentra">
    <w:name w:val="annotation subject"/>
    <w:basedOn w:val="Textkomentra"/>
    <w:next w:val="Textkomentra"/>
    <w:link w:val="PredmetkomentraChar"/>
    <w:uiPriority w:val="99"/>
    <w:semiHidden/>
    <w:unhideWhenUsed/>
    <w:rsid w:val="00D7151D"/>
    <w:rPr>
      <w:b/>
      <w:bCs/>
    </w:rPr>
  </w:style>
  <w:style w:type="character" w:customStyle="1" w:styleId="PredmetkomentraChar">
    <w:name w:val="Predmet komentára Char"/>
    <w:basedOn w:val="TextkomentraChar"/>
    <w:link w:val="Predmetkomentra"/>
    <w:uiPriority w:val="99"/>
    <w:semiHidden/>
    <w:rsid w:val="00D7151D"/>
    <w:rPr>
      <w:b/>
      <w:bCs/>
      <w:sz w:val="20"/>
      <w:szCs w:val="20"/>
    </w:rPr>
  </w:style>
  <w:style w:type="character" w:customStyle="1" w:styleId="Nadpis1Char">
    <w:name w:val="Nadpis 1 Char"/>
    <w:basedOn w:val="Predvolenpsmoodseku"/>
    <w:link w:val="Nadpis1"/>
    <w:uiPriority w:val="9"/>
    <w:rsid w:val="00501C29"/>
    <w:rPr>
      <w:rFonts w:ascii="Garamond" w:hAnsi="Garamond"/>
      <w:b/>
    </w:rPr>
  </w:style>
  <w:style w:type="table" w:styleId="Mriekatabuky">
    <w:name w:val="Table Grid"/>
    <w:basedOn w:val="Normlnatabuka"/>
    <w:uiPriority w:val="39"/>
    <w:rsid w:val="00D71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5A33F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A33FC"/>
  </w:style>
  <w:style w:type="paragraph" w:styleId="Pta">
    <w:name w:val="footer"/>
    <w:basedOn w:val="Normlny"/>
    <w:link w:val="PtaChar"/>
    <w:uiPriority w:val="99"/>
    <w:unhideWhenUsed/>
    <w:rsid w:val="005A33FC"/>
    <w:pPr>
      <w:tabs>
        <w:tab w:val="center" w:pos="4536"/>
        <w:tab w:val="right" w:pos="9072"/>
      </w:tabs>
      <w:spacing w:after="0" w:line="240" w:lineRule="auto"/>
    </w:pPr>
  </w:style>
  <w:style w:type="character" w:customStyle="1" w:styleId="PtaChar">
    <w:name w:val="Päta Char"/>
    <w:basedOn w:val="Predvolenpsmoodseku"/>
    <w:link w:val="Pta"/>
    <w:uiPriority w:val="99"/>
    <w:rsid w:val="005A33FC"/>
  </w:style>
  <w:style w:type="character" w:customStyle="1" w:styleId="Nadpis2Char">
    <w:name w:val="Nadpis 2 Char"/>
    <w:basedOn w:val="Predvolenpsmoodseku"/>
    <w:link w:val="Nadpis2"/>
    <w:uiPriority w:val="9"/>
    <w:rsid w:val="00DC21CC"/>
    <w:rPr>
      <w:rFonts w:ascii="Garamond" w:hAnsi="Garamond"/>
      <w:b/>
      <w:bCs/>
    </w:rPr>
  </w:style>
  <w:style w:type="paragraph" w:styleId="Hlavikaobsahu">
    <w:name w:val="TOC Heading"/>
    <w:basedOn w:val="Nadpis1"/>
    <w:next w:val="Normlny"/>
    <w:uiPriority w:val="39"/>
    <w:unhideWhenUsed/>
    <w:qFormat/>
    <w:rsid w:val="00263240"/>
    <w:pPr>
      <w:keepNext/>
      <w:keepLines/>
      <w:numPr>
        <w:numId w:val="0"/>
      </w:numPr>
      <w:spacing w:line="259" w:lineRule="auto"/>
      <w:jc w:val="left"/>
      <w:outlineLvl w:val="9"/>
    </w:pPr>
    <w:rPr>
      <w:rFonts w:asciiTheme="majorHAnsi" w:eastAsiaTheme="majorEastAsia" w:hAnsiTheme="majorHAnsi" w:cstheme="majorBidi"/>
      <w:b w:val="0"/>
      <w:color w:val="2F5496" w:themeColor="accent1" w:themeShade="BF"/>
      <w:sz w:val="32"/>
      <w:szCs w:val="32"/>
      <w:lang w:eastAsia="sk-SK"/>
    </w:rPr>
  </w:style>
  <w:style w:type="paragraph" w:styleId="Obsah1">
    <w:name w:val="toc 1"/>
    <w:basedOn w:val="Normlny"/>
    <w:next w:val="Normlny"/>
    <w:autoRedefine/>
    <w:uiPriority w:val="39"/>
    <w:unhideWhenUsed/>
    <w:rsid w:val="00263240"/>
    <w:pPr>
      <w:spacing w:after="100"/>
    </w:pPr>
  </w:style>
  <w:style w:type="paragraph" w:styleId="Obsah2">
    <w:name w:val="toc 2"/>
    <w:basedOn w:val="Normlny"/>
    <w:next w:val="Normlny"/>
    <w:autoRedefine/>
    <w:uiPriority w:val="39"/>
    <w:unhideWhenUsed/>
    <w:rsid w:val="00263240"/>
    <w:pPr>
      <w:spacing w:after="100"/>
      <w:ind w:left="220"/>
    </w:pPr>
  </w:style>
  <w:style w:type="character" w:styleId="Hypertextovprepojenie">
    <w:name w:val="Hyperlink"/>
    <w:basedOn w:val="Predvolenpsmoodseku"/>
    <w:uiPriority w:val="99"/>
    <w:unhideWhenUsed/>
    <w:rsid w:val="00263240"/>
    <w:rPr>
      <w:color w:val="0563C1" w:themeColor="hyperlink"/>
      <w:u w:val="single"/>
    </w:rPr>
  </w:style>
  <w:style w:type="paragraph" w:styleId="Zarkazkladnhotextu2">
    <w:name w:val="Body Text Indent 2"/>
    <w:basedOn w:val="Normlny"/>
    <w:link w:val="Zarkazkladnhotextu2Char"/>
    <w:unhideWhenUsed/>
    <w:rsid w:val="00FB5CD8"/>
    <w:pPr>
      <w:spacing w:before="60" w:after="0" w:line="240" w:lineRule="auto"/>
      <w:ind w:left="540" w:hanging="540"/>
      <w:jc w:val="both"/>
    </w:pPr>
    <w:rPr>
      <w:rFonts w:ascii="Arial" w:eastAsia="Times New Roman" w:hAnsi="Arial" w:cs="Arial"/>
      <w:sz w:val="24"/>
      <w:szCs w:val="24"/>
      <w:lang w:eastAsia="sk-SK"/>
    </w:rPr>
  </w:style>
  <w:style w:type="character" w:customStyle="1" w:styleId="Zarkazkladnhotextu2Char">
    <w:name w:val="Zarážka základného textu 2 Char"/>
    <w:basedOn w:val="Predvolenpsmoodseku"/>
    <w:link w:val="Zarkazkladnhotextu2"/>
    <w:rsid w:val="00FB5CD8"/>
    <w:rPr>
      <w:rFonts w:ascii="Arial" w:eastAsia="Times New Roman" w:hAnsi="Arial" w:cs="Arial"/>
      <w:sz w:val="24"/>
      <w:szCs w:val="24"/>
      <w:lang w:eastAsia="sk-SK"/>
    </w:rPr>
  </w:style>
  <w:style w:type="paragraph" w:styleId="Revzia">
    <w:name w:val="Revision"/>
    <w:hidden/>
    <w:uiPriority w:val="99"/>
    <w:semiHidden/>
    <w:rsid w:val="006655D4"/>
    <w:pPr>
      <w:spacing w:after="0" w:line="240" w:lineRule="auto"/>
    </w:pPr>
  </w:style>
  <w:style w:type="character" w:customStyle="1" w:styleId="OdsekzoznamuChar">
    <w:name w:val="Odsek zoznamu Char"/>
    <w:aliases w:val="Bullet Number Char,lp1 Char,lp11 Char,List Paragraph11 Char,Bullet 1 Char,Use Case List Paragraph Char,List Paragraph1 Char,Odsek zoznamu2 Char,ODRAZKY PRVA UROVEN Char"/>
    <w:link w:val="Odsekzoznamu"/>
    <w:uiPriority w:val="99"/>
    <w:qFormat/>
    <w:locked/>
    <w:rsid w:val="00AB4711"/>
  </w:style>
  <w:style w:type="paragraph" w:styleId="Textbubliny">
    <w:name w:val="Balloon Text"/>
    <w:basedOn w:val="Normlny"/>
    <w:link w:val="TextbublinyChar"/>
    <w:uiPriority w:val="99"/>
    <w:semiHidden/>
    <w:unhideWhenUsed/>
    <w:rsid w:val="006E10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E10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296731">
      <w:bodyDiv w:val="1"/>
      <w:marLeft w:val="0"/>
      <w:marRight w:val="0"/>
      <w:marTop w:val="0"/>
      <w:marBottom w:val="0"/>
      <w:divBdr>
        <w:top w:val="none" w:sz="0" w:space="0" w:color="auto"/>
        <w:left w:val="none" w:sz="0" w:space="0" w:color="auto"/>
        <w:bottom w:val="none" w:sz="0" w:space="0" w:color="auto"/>
        <w:right w:val="none" w:sz="0" w:space="0" w:color="auto"/>
      </w:divBdr>
    </w:div>
    <w:div w:id="941109905">
      <w:bodyDiv w:val="1"/>
      <w:marLeft w:val="0"/>
      <w:marRight w:val="0"/>
      <w:marTop w:val="0"/>
      <w:marBottom w:val="0"/>
      <w:divBdr>
        <w:top w:val="none" w:sz="0" w:space="0" w:color="auto"/>
        <w:left w:val="none" w:sz="0" w:space="0" w:color="auto"/>
        <w:bottom w:val="none" w:sz="0" w:space="0" w:color="auto"/>
        <w:right w:val="none" w:sz="0" w:space="0" w:color="auto"/>
      </w:divBdr>
    </w:div>
    <w:div w:id="12724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DC5AE-1C18-4E71-B075-274B6BB1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9406</Words>
  <Characters>55497</Characters>
  <Application>Microsoft Office Word</Application>
  <DocSecurity>0</DocSecurity>
  <Lines>462</Lines>
  <Paragraphs>129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Šestákova</dc:creator>
  <cp:keywords/>
  <dc:description/>
  <cp:lastModifiedBy>MC AGM</cp:lastModifiedBy>
  <cp:revision>5</cp:revision>
  <cp:lastPrinted>2021-10-05T08:14:00Z</cp:lastPrinted>
  <dcterms:created xsi:type="dcterms:W3CDTF">2022-01-14T08:09:00Z</dcterms:created>
  <dcterms:modified xsi:type="dcterms:W3CDTF">2022-01-14T09:52:00Z</dcterms:modified>
</cp:coreProperties>
</file>