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DD2C930" w14:textId="77777777" w:rsidR="00F1725A" w:rsidRPr="004F63AD" w:rsidRDefault="00F5145E">
      <w:pPr>
        <w:pBdr>
          <w:top w:val="single" w:sz="4" w:space="0" w:color="000000"/>
          <w:left w:val="single" w:sz="4" w:space="0" w:color="000000"/>
          <w:bottom w:val="single" w:sz="4" w:space="0" w:color="000000"/>
          <w:right w:val="single" w:sz="4" w:space="0" w:color="000000"/>
        </w:pBdr>
        <w:shd w:val="clear" w:color="auto" w:fill="95B3D7"/>
        <w:jc w:val="both"/>
        <w:rPr>
          <w:rStyle w:val="iadne"/>
          <w:rFonts w:ascii="Calibri" w:eastAsia="Calibri" w:hAnsi="Calibri" w:cs="Calibri"/>
          <w:b/>
          <w:bCs/>
          <w:color w:val="auto"/>
          <w:sz w:val="22"/>
          <w:szCs w:val="22"/>
        </w:rPr>
      </w:pPr>
      <w:r w:rsidRPr="004F63AD">
        <w:rPr>
          <w:rStyle w:val="iadne"/>
          <w:rFonts w:ascii="Calibri" w:eastAsia="Calibri" w:hAnsi="Calibri" w:cs="Calibri"/>
          <w:b/>
          <w:bCs/>
          <w:color w:val="auto"/>
          <w:sz w:val="22"/>
          <w:szCs w:val="22"/>
        </w:rPr>
        <w:t xml:space="preserve">Návrh </w:t>
      </w:r>
      <w:r w:rsidR="00D4238D" w:rsidRPr="004F63AD">
        <w:rPr>
          <w:rStyle w:val="iadne"/>
          <w:rFonts w:ascii="Calibri" w:eastAsia="Calibri" w:hAnsi="Calibri" w:cs="Calibri"/>
          <w:b/>
          <w:bCs/>
          <w:color w:val="auto"/>
          <w:sz w:val="22"/>
          <w:szCs w:val="22"/>
        </w:rPr>
        <w:t>zmluvy o dielo</w:t>
      </w:r>
      <w:bookmarkStart w:id="0" w:name="_GoBack"/>
      <w:bookmarkEnd w:id="0"/>
    </w:p>
    <w:p w14:paraId="0A7CF202" w14:textId="77777777" w:rsidR="00F1725A" w:rsidRPr="004F63AD" w:rsidRDefault="00F1725A">
      <w:pPr>
        <w:rPr>
          <w:rFonts w:ascii="Calibri" w:eastAsia="Calibri" w:hAnsi="Calibri" w:cs="Calibri"/>
          <w:i/>
          <w:iCs/>
          <w:color w:val="auto"/>
          <w:sz w:val="18"/>
          <w:szCs w:val="18"/>
        </w:rPr>
      </w:pPr>
    </w:p>
    <w:p w14:paraId="765CF9B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8"/>
          <w:szCs w:val="28"/>
          <w:bdr w:val="none" w:sz="0" w:space="0" w:color="auto"/>
        </w:rPr>
      </w:pPr>
      <w:r w:rsidRPr="004F63AD">
        <w:rPr>
          <w:rFonts w:ascii="Calibri" w:eastAsia="Times New Roman" w:hAnsi="Calibri" w:cs="Times New Roman"/>
          <w:b/>
          <w:color w:val="auto"/>
          <w:sz w:val="28"/>
          <w:szCs w:val="28"/>
          <w:bdr w:val="none" w:sz="0" w:space="0" w:color="auto"/>
        </w:rPr>
        <w:t xml:space="preserve">Formulár zmluvy o dielo č.:           </w:t>
      </w:r>
    </w:p>
    <w:p w14:paraId="67E4A3C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uzatvorená podľa § 536 a nasl. zákona č. 513/1991 Zb. Obchodný zákonník</w:t>
      </w:r>
    </w:p>
    <w:p w14:paraId="496C732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(ďalej len „zmluva“)</w:t>
      </w:r>
    </w:p>
    <w:p w14:paraId="608A287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F3EFE6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w:t>
      </w:r>
    </w:p>
    <w:p w14:paraId="1EB360F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Zmluvné strany</w:t>
      </w:r>
    </w:p>
    <w:p w14:paraId="629C5EA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sz w:val="22"/>
          <w:szCs w:val="22"/>
          <w:bdr w:val="none" w:sz="0" w:space="0" w:color="auto"/>
        </w:rPr>
      </w:pPr>
    </w:p>
    <w:p w14:paraId="23E885AA"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2A5C7F6F" w14:textId="77777777" w:rsidR="00F21F08" w:rsidRPr="004F63AD" w:rsidRDefault="00F21F08" w:rsidP="00F21F08">
      <w:pPr>
        <w:keepNext/>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p>
    <w:p w14:paraId="3991936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20D0943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5895"/>
        </w:tabs>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7CD3960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5C2EF79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10DD112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 xml:space="preserve"> </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0BE6FE7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spacing w:line="240" w:lineRule="exact"/>
        <w:ind w:left="284"/>
        <w:jc w:val="both"/>
        <w:rPr>
          <w:rFonts w:ascii="Calibri" w:eastAsia="Times New Roman" w:hAnsi="Calibri" w:cs="Times New Roman"/>
          <w:b/>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37BC44F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 w:val="left" w:pos="-4820"/>
        </w:tabs>
        <w:ind w:firstLine="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IBAN: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p>
    <w:p w14:paraId="4CAF7520" w14:textId="77777777" w:rsidR="00F21F08" w:rsidRPr="004F63AD" w:rsidRDefault="00F21F08" w:rsidP="0073390C">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Arial"/>
          <w:color w:val="auto"/>
          <w:sz w:val="22"/>
          <w:szCs w:val="22"/>
          <w:bdr w:val="none" w:sz="0" w:space="0" w:color="auto"/>
        </w:rPr>
      </w:pPr>
      <w:r w:rsidRPr="004F63AD">
        <w:rPr>
          <w:rFonts w:ascii="Calibri" w:eastAsia="Times New Roman" w:hAnsi="Calibri" w:cs="Arial"/>
          <w:color w:val="auto"/>
          <w:sz w:val="22"/>
          <w:szCs w:val="22"/>
          <w:bdr w:val="none" w:sz="0" w:space="0" w:color="auto"/>
        </w:rPr>
        <w:t>Telefón:</w:t>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r w:rsidRPr="004F63AD">
        <w:rPr>
          <w:rFonts w:ascii="Calibri" w:eastAsia="Times New Roman" w:hAnsi="Calibri" w:cs="Arial"/>
          <w:color w:val="auto"/>
          <w:sz w:val="22"/>
          <w:szCs w:val="22"/>
          <w:bdr w:val="none" w:sz="0" w:space="0" w:color="auto"/>
        </w:rPr>
        <w:tab/>
      </w:r>
    </w:p>
    <w:p w14:paraId="022D36F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firstLine="284"/>
        <w:jc w:val="both"/>
        <w:rPr>
          <w:rFonts w:ascii="Calibri" w:eastAsia="Times New Roman" w:hAnsi="Calibri" w:cs="Arial"/>
          <w:color w:val="auto"/>
          <w:sz w:val="22"/>
          <w:szCs w:val="22"/>
          <w:bdr w:val="none" w:sz="0" w:space="0" w:color="auto"/>
        </w:rPr>
      </w:pPr>
      <w:r w:rsidRPr="004F63AD">
        <w:rPr>
          <w:rFonts w:ascii="Calibri" w:eastAsia="Times New Roman" w:hAnsi="Calibri" w:cs="Times New Roman"/>
          <w:color w:val="auto"/>
          <w:sz w:val="22"/>
          <w:szCs w:val="22"/>
          <w:bdr w:val="none" w:sz="0" w:space="0" w:color="auto"/>
        </w:rPr>
        <w:t>E-mail:</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Arial"/>
          <w:color w:val="auto"/>
          <w:sz w:val="22"/>
          <w:szCs w:val="22"/>
          <w:bdr w:val="none" w:sz="0" w:space="0" w:color="auto"/>
        </w:rPr>
        <w:t xml:space="preserve"> </w:t>
      </w:r>
    </w:p>
    <w:p w14:paraId="1BA1D87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zhotoviteľ</w:t>
      </w:r>
      <w:r w:rsidRPr="004F63AD">
        <w:rPr>
          <w:rFonts w:ascii="Calibri" w:eastAsia="Times New Roman" w:hAnsi="Calibri" w:cs="Times New Roman"/>
          <w:color w:val="auto"/>
          <w:sz w:val="22"/>
          <w:szCs w:val="22"/>
          <w:bdr w:val="none" w:sz="0" w:space="0" w:color="auto"/>
        </w:rPr>
        <w:t>“)</w:t>
      </w:r>
    </w:p>
    <w:p w14:paraId="2AF99B4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rPr>
          <w:rFonts w:ascii="Calibri" w:eastAsia="Times New Roman" w:hAnsi="Calibri" w:cs="Times New Roman"/>
          <w:color w:val="auto"/>
          <w:sz w:val="22"/>
          <w:szCs w:val="22"/>
          <w:bdr w:val="none" w:sz="0" w:space="0" w:color="auto"/>
        </w:rPr>
      </w:pPr>
    </w:p>
    <w:p w14:paraId="44C5F78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center"/>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a</w:t>
      </w:r>
    </w:p>
    <w:p w14:paraId="79B6245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 w:val="center" w:pos="-5954"/>
        </w:tabs>
        <w:jc w:val="both"/>
        <w:rPr>
          <w:rFonts w:ascii="Calibri" w:eastAsia="Times New Roman" w:hAnsi="Calibri" w:cs="Times New Roman"/>
          <w:color w:val="auto"/>
          <w:sz w:val="22"/>
          <w:szCs w:val="22"/>
          <w:bdr w:val="none" w:sz="0" w:space="0" w:color="auto"/>
        </w:rPr>
      </w:pPr>
    </w:p>
    <w:p w14:paraId="5B9C710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b/>
          <w:color w:val="auto"/>
          <w:sz w:val="22"/>
          <w:szCs w:val="22"/>
          <w:bdr w:val="none" w:sz="0" w:space="0" w:color="auto"/>
        </w:rPr>
        <w:t xml:space="preserve">2. </w:t>
      </w:r>
      <w:r w:rsidRPr="004F63AD">
        <w:rPr>
          <w:rFonts w:ascii="Calibri" w:eastAsia="Times New Roman" w:hAnsi="Calibri" w:cs="Times New Roman"/>
          <w:b/>
          <w:color w:val="auto"/>
          <w:sz w:val="22"/>
          <w:szCs w:val="22"/>
          <w:bdr w:val="none" w:sz="0" w:space="0" w:color="auto"/>
        </w:rPr>
        <w:tab/>
        <w:t>Objednávateľ:</w:t>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ab/>
        <w:t>Východoslovenská vodárenská spoločnosť, a.s.</w:t>
      </w:r>
    </w:p>
    <w:p w14:paraId="1BA8CA2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954"/>
        </w:tabs>
        <w:ind w:left="284"/>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Sídlo: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Komenského 50, 042 48 Košice</w:t>
      </w:r>
    </w:p>
    <w:p w14:paraId="3560CF6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Právna forma: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Akciová spoločnosť</w:t>
      </w:r>
    </w:p>
    <w:p w14:paraId="5E017EF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38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IČO:</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36 570 460</w:t>
      </w:r>
    </w:p>
    <w:p w14:paraId="7A703CF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IČ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SK2020063518</w:t>
      </w:r>
    </w:p>
    <w:p w14:paraId="3EE0BAC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DIČ:</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2020063518</w:t>
      </w:r>
    </w:p>
    <w:p w14:paraId="4E69804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Zapísaná v:</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OR Okresného súdu Košice I, Oddiel: Sa, Vložka č.: 1243/V</w:t>
      </w:r>
    </w:p>
    <w:p w14:paraId="406A77B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529"/>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Zastúpená:</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Ing. Stanislav Hreha, PhD.</w:t>
      </w:r>
      <w:r w:rsidRPr="004F63AD">
        <w:rPr>
          <w:rFonts w:ascii="Calibri" w:eastAsia="Times New Roman" w:hAnsi="Calibri" w:cs="Times New Roman"/>
          <w:color w:val="auto"/>
          <w:sz w:val="22"/>
          <w:szCs w:val="22"/>
          <w:bdr w:val="none" w:sz="0" w:space="0" w:color="auto"/>
        </w:rPr>
        <w:t xml:space="preserve"> - </w:t>
      </w:r>
      <w:r w:rsidRPr="004F63AD">
        <w:rPr>
          <w:rFonts w:ascii="Calibri" w:eastAsia="Times New Roman" w:hAnsi="Calibri" w:cs="Times New Roman"/>
          <w:i/>
          <w:color w:val="auto"/>
          <w:sz w:val="22"/>
          <w:szCs w:val="22"/>
          <w:bdr w:val="none" w:sz="0" w:space="0" w:color="auto"/>
        </w:rPr>
        <w:t>predseda predstavenstva</w:t>
      </w:r>
    </w:p>
    <w:p w14:paraId="4F8048A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284"/>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i/>
          <w:color w:val="auto"/>
          <w:sz w:val="22"/>
          <w:szCs w:val="22"/>
          <w:bdr w:val="none" w:sz="0" w:space="0" w:color="auto"/>
        </w:rPr>
        <w:t xml:space="preserve">Ing. </w:t>
      </w:r>
      <w:r w:rsidR="00C44C90" w:rsidRPr="004F63AD">
        <w:rPr>
          <w:rFonts w:ascii="Calibri" w:eastAsia="Times New Roman" w:hAnsi="Calibri" w:cs="Times New Roman"/>
          <w:b/>
          <w:i/>
          <w:color w:val="auto"/>
          <w:sz w:val="22"/>
          <w:szCs w:val="22"/>
          <w:bdr w:val="none" w:sz="0" w:space="0" w:color="auto"/>
        </w:rPr>
        <w:t>Gabriel Fedák, PhD.</w:t>
      </w:r>
      <w:r w:rsidRPr="004F63AD">
        <w:rPr>
          <w:rFonts w:ascii="Calibri" w:eastAsia="Times New Roman" w:hAnsi="Calibri" w:cs="Times New Roman"/>
          <w:color w:val="auto"/>
          <w:sz w:val="22"/>
          <w:szCs w:val="22"/>
          <w:bdr w:val="none" w:sz="0" w:space="0" w:color="auto"/>
        </w:rPr>
        <w:t xml:space="preserve"> - </w:t>
      </w:r>
      <w:r w:rsidRPr="004F63AD">
        <w:rPr>
          <w:rFonts w:ascii="Calibri" w:eastAsia="Times New Roman" w:hAnsi="Calibri" w:cs="Times New Roman"/>
          <w:i/>
          <w:color w:val="auto"/>
          <w:sz w:val="22"/>
          <w:szCs w:val="22"/>
          <w:bdr w:val="none" w:sz="0" w:space="0" w:color="auto"/>
        </w:rPr>
        <w:t>člen predstavenstva</w:t>
      </w:r>
    </w:p>
    <w:p w14:paraId="076F207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ind w:left="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Telefón:</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055/7924111, 79242</w:t>
      </w:r>
      <w:r w:rsidR="00C44C90" w:rsidRPr="004F63AD">
        <w:rPr>
          <w:rFonts w:ascii="Calibri" w:eastAsia="Times New Roman" w:hAnsi="Calibri" w:cs="Times New Roman"/>
          <w:color w:val="auto"/>
          <w:sz w:val="22"/>
          <w:szCs w:val="22"/>
          <w:bdr w:val="none" w:sz="0" w:space="0" w:color="auto"/>
        </w:rPr>
        <w:t>4</w:t>
      </w:r>
      <w:r w:rsidRPr="004F63AD">
        <w:rPr>
          <w:rFonts w:ascii="Calibri" w:eastAsia="Times New Roman" w:hAnsi="Calibri" w:cs="Times New Roman"/>
          <w:color w:val="auto"/>
          <w:sz w:val="22"/>
          <w:szCs w:val="22"/>
          <w:bdr w:val="none" w:sz="0" w:space="0" w:color="auto"/>
        </w:rPr>
        <w:t>1</w:t>
      </w:r>
    </w:p>
    <w:p w14:paraId="4D3CE56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len „</w:t>
      </w:r>
      <w:r w:rsidRPr="004F63AD">
        <w:rPr>
          <w:rFonts w:ascii="Calibri" w:eastAsia="Times New Roman" w:hAnsi="Calibri" w:cs="Times New Roman"/>
          <w:b/>
          <w:color w:val="auto"/>
          <w:sz w:val="22"/>
          <w:szCs w:val="22"/>
          <w:bdr w:val="none" w:sz="0" w:space="0" w:color="auto"/>
        </w:rPr>
        <w:t>objednávateľ</w:t>
      </w:r>
      <w:r w:rsidRPr="004F63AD">
        <w:rPr>
          <w:rFonts w:ascii="Calibri" w:eastAsia="Times New Roman" w:hAnsi="Calibri" w:cs="Times New Roman"/>
          <w:color w:val="auto"/>
          <w:sz w:val="22"/>
          <w:szCs w:val="22"/>
          <w:bdr w:val="none" w:sz="0" w:space="0" w:color="auto"/>
        </w:rPr>
        <w:t xml:space="preserve">“ alebo </w:t>
      </w:r>
      <w:r w:rsidRPr="004F63AD">
        <w:rPr>
          <w:rFonts w:ascii="Calibri" w:eastAsia="Times New Roman" w:hAnsi="Calibri" w:cs="Times New Roman"/>
          <w:b/>
          <w:color w:val="auto"/>
          <w:sz w:val="22"/>
          <w:szCs w:val="22"/>
          <w:bdr w:val="none" w:sz="0" w:space="0" w:color="auto"/>
        </w:rPr>
        <w:t>„VVS, a.s.“</w:t>
      </w:r>
      <w:r w:rsidRPr="004F63AD">
        <w:rPr>
          <w:rFonts w:ascii="Calibri" w:eastAsia="Times New Roman" w:hAnsi="Calibri" w:cs="Times New Roman"/>
          <w:color w:val="auto"/>
          <w:sz w:val="22"/>
          <w:szCs w:val="22"/>
          <w:bdr w:val="none" w:sz="0" w:space="0" w:color="auto"/>
        </w:rPr>
        <w:t>)</w:t>
      </w:r>
    </w:p>
    <w:p w14:paraId="343A2D9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36F2B22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284"/>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(ďalej spolu tiež ako „</w:t>
      </w:r>
      <w:r w:rsidRPr="004F63AD">
        <w:rPr>
          <w:rFonts w:ascii="Calibri" w:eastAsia="Times New Roman" w:hAnsi="Calibri" w:cs="Times New Roman"/>
          <w:b/>
          <w:color w:val="auto"/>
          <w:sz w:val="22"/>
          <w:szCs w:val="22"/>
          <w:bdr w:val="none" w:sz="0" w:space="0" w:color="auto"/>
        </w:rPr>
        <w:t>zmluvné strany</w:t>
      </w:r>
      <w:r w:rsidRPr="004F63AD">
        <w:rPr>
          <w:rFonts w:ascii="Calibri" w:eastAsia="Times New Roman" w:hAnsi="Calibri" w:cs="Times New Roman"/>
          <w:color w:val="auto"/>
          <w:sz w:val="22"/>
          <w:szCs w:val="22"/>
          <w:bdr w:val="none" w:sz="0" w:space="0" w:color="auto"/>
        </w:rPr>
        <w:t>“)</w:t>
      </w:r>
    </w:p>
    <w:p w14:paraId="17AA190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38FE41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722EDE96" w14:textId="77777777" w:rsidR="00A17796" w:rsidRPr="004F63AD" w:rsidRDefault="00A17796"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0B1E073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PREAMBULA</w:t>
      </w:r>
    </w:p>
    <w:p w14:paraId="1A07CA6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Táto zmluva je uzatvorená objednávateľom ako obstarávateľom v súlade s §10 ods. 1 zákona č. 343/2015 Z. z. o verejnom obstarávaní a o zmene a doplnení niektorých zákonov v znení neskorších predpisov.</w:t>
      </w:r>
    </w:p>
    <w:p w14:paraId="37EBDFA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p>
    <w:p w14:paraId="6EF0D40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color w:val="auto"/>
          <w:bdr w:val="none" w:sz="0" w:space="0" w:color="auto"/>
        </w:rPr>
      </w:pPr>
      <w:r w:rsidRPr="004F63AD">
        <w:rPr>
          <w:rFonts w:ascii="Calibri" w:eastAsia="Times New Roman" w:hAnsi="Calibri" w:cs="Times New Roman"/>
          <w:color w:val="auto"/>
          <w:bdr w:val="none" w:sz="0" w:space="0" w:color="auto"/>
        </w:rPr>
        <w:t xml:space="preserve">Objednávateľ sa, za účelom zabezpečenia finančných prostriedkov pre realizáciu </w:t>
      </w:r>
      <w:r w:rsidR="001E3002" w:rsidRPr="004F63AD">
        <w:rPr>
          <w:rFonts w:ascii="Calibri" w:eastAsia="Times New Roman" w:hAnsi="Calibri" w:cs="Times New Roman"/>
          <w:color w:val="auto"/>
          <w:bdr w:val="none" w:sz="0" w:space="0" w:color="auto"/>
        </w:rPr>
        <w:t>tejto z</w:t>
      </w:r>
      <w:r w:rsidRPr="004F63AD">
        <w:rPr>
          <w:rFonts w:ascii="Calibri" w:eastAsia="Times New Roman" w:hAnsi="Calibri" w:cs="Times New Roman"/>
          <w:color w:val="auto"/>
          <w:bdr w:val="none" w:sz="0" w:space="0" w:color="auto"/>
        </w:rPr>
        <w:t xml:space="preserve">mluvy o </w:t>
      </w:r>
      <w:r w:rsidR="001E3002" w:rsidRPr="004F63AD">
        <w:rPr>
          <w:rFonts w:ascii="Calibri" w:eastAsia="Times New Roman" w:hAnsi="Calibri" w:cs="Times New Roman"/>
          <w:color w:val="auto"/>
          <w:bdr w:val="none" w:sz="0" w:space="0" w:color="auto"/>
        </w:rPr>
        <w:t>d</w:t>
      </w:r>
      <w:r w:rsidRPr="004F63AD">
        <w:rPr>
          <w:rFonts w:ascii="Calibri" w:eastAsia="Times New Roman" w:hAnsi="Calibri" w:cs="Times New Roman"/>
          <w:color w:val="auto"/>
          <w:bdr w:val="none" w:sz="0" w:space="0" w:color="auto"/>
        </w:rPr>
        <w:t xml:space="preserve">ielo, uchádza prostredníctvom </w:t>
      </w:r>
      <w:r w:rsidR="009111E9" w:rsidRPr="004F63AD">
        <w:rPr>
          <w:rFonts w:ascii="Calibri" w:eastAsia="Times New Roman" w:hAnsi="Calibri" w:cs="Times New Roman"/>
          <w:color w:val="auto"/>
          <w:bdr w:val="none" w:sz="0" w:space="0" w:color="auto"/>
        </w:rPr>
        <w:t>Ministerstva</w:t>
      </w:r>
      <w:r w:rsidR="00A17796" w:rsidRPr="004F63AD">
        <w:rPr>
          <w:rFonts w:ascii="Calibri" w:eastAsia="Times New Roman" w:hAnsi="Calibri" w:cs="Times New Roman"/>
          <w:color w:val="auto"/>
          <w:bdr w:val="none" w:sz="0" w:space="0" w:color="auto"/>
        </w:rPr>
        <w:t xml:space="preserve"> životného prostredia Slovenskej republiky</w:t>
      </w:r>
      <w:r w:rsidR="00610631" w:rsidRPr="004F63AD">
        <w:rPr>
          <w:rFonts w:ascii="Calibri" w:eastAsia="Times New Roman" w:hAnsi="Calibri" w:cs="Times New Roman"/>
          <w:color w:val="auto"/>
          <w:bdr w:val="none" w:sz="0" w:space="0" w:color="auto"/>
        </w:rPr>
        <w:t xml:space="preserve"> </w:t>
      </w:r>
      <w:r w:rsidRPr="004F63AD">
        <w:rPr>
          <w:rFonts w:ascii="Calibri" w:eastAsia="Times New Roman" w:hAnsi="Calibri" w:cs="Times New Roman"/>
          <w:color w:val="auto"/>
          <w:bdr w:val="none" w:sz="0" w:space="0" w:color="auto"/>
        </w:rPr>
        <w:t xml:space="preserve">(ďalej len „poskytovateľ”) o poskytnutie nenávratného finančného príspevku v rámci </w:t>
      </w:r>
      <w:r w:rsidR="00A17796" w:rsidRPr="004F63AD">
        <w:rPr>
          <w:rFonts w:ascii="Calibri" w:eastAsia="Times New Roman" w:hAnsi="Calibri" w:cs="Times New Roman"/>
          <w:color w:val="auto"/>
          <w:bdr w:val="none" w:sz="0" w:space="0" w:color="auto"/>
        </w:rPr>
        <w:t>Operačného programu Kvalita životného prostredia</w:t>
      </w:r>
      <w:r w:rsidRPr="004F63AD">
        <w:rPr>
          <w:rFonts w:ascii="Calibri" w:eastAsia="Times New Roman" w:hAnsi="Calibri" w:cs="Times New Roman"/>
          <w:color w:val="auto"/>
          <w:bdr w:val="none" w:sz="0" w:space="0" w:color="auto"/>
        </w:rPr>
        <w:t xml:space="preserve">. </w:t>
      </w:r>
    </w:p>
    <w:p w14:paraId="2802E4C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Times New Roman"/>
          <w:color w:val="auto"/>
          <w:bdr w:val="none" w:sz="0" w:space="0" w:color="auto"/>
        </w:rPr>
      </w:pPr>
    </w:p>
    <w:p w14:paraId="120EECF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outlineLvl w:val="0"/>
        <w:rPr>
          <w:rFonts w:ascii="Calibri" w:eastAsia="Times New Roman" w:hAnsi="Calibri" w:cs="Times New Roman"/>
          <w:color w:val="auto"/>
          <w:sz w:val="22"/>
          <w:szCs w:val="22"/>
          <w:bdr w:val="none" w:sz="0" w:space="0" w:color="auto"/>
        </w:rPr>
      </w:pPr>
    </w:p>
    <w:p w14:paraId="61A5E80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lastRenderedPageBreak/>
        <w:t>II.</w:t>
      </w:r>
    </w:p>
    <w:p w14:paraId="34C2E04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Predmet zmluvy</w:t>
      </w:r>
    </w:p>
    <w:p w14:paraId="3323FE08" w14:textId="2105D009" w:rsidR="00F21F08" w:rsidRPr="004F63AD" w:rsidRDefault="00F21F08" w:rsidP="00521E87">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Predmetom tejto zmluvy je vykonanie diela </w:t>
      </w:r>
      <w:r w:rsidRPr="004F63AD">
        <w:rPr>
          <w:rFonts w:ascii="Calibri" w:eastAsia="Times New Roman" w:hAnsi="Calibri" w:cs="Times New Roman"/>
          <w:b/>
          <w:color w:val="auto"/>
          <w:sz w:val="22"/>
          <w:szCs w:val="22"/>
          <w:bdr w:val="none" w:sz="0" w:space="0" w:color="auto"/>
        </w:rPr>
        <w:t>„</w:t>
      </w:r>
      <w:r w:rsidR="006E13F0" w:rsidRPr="004F63AD">
        <w:rPr>
          <w:rFonts w:ascii="Calibri" w:eastAsia="Times New Roman" w:hAnsi="Calibri" w:cs="Times New Roman"/>
          <w:b/>
          <w:color w:val="auto"/>
          <w:sz w:val="22"/>
          <w:szCs w:val="22"/>
          <w:bdr w:val="none" w:sz="0" w:space="0" w:color="auto"/>
        </w:rPr>
        <w:t>Streda nad Bodrogom - kanalizácia a ČOV</w:t>
      </w:r>
      <w:r w:rsidRPr="004F63AD">
        <w:rPr>
          <w:rFonts w:ascii="Calibri" w:eastAsia="Times New Roman" w:hAnsi="Calibri" w:cs="Times New Roman"/>
          <w:b/>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(ďalej len ako „dielo“ alebo „predmet zmluvy“).</w:t>
      </w:r>
      <w:r w:rsidRPr="004F63AD">
        <w:rPr>
          <w:rFonts w:ascii="Calibri" w:eastAsia="Times New Roman" w:hAnsi="Calibri" w:cs="Times New Roman"/>
          <w:b/>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Špecifikácia a rozsah jednotlivých prác na diele sú uvedené v Prílohe č. 1 - Cenová ponuka pozostávajúca z</w:t>
      </w:r>
      <w:r w:rsidR="00DF161A" w:rsidRPr="004F63AD">
        <w:rPr>
          <w:rFonts w:ascii="Calibri" w:eastAsia="Times New Roman" w:hAnsi="Calibri" w:cs="Times New Roman"/>
          <w:color w:val="auto"/>
          <w:sz w:val="22"/>
          <w:szCs w:val="22"/>
          <w:bdr w:val="none" w:sz="0" w:space="0" w:color="auto"/>
        </w:rPr>
        <w:t> Návrhu na plnenie kritérií</w:t>
      </w:r>
      <w:r w:rsidRPr="004F63AD">
        <w:rPr>
          <w:rFonts w:ascii="Calibri" w:eastAsia="Times New Roman" w:hAnsi="Calibri" w:cs="Times New Roman"/>
          <w:color w:val="auto"/>
          <w:sz w:val="22"/>
          <w:szCs w:val="22"/>
          <w:bdr w:val="none" w:sz="0" w:space="0" w:color="auto"/>
        </w:rPr>
        <w:t xml:space="preserve"> a</w:t>
      </w:r>
      <w:r w:rsidR="001A403A" w:rsidRPr="004F63AD">
        <w:rPr>
          <w:rFonts w:ascii="Calibri" w:eastAsia="Times New Roman" w:hAnsi="Calibri" w:cs="Times New Roman"/>
          <w:color w:val="auto"/>
          <w:sz w:val="22"/>
          <w:szCs w:val="22"/>
          <w:bdr w:val="none" w:sz="0" w:space="0" w:color="auto"/>
        </w:rPr>
        <w:t xml:space="preserve"> oceneného </w:t>
      </w:r>
      <w:r w:rsidRPr="004F63AD">
        <w:rPr>
          <w:rFonts w:ascii="Calibri" w:eastAsia="Times New Roman" w:hAnsi="Calibri" w:cs="Times New Roman"/>
          <w:color w:val="auto"/>
          <w:sz w:val="22"/>
          <w:szCs w:val="22"/>
          <w:bdr w:val="none" w:sz="0" w:space="0" w:color="auto"/>
        </w:rPr>
        <w:t xml:space="preserve">výkazu výmer (ďalej len „Príloha č. 1“), v Prílohe č. 2 </w:t>
      </w:r>
      <w:r w:rsidR="009111E9" w:rsidRPr="004F63AD">
        <w:rPr>
          <w:rFonts w:ascii="Calibri" w:eastAsia="Times New Roman" w:hAnsi="Calibri" w:cs="Times New Roman"/>
          <w:color w:val="auto"/>
          <w:sz w:val="22"/>
          <w:szCs w:val="22"/>
          <w:bdr w:val="none" w:sz="0" w:space="0" w:color="auto"/>
        </w:rPr>
        <w:t>-</w:t>
      </w:r>
      <w:r w:rsidRPr="004F63AD">
        <w:rPr>
          <w:rFonts w:ascii="Calibri" w:eastAsia="Times New Roman" w:hAnsi="Calibri" w:cs="Times New Roman"/>
          <w:color w:val="auto"/>
          <w:sz w:val="22"/>
          <w:szCs w:val="22"/>
          <w:bdr w:val="none" w:sz="0" w:space="0" w:color="auto"/>
        </w:rPr>
        <w:t xml:space="preserve"> Dokumentácia</w:t>
      </w:r>
      <w:r w:rsidR="00B900ED" w:rsidRPr="004F63AD">
        <w:rPr>
          <w:rFonts w:ascii="Calibri" w:eastAsia="Times New Roman" w:hAnsi="Calibri" w:cs="Times New Roman"/>
          <w:color w:val="auto"/>
          <w:sz w:val="22"/>
          <w:szCs w:val="22"/>
          <w:bdr w:val="none" w:sz="0" w:space="0" w:color="auto"/>
        </w:rPr>
        <w:t xml:space="preserve"> pre realizáciu stavby</w:t>
      </w:r>
      <w:r w:rsidRPr="004F63AD">
        <w:rPr>
          <w:rFonts w:ascii="Calibri" w:eastAsia="Times New Roman" w:hAnsi="Calibri" w:cs="Times New Roman"/>
          <w:color w:val="auto"/>
          <w:sz w:val="22"/>
          <w:szCs w:val="22"/>
          <w:bdr w:val="none" w:sz="0" w:space="0" w:color="auto"/>
        </w:rPr>
        <w:t xml:space="preserve"> (ďalej aj „Príloha č. 2“), ktoré sú nedielnou súčasťou tejto zmluvy a v súťažných podkladoch k verejnému obstarávaniu na túto zákazku s číslom </w:t>
      </w:r>
      <w:r w:rsidRPr="004F63AD">
        <w:rPr>
          <w:rFonts w:ascii="Calibri" w:eastAsia="Calibri" w:hAnsi="Calibri" w:cs="Calibri"/>
          <w:color w:val="auto"/>
          <w:sz w:val="22"/>
          <w:bdr w:val="none" w:sz="0" w:space="0" w:color="auto"/>
        </w:rPr>
        <w:t xml:space="preserve">zverejnenia vo Vestníku ÚVO </w:t>
      </w:r>
      <w:r w:rsidRPr="004F63AD">
        <w:rPr>
          <w:rFonts w:ascii="Calibri" w:eastAsia="Times New Roman" w:hAnsi="Calibri" w:cs="Times New Roman"/>
          <w:color w:val="auto"/>
          <w:sz w:val="22"/>
          <w:szCs w:val="22"/>
          <w:bdr w:val="none" w:sz="0" w:space="0" w:color="auto"/>
        </w:rPr>
        <w:t xml:space="preserve">.... </w:t>
      </w:r>
      <w:r w:rsidR="00A23A84" w:rsidRPr="004F63AD">
        <w:rPr>
          <w:rFonts w:ascii="Calibri" w:eastAsia="Times New Roman" w:hAnsi="Calibri" w:cs="Times New Roman"/>
          <w:color w:val="auto"/>
          <w:sz w:val="22"/>
          <w:szCs w:val="22"/>
          <w:bdr w:val="none" w:sz="0" w:space="0" w:color="auto"/>
        </w:rPr>
        <w:t xml:space="preserve">vrátane prípadných vysvetlení </w:t>
      </w:r>
      <w:r w:rsidRPr="004F63AD">
        <w:rPr>
          <w:rFonts w:ascii="Calibri" w:eastAsia="Times New Roman" w:hAnsi="Calibri" w:cs="Times New Roman"/>
          <w:color w:val="auto"/>
          <w:sz w:val="22"/>
          <w:szCs w:val="22"/>
          <w:bdr w:val="none" w:sz="0" w:space="0" w:color="auto"/>
        </w:rPr>
        <w:t xml:space="preserve">(ďalej len „súťažné podklady“). Vykonaním diela sa rozumie zhotovenie a odovzdanie diela v požadovanom rozsahu a kvalite v stanovenej lehote výstavby a splnenie všetkých povinností </w:t>
      </w:r>
      <w:r w:rsidR="009111E9" w:rsidRPr="004F63AD">
        <w:rPr>
          <w:rFonts w:ascii="Calibri" w:eastAsia="Times New Roman" w:hAnsi="Calibri" w:cs="Times New Roman"/>
          <w:color w:val="auto"/>
          <w:sz w:val="22"/>
          <w:szCs w:val="22"/>
          <w:bdr w:val="none" w:sz="0" w:space="0" w:color="auto"/>
        </w:rPr>
        <w:t>v zmysle tejto zmluvy</w:t>
      </w:r>
      <w:r w:rsidRPr="004F63AD">
        <w:rPr>
          <w:rFonts w:ascii="Calibri" w:eastAsia="Times New Roman" w:hAnsi="Calibri" w:cs="Times New Roman"/>
          <w:color w:val="auto"/>
          <w:sz w:val="22"/>
          <w:szCs w:val="22"/>
          <w:bdr w:val="none" w:sz="0" w:space="0" w:color="auto"/>
        </w:rPr>
        <w:t xml:space="preserve">. </w:t>
      </w:r>
      <w:r w:rsidR="00392D35" w:rsidRPr="004F63AD">
        <w:rPr>
          <w:rFonts w:ascii="Calibri" w:eastAsia="Times New Roman" w:hAnsi="Calibri" w:cs="Times New Roman"/>
          <w:color w:val="auto"/>
          <w:sz w:val="22"/>
          <w:szCs w:val="22"/>
          <w:bdr w:val="none" w:sz="0" w:space="0" w:color="auto"/>
        </w:rPr>
        <w:t xml:space="preserve">Súčasťou vykonania diela/predmetu zmluvy je aj </w:t>
      </w:r>
      <w:r w:rsidR="00B56FDD" w:rsidRPr="004F63AD">
        <w:rPr>
          <w:rFonts w:ascii="Calibri" w:eastAsia="Times New Roman" w:hAnsi="Calibri" w:cs="Times New Roman"/>
          <w:color w:val="auto"/>
          <w:sz w:val="22"/>
          <w:szCs w:val="22"/>
          <w:bdr w:val="none" w:sz="0" w:space="0" w:color="auto"/>
        </w:rPr>
        <w:t>skúšobná prevádzka</w:t>
      </w:r>
      <w:r w:rsidR="00867443" w:rsidRPr="004F63AD">
        <w:rPr>
          <w:rFonts w:ascii="Calibri" w:eastAsia="Times New Roman" w:hAnsi="Calibri" w:cs="Times New Roman"/>
          <w:color w:val="auto"/>
          <w:sz w:val="22"/>
          <w:szCs w:val="22"/>
          <w:bdr w:val="none" w:sz="0" w:space="0" w:color="auto"/>
        </w:rPr>
        <w:t>, ktorá bude prebiehať 18 mesiacov od uvedenia ČOV do skúšobnej prevádzky.</w:t>
      </w:r>
      <w:r w:rsidR="00B56FDD" w:rsidRPr="004F63AD">
        <w:rPr>
          <w:rFonts w:ascii="Calibri" w:eastAsia="Times New Roman" w:hAnsi="Calibri" w:cs="Times New Roman"/>
          <w:color w:val="auto"/>
          <w:sz w:val="22"/>
          <w:szCs w:val="22"/>
          <w:bdr w:val="none" w:sz="0" w:space="0" w:color="auto"/>
        </w:rPr>
        <w:t xml:space="preserve"> </w:t>
      </w:r>
    </w:p>
    <w:p w14:paraId="06D54FC1" w14:textId="77777777"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Nasledovné dokumenty tvoria súčasť tejto Zmluvy o dielo a majú poradie dôležitosti uvedené v zostupnom poradí:</w:t>
      </w:r>
    </w:p>
    <w:p w14:paraId="4061403B" w14:textId="77777777"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Tento Formulár zmluvy o dielo</w:t>
      </w:r>
    </w:p>
    <w:p w14:paraId="6DE9FC36" w14:textId="4763A731"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Príloha č. 1 - </w:t>
      </w:r>
      <w:r w:rsidR="00F15317" w:rsidRPr="004F63AD">
        <w:rPr>
          <w:rFonts w:ascii="Calibri" w:eastAsia="Times New Roman" w:hAnsi="Calibri" w:cs="Times New Roman"/>
          <w:color w:val="auto"/>
          <w:sz w:val="22"/>
          <w:szCs w:val="22"/>
          <w:bdr w:val="none" w:sz="0" w:space="0" w:color="auto"/>
        </w:rPr>
        <w:t>Návrh na plnenie kritérií</w:t>
      </w:r>
    </w:p>
    <w:p w14:paraId="447D8938" w14:textId="77777777"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Príloha č. 4 - Zoznam technologických zariadení a materiálov</w:t>
      </w:r>
    </w:p>
    <w:p w14:paraId="1F060EE0" w14:textId="088DC9E4"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Príloha č. 2 - Dokumentácia pre realizáciu stavby - textová časť (technická špecifikácia)</w:t>
      </w:r>
    </w:p>
    <w:p w14:paraId="46755F92" w14:textId="770AAE20"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Príloha č. 2 - Dokumentácia pre realizáciu stavby - výkresová časť (PD)</w:t>
      </w:r>
    </w:p>
    <w:p w14:paraId="1FE046B9" w14:textId="77073569"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Príloha č. 1 </w:t>
      </w:r>
      <w:r w:rsidR="00E64595" w:rsidRPr="004F63AD">
        <w:rPr>
          <w:rFonts w:ascii="Calibri" w:eastAsia="Times New Roman" w:hAnsi="Calibri" w:cs="Times New Roman"/>
          <w:color w:val="auto"/>
          <w:sz w:val="22"/>
          <w:szCs w:val="22"/>
          <w:bdr w:val="none" w:sz="0" w:space="0" w:color="auto"/>
        </w:rPr>
        <w:t>-</w:t>
      </w:r>
      <w:r w:rsidRPr="004F63AD">
        <w:rPr>
          <w:rFonts w:ascii="Calibri" w:eastAsia="Times New Roman" w:hAnsi="Calibri" w:cs="Times New Roman"/>
          <w:color w:val="auto"/>
          <w:sz w:val="22"/>
          <w:szCs w:val="22"/>
          <w:bdr w:val="none" w:sz="0" w:space="0" w:color="auto"/>
        </w:rPr>
        <w:t xml:space="preserve"> </w:t>
      </w:r>
      <w:r w:rsidR="00F15317" w:rsidRPr="004F63AD">
        <w:rPr>
          <w:rFonts w:ascii="Calibri" w:eastAsia="Times New Roman" w:hAnsi="Calibri" w:cs="Times New Roman"/>
          <w:color w:val="auto"/>
          <w:sz w:val="22"/>
          <w:szCs w:val="22"/>
          <w:bdr w:val="none" w:sz="0" w:space="0" w:color="auto"/>
        </w:rPr>
        <w:t>Ocenený v</w:t>
      </w:r>
      <w:r w:rsidRPr="004F63AD">
        <w:rPr>
          <w:rFonts w:ascii="Calibri" w:eastAsia="Times New Roman" w:hAnsi="Calibri" w:cs="Times New Roman"/>
          <w:color w:val="auto"/>
          <w:sz w:val="22"/>
          <w:szCs w:val="22"/>
          <w:bdr w:val="none" w:sz="0" w:space="0" w:color="auto"/>
        </w:rPr>
        <w:t>ýkaz výmer (Rozpočet)</w:t>
      </w:r>
    </w:p>
    <w:p w14:paraId="7A05E325" w14:textId="77777777" w:rsidR="00F21F08" w:rsidRPr="004F63AD" w:rsidRDefault="00F21F08" w:rsidP="00A30E3A">
      <w:pPr>
        <w:numPr>
          <w:ilvl w:val="0"/>
          <w:numId w:val="98"/>
        </w:numPr>
        <w:pBdr>
          <w:top w:val="none" w:sz="0" w:space="0" w:color="auto"/>
          <w:left w:val="none" w:sz="0" w:space="0" w:color="auto"/>
          <w:bottom w:val="none" w:sz="0" w:space="0" w:color="auto"/>
          <w:right w:val="none" w:sz="0" w:space="0" w:color="auto"/>
          <w:between w:val="none" w:sz="0" w:space="0" w:color="auto"/>
          <w:bar w:val="none" w:sz="0" w:color="auto"/>
        </w:pBdr>
        <w:ind w:left="993" w:hanging="426"/>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Ostatná súvisiaca dokumentácia</w:t>
      </w:r>
    </w:p>
    <w:p w14:paraId="4EE80EA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Dodatky a prílohy budú mať rovnaké poradie dôležitosti ako dokumenty, ktoré upravujú.</w:t>
      </w:r>
    </w:p>
    <w:p w14:paraId="378630FF" w14:textId="77777777"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je oprávnený a odborne spôsobilý splniť predmet zmluvy za dodržania podmienok dohodnutých v zmluve. Zhotoviteľ sa zaväzuje zhotoviť pre objednávateľa na svoje náklady a svoje nebezpečenstvo dielo v požadovanom rozsahu a kvalite, podľa podmienok dohodnutých v tejto zmluve a riadne a včas zhotovené dielo odovzdať objednávateľovi. Pri vykonávaní diela bude postupovať zhotoviteľ samostatne</w:t>
      </w:r>
      <w:r w:rsidR="00EF3E8E" w:rsidRPr="004F63AD">
        <w:rPr>
          <w:rFonts w:ascii="Calibri" w:eastAsia="Times New Roman" w:hAnsi="Calibri" w:cs="Times New Roman"/>
          <w:color w:val="auto"/>
          <w:sz w:val="22"/>
          <w:szCs w:val="22"/>
          <w:bdr w:val="none" w:sz="0" w:space="0" w:color="auto"/>
        </w:rPr>
        <w:t>, ak nie je uvedené inak</w:t>
      </w:r>
      <w:r w:rsidRPr="004F63AD">
        <w:rPr>
          <w:rFonts w:ascii="Calibri" w:eastAsia="Times New Roman" w:hAnsi="Calibri" w:cs="Times New Roman"/>
          <w:color w:val="auto"/>
          <w:sz w:val="22"/>
          <w:szCs w:val="22"/>
          <w:bdr w:val="none" w:sz="0" w:space="0" w:color="auto"/>
        </w:rPr>
        <w:t>.</w:t>
      </w:r>
    </w:p>
    <w:p w14:paraId="32127FCD" w14:textId="1CEFE187" w:rsidR="00F21F08" w:rsidRPr="004F63AD" w:rsidRDefault="00F21F08" w:rsidP="00AE2869">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Súčasťou záväzku zhotoviteľa vykonať dielo je odovzdať najneskôr pri odovzdaní diela</w:t>
      </w:r>
      <w:r w:rsidR="009B752D">
        <w:rPr>
          <w:rFonts w:ascii="Calibri" w:eastAsia="Times New Roman" w:hAnsi="Calibri" w:cs="Times New Roman"/>
          <w:color w:val="auto"/>
          <w:sz w:val="22"/>
          <w:szCs w:val="22"/>
          <w:bdr w:val="none" w:sz="0" w:space="0" w:color="auto"/>
        </w:rPr>
        <w:t>, resp. pri odovzdaní príslušnej etapy diela</w:t>
      </w:r>
      <w:r w:rsidRPr="004F63AD">
        <w:rPr>
          <w:rFonts w:ascii="Calibri" w:eastAsia="Times New Roman" w:hAnsi="Calibri" w:cs="Times New Roman"/>
          <w:color w:val="auto"/>
          <w:sz w:val="22"/>
          <w:szCs w:val="22"/>
          <w:bdr w:val="none" w:sz="0" w:space="0" w:color="auto"/>
        </w:rPr>
        <w:t xml:space="preserve"> taktiež všetky povinné doklady k výrobkom a zariadeniam, certifikáty a prehlásenia zhody materiálov a technologické doklady k revíziám, atestom a protokolom o skúškach diela, </w:t>
      </w:r>
      <w:r w:rsidR="00AE2869" w:rsidRPr="00AE2869">
        <w:rPr>
          <w:rFonts w:ascii="Calibri" w:eastAsia="Times New Roman" w:hAnsi="Calibri" w:cs="Times New Roman"/>
          <w:color w:val="auto"/>
          <w:sz w:val="22"/>
          <w:szCs w:val="22"/>
          <w:bdr w:val="none" w:sz="0" w:space="0" w:color="auto"/>
        </w:rPr>
        <w:t>záznam o zaškolení obsluhy</w:t>
      </w:r>
      <w:r w:rsidR="00AE2869">
        <w:rPr>
          <w:rFonts w:ascii="Calibri" w:eastAsia="Times New Roman" w:hAnsi="Calibri" w:cs="Times New Roman"/>
          <w:color w:val="auto"/>
          <w:sz w:val="22"/>
          <w:szCs w:val="22"/>
          <w:bdr w:val="none" w:sz="0" w:space="0" w:color="auto"/>
        </w:rPr>
        <w:t>,</w:t>
      </w:r>
      <w:r w:rsidR="00AE2869"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návody na montáž, obsluhu a údržbu jednotlivých zariadení, ktoré sú súčasťou diela, záručné listy, zoznamy náhradných dielov a vyhlásení o</w:t>
      </w:r>
      <w:r w:rsidR="00AE2869">
        <w:rPr>
          <w:rFonts w:ascii="Calibri" w:eastAsia="Times New Roman" w:hAnsi="Calibri" w:cs="Times New Roman"/>
          <w:color w:val="auto"/>
          <w:sz w:val="22"/>
          <w:szCs w:val="22"/>
          <w:bdr w:val="none" w:sz="0" w:space="0" w:color="auto"/>
        </w:rPr>
        <w:t> </w:t>
      </w:r>
      <w:r w:rsidRPr="004F63AD">
        <w:rPr>
          <w:rFonts w:ascii="Calibri" w:eastAsia="Times New Roman" w:hAnsi="Calibri" w:cs="Times New Roman"/>
          <w:color w:val="auto"/>
          <w:sz w:val="22"/>
          <w:szCs w:val="22"/>
          <w:bdr w:val="none" w:sz="0" w:space="0" w:color="auto"/>
        </w:rPr>
        <w:t>zhode</w:t>
      </w:r>
      <w:r w:rsidR="00AE2869">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či iných dokladov potrebných podľa právnych predpisov a ďalších dokladov požadovaných v záväzných rozhodnutiach, stanoviskách alebo iných opatreniach orgánov verejnej moci alebo nevyhnutné ku kolaudácii stavby či k užívaniu diela</w:t>
      </w:r>
      <w:r w:rsidR="009B752D">
        <w:rPr>
          <w:rFonts w:ascii="Calibri" w:eastAsia="Times New Roman" w:hAnsi="Calibri" w:cs="Times New Roman"/>
          <w:color w:val="auto"/>
          <w:sz w:val="22"/>
          <w:szCs w:val="22"/>
          <w:bdr w:val="none" w:sz="0" w:space="0" w:color="auto"/>
        </w:rPr>
        <w:t>/príslušnej etapy diela</w:t>
      </w:r>
      <w:r w:rsidRPr="004F63AD">
        <w:rPr>
          <w:rFonts w:ascii="Calibri" w:eastAsia="Times New Roman" w:hAnsi="Calibri" w:cs="Times New Roman"/>
          <w:color w:val="auto"/>
          <w:sz w:val="22"/>
          <w:szCs w:val="22"/>
          <w:bdr w:val="none" w:sz="0" w:space="0" w:color="auto"/>
        </w:rPr>
        <w:t xml:space="preserve">, </w:t>
      </w:r>
      <w:r w:rsidR="00684EA3" w:rsidRPr="004F63AD">
        <w:rPr>
          <w:rFonts w:ascii="Calibri" w:eastAsia="Times New Roman" w:hAnsi="Calibri" w:cs="Times New Roman"/>
          <w:color w:val="auto"/>
          <w:sz w:val="22"/>
          <w:szCs w:val="22"/>
          <w:bdr w:val="none" w:sz="0" w:space="0" w:color="auto"/>
        </w:rPr>
        <w:t xml:space="preserve">a </w:t>
      </w:r>
      <w:r w:rsidRPr="004F63AD">
        <w:rPr>
          <w:rFonts w:ascii="Calibri" w:eastAsia="Times New Roman" w:hAnsi="Calibri" w:cs="Times New Roman"/>
          <w:color w:val="auto"/>
          <w:sz w:val="22"/>
          <w:szCs w:val="22"/>
          <w:bdr w:val="none" w:sz="0" w:space="0" w:color="auto"/>
        </w:rPr>
        <w:t>najmä doklady podľa článku IX. bod 9.1. tejto zmluvy.</w:t>
      </w:r>
    </w:p>
    <w:p w14:paraId="0ABDBB29" w14:textId="77777777"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zrealizovať predmet zmluvy podľa podmienok dohodnutých v zmluve na základe:</w:t>
      </w:r>
    </w:p>
    <w:p w14:paraId="2BC1C5A6" w14:textId="77777777" w:rsidR="00F21F08" w:rsidRPr="004F63AD"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právoplatného stavebného povolenia, vyjadrení orgánov štátnej správy a vyjadrení ostatných dotknutých orgánov a organizácií;</w:t>
      </w:r>
    </w:p>
    <w:p w14:paraId="43C83C28" w14:textId="77777777" w:rsidR="00F21F08" w:rsidRPr="004F63AD"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súlade so súťažnými podkladmi; </w:t>
      </w:r>
    </w:p>
    <w:p w14:paraId="73B8B5FA" w14:textId="77777777" w:rsidR="00F21F08" w:rsidRPr="004F63AD"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Harmonogramu prác odsúhlaseného stavebným dozorom;</w:t>
      </w:r>
    </w:p>
    <w:p w14:paraId="102A23CC" w14:textId="77777777" w:rsidR="00F21F08" w:rsidRPr="004F63AD" w:rsidRDefault="00F21F08" w:rsidP="00177AA0">
      <w:pPr>
        <w:numPr>
          <w:ilvl w:val="1"/>
          <w:numId w:val="102"/>
        </w:numPr>
        <w:pBdr>
          <w:top w:val="none" w:sz="0" w:space="0" w:color="auto"/>
          <w:left w:val="none" w:sz="0" w:space="0" w:color="auto"/>
          <w:bottom w:val="none" w:sz="0" w:space="0" w:color="auto"/>
          <w:right w:val="none" w:sz="0" w:space="0" w:color="auto"/>
          <w:between w:val="none" w:sz="0" w:space="0" w:color="auto"/>
          <w:bar w:val="none" w:sz="0" w:color="auto"/>
        </w:pBdr>
        <w:tabs>
          <w:tab w:val="num" w:pos="851"/>
        </w:tabs>
        <w:ind w:left="851" w:hanging="284"/>
        <w:jc w:val="both"/>
        <w:rPr>
          <w:rFonts w:eastAsia="Times New Roman" w:cs="Times New Roman"/>
          <w:color w:val="auto"/>
          <w:bdr w:val="none" w:sz="0" w:space="0" w:color="auto"/>
        </w:rPr>
      </w:pPr>
      <w:r w:rsidRPr="004F63AD">
        <w:rPr>
          <w:rFonts w:ascii="Calibri" w:eastAsia="Times New Roman" w:hAnsi="Calibri" w:cs="Times New Roman"/>
          <w:color w:val="auto"/>
          <w:sz w:val="22"/>
          <w:szCs w:val="22"/>
          <w:bdr w:val="none" w:sz="0" w:space="0" w:color="auto"/>
        </w:rPr>
        <w:t>cenovej špecifikácie prác a dodávok zhotoviteľa v zmysle súťažných podkladov</w:t>
      </w:r>
      <w:r w:rsidRPr="004F63AD">
        <w:rPr>
          <w:rFonts w:eastAsia="Times New Roman" w:cs="Times New Roman"/>
          <w:color w:val="auto"/>
          <w:bdr w:val="none" w:sz="0" w:space="0" w:color="auto"/>
        </w:rPr>
        <w:t>.</w:t>
      </w:r>
    </w:p>
    <w:p w14:paraId="3BABF2D8" w14:textId="77777777"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Vlastníkom objednávateľom odovzdaných podkladov zhotoviteľovi ostáva objednávateľ. Zhotoviteľ je oprávnený ich použiť len za účelom zhotovenia diela a je povinný ich objednávateľovi vrátiť najneskôr pri odovzdaní a prevzatí diela alebo po zániku záväzku dielo zhotoviť, ak zanikne inak ako splnením.</w:t>
      </w:r>
    </w:p>
    <w:p w14:paraId="4E9028FA" w14:textId="6EF8394A"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riadne zhotovené dielo</w:t>
      </w:r>
      <w:r w:rsidR="004F1058">
        <w:rPr>
          <w:rFonts w:ascii="Calibri" w:eastAsia="Times New Roman" w:hAnsi="Calibri" w:cs="Times New Roman"/>
          <w:color w:val="auto"/>
          <w:sz w:val="22"/>
          <w:szCs w:val="22"/>
          <w:bdr w:val="none" w:sz="0" w:space="0" w:color="auto"/>
        </w:rPr>
        <w:t>/etapu diela</w:t>
      </w:r>
      <w:r w:rsidRPr="004F63AD">
        <w:rPr>
          <w:rFonts w:ascii="Calibri" w:eastAsia="Times New Roman" w:hAnsi="Calibri" w:cs="Times New Roman"/>
          <w:color w:val="auto"/>
          <w:sz w:val="22"/>
          <w:szCs w:val="22"/>
          <w:bdr w:val="none" w:sz="0" w:space="0" w:color="auto"/>
        </w:rPr>
        <w:t xml:space="preserve"> zhotovené v súlade s touto zmluvou prevziať a zaplatiť za dielo dohodnutú cenu podľa platobných podmienok dohodnutých v tejto zmluve. Bod 7.12. tejto zmluvy tým nie je dotknutý. </w:t>
      </w:r>
    </w:p>
    <w:p w14:paraId="4D0E0A00" w14:textId="77777777" w:rsidR="00446B9C" w:rsidRPr="00446B9C" w:rsidRDefault="00446B9C" w:rsidP="00446B9C">
      <w:pPr>
        <w:pStyle w:val="Odsekzoznamu"/>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lastRenderedPageBreak/>
        <w:t>Zhotoviteľ poskytne objednávateľovi podľa požiadaviek objednávateľa asistenciu pri riadení skúšobnej prevádzky, v zmysle tejto zmluvy najmä z dôvodu nastavenia riadiaceho systému a prevádzkových a kvalitatívnych parametrov v rozsahu:</w:t>
      </w:r>
    </w:p>
    <w:p w14:paraId="2EA282CF"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 xml:space="preserve">a)  minimálne 1 x za 14 dní stretnutie zo zástupcami objednávateľa počas prvých šiestich  mesiacov, potom  1 x  za mesiac , </w:t>
      </w:r>
    </w:p>
    <w:p w14:paraId="2B810CC0"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b) minimálne 1 x za 14 dní vyhodnotenie výsledkov rozborov  vzoriek vypúšťaných odpadových  vôd na odtoku z ČOV odobratých objednávateľom počas prvých šiestich  mesiacov, potom  1 x  za mesiac</w:t>
      </w:r>
    </w:p>
    <w:p w14:paraId="10D2FB84"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c) súbežne so sledovaním kvality odtoku počas skúšobnej prevádzky realizovať rovnakým spôsobom aj monitoring surových odpadových vôd na prítoku do ČOV pre účely následného vyhodnotenia dosiahnutej účinnosti čistenia</w:t>
      </w:r>
    </w:p>
    <w:p w14:paraId="0907C1A9"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 xml:space="preserve">d) rozsah sledovaných ukazovateľov  (BSK5(ATM), CHSKcr, NL, N-NH4+ ) v zmysle nariadenia vlády č. 269/2010 Z.z. , príp. vybraných ukazovateľov vyhlášky č. 315/2004 Z. z. ( v zmysle dohody s objednávateľom)   </w:t>
      </w:r>
    </w:p>
    <w:p w14:paraId="099D278C"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 xml:space="preserve">e)  spôsob odberu: odberom 24-hodinovej zlievanej vzorky získanej zlievaním rninimálne 13 objemovo rovnakých čiastkových vzoriek odobratých v rovnakých časových intervaloch počas 24 hodín </w:t>
      </w:r>
    </w:p>
    <w:p w14:paraId="6D02CD58" w14:textId="77777777" w:rsidR="00446B9C" w:rsidRP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f) poskytnutie súčinnosti k vyhodnoteniu skúšobnej prevádzky spísanom v správe.</w:t>
      </w:r>
    </w:p>
    <w:p w14:paraId="4B3C4994" w14:textId="77777777" w:rsidR="00446B9C" w:rsidRDefault="00446B9C" w:rsidP="00446B9C">
      <w:pPr>
        <w:pStyle w:val="Odsekzoznamu"/>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hAnsi="Calibri"/>
          <w:color w:val="auto"/>
          <w:sz w:val="22"/>
          <w:szCs w:val="22"/>
        </w:rPr>
      </w:pPr>
      <w:r w:rsidRPr="00446B9C">
        <w:rPr>
          <w:rFonts w:ascii="Calibri" w:hAnsi="Calibri"/>
          <w:color w:val="auto"/>
          <w:sz w:val="22"/>
          <w:szCs w:val="22"/>
        </w:rPr>
        <w:t xml:space="preserve">Správu o vyhodnotení skúšobnej prevádzky vyhotoví obstarávateľ (dotknutá prevádzka) za poskytnutia súčinnosti zhotoviteľa, po uplynutí  skúšobnej prevádzky. Počas skúšobnej prevádzky poskytuje zhotoviteľ objednávateľovi súčinnosť prostredníctvom kvalifikovaného riadiaceho zamestnanca, subdodávateľa, resp. inej tretej osoby.  </w:t>
      </w:r>
    </w:p>
    <w:p w14:paraId="6A6BA3DB" w14:textId="74CCAFE4" w:rsidR="00F21F08" w:rsidRPr="004F63AD" w:rsidRDefault="00F21F08" w:rsidP="00177AA0">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oboznámil s projektovou dokumentáciou, technickou špecifikáciou a ostatnými podkladmi týkajúcimi sa diela, ďalej že má všetky potrebné informácie a že tieto sú postačujúce pre </w:t>
      </w:r>
      <w:r w:rsidR="009A3076" w:rsidRPr="004F63AD">
        <w:rPr>
          <w:rFonts w:ascii="Calibri" w:eastAsia="Times New Roman" w:hAnsi="Calibri" w:cs="Times New Roman"/>
          <w:color w:val="auto"/>
          <w:sz w:val="22"/>
          <w:szCs w:val="22"/>
          <w:bdr w:val="none" w:sz="0" w:space="0" w:color="auto"/>
        </w:rPr>
        <w:t xml:space="preserve">vykonanie </w:t>
      </w:r>
      <w:r w:rsidRPr="004F63AD">
        <w:rPr>
          <w:rFonts w:ascii="Calibri" w:eastAsia="Times New Roman" w:hAnsi="Calibri" w:cs="Times New Roman"/>
          <w:color w:val="auto"/>
          <w:sz w:val="22"/>
          <w:szCs w:val="22"/>
          <w:bdr w:val="none" w:sz="0" w:space="0" w:color="auto"/>
        </w:rPr>
        <w:t>diela v rozsahu tejto zmluvy. Objednávateľ odovzdá zhotoviteľovi po podpise tejto zmluvy projektovú dokumentáciu v 2 vyhotoveniach v tlačenej forme a v 1 vyhotovení na CD nosiči.</w:t>
      </w:r>
    </w:p>
    <w:p w14:paraId="3E79E758" w14:textId="77777777" w:rsidR="000C6076" w:rsidRPr="004F63AD" w:rsidRDefault="000C6076" w:rsidP="000C6076">
      <w:pPr>
        <w:numPr>
          <w:ilvl w:val="0"/>
          <w:numId w:val="9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Na výkon činností stavebného dozoru v mene objednávateľa v zmysle príslušných ustanovení zákona č. 50/1976 Zb. o územnom plánovaní a stavebnom poriadku v znení neskorších predpisov pri realizácii predmetu diela objednávateľ vymenuje stavebný dozor. Pred začatím prác objednávateľ zašle písomnú informáciu zhotoviteľovi o stavebnom dozore. Stavebný dozor bude oprávnený odsúhlasovať súpisy prác zhotoviteľa a vydávať záväzné pokyny (ďalej „pokyny“) v mene objednávateľa, ktoré môžu byť potrebné pre realizáciu diela a</w:t>
      </w:r>
      <w:r w:rsidR="009A3076"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xml:space="preserve"> pre odstránenie akýchkoľvek vád. Zhotoviteľ je povinný dodržiavať pokyny a rozhodnutia stavebného dozoru počas celej doby trvania tejto zmluvy.</w:t>
      </w:r>
    </w:p>
    <w:p w14:paraId="65ACEC30" w14:textId="77777777" w:rsidR="0060645C" w:rsidRPr="004F63AD" w:rsidRDefault="0060645C" w:rsidP="0060645C">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5EDE9B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III.</w:t>
      </w:r>
    </w:p>
    <w:p w14:paraId="032D04F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Miesto plnenia</w:t>
      </w:r>
    </w:p>
    <w:p w14:paraId="7124B453" w14:textId="448D9195"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3.1.</w:t>
      </w:r>
      <w:r w:rsidRPr="004F63AD">
        <w:rPr>
          <w:rFonts w:ascii="Calibri" w:eastAsia="Times New Roman" w:hAnsi="Calibri" w:cs="Times New Roman"/>
          <w:color w:val="auto"/>
          <w:sz w:val="22"/>
          <w:szCs w:val="22"/>
          <w:bdr w:val="none" w:sz="0" w:space="0" w:color="auto"/>
        </w:rPr>
        <w:tab/>
        <w:t xml:space="preserve">Miestom vykonávania diela je </w:t>
      </w:r>
      <w:r w:rsidR="002F1310" w:rsidRPr="004F63AD">
        <w:rPr>
          <w:rFonts w:ascii="Calibri" w:eastAsia="Times New Roman" w:hAnsi="Calibri" w:cs="Times New Roman"/>
          <w:color w:val="auto"/>
          <w:sz w:val="22"/>
          <w:szCs w:val="22"/>
          <w:bdr w:val="none" w:sz="0" w:space="0" w:color="auto"/>
        </w:rPr>
        <w:t xml:space="preserve">katastrálne územie </w:t>
      </w:r>
      <w:r w:rsidR="001D4C06" w:rsidRPr="004F63AD">
        <w:rPr>
          <w:rFonts w:ascii="Calibri" w:eastAsia="Times New Roman" w:hAnsi="Calibri" w:cs="Times New Roman"/>
          <w:color w:val="auto"/>
          <w:sz w:val="22"/>
          <w:szCs w:val="22"/>
          <w:bdr w:val="none" w:sz="0" w:space="0" w:color="auto"/>
        </w:rPr>
        <w:t xml:space="preserve">obce </w:t>
      </w:r>
      <w:r w:rsidR="00D253EF" w:rsidRPr="004F63AD">
        <w:rPr>
          <w:rFonts w:ascii="Calibri" w:eastAsia="Times New Roman" w:hAnsi="Calibri" w:cs="Times New Roman"/>
          <w:color w:val="auto"/>
          <w:sz w:val="22"/>
          <w:szCs w:val="22"/>
          <w:bdr w:val="none" w:sz="0" w:space="0" w:color="auto"/>
        </w:rPr>
        <w:t>Streda nad Bodrogom</w:t>
      </w:r>
      <w:r w:rsidR="004F63AD">
        <w:rPr>
          <w:rFonts w:ascii="Calibri" w:eastAsia="Times New Roman" w:hAnsi="Calibri" w:cs="Times New Roman"/>
          <w:color w:val="auto"/>
          <w:sz w:val="22"/>
          <w:szCs w:val="22"/>
          <w:bdr w:val="none" w:sz="0" w:space="0" w:color="auto"/>
        </w:rPr>
        <w:t xml:space="preserve"> a Viničky</w:t>
      </w:r>
      <w:r w:rsidR="002F1310" w:rsidRPr="004F63AD">
        <w:rPr>
          <w:rFonts w:ascii="Calibri" w:eastAsia="Times New Roman" w:hAnsi="Calibri" w:cs="Times New Roman"/>
          <w:color w:val="auto"/>
          <w:sz w:val="22"/>
          <w:szCs w:val="22"/>
          <w:bdr w:val="none" w:sz="0" w:space="0" w:color="auto"/>
        </w:rPr>
        <w:t>.</w:t>
      </w:r>
    </w:p>
    <w:p w14:paraId="2826B54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3.2.</w:t>
      </w:r>
      <w:r w:rsidRPr="004F63AD">
        <w:rPr>
          <w:rFonts w:ascii="Calibri" w:eastAsia="Times New Roman" w:hAnsi="Calibri" w:cs="Times New Roman"/>
          <w:color w:val="auto"/>
          <w:sz w:val="22"/>
          <w:szCs w:val="22"/>
          <w:bdr w:val="none" w:sz="0" w:space="0" w:color="auto"/>
        </w:rPr>
        <w:tab/>
        <w:t>Objednávateľ je povinný odovzdať zhotoviteľovi miesto vykonávania diela (ďalej aj „stavenisko“) formou osobitného zápisu.</w:t>
      </w:r>
    </w:p>
    <w:p w14:paraId="7004A57A" w14:textId="2D60395E"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3.3.</w:t>
      </w:r>
      <w:r w:rsidRPr="004F63AD">
        <w:rPr>
          <w:rFonts w:ascii="Calibri" w:eastAsia="Times New Roman" w:hAnsi="Calibri" w:cs="Times New Roman"/>
          <w:color w:val="auto"/>
          <w:sz w:val="22"/>
          <w:szCs w:val="22"/>
          <w:bdr w:val="none" w:sz="0" w:space="0" w:color="auto"/>
        </w:rPr>
        <w:tab/>
        <w:t>Zhotoviteľ prevzatím miesta vykonávania diela potvrdí pripravenosť staveniska potrebnú pre zhotovenie diela.</w:t>
      </w:r>
    </w:p>
    <w:p w14:paraId="7D4D26D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3.4.</w:t>
      </w:r>
      <w:r w:rsidRPr="004F63AD">
        <w:rPr>
          <w:rFonts w:ascii="Calibri" w:eastAsia="Times New Roman" w:hAnsi="Calibri" w:cs="Times New Roman"/>
          <w:color w:val="auto"/>
          <w:sz w:val="22"/>
          <w:szCs w:val="22"/>
          <w:bdr w:val="none" w:sz="0" w:space="0" w:color="auto"/>
        </w:rPr>
        <w:tab/>
        <w:t>Zhotoviteľ bude zodpovedať za to, že nepovolané osoby nebudú mať jeho zavinením prístup na stavenisko a povolané osoby sa obmedzia na zamestnancov a subdodávateľov zhotoviteľa, personál objednávateľa a ďalšie osoby oznámené a schválené objednávateľom zhotoviteľovi.</w:t>
      </w:r>
    </w:p>
    <w:p w14:paraId="13D8DBB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3.5.</w:t>
      </w:r>
      <w:r w:rsidRPr="004F63AD">
        <w:rPr>
          <w:rFonts w:ascii="Calibri" w:eastAsia="Times New Roman" w:hAnsi="Calibri" w:cs="Times New Roman"/>
          <w:color w:val="auto"/>
          <w:sz w:val="22"/>
          <w:szCs w:val="22"/>
          <w:bdr w:val="none" w:sz="0" w:space="0" w:color="auto"/>
        </w:rPr>
        <w:tab/>
        <w:t xml:space="preserve">Zhotoviteľ zabezpečí označenie staveniska v zmysle požiadaviek Stavebného zákona č. 50/1976 Zb. v znení neskorších predpisov. Zhotoviteľ je povinný stavenisko strážiť, v prípade potreby oplotiť alebo inak ho vhodne zabezpečiť. Ryhy </w:t>
      </w:r>
      <w:r w:rsidR="000C6076" w:rsidRPr="004F63AD">
        <w:rPr>
          <w:rFonts w:ascii="Calibri" w:eastAsia="Times New Roman" w:hAnsi="Calibri" w:cs="Times New Roman"/>
          <w:color w:val="auto"/>
          <w:sz w:val="22"/>
          <w:szCs w:val="22"/>
          <w:bdr w:val="none" w:sz="0" w:space="0" w:color="auto"/>
        </w:rPr>
        <w:t xml:space="preserve">a prípadné stavebné jamy </w:t>
      </w:r>
      <w:r w:rsidRPr="004F63AD">
        <w:rPr>
          <w:rFonts w:ascii="Calibri" w:eastAsia="Times New Roman" w:hAnsi="Calibri" w:cs="Times New Roman"/>
          <w:color w:val="auto"/>
          <w:sz w:val="22"/>
          <w:szCs w:val="22"/>
          <w:bdr w:val="none" w:sz="0" w:space="0" w:color="auto"/>
        </w:rPr>
        <w:t>musia byť zabezpečené pažením proti zosunutiu stien ryhy a padaniu kameňov.</w:t>
      </w:r>
    </w:p>
    <w:p w14:paraId="01716621" w14:textId="01CD1C43"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5812"/>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3.6.</w:t>
      </w:r>
      <w:r w:rsidRPr="004F63AD">
        <w:rPr>
          <w:rFonts w:ascii="Calibri" w:eastAsia="Times New Roman" w:hAnsi="Calibri" w:cs="Times New Roman"/>
          <w:color w:val="auto"/>
          <w:sz w:val="22"/>
          <w:szCs w:val="22"/>
          <w:bdr w:val="none" w:sz="0" w:space="0" w:color="auto"/>
        </w:rPr>
        <w:tab/>
        <w:t xml:space="preserve">Zhotoviteľ je zodpovedný za primeranosť, stabilitu a bezpečnosť všetkých úkonov na stavenisku, všetkých stavebných postupov a za celé dielo. Zhotoviteľ je povinný, kedykoľvek ho o to stavebný dozor požiada, predložiť podrobnosti o opatreniach a postupoch, ktoré navrhuje použiť za účelom </w:t>
      </w:r>
      <w:r w:rsidR="004F1058">
        <w:rPr>
          <w:rFonts w:ascii="Calibri" w:eastAsia="Times New Roman" w:hAnsi="Calibri" w:cs="Times New Roman"/>
          <w:color w:val="auto"/>
          <w:sz w:val="22"/>
          <w:szCs w:val="22"/>
          <w:bdr w:val="none" w:sz="0" w:space="0" w:color="auto"/>
        </w:rPr>
        <w:t>vykonania</w:t>
      </w:r>
      <w:r w:rsidR="004F1058"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diela. Žiadna podstatná zmena týchto opatrení a postupov nesmie byť vykonaná bez predchádzajúceho oznámenia stavebnému dozoru.</w:t>
      </w:r>
    </w:p>
    <w:p w14:paraId="7667BC61" w14:textId="7CD3C743" w:rsidR="00F21F08"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6390535E" w14:textId="32DB2B12" w:rsidR="009D4F3F"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1D1016ED" w14:textId="77777777" w:rsidR="009D4F3F" w:rsidRPr="004F63AD" w:rsidRDefault="009D4F3F"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0"/>
          <w:szCs w:val="20"/>
          <w:bdr w:val="none" w:sz="0" w:space="0" w:color="auto"/>
        </w:rPr>
      </w:pPr>
    </w:p>
    <w:p w14:paraId="04B2BE8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IV.</w:t>
      </w:r>
    </w:p>
    <w:p w14:paraId="584394E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Čas plnenia</w:t>
      </w:r>
    </w:p>
    <w:p w14:paraId="33B48902"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vykoná dielo v rozsahu podľa článku II. tejto zmluvy v lehote:</w:t>
      </w:r>
    </w:p>
    <w:p w14:paraId="2FF8EDD1" w14:textId="77777777" w:rsidR="00F21F08" w:rsidRPr="004F63AD" w:rsidRDefault="00F21F08" w:rsidP="00EF3E8E">
      <w:pPr>
        <w:pBdr>
          <w:top w:val="none" w:sz="0" w:space="0" w:color="auto"/>
          <w:left w:val="none" w:sz="0" w:space="0" w:color="auto"/>
          <w:bottom w:val="none" w:sz="0" w:space="0" w:color="auto"/>
          <w:right w:val="none" w:sz="0" w:space="0" w:color="auto"/>
          <w:between w:val="none" w:sz="0" w:space="0" w:color="auto"/>
          <w:bar w:val="none" w:sz="0" w:color="auto"/>
        </w:pBdr>
        <w:tabs>
          <w:tab w:val="left" w:pos="3969"/>
        </w:tabs>
        <w:ind w:left="6372" w:hanging="5805"/>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Začatie realizácie </w:t>
      </w:r>
      <w:r w:rsidR="00EF3E8E" w:rsidRPr="004F63AD">
        <w:rPr>
          <w:rFonts w:ascii="Calibri" w:eastAsia="Times New Roman" w:hAnsi="Calibri" w:cs="Times New Roman"/>
          <w:color w:val="auto"/>
          <w:sz w:val="22"/>
          <w:szCs w:val="22"/>
          <w:bdr w:val="none" w:sz="0" w:space="0" w:color="auto"/>
        </w:rPr>
        <w:t xml:space="preserve">- tzn. prevzatie staveniska: </w:t>
      </w:r>
      <w:r w:rsidR="00EF3E8E" w:rsidRPr="004F63AD">
        <w:rPr>
          <w:rFonts w:ascii="Calibri" w:eastAsia="Times New Roman" w:hAnsi="Calibri" w:cs="Times New Roman"/>
          <w:color w:val="auto"/>
          <w:sz w:val="22"/>
          <w:szCs w:val="22"/>
          <w:bdr w:val="none" w:sz="0" w:space="0" w:color="auto"/>
        </w:rPr>
        <w:tab/>
      </w:r>
      <w:r w:rsidR="00EF3E8E" w:rsidRPr="004F63AD">
        <w:rPr>
          <w:rFonts w:ascii="Calibri" w:eastAsia="Times New Roman" w:hAnsi="Calibri" w:cs="Times New Roman"/>
          <w:b/>
          <w:color w:val="auto"/>
          <w:sz w:val="22"/>
          <w:szCs w:val="22"/>
          <w:bdr w:val="none" w:sz="0" w:space="0" w:color="auto"/>
        </w:rPr>
        <w:t>do 14</w:t>
      </w:r>
      <w:r w:rsidRPr="004F63AD">
        <w:rPr>
          <w:rFonts w:ascii="Calibri" w:eastAsia="Times New Roman" w:hAnsi="Calibri" w:cs="Times New Roman"/>
          <w:b/>
          <w:color w:val="auto"/>
          <w:sz w:val="22"/>
          <w:szCs w:val="22"/>
          <w:bdr w:val="none" w:sz="0" w:space="0" w:color="auto"/>
        </w:rPr>
        <w:t xml:space="preserve"> dní od </w:t>
      </w:r>
      <w:r w:rsidR="00EF3E8E" w:rsidRPr="004F63AD">
        <w:rPr>
          <w:rFonts w:ascii="Calibri" w:eastAsia="Times New Roman" w:hAnsi="Calibri" w:cs="Times New Roman"/>
          <w:b/>
          <w:color w:val="auto"/>
          <w:sz w:val="22"/>
          <w:szCs w:val="22"/>
          <w:bdr w:val="none" w:sz="0" w:space="0" w:color="auto"/>
        </w:rPr>
        <w:t>vydania pokynu stavebného dozora</w:t>
      </w:r>
    </w:p>
    <w:p w14:paraId="67BD0319" w14:textId="411BAEB2" w:rsidR="00891EF9" w:rsidRPr="004F63AD" w:rsidRDefault="00891EF9"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Vykonanie diela:</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t xml:space="preserve">do </w:t>
      </w:r>
      <w:r w:rsidR="00192B2F">
        <w:rPr>
          <w:rFonts w:ascii="Calibri" w:eastAsia="Times New Roman" w:hAnsi="Calibri" w:cs="Times New Roman"/>
          <w:color w:val="auto"/>
          <w:sz w:val="22"/>
          <w:szCs w:val="22"/>
          <w:bdr w:val="none" w:sz="0" w:space="0" w:color="auto"/>
        </w:rPr>
        <w:t>36</w:t>
      </w:r>
      <w:r w:rsidR="00192B2F"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mesiacov od začatia</w:t>
      </w:r>
    </w:p>
    <w:p w14:paraId="7BC82777" w14:textId="38A2FA59" w:rsidR="00F21F08" w:rsidRPr="004F63AD" w:rsidRDefault="00DD2A9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4962" w:hanging="4395"/>
        <w:jc w:val="both"/>
        <w:outlineLvl w:val="0"/>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L</w:t>
      </w:r>
      <w:r w:rsidR="00F21F08" w:rsidRPr="004F63AD">
        <w:rPr>
          <w:rFonts w:ascii="Calibri" w:eastAsia="Times New Roman" w:hAnsi="Calibri" w:cs="Times New Roman"/>
          <w:color w:val="auto"/>
          <w:sz w:val="22"/>
          <w:szCs w:val="22"/>
          <w:bdr w:val="none" w:sz="0" w:space="0" w:color="auto"/>
        </w:rPr>
        <w:t>ehota výstavby:</w:t>
      </w:r>
      <w:r w:rsidR="00F21F08" w:rsidRPr="004F63AD">
        <w:rPr>
          <w:rFonts w:ascii="Calibri" w:eastAsia="Times New Roman" w:hAnsi="Calibri" w:cs="Times New Roman"/>
          <w:color w:val="auto"/>
          <w:sz w:val="22"/>
          <w:szCs w:val="22"/>
          <w:bdr w:val="none" w:sz="0" w:space="0" w:color="auto"/>
        </w:rPr>
        <w:tab/>
      </w:r>
      <w:r w:rsidR="00EF3E8E" w:rsidRPr="004F63AD">
        <w:rPr>
          <w:rFonts w:ascii="Calibri" w:eastAsia="Times New Roman" w:hAnsi="Calibri" w:cs="Times New Roman"/>
          <w:color w:val="auto"/>
          <w:sz w:val="22"/>
          <w:szCs w:val="22"/>
          <w:bdr w:val="none" w:sz="0" w:space="0" w:color="auto"/>
        </w:rPr>
        <w:tab/>
      </w:r>
      <w:r w:rsidR="00EF3E8E" w:rsidRPr="004F63AD">
        <w:rPr>
          <w:rFonts w:ascii="Calibri" w:eastAsia="Times New Roman" w:hAnsi="Calibri" w:cs="Times New Roman"/>
          <w:color w:val="auto"/>
          <w:sz w:val="22"/>
          <w:szCs w:val="22"/>
          <w:bdr w:val="none" w:sz="0" w:space="0" w:color="auto"/>
        </w:rPr>
        <w:tab/>
      </w:r>
      <w:r w:rsidR="00F21F08" w:rsidRPr="004F63AD">
        <w:rPr>
          <w:rFonts w:ascii="Calibri" w:eastAsia="Times New Roman" w:hAnsi="Calibri" w:cs="Times New Roman"/>
          <w:b/>
          <w:color w:val="auto"/>
          <w:sz w:val="22"/>
          <w:szCs w:val="22"/>
          <w:bdr w:val="none" w:sz="0" w:space="0" w:color="auto"/>
        </w:rPr>
        <w:t xml:space="preserve">do </w:t>
      </w:r>
      <w:r w:rsidR="004F63AD">
        <w:rPr>
          <w:rFonts w:ascii="Calibri" w:eastAsia="Times New Roman" w:hAnsi="Calibri" w:cs="Times New Roman"/>
          <w:b/>
          <w:color w:val="auto"/>
          <w:sz w:val="22"/>
          <w:szCs w:val="22"/>
          <w:bdr w:val="none" w:sz="0" w:space="0" w:color="auto"/>
        </w:rPr>
        <w:t>18</w:t>
      </w:r>
      <w:r w:rsidR="004F63AD" w:rsidRPr="004F63AD">
        <w:rPr>
          <w:rFonts w:ascii="Calibri" w:eastAsia="Times New Roman" w:hAnsi="Calibri" w:cs="Times New Roman"/>
          <w:b/>
          <w:color w:val="auto"/>
          <w:sz w:val="22"/>
          <w:szCs w:val="22"/>
          <w:bdr w:val="none" w:sz="0" w:space="0" w:color="auto"/>
        </w:rPr>
        <w:t xml:space="preserve"> </w:t>
      </w:r>
      <w:r w:rsidR="00F21F08" w:rsidRPr="004F63AD">
        <w:rPr>
          <w:rFonts w:ascii="Calibri" w:eastAsia="Times New Roman" w:hAnsi="Calibri" w:cs="Times New Roman"/>
          <w:b/>
          <w:color w:val="auto"/>
          <w:sz w:val="22"/>
          <w:szCs w:val="22"/>
          <w:bdr w:val="none" w:sz="0" w:space="0" w:color="auto"/>
        </w:rPr>
        <w:t>mesiacov od začatia</w:t>
      </w:r>
    </w:p>
    <w:p w14:paraId="489EF771" w14:textId="35A56235" w:rsidR="00F21F08" w:rsidRPr="004F63AD" w:rsidRDefault="00691869" w:rsidP="00F47B2A">
      <w:pPr>
        <w:pBdr>
          <w:top w:val="none" w:sz="0" w:space="0" w:color="auto"/>
          <w:left w:val="none" w:sz="0" w:space="0" w:color="auto"/>
          <w:bottom w:val="none" w:sz="0" w:space="0" w:color="auto"/>
          <w:right w:val="none" w:sz="0" w:space="0" w:color="auto"/>
          <w:between w:val="none" w:sz="0" w:space="0" w:color="auto"/>
          <w:bar w:val="none" w:sz="0" w:color="auto"/>
        </w:pBdr>
        <w:tabs>
          <w:tab w:val="left" w:pos="-4962"/>
        </w:tabs>
        <w:ind w:left="6372" w:hanging="5805"/>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Skúšobná prevádzka</w:t>
      </w:r>
      <w:r w:rsidR="004F63AD">
        <w:rPr>
          <w:rFonts w:ascii="Calibri" w:eastAsia="Times New Roman" w:hAnsi="Calibri" w:cs="Times New Roman"/>
          <w:color w:val="auto"/>
          <w:sz w:val="22"/>
          <w:szCs w:val="22"/>
          <w:bdr w:val="none" w:sz="0" w:space="0" w:color="auto"/>
        </w:rPr>
        <w:t xml:space="preserve"> pre ČOV</w:t>
      </w:r>
      <w:r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ab/>
        <w:t>18</w:t>
      </w:r>
      <w:r w:rsidR="00F47B2A" w:rsidRPr="004F63AD">
        <w:rPr>
          <w:rFonts w:ascii="Calibri" w:eastAsia="Times New Roman" w:hAnsi="Calibri" w:cs="Times New Roman"/>
          <w:color w:val="auto"/>
          <w:sz w:val="22"/>
          <w:szCs w:val="22"/>
          <w:bdr w:val="none" w:sz="0" w:space="0" w:color="auto"/>
        </w:rPr>
        <w:t xml:space="preserve"> mesiacov v zmysle </w:t>
      </w:r>
      <w:r w:rsidR="0013114E" w:rsidRPr="004F63AD">
        <w:rPr>
          <w:rFonts w:ascii="Calibri" w:eastAsia="Times New Roman" w:hAnsi="Calibri" w:cs="Times New Roman"/>
          <w:color w:val="auto"/>
          <w:sz w:val="22"/>
          <w:szCs w:val="22"/>
          <w:bdr w:val="none" w:sz="0" w:space="0" w:color="auto"/>
        </w:rPr>
        <w:t xml:space="preserve">bodu 2.1. </w:t>
      </w:r>
      <w:r w:rsidR="00F47B2A" w:rsidRPr="004F63AD">
        <w:rPr>
          <w:rFonts w:ascii="Calibri" w:eastAsia="Times New Roman" w:hAnsi="Calibri" w:cs="Times New Roman"/>
          <w:color w:val="auto"/>
          <w:sz w:val="22"/>
          <w:szCs w:val="22"/>
          <w:bdr w:val="none" w:sz="0" w:space="0" w:color="auto"/>
        </w:rPr>
        <w:t>tejto zmluvy</w:t>
      </w:r>
      <w:r w:rsidR="00EF3E8E" w:rsidRPr="004F63AD">
        <w:rPr>
          <w:rFonts w:ascii="Calibri" w:eastAsia="Times New Roman" w:hAnsi="Calibri" w:cs="Times New Roman"/>
          <w:color w:val="auto"/>
          <w:sz w:val="22"/>
          <w:szCs w:val="22"/>
          <w:bdr w:val="none" w:sz="0" w:space="0" w:color="auto"/>
        </w:rPr>
        <w:tab/>
      </w:r>
    </w:p>
    <w:p w14:paraId="15878398"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Lehota výstavby v zmysle bodu 4.1. tohto článku zahŕňa aj lehotu na dosiahnutie vyhovujúceho výsledku všetkých preberacích skúšok, dodanie Katastrálnym úradom overených Geometrických plánov trvale osadených objektov po ukončení stavebných prác a dodanie Geometrických plánov celej trasy líniovej stavby pre potreby zriadenia vecného bremena.</w:t>
      </w:r>
      <w:r w:rsidR="008C6907" w:rsidRPr="004F63AD">
        <w:rPr>
          <w:rFonts w:ascii="Calibri" w:eastAsia="Times New Roman" w:hAnsi="Calibri" w:cs="Times New Roman"/>
          <w:color w:val="auto"/>
          <w:sz w:val="22"/>
          <w:szCs w:val="22"/>
          <w:bdr w:val="none" w:sz="0" w:space="0" w:color="auto"/>
        </w:rPr>
        <w:t xml:space="preserve"> </w:t>
      </w:r>
    </w:p>
    <w:p w14:paraId="0AD01405"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plniť túto zmluvu riadne a včas, postupovať pri vykonávaní diela s potrebnou odbornou starostlivosťou a v súlade s jemu známymi záujmami objednávateľa.</w:t>
      </w:r>
    </w:p>
    <w:p w14:paraId="6B9CC753" w14:textId="4B255B7F"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odovzdať stavebnému dozorovi podrobný </w:t>
      </w:r>
      <w:r w:rsidRPr="004F63AD">
        <w:rPr>
          <w:rFonts w:ascii="Calibri" w:eastAsia="Times New Roman" w:hAnsi="Calibri" w:cs="Times New Roman"/>
          <w:b/>
          <w:bCs/>
          <w:color w:val="auto"/>
          <w:sz w:val="22"/>
          <w:szCs w:val="22"/>
          <w:bdr w:val="none" w:sz="0" w:space="0" w:color="auto"/>
        </w:rPr>
        <w:t>Harmonogram prác</w:t>
      </w:r>
      <w:r w:rsidR="00262747" w:rsidRPr="004F63AD">
        <w:rPr>
          <w:rFonts w:ascii="Calibri" w:eastAsia="Times New Roman" w:hAnsi="Calibri" w:cs="Times New Roman"/>
          <w:b/>
          <w:bCs/>
          <w:color w:val="auto"/>
          <w:sz w:val="22"/>
          <w:szCs w:val="22"/>
          <w:bdr w:val="none" w:sz="0" w:space="0" w:color="auto"/>
        </w:rPr>
        <w:t xml:space="preserve"> </w:t>
      </w:r>
      <w:r w:rsidR="00262747" w:rsidRPr="004F63AD">
        <w:rPr>
          <w:rFonts w:ascii="Calibri" w:hAnsi="Calibri" w:cs="Calibri"/>
          <w:bCs/>
          <w:color w:val="auto"/>
          <w:sz w:val="22"/>
          <w:szCs w:val="22"/>
          <w:lang w:eastAsia="en-US"/>
        </w:rPr>
        <w:t>s kalendárnym dátumom začatia a kalendárnym dátumom ukončenia každej pracovnej činnosti</w:t>
      </w:r>
      <w:r w:rsidRPr="004F63AD">
        <w:rPr>
          <w:rFonts w:ascii="Calibri" w:eastAsia="Times New Roman" w:hAnsi="Calibri" w:cs="Times New Roman"/>
          <w:color w:val="auto"/>
          <w:sz w:val="22"/>
          <w:szCs w:val="22"/>
          <w:bdr w:val="none" w:sz="0" w:space="0" w:color="auto"/>
        </w:rPr>
        <w:t xml:space="preserve"> do </w:t>
      </w:r>
      <w:r w:rsidR="002A436B" w:rsidRPr="004F63AD">
        <w:rPr>
          <w:rFonts w:ascii="Calibri" w:eastAsia="Times New Roman" w:hAnsi="Calibri" w:cs="Times New Roman"/>
          <w:color w:val="auto"/>
          <w:sz w:val="22"/>
          <w:szCs w:val="22"/>
          <w:bdr w:val="none" w:sz="0" w:space="0" w:color="auto"/>
        </w:rPr>
        <w:t>3</w:t>
      </w:r>
      <w:r w:rsidRPr="004F63AD">
        <w:rPr>
          <w:rFonts w:ascii="Calibri" w:eastAsia="Times New Roman" w:hAnsi="Calibri" w:cs="Times New Roman"/>
          <w:color w:val="auto"/>
          <w:sz w:val="22"/>
          <w:szCs w:val="22"/>
          <w:bdr w:val="none" w:sz="0" w:space="0" w:color="auto"/>
        </w:rPr>
        <w:t xml:space="preserve">0 dní po prevzatí staveniska. </w:t>
      </w:r>
    </w:p>
    <w:p w14:paraId="7897AE3D"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objednávateľovi vzniknú akékoľvek škody z dôvodu nedodržania odsúhlaseného Harmonogramu prác, zhotoviteľ bude plne zodpovedný za tieto škody vrátane finančného odškodnenia objednávateľa, náhrady škody v plnej výške, úhrady dodatočných nákladov a strát objednávateľa plynúce z nedodržania Harmonogramu prác.</w:t>
      </w:r>
    </w:p>
    <w:p w14:paraId="6E045A5C"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odovzdá revidovaný Harmonogram prác obsahujúci všetky stavebné objekty a prevádzkové súbory diela stavebnému dozorovi vždy, keď predchádzajúci Harmonogram prác nesúhlasí so skutočným postupom alebo povinnosťami zhotoviteľa.</w:t>
      </w:r>
    </w:p>
    <w:p w14:paraId="380B7388"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Stavebný dozor vráti Harmonogram prác so svojimi odôvodnenými pripomienkami do 5 dní od obdržania. Zhotoviteľ zapracuje tieto pripomienky do 5 dní od ich obdržania a predloží upravenú verziu Harmonogramu stavebnému dozoru na odsúhlasenie.</w:t>
      </w:r>
    </w:p>
    <w:p w14:paraId="2A5C08D7"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zhotoviteľ nie je v omeškaní po dobu, počas ktorej nemohol vykonávať dielo z dôvodov na strane objednávateľa. V tomto prípade má zhotoviteľ právo na pr</w:t>
      </w:r>
      <w:r w:rsidR="001E3002" w:rsidRPr="004F63AD">
        <w:rPr>
          <w:rFonts w:ascii="Calibri" w:eastAsia="Times New Roman" w:hAnsi="Calibri" w:cs="Times New Roman"/>
          <w:color w:val="auto"/>
          <w:sz w:val="22"/>
          <w:szCs w:val="22"/>
          <w:bdr w:val="none" w:sz="0" w:space="0" w:color="auto"/>
        </w:rPr>
        <w:t>edĺženie lehoty výstavby diela</w:t>
      </w:r>
      <w:r w:rsidRPr="004F63AD">
        <w:rPr>
          <w:rFonts w:ascii="Calibri" w:eastAsia="Times New Roman" w:hAnsi="Calibri" w:cs="Times New Roman"/>
          <w:color w:val="auto"/>
          <w:sz w:val="22"/>
          <w:szCs w:val="22"/>
          <w:bdr w:val="none" w:sz="0" w:space="0" w:color="auto"/>
        </w:rPr>
        <w:t xml:space="preserve"> uvedenej v bode 4.1. tohto článku </w:t>
      </w:r>
      <w:r w:rsidR="001E3002" w:rsidRPr="004F63AD">
        <w:rPr>
          <w:rFonts w:ascii="Calibri" w:eastAsia="Times New Roman" w:hAnsi="Calibri" w:cs="Times New Roman"/>
          <w:color w:val="auto"/>
          <w:sz w:val="22"/>
          <w:szCs w:val="22"/>
          <w:bdr w:val="none" w:sz="0" w:space="0" w:color="auto"/>
        </w:rPr>
        <w:t xml:space="preserve">na základe rozhodnutia stavebného dozoru a následného písomného dodatku k zmluve o dielo </w:t>
      </w:r>
      <w:r w:rsidRPr="004F63AD">
        <w:rPr>
          <w:rFonts w:ascii="Calibri" w:eastAsia="Times New Roman" w:hAnsi="Calibri" w:cs="Times New Roman"/>
          <w:color w:val="auto"/>
          <w:sz w:val="22"/>
          <w:szCs w:val="22"/>
          <w:bdr w:val="none" w:sz="0" w:space="0" w:color="auto"/>
        </w:rPr>
        <w:t>o takú dobu, počas ktorej nemohol vykonávať dielo z dôvodov na strane objednávateľa.</w:t>
      </w:r>
    </w:p>
    <w:p w14:paraId="27CBF12E"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prerušiť vykonávanie diela na základe písomného pokynu objednávateľa a v prípade takto vyvolaného prerušenia na základe ďalšieho písomného pokynu objednávateľa vykonávanie diela opäť začať. Lehota výstavby sa v takomto prípade predlžuje o dobu, po ktorú zhotoviteľ podľa pokynu objednávateľa vykonávanie diela prerušil. Ak však dôvodom pokynu objednávateľa k prerušeniu vykonávania diela bolo porušenie povinností zhotoviteľa, právo na predĺženie lehoty výstavby nevzniká. Počas prerušenia bude zhotoviteľ na svoje náklady chrániť, uchovávať a zabezpečovať dielo pred akýmkoľvek chátraním, stratou alebo poškodením. Zápis o prerušení vykonávania diela je súčasťou stavebného denníka.</w:t>
      </w:r>
    </w:p>
    <w:p w14:paraId="55F039B7"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preruší zhotoviteľ vykonávanie diela bez toho, aby ho k tomu objednávateľ vyzval, zaväzuje sa túto skutočnosť najneskôr do 24 hodín potom oznámiť objednávateľovi spolu so správou o jeho príčinách. Ak nie sú s ohľadom na príčinu dojednané či stanovené iné práva a povinnosti </w:t>
      </w:r>
      <w:r w:rsidRPr="004F63AD">
        <w:rPr>
          <w:rFonts w:ascii="Calibri" w:eastAsia="Times New Roman" w:hAnsi="Calibri" w:cs="Times New Roman"/>
          <w:color w:val="auto"/>
          <w:sz w:val="22"/>
          <w:szCs w:val="22"/>
          <w:bdr w:val="none" w:sz="0" w:space="0" w:color="auto"/>
        </w:rPr>
        <w:lastRenderedPageBreak/>
        <w:t>strán, je zhotoviteľ povinný vynaložiť všetko úsilie k tomu, aby boli dôvody, ktoré viedli k prerušeniu vykonávania diela odstránené a v správe o prerušení je rovnako povinný uviesť predpokladanú dĺžku prerušenia a konkrétne požiadavky spolupôsobenia objednávateľa zabezpečujúce najúčelnejšie opätovné zhotovovanie diela.</w:t>
      </w:r>
    </w:p>
    <w:p w14:paraId="7BE310AC"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zhotoviteľ vynakladá počas obdobia prerušenia vykonávania diela podľa bodu 4.9. alebo 4.10. tejto zmluvy akékoľvek výdavky, ktoré by inak boli oprávnené, tieto výdavky nebudú považované za oprávnené, pretože nevznikli počas realizácie diela.</w:t>
      </w:r>
    </w:p>
    <w:p w14:paraId="5103859A"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počas lehoty výstavby budú uskutočňovať pravidelné pracovné stretnutia (kontrolné dni), ktorých účelom bude postupné pripomienkovanie už spracovaných častí diela/prác objednávateľom, kontrola stavby a plnenia harmonogramu, prípadne stanovenia ďalších úloh. Z kontrolných dní bude vyhotovený písomný záznam.</w:t>
      </w:r>
      <w:r w:rsidR="00EC1F4E" w:rsidRPr="004F63AD">
        <w:rPr>
          <w:rFonts w:ascii="Calibri" w:eastAsia="Times New Roman" w:hAnsi="Calibri" w:cs="Times New Roman"/>
          <w:color w:val="auto"/>
          <w:sz w:val="22"/>
          <w:szCs w:val="22"/>
          <w:bdr w:val="none" w:sz="0" w:space="0" w:color="auto"/>
        </w:rPr>
        <w:t xml:space="preserve"> Kontrolné dni bude zvolávať stavebný dozor, ktorý bude vyhotovovať aj zápis z týchto kontrolných dní.</w:t>
      </w:r>
    </w:p>
    <w:p w14:paraId="0F294D2D"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pripraví dielo na odovzdanie pred dohodnutým termínom, objednávateľ môže dielo prevziať aj v skoršom termíne.</w:t>
      </w:r>
    </w:p>
    <w:p w14:paraId="3E825DDC" w14:textId="6004D8B4"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že sa zmluvné strany nedohodnú inak v písomnom dodatku k tejto zmluve o dielo, je zhotoviteľ p</w:t>
      </w:r>
      <w:r w:rsidR="00912B9E" w:rsidRPr="004F63AD">
        <w:rPr>
          <w:rFonts w:ascii="Calibri" w:eastAsia="Times New Roman" w:hAnsi="Calibri" w:cs="Times New Roman"/>
          <w:color w:val="auto"/>
          <w:sz w:val="22"/>
          <w:szCs w:val="22"/>
          <w:bdr w:val="none" w:sz="0" w:space="0" w:color="auto"/>
        </w:rPr>
        <w:t>ovinný dodržať nasledovné vecné a</w:t>
      </w:r>
      <w:r w:rsidRPr="004F63AD">
        <w:rPr>
          <w:rFonts w:ascii="Calibri" w:eastAsia="Times New Roman" w:hAnsi="Calibri" w:cs="Times New Roman"/>
          <w:color w:val="auto"/>
          <w:sz w:val="22"/>
          <w:szCs w:val="22"/>
          <w:bdr w:val="none" w:sz="0" w:space="0" w:color="auto"/>
        </w:rPr>
        <w:t xml:space="preserve"> časové míľniky stanovené objednávateľom:</w:t>
      </w:r>
    </w:p>
    <w:p w14:paraId="2A57A8B3" w14:textId="33F3B0AB" w:rsidR="00F21F08" w:rsidRPr="004F63AD" w:rsidRDefault="00F21F08" w:rsidP="00177AA0">
      <w:pPr>
        <w:numPr>
          <w:ilvl w:val="0"/>
          <w:numId w:val="103"/>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do uplynutia </w:t>
      </w:r>
      <w:r w:rsidR="00BB210B">
        <w:rPr>
          <w:rFonts w:ascii="Calibri" w:eastAsia="Times New Roman" w:hAnsi="Calibri" w:cs="Times New Roman"/>
          <w:color w:val="auto"/>
          <w:sz w:val="22"/>
          <w:szCs w:val="22"/>
          <w:bdr w:val="none" w:sz="0" w:space="0" w:color="auto"/>
        </w:rPr>
        <w:t>15 mesiacov od začatia plynutia lehoty výstavby</w:t>
      </w:r>
      <w:r w:rsidRPr="004F63AD">
        <w:rPr>
          <w:rFonts w:ascii="Calibri" w:eastAsia="Times New Roman" w:hAnsi="Calibri" w:cs="Times New Roman"/>
          <w:color w:val="auto"/>
          <w:sz w:val="22"/>
          <w:szCs w:val="22"/>
          <w:bdr w:val="none" w:sz="0" w:space="0" w:color="auto"/>
        </w:rPr>
        <w:t xml:space="preserve"> </w:t>
      </w:r>
      <w:r w:rsidR="00912B9E" w:rsidRPr="004F63AD">
        <w:rPr>
          <w:rFonts w:ascii="Calibri" w:eastAsia="Times New Roman" w:hAnsi="Calibri" w:cs="Times New Roman"/>
          <w:color w:val="auto"/>
          <w:sz w:val="22"/>
          <w:szCs w:val="22"/>
          <w:bdr w:val="none" w:sz="0" w:space="0" w:color="auto"/>
        </w:rPr>
        <w:t xml:space="preserve">odovzdať </w:t>
      </w:r>
      <w:r w:rsidRPr="004F63AD">
        <w:rPr>
          <w:rFonts w:ascii="Calibri" w:eastAsia="Times New Roman" w:hAnsi="Calibri" w:cs="Times New Roman"/>
          <w:color w:val="auto"/>
          <w:sz w:val="22"/>
          <w:szCs w:val="22"/>
          <w:bdr w:val="none" w:sz="0" w:space="0" w:color="auto"/>
        </w:rPr>
        <w:t xml:space="preserve">najmenej </w:t>
      </w:r>
      <w:r w:rsidR="00912B9E" w:rsidRPr="004F63AD">
        <w:rPr>
          <w:rFonts w:ascii="Calibri" w:eastAsia="Times New Roman" w:hAnsi="Calibri" w:cs="Times New Roman"/>
          <w:color w:val="auto"/>
          <w:sz w:val="22"/>
          <w:szCs w:val="22"/>
          <w:bdr w:val="none" w:sz="0" w:space="0" w:color="auto"/>
        </w:rPr>
        <w:t xml:space="preserve">komplet ČOV a </w:t>
      </w:r>
      <w:r w:rsidR="00AE2869">
        <w:rPr>
          <w:rFonts w:ascii="Calibri" w:eastAsia="Times New Roman" w:hAnsi="Calibri" w:cs="Times New Roman"/>
          <w:color w:val="auto"/>
          <w:sz w:val="22"/>
          <w:szCs w:val="22"/>
          <w:bdr w:val="none" w:sz="0" w:space="0" w:color="auto"/>
        </w:rPr>
        <w:t>2/3</w:t>
      </w:r>
      <w:r w:rsidRPr="004F63AD">
        <w:rPr>
          <w:rFonts w:ascii="Calibri" w:eastAsia="Times New Roman" w:hAnsi="Calibri" w:cs="Times New Roman"/>
          <w:color w:val="auto"/>
          <w:sz w:val="22"/>
          <w:szCs w:val="22"/>
          <w:bdr w:val="none" w:sz="0" w:space="0" w:color="auto"/>
        </w:rPr>
        <w:t xml:space="preserve"> </w:t>
      </w:r>
      <w:r w:rsidR="00AE2869">
        <w:rPr>
          <w:rFonts w:ascii="Calibri" w:eastAsia="Times New Roman" w:hAnsi="Calibri" w:cs="Times New Roman"/>
          <w:color w:val="auto"/>
          <w:sz w:val="22"/>
          <w:szCs w:val="22"/>
          <w:bdr w:val="none" w:sz="0" w:space="0" w:color="auto"/>
        </w:rPr>
        <w:t xml:space="preserve">rozsahu užívaniaschopnej </w:t>
      </w:r>
      <w:r w:rsidR="00912B9E" w:rsidRPr="004F63AD">
        <w:rPr>
          <w:rFonts w:ascii="Calibri" w:eastAsia="Times New Roman" w:hAnsi="Calibri" w:cs="Times New Roman"/>
          <w:color w:val="auto"/>
          <w:sz w:val="22"/>
          <w:szCs w:val="22"/>
          <w:bdr w:val="none" w:sz="0" w:space="0" w:color="auto"/>
        </w:rPr>
        <w:t>stokovej siete v zmysle POV</w:t>
      </w:r>
      <w:r w:rsidRPr="004F63AD">
        <w:rPr>
          <w:rFonts w:ascii="Calibri" w:eastAsia="Times New Roman" w:hAnsi="Calibri" w:cs="Times New Roman"/>
          <w:color w:val="auto"/>
          <w:sz w:val="22"/>
          <w:szCs w:val="22"/>
          <w:bdr w:val="none" w:sz="0" w:space="0" w:color="auto"/>
        </w:rPr>
        <w:t>,</w:t>
      </w:r>
    </w:p>
    <w:p w14:paraId="32F6DF33" w14:textId="4DC1FCE2"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zhotoviteľ pre </w:t>
      </w:r>
      <w:r w:rsidR="00912B9E" w:rsidRPr="004F63AD">
        <w:rPr>
          <w:rFonts w:ascii="Calibri" w:eastAsia="Times New Roman" w:hAnsi="Calibri" w:cs="Times New Roman"/>
          <w:color w:val="auto"/>
          <w:sz w:val="22"/>
          <w:szCs w:val="22"/>
          <w:bdr w:val="none" w:sz="0" w:space="0" w:color="auto"/>
        </w:rPr>
        <w:t>uvedený míľnik</w:t>
      </w:r>
      <w:r w:rsidRPr="004F63AD">
        <w:rPr>
          <w:rFonts w:ascii="Calibri" w:eastAsia="Times New Roman" w:hAnsi="Calibri" w:cs="Times New Roman"/>
          <w:color w:val="auto"/>
          <w:sz w:val="22"/>
          <w:szCs w:val="22"/>
          <w:bdr w:val="none" w:sz="0" w:space="0" w:color="auto"/>
        </w:rPr>
        <w:t xml:space="preserve"> nesplní požiadavky uvedené v bode 4.14. zmluvy, zaplatí objednávateľovi jednorazové odškodnenie za nesplnenie finančného plnenia pre daný míľnik sumu 10 000 EUR.</w:t>
      </w:r>
    </w:p>
    <w:p w14:paraId="43DD7767" w14:textId="77777777" w:rsidR="00F21F08" w:rsidRPr="004F63AD" w:rsidRDefault="00F21F08" w:rsidP="00177AA0">
      <w:pPr>
        <w:numPr>
          <w:ilvl w:val="1"/>
          <w:numId w:val="89"/>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Odškodnenie uvedené v bode 4.15.zmluvy je nenávratné a to </w:t>
      </w:r>
      <w:r w:rsidR="001E3002" w:rsidRPr="004F63AD">
        <w:rPr>
          <w:rFonts w:ascii="Calibri" w:eastAsia="Times New Roman" w:hAnsi="Calibri" w:cs="Times New Roman"/>
          <w:color w:val="auto"/>
          <w:sz w:val="22"/>
          <w:szCs w:val="22"/>
          <w:bdr w:val="none" w:sz="0" w:space="0" w:color="auto"/>
        </w:rPr>
        <w:t xml:space="preserve">aj </w:t>
      </w:r>
      <w:r w:rsidRPr="004F63AD">
        <w:rPr>
          <w:rFonts w:ascii="Calibri" w:eastAsia="Times New Roman" w:hAnsi="Calibri" w:cs="Times New Roman"/>
          <w:color w:val="auto"/>
          <w:sz w:val="22"/>
          <w:szCs w:val="22"/>
          <w:bdr w:val="none" w:sz="0" w:space="0" w:color="auto"/>
        </w:rPr>
        <w:t>v prípade splnenia lehoty výstavby.</w:t>
      </w:r>
    </w:p>
    <w:p w14:paraId="223A7606" w14:textId="77777777" w:rsidR="00144960" w:rsidRPr="004F63AD" w:rsidRDefault="00144960" w:rsidP="00144960">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37CE823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w:t>
      </w:r>
    </w:p>
    <w:p w14:paraId="0866877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Vlastnícke právo k uzatvorenej veci</w:t>
      </w:r>
    </w:p>
    <w:p w14:paraId="6067DA5D"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B30FE7A"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19F35E1"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3E2F559"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4EB0D82" w14:textId="18E7F572"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Vlastníkom diela je zhotoviteľ. Nebezpečenstvo za škody na zhotovovanom diele znáša zhotoviteľ, a to od odovzdania a prevzatia miesta vykonávania diela do podpisu preberacieho protokolu </w:t>
      </w:r>
      <w:r w:rsidR="00097B36">
        <w:rPr>
          <w:rFonts w:ascii="Calibri" w:eastAsia="Times New Roman" w:hAnsi="Calibri" w:cs="Times New Roman"/>
          <w:color w:val="auto"/>
          <w:sz w:val="22"/>
          <w:szCs w:val="22"/>
          <w:bdr w:val="none" w:sz="0" w:space="0" w:color="auto"/>
        </w:rPr>
        <w:t xml:space="preserve">pre II. etapu diela v zmysle POV </w:t>
      </w:r>
      <w:r w:rsidRPr="004F63AD">
        <w:rPr>
          <w:rFonts w:ascii="Calibri" w:eastAsia="Times New Roman" w:hAnsi="Calibri" w:cs="Times New Roman"/>
          <w:color w:val="auto"/>
          <w:sz w:val="22"/>
          <w:szCs w:val="22"/>
          <w:bdr w:val="none" w:sz="0" w:space="0" w:color="auto"/>
        </w:rPr>
        <w:t>oboma zmluvnými stranami.</w:t>
      </w:r>
    </w:p>
    <w:p w14:paraId="3871F43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06B2C078"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VI.</w:t>
      </w:r>
    </w:p>
    <w:p w14:paraId="128E70F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Cena diela</w:t>
      </w:r>
    </w:p>
    <w:p w14:paraId="7D8FB3F9"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Cena diela je stanovená dohodou zmluvných strán v zmysle § 3 zákona NR SR č. 18/1996 Z. z. o cenách v znení neskorších predpisov a Prílohy č. 1 nasledovne: </w:t>
      </w:r>
    </w:p>
    <w:p w14:paraId="0CF86347" w14:textId="77777777" w:rsidR="00F21F08" w:rsidRPr="004F63AD" w:rsidRDefault="00F21F08" w:rsidP="00386839">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b/>
          <w:color w:val="auto"/>
          <w:sz w:val="22"/>
          <w:szCs w:val="22"/>
          <w:bdr w:val="none" w:sz="0" w:space="0" w:color="auto"/>
        </w:rPr>
      </w:pPr>
      <w:r w:rsidRPr="004F63AD">
        <w:rPr>
          <w:rFonts w:ascii="Calibri" w:eastAsia="Times New Roman" w:hAnsi="Calibri" w:cs="Times New Roman"/>
          <w:color w:val="auto"/>
          <w:sz w:val="22"/>
          <w:szCs w:val="22"/>
          <w:bdr w:val="none" w:sz="0" w:space="0" w:color="auto"/>
        </w:rPr>
        <w:t>Cena bez DPH:</w:t>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color w:val="auto"/>
          <w:sz w:val="22"/>
          <w:szCs w:val="22"/>
          <w:bdr w:val="none" w:sz="0" w:space="0" w:color="auto"/>
        </w:rPr>
        <w:tab/>
      </w:r>
      <w:r w:rsidRPr="004F63AD">
        <w:rPr>
          <w:rFonts w:ascii="Calibri" w:eastAsia="Times New Roman" w:hAnsi="Calibri" w:cs="Times New Roman"/>
          <w:b/>
          <w:color w:val="auto"/>
          <w:sz w:val="22"/>
          <w:szCs w:val="22"/>
          <w:bdr w:val="none" w:sz="0" w:space="0" w:color="auto"/>
        </w:rPr>
        <w:t>Eur</w:t>
      </w:r>
    </w:p>
    <w:p w14:paraId="30054C2C"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DPH bude účtovaná podľa platných zákonov a predpisov SR.</w:t>
      </w:r>
    </w:p>
    <w:p w14:paraId="5648025C"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na cene za dielo podľa Prílohy č. 1 tejto zmluvy. Zhotoviteľ podpisom tejto zmluvy potvrdzuje, že Príloha č. 1 tejto zmluvy obsahuje všetky položky, ktoré sú potrebné na zhotovenie diela, tak ako je dielo definované podľa tejto zmluvy.</w:t>
      </w:r>
    </w:p>
    <w:p w14:paraId="238F5D1D" w14:textId="156A096F"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cene sú zahrnuté všetky náklady na vykonanie diela, ktoré sú potrebné na úplnú realizáciu všetkých zmluvných povinností zhotoviteľa v zmysle tejto zmluvy. Má sa za to, že osobitne neuvedené položky v Prílohe č. 1  sú obsiahnuté (rozpustené) v cene iných, v Prílohe č. 1 uvedených položiek.</w:t>
      </w:r>
    </w:p>
    <w:p w14:paraId="4DF3E545"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 zmene zmluvnej ceny môže dôjsť:</w:t>
      </w:r>
    </w:p>
    <w:p w14:paraId="20AF69B3"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zmeny množstiev vykonaných prác z dôvodu premerania stavebným dozorom,</w:t>
      </w:r>
    </w:p>
    <w:p w14:paraId="0476C582"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akejkoľvek zmeny diela (napr. zmeny technického riešenia, rozšírenia alebo zúženia predmetu zákazky) nariadeného alebo schváleného Objednávateľom,</w:t>
      </w:r>
    </w:p>
    <w:p w14:paraId="5B83B8A8"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výskytu nepredvídateľných podmienok a z nich vyplývajúcich nákladov na zhotovenie Diela</w:t>
      </w:r>
      <w:r w:rsidR="006354C6" w:rsidRPr="004F63AD">
        <w:rPr>
          <w:rFonts w:ascii="Calibri" w:eastAsia="Times New Roman" w:hAnsi="Calibri" w:cs="Times New Roman"/>
          <w:color w:val="auto"/>
          <w:sz w:val="22"/>
          <w:szCs w:val="22"/>
          <w:bdr w:val="none" w:sz="0" w:space="0" w:color="auto"/>
        </w:rPr>
        <w:t>.</w:t>
      </w:r>
    </w:p>
    <w:p w14:paraId="674FFA38"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Postup úpravy zmluvnej ceny v dôsledku ods. 6.5.2</w:t>
      </w:r>
      <w:r w:rsidR="00DE4874"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6.5.3 bude nasledovný:</w:t>
      </w:r>
    </w:p>
    <w:p w14:paraId="023F137C"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Každá zmena rozpočtu (okrem zmien rozpočtu vyvolaných premeraním vykonaných prác stavebným dozorom) bude zapísaná v stavebnom denníku a podpísaná zástupcami zhotoviteľa, objednávateľa a stavebného dozoru.</w:t>
      </w:r>
    </w:p>
    <w:p w14:paraId="48DB270E"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súhlasu týchto účastníkov so zmenou, vypracuje zhotoviteľ dodatok k rozpočtu pre každý objekt, ktorý bude obsahovať:</w:t>
      </w:r>
    </w:p>
    <w:p w14:paraId="1A7627F8"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objektu, ktorá bude obsahovať cenu z rozpočtu, cenu jednotlivých dodatkov k rozpočtu a cenu spolu,</w:t>
      </w:r>
    </w:p>
    <w:p w14:paraId="41E82471"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rekapituláciu ceny dodatkov k rozpočtu,</w:t>
      </w:r>
    </w:p>
    <w:p w14:paraId="01CAEA9B"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položkovito ocenený výkaz výmer naviac prác (pokiaľ budú) zaokrúhlený na dve desatinné miesta,</w:t>
      </w:r>
    </w:p>
    <w:p w14:paraId="6096F0D5"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položkovitý odpočet ceny menej prác (pokiaľ budú) zaokrúhlený na dve desatinné miesta,</w:t>
      </w:r>
    </w:p>
    <w:p w14:paraId="19A201E3"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sprievodnú správu,</w:t>
      </w:r>
    </w:p>
    <w:p w14:paraId="772F1829"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kópiu zápisov zo stavebného, resp. montážneho denníka,</w:t>
      </w:r>
    </w:p>
    <w:p w14:paraId="64BECDA9" w14:textId="77777777" w:rsidR="00F21F08" w:rsidRPr="004F63AD" w:rsidRDefault="00F21F08" w:rsidP="00177AA0">
      <w:pPr>
        <w:numPr>
          <w:ilvl w:val="0"/>
          <w:numId w:val="106"/>
        </w:numPr>
        <w:pBdr>
          <w:top w:val="none" w:sz="0" w:space="0" w:color="auto"/>
          <w:left w:val="none" w:sz="0" w:space="0" w:color="auto"/>
          <w:bottom w:val="none" w:sz="0" w:space="0" w:color="auto"/>
          <w:right w:val="none" w:sz="0" w:space="0" w:color="auto"/>
          <w:between w:val="none" w:sz="0" w:space="0" w:color="auto"/>
          <w:bar w:val="none" w:sz="0" w:color="auto"/>
        </w:pBdr>
        <w:ind w:left="1418"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ďalšie náležitosti (zápisy, náčrtky a podobne), objasňujúce predmet dodatku k rozpočtu.</w:t>
      </w:r>
    </w:p>
    <w:p w14:paraId="06E4B479"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V prípade uplatnenia </w:t>
      </w:r>
      <w:r w:rsidR="009F1097" w:rsidRPr="004F63AD">
        <w:rPr>
          <w:rFonts w:ascii="Calibri" w:eastAsia="Times New Roman" w:hAnsi="Calibri" w:cs="Times New Roman"/>
          <w:color w:val="auto"/>
          <w:sz w:val="22"/>
          <w:szCs w:val="22"/>
          <w:bdr w:val="none" w:sz="0" w:space="0" w:color="auto"/>
        </w:rPr>
        <w:t>bodu</w:t>
      </w:r>
      <w:r w:rsidRPr="004F63AD">
        <w:rPr>
          <w:rFonts w:ascii="Calibri" w:eastAsia="Times New Roman" w:hAnsi="Calibri" w:cs="Times New Roman"/>
          <w:color w:val="auto"/>
          <w:sz w:val="22"/>
          <w:szCs w:val="22"/>
          <w:bdr w:val="none" w:sz="0" w:space="0" w:color="auto"/>
        </w:rPr>
        <w:t xml:space="preserve"> 6.5.2 a</w:t>
      </w:r>
      <w:r w:rsidR="009F1097"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6.5.3</w:t>
      </w:r>
      <w:r w:rsidR="009F1097" w:rsidRPr="004F63AD">
        <w:rPr>
          <w:rFonts w:ascii="Calibri" w:eastAsia="Times New Roman" w:hAnsi="Calibri" w:cs="Times New Roman"/>
          <w:color w:val="auto"/>
          <w:sz w:val="22"/>
          <w:szCs w:val="22"/>
          <w:bdr w:val="none" w:sz="0" w:space="0" w:color="auto"/>
        </w:rPr>
        <w:t xml:space="preserve"> zmluvy</w:t>
      </w:r>
      <w:r w:rsidRPr="004F63AD">
        <w:rPr>
          <w:rFonts w:ascii="Calibri" w:eastAsia="Times New Roman" w:hAnsi="Calibri" w:cs="Times New Roman"/>
          <w:color w:val="auto"/>
          <w:sz w:val="22"/>
          <w:szCs w:val="22"/>
          <w:bdr w:val="none" w:sz="0" w:space="0" w:color="auto"/>
        </w:rPr>
        <w:t xml:space="preserve"> súčasťou zmeny rozpočtu bude aj technická dokumentácia (napr. zmena projektovej dokumentácie, zmena technického riešenia, opis nepredvídateľných podmienok a pod.), na základe ktorej sa upravuje rozpočet projektu.</w:t>
      </w:r>
    </w:p>
    <w:p w14:paraId="0EEC44E6"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vypracovanie rozpočtu každej zmeny je zhotoviteľ povinný použiť, pokiaľ je to možné, už odsúhlasený materiál a jednotkové ceny uvedené v Prílohe č. 1. V prípade, </w:t>
      </w:r>
      <w:r w:rsidR="009F1097" w:rsidRPr="004F63AD">
        <w:rPr>
          <w:rFonts w:ascii="Calibri" w:eastAsia="Times New Roman" w:hAnsi="Calibri" w:cs="Times New Roman"/>
          <w:color w:val="auto"/>
          <w:sz w:val="22"/>
          <w:szCs w:val="22"/>
          <w:bdr w:val="none" w:sz="0" w:space="0" w:color="auto"/>
        </w:rPr>
        <w:t>ak</w:t>
      </w:r>
      <w:r w:rsidRPr="004F63AD">
        <w:rPr>
          <w:rFonts w:ascii="Calibri" w:eastAsia="Times New Roman" w:hAnsi="Calibri" w:cs="Times New Roman"/>
          <w:color w:val="auto"/>
          <w:sz w:val="22"/>
          <w:szCs w:val="22"/>
          <w:bdr w:val="none" w:sz="0" w:space="0" w:color="auto"/>
        </w:rPr>
        <w:t xml:space="preserve"> nie je možné použiť tieto existujúce položky, zhotoviteľ navrhne nové položky a predloží ich stavebnému dozoru na predchádzajúce odsúhlasenie spolu:</w:t>
      </w:r>
    </w:p>
    <w:p w14:paraId="191BF536"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kalkuláciou ceny každej novej položky na základe ekonomicky oprávnených nákladov;</w:t>
      </w:r>
    </w:p>
    <w:p w14:paraId="609AE14C" w14:textId="77777777" w:rsidR="00F21F08" w:rsidRPr="004F63AD" w:rsidRDefault="00F21F08" w:rsidP="00177AA0">
      <w:pPr>
        <w:numPr>
          <w:ilvl w:val="2"/>
          <w:numId w:val="84"/>
        </w:numPr>
        <w:pBdr>
          <w:top w:val="none" w:sz="0" w:space="0" w:color="auto"/>
          <w:left w:val="none" w:sz="0" w:space="0" w:color="auto"/>
          <w:bottom w:val="none" w:sz="0" w:space="0" w:color="auto"/>
          <w:right w:val="none" w:sz="0" w:space="0" w:color="auto"/>
          <w:between w:val="none" w:sz="0" w:space="0" w:color="auto"/>
          <w:bar w:val="none" w:sz="0" w:color="auto"/>
        </w:pBdr>
        <w:ind w:left="1134"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 odpočítaním prác, ktoré nebudú vykonané, od pôvodne oceneného rozpočtu.</w:t>
      </w:r>
    </w:p>
    <w:p w14:paraId="30C201CB"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bude predkladať dodatky k rozpočtom podľa objektov stavebnému dozoru na odsúhlasenie, pričom ten tieto odsúhlasí, prípadne vráti neodsúhlasené s odôvodnením nesúhlasu do 10 dní od ich obdržania. Dodatok k  rozpočtu odsúhlasený zo strany stavebného dozoru i zhotoviteľa bude podkladom pre zmenu zmluvnej ceny a podpisu dodatku k zmluve.</w:t>
      </w:r>
    </w:p>
    <w:p w14:paraId="1DCB92C7"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bude zmena rozpočtu vyvolaná zmenou množstiev vykonaných prác v rámci pôvodného rozpočtu</w:t>
      </w:r>
      <w:r w:rsidR="009F1097" w:rsidRPr="004F63AD">
        <w:rPr>
          <w:rFonts w:ascii="Calibri" w:eastAsia="Times New Roman" w:hAnsi="Calibri" w:cs="Times New Roman"/>
          <w:color w:val="auto"/>
          <w:sz w:val="22"/>
          <w:szCs w:val="22"/>
          <w:bdr w:val="none" w:sz="0" w:space="0" w:color="auto"/>
        </w:rPr>
        <w:t xml:space="preserve"> (z dôvodu premerania)</w:t>
      </w:r>
      <w:r w:rsidRPr="004F63AD">
        <w:rPr>
          <w:rFonts w:ascii="Calibri" w:eastAsia="Times New Roman" w:hAnsi="Calibri" w:cs="Times New Roman"/>
          <w:color w:val="auto"/>
          <w:sz w:val="22"/>
          <w:szCs w:val="22"/>
          <w:bdr w:val="none" w:sz="0" w:space="0" w:color="auto"/>
        </w:rPr>
        <w:t xml:space="preserve">, nebude to dôvod na podpis dodatku k zmluve. V takomto prípade je zhotoviteľ oprávnený fakturovať tieto zmenené množstvá po odsúhlasení stavebným dozorom. </w:t>
      </w:r>
    </w:p>
    <w:p w14:paraId="25CAA174"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berie na vedomie, že každý návrh zmeny rozpočtu alebo dodatku k zmluve bude podliehať posudzovaniu zo strany objednávateľa a v prípade potreby aj poskytovateľa z hľadiska súladu so zákonom o verejnom obstarávaní.</w:t>
      </w:r>
    </w:p>
    <w:p w14:paraId="69A0ABB7"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zabezpečiť v rámci ceny za dielo všetky povolenia, súhlasy, a iné potrebné dokumenty vrátane poplatkov, ktoré sú potrebné k riadnemu vykonaniu diela (napr. súhlas k </w:t>
      </w:r>
      <w:r w:rsidR="00032AD9" w:rsidRPr="004F63AD">
        <w:rPr>
          <w:rFonts w:ascii="Calibri" w:eastAsia="Times New Roman" w:hAnsi="Calibri" w:cs="Times New Roman"/>
          <w:color w:val="auto"/>
          <w:sz w:val="22"/>
          <w:szCs w:val="22"/>
          <w:bdr w:val="none" w:sz="0" w:space="0" w:color="auto"/>
        </w:rPr>
        <w:t>umiestneniu informačných tabúľ</w:t>
      </w:r>
      <w:r w:rsidRPr="004F63AD">
        <w:rPr>
          <w:rFonts w:ascii="Calibri" w:eastAsia="Times New Roman" w:hAnsi="Calibri" w:cs="Times New Roman"/>
          <w:color w:val="auto"/>
          <w:sz w:val="22"/>
          <w:szCs w:val="22"/>
          <w:bdr w:val="none" w:sz="0" w:space="0" w:color="auto"/>
        </w:rPr>
        <w:t>, zabezpečenie pripojenia na elektrickú energiu a pod.). Týmto nie je dotknutý bod 6.13. tejto zmluvy.</w:t>
      </w:r>
    </w:p>
    <w:p w14:paraId="53E87DBF"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zmien územných rozhodnutí, zmien stavby pred dokončením a činností z toho vyplývajúcich, vrátane inžinierskej činnosti, je zhotoviteľ povinný poskytnúť spoluprácu podľa požiadaviek objednávateľa za účelom zabezpečenia týchto nových rozhodnutí/povolení a súhlasov a iných potrebných dokumentov, ako aj za účelom vyprojektovania súvisiacej projektovej dokumentácie tak, aby dielo bolo dokončené pre účely a v kvalite, ako je to definované v zmluve.</w:t>
      </w:r>
    </w:p>
    <w:p w14:paraId="192CE24E" w14:textId="77777777" w:rsidR="00F21F08" w:rsidRPr="004F63AD" w:rsidRDefault="00F21F08" w:rsidP="00177AA0">
      <w:pPr>
        <w:numPr>
          <w:ilvl w:val="1"/>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berie na vedomie, že za oprávnené výdavky sa považujú len výdavky, ktoré sú vzhľadom na všetky okolnosti reálne, správne, aktuálne, uznané stavebným dozorom, ktoré sa navzájom neprekrývajú a ktoré v plnej miere súvisia s realizáciou projektu, t.j.  bez „stratného”.</w:t>
      </w:r>
    </w:p>
    <w:p w14:paraId="69F27C9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16A3684E" w14:textId="77777777" w:rsidR="00F21F08" w:rsidRPr="004F63AD"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5E546F0" w14:textId="77777777" w:rsidR="00F21F08" w:rsidRPr="004F63AD"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7DF2D6C"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7DE3F9B"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43B0010"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67E4F15"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6ACE0B2"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135077A"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A6C7BA2"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ECFC50C"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3C75D57"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2548F60"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10D154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4F63AD">
        <w:rPr>
          <w:rFonts w:ascii="Calibri" w:eastAsia="Calibri" w:hAnsi="Calibri" w:cs="Times New Roman"/>
          <w:b/>
          <w:bCs/>
          <w:color w:val="auto"/>
          <w:bdr w:val="none" w:sz="0" w:space="0" w:color="auto"/>
        </w:rPr>
        <w:t>VII.</w:t>
      </w:r>
    </w:p>
    <w:p w14:paraId="6DF59EC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Calibri" w:hAnsi="Calibri" w:cs="Times New Roman"/>
          <w:b/>
          <w:bCs/>
          <w:color w:val="auto"/>
          <w:bdr w:val="none" w:sz="0" w:space="0" w:color="auto"/>
        </w:rPr>
      </w:pPr>
      <w:r w:rsidRPr="004F63AD">
        <w:rPr>
          <w:rFonts w:ascii="Calibri" w:eastAsia="Calibri" w:hAnsi="Calibri" w:cs="Times New Roman"/>
          <w:b/>
          <w:bCs/>
          <w:color w:val="auto"/>
          <w:bdr w:val="none" w:sz="0" w:space="0" w:color="auto"/>
        </w:rPr>
        <w:t>Podmienky platby</w:t>
      </w:r>
    </w:p>
    <w:p w14:paraId="02DA3228" w14:textId="77777777" w:rsidR="00F21F08" w:rsidRPr="004F63AD"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7C2C96E" w14:textId="77777777" w:rsidR="00F21F08" w:rsidRPr="004F63AD" w:rsidRDefault="00F21F08" w:rsidP="00177AA0">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6B62A79"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588468E"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80781A3"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3053211"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5E86BA"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A634B2A"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E474993"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FDE5289"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F112C34"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0D9D04F" w14:textId="77777777" w:rsidR="00F21F08" w:rsidRPr="004F63AD" w:rsidRDefault="00F21F08" w:rsidP="00177AA0">
      <w:pPr>
        <w:numPr>
          <w:ilvl w:val="1"/>
          <w:numId w:val="88"/>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1945A2" w14:textId="77777777" w:rsidR="00F21F08" w:rsidRPr="004F63AD" w:rsidRDefault="00F21F08" w:rsidP="00177AA0">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Za zrealizované práce zhotoviteľ vystaví </w:t>
      </w:r>
      <w:r w:rsidR="00065D04" w:rsidRPr="004F63AD">
        <w:rPr>
          <w:rFonts w:ascii="Calibri" w:eastAsia="Calibri" w:hAnsi="Calibri" w:cs="Times New Roman"/>
          <w:color w:val="auto"/>
          <w:sz w:val="22"/>
          <w:szCs w:val="22"/>
          <w:bdr w:val="none" w:sz="0" w:space="0" w:color="auto"/>
        </w:rPr>
        <w:t xml:space="preserve">na konci každého kalendárneho mesiaca, avšak najneskôr do 15. dňa nasledujúceho mesiaca </w:t>
      </w:r>
      <w:r w:rsidRPr="004F63AD">
        <w:rPr>
          <w:rFonts w:ascii="Calibri" w:eastAsia="Calibri" w:hAnsi="Calibri" w:cs="Times New Roman"/>
          <w:color w:val="auto"/>
          <w:sz w:val="22"/>
          <w:szCs w:val="22"/>
          <w:bdr w:val="none" w:sz="0" w:space="0" w:color="auto"/>
        </w:rPr>
        <w:t xml:space="preserve">faktúru na základe vopred odsúhlaseného súpisu skutočne vykonaných prác </w:t>
      </w:r>
      <w:r w:rsidR="00065D04" w:rsidRPr="004F63AD">
        <w:rPr>
          <w:rFonts w:ascii="Calibri" w:eastAsia="Calibri" w:hAnsi="Calibri" w:cs="Times New Roman"/>
          <w:color w:val="auto"/>
          <w:sz w:val="22"/>
          <w:szCs w:val="22"/>
          <w:bdr w:val="none" w:sz="0" w:space="0" w:color="auto"/>
        </w:rPr>
        <w:t xml:space="preserve">za fakturované obdobie </w:t>
      </w:r>
      <w:r w:rsidRPr="004F63AD">
        <w:rPr>
          <w:rFonts w:ascii="Calibri" w:eastAsia="Calibri" w:hAnsi="Calibri" w:cs="Times New Roman"/>
          <w:color w:val="auto"/>
          <w:sz w:val="22"/>
          <w:szCs w:val="22"/>
          <w:bdr w:val="none" w:sz="0" w:space="0" w:color="auto"/>
        </w:rPr>
        <w:t>potvrdeného stavebným dozorom. Zhotoviteľ doručí faktúru objednávateľovi v piatich (5) vyhotoveniach.</w:t>
      </w:r>
    </w:p>
    <w:p w14:paraId="17913703" w14:textId="2C25DFEF" w:rsidR="00F21F08" w:rsidRPr="004F63AD" w:rsidRDefault="00F21F08" w:rsidP="00926E3A">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7.2.</w:t>
      </w:r>
      <w:r w:rsidRPr="004F63AD">
        <w:rPr>
          <w:rFonts w:ascii="Calibri" w:eastAsia="Calibri" w:hAnsi="Calibri" w:cs="Times New Roman"/>
          <w:color w:val="auto"/>
          <w:sz w:val="22"/>
          <w:szCs w:val="22"/>
          <w:bdr w:val="none" w:sz="0" w:space="0" w:color="auto"/>
        </w:rPr>
        <w:tab/>
        <w:t xml:space="preserve">Cenu za vykonané práce objednávateľ uhradí na základe faktúr/faktúry (ďalej len „faktúra“), ktorá musí mať náležitosti daňového dokladu podľa § 74 zákona č. 222/2004 Z. z. o DPH. Lehota splatnosti faktúry je </w:t>
      </w:r>
      <w:r w:rsidRPr="004F63AD">
        <w:rPr>
          <w:rFonts w:ascii="Calibri" w:eastAsia="Calibri" w:hAnsi="Calibri" w:cs="Times New Roman"/>
          <w:b/>
          <w:bCs/>
          <w:color w:val="auto"/>
          <w:sz w:val="22"/>
          <w:szCs w:val="22"/>
          <w:bdr w:val="none" w:sz="0" w:space="0" w:color="auto"/>
        </w:rPr>
        <w:t>60 dní</w:t>
      </w:r>
      <w:r w:rsidRPr="004F63AD">
        <w:rPr>
          <w:rFonts w:ascii="Calibri" w:eastAsia="Calibri" w:hAnsi="Calibri" w:cs="Times New Roman"/>
          <w:color w:val="auto"/>
          <w:sz w:val="22"/>
          <w:szCs w:val="22"/>
          <w:bdr w:val="none" w:sz="0" w:space="0" w:color="auto"/>
        </w:rPr>
        <w:t xml:space="preserve"> od jej preukázateľného doručenia (poštou, osobne) objednávateľovi. </w:t>
      </w:r>
      <w:r w:rsidR="00FE1877" w:rsidRPr="00FE1877">
        <w:rPr>
          <w:rFonts w:ascii="Calibri" w:eastAsia="Calibri" w:hAnsi="Calibri" w:cs="Times New Roman"/>
          <w:color w:val="auto"/>
          <w:sz w:val="22"/>
          <w:szCs w:val="22"/>
          <w:bdr w:val="none" w:sz="0" w:space="0" w:color="auto"/>
        </w:rPr>
        <w:t>Zmluvné strany sa dohodli, že zasielanie faktúry elektronickou poštou je možné a prípustné len na základe predchádzajúceho písomného odsúhlasenia takéhoto spôsobu doručovania fakt</w:t>
      </w:r>
      <w:r w:rsidR="00FE1877">
        <w:rPr>
          <w:rFonts w:ascii="Calibri" w:eastAsia="Calibri" w:hAnsi="Calibri" w:cs="Times New Roman"/>
          <w:color w:val="auto"/>
          <w:sz w:val="22"/>
          <w:szCs w:val="22"/>
          <w:bdr w:val="none" w:sz="0" w:space="0" w:color="auto"/>
        </w:rPr>
        <w:t xml:space="preserve">úry obidvomi zmluvnými stranami </w:t>
      </w:r>
      <w:r w:rsidR="00FE1877" w:rsidRPr="00FE1877">
        <w:rPr>
          <w:rFonts w:ascii="Calibri" w:eastAsia="Calibri" w:hAnsi="Calibri" w:cs="Times New Roman"/>
          <w:color w:val="auto"/>
          <w:sz w:val="22"/>
          <w:szCs w:val="22"/>
          <w:bdr w:val="none" w:sz="0" w:space="0" w:color="auto"/>
        </w:rPr>
        <w:t xml:space="preserve">po splnení podmienok zverejnených na webe  </w:t>
      </w:r>
      <w:hyperlink r:id="rId8" w:history="1">
        <w:r w:rsidR="00FE1877" w:rsidRPr="003B4DCB">
          <w:rPr>
            <w:rStyle w:val="Hypertextovprepojenie"/>
            <w:rFonts w:ascii="Calibri" w:eastAsia="Calibri" w:hAnsi="Calibri" w:cs="Times New Roman"/>
            <w:sz w:val="22"/>
            <w:szCs w:val="22"/>
            <w:bdr w:val="none" w:sz="0" w:space="0" w:color="auto"/>
          </w:rPr>
          <w:t>http://www.vodarne.eu/spolocnost/dodavatelia–e-faktury</w:t>
        </w:r>
      </w:hyperlink>
      <w:r w:rsidR="00FE1877">
        <w:rPr>
          <w:rFonts w:ascii="Calibri" w:eastAsia="Calibri" w:hAnsi="Calibri" w:cs="Times New Roman"/>
          <w:color w:val="auto"/>
          <w:sz w:val="22"/>
          <w:szCs w:val="22"/>
          <w:bdr w:val="none" w:sz="0" w:space="0" w:color="auto"/>
        </w:rPr>
        <w:t xml:space="preserve"> </w:t>
      </w:r>
      <w:r w:rsidR="00FE1877" w:rsidRPr="00FE1877">
        <w:rPr>
          <w:rFonts w:ascii="Calibri" w:eastAsia="Calibri" w:hAnsi="Calibri" w:cs="Times New Roman"/>
          <w:color w:val="auto"/>
          <w:sz w:val="22"/>
          <w:szCs w:val="22"/>
          <w:bdr w:val="none" w:sz="0" w:space="0" w:color="auto"/>
        </w:rPr>
        <w:t>súčasťou ktorých je vzor Dohody o elektronickom prijímaní faktúr.</w:t>
      </w:r>
    </w:p>
    <w:p w14:paraId="38F83BCB"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Každá faktúra </w:t>
      </w:r>
      <w:r w:rsidRPr="004F63AD">
        <w:rPr>
          <w:rFonts w:ascii="Calibri" w:eastAsia="Times New Roman" w:hAnsi="Calibri" w:cs="Times New Roman"/>
          <w:color w:val="auto"/>
          <w:sz w:val="22"/>
          <w:szCs w:val="22"/>
          <w:bdr w:val="none" w:sz="0" w:space="0" w:color="auto"/>
        </w:rPr>
        <w:t>musí obsahovať okrem náležitostí podľa §74 zákona č. 222/2004 Z. z. o dani z pridanej hodnoty</w:t>
      </w:r>
      <w:r w:rsidR="00DF161A" w:rsidRPr="004F63AD">
        <w:rPr>
          <w:rFonts w:ascii="Calibri" w:eastAsia="Times New Roman" w:hAnsi="Calibri" w:cs="Times New Roman"/>
          <w:color w:val="auto"/>
          <w:sz w:val="22"/>
          <w:szCs w:val="22"/>
          <w:bdr w:val="none" w:sz="0" w:space="0" w:color="auto"/>
        </w:rPr>
        <w:t>, zákona č. 431/2002 Z. z. o účtovníctve a zákona č. 513/1991 Z. z. Obchodný zákonník</w:t>
      </w:r>
      <w:r w:rsidRPr="004F63AD">
        <w:rPr>
          <w:rFonts w:ascii="Calibri" w:eastAsia="Times New Roman" w:hAnsi="Calibri" w:cs="Times New Roman"/>
          <w:color w:val="auto"/>
          <w:sz w:val="22"/>
          <w:szCs w:val="22"/>
          <w:bdr w:val="none" w:sz="0" w:space="0" w:color="auto"/>
        </w:rPr>
        <w:t xml:space="preserve"> aj:</w:t>
      </w:r>
    </w:p>
    <w:p w14:paraId="261A9C16"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contextualSpacing/>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číslo zmluvy</w:t>
      </w:r>
    </w:p>
    <w:p w14:paraId="65E2BA74"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deň splatnosti</w:t>
      </w:r>
    </w:p>
    <w:p w14:paraId="4617D266"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označenie peňažného ústavu a číslo účtu, na ktorý sa má platiť</w:t>
      </w:r>
    </w:p>
    <w:p w14:paraId="1AEF803A"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fakturovanú čiastku bez DPH, DPH a celkom, </w:t>
      </w:r>
    </w:p>
    <w:p w14:paraId="7116FD7F"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i</w:t>
      </w:r>
      <w:r w:rsidRPr="004F63AD">
        <w:rPr>
          <w:rFonts w:ascii="Calibri" w:eastAsia="Times New Roman" w:hAnsi="Calibri" w:cs="Times New Roman"/>
          <w:color w:val="auto"/>
          <w:sz w:val="22"/>
          <w:szCs w:val="22"/>
          <w:bdr w:val="none" w:sz="0" w:space="0" w:color="auto"/>
        </w:rPr>
        <w:t>nformáciu o odpočítaní zádržného a informáciu o sume k úhrade, a</w:t>
      </w:r>
    </w:p>
    <w:p w14:paraId="1A07D578" w14:textId="77777777" w:rsidR="00F21F08" w:rsidRPr="004F63AD" w:rsidRDefault="00F21F08" w:rsidP="00177AA0">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5670"/>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pečiatku a podpis oprávnenej osoby</w:t>
      </w:r>
    </w:p>
    <w:p w14:paraId="39951876" w14:textId="77777777" w:rsidR="00F21F08" w:rsidRPr="004F63AD"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7D845BA" w14:textId="77777777" w:rsidR="00F21F08" w:rsidRPr="004F63AD" w:rsidRDefault="00F21F08" w:rsidP="00177AA0">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EF7C8C3"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DDB2A9"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1BE4B9"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F225344"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2E12B2C"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3421E29"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A8BE961" w14:textId="77777777" w:rsidR="00F21F08" w:rsidRPr="004F63AD" w:rsidRDefault="00F21F08" w:rsidP="00177AA0">
      <w:pPr>
        <w:numPr>
          <w:ilvl w:val="1"/>
          <w:numId w:val="94"/>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48509F3"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EDB95B4" w14:textId="77777777" w:rsidR="00F21F08" w:rsidRPr="004F63AD" w:rsidRDefault="00F21F08" w:rsidP="00177AA0">
      <w:pPr>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90AFFD9"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605D910"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64FB41"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207A82F"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ACBD610"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8DFE620" w14:textId="77777777" w:rsidR="00F21F08" w:rsidRPr="004F63AD" w:rsidRDefault="00F21F08" w:rsidP="00177AA0">
      <w:pPr>
        <w:numPr>
          <w:ilvl w:val="1"/>
          <w:numId w:val="8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08C29F2"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7C321E53"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9C24832"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D586B53"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41A1BBA"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8A6A0D6"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750BA9" w14:textId="77777777" w:rsidR="00F21F08" w:rsidRPr="004F63AD" w:rsidRDefault="00F21F08" w:rsidP="00177AA0">
      <w:pPr>
        <w:numPr>
          <w:ilvl w:val="0"/>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244D04AC"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39B90FC1"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0B9E2DB7"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4E4C8DB6"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69E55CDA"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1F27F9F4" w14:textId="77777777" w:rsidR="00F21F08" w:rsidRPr="004F63AD" w:rsidRDefault="00F21F08" w:rsidP="00177AA0">
      <w:pPr>
        <w:numPr>
          <w:ilvl w:val="1"/>
          <w:numId w:val="96"/>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vanish/>
          <w:color w:val="auto"/>
          <w:sz w:val="22"/>
          <w:szCs w:val="22"/>
          <w:bdr w:val="none" w:sz="0" w:space="0" w:color="auto"/>
        </w:rPr>
      </w:pPr>
    </w:p>
    <w:p w14:paraId="5BACC88D" w14:textId="738B2243"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Zhotoviteľ musí svoje práce vyúčtovať overiteľným spôsobom. Faktúry musia byť zostavené prehľadne, pričom sa musí dodržiavať poradie položiek a označenie, ktoré je v súlade s oceneným výkazom výmer podľa zmluvy. Súčasťou každej faktúry je ocenený výkaz výmer v dvoch vyhotoveniach, jedenkrát v písomnej listinnej forme a jedenkrát v elektronickej forme vo formáte excel</w:t>
      </w:r>
      <w:r w:rsidR="00F701FB">
        <w:rPr>
          <w:rFonts w:ascii="Calibri" w:eastAsia="Calibri" w:hAnsi="Calibri" w:cs="Times New Roman"/>
          <w:color w:val="auto"/>
          <w:sz w:val="22"/>
          <w:szCs w:val="22"/>
          <w:bdr w:val="none" w:sz="0" w:space="0" w:color="auto"/>
        </w:rPr>
        <w:t xml:space="preserve"> na USB nosiči</w:t>
      </w:r>
      <w:r w:rsidRPr="004F63AD">
        <w:rPr>
          <w:rFonts w:ascii="Calibri" w:eastAsia="Calibri" w:hAnsi="Calibri" w:cs="Times New Roman"/>
          <w:color w:val="auto"/>
          <w:sz w:val="22"/>
          <w:szCs w:val="22"/>
          <w:bdr w:val="none" w:sz="0" w:space="0" w:color="auto"/>
        </w:rPr>
        <w:t>.</w:t>
      </w:r>
    </w:p>
    <w:p w14:paraId="0E96AAEF"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V prípade, že faktúra nebude obsahovať náležitosti uvedené v tejto zmluve, objednávateľ je oprávnený vrátiť ju zhotoviteľovi na doplnenie. V takom prípade sa preruší plynutie lehoty splatnosti a nová lehota splatnosti 60 dní začne plynúť doručením opravenej faktúry objednávateľovi.</w:t>
      </w:r>
    </w:p>
    <w:p w14:paraId="452840E8"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Zhotoviteľ zodpovedá za správnosť a úplnosť každej faktúry.</w:t>
      </w:r>
    </w:p>
    <w:p w14:paraId="344ED2F5"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Platby za vykonané práce nemajú vplyv na záruky poskytované zhotoviteľom a neplatia ako doklad o prevzatí diela.</w:t>
      </w:r>
    </w:p>
    <w:p w14:paraId="4EFFD034"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Objednávateľ sa zaväzuje, že po obdržaní faktúry bezodkladne skontroluje všetky náležitosti faktúry.</w:t>
      </w:r>
    </w:p>
    <w:p w14:paraId="46E33481" w14:textId="77777777" w:rsidR="00F21F08" w:rsidRPr="004F63AD"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Prílohou každej faktúry bude:</w:t>
      </w:r>
    </w:p>
    <w:p w14:paraId="15621BFF" w14:textId="77777777" w:rsidR="00F21F08" w:rsidRPr="004F63AD"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súpis vykonaných prác odsúhlasený stavebným dozorom a určeným zamestnancom objednávateľa,</w:t>
      </w:r>
    </w:p>
    <w:p w14:paraId="6FD8C506" w14:textId="77777777" w:rsidR="00F21F08" w:rsidRPr="004F63AD"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fotografie dokumentujúce postup, výkresy a iné doklady, ktoré sú potrebné pre preukázanie druhu a rozsahu práce</w:t>
      </w:r>
      <w:r w:rsidR="0017679D" w:rsidRPr="004F63AD">
        <w:rPr>
          <w:rFonts w:ascii="Calibri" w:eastAsia="Calibri" w:hAnsi="Calibri" w:cs="Times New Roman"/>
          <w:color w:val="auto"/>
          <w:sz w:val="22"/>
          <w:szCs w:val="22"/>
          <w:bdr w:val="none" w:sz="0" w:space="0" w:color="auto"/>
        </w:rPr>
        <w:t>,</w:t>
      </w:r>
    </w:p>
    <w:p w14:paraId="6A0B6AA4" w14:textId="77777777" w:rsidR="00F21F08" w:rsidRPr="004F63AD"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porovnanie skutočného a plánovaného postupu prác,</w:t>
      </w:r>
    </w:p>
    <w:p w14:paraId="53071255" w14:textId="77777777" w:rsidR="00F21F08" w:rsidRPr="004F63AD" w:rsidRDefault="00F21F08"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výsledky predpísaných a úspešne vykonaných skúšok, </w:t>
      </w:r>
    </w:p>
    <w:p w14:paraId="51573147" w14:textId="6513A56B" w:rsidR="00F21F08" w:rsidRPr="004F63AD" w:rsidRDefault="002F1310"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vyhovujúci zápis o tlakovej skúške </w:t>
      </w:r>
      <w:r w:rsidR="00F657E6">
        <w:rPr>
          <w:rFonts w:ascii="Calibri" w:eastAsia="Calibri" w:hAnsi="Calibri" w:cs="Times New Roman"/>
          <w:color w:val="auto"/>
          <w:sz w:val="22"/>
          <w:szCs w:val="22"/>
          <w:bdr w:val="none" w:sz="0" w:space="0" w:color="auto"/>
        </w:rPr>
        <w:t xml:space="preserve">a skúške vodotesnosti potrubia </w:t>
      </w:r>
      <w:r w:rsidRPr="004F63AD">
        <w:rPr>
          <w:rFonts w:ascii="Calibri" w:eastAsia="Calibri" w:hAnsi="Calibri" w:cs="Times New Roman"/>
          <w:color w:val="auto"/>
          <w:sz w:val="22"/>
          <w:szCs w:val="22"/>
          <w:bdr w:val="none" w:sz="0" w:space="0" w:color="auto"/>
        </w:rPr>
        <w:t xml:space="preserve">v zmysle </w:t>
      </w:r>
      <w:r w:rsidR="00F657E6">
        <w:rPr>
          <w:rFonts w:ascii="Calibri" w:hAnsi="Calibri" w:cs="Calibri"/>
          <w:bCs/>
          <w:color w:val="auto"/>
          <w:sz w:val="22"/>
          <w:szCs w:val="22"/>
          <w:lang w:eastAsia="en-US"/>
        </w:rPr>
        <w:t xml:space="preserve">príslušných </w:t>
      </w:r>
      <w:r w:rsidR="00F657E6">
        <w:rPr>
          <w:rFonts w:ascii="Calibri" w:eastAsia="Calibri" w:hAnsi="Calibri" w:cs="Times New Roman"/>
          <w:color w:val="auto"/>
          <w:sz w:val="22"/>
          <w:szCs w:val="22"/>
          <w:bdr w:val="none" w:sz="0" w:space="0" w:color="auto"/>
        </w:rPr>
        <w:t>platných noriem</w:t>
      </w:r>
      <w:r w:rsidR="00D128E0" w:rsidRPr="004F63AD">
        <w:rPr>
          <w:rFonts w:ascii="Calibri" w:eastAsia="Calibri" w:hAnsi="Calibri" w:cs="Times New Roman"/>
          <w:color w:val="auto"/>
          <w:sz w:val="22"/>
          <w:szCs w:val="22"/>
          <w:bdr w:val="none" w:sz="0" w:space="0" w:color="auto"/>
        </w:rPr>
        <w:t>,</w:t>
      </w:r>
      <w:r w:rsidR="00D84D4D" w:rsidRPr="004F63AD">
        <w:rPr>
          <w:rFonts w:ascii="Calibri" w:eastAsia="Calibri" w:hAnsi="Calibri" w:cs="Times New Roman"/>
          <w:color w:val="auto"/>
          <w:sz w:val="22"/>
          <w:szCs w:val="22"/>
          <w:bdr w:val="none" w:sz="0" w:space="0" w:color="auto"/>
        </w:rPr>
        <w:t xml:space="preserve"> </w:t>
      </w:r>
      <w:r w:rsidR="009A3076" w:rsidRPr="004F63AD">
        <w:rPr>
          <w:rFonts w:ascii="Calibri" w:eastAsia="Calibri" w:hAnsi="Calibri" w:cs="Times New Roman"/>
          <w:color w:val="auto"/>
          <w:sz w:val="22"/>
          <w:szCs w:val="22"/>
          <w:bdr w:val="none" w:sz="0" w:space="0" w:color="auto"/>
        </w:rPr>
        <w:t xml:space="preserve">ak sa príslušnej faktúry týka, </w:t>
      </w:r>
      <w:r w:rsidR="00D84D4D" w:rsidRPr="004F63AD">
        <w:rPr>
          <w:rFonts w:ascii="Calibri" w:eastAsia="Calibri" w:hAnsi="Calibri" w:cs="Times New Roman"/>
          <w:color w:val="auto"/>
          <w:sz w:val="22"/>
          <w:szCs w:val="22"/>
          <w:bdr w:val="none" w:sz="0" w:space="0" w:color="auto"/>
        </w:rPr>
        <w:t>a</w:t>
      </w:r>
    </w:p>
    <w:p w14:paraId="190A47F0" w14:textId="77777777" w:rsidR="00D84D4D" w:rsidRPr="004F63AD" w:rsidRDefault="00D84D4D" w:rsidP="00177AA0">
      <w:pPr>
        <w:numPr>
          <w:ilvl w:val="0"/>
          <w:numId w:val="101"/>
        </w:num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zápis o skúške vodotesnosti </w:t>
      </w:r>
      <w:r w:rsidR="004C6B6B" w:rsidRPr="004F63AD">
        <w:rPr>
          <w:rFonts w:ascii="Calibri" w:eastAsia="Calibri" w:hAnsi="Calibri" w:cs="Times New Roman"/>
          <w:color w:val="auto"/>
          <w:sz w:val="22"/>
          <w:szCs w:val="22"/>
          <w:bdr w:val="none" w:sz="0" w:space="0" w:color="auto"/>
        </w:rPr>
        <w:t>nádrží</w:t>
      </w:r>
      <w:r w:rsidRPr="004F63AD">
        <w:rPr>
          <w:rFonts w:ascii="Calibri" w:eastAsia="Calibri" w:hAnsi="Calibri" w:cs="Times New Roman"/>
          <w:color w:val="auto"/>
          <w:sz w:val="22"/>
          <w:szCs w:val="22"/>
          <w:bdr w:val="none" w:sz="0" w:space="0" w:color="auto"/>
        </w:rPr>
        <w:t xml:space="preserve"> s kladným výsledkom, ak sa príslušnej faktúry týka.</w:t>
      </w:r>
    </w:p>
    <w:p w14:paraId="3A767F2E" w14:textId="06B63F25" w:rsidR="00F21F08" w:rsidRPr="004F63AD" w:rsidRDefault="000D2FE1"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Pr>
          <w:rFonts w:ascii="Calibri" w:eastAsia="Calibri" w:hAnsi="Calibri" w:cs="Times New Roman"/>
          <w:color w:val="auto"/>
          <w:sz w:val="22"/>
          <w:szCs w:val="22"/>
          <w:bdr w:val="none" w:sz="0" w:space="0" w:color="auto"/>
        </w:rPr>
        <w:t xml:space="preserve">Kópia tejto </w:t>
      </w:r>
      <w:r w:rsidR="00F21F08" w:rsidRPr="004F63AD">
        <w:rPr>
          <w:rFonts w:ascii="Calibri" w:eastAsia="Calibri" w:hAnsi="Calibri" w:cs="Times New Roman"/>
          <w:color w:val="auto"/>
          <w:sz w:val="22"/>
          <w:szCs w:val="22"/>
          <w:bdr w:val="none" w:sz="0" w:space="0" w:color="auto"/>
        </w:rPr>
        <w:t xml:space="preserve">zmluvy bude súčasťou prvej vystavenej a doručenej faktúry. V prípade prevzatia </w:t>
      </w:r>
      <w:r w:rsidR="00C33630">
        <w:rPr>
          <w:rFonts w:ascii="Calibri" w:eastAsia="Calibri" w:hAnsi="Calibri" w:cs="Times New Roman"/>
          <w:color w:val="auto"/>
          <w:sz w:val="22"/>
          <w:szCs w:val="22"/>
          <w:bdr w:val="none" w:sz="0" w:space="0" w:color="auto"/>
        </w:rPr>
        <w:t xml:space="preserve">príslušnej etapy </w:t>
      </w:r>
      <w:r w:rsidR="00F21F08" w:rsidRPr="004F63AD">
        <w:rPr>
          <w:rFonts w:ascii="Calibri" w:eastAsia="Calibri" w:hAnsi="Calibri" w:cs="Times New Roman"/>
          <w:color w:val="auto"/>
          <w:sz w:val="22"/>
          <w:szCs w:val="22"/>
          <w:bdr w:val="none" w:sz="0" w:space="0" w:color="auto"/>
        </w:rPr>
        <w:t>diela ako celku, súčasťou faktúry bude okrem uvedeného</w:t>
      </w:r>
      <w:r w:rsidR="00C33630">
        <w:rPr>
          <w:rFonts w:ascii="Calibri" w:eastAsia="Calibri" w:hAnsi="Calibri" w:cs="Times New Roman"/>
          <w:color w:val="auto"/>
          <w:sz w:val="22"/>
          <w:szCs w:val="22"/>
          <w:bdr w:val="none" w:sz="0" w:space="0" w:color="auto"/>
        </w:rPr>
        <w:t xml:space="preserve"> príslušný</w:t>
      </w:r>
      <w:r w:rsidR="00F21F08" w:rsidRPr="004F63AD">
        <w:rPr>
          <w:rFonts w:ascii="Calibri" w:eastAsia="Calibri" w:hAnsi="Calibri" w:cs="Times New Roman"/>
          <w:color w:val="auto"/>
          <w:sz w:val="22"/>
          <w:szCs w:val="22"/>
          <w:bdr w:val="none" w:sz="0" w:space="0" w:color="auto"/>
        </w:rPr>
        <w:t xml:space="preserve"> preberací protokol podpísaný stavebným dozorom a určeným zástupcom objednávateľa.</w:t>
      </w:r>
    </w:p>
    <w:p w14:paraId="6EF9DC01" w14:textId="77777777" w:rsidR="00D128E0" w:rsidRPr="004F63AD" w:rsidRDefault="00D128E0"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Konečná faktúra na technologickú časť bude, za účelom zaradenia do DM, rozpísaná podľa klasifikácie produkcie.</w:t>
      </w:r>
    </w:p>
    <w:p w14:paraId="0279F978" w14:textId="73882DD4" w:rsidR="00F21F08" w:rsidRPr="00F5619E"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t xml:space="preserve">Zmluvné strany sa dohodli, že objednávateľ zadrží z každej vystavenej a doručenej faktúry 10% (ďalej len „zádržné“). 50% zádržného bude uhradené objednávateľom zhotoviteľovi po podpise </w:t>
      </w:r>
      <w:r w:rsidRPr="004F63AD">
        <w:rPr>
          <w:rFonts w:ascii="Calibri" w:eastAsia="Calibri" w:hAnsi="Calibri" w:cs="Times New Roman"/>
          <w:color w:val="auto"/>
          <w:sz w:val="22"/>
          <w:szCs w:val="22"/>
          <w:bdr w:val="none" w:sz="0" w:space="0" w:color="auto"/>
        </w:rPr>
        <w:lastRenderedPageBreak/>
        <w:t>pr</w:t>
      </w:r>
      <w:r w:rsidRPr="008A36E5">
        <w:rPr>
          <w:rFonts w:ascii="Calibri" w:eastAsia="Calibri" w:hAnsi="Calibri" w:cs="Times New Roman"/>
          <w:color w:val="auto"/>
          <w:sz w:val="22"/>
          <w:szCs w:val="22"/>
          <w:bdr w:val="none" w:sz="0" w:space="0" w:color="auto"/>
        </w:rPr>
        <w:t xml:space="preserve">eberacieho protokolu </w:t>
      </w:r>
      <w:r w:rsidR="00835D64" w:rsidRPr="008A36E5">
        <w:rPr>
          <w:rFonts w:ascii="Calibri" w:eastAsia="Times New Roman" w:hAnsi="Calibri" w:cs="Times New Roman"/>
          <w:color w:val="auto"/>
          <w:sz w:val="22"/>
          <w:szCs w:val="22"/>
          <w:bdr w:val="none" w:sz="0" w:space="0" w:color="auto"/>
        </w:rPr>
        <w:t xml:space="preserve">pre II. etapu diela v zmysle POV </w:t>
      </w:r>
      <w:r w:rsidRPr="008A36E5">
        <w:rPr>
          <w:rFonts w:ascii="Calibri" w:eastAsia="Calibri" w:hAnsi="Calibri" w:cs="Times New Roman"/>
          <w:color w:val="auto"/>
          <w:sz w:val="22"/>
          <w:szCs w:val="22"/>
          <w:bdr w:val="none" w:sz="0" w:space="0" w:color="auto"/>
        </w:rPr>
        <w:t>do 60 dní odo dňa doručenia žiadosti o uvoľnenie 50 % zádržného, pr</w:t>
      </w:r>
      <w:r w:rsidRPr="009C6AB4">
        <w:rPr>
          <w:rFonts w:ascii="Calibri" w:eastAsia="Calibri" w:hAnsi="Calibri" w:cs="Times New Roman"/>
          <w:color w:val="auto"/>
          <w:sz w:val="22"/>
          <w:szCs w:val="22"/>
          <w:bdr w:val="none" w:sz="0" w:space="0" w:color="auto"/>
        </w:rPr>
        <w:t xml:space="preserve">ičom súčasťou žiadosti bude </w:t>
      </w:r>
      <w:r w:rsidR="00835D64" w:rsidRPr="009C6AB4">
        <w:rPr>
          <w:rFonts w:ascii="Calibri" w:eastAsia="Calibri" w:hAnsi="Calibri" w:cs="Times New Roman"/>
          <w:color w:val="auto"/>
          <w:sz w:val="22"/>
          <w:szCs w:val="22"/>
          <w:bdr w:val="none" w:sz="0" w:space="0" w:color="auto"/>
        </w:rPr>
        <w:t xml:space="preserve">tento </w:t>
      </w:r>
      <w:r w:rsidRPr="009C6AB4">
        <w:rPr>
          <w:rFonts w:ascii="Calibri" w:eastAsia="Calibri" w:hAnsi="Calibri" w:cs="Times New Roman"/>
          <w:color w:val="auto"/>
          <w:sz w:val="22"/>
          <w:szCs w:val="22"/>
          <w:bdr w:val="none" w:sz="0" w:space="0" w:color="auto"/>
        </w:rPr>
        <w:t>preberací protokol s vyznačením vád a nedorobkov nebrániacich v riadnom užívaní diela.</w:t>
      </w:r>
      <w:r w:rsidR="00835D64" w:rsidRPr="00F5619E">
        <w:rPr>
          <w:rFonts w:ascii="Calibri" w:eastAsia="Calibri" w:hAnsi="Calibri" w:cs="Times New Roman"/>
          <w:color w:val="auto"/>
          <w:sz w:val="22"/>
          <w:szCs w:val="22"/>
          <w:bdr w:val="none" w:sz="0" w:space="0" w:color="auto"/>
        </w:rPr>
        <w:t xml:space="preserve"> </w:t>
      </w:r>
    </w:p>
    <w:p w14:paraId="1C6421AD" w14:textId="5EBBB388" w:rsidR="00F21F08" w:rsidRPr="008A36E5" w:rsidRDefault="00F21F08" w:rsidP="009A3076">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BD3C1D">
        <w:rPr>
          <w:rFonts w:ascii="Calibri" w:eastAsia="Calibri" w:hAnsi="Calibri" w:cs="Times New Roman"/>
          <w:color w:val="auto"/>
          <w:sz w:val="22"/>
          <w:szCs w:val="22"/>
          <w:bdr w:val="none" w:sz="0" w:space="0" w:color="auto"/>
        </w:rPr>
        <w:t xml:space="preserve">Po obdŕžaní preberacieho protokolu </w:t>
      </w:r>
      <w:r w:rsidR="00835D64" w:rsidRPr="00BD3C1D">
        <w:rPr>
          <w:rFonts w:ascii="Calibri" w:eastAsia="Times New Roman" w:hAnsi="Calibri" w:cs="Times New Roman"/>
          <w:color w:val="auto"/>
          <w:sz w:val="22"/>
          <w:szCs w:val="22"/>
          <w:bdr w:val="none" w:sz="0" w:space="0" w:color="auto"/>
        </w:rPr>
        <w:t xml:space="preserve">pre II. etapu diela v zmysle POV </w:t>
      </w:r>
      <w:r w:rsidRPr="00BD3C1D">
        <w:rPr>
          <w:rFonts w:ascii="Calibri" w:eastAsia="Calibri" w:hAnsi="Calibri" w:cs="Times New Roman"/>
          <w:color w:val="auto"/>
          <w:sz w:val="22"/>
          <w:szCs w:val="22"/>
          <w:bdr w:val="none" w:sz="0" w:space="0" w:color="auto"/>
        </w:rPr>
        <w:t xml:space="preserve">zhotoviteľ doručí objednávateľovi platnú a účinnú zábezpeku na zadržané platby (bankovú záruku) vo forme a od inštitúcie odsúhlasenej objednávateľom vo výške zostatku zádržného (50% zádržného) a objednávateľ po obdržaní tejto zábezpeky vyplatí zhotoviteľovi zostatok zádržného, na ktoré sa zábezpeka vzťahuje. Poskytnutie bankovej záruky na zadržané platby sa musí riadiť ustanoveniami § 313 a násl. zákona č. 513/1991 Zb. Obchodný zákonník v znení neskorších predpisov. Zhotoviteľ zabezpečí, aby zábezpeka bola platná a účinná až do </w:t>
      </w:r>
      <w:r w:rsidR="005826D9" w:rsidRPr="00BD3C1D">
        <w:rPr>
          <w:rFonts w:ascii="Calibri" w:eastAsia="Calibri" w:hAnsi="Calibri" w:cs="Times New Roman"/>
          <w:color w:val="auto"/>
          <w:sz w:val="22"/>
          <w:szCs w:val="22"/>
          <w:bdr w:val="none" w:sz="0" w:space="0" w:color="auto"/>
        </w:rPr>
        <w:t>uplynutia lehoty 12 mesiacov odo dňa podpisu preberacieho protokolu pre II. etapu diela.</w:t>
      </w:r>
      <w:r w:rsidRPr="00BD3C1D">
        <w:rPr>
          <w:rFonts w:ascii="Calibri" w:eastAsia="Calibri" w:hAnsi="Calibri" w:cs="Times New Roman"/>
          <w:color w:val="auto"/>
          <w:sz w:val="22"/>
          <w:szCs w:val="22"/>
          <w:bdr w:val="none" w:sz="0" w:space="0" w:color="auto"/>
        </w:rPr>
        <w:t xml:space="preserve"> Objednávateľ vráti zábezpeku pre zadržané platby zhotoviteľovi do 21 dní od obdržania </w:t>
      </w:r>
      <w:r w:rsidR="005826D9" w:rsidRPr="00BD3C1D">
        <w:rPr>
          <w:rFonts w:ascii="Calibri" w:eastAsia="Calibri" w:hAnsi="Calibri" w:cs="Times New Roman"/>
          <w:color w:val="auto"/>
          <w:sz w:val="22"/>
          <w:szCs w:val="22"/>
          <w:bdr w:val="none" w:sz="0" w:space="0" w:color="auto"/>
        </w:rPr>
        <w:t>žiadosti o vrátenie zábezpeky v zmysle uvedeného.</w:t>
      </w:r>
    </w:p>
    <w:p w14:paraId="486C9C5A" w14:textId="77777777" w:rsidR="00F21F08" w:rsidRPr="008A36E5" w:rsidRDefault="00F21F08" w:rsidP="00177AA0">
      <w:pPr>
        <w:numPr>
          <w:ilvl w:val="1"/>
          <w:numId w:val="92"/>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Calibri" w:hAnsi="Calibri" w:cs="Times New Roman"/>
          <w:color w:val="auto"/>
          <w:sz w:val="22"/>
          <w:szCs w:val="22"/>
          <w:bdr w:val="none" w:sz="0" w:space="0" w:color="auto"/>
        </w:rPr>
      </w:pPr>
      <w:r w:rsidRPr="008A36E5">
        <w:rPr>
          <w:rFonts w:ascii="Calibri" w:eastAsia="Calibri" w:hAnsi="Calibri" w:cs="Times New Roman"/>
          <w:color w:val="auto"/>
          <w:sz w:val="22"/>
          <w:szCs w:val="22"/>
          <w:bdr w:val="none" w:sz="0" w:space="0" w:color="auto"/>
        </w:rPr>
        <w:t xml:space="preserve">Faktúra bude doručená na adresu: </w:t>
      </w:r>
      <w:r w:rsidRPr="008A36E5">
        <w:rPr>
          <w:rFonts w:ascii="Calibri" w:eastAsia="Calibri" w:hAnsi="Calibri" w:cs="Times New Roman"/>
          <w:b/>
          <w:bCs/>
          <w:color w:val="auto"/>
          <w:sz w:val="22"/>
          <w:szCs w:val="22"/>
          <w:bdr w:val="none" w:sz="0" w:space="0" w:color="auto"/>
        </w:rPr>
        <w:t>Východoslovenská vodárenská spoločnosť, a.s., GR Košice, Komenského 50, 042 48 Košice</w:t>
      </w:r>
      <w:r w:rsidRPr="008A36E5">
        <w:rPr>
          <w:rFonts w:ascii="Calibri" w:eastAsia="Calibri" w:hAnsi="Calibri" w:cs="Times New Roman"/>
          <w:color w:val="auto"/>
          <w:sz w:val="22"/>
          <w:szCs w:val="22"/>
          <w:bdr w:val="none" w:sz="0" w:space="0" w:color="auto"/>
        </w:rPr>
        <w:t>.</w:t>
      </w:r>
    </w:p>
    <w:p w14:paraId="09B7038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Calibri" w:hAnsi="Calibri" w:cs="Times New Roman"/>
          <w:color w:val="auto"/>
          <w:sz w:val="20"/>
          <w:szCs w:val="20"/>
          <w:bdr w:val="none" w:sz="0" w:space="0" w:color="auto"/>
        </w:rPr>
      </w:pPr>
    </w:p>
    <w:p w14:paraId="4D0E71C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VIII.</w:t>
      </w:r>
    </w:p>
    <w:p w14:paraId="3E2F100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Povinnosti zmluvných strán</w:t>
      </w:r>
    </w:p>
    <w:p w14:paraId="2E8662EA"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Pri plnení predmetu tejto zmluvy sa zhotoviteľ zaväzuje dodržiavať všeobecne záväzné predpisy, technické normy, dojednania tejto zmluvy a bude rešpektovať pokyny objednávateľa</w:t>
      </w:r>
      <w:r w:rsidR="00EC1F4E" w:rsidRPr="004F63AD">
        <w:rPr>
          <w:rFonts w:ascii="Calibri" w:eastAsia="Times New Roman" w:hAnsi="Calibri" w:cs="Times New Roman"/>
          <w:color w:val="auto"/>
          <w:sz w:val="22"/>
          <w:szCs w:val="22"/>
          <w:bdr w:val="none" w:sz="0" w:space="0" w:color="auto"/>
        </w:rPr>
        <w:t xml:space="preserve"> a stavebného dozora</w:t>
      </w:r>
      <w:r w:rsidRPr="004F63AD">
        <w:rPr>
          <w:rFonts w:ascii="Calibri" w:eastAsia="Times New Roman" w:hAnsi="Calibri" w:cs="Times New Roman"/>
          <w:color w:val="auto"/>
          <w:sz w:val="22"/>
          <w:szCs w:val="22"/>
          <w:bdr w:val="none" w:sz="0" w:space="0" w:color="auto"/>
        </w:rPr>
        <w:t>. Plnenia povinností vyplývajúcich z právnych predpisov donucovacej povahy a zo záväzných rozhodnutí, stanovísk alebo iných opatrení orgánov verejnej moci majú v prípade rozporu s povinnosťami zhotoviteľa vždy prednosť.</w:t>
      </w:r>
    </w:p>
    <w:p w14:paraId="748D6F57"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Zodpovednou osobou k riešeniu otázok spojených so zhotovením diela a zaisteniu koordinácie prác za zhotoviteľa sú kľúčoví špecialisti uvedený v Prílohe č. 5 v závislosti od ich funkcie a potrieb objednávateľa. </w:t>
      </w:r>
      <w:r w:rsidR="00D128E0" w:rsidRPr="004F63AD">
        <w:rPr>
          <w:rFonts w:ascii="Calibri" w:eastAsia="Times New Roman" w:hAnsi="Calibri" w:cs="Times New Roman"/>
          <w:color w:val="auto"/>
          <w:sz w:val="22"/>
          <w:szCs w:val="22"/>
          <w:bdr w:val="none" w:sz="0" w:space="0" w:color="auto"/>
        </w:rPr>
        <w:t>Na mieste vykonávania diela (stavenisku) musí byť prítomný vždy aspoň jeden z nominovaných stavbyvedúcich alebo hlavný stavbyvedúci.</w:t>
      </w:r>
      <w:r w:rsidRPr="004F63AD">
        <w:rPr>
          <w:rFonts w:ascii="Calibri" w:eastAsia="Times New Roman" w:hAnsi="Calibri" w:cs="Times New Roman"/>
          <w:color w:val="auto"/>
          <w:sz w:val="22"/>
          <w:szCs w:val="22"/>
          <w:bdr w:val="none" w:sz="0" w:space="0" w:color="auto"/>
        </w:rPr>
        <w:t xml:space="preserve"> Hlavný stavbyvedúci musí mať všetky právomoci od zhotoviteľa potrebné na to, aby mohol konať v mene zhotoviteľa podľa zmluvy.</w:t>
      </w:r>
    </w:p>
    <w:p w14:paraId="70F54F9E" w14:textId="662F1F88"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najneskôr do prevzatia staveniska preukázať uzatvorenie poistnej zmluvy na zodpovednosť za škodu spôsobenú pri výkone svojej činnosti (všeobecnú) a zároveň poistnej zmluvy na poistenie stavby (diela). </w:t>
      </w:r>
      <w:r w:rsidR="00D472B4" w:rsidRPr="004F63AD">
        <w:rPr>
          <w:rFonts w:ascii="Calibri" w:eastAsia="Times New Roman" w:hAnsi="Calibri" w:cs="Times New Roman"/>
          <w:color w:val="auto"/>
          <w:sz w:val="22"/>
          <w:szCs w:val="22"/>
          <w:bdr w:val="none" w:sz="0" w:space="0" w:color="auto"/>
        </w:rPr>
        <w:t>Poistná zmluva na poistenie stavby (diela)</w:t>
      </w:r>
      <w:r w:rsidRPr="004F63AD">
        <w:rPr>
          <w:rFonts w:ascii="Calibri" w:eastAsia="Times New Roman" w:hAnsi="Calibri" w:cs="Times New Roman"/>
          <w:color w:val="auto"/>
          <w:sz w:val="22"/>
          <w:szCs w:val="22"/>
          <w:bdr w:val="none" w:sz="0" w:space="0" w:color="auto"/>
        </w:rPr>
        <w:t xml:space="preserve"> </w:t>
      </w:r>
      <w:r w:rsidR="00D72316">
        <w:rPr>
          <w:rFonts w:ascii="Calibri" w:eastAsia="Times New Roman" w:hAnsi="Calibri" w:cs="Times New Roman"/>
          <w:color w:val="auto"/>
          <w:sz w:val="22"/>
          <w:szCs w:val="22"/>
          <w:bdr w:val="none" w:sz="0" w:space="0" w:color="auto"/>
        </w:rPr>
        <w:t xml:space="preserve">aj poistná </w:t>
      </w:r>
      <w:r w:rsidR="00D72316" w:rsidRPr="004F63AD">
        <w:rPr>
          <w:rFonts w:ascii="Calibri" w:eastAsia="Times New Roman" w:hAnsi="Calibri" w:cs="Times New Roman"/>
          <w:color w:val="auto"/>
          <w:sz w:val="22"/>
          <w:szCs w:val="22"/>
          <w:bdr w:val="none" w:sz="0" w:space="0" w:color="auto"/>
        </w:rPr>
        <w:t xml:space="preserve">zmluva na poistenie </w:t>
      </w:r>
      <w:r w:rsidR="00D72316" w:rsidRPr="008A36E5">
        <w:rPr>
          <w:rFonts w:ascii="Calibri" w:eastAsia="Times New Roman" w:hAnsi="Calibri" w:cs="Times New Roman"/>
          <w:color w:val="auto"/>
          <w:sz w:val="22"/>
          <w:szCs w:val="22"/>
          <w:bdr w:val="none" w:sz="0" w:space="0" w:color="auto"/>
        </w:rPr>
        <w:t xml:space="preserve">zodpovednosti za škodu spôsobenú pri výkone svojej činnosti </w:t>
      </w:r>
      <w:r w:rsidRPr="008A36E5">
        <w:rPr>
          <w:rFonts w:ascii="Calibri" w:eastAsia="Times New Roman" w:hAnsi="Calibri" w:cs="Times New Roman"/>
          <w:color w:val="auto"/>
          <w:sz w:val="22"/>
          <w:szCs w:val="22"/>
          <w:bdr w:val="none" w:sz="0" w:space="0" w:color="auto"/>
        </w:rPr>
        <w:t xml:space="preserve">musí byť uzatvorená minimálne vo výške celkovej ceny diela bez DPH určenej v tejto zmluve a zároveň je zhotoviteľ povinný udržiavať poistenie stavby (diela) </w:t>
      </w:r>
      <w:r w:rsidR="008A36E5" w:rsidRPr="008A36E5">
        <w:rPr>
          <w:rFonts w:ascii="Calibri" w:eastAsia="Times New Roman" w:hAnsi="Calibri" w:cs="Times New Roman"/>
          <w:color w:val="auto"/>
          <w:sz w:val="22"/>
          <w:szCs w:val="22"/>
          <w:bdr w:val="none" w:sz="0" w:space="0" w:color="auto"/>
        </w:rPr>
        <w:t>a </w:t>
      </w:r>
      <w:r w:rsidR="008A36E5" w:rsidRPr="004848CF">
        <w:rPr>
          <w:rFonts w:ascii="Calibri" w:eastAsia="Times New Roman" w:hAnsi="Calibri" w:cs="Times New Roman"/>
          <w:color w:val="auto"/>
          <w:sz w:val="22"/>
          <w:szCs w:val="22"/>
          <w:bdr w:val="none" w:sz="0" w:space="0" w:color="auto"/>
        </w:rPr>
        <w:t xml:space="preserve">poistenie zodpovednosti za škodu spôsobenú pri výkone svojej činnosti </w:t>
      </w:r>
      <w:r w:rsidRPr="009C6AB4">
        <w:rPr>
          <w:rFonts w:ascii="Calibri" w:eastAsia="Times New Roman" w:hAnsi="Calibri" w:cs="Times New Roman"/>
          <w:color w:val="auto"/>
          <w:sz w:val="22"/>
          <w:szCs w:val="22"/>
          <w:bdr w:val="none" w:sz="0" w:space="0" w:color="auto"/>
        </w:rPr>
        <w:t xml:space="preserve">v platnosti do podpisu preberacieho protokolu </w:t>
      </w:r>
      <w:r w:rsidR="00097B36" w:rsidRPr="009C6AB4">
        <w:rPr>
          <w:rFonts w:ascii="Calibri" w:eastAsia="Times New Roman" w:hAnsi="Calibri" w:cs="Times New Roman"/>
          <w:color w:val="auto"/>
          <w:sz w:val="22"/>
          <w:szCs w:val="22"/>
          <w:bdr w:val="none" w:sz="0" w:space="0" w:color="auto"/>
        </w:rPr>
        <w:t>pre II. etapu diela v zmysle POV</w:t>
      </w:r>
      <w:r w:rsidRPr="008A36E5">
        <w:rPr>
          <w:rFonts w:ascii="Calibri" w:eastAsia="Times New Roman" w:hAnsi="Calibri" w:cs="Times New Roman"/>
          <w:color w:val="auto"/>
          <w:sz w:val="22"/>
          <w:szCs w:val="22"/>
          <w:bdr w:val="none" w:sz="0" w:space="0" w:color="auto"/>
        </w:rPr>
        <w:t>. Poistenie diela sa musí vzťahovať minimálne na prípad poškodenia, zničenia, odcudzenia alebo</w:t>
      </w:r>
      <w:r w:rsidRPr="004F63AD">
        <w:rPr>
          <w:rFonts w:ascii="Calibri" w:eastAsia="Times New Roman" w:hAnsi="Calibri" w:cs="Times New Roman"/>
          <w:color w:val="auto"/>
          <w:sz w:val="22"/>
          <w:szCs w:val="22"/>
          <w:bdr w:val="none" w:sz="0" w:space="0" w:color="auto"/>
        </w:rPr>
        <w:t xml:space="preserve"> straty. Zhotoviteľ je povinný na požiadanie objednávateľa predložiť objednávateľovi platné poistné zmluvy a potvrdenky o platbách poisteného. Objednávateľ je oprávnený v súvislosti so žiadosťou poskytovateľa preskúmať poistenie majetku a súčasne určiť ďalšie podmienky takéhoto poistenia, ktoré zahŕňajú aj rozšírenie typu poistných rizík, pre ktoré sa poistenie vyžaduje. </w:t>
      </w:r>
    </w:p>
    <w:p w14:paraId="0DFC59B6"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w:t>
      </w:r>
      <w:r w:rsidRPr="004F63AD">
        <w:rPr>
          <w:rFonts w:ascii="Calibri" w:eastAsia="Times New Roman" w:hAnsi="Calibri" w:cs="Times New Roman"/>
          <w:bCs/>
          <w:color w:val="auto"/>
          <w:sz w:val="22"/>
          <w:szCs w:val="22"/>
          <w:bdr w:val="none" w:sz="0" w:space="0" w:color="auto"/>
        </w:rPr>
        <w:t>je povinný bezodkladne oznámiť objednávateľovi vznik poistnej udalosti a súvisiace informácie.</w:t>
      </w:r>
    </w:p>
    <w:p w14:paraId="250A5198"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najneskôr </w:t>
      </w:r>
      <w:r w:rsidR="00F64C8A" w:rsidRPr="004F63AD">
        <w:rPr>
          <w:rFonts w:ascii="Calibri" w:eastAsia="Times New Roman" w:hAnsi="Calibri" w:cs="Times New Roman"/>
          <w:color w:val="auto"/>
          <w:sz w:val="22"/>
          <w:szCs w:val="22"/>
          <w:bdr w:val="none" w:sz="0" w:space="0" w:color="auto"/>
        </w:rPr>
        <w:t>do 10 dní po prevzatí staveniska</w:t>
      </w:r>
      <w:r w:rsidRPr="004F63AD">
        <w:rPr>
          <w:rFonts w:ascii="Calibri" w:eastAsia="Times New Roman" w:hAnsi="Calibri" w:cs="Times New Roman"/>
          <w:color w:val="auto"/>
          <w:sz w:val="22"/>
          <w:szCs w:val="22"/>
          <w:bdr w:val="none" w:sz="0" w:space="0" w:color="auto"/>
        </w:rPr>
        <w:t xml:space="preserve"> predložiť záväzný Plán bezpečnosti a ochrany zdravia pri práci a ochrany pred požiarmi vypracovaný a odsúhlasený oprávneným bezpečnostným technikom, alebo autorizovaným bezpečnostným technikom v spolupráci s technikom požiarnej ochrany, alebo špecialistom požiarnej ochrany. </w:t>
      </w:r>
    </w:p>
    <w:p w14:paraId="17E8E9B8" w14:textId="76D41B8C" w:rsidR="00F21F08" w:rsidRPr="004F63AD" w:rsidRDefault="00F21F08" w:rsidP="001647DE">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bCs/>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najneskôr do </w:t>
      </w:r>
      <w:r w:rsidR="00F64C8A" w:rsidRPr="004F63AD">
        <w:rPr>
          <w:rFonts w:ascii="Calibri" w:eastAsia="Times New Roman" w:hAnsi="Calibri" w:cs="Times New Roman"/>
          <w:color w:val="auto"/>
          <w:sz w:val="22"/>
          <w:szCs w:val="22"/>
          <w:bdr w:val="none" w:sz="0" w:space="0" w:color="auto"/>
        </w:rPr>
        <w:t>10 dní po prevzatí</w:t>
      </w:r>
      <w:r w:rsidRPr="004F63AD">
        <w:rPr>
          <w:rFonts w:ascii="Calibri" w:eastAsia="Times New Roman" w:hAnsi="Calibri" w:cs="Times New Roman"/>
          <w:color w:val="auto"/>
          <w:sz w:val="22"/>
          <w:szCs w:val="22"/>
          <w:bdr w:val="none" w:sz="0" w:space="0" w:color="auto"/>
        </w:rPr>
        <w:t xml:space="preserve"> staveniska predložiť </w:t>
      </w:r>
      <w:r w:rsidRPr="004F63AD">
        <w:rPr>
          <w:rFonts w:ascii="Calibri" w:eastAsia="Times New Roman" w:hAnsi="Calibri" w:cs="Times New Roman"/>
          <w:bCs/>
          <w:color w:val="auto"/>
          <w:sz w:val="22"/>
          <w:szCs w:val="22"/>
          <w:bdr w:val="none" w:sz="0" w:space="0" w:color="auto"/>
        </w:rPr>
        <w:t xml:space="preserve">Plán ochrany životného prostredia </w:t>
      </w:r>
      <w:r w:rsidRPr="004F63AD">
        <w:rPr>
          <w:rFonts w:ascii="Calibri" w:eastAsia="Times New Roman" w:hAnsi="Calibri" w:cs="Times New Roman"/>
          <w:color w:val="auto"/>
          <w:sz w:val="22"/>
          <w:szCs w:val="22"/>
          <w:bdr w:val="none" w:sz="0" w:space="0" w:color="auto"/>
        </w:rPr>
        <w:t>na písomné odsúhlasenie objednávateľovi</w:t>
      </w:r>
      <w:r w:rsidRPr="004F63AD">
        <w:rPr>
          <w:rFonts w:ascii="Calibri" w:eastAsia="Times New Roman" w:hAnsi="Calibri" w:cs="Times New Roman"/>
          <w:bCs/>
          <w:color w:val="auto"/>
          <w:sz w:val="22"/>
          <w:szCs w:val="22"/>
          <w:bdr w:val="none" w:sz="0" w:space="0" w:color="auto"/>
        </w:rPr>
        <w:t>. Odsúhlasený plán je pre realizáciu zmluvy záväzný.</w:t>
      </w:r>
      <w:r w:rsidR="00654D36" w:rsidRPr="004F63AD">
        <w:rPr>
          <w:rFonts w:ascii="Calibri" w:eastAsia="Times New Roman" w:hAnsi="Calibri" w:cs="Times New Roman"/>
          <w:bCs/>
          <w:color w:val="auto"/>
          <w:sz w:val="22"/>
          <w:szCs w:val="22"/>
          <w:bdr w:val="none" w:sz="0" w:space="0" w:color="auto"/>
        </w:rPr>
        <w:t xml:space="preserve"> Predmetný plán musí obsahovať najmä údaje o potenciálnych vplyvoch na životné prostredie vyplývajúcich zo stavebnej činnosti (hygienické zariadenia pre </w:t>
      </w:r>
      <w:r w:rsidR="00654D36" w:rsidRPr="004F63AD">
        <w:rPr>
          <w:rFonts w:ascii="Calibri" w:eastAsia="Times New Roman" w:hAnsi="Calibri" w:cs="Times New Roman"/>
          <w:bCs/>
          <w:color w:val="auto"/>
          <w:sz w:val="22"/>
          <w:szCs w:val="22"/>
          <w:bdr w:val="none" w:sz="0" w:space="0" w:color="auto"/>
        </w:rPr>
        <w:lastRenderedPageBreak/>
        <w:t>stavebný personál na stavenisku, likvidácia prebytočného materiálu z výkopov, resp. iného odpadu vzniknutého realizáciou prác, znečistenie pôdy, podzemnej vody a povrchových vôd olejom, znečistenou vodou, stavebnými materiálmi a chemikáliami, znečistenie ovzdušia výfukovými plynmi zo stavebných strojov a v dôsledku stavebných prác, odtok povrchovej vody z odvodňovacích systémov Staveniska do povrchových vôd, hluk a vibrácie na stavenisku a v okolí staveniska, poriadok na stavenisku, ...)</w:t>
      </w:r>
      <w:r w:rsidR="00D128E0" w:rsidRPr="004F63AD">
        <w:rPr>
          <w:rFonts w:ascii="Calibri" w:eastAsia="Times New Roman" w:hAnsi="Calibri" w:cs="Times New Roman"/>
          <w:bCs/>
          <w:color w:val="auto"/>
          <w:sz w:val="22"/>
          <w:szCs w:val="22"/>
          <w:bdr w:val="none" w:sz="0" w:space="0" w:color="auto"/>
        </w:rPr>
        <w:t>.</w:t>
      </w:r>
      <w:r w:rsidR="001647DE" w:rsidRPr="004F63AD">
        <w:rPr>
          <w:rFonts w:ascii="Calibri" w:eastAsia="Times New Roman" w:hAnsi="Calibri" w:cs="Times New Roman"/>
          <w:bCs/>
          <w:color w:val="auto"/>
          <w:sz w:val="22"/>
          <w:szCs w:val="22"/>
          <w:bdr w:val="none" w:sz="0" w:space="0" w:color="auto"/>
        </w:rPr>
        <w:t xml:space="preserve"> Zhotoviteľ je povinný najneskôr do začatia prác, ktorých sa to týka, predložiť záväzný Povodňový plán zabezpečovacích prác odsúhlasený Slovenským vodohospodárskym podnikom. Povinnosť vypracovať tento Plán je uvedený v § 10 ods.2 písm.e) Zákona č.7/2010 Z. z. o ochrane pred povodňami.</w:t>
      </w:r>
    </w:p>
    <w:p w14:paraId="5D5B05D8" w14:textId="56E61B43" w:rsidR="00F21F08" w:rsidRPr="004F63AD" w:rsidRDefault="00F21F08" w:rsidP="000E38D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najneskôr do 30 dní od prevzatia staveniska predložiť na písomné odsúhlasenie objednávateľovi Kontrolný a skúšobný plán</w:t>
      </w:r>
      <w:r w:rsidR="001F26BA" w:rsidRPr="004F63AD">
        <w:rPr>
          <w:rFonts w:ascii="Calibri" w:eastAsia="Times New Roman" w:hAnsi="Calibri" w:cs="Times New Roman"/>
          <w:color w:val="auto"/>
          <w:sz w:val="22"/>
          <w:szCs w:val="22"/>
          <w:bdr w:val="none" w:sz="0" w:space="0" w:color="auto"/>
        </w:rPr>
        <w:t xml:space="preserve"> (ďalej aj „KSP“)</w:t>
      </w:r>
      <w:r w:rsidRPr="004F63AD">
        <w:rPr>
          <w:rFonts w:ascii="Calibri" w:eastAsia="Times New Roman" w:hAnsi="Calibri" w:cs="Times New Roman"/>
          <w:color w:val="auto"/>
          <w:sz w:val="22"/>
          <w:szCs w:val="22"/>
          <w:bdr w:val="none" w:sz="0" w:space="0" w:color="auto"/>
        </w:rPr>
        <w:t xml:space="preserve">. Táto dokumentácia musí </w:t>
      </w:r>
      <w:r w:rsidR="00BD203D" w:rsidRPr="004F63AD">
        <w:rPr>
          <w:rFonts w:ascii="Calibri" w:eastAsia="Times New Roman" w:hAnsi="Calibri" w:cs="Times New Roman"/>
          <w:color w:val="auto"/>
          <w:sz w:val="22"/>
          <w:szCs w:val="22"/>
          <w:bdr w:val="none" w:sz="0" w:space="0" w:color="auto"/>
        </w:rPr>
        <w:t xml:space="preserve">byť vypracovaná podľa požiadaviek  zákona č. 254/1998  Z. z. o verejných prácach </w:t>
      </w:r>
      <w:r w:rsidR="004C0DDE" w:rsidRPr="004F63AD">
        <w:rPr>
          <w:rFonts w:ascii="Calibri" w:eastAsia="Times New Roman" w:hAnsi="Calibri" w:cs="Times New Roman"/>
          <w:color w:val="auto"/>
          <w:sz w:val="22"/>
          <w:szCs w:val="22"/>
          <w:bdr w:val="none" w:sz="0" w:space="0" w:color="auto"/>
        </w:rPr>
        <w:t>s podpismi zhotoviteľa a stavebného dozora</w:t>
      </w:r>
      <w:r w:rsidR="00BD203D" w:rsidRPr="004F63AD">
        <w:rPr>
          <w:rFonts w:ascii="Calibri" w:eastAsia="Times New Roman" w:hAnsi="Calibri" w:cs="Times New Roman"/>
          <w:color w:val="auto"/>
          <w:sz w:val="22"/>
          <w:szCs w:val="22"/>
          <w:bdr w:val="none" w:sz="0" w:space="0" w:color="auto"/>
        </w:rPr>
        <w:t>, jej obsahom bude počet a druhy skúšok pre všetky materiály a technológie použité pri výstavbe vrátane spôsobu predkladania a zodpovednosti za skúšky. Akékoľvek doplňovania alebo vyvolané zmeny musia byť schválené Stavebným dozorom stavby. KSP musí zahŕňať všetky kontroly a skúšky podľa Zmluvy o dielo, tiež ostatné bežné a špeciálne kontroly/skúšky, ktoré Zhotoviteľ považuje za potrebné na zabezpečenie kvality jeho Práce.</w:t>
      </w:r>
      <w:r w:rsidR="004C0DDE" w:rsidRPr="004F63AD">
        <w:rPr>
          <w:rFonts w:ascii="Calibri" w:eastAsia="Times New Roman" w:hAnsi="Calibri" w:cs="Times New Roman"/>
          <w:color w:val="auto"/>
          <w:sz w:val="22"/>
          <w:szCs w:val="22"/>
          <w:bdr w:val="none" w:sz="0" w:space="0" w:color="auto"/>
        </w:rPr>
        <w:t xml:space="preserve"> </w:t>
      </w:r>
      <w:r w:rsidR="00BD203D" w:rsidRPr="004F63AD">
        <w:rPr>
          <w:rFonts w:ascii="Calibri" w:eastAsia="Times New Roman" w:hAnsi="Calibri" w:cs="Times New Roman"/>
          <w:color w:val="auto"/>
          <w:sz w:val="22"/>
          <w:szCs w:val="22"/>
          <w:bdr w:val="none" w:sz="0" w:space="0" w:color="auto"/>
        </w:rPr>
        <w:t xml:space="preserve">Plán uvedie pre každú kontrolnú činnosť typ, spôsob, interval vykonávania, odvolávky na príslušnú normu alebo predpis a dokumentáciu a kto </w:t>
      </w:r>
      <w:r w:rsidR="00C22945" w:rsidRPr="004F63AD">
        <w:rPr>
          <w:rFonts w:ascii="Calibri" w:eastAsia="Times New Roman" w:hAnsi="Calibri" w:cs="Times New Roman"/>
          <w:color w:val="auto"/>
          <w:sz w:val="22"/>
          <w:szCs w:val="22"/>
          <w:bdr w:val="none" w:sz="0" w:space="0" w:color="auto"/>
        </w:rPr>
        <w:t>je zodpovedný za výkon činnosti</w:t>
      </w:r>
      <w:r w:rsidR="00D128E0"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Skúšky môže zhotoviteľ vykonať až po obdržaní písomného súhlasu stavebného dozora. V tomto pláne budú uvedené všetky plánované skúšky a ich početnosť v súlade s požiadavkami stavebného dozora a/alebo objednávateľa. </w:t>
      </w:r>
      <w:r w:rsidRPr="004F63AD">
        <w:rPr>
          <w:rFonts w:ascii="Calibri" w:eastAsia="Times New Roman" w:hAnsi="Calibri" w:cs="Times New Roman"/>
          <w:bCs/>
          <w:color w:val="auto"/>
          <w:sz w:val="22"/>
          <w:szCs w:val="22"/>
          <w:bdr w:val="none" w:sz="0" w:space="0" w:color="auto"/>
        </w:rPr>
        <w:t>Odsúhlasený plán je pre realizáciu zmluvy záväzný. Zhotoviteľ dohodne s objednávateľom čas a miesto pre stanovené skúšky každého zariadenia, materiálu alebo iných častí diela, ak objednávateľ neurčí inak. Tento bod platí pre všetky skúšky.</w:t>
      </w:r>
      <w:r w:rsidR="00E86ECF" w:rsidRPr="004F63AD">
        <w:rPr>
          <w:rFonts w:ascii="Calibri" w:eastAsia="Times New Roman" w:hAnsi="Calibri" w:cs="Times New Roman"/>
          <w:bCs/>
          <w:color w:val="auto"/>
          <w:sz w:val="22"/>
          <w:szCs w:val="22"/>
          <w:bdr w:val="none" w:sz="0" w:space="0" w:color="auto"/>
        </w:rPr>
        <w:t xml:space="preserve"> </w:t>
      </w:r>
    </w:p>
    <w:p w14:paraId="07FC0CAF" w14:textId="77777777" w:rsidR="00643897" w:rsidRPr="004F63AD" w:rsidRDefault="00643897" w:rsidP="00643897">
      <w:pPr>
        <w:pStyle w:val="Odsekzoznamu"/>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hAnsi="Calibri"/>
          <w:color w:val="auto"/>
          <w:sz w:val="22"/>
          <w:szCs w:val="22"/>
        </w:rPr>
      </w:pPr>
      <w:r w:rsidRPr="004F63AD">
        <w:rPr>
          <w:rFonts w:ascii="Calibri" w:hAnsi="Calibri"/>
          <w:color w:val="auto"/>
          <w:sz w:val="22"/>
          <w:szCs w:val="22"/>
        </w:rPr>
        <w:t>Ak objednávateľ neurčí inak, preberacie skúšky technologických zariadení budú uskutočnené v nasledovnom slede:</w:t>
      </w:r>
    </w:p>
    <w:p w14:paraId="6B7F478D" w14:textId="77777777" w:rsidR="00643897" w:rsidRPr="004F63AD" w:rsidRDefault="00643897" w:rsidP="00643897">
      <w:pPr>
        <w:pStyle w:val="Odsekzoznamu"/>
        <w:ind w:left="851" w:hanging="284"/>
        <w:jc w:val="both"/>
        <w:rPr>
          <w:rFonts w:ascii="Calibri" w:hAnsi="Calibri"/>
          <w:color w:val="auto"/>
          <w:sz w:val="22"/>
          <w:szCs w:val="22"/>
        </w:rPr>
      </w:pPr>
      <w:r w:rsidRPr="004F63AD">
        <w:rPr>
          <w:rFonts w:ascii="Calibri" w:hAnsi="Calibri"/>
          <w:color w:val="auto"/>
          <w:sz w:val="22"/>
          <w:szCs w:val="22"/>
        </w:rPr>
        <w:t>a)</w:t>
      </w:r>
      <w:r w:rsidRPr="004F63AD">
        <w:rPr>
          <w:rFonts w:ascii="Calibri" w:hAnsi="Calibri"/>
          <w:color w:val="auto"/>
          <w:sz w:val="22"/>
          <w:szCs w:val="22"/>
        </w:rPr>
        <w:tab/>
        <w:t>individuálne skúšky pred uvedením do prevádzky, ktoré budú zahŕňať príslušné kontroly skúšky funkčnosti</w:t>
      </w:r>
      <w:r w:rsidR="004C6B6B" w:rsidRPr="004F63AD">
        <w:rPr>
          <w:rFonts w:ascii="Calibri" w:hAnsi="Calibri"/>
          <w:color w:val="auto"/>
          <w:sz w:val="22"/>
          <w:szCs w:val="22"/>
        </w:rPr>
        <w:t>,</w:t>
      </w:r>
    </w:p>
    <w:p w14:paraId="0CE8CBFC" w14:textId="77777777" w:rsidR="00643897" w:rsidRPr="004F63AD" w:rsidRDefault="00643897" w:rsidP="00DA7695">
      <w:pPr>
        <w:pBdr>
          <w:top w:val="none" w:sz="0" w:space="0" w:color="auto"/>
          <w:left w:val="none" w:sz="0" w:space="0" w:color="auto"/>
          <w:bottom w:val="none" w:sz="0" w:space="0" w:color="auto"/>
          <w:right w:val="none" w:sz="0" w:space="0" w:color="auto"/>
          <w:between w:val="none" w:sz="0" w:space="0" w:color="auto"/>
          <w:bar w:val="none" w:sz="0" w:color="auto"/>
        </w:pBdr>
        <w:ind w:left="851" w:hanging="284"/>
        <w:jc w:val="both"/>
        <w:rPr>
          <w:rFonts w:ascii="Calibri" w:eastAsia="Times New Roman" w:hAnsi="Calibri" w:cs="Times New Roman"/>
          <w:color w:val="auto"/>
          <w:sz w:val="22"/>
          <w:szCs w:val="22"/>
          <w:bdr w:val="none" w:sz="0" w:space="0" w:color="auto"/>
        </w:rPr>
      </w:pPr>
      <w:r w:rsidRPr="004F63AD">
        <w:rPr>
          <w:rFonts w:ascii="Calibri" w:hAnsi="Calibri"/>
          <w:color w:val="auto"/>
          <w:sz w:val="22"/>
          <w:szCs w:val="22"/>
        </w:rPr>
        <w:t>b)</w:t>
      </w:r>
      <w:r w:rsidRPr="004F63AD">
        <w:rPr>
          <w:rFonts w:ascii="Calibri" w:hAnsi="Calibri"/>
          <w:color w:val="auto"/>
          <w:sz w:val="22"/>
          <w:szCs w:val="22"/>
        </w:rPr>
        <w:tab/>
        <w:t>komplexné skúšky pri uvádzaní do prevádzky, ktoré budú zahŕňať prevádzkové skúšky (ak sú) za účelom preukázania, že dielo alebo jeho časť môžu byť prevádzkované bezpečne a tak, ako je špecifikované za všetkých dostupných prevádzkových podmienok.</w:t>
      </w:r>
    </w:p>
    <w:p w14:paraId="59E63B6B" w14:textId="424D4B47" w:rsidR="00F21F08" w:rsidRPr="004F63AD" w:rsidRDefault="00F21F08"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najneskôr k prevzatiu staveniska predložiť Zábezpeku (bankovú záruku) na vykonanie prác (na splnenie zmluvných záväzkov) vo forme a od inštitúcie odsúhlasenej objednávateľom vo výške 10 % zmluvnej ceny. Poskytnutie bankovej záruky na vykonanie prác sa musí riadiť ustanoveniami § 313 a násl. zákona č. 513/1991 Zb. Obchodný zákonník v znení neskorších predpisov. Zhotoviteľ zabezpečí, aby zábezpeka bola platná a účinná až do dátumu </w:t>
      </w:r>
      <w:r w:rsidR="00F432D5" w:rsidRPr="004F63AD">
        <w:rPr>
          <w:rFonts w:ascii="Calibri" w:eastAsia="Times New Roman" w:hAnsi="Calibri" w:cs="Times New Roman"/>
          <w:color w:val="auto"/>
          <w:sz w:val="22"/>
          <w:szCs w:val="22"/>
          <w:bdr w:val="none" w:sz="0" w:space="0" w:color="auto"/>
        </w:rPr>
        <w:t>podpisu</w:t>
      </w:r>
      <w:r w:rsidRPr="004F63AD">
        <w:rPr>
          <w:rFonts w:ascii="Calibri" w:eastAsia="Times New Roman" w:hAnsi="Calibri" w:cs="Times New Roman"/>
          <w:color w:val="auto"/>
          <w:sz w:val="22"/>
          <w:szCs w:val="22"/>
          <w:bdr w:val="none" w:sz="0" w:space="0" w:color="auto"/>
        </w:rPr>
        <w:t xml:space="preserve"> </w:t>
      </w:r>
      <w:r w:rsidR="00FD3950" w:rsidRPr="004F63AD">
        <w:rPr>
          <w:rFonts w:ascii="Calibri" w:eastAsia="Times New Roman" w:hAnsi="Calibri" w:cs="Times New Roman"/>
          <w:color w:val="auto"/>
          <w:sz w:val="22"/>
          <w:szCs w:val="22"/>
          <w:bdr w:val="none" w:sz="0" w:space="0" w:color="auto"/>
        </w:rPr>
        <w:t>preberacieho protokolu</w:t>
      </w:r>
      <w:r w:rsidR="00F432D5" w:rsidRPr="004F63AD">
        <w:rPr>
          <w:rFonts w:ascii="Calibri" w:eastAsia="Times New Roman" w:hAnsi="Calibri" w:cs="Times New Roman"/>
          <w:color w:val="auto"/>
          <w:sz w:val="22"/>
          <w:szCs w:val="22"/>
          <w:bdr w:val="none" w:sz="0" w:space="0" w:color="auto"/>
        </w:rPr>
        <w:t xml:space="preserve"> </w:t>
      </w:r>
      <w:r w:rsidR="002D5337">
        <w:rPr>
          <w:rFonts w:ascii="Calibri" w:eastAsia="Times New Roman" w:hAnsi="Calibri" w:cs="Times New Roman"/>
          <w:color w:val="auto"/>
          <w:sz w:val="22"/>
          <w:szCs w:val="22"/>
          <w:bdr w:val="none" w:sz="0" w:space="0" w:color="auto"/>
        </w:rPr>
        <w:t xml:space="preserve">pre II. etapu diela v zmysle POV </w:t>
      </w:r>
      <w:r w:rsidR="00F432D5" w:rsidRPr="004F63AD">
        <w:rPr>
          <w:rFonts w:ascii="Calibri" w:eastAsia="Times New Roman" w:hAnsi="Calibri" w:cs="Times New Roman"/>
          <w:color w:val="auto"/>
          <w:sz w:val="22"/>
          <w:szCs w:val="22"/>
          <w:bdr w:val="none" w:sz="0" w:space="0" w:color="auto"/>
        </w:rPr>
        <w:t>oboma zmluvnými stranami</w:t>
      </w:r>
      <w:r w:rsidRPr="004F63AD">
        <w:rPr>
          <w:rFonts w:ascii="Calibri" w:eastAsia="Times New Roman" w:hAnsi="Calibri" w:cs="Times New Roman"/>
          <w:color w:val="auto"/>
          <w:sz w:val="22"/>
          <w:szCs w:val="22"/>
          <w:bdr w:val="none" w:sz="0" w:space="0" w:color="auto"/>
        </w:rPr>
        <w:t xml:space="preserve">. Objednávateľ vráti zábezpeku na vykonanie prác zhotoviteľovi do 21 dní od obdržania </w:t>
      </w:r>
      <w:r w:rsidR="00FD3950" w:rsidRPr="004F63AD">
        <w:rPr>
          <w:rFonts w:ascii="Calibri" w:eastAsia="Times New Roman" w:hAnsi="Calibri" w:cs="Times New Roman"/>
          <w:color w:val="auto"/>
          <w:sz w:val="22"/>
          <w:szCs w:val="22"/>
          <w:bdr w:val="none" w:sz="0" w:space="0" w:color="auto"/>
        </w:rPr>
        <w:t xml:space="preserve">žiadosti </w:t>
      </w:r>
      <w:r w:rsidR="007D5668" w:rsidRPr="004F63AD">
        <w:rPr>
          <w:rFonts w:ascii="Calibri" w:eastAsia="Times New Roman" w:hAnsi="Calibri" w:cs="Times New Roman"/>
          <w:color w:val="auto"/>
          <w:sz w:val="22"/>
          <w:szCs w:val="22"/>
          <w:bdr w:val="none" w:sz="0" w:space="0" w:color="auto"/>
        </w:rPr>
        <w:t xml:space="preserve">o vrátenie </w:t>
      </w:r>
      <w:r w:rsidR="00FD3950" w:rsidRPr="004F63AD">
        <w:rPr>
          <w:rFonts w:ascii="Calibri" w:eastAsia="Times New Roman" w:hAnsi="Calibri" w:cs="Times New Roman"/>
          <w:color w:val="auto"/>
          <w:sz w:val="22"/>
          <w:szCs w:val="22"/>
          <w:bdr w:val="none" w:sz="0" w:space="0" w:color="auto"/>
        </w:rPr>
        <w:t xml:space="preserve">a </w:t>
      </w:r>
      <w:r w:rsidRPr="004F63AD">
        <w:rPr>
          <w:rFonts w:ascii="Calibri" w:eastAsia="Times New Roman" w:hAnsi="Calibri" w:cs="Times New Roman"/>
          <w:color w:val="auto"/>
          <w:sz w:val="22"/>
          <w:szCs w:val="22"/>
          <w:bdr w:val="none" w:sz="0" w:space="0" w:color="auto"/>
        </w:rPr>
        <w:t xml:space="preserve">originálu </w:t>
      </w:r>
      <w:r w:rsidR="00F432D5" w:rsidRPr="004F63AD">
        <w:rPr>
          <w:rFonts w:ascii="Calibri" w:eastAsia="Times New Roman" w:hAnsi="Calibri" w:cs="Times New Roman"/>
          <w:color w:val="auto"/>
          <w:sz w:val="22"/>
          <w:szCs w:val="22"/>
          <w:bdr w:val="none" w:sz="0" w:space="0" w:color="auto"/>
        </w:rPr>
        <w:t xml:space="preserve">tohto </w:t>
      </w:r>
      <w:r w:rsidRPr="004F63AD">
        <w:rPr>
          <w:rFonts w:ascii="Calibri" w:eastAsia="Times New Roman" w:hAnsi="Calibri" w:cs="Times New Roman"/>
          <w:color w:val="auto"/>
          <w:sz w:val="22"/>
          <w:szCs w:val="22"/>
          <w:bdr w:val="none" w:sz="0" w:space="0" w:color="auto"/>
        </w:rPr>
        <w:t>protokolu.</w:t>
      </w:r>
    </w:p>
    <w:p w14:paraId="70824C8A" w14:textId="14C8BC0F"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vykonať skúšky za prítomnosti stavebného dozora a určeného zástupcu objednávateľa. Ak vykonané skúšky nie sú úspešné, je stavebný dozor oprávnený nariadiť zhotoviteľovi pred podpisom </w:t>
      </w:r>
      <w:r w:rsidR="004F1058">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opakovanie skúšok. Náklady na opakovanie skúšok znáša zhotoviteľ. Ak aj opakovaná skúška bude neúspešná, objednávateľ je oprávnený od tejto zmluvy odstúpiť.</w:t>
      </w:r>
    </w:p>
    <w:p w14:paraId="51BF2DB6" w14:textId="317163A5" w:rsidR="00643897" w:rsidRPr="004F63AD" w:rsidRDefault="00643897"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Pred preberacím konaním zhotoviteľ na svoje náklady za účasti stavebného dozora a objednávateľa uskutoční </w:t>
      </w:r>
      <w:r w:rsidRPr="004F63AD">
        <w:rPr>
          <w:rFonts w:ascii="Calibri" w:eastAsia="Times New Roman" w:hAnsi="Calibri" w:cs="Times New Roman"/>
          <w:b/>
          <w:color w:val="auto"/>
          <w:sz w:val="22"/>
          <w:szCs w:val="22"/>
          <w:bdr w:val="none" w:sz="0" w:space="0" w:color="auto"/>
        </w:rPr>
        <w:t>individuálne a komplexné skúšky</w:t>
      </w:r>
      <w:r w:rsidRPr="004F63AD">
        <w:rPr>
          <w:rFonts w:ascii="Calibri" w:eastAsia="Times New Roman" w:hAnsi="Calibri" w:cs="Times New Roman"/>
          <w:color w:val="auto"/>
          <w:sz w:val="22"/>
          <w:szCs w:val="22"/>
          <w:bdr w:val="none" w:sz="0" w:space="0" w:color="auto"/>
        </w:rPr>
        <w:t xml:space="preserve">. </w:t>
      </w:r>
      <w:r w:rsidR="00190536" w:rsidRPr="004F63AD">
        <w:rPr>
          <w:rFonts w:ascii="Calibri" w:eastAsia="Times New Roman" w:hAnsi="Calibri" w:cs="Times New Roman"/>
          <w:color w:val="auto"/>
          <w:sz w:val="22"/>
          <w:szCs w:val="22"/>
          <w:bdr w:val="none" w:sz="0" w:space="0" w:color="auto"/>
        </w:rPr>
        <w:t>K</w:t>
      </w:r>
      <w:r w:rsidRPr="004F63AD">
        <w:rPr>
          <w:rFonts w:ascii="Calibri" w:eastAsia="Times New Roman" w:hAnsi="Calibri" w:cs="Times New Roman"/>
          <w:color w:val="auto"/>
          <w:sz w:val="22"/>
          <w:szCs w:val="22"/>
          <w:bdr w:val="none" w:sz="0" w:space="0" w:color="auto"/>
        </w:rPr>
        <w:t xml:space="preserve">omplexné skúšky budú vykonané </w:t>
      </w:r>
      <w:r w:rsidR="00381BCB">
        <w:rPr>
          <w:rFonts w:ascii="Calibri" w:eastAsia="Times New Roman" w:hAnsi="Calibri" w:cs="Times New Roman"/>
          <w:color w:val="auto"/>
          <w:sz w:val="22"/>
          <w:szCs w:val="22"/>
          <w:bdr w:val="none" w:sz="0" w:space="0" w:color="auto"/>
        </w:rPr>
        <w:t xml:space="preserve">samostatne pre I. etapu a samostatne pre II. etapu diela v zmysle POV </w:t>
      </w:r>
      <w:r w:rsidRPr="004F63AD">
        <w:rPr>
          <w:rFonts w:ascii="Calibri" w:eastAsia="Times New Roman" w:hAnsi="Calibri" w:cs="Times New Roman"/>
          <w:color w:val="auto"/>
          <w:sz w:val="22"/>
          <w:szCs w:val="22"/>
          <w:bdr w:val="none" w:sz="0" w:space="0" w:color="auto"/>
        </w:rPr>
        <w:t xml:space="preserve">s </w:t>
      </w:r>
      <w:r w:rsidR="00381BCB">
        <w:rPr>
          <w:rFonts w:ascii="Calibri" w:eastAsia="Times New Roman" w:hAnsi="Calibri" w:cs="Times New Roman"/>
          <w:color w:val="auto"/>
          <w:sz w:val="22"/>
          <w:szCs w:val="22"/>
          <w:bdr w:val="none" w:sz="0" w:space="0" w:color="auto"/>
        </w:rPr>
        <w:t>úžitkovou</w:t>
      </w:r>
      <w:r w:rsidR="00190536"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vodou</w:t>
      </w:r>
      <w:r w:rsidR="00190536" w:rsidRPr="004F63AD">
        <w:rPr>
          <w:rFonts w:ascii="Calibri" w:eastAsia="Times New Roman" w:hAnsi="Calibri" w:cs="Times New Roman"/>
          <w:color w:val="auto"/>
          <w:sz w:val="22"/>
          <w:szCs w:val="22"/>
          <w:bdr w:val="none" w:sz="0" w:space="0" w:color="auto"/>
        </w:rPr>
        <w:t xml:space="preserve"> (podľa pokynov stavebného dozora)</w:t>
      </w:r>
      <w:r w:rsidRPr="004F63AD">
        <w:rPr>
          <w:rFonts w:ascii="Calibri" w:eastAsia="Times New Roman" w:hAnsi="Calibri" w:cs="Times New Roman"/>
          <w:color w:val="auto"/>
          <w:sz w:val="22"/>
          <w:szCs w:val="22"/>
          <w:bdr w:val="none" w:sz="0" w:space="0" w:color="auto"/>
        </w:rPr>
        <w:t xml:space="preserve"> v trvaní 72 hodín nepretržitej prevádzky. Zhotoviteľ musí predviesť k plnej spokojnosti stavebného dozora a projektového manažéra zákazky, že celý komplex stavieb, strojov a zariadení, riadiacich systémov a subsystémov a technológie procesu, sú schopné spoľahlivo fungovať a splniť požadované kritériá výkonu. Tento predmet </w:t>
      </w:r>
      <w:r w:rsidR="004F1058">
        <w:rPr>
          <w:rFonts w:ascii="Calibri" w:eastAsia="Times New Roman" w:hAnsi="Calibri" w:cs="Times New Roman"/>
          <w:color w:val="auto"/>
          <w:sz w:val="22"/>
          <w:szCs w:val="22"/>
          <w:bdr w:val="none" w:sz="0" w:space="0" w:color="auto"/>
        </w:rPr>
        <w:t xml:space="preserve">zákazky </w:t>
      </w:r>
      <w:r w:rsidRPr="004F63AD">
        <w:rPr>
          <w:rFonts w:ascii="Calibri" w:eastAsia="Times New Roman" w:hAnsi="Calibri" w:cs="Times New Roman"/>
          <w:color w:val="auto"/>
          <w:sz w:val="22"/>
          <w:szCs w:val="22"/>
          <w:bdr w:val="none" w:sz="0" w:space="0" w:color="auto"/>
        </w:rPr>
        <w:t>nebude považovaný za splnený, ak prevádzka bude vyžadovať zvýšenú mieru zásahov</w:t>
      </w:r>
      <w:r w:rsidR="007D5668" w:rsidRPr="004F63AD">
        <w:rPr>
          <w:rFonts w:ascii="Calibri" w:eastAsia="Times New Roman" w:hAnsi="Calibri" w:cs="Times New Roman"/>
          <w:color w:val="auto"/>
          <w:sz w:val="22"/>
          <w:szCs w:val="22"/>
          <w:bdr w:val="none" w:sz="0" w:space="0" w:color="auto"/>
        </w:rPr>
        <w:t xml:space="preserve"> </w:t>
      </w:r>
      <w:r w:rsidR="007D5668" w:rsidRPr="004F63AD">
        <w:rPr>
          <w:rFonts w:ascii="Calibri" w:eastAsia="Times New Roman" w:hAnsi="Calibri" w:cs="Times New Roman"/>
          <w:color w:val="auto"/>
          <w:sz w:val="22"/>
          <w:szCs w:val="22"/>
          <w:bdr w:val="none" w:sz="0" w:space="0" w:color="auto"/>
        </w:rPr>
        <w:lastRenderedPageBreak/>
        <w:t>objednávateľa ako</w:t>
      </w:r>
      <w:r w:rsidR="008F3B20" w:rsidRPr="004F63AD">
        <w:rPr>
          <w:rFonts w:ascii="Calibri" w:eastAsia="Times New Roman" w:hAnsi="Calibri" w:cs="Times New Roman"/>
          <w:color w:val="auto"/>
          <w:sz w:val="22"/>
          <w:szCs w:val="22"/>
          <w:bdr w:val="none" w:sz="0" w:space="0" w:color="auto"/>
        </w:rPr>
        <w:t xml:space="preserve"> užívateľa</w:t>
      </w:r>
      <w:r w:rsidRPr="004F63AD">
        <w:rPr>
          <w:rFonts w:ascii="Calibri" w:eastAsia="Times New Roman" w:hAnsi="Calibri" w:cs="Times New Roman"/>
          <w:color w:val="auto"/>
          <w:sz w:val="22"/>
          <w:szCs w:val="22"/>
          <w:bdr w:val="none" w:sz="0" w:space="0" w:color="auto"/>
        </w:rPr>
        <w:t xml:space="preserve"> potrebnú k dosiahnutiu požadovanej úrovne výkonu. V prípade, že predmet zmluvy</w:t>
      </w:r>
      <w:r w:rsidR="004F1058">
        <w:rPr>
          <w:rFonts w:ascii="Calibri" w:eastAsia="Times New Roman" w:hAnsi="Calibri" w:cs="Times New Roman"/>
          <w:color w:val="auto"/>
          <w:sz w:val="22"/>
          <w:szCs w:val="22"/>
          <w:bdr w:val="none" w:sz="0" w:space="0" w:color="auto"/>
        </w:rPr>
        <w:t>, resp. príslušná etapa</w:t>
      </w:r>
      <w:r w:rsidRPr="004F63AD">
        <w:rPr>
          <w:rFonts w:ascii="Calibri" w:eastAsia="Times New Roman" w:hAnsi="Calibri" w:cs="Times New Roman"/>
          <w:color w:val="auto"/>
          <w:sz w:val="22"/>
          <w:szCs w:val="22"/>
          <w:bdr w:val="none" w:sz="0" w:space="0" w:color="auto"/>
        </w:rPr>
        <w:t xml:space="preserve"> nesplní všetky parametre, objednávateľ predmet zmluvy</w:t>
      </w:r>
      <w:r w:rsidR="004F1058">
        <w:rPr>
          <w:rFonts w:ascii="Calibri" w:eastAsia="Times New Roman" w:hAnsi="Calibri" w:cs="Times New Roman"/>
          <w:color w:val="auto"/>
          <w:sz w:val="22"/>
          <w:szCs w:val="22"/>
          <w:bdr w:val="none" w:sz="0" w:space="0" w:color="auto"/>
        </w:rPr>
        <w:t>,</w:t>
      </w:r>
      <w:r w:rsidR="004F1058" w:rsidRPr="004F1058">
        <w:rPr>
          <w:rFonts w:ascii="Calibri" w:eastAsia="Times New Roman" w:hAnsi="Calibri" w:cs="Times New Roman"/>
          <w:color w:val="auto"/>
          <w:sz w:val="22"/>
          <w:szCs w:val="22"/>
          <w:bdr w:val="none" w:sz="0" w:space="0" w:color="auto"/>
        </w:rPr>
        <w:t xml:space="preserve"> </w:t>
      </w:r>
      <w:r w:rsidR="004F1058">
        <w:rPr>
          <w:rFonts w:ascii="Calibri" w:eastAsia="Times New Roman" w:hAnsi="Calibri" w:cs="Times New Roman"/>
          <w:color w:val="auto"/>
          <w:sz w:val="22"/>
          <w:szCs w:val="22"/>
          <w:bdr w:val="none" w:sz="0" w:space="0" w:color="auto"/>
        </w:rPr>
        <w:t>resp. príslušnú etapu</w:t>
      </w:r>
      <w:r w:rsidRPr="004F63AD">
        <w:rPr>
          <w:rFonts w:ascii="Calibri" w:eastAsia="Times New Roman" w:hAnsi="Calibri" w:cs="Times New Roman"/>
          <w:color w:val="auto"/>
          <w:sz w:val="22"/>
          <w:szCs w:val="22"/>
          <w:bdr w:val="none" w:sz="0" w:space="0" w:color="auto"/>
        </w:rPr>
        <w:t xml:space="preserve"> neprevezme. Zhotoviteľ je povinný na vlastné náklady odstrániť všetky vady, nedorobky a nedostatky zistené alebo vyplývajúce zo záverečných prevádzkových skúšok.</w:t>
      </w:r>
    </w:p>
    <w:p w14:paraId="2E498865"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pri realizácii diela použije k zhotoveniu diela látky v množstve, ktoré by mohli ohroziť životné prostredie, musí s nimi zaobchádzať tak, aby k ohrozeniu životného prostredia nedošlo. Aj napriek tomu musí mať zhotoviteľ pre takéto prípady pripravený havarijný plán, ktorý je povinný na požiadanie stavebného dozora alebo objednávateľa kedykoľvek predložiť k nahliadnutiu.</w:t>
      </w:r>
    </w:p>
    <w:p w14:paraId="56024609"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viesť na stavbe stavebný denník, ktorý sa prehlasuje za právny dokument a odsúhlasené záznamy v denníku sú záväzné. Záznamy v denníku nenahradzujú písomné dodatky a nemôžu sa považovať za objednávky/pokyny pre naviac práce ani za odsúhlasenie vykonaných prác. Za riadne vedenie stavebného denníka zodpovedá stavbyvedúci zhotoviteľa. Do stavebného denníka je zhotoviteľ povinný okrem požiadaviek daných právnymi predpismi zapisovať všetky skutočnosti rozhodné pre plnenie tejto zmluvy, najmä údaje o časovom postupe prác, ich rozsahu a spôsobe vykonávania, o stave miesta vykonávania diela, odchýlky od projektovej dokumentácie prerokované a odsúhlasené určenými osobami zmluvných strán na kontrolných dňoch, údaje o opatreniach urobených v oblasti bezpečnosti a ochrany zdravia pri práci, požiarnej ochrany a ochrany životného prostredia, údaje o mimoriadnych udalostiach, pracovných úrazoch, škodách.</w:t>
      </w:r>
    </w:p>
    <w:p w14:paraId="30459BB7"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obmedzí svoju činnosť na stavenisko a na akékoľvek ďalšie priestory, ktoré môže zhotoviteľ získať a ktoré určená osoba objednávateľa odsúhlasí ako pracovné priestory. Zhotoviteľ podnikne všetky potrebné opatrenia na to, aby zariadenie zhotoviteľa, zamestnanci a poddodávatelia zhotoviteľa </w:t>
      </w:r>
      <w:r w:rsidR="001E3002" w:rsidRPr="004F63AD">
        <w:rPr>
          <w:rFonts w:ascii="Calibri" w:eastAsia="Times New Roman" w:hAnsi="Calibri" w:cs="Times New Roman"/>
          <w:color w:val="auto"/>
          <w:sz w:val="22"/>
          <w:szCs w:val="22"/>
          <w:bdr w:val="none" w:sz="0" w:space="0" w:color="auto"/>
        </w:rPr>
        <w:t xml:space="preserve">v ktoromkoľvek rade </w:t>
      </w:r>
      <w:r w:rsidRPr="004F63AD">
        <w:rPr>
          <w:rFonts w:ascii="Calibri" w:eastAsia="Times New Roman" w:hAnsi="Calibri" w:cs="Times New Roman"/>
          <w:color w:val="auto"/>
          <w:sz w:val="22"/>
          <w:szCs w:val="22"/>
          <w:bdr w:val="none" w:sz="0" w:space="0" w:color="auto"/>
        </w:rPr>
        <w:t>zostali na stavenisku a v týchto ďalších priestoroch a aby nezaberali priľahlé pozemky.</w:t>
      </w:r>
    </w:p>
    <w:p w14:paraId="79738A27"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udržiavať na stavenisku poriadok a po skončení prác v daný deň upratať stavenisko tak, aby nedochádzalo k nebezpečenstvu úrazu, a aby sa zabránilo znečisťovaniu okolia stavby.</w:t>
      </w:r>
    </w:p>
    <w:p w14:paraId="6087EFBB"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oprávnený žiadať od objednávateľa zabezpečenie a náhradu nákladov na dopravu, ubytovanie a stravovanie svojich zamestnancov, resp. zamestnancov svojich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w:t>
      </w:r>
    </w:p>
    <w:p w14:paraId="5A04B29F"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je oprávnený kedykoľvek kontrolovať zhotovovanie diela. Ak objednávateľ </w:t>
      </w:r>
      <w:r w:rsidR="007D5668"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 xml:space="preserve">zistí, že zhotoviteľ zhotovuje dielo v rozpore so svojimi povinnosťami, resp. zhotoviteľ nerealizuje dielo v požadovanej kvalite, je objednávateľ </w:t>
      </w:r>
      <w:r w:rsidR="00D4651C" w:rsidRPr="004F63AD">
        <w:rPr>
          <w:rFonts w:ascii="Calibri" w:eastAsia="Times New Roman" w:hAnsi="Calibri" w:cs="Times New Roman"/>
          <w:color w:val="auto"/>
          <w:sz w:val="22"/>
          <w:szCs w:val="22"/>
          <w:bdr w:val="none" w:sz="0" w:space="0" w:color="auto"/>
        </w:rPr>
        <w:t xml:space="preserve">a/alebo stavebný dozor </w:t>
      </w:r>
      <w:r w:rsidRPr="004F63AD">
        <w:rPr>
          <w:rFonts w:ascii="Calibri" w:eastAsia="Times New Roman" w:hAnsi="Calibri" w:cs="Times New Roman"/>
          <w:color w:val="auto"/>
          <w:sz w:val="22"/>
          <w:szCs w:val="22"/>
          <w:bdr w:val="none" w:sz="0" w:space="0" w:color="auto"/>
        </w:rPr>
        <w:t>oprávnený dožadovať sa toho, aby zhotoviteľ diela ihneď odstránil vady vzniknuté vadným zhotovovaním a dielo zhotovoval riadnym spôsobom. Ak tak zhotoviteľ neurobí ani v primeranej lehote poskytnutej mu na to objednávateľom</w:t>
      </w:r>
      <w:r w:rsidR="00D4651C" w:rsidRPr="004F63AD">
        <w:rPr>
          <w:rFonts w:ascii="Calibri" w:eastAsia="Times New Roman" w:hAnsi="Calibri" w:cs="Times New Roman"/>
          <w:color w:val="auto"/>
          <w:sz w:val="22"/>
          <w:szCs w:val="22"/>
          <w:bdr w:val="none" w:sz="0" w:space="0" w:color="auto"/>
        </w:rPr>
        <w:t xml:space="preserve"> a/alebo stavebným dozorom</w:t>
      </w:r>
      <w:r w:rsidRPr="004F63AD">
        <w:rPr>
          <w:rFonts w:ascii="Calibri" w:eastAsia="Times New Roman" w:hAnsi="Calibri" w:cs="Times New Roman"/>
          <w:color w:val="auto"/>
          <w:sz w:val="22"/>
          <w:szCs w:val="22"/>
          <w:bdr w:val="none" w:sz="0" w:space="0" w:color="auto"/>
        </w:rPr>
        <w:t>, považuje sa to za podstatné porušenie tejto zmluvy s právom objednávateľa od zmluvy odstúpiť. V prípade, ak objednávateľ toto právo na odstúpenie od zmluvy nevyužije, je objednávateľ oprávnený vykonať na náklady zhotoviteľa všetky nevyhnutné opatrenia smerujúce k zaisteniu včasného a riadneho zhotovovania diela, najmä môže vykonať potrebné činnosti alebo odstrániť vzniknuté vady sám alebo tretími osobami, bez toho aby tým bola dotknutá zodpovednosť zhotoviteľa za splnenie jeho záväzku podľa tejto zmluvy. Objednávateľ má právo náklady s tým spojené započítať si ako svoju pohľadávku voči zhotoviteľovi jednostranným zápočtom zo zádržného.</w:t>
      </w:r>
    </w:p>
    <w:p w14:paraId="014567DD"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Nezhotovenie diela ako celku je podstatným porušením tejto zmluvy.</w:t>
      </w:r>
    </w:p>
    <w:p w14:paraId="5EAE448D"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že počas vykonávania diela poskytne zhotoviteľovi v nevyhnutnom rozsahu potrebné spolupôsobenie a súčinnosť.</w:t>
      </w:r>
    </w:p>
    <w:p w14:paraId="5E88C910"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zodpovedá za to, že riadny priebeh vykonávania diela zhotoviteľom nebude rušený neoprávnenými zásahmi tretích osôb.</w:t>
      </w:r>
    </w:p>
    <w:p w14:paraId="40964913" w14:textId="2669BF96"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preberá v plnom rozsahu zodpovednosť za vlastné riadenie postupu prác a dodržiavanie predpisov o bezpečnosti práce a ochrany zdravia pri práci v zmysle zákona </w:t>
      </w:r>
      <w:r w:rsidRPr="004F63AD">
        <w:rPr>
          <w:rFonts w:ascii="Calibri" w:eastAsia="Times New Roman" w:hAnsi="Calibri" w:cs="Times New Roman"/>
          <w:color w:val="auto"/>
          <w:sz w:val="22"/>
          <w:szCs w:val="22"/>
          <w:bdr w:val="none" w:sz="0" w:space="0" w:color="auto"/>
        </w:rPr>
        <w:lastRenderedPageBreak/>
        <w:t>č. 124/2006 Z. z. v platnom znení, za zaistenie bezpečnosti a ochrany zdravia pri stavebných prácach, v zmysle vyhlášky Ministerstva práce, sociálnych vecí a rodiny č. 147/2013 Z. z. v platnom znení, za ochranu pred požiarmi, v zmysle zákona č. 314/2001 Z. z. v platnom znení, za plnenie ustanovení vyhlášky Ministerstva vnútra č.121/2002 Z. z. v platnom znení, v prípade potreby na vlastné náklady za zaistenie bezpečnostného dozoru s požadovanou kvalifikáciou v zmysle vyhlášky Ministerstva práce, sociálnych vecí a rodiny č. 508/2009 Z. z. v platnom znení, za zabezpečenie uzatvorenie dohody o vytvorení podmienok bezpečnosti a ochrany zdravia pri práci so svojimi poddodávateľmi, v zmysle nariadenia vlády Slovenskej republiky č. 396/2006 Z. z. o minimálnych bezpečnostných a zdravotných požiadavkách na stavenisko, za vybavenie svojich zamestnancov predpísanými osobnými ochrannými pracovnými prostriedkami (ďalej OOPP), za používanie OOPP všetkými jeho zamestnancami a zamestnancami jeho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ktoré sú pre dané pracovisko a pracovné činnosti predpísané, na svoje náklady za odstránenie ním spôsobených nedostatkov na úseku bezpečnosti a ochrany zdravia pri práci a ochrany pred požiarmi a za zachovanie poriadku na pracovisku. Zhotoviteľ sa zároveň zaväzuje dodržiavať Nariadenie vlády SR č. 387/2006 Z. z. o požiadavkách na zaistenie bezpečnostného a zdravotného označenia pri práci, Nariadenie vlády č. 392/2006 Z. z. o minimálnych bezpečnostných a zdravotných požiadavkách pri používaní pracovných prostriedkov ako aj všetky právne predpisy, ktoré súvisia s právnymi predpismi uvedenými v tomto bode.</w:t>
      </w:r>
    </w:p>
    <w:p w14:paraId="607E24B5"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manipulovať s materiálom, náradím a technickým vybavením tak, aby nedošlo k poškodeniu práv, objektov, majetku objednávateľa a už zrealizovaných a odovzdaných prác. Za prípadnú akúkoľvek škodu a/alebo akékoľvek súvisiace náklady spôsobené objednávateľovi alebo tretím osobám zodpovedá zhotoviteľ v plnom rozsahu, bez ohľadu na to či tieto boli spôsobené jeho zamestnancami alebo ním poverenými tretími osobami alebo poddodávateľmi v ktoromkoľvek rade. Zhotoviteľ je povinný akékoľvek náklady uhradiť v plnom rozsahu dotknutej strane a škodu odstrániť na vlastné náklady. Zhotoviteľ bude zodpovedný aj za všetky škody na cestách, odvodňovacích kanáloch, potrubiach, kábloch a ostatných inžinierskych sieťach spôsobené ním alebo ním poverenými tretími osobami alebo jeho poddodávateľmi v ktoromkoľvek rade počas vykonávania diela a takéto škody musí v rámci zmluvnej ceny odstrániť do doby, ktorá bude určená na ich odstránenie stavebným dozorom a/alebo objednávateľom.</w:t>
      </w:r>
    </w:p>
    <w:p w14:paraId="6253268B"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pred začatím výkopových prác alebo iných prác, ktoré by mohli ohroziť jednotlivé podzemné a nadzemné vedenia, ako sú kanalizácia, vodovod, telekomunikačné a iné káble, elektrické vedenia, plynovodné potrubia a pod., povinný na svoje náklady oboznámiť sa s umiestnením všetkých existujúcich inžinierskych sieti. Zabezpečen</w:t>
      </w:r>
      <w:r w:rsidR="00887E15" w:rsidRPr="004F63AD">
        <w:rPr>
          <w:rFonts w:ascii="Calibri" w:eastAsia="Times New Roman" w:hAnsi="Calibri" w:cs="Times New Roman"/>
          <w:color w:val="auto"/>
          <w:sz w:val="22"/>
          <w:szCs w:val="22"/>
          <w:bdr w:val="none" w:sz="0" w:space="0" w:color="auto"/>
        </w:rPr>
        <w:t>ie vytýčenia</w:t>
      </w:r>
      <w:r w:rsidRPr="004F63AD">
        <w:rPr>
          <w:rFonts w:ascii="Calibri" w:eastAsia="Times New Roman" w:hAnsi="Calibri" w:cs="Times New Roman"/>
          <w:color w:val="auto"/>
          <w:sz w:val="22"/>
          <w:szCs w:val="22"/>
          <w:bdr w:val="none" w:sz="0" w:space="0" w:color="auto"/>
        </w:rPr>
        <w:t xml:space="preserve"> podzemných vedení a súhlasov správcov podzemných a nadzemných inžinierskych sietí k realizácii prác si obstaráva zhotoviteľ. Ďalšie vytýčenie a iné meračské a geodetické práce, potrebné pre vykonanie predmetu zmluvy zabezpečuje zhotoviteľ odborne spôsobilými osobami. Zhotoviteľ je povinný starostlivo chrániť a udržiavať všetky smerové a výškové body, zameriavacie konštrukcie, vytyčovacie kolíky a ďalšie predmety (pomôcky) použité pre vytýčenie stavby.</w:t>
      </w:r>
    </w:p>
    <w:p w14:paraId="2AFA86D4"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ochranu pred požiarmi a za bezpečnosť a ochranu zdravia všetkých osôb na stavenisku.</w:t>
      </w:r>
    </w:p>
    <w:p w14:paraId="42F79317" w14:textId="681ABB29" w:rsidR="00F432D5" w:rsidRPr="004F63AD" w:rsidRDefault="00F21F08" w:rsidP="005B3A14">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zabezpečí plnenie zákona č. 124/2006 Z. z. v znení neskorších predpisov o bezpečnosti a ochrane zdravia pri práci  </w:t>
      </w:r>
      <w:r w:rsidR="00887E15" w:rsidRPr="004F63AD">
        <w:rPr>
          <w:rFonts w:ascii="Calibri" w:hAnsi="Calibri"/>
          <w:color w:val="auto"/>
          <w:sz w:val="22"/>
          <w:szCs w:val="22"/>
        </w:rPr>
        <w:t xml:space="preserve">(Dohoda - uzavretá a podpísaná medzi zhotoviteľom a objednávateľom tvorí Prílohu č. 7 tejto zmluvy. Osobou oprávnenou podpísať predmetnú dohodu za objednávateľa je „Určený zástupca objednávateľa pri zhotovovaní diela“ uvedený v článku XV. „Zástupcovia zmluvných strán“ bode 15.1. tejto zmluvy) </w:t>
      </w:r>
      <w:r w:rsidRPr="004F63AD">
        <w:rPr>
          <w:rFonts w:ascii="Calibri" w:eastAsia="Times New Roman" w:hAnsi="Calibri" w:cs="Times New Roman"/>
          <w:color w:val="auto"/>
          <w:sz w:val="22"/>
          <w:szCs w:val="22"/>
          <w:bdr w:val="none" w:sz="0" w:space="0" w:color="auto"/>
        </w:rPr>
        <w:t xml:space="preserve">a nariadenia vlády SR č. 396/2006 Z. z. o minimálnych bezpečnostných a zdravotných požiadavkách na stavenisko a </w:t>
      </w:r>
      <w:r w:rsidR="00786861" w:rsidRPr="004F63AD">
        <w:rPr>
          <w:rFonts w:ascii="Calibri" w:eastAsia="Times New Roman" w:hAnsi="Calibri" w:cs="Times New Roman"/>
          <w:color w:val="auto"/>
          <w:sz w:val="22"/>
          <w:szCs w:val="22"/>
          <w:bdr w:val="none" w:sz="0" w:space="0" w:color="auto"/>
        </w:rPr>
        <w:t>určí menovite Koordinátora bezpečnosti a Koordinátora ochrany pred požiarmi</w:t>
      </w:r>
      <w:r w:rsidRPr="004F63AD">
        <w:rPr>
          <w:rFonts w:ascii="Calibri" w:eastAsia="Times New Roman" w:hAnsi="Calibri" w:cs="Times New Roman"/>
          <w:color w:val="auto"/>
          <w:sz w:val="22"/>
          <w:szCs w:val="22"/>
          <w:bdr w:val="none" w:sz="0" w:space="0" w:color="auto"/>
        </w:rPr>
        <w:t xml:space="preserve"> do prevzatia staveniska v zmysle bodu 4.1. tejto zmluvy. Stavebný dozor a/alebo objednávateľ sú oprávnení okamžite zastaviť práce, ak dôjde k ohrozeniu života a zdravia zamestnancov zo strany zhotoviteľa. V zmysle právnych predpisov za škody takto vzniknuté zodpovedá zhotoviteľ. </w:t>
      </w:r>
      <w:r w:rsidRPr="004F63AD">
        <w:rPr>
          <w:rFonts w:ascii="Calibri" w:eastAsia="Times New Roman" w:hAnsi="Calibri" w:cs="Times New Roman"/>
          <w:color w:val="auto"/>
          <w:sz w:val="22"/>
          <w:szCs w:val="22"/>
          <w:bdr w:val="none" w:sz="0" w:space="0" w:color="auto"/>
        </w:rPr>
        <w:lastRenderedPageBreak/>
        <w:t xml:space="preserve">Zamestnanci zhotoviteľa a zamestnanci jeho poddodávateľov </w:t>
      </w:r>
      <w:r w:rsidR="001E3002" w:rsidRPr="004F63AD">
        <w:rPr>
          <w:rFonts w:ascii="Calibri" w:eastAsia="Times New Roman" w:hAnsi="Calibri" w:cs="Times New Roman"/>
          <w:color w:val="auto"/>
          <w:sz w:val="22"/>
          <w:szCs w:val="22"/>
          <w:bdr w:val="none" w:sz="0" w:space="0" w:color="auto"/>
        </w:rPr>
        <w:t xml:space="preserve">v ktoromkoľvek rade </w:t>
      </w:r>
      <w:r w:rsidRPr="004F63AD">
        <w:rPr>
          <w:rFonts w:ascii="Calibri" w:eastAsia="Times New Roman" w:hAnsi="Calibri" w:cs="Times New Roman"/>
          <w:color w:val="auto"/>
          <w:sz w:val="22"/>
          <w:szCs w:val="22"/>
          <w:bdr w:val="none" w:sz="0" w:space="0" w:color="auto"/>
        </w:rPr>
        <w:t xml:space="preserve">sú povinní podrobiť sa na vyzvanie orientačnej dychovej skúške, ktorú vykonajú určení zamestnanci objednávateľa. Odmietnutie podrobiť sa na vyzvanie orientačnej dychovej skúške sa považuje za podstatné porušenie povinností v oblasti bezpečnosti práce a ochrany zdravia pri práci. </w:t>
      </w:r>
    </w:p>
    <w:p w14:paraId="2ED2B5AB" w14:textId="77777777" w:rsidR="00F432D5" w:rsidRPr="004F63AD"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bude na vlastné náklady odstraňovať odpady, ktoré sú výsledkom činností pri zhotovovaní diela. Do prevzatia staveniska zhotoviteľ predloží určenému zástupcovi objednávateľa fotokópiu potvrdenia o registrácii na príslušnom orgáne štátnej správy odpadového hospodárstva v mieste sídla alebo mieste podnikania v zmysle ustanovení § 98 ods. 1 a ods. 4 Zákona č.79/2015 Z. z. o odpadoch v platnom znení a/alebo fotokópiu potvrdenia o registrácii každého subdodávateľa, ktorý bude túto činnosť vykonávať.</w:t>
      </w:r>
    </w:p>
    <w:p w14:paraId="64903291" w14:textId="77777777" w:rsidR="00F432D5" w:rsidRPr="004F63AD"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zabezpečiť nakladanie s odpadom, vzniknutým pri prácach v súlade so zákonom č. 79/2015 Z. z. o odpadoch. Plánované odovzdanie odpadu je nutné vopred písomne odsúhlasiť s objednávateľom, po odsúhlasení konkrétneho prevádzkovateľa zariadenia na zhodnocovanie odpadov alebo zneškodňovanie odpadov môže zhotoviteľ odovzdať tento odpad do týchto zariadení. Po odovzdaní odpadu zhotoviteľ odovzdá všetky doklady: vážne lístky, Sprievodné listy NO a ostatné doklady, ktoré obdrží pri odovzdaní odpadu, vzniknutého pri realizácii prác neodkladne (do 3 pracovných dní) stavebnému dozorovi. Pri porušení tejto povinnosti má objednávateľ právo uplatniť si voči zhotoviteľovi nárok na regresnú náhradu škody, ktorá mu tým vznikla, pričom škodou sa rozumejú aj akékoľvek pokuty alebo iné majetkové sankcie uložené orgánmi verejnej správy, prípadne štátnej správy odpadového hospodárstva v zmysle § 104 Zákona č. 79/2015 Z.z. o odpadoch v platnom znení, objednávateľovi z dôvodu alebo v súvislosti s nedodržaním tejto povinnosti zhotoviteľom.</w:t>
      </w:r>
    </w:p>
    <w:p w14:paraId="0AF0CF87" w14:textId="569C6F56" w:rsidR="00F21F08" w:rsidRPr="004F63AD" w:rsidRDefault="00F432D5" w:rsidP="00F432D5">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zhotoviteľ zabezpečuje nakladanie s vzniknutým stavebným</w:t>
      </w:r>
      <w:r w:rsidR="005B3A14" w:rsidRPr="004F63AD">
        <w:rPr>
          <w:rFonts w:ascii="Calibri" w:eastAsia="Times New Roman" w:hAnsi="Calibri" w:cs="Times New Roman"/>
          <w:color w:val="auto"/>
          <w:sz w:val="22"/>
          <w:szCs w:val="22"/>
          <w:bdr w:val="none" w:sz="0" w:space="0" w:color="auto"/>
        </w:rPr>
        <w:t xml:space="preserve"> odpadom v zmysle čl. 8 bod 26</w:t>
      </w:r>
      <w:r w:rsidRPr="004F63AD">
        <w:rPr>
          <w:rFonts w:ascii="Calibri" w:eastAsia="Times New Roman" w:hAnsi="Calibri" w:cs="Times New Roman"/>
          <w:color w:val="auto"/>
          <w:sz w:val="22"/>
          <w:szCs w:val="22"/>
          <w:bdr w:val="none" w:sz="0" w:space="0" w:color="auto"/>
        </w:rPr>
        <w:t xml:space="preserve">. má povinnosť písomne oznámiť plánované miesto uloženia takýchto odpadov objednávateľovi najneskôr tri pracovné dni pre odovzdaním staveniska. Súčasťou písomného oznámenia o plánovanom mieste uloženia odpadov budú platné vydané súhlasy pre dané miesta nakladania s odpadmi - zneškodnenie, príp. zhodnotenie. V prípade ak zhotoviteľ písomne neoznámi plánované miesto uloženia takýchto odpadov Objednávateľ si vyhradzuje právo neodovzdať zhotoviteľovi </w:t>
      </w:r>
      <w:r w:rsidR="00337265" w:rsidRPr="004F63AD">
        <w:rPr>
          <w:rFonts w:ascii="Calibri" w:eastAsia="Times New Roman" w:hAnsi="Calibri" w:cs="Times New Roman"/>
          <w:color w:val="auto"/>
          <w:sz w:val="22"/>
          <w:szCs w:val="22"/>
          <w:bdr w:val="none" w:sz="0" w:space="0" w:color="auto"/>
        </w:rPr>
        <w:t>stavenisko</w:t>
      </w:r>
      <w:r w:rsidRPr="004F63AD">
        <w:rPr>
          <w:rFonts w:ascii="Calibri" w:eastAsia="Times New Roman" w:hAnsi="Calibri" w:cs="Times New Roman"/>
          <w:color w:val="auto"/>
          <w:sz w:val="22"/>
          <w:szCs w:val="22"/>
          <w:bdr w:val="none" w:sz="0" w:space="0" w:color="auto"/>
        </w:rPr>
        <w:t>.</w:t>
      </w:r>
    </w:p>
    <w:p w14:paraId="53562244"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k vykonaniu diela majú byť použité nebezpečné chemické látky a/alebo zmesi, je zhotoviteľ povinný pred začatím vykonávania diela oznámiť objednávateľovi aké nebezpečné chemické látky a zmesi bude používať a zároveň je povinný v prípade ich použitia doložiť k nim karty bezpečnostných údajov. Zhotoviteľ zabezpečí, aby všetky obaly chemických látok a zmesi, ktoré používa boli označené výstražnými symbolmi a popisnými štítkami v slovenskom jazyku. Zároveň sa zaväzuje, že nebezpečné látky a nebezpečné odpady bude skladovať len v priestoroch, ktoré sú na to určené a v súlade s platnou legislatívou (napr. protipožiarna ochrana, životné prostredie, BOZP</w:t>
      </w:r>
      <w:r w:rsidR="009A027F" w:rsidRPr="004F63AD">
        <w:rPr>
          <w:rFonts w:ascii="Calibri" w:eastAsia="Times New Roman" w:hAnsi="Calibri" w:cs="Times New Roman"/>
          <w:color w:val="auto"/>
          <w:sz w:val="22"/>
          <w:szCs w:val="22"/>
          <w:bdr w:val="none" w:sz="0" w:space="0" w:color="auto"/>
        </w:rPr>
        <w:t>, zákon o odpadoch</w:t>
      </w:r>
      <w:r w:rsidRPr="004F63AD">
        <w:rPr>
          <w:rFonts w:ascii="Calibri" w:eastAsia="Times New Roman" w:hAnsi="Calibri" w:cs="Times New Roman"/>
          <w:color w:val="auto"/>
          <w:sz w:val="22"/>
          <w:szCs w:val="22"/>
          <w:bdr w:val="none" w:sz="0" w:space="0" w:color="auto"/>
        </w:rPr>
        <w:t xml:space="preserve"> a pod.).</w:t>
      </w:r>
    </w:p>
    <w:p w14:paraId="2A6D7BB2" w14:textId="3BCE967E"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vyzve stavebného dozora a objednávateľa minimálne 3 dni dopredu k prevereniu všetkých stavebných prác, ktoré budú ďalším postupom zakryté. Zo stavebných prác, materiálov, výrobkov a/alebo zariadení, ktoré majú byť ďalším postupom zakryté, zhotoviteľ vyhotoví písomný a obrazový záznam, ktorý bude súčasťou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a na požiadanie sprístupní k nahliadnutiu doklady preukazujúce nákup zabudovaného, resp. zakrytého materiálu a/alebo výrobkov a/alebo zariadení. Stavebný dozor vykoná kontrolu. V prípade, že ju nevykoná, je povinný uhradiť náklady dodatočného odkrytia, pokiaľ také odkrytie požaduje. Ak sa však pri dodatočnom odkrytí zistí, že vykonané práce boli vadné, nesie náklady dodatočného odkrytia zhotoviteľ.</w:t>
      </w:r>
    </w:p>
    <w:p w14:paraId="452F3235"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pre objednávateľa na zhotovenie diela materiály, výrobky a zariadenia najvyššej možnej kvality. Objednávateľ si vyhradzuje právo prostredníctvom stavebného dozora schvaľovať všetky materiály, výrobky a zariadenia, ktoré zhotoviteľ na zhotovenie predmetu zmluvy zabezpečil, pred ich zabudovaním do diela a najmenej 7 dní pred plánovanou objednávkou alebo nákupom týchto materiálov výrobkov alebo zariadení. Spôsob, formu a rozsah takéhoto schvaľovania určí zhotoviteľ v súlade s požiadavkami objednávateľa. Za </w:t>
      </w:r>
      <w:r w:rsidRPr="004F63AD">
        <w:rPr>
          <w:rFonts w:ascii="Calibri" w:eastAsia="Times New Roman" w:hAnsi="Calibri" w:cs="Times New Roman"/>
          <w:color w:val="auto"/>
          <w:sz w:val="22"/>
          <w:szCs w:val="22"/>
          <w:bdr w:val="none" w:sz="0" w:space="0" w:color="auto"/>
        </w:rPr>
        <w:lastRenderedPageBreak/>
        <w:t xml:space="preserve">týmto účelom zhotoviteľ predloží objednávateľovi najmä vzorky, certifikáty a prehlásenia zhody týchto výrobkov, materiálov a/alebo zariadení. </w:t>
      </w:r>
      <w:r w:rsidR="00190536" w:rsidRPr="004F63AD">
        <w:rPr>
          <w:rFonts w:ascii="Calibri" w:eastAsia="Times New Roman" w:hAnsi="Calibri" w:cs="Times New Roman"/>
          <w:color w:val="auto"/>
          <w:sz w:val="22"/>
          <w:szCs w:val="22"/>
          <w:bdr w:val="none" w:sz="0" w:space="0" w:color="auto"/>
        </w:rPr>
        <w:t xml:space="preserve">Objednávateľ je okrem uvedeného oprávnený vykonať overenie kvality materiálov, výrobkov a zariadení v certifikovanom laboratóriu na </w:t>
      </w:r>
      <w:r w:rsidR="000E7459" w:rsidRPr="004F63AD">
        <w:rPr>
          <w:rFonts w:ascii="Calibri" w:eastAsia="Times New Roman" w:hAnsi="Calibri" w:cs="Times New Roman"/>
          <w:color w:val="auto"/>
          <w:sz w:val="22"/>
          <w:szCs w:val="22"/>
          <w:bdr w:val="none" w:sz="0" w:space="0" w:color="auto"/>
        </w:rPr>
        <w:t>materiáloch, výrobkoch a zariadeniach</w:t>
      </w:r>
      <w:r w:rsidR="00190536" w:rsidRPr="004F63AD">
        <w:rPr>
          <w:rFonts w:ascii="Calibri" w:eastAsia="Times New Roman" w:hAnsi="Calibri" w:cs="Times New Roman"/>
          <w:color w:val="auto"/>
          <w:sz w:val="22"/>
          <w:szCs w:val="22"/>
          <w:bdr w:val="none" w:sz="0" w:space="0" w:color="auto"/>
        </w:rPr>
        <w:t xml:space="preserve"> dovezených na stavenisko za účelom ich použitia pred ich zabudovaním (tzn. nie na vzorkách predložených zhotoviteľom stavebnému dozorovi). </w:t>
      </w:r>
      <w:r w:rsidR="000E7459" w:rsidRPr="004F63AD">
        <w:rPr>
          <w:rFonts w:ascii="Calibri" w:eastAsia="Times New Roman" w:hAnsi="Calibri" w:cs="Times New Roman"/>
          <w:color w:val="auto"/>
          <w:sz w:val="22"/>
          <w:szCs w:val="22"/>
          <w:bdr w:val="none" w:sz="0" w:space="0" w:color="auto"/>
        </w:rPr>
        <w:t>Z</w:t>
      </w:r>
      <w:r w:rsidR="00190536" w:rsidRPr="004F63AD">
        <w:rPr>
          <w:rFonts w:ascii="Calibri" w:eastAsia="Times New Roman" w:hAnsi="Calibri" w:cs="Times New Roman"/>
          <w:color w:val="auto"/>
          <w:sz w:val="22"/>
          <w:szCs w:val="22"/>
          <w:bdr w:val="none" w:sz="0" w:space="0" w:color="auto"/>
        </w:rPr>
        <w:t xml:space="preserve">hotoviteľ </w:t>
      </w:r>
      <w:r w:rsidR="000E7459" w:rsidRPr="004F63AD">
        <w:rPr>
          <w:rFonts w:ascii="Calibri" w:eastAsia="Times New Roman" w:hAnsi="Calibri" w:cs="Times New Roman"/>
          <w:color w:val="auto"/>
          <w:sz w:val="22"/>
          <w:szCs w:val="22"/>
          <w:bdr w:val="none" w:sz="0" w:space="0" w:color="auto"/>
        </w:rPr>
        <w:t xml:space="preserve">je </w:t>
      </w:r>
      <w:r w:rsidR="00190536" w:rsidRPr="004F63AD">
        <w:rPr>
          <w:rFonts w:ascii="Calibri" w:eastAsia="Times New Roman" w:hAnsi="Calibri" w:cs="Times New Roman"/>
          <w:color w:val="auto"/>
          <w:sz w:val="22"/>
          <w:szCs w:val="22"/>
          <w:bdr w:val="none" w:sz="0" w:space="0" w:color="auto"/>
        </w:rPr>
        <w:t>povinný objednávateľovi umožniť</w:t>
      </w:r>
      <w:r w:rsidR="000E7459" w:rsidRPr="004F63AD">
        <w:rPr>
          <w:rFonts w:ascii="Calibri" w:eastAsia="Times New Roman" w:hAnsi="Calibri" w:cs="Times New Roman"/>
          <w:color w:val="auto"/>
          <w:sz w:val="22"/>
          <w:szCs w:val="22"/>
          <w:bdr w:val="none" w:sz="0" w:space="0" w:color="auto"/>
        </w:rPr>
        <w:t xml:space="preserve"> uvedené kedykoľvek o to požiada.</w:t>
      </w:r>
      <w:r w:rsidR="00190536"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Zhotoviteľ je oprávnený zabezpečiť len také materiály, výrobky a zariadenia, ktoré sú nové, neboli doposiaľ používané a objednávateľ s nimi v minulosti žiadnym spôsobom nedisponoval.</w:t>
      </w:r>
    </w:p>
    <w:p w14:paraId="3EA5ED3A"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Materiály, výrobky a zariadenia uvedené v Prílohe č. 4 k tejto zmluve „Zoznam technologických zariadení a materiálov“ (ďalej len „Príloha č. 4“) sú záväzné a nemenné. Zmeniť materiál, výrobok alebo zariadenie uvedené v Prílohe č. 4 je možné len po predchádzajúcom písomnom odsúhlasení objednávateľa, ak nastali po podpise zmluvy objektívne a nepredvídateľné okolnosti, ktoré znemožňujú pôvodne navrhnuté plnenie</w:t>
      </w:r>
      <w:r w:rsidR="00D4651C" w:rsidRPr="004F63AD">
        <w:rPr>
          <w:rFonts w:ascii="Calibri" w:eastAsia="Times New Roman" w:hAnsi="Calibri" w:cs="Times New Roman"/>
          <w:color w:val="auto"/>
          <w:sz w:val="22"/>
          <w:szCs w:val="22"/>
          <w:bdr w:val="none" w:sz="0" w:space="0" w:color="auto"/>
        </w:rPr>
        <w:t>, pričom nový materiál, výrobok alebo zariadenie musí mať minimálne také isté alebo vyššie kvalitatívne vlastnosti ako pôvodný materiál, výrobok alebo zariadenie</w:t>
      </w:r>
      <w:r w:rsidRPr="004F63AD">
        <w:rPr>
          <w:rFonts w:ascii="Calibri" w:eastAsia="Times New Roman" w:hAnsi="Calibri" w:cs="Times New Roman"/>
          <w:color w:val="auto"/>
          <w:sz w:val="22"/>
          <w:szCs w:val="22"/>
          <w:bdr w:val="none" w:sz="0" w:space="0" w:color="auto"/>
        </w:rPr>
        <w:t>. Zhotoviteľ pred zabudovaním materiálov, výrobkov a zariadení uvedených v Prílohe č. 4 do diela musí v každom prípade získať písomný súhlas od stavebného dozora a objednávateľa. Za týmto účelom zhotoviteľ predloží najmä certifikáty a prehlásenia zhody týchto výrobkov, materiálov a/alebo zariadení.</w:t>
      </w:r>
      <w:r w:rsidR="00DF161A" w:rsidRPr="004F63AD">
        <w:rPr>
          <w:rFonts w:ascii="Calibri" w:eastAsia="Times New Roman" w:hAnsi="Calibri" w:cs="Times New Roman"/>
          <w:color w:val="auto"/>
          <w:sz w:val="22"/>
          <w:szCs w:val="22"/>
          <w:bdr w:val="none" w:sz="0" w:space="0" w:color="auto"/>
        </w:rPr>
        <w:t xml:space="preserve"> </w:t>
      </w:r>
      <w:r w:rsidR="00B62657" w:rsidRPr="004F63AD">
        <w:rPr>
          <w:rFonts w:ascii="Calibri" w:eastAsia="Times New Roman" w:hAnsi="Calibri" w:cs="Times New Roman"/>
          <w:color w:val="auto"/>
          <w:sz w:val="22"/>
          <w:szCs w:val="22"/>
          <w:bdr w:val="none" w:sz="0" w:space="0" w:color="auto"/>
        </w:rPr>
        <w:t xml:space="preserve">Použité materiály a výrobky </w:t>
      </w:r>
      <w:r w:rsidR="00B62657" w:rsidRPr="004F63AD">
        <w:rPr>
          <w:rFonts w:ascii="Calibri" w:hAnsi="Calibri" w:cs="Calibri"/>
          <w:sz w:val="22"/>
          <w:szCs w:val="22"/>
        </w:rPr>
        <w:t>prichádzajúce do kontaktu  s pitnou vodou musia byť v súlade s požiadavkami §18 zákona č.355/2007 Z.z. a čl. 11 Smernice EÚ 2020/2184 .</w:t>
      </w:r>
    </w:p>
    <w:p w14:paraId="7E8A98F7"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sa zaväzuje zabezpečiť pre objednávateľa na zhotovenie diela stavebné materiály a technológiu v najvyššej možnej energetickej výhodnosti pri súčasnom zachovaní hospodárnosti a ostatných požiadaviek objednávateľa v zmysle tejto zmluvy. </w:t>
      </w:r>
    </w:p>
    <w:p w14:paraId="261B4633"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to, že pri realizácii diela nepoužije materiál, o ktorom je v dobe jeho zabudovania známe, že je škodlivý, resp. je po záručnej dobe, alebo vykazuje iné vady a nedostatky. Zhotoviteľ pri realizácii predmetu zmluvy použije výrobky v zmysle súťažných podkladov a svojej ponuky, ktoré majú také vlastnosti, aby počas predpokladanej existencie stavby bola pri bežnej údržbe zaručená požadovaná maximálna mechanická pevnosť a stabilita, požiarna bezpečnosť, hygienické požiadavky, ochrana zdravia a životného prostredia, bezpečnosť pri užívaní, za čo zodpovedá</w:t>
      </w:r>
      <w:r w:rsidR="00267EA0" w:rsidRPr="004F63AD">
        <w:rPr>
          <w:rFonts w:ascii="Calibri" w:eastAsia="Times New Roman" w:hAnsi="Calibri" w:cs="Times New Roman"/>
          <w:color w:val="auto"/>
          <w:sz w:val="22"/>
          <w:szCs w:val="22"/>
          <w:bdr w:val="none" w:sz="0" w:space="0" w:color="auto"/>
        </w:rPr>
        <w:t>.</w:t>
      </w:r>
    </w:p>
    <w:p w14:paraId="7F60DFC6"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vyhlasuje, že sa dôkladne oboznámil so všetkými relevantnými informáciami týkajúcimi sa vykonávania diela, najmä s rozsahom a povahou diela, vykonal obhliadku miesta vykonávania diela </w:t>
      </w:r>
      <w:r w:rsidR="007D5668" w:rsidRPr="004F63AD">
        <w:rPr>
          <w:rFonts w:ascii="Calibri" w:eastAsia="Times New Roman" w:hAnsi="Calibri" w:cs="Times New Roman"/>
          <w:color w:val="auto"/>
          <w:sz w:val="22"/>
          <w:szCs w:val="22"/>
          <w:bdr w:val="none" w:sz="0" w:space="0" w:color="auto"/>
        </w:rPr>
        <w:t xml:space="preserve">(ak je to relevantné) </w:t>
      </w:r>
      <w:r w:rsidRPr="004F63AD">
        <w:rPr>
          <w:rFonts w:ascii="Calibri" w:eastAsia="Times New Roman" w:hAnsi="Calibri" w:cs="Times New Roman"/>
          <w:color w:val="auto"/>
          <w:sz w:val="22"/>
          <w:szCs w:val="22"/>
          <w:bdr w:val="none" w:sz="0" w:space="0" w:color="auto"/>
        </w:rPr>
        <w:t>a je oprávnený a odborne spôsobilý vykonať dielo v požadovanom rozsahu.</w:t>
      </w:r>
    </w:p>
    <w:p w14:paraId="4275B98C" w14:textId="77777777" w:rsidR="00643897"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podať určenému zástupcovi objednávateľa správu bez zbytočného odkladu, hneď ako sa dozvie, že vznikli/vzniknú akékoľvek prekážky pri zhotovovaní diela, ktoré bránia alebo budú brániť v plnení povinností majúcich vplyv na cenu, lehotu vykonania diela a/alebo rozsah diela (tzn. okrem zmien, pri ktorých postačuje zápis v stavebnom denníku) a o dôsledkoch takejto skutočnosti.</w:t>
      </w:r>
    </w:p>
    <w:p w14:paraId="395C0B33" w14:textId="5EB49976" w:rsidR="00F21F08" w:rsidRPr="004F63AD" w:rsidRDefault="0000001D"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Do podpisu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w:t>
      </w:r>
      <w:r w:rsidR="00643897" w:rsidRPr="004F63AD">
        <w:rPr>
          <w:rFonts w:ascii="Calibri" w:eastAsia="Times New Roman" w:hAnsi="Calibri" w:cs="Times New Roman"/>
          <w:color w:val="auto"/>
          <w:sz w:val="22"/>
          <w:szCs w:val="22"/>
          <w:bdr w:val="none" w:sz="0" w:space="0" w:color="auto"/>
        </w:rPr>
        <w:t xml:space="preserve"> sa zhotoviteľ zaväzuje vyhodnotiť energetickú náročnosť dodanej technológie a zabezpečiť merania dosiahnutej energetickej účinnosti významných zariadení vrátane porovnania s výrobcom garantovanou hodnotou, resp. legislatívne určenou minimálnou hodnotou.</w:t>
      </w:r>
      <w:r w:rsidR="00F21F08"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Uvedené platí pre čerpadlá a dúchadlá.</w:t>
      </w:r>
    </w:p>
    <w:p w14:paraId="1B26671E"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vykoná všetky primerané kroky na ochranu životného prostredia (tak na stavenisku ako aj mimo neho) a na obmedzenie škôd a ohrozenia ľudí a majetku. Zhotoviteľ sa výslovne zaväzuje, že pri vykonávaní diela a ani po jeho ukončení nespôsobí ekologickú haváriu alebo škodu na životnom prostredí.</w:t>
      </w:r>
    </w:p>
    <w:p w14:paraId="2B4E973B" w14:textId="77777777" w:rsidR="00643897" w:rsidRPr="004F63AD" w:rsidRDefault="00254ABD" w:rsidP="00643897">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 všetkých fosíliách, minciach, cenných alebo starožitných predmetoch a objektoch, a iných pozostatkoch alebo predmetoch geologicky a archeologicky zaujímavých nájdených na stavenisku oboznámi zhotoviteľ bezodkladne objednávateľa. Zhotoviteľ je povinný vykonať potrebné opatrenia na zabránenie zamestnancom a poddodávateľom zhotoviteľa v ktoromkoľvek rade alebo iným osobám, aby vybrali alebo poškodili niektoré z týchto nálezov </w:t>
      </w:r>
      <w:r w:rsidRPr="004F63AD">
        <w:rPr>
          <w:rFonts w:ascii="Calibri" w:eastAsia="Times New Roman" w:hAnsi="Calibri" w:cs="Times New Roman"/>
          <w:color w:val="auto"/>
          <w:sz w:val="22"/>
          <w:szCs w:val="22"/>
          <w:bdr w:val="none" w:sz="0" w:space="0" w:color="auto"/>
        </w:rPr>
        <w:lastRenderedPageBreak/>
        <w:t xml:space="preserve">a je povinný </w:t>
      </w:r>
      <w:r w:rsidR="0000001D" w:rsidRPr="004F63AD">
        <w:rPr>
          <w:rFonts w:ascii="Calibri" w:eastAsia="Times New Roman" w:hAnsi="Calibri" w:cs="Times New Roman"/>
          <w:color w:val="auto"/>
          <w:sz w:val="22"/>
          <w:szCs w:val="22"/>
          <w:bdr w:val="none" w:sz="0" w:space="0" w:color="auto"/>
        </w:rPr>
        <w:t xml:space="preserve">poskytnúť objednávateľovi všetku potrebnú súčinnosť aby objednávateľ mohol </w:t>
      </w:r>
      <w:r w:rsidRPr="004F63AD">
        <w:rPr>
          <w:rFonts w:ascii="Calibri" w:eastAsia="Times New Roman" w:hAnsi="Calibri" w:cs="Times New Roman"/>
          <w:color w:val="auto"/>
          <w:sz w:val="22"/>
          <w:szCs w:val="22"/>
          <w:bdr w:val="none" w:sz="0" w:space="0" w:color="auto"/>
        </w:rPr>
        <w:t>uzavrieť v zmysle zákona č. 49/2002 Z. z. zmluvu s právnickou osobou, ktorá má príslušné oprávnenie na vykonanie záchranného archeologického výskumu/prieskumu a zabezpečiť archeologický výskumu/prieskumu v potrebnom rozsahu.</w:t>
      </w:r>
    </w:p>
    <w:p w14:paraId="010C8828"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na výzvu objednávateľa odstrániť zo staveniska a nahradiť akékoľvek technologické zariadenie alebo materiály, ktoré nie sú v súlade s touto zmluvou, a ktoré súčasne nerealizoval na pokyn objednávateľa a/alebo odstrániť a znovu vykonať akékoľvek práce, ktoré nie sú v súlade s touto zmluvou a ktoré súčasne nerealizoval na pokyn objednávateľa. Ustanovenia o cene tým nie sú dotknuté, prípadné náklady hradí zhotoviteľ.</w:t>
      </w:r>
    </w:p>
    <w:p w14:paraId="58D01237" w14:textId="415E6A75"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sa oboznámil s vhodnosťou a dostupnosťou prístupových ciest na stavenisko. Ak v súvislosti so začatím prác na stavenisku je potrebné požiadať o vydanie rozhodnutí na zvláštne užívanie komunikácií (rozkopávkové povolenie a pod.) za ich riadne a včasné obstarávanie zodp</w:t>
      </w:r>
      <w:r w:rsidR="00267EA0" w:rsidRPr="004F63AD">
        <w:rPr>
          <w:rFonts w:ascii="Calibri" w:eastAsia="Times New Roman" w:hAnsi="Calibri" w:cs="Times New Roman"/>
          <w:color w:val="auto"/>
          <w:sz w:val="22"/>
          <w:szCs w:val="22"/>
          <w:bdr w:val="none" w:sz="0" w:space="0" w:color="auto"/>
        </w:rPr>
        <w:t>ovedá</w:t>
      </w:r>
      <w:r w:rsidRPr="004F63AD">
        <w:rPr>
          <w:rFonts w:ascii="Calibri" w:eastAsia="Times New Roman" w:hAnsi="Calibri" w:cs="Times New Roman"/>
          <w:color w:val="auto"/>
          <w:sz w:val="22"/>
          <w:szCs w:val="22"/>
          <w:bdr w:val="none" w:sz="0" w:space="0" w:color="auto"/>
        </w:rPr>
        <w:t xml:space="preserve"> zhotoviteľ. Zhotoviteľ je povinný počínať si tak, aby sa predišlo poškodeniu každej cesty alebo mostu v dôsledku dopravy zhotoviteľa, činnosti zamestnanca alebo poddodávateľa zhotoviteľa</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Uvedené zahŕňa najmä správne používanie vhodných vozidiel a trás. Zhotoviteľ je zároveň zodpovedný za každú údržbu vrátane čistenia použitých komunikácií, ktorá môže byť požadovaná v dôsledku používania prístupových ciest zhotoviteľom a je povinný zriadiť všetky potrebné dopravné značky alebo smerové tabule a získať všetky povolenia, ktoré môžu byť požadované príslušnými úradmi.</w:t>
      </w:r>
    </w:p>
    <w:p w14:paraId="41579DDA"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za škody na majetku objednávateľa, ktoré preukázateľne spôsobil svojou činnosťou pri zhotovovaní diela bez zavinenia objednávateľa.</w:t>
      </w:r>
    </w:p>
    <w:p w14:paraId="594F7947"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zhotovovaní diela dodržať technologické postupy stanovené výrobcom použitých materiálov, výrobkov, zariadení a pod.</w:t>
      </w:r>
    </w:p>
    <w:p w14:paraId="58EC84C3"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strpieť výkon kontroly/auditu súvisiaceho s dodávaným tovarom, službami a stavebnými prácami, a to oprávnenými osobami na výkon tejto kontroly/auditu do lehoty urče</w:t>
      </w:r>
      <w:r w:rsidR="0000001D" w:rsidRPr="004F63AD">
        <w:rPr>
          <w:rFonts w:ascii="Calibri" w:eastAsia="Times New Roman" w:hAnsi="Calibri" w:cs="Times New Roman"/>
          <w:color w:val="auto"/>
          <w:sz w:val="22"/>
          <w:szCs w:val="22"/>
          <w:bdr w:val="none" w:sz="0" w:space="0" w:color="auto"/>
        </w:rPr>
        <w:t xml:space="preserve">nej riadiacou dokumentáciou OP </w:t>
      </w:r>
      <w:r w:rsidRPr="004F63AD">
        <w:rPr>
          <w:rFonts w:ascii="Calibri" w:eastAsia="Times New Roman" w:hAnsi="Calibri" w:cs="Times New Roman"/>
          <w:color w:val="auto"/>
          <w:sz w:val="22"/>
          <w:szCs w:val="22"/>
          <w:bdr w:val="none" w:sz="0" w:space="0" w:color="auto"/>
        </w:rPr>
        <w:t>a poskytnúť im a objednávateľovi všetku potrebnú súčinnosť. Zhotoviteľ zabezpečí rovnakú povinnosť u poddodávateľov v ktoromkoľvek rade.</w:t>
      </w:r>
    </w:p>
    <w:p w14:paraId="04AE233B" w14:textId="77777777" w:rsidR="007A7138" w:rsidRPr="004F63AD" w:rsidRDefault="00F21F08" w:rsidP="007A7138">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Oprávnené osoby na výkon kontroly/auditu sú najmä: </w:t>
      </w:r>
    </w:p>
    <w:p w14:paraId="278A419D"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a) Poskytovateľ a ním poverené osoby,</w:t>
      </w:r>
    </w:p>
    <w:p w14:paraId="7E03D9D5"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b) Útvar vnútorného auditu RO/útvar vnútornej kontroly SO a ním poverené osoby,</w:t>
      </w:r>
    </w:p>
    <w:p w14:paraId="74C8AA40"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c) NKÚ SR, Úrad vládneho auditu a nimi poverené osoby,</w:t>
      </w:r>
    </w:p>
    <w:p w14:paraId="51384C6A"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d) OA, jeho spolupracujúce orgány a osoby poverené na výkon kontroly/auditu,</w:t>
      </w:r>
    </w:p>
    <w:p w14:paraId="77D85F63"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e) Splnomocnení zástupcovia EK a Európskeho dvora audítorov,</w:t>
      </w:r>
    </w:p>
    <w:p w14:paraId="42D053D9" w14:textId="77777777" w:rsidR="00D4651C" w:rsidRPr="004F63AD" w:rsidRDefault="00D4651C" w:rsidP="00D4651C">
      <w:pPr>
        <w:pStyle w:val="Default"/>
        <w:ind w:left="567"/>
        <w:rPr>
          <w:rFonts w:ascii="Calibri" w:hAnsi="Calibri"/>
          <w:color w:val="auto"/>
          <w:sz w:val="22"/>
          <w:szCs w:val="22"/>
        </w:rPr>
      </w:pPr>
      <w:r w:rsidRPr="004F63AD">
        <w:rPr>
          <w:rFonts w:ascii="Calibri" w:hAnsi="Calibri"/>
          <w:color w:val="auto"/>
          <w:sz w:val="22"/>
          <w:szCs w:val="22"/>
        </w:rPr>
        <w:t>f) Orgán zabezpečujúci ochranu finančných záujmov EÚ,</w:t>
      </w:r>
    </w:p>
    <w:p w14:paraId="4AE84578" w14:textId="1743F2EB" w:rsidR="00F21F08" w:rsidRPr="004F63AD" w:rsidRDefault="00D4651C" w:rsidP="007A7138">
      <w:pPr>
        <w:pStyle w:val="Default"/>
        <w:ind w:left="567"/>
        <w:rPr>
          <w:rFonts w:ascii="Calibri" w:hAnsi="Calibri"/>
          <w:color w:val="auto"/>
          <w:sz w:val="22"/>
          <w:szCs w:val="22"/>
        </w:rPr>
      </w:pPr>
      <w:r w:rsidRPr="004F63AD">
        <w:rPr>
          <w:rFonts w:ascii="Calibri" w:hAnsi="Calibri"/>
          <w:color w:val="auto"/>
          <w:sz w:val="22"/>
          <w:szCs w:val="22"/>
        </w:rPr>
        <w:t>g) Osoby prizvané orgánmi uvedenými v písm. a) až e) v súlade s príslušnými právnymi predpismi SR a právnymi aktmi EÚ</w:t>
      </w:r>
      <w:r w:rsidR="007A7138" w:rsidRPr="004F63AD">
        <w:rPr>
          <w:rFonts w:ascii="Calibri" w:hAnsi="Calibri"/>
          <w:color w:val="auto"/>
          <w:sz w:val="22"/>
          <w:szCs w:val="22"/>
        </w:rPr>
        <w:t xml:space="preserve"> </w:t>
      </w:r>
    </w:p>
    <w:p w14:paraId="4BBDE60F" w14:textId="77777777" w:rsidR="00F21F08" w:rsidRPr="004F63AD" w:rsidRDefault="00F21F08"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poskytnúť súčinnosť pri spracovaní zmien projektu za účelom splnenia povinností objednávateľa ako prijímateľa v súlade s príslušnou zmluvou o poskytnutí nenávratného finančného prostriedku.</w:t>
      </w:r>
    </w:p>
    <w:p w14:paraId="4F2FA2A4" w14:textId="77777777" w:rsidR="00F8006E" w:rsidRPr="004F63AD" w:rsidRDefault="00F8006E" w:rsidP="00177AA0">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hAnsi="Calibri"/>
          <w:color w:val="auto"/>
          <w:sz w:val="22"/>
          <w:szCs w:val="22"/>
        </w:rPr>
        <w:t>Ak v rámci plnenia zmluvy vznikne samostatné autorské dielo, zhotoviteľ zmluvou s účinnosťou odo dňa prevzatia autorského diela (a to aj len jeho akejkoľvek časti) postupuje na objednávateľa právo výkonu všetkých majetkových práv autorov k autorskému dielu, na základe čoho bude jedinou osobou oprávnenou vykonávať majetkové práva autora k autorskému dielu objednávateľovi. Objednávateľ tak bude plne oprávnený rozhodovať o použití tohto autorského diela (SW), ako aj do tohto autorského diela zasahovať, t.j. vykonať jeho spracovanie, preklad, adaptáciu, modifikáciu, aktualizáciu za účelom rozvoja a vývoja, ktoré nie je v rozpore s chránenými osobnostnými právami autorov autorského diela. Objednávateľ bude tiež oprávnený k výkonu majetkových práv aj k všetkým neskorším verziám a aktualizáciám autorského diela.</w:t>
      </w:r>
    </w:p>
    <w:p w14:paraId="717F5B92" w14:textId="3455F27D" w:rsidR="00482E84" w:rsidRPr="004F63AD" w:rsidRDefault="00482E84" w:rsidP="00E753C2">
      <w:pPr>
        <w:numPr>
          <w:ilvl w:val="1"/>
          <w:numId w:val="87"/>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Pred uvedením stavby do </w:t>
      </w:r>
      <w:r w:rsidR="00FC37B6">
        <w:rPr>
          <w:rFonts w:ascii="Calibri" w:eastAsia="Times New Roman" w:hAnsi="Calibri" w:cs="Times New Roman"/>
          <w:color w:val="auto"/>
          <w:sz w:val="22"/>
          <w:szCs w:val="22"/>
          <w:bdr w:val="none" w:sz="0" w:space="0" w:color="auto"/>
        </w:rPr>
        <w:t>skúšobnej prevádzky</w:t>
      </w:r>
      <w:r w:rsidRPr="004F63AD">
        <w:rPr>
          <w:rFonts w:ascii="Calibri" w:eastAsia="Times New Roman" w:hAnsi="Calibri" w:cs="Times New Roman"/>
          <w:color w:val="auto"/>
          <w:sz w:val="22"/>
          <w:szCs w:val="22"/>
          <w:bdr w:val="none" w:sz="0" w:space="0" w:color="auto"/>
        </w:rPr>
        <w:t xml:space="preserve">, zhotoviteľ vypracuje kompletný návrh prevádzkového poriadku </w:t>
      </w:r>
      <w:r w:rsidR="00A823A2" w:rsidRPr="004F63AD">
        <w:rPr>
          <w:rFonts w:ascii="Calibri" w:eastAsia="Times New Roman" w:hAnsi="Calibri" w:cs="Times New Roman"/>
          <w:color w:val="auto"/>
          <w:sz w:val="22"/>
          <w:szCs w:val="22"/>
          <w:bdr w:val="none" w:sz="0" w:space="0" w:color="auto"/>
        </w:rPr>
        <w:t xml:space="preserve">v zmysle </w:t>
      </w:r>
      <w:r w:rsidR="00FC37B6">
        <w:rPr>
          <w:rFonts w:ascii="Calibri" w:eastAsia="Times New Roman" w:hAnsi="Calibri" w:cs="Times New Roman"/>
          <w:color w:val="auto"/>
          <w:sz w:val="22"/>
          <w:szCs w:val="22"/>
          <w:bdr w:val="none" w:sz="0" w:space="0" w:color="auto"/>
        </w:rPr>
        <w:t xml:space="preserve">príslušných platných noriem </w:t>
      </w:r>
      <w:r w:rsidRPr="004F63AD">
        <w:rPr>
          <w:rFonts w:ascii="Calibri" w:eastAsia="Times New Roman" w:hAnsi="Calibri" w:cs="Times New Roman"/>
          <w:color w:val="auto"/>
          <w:sz w:val="22"/>
          <w:szCs w:val="22"/>
          <w:bdr w:val="none" w:sz="0" w:space="0" w:color="auto"/>
        </w:rPr>
        <w:t xml:space="preserve">a predloží ho objednávateľovi v 2 vyhotoveniach k posúdeniu a pripomienkam najneskôr 28 dní pred </w:t>
      </w:r>
      <w:r w:rsidR="00631674" w:rsidRPr="004F63AD">
        <w:rPr>
          <w:rFonts w:ascii="Calibri" w:eastAsia="Times New Roman" w:hAnsi="Calibri" w:cs="Times New Roman"/>
          <w:color w:val="auto"/>
          <w:sz w:val="22"/>
          <w:szCs w:val="22"/>
          <w:bdr w:val="none" w:sz="0" w:space="0" w:color="auto"/>
        </w:rPr>
        <w:t xml:space="preserve">plánovaným </w:t>
      </w:r>
      <w:r w:rsidRPr="004F63AD">
        <w:rPr>
          <w:rFonts w:ascii="Calibri" w:eastAsia="Times New Roman" w:hAnsi="Calibri" w:cs="Times New Roman"/>
          <w:color w:val="auto"/>
          <w:sz w:val="22"/>
          <w:szCs w:val="22"/>
          <w:bdr w:val="none" w:sz="0" w:space="0" w:color="auto"/>
        </w:rPr>
        <w:t xml:space="preserve">uvedením </w:t>
      </w:r>
      <w:r w:rsidRPr="004F63AD">
        <w:rPr>
          <w:rFonts w:ascii="Calibri" w:eastAsia="Times New Roman" w:hAnsi="Calibri" w:cs="Times New Roman"/>
          <w:color w:val="auto"/>
          <w:sz w:val="22"/>
          <w:szCs w:val="22"/>
          <w:bdr w:val="none" w:sz="0" w:space="0" w:color="auto"/>
        </w:rPr>
        <w:lastRenderedPageBreak/>
        <w:t xml:space="preserve">stavby do </w:t>
      </w:r>
      <w:r w:rsidR="00FC37B6">
        <w:rPr>
          <w:rFonts w:ascii="Calibri" w:eastAsia="Times New Roman" w:hAnsi="Calibri" w:cs="Times New Roman"/>
          <w:color w:val="auto"/>
          <w:sz w:val="22"/>
          <w:szCs w:val="22"/>
          <w:bdr w:val="none" w:sz="0" w:space="0" w:color="auto"/>
        </w:rPr>
        <w:t>skúšobnej prevádzky</w:t>
      </w:r>
      <w:r w:rsidRPr="004F63AD">
        <w:rPr>
          <w:rFonts w:ascii="Calibri" w:eastAsia="Times New Roman" w:hAnsi="Calibri" w:cs="Times New Roman"/>
          <w:color w:val="auto"/>
          <w:sz w:val="22"/>
          <w:szCs w:val="22"/>
          <w:bdr w:val="none" w:sz="0" w:space="0" w:color="auto"/>
        </w:rPr>
        <w:t xml:space="preserve">. Objednávateľ sa vyjadrí k návrhu prevádzkového poriadku do 14 dní. Pripomienky objednávateľa zapracuje zhotoviteľ do doby uvedenia </w:t>
      </w:r>
      <w:r w:rsidR="00F57955" w:rsidRPr="004F63AD">
        <w:rPr>
          <w:rFonts w:ascii="Calibri" w:eastAsia="Times New Roman" w:hAnsi="Calibri" w:cs="Times New Roman"/>
          <w:color w:val="auto"/>
          <w:sz w:val="22"/>
          <w:szCs w:val="22"/>
          <w:bdr w:val="none" w:sz="0" w:space="0" w:color="auto"/>
        </w:rPr>
        <w:t xml:space="preserve">príslušnej časti </w:t>
      </w:r>
      <w:r w:rsidRPr="004F63AD">
        <w:rPr>
          <w:rFonts w:ascii="Calibri" w:eastAsia="Times New Roman" w:hAnsi="Calibri" w:cs="Times New Roman"/>
          <w:color w:val="auto"/>
          <w:sz w:val="22"/>
          <w:szCs w:val="22"/>
          <w:bdr w:val="none" w:sz="0" w:space="0" w:color="auto"/>
        </w:rPr>
        <w:t xml:space="preserve">stavby do </w:t>
      </w:r>
      <w:r w:rsidR="00FC37B6">
        <w:rPr>
          <w:rFonts w:ascii="Calibri" w:eastAsia="Times New Roman" w:hAnsi="Calibri" w:cs="Times New Roman"/>
          <w:color w:val="auto"/>
          <w:sz w:val="22"/>
          <w:szCs w:val="22"/>
          <w:bdr w:val="none" w:sz="0" w:space="0" w:color="auto"/>
        </w:rPr>
        <w:t>skúšobnej prevádzky</w:t>
      </w:r>
      <w:r w:rsidRPr="004F63AD">
        <w:rPr>
          <w:rFonts w:ascii="Calibri" w:eastAsia="Times New Roman" w:hAnsi="Calibri" w:cs="Times New Roman"/>
          <w:color w:val="auto"/>
          <w:sz w:val="22"/>
          <w:szCs w:val="22"/>
          <w:bdr w:val="none" w:sz="0" w:space="0" w:color="auto"/>
        </w:rPr>
        <w:t xml:space="preserve">. Do doby zahájenia </w:t>
      </w:r>
      <w:r w:rsidR="00FC37B6">
        <w:rPr>
          <w:rFonts w:ascii="Calibri" w:eastAsia="Times New Roman" w:hAnsi="Calibri" w:cs="Times New Roman"/>
          <w:color w:val="auto"/>
          <w:sz w:val="22"/>
          <w:szCs w:val="22"/>
          <w:bdr w:val="none" w:sz="0" w:space="0" w:color="auto"/>
        </w:rPr>
        <w:t>skúšobnej prevádzky</w:t>
      </w:r>
      <w:r w:rsidRPr="004F63AD">
        <w:rPr>
          <w:rFonts w:ascii="Calibri" w:eastAsia="Times New Roman" w:hAnsi="Calibri" w:cs="Times New Roman"/>
          <w:color w:val="auto"/>
          <w:sz w:val="22"/>
          <w:szCs w:val="22"/>
          <w:bdr w:val="none" w:sz="0" w:space="0" w:color="auto"/>
        </w:rPr>
        <w:t xml:space="preserve"> zhotoviteľ tiež predloží </w:t>
      </w:r>
      <w:r w:rsidR="002A436B" w:rsidRPr="004F63AD">
        <w:rPr>
          <w:rFonts w:ascii="Calibri" w:eastAsia="Times New Roman" w:hAnsi="Calibri" w:cs="Times New Roman"/>
          <w:color w:val="auto"/>
          <w:sz w:val="22"/>
          <w:szCs w:val="22"/>
          <w:bdr w:val="none" w:sz="0" w:space="0" w:color="auto"/>
        </w:rPr>
        <w:t xml:space="preserve">objednávateľovi </w:t>
      </w:r>
      <w:r w:rsidRPr="004F63AD">
        <w:rPr>
          <w:rFonts w:ascii="Calibri" w:eastAsia="Times New Roman" w:hAnsi="Calibri" w:cs="Times New Roman"/>
          <w:color w:val="auto"/>
          <w:sz w:val="22"/>
          <w:szCs w:val="22"/>
          <w:bdr w:val="none" w:sz="0" w:space="0" w:color="auto"/>
        </w:rPr>
        <w:t xml:space="preserve">návrh prevádzkového poriadku pre </w:t>
      </w:r>
      <w:r w:rsidR="00FC37B6">
        <w:rPr>
          <w:rFonts w:ascii="Calibri" w:eastAsia="Times New Roman" w:hAnsi="Calibri" w:cs="Times New Roman"/>
          <w:color w:val="auto"/>
          <w:sz w:val="22"/>
          <w:szCs w:val="22"/>
          <w:bdr w:val="none" w:sz="0" w:space="0" w:color="auto"/>
        </w:rPr>
        <w:t>skúšobnú prevádzku</w:t>
      </w:r>
      <w:r w:rsidRPr="004F63AD">
        <w:rPr>
          <w:rFonts w:ascii="Calibri" w:eastAsia="Times New Roman" w:hAnsi="Calibri" w:cs="Times New Roman"/>
          <w:color w:val="auto"/>
          <w:sz w:val="22"/>
          <w:szCs w:val="22"/>
          <w:bdr w:val="none" w:sz="0" w:space="0" w:color="auto"/>
        </w:rPr>
        <w:t xml:space="preserve"> na prerokovanie a</w:t>
      </w:r>
      <w:r w:rsidR="00631674" w:rsidRPr="004F63AD">
        <w:rPr>
          <w:rFonts w:ascii="Calibri" w:eastAsia="Times New Roman" w:hAnsi="Calibri" w:cs="Times New Roman"/>
          <w:color w:val="auto"/>
          <w:sz w:val="22"/>
          <w:szCs w:val="22"/>
          <w:bdr w:val="none" w:sz="0" w:space="0" w:color="auto"/>
        </w:rPr>
        <w:t xml:space="preserve"> k </w:t>
      </w:r>
      <w:r w:rsidRPr="004F63AD">
        <w:rPr>
          <w:rFonts w:ascii="Calibri" w:eastAsia="Times New Roman" w:hAnsi="Calibri" w:cs="Times New Roman"/>
          <w:color w:val="auto"/>
          <w:sz w:val="22"/>
          <w:szCs w:val="22"/>
          <w:bdr w:val="none" w:sz="0" w:space="0" w:color="auto"/>
        </w:rPr>
        <w:t xml:space="preserve">pripomienkam </w:t>
      </w:r>
      <w:r w:rsidR="00631674" w:rsidRPr="004F63AD">
        <w:rPr>
          <w:rFonts w:ascii="Calibri" w:eastAsia="Times New Roman" w:hAnsi="Calibri" w:cs="Times New Roman"/>
          <w:color w:val="auto"/>
          <w:sz w:val="22"/>
          <w:szCs w:val="22"/>
          <w:bdr w:val="none" w:sz="0" w:space="0" w:color="auto"/>
        </w:rPr>
        <w:t xml:space="preserve">a </w:t>
      </w:r>
      <w:r w:rsidR="002A436B" w:rsidRPr="004F63AD">
        <w:rPr>
          <w:rFonts w:ascii="Calibri" w:eastAsia="Times New Roman" w:hAnsi="Calibri" w:cs="Times New Roman"/>
          <w:color w:val="auto"/>
          <w:sz w:val="22"/>
          <w:szCs w:val="22"/>
          <w:bdr w:val="none" w:sz="0" w:space="0" w:color="auto"/>
        </w:rPr>
        <w:t>k</w:t>
      </w:r>
      <w:r w:rsidR="00631674" w:rsidRPr="004F63AD">
        <w:rPr>
          <w:rFonts w:ascii="Calibri" w:eastAsia="Times New Roman" w:hAnsi="Calibri" w:cs="Times New Roman"/>
          <w:color w:val="auto"/>
          <w:sz w:val="22"/>
          <w:szCs w:val="22"/>
          <w:bdr w:val="none" w:sz="0" w:space="0" w:color="auto"/>
        </w:rPr>
        <w:t xml:space="preserve"> jeho </w:t>
      </w:r>
      <w:r w:rsidR="002A436B" w:rsidRPr="004F63AD">
        <w:rPr>
          <w:rFonts w:ascii="Calibri" w:eastAsia="Times New Roman" w:hAnsi="Calibri" w:cs="Times New Roman"/>
          <w:color w:val="auto"/>
          <w:sz w:val="22"/>
          <w:szCs w:val="22"/>
          <w:bdr w:val="none" w:sz="0" w:space="0" w:color="auto"/>
        </w:rPr>
        <w:t>schváleniu</w:t>
      </w:r>
      <w:r w:rsidR="00631674" w:rsidRPr="004F63AD">
        <w:rPr>
          <w:rFonts w:ascii="Calibri" w:eastAsia="Times New Roman" w:hAnsi="Calibri" w:cs="Times New Roman"/>
          <w:color w:val="auto"/>
          <w:sz w:val="22"/>
          <w:szCs w:val="22"/>
          <w:bdr w:val="none" w:sz="0" w:space="0" w:color="auto"/>
        </w:rPr>
        <w:t xml:space="preserve"> objednávateľom. </w:t>
      </w:r>
      <w:r w:rsidRPr="004F63AD">
        <w:rPr>
          <w:rFonts w:ascii="Calibri" w:eastAsia="Times New Roman" w:hAnsi="Calibri" w:cs="Times New Roman"/>
          <w:color w:val="auto"/>
          <w:sz w:val="22"/>
          <w:szCs w:val="22"/>
          <w:bdr w:val="none" w:sz="0" w:space="0" w:color="auto"/>
        </w:rPr>
        <w:t xml:space="preserve">Dopracovanie čistopisu prevádzkového poriadku </w:t>
      </w:r>
      <w:r w:rsidR="005365E7">
        <w:rPr>
          <w:rFonts w:ascii="Calibri" w:eastAsia="Times New Roman" w:hAnsi="Calibri" w:cs="Times New Roman"/>
          <w:color w:val="FF0000"/>
          <w:sz w:val="22"/>
          <w:szCs w:val="22"/>
          <w:bdr w:val="none" w:sz="0" w:space="0" w:color="auto"/>
        </w:rPr>
        <w:t>ČOV</w:t>
      </w:r>
      <w:r w:rsidR="00337265" w:rsidRPr="004F63AD">
        <w:rPr>
          <w:rFonts w:ascii="Calibri" w:eastAsia="Times New Roman" w:hAnsi="Calibri" w:cs="Times New Roman"/>
          <w:color w:val="FF0000"/>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pre trvalú prevádzku</w:t>
      </w:r>
      <w:r w:rsidR="00EF1289" w:rsidRPr="004F63AD">
        <w:rPr>
          <w:rFonts w:ascii="Calibri" w:eastAsia="Times New Roman" w:hAnsi="Calibri" w:cs="Times New Roman"/>
          <w:color w:val="auto"/>
          <w:sz w:val="22"/>
          <w:szCs w:val="22"/>
          <w:bdr w:val="none" w:sz="0" w:space="0" w:color="auto"/>
        </w:rPr>
        <w:t xml:space="preserve"> v zmysle vyhlášky MŽP SR č. 55/2004 Z. z.</w:t>
      </w:r>
      <w:r w:rsidRPr="004F63AD">
        <w:rPr>
          <w:rFonts w:ascii="Calibri" w:eastAsia="Times New Roman" w:hAnsi="Calibri" w:cs="Times New Roman"/>
          <w:color w:val="auto"/>
          <w:sz w:val="22"/>
          <w:szCs w:val="22"/>
          <w:bdr w:val="none" w:sz="0" w:space="0" w:color="auto"/>
        </w:rPr>
        <w:t xml:space="preserve"> zaistí </w:t>
      </w:r>
      <w:r w:rsidR="00A823A2" w:rsidRPr="004F63AD">
        <w:rPr>
          <w:rFonts w:ascii="Calibri" w:eastAsia="Times New Roman" w:hAnsi="Calibri" w:cs="Times New Roman"/>
          <w:color w:val="auto"/>
          <w:sz w:val="22"/>
          <w:szCs w:val="22"/>
          <w:bdr w:val="none" w:sz="0" w:space="0" w:color="auto"/>
        </w:rPr>
        <w:t xml:space="preserve">zhotoviteľ v spolupráci s objednávateľom </w:t>
      </w:r>
      <w:r w:rsidRPr="004F63AD">
        <w:rPr>
          <w:rFonts w:ascii="Calibri" w:eastAsia="Times New Roman" w:hAnsi="Calibri" w:cs="Times New Roman"/>
          <w:color w:val="auto"/>
          <w:sz w:val="22"/>
          <w:szCs w:val="22"/>
          <w:bdr w:val="none" w:sz="0" w:space="0" w:color="auto"/>
        </w:rPr>
        <w:t xml:space="preserve">po ukončení </w:t>
      </w:r>
      <w:r w:rsidR="00FC37B6">
        <w:rPr>
          <w:rFonts w:ascii="Calibri" w:eastAsia="Times New Roman" w:hAnsi="Calibri" w:cs="Times New Roman"/>
          <w:color w:val="auto"/>
          <w:sz w:val="22"/>
          <w:szCs w:val="22"/>
          <w:bdr w:val="none" w:sz="0" w:space="0" w:color="auto"/>
        </w:rPr>
        <w:t>skúšobnej prevádzky ČOV</w:t>
      </w:r>
      <w:r w:rsidRPr="004F63AD">
        <w:rPr>
          <w:rFonts w:ascii="Calibri" w:eastAsia="Times New Roman" w:hAnsi="Calibri" w:cs="Times New Roman"/>
          <w:color w:val="auto"/>
          <w:sz w:val="22"/>
          <w:szCs w:val="22"/>
          <w:bdr w:val="none" w:sz="0" w:space="0" w:color="auto"/>
        </w:rPr>
        <w:t xml:space="preserve"> a po jeho vyhodnotení</w:t>
      </w:r>
      <w:r w:rsidR="00F7093A" w:rsidRPr="004F63AD">
        <w:rPr>
          <w:rFonts w:ascii="Calibri" w:eastAsia="Times New Roman" w:hAnsi="Calibri" w:cs="Times New Roman"/>
          <w:color w:val="auto"/>
          <w:sz w:val="22"/>
          <w:szCs w:val="22"/>
          <w:bdr w:val="none" w:sz="0" w:space="0" w:color="auto"/>
        </w:rPr>
        <w:t xml:space="preserve"> v zmysle tejto zmluvy</w:t>
      </w:r>
      <w:r w:rsidRPr="004F63AD">
        <w:rPr>
          <w:rFonts w:ascii="Calibri" w:eastAsia="Times New Roman" w:hAnsi="Calibri" w:cs="Times New Roman"/>
          <w:color w:val="auto"/>
          <w:sz w:val="22"/>
          <w:szCs w:val="22"/>
          <w:bdr w:val="none" w:sz="0" w:space="0" w:color="auto"/>
        </w:rPr>
        <w:t>.</w:t>
      </w:r>
      <w:r w:rsidR="00FC37B6">
        <w:rPr>
          <w:rFonts w:ascii="Calibri" w:eastAsia="Times New Roman" w:hAnsi="Calibri" w:cs="Times New Roman"/>
          <w:color w:val="auto"/>
          <w:sz w:val="22"/>
          <w:szCs w:val="22"/>
          <w:bdr w:val="none" w:sz="0" w:space="0" w:color="auto"/>
        </w:rPr>
        <w:t xml:space="preserve"> Pr</w:t>
      </w:r>
      <w:r w:rsidR="008F38A7">
        <w:rPr>
          <w:rFonts w:ascii="Calibri" w:eastAsia="Times New Roman" w:hAnsi="Calibri" w:cs="Times New Roman"/>
          <w:color w:val="auto"/>
          <w:sz w:val="22"/>
          <w:szCs w:val="22"/>
          <w:bdr w:val="none" w:sz="0" w:space="0" w:color="auto"/>
        </w:rPr>
        <w:t>evádzkové</w:t>
      </w:r>
      <w:r w:rsidR="00FC37B6">
        <w:rPr>
          <w:rFonts w:ascii="Calibri" w:eastAsia="Times New Roman" w:hAnsi="Calibri" w:cs="Times New Roman"/>
          <w:color w:val="auto"/>
          <w:sz w:val="22"/>
          <w:szCs w:val="22"/>
          <w:bdr w:val="none" w:sz="0" w:space="0" w:color="auto"/>
        </w:rPr>
        <w:t xml:space="preserve"> </w:t>
      </w:r>
      <w:r w:rsidR="008F38A7">
        <w:rPr>
          <w:rFonts w:ascii="Calibri" w:eastAsia="Times New Roman" w:hAnsi="Calibri" w:cs="Times New Roman"/>
          <w:color w:val="auto"/>
          <w:sz w:val="22"/>
          <w:szCs w:val="22"/>
          <w:bdr w:val="none" w:sz="0" w:space="0" w:color="auto"/>
        </w:rPr>
        <w:t>poriadky</w:t>
      </w:r>
      <w:r w:rsidR="00FC37B6">
        <w:rPr>
          <w:rFonts w:ascii="Calibri" w:eastAsia="Times New Roman" w:hAnsi="Calibri" w:cs="Times New Roman"/>
          <w:color w:val="auto"/>
          <w:sz w:val="22"/>
          <w:szCs w:val="22"/>
          <w:bdr w:val="none" w:sz="0" w:space="0" w:color="auto"/>
        </w:rPr>
        <w:t xml:space="preserve"> vypracuje zhotoviteľ v spolupráci s objednávateľom aj pre kanalizáciu. </w:t>
      </w:r>
    </w:p>
    <w:p w14:paraId="3DE8E2C1" w14:textId="77777777" w:rsidR="002D0AD5" w:rsidRPr="004F63AD" w:rsidRDefault="002D0AD5" w:rsidP="002D0AD5">
      <w:pPr>
        <w:pBdr>
          <w:top w:val="none" w:sz="0" w:space="0" w:color="auto"/>
          <w:left w:val="none" w:sz="0" w:space="0" w:color="auto"/>
          <w:bottom w:val="none" w:sz="0" w:space="0" w:color="auto"/>
          <w:right w:val="none" w:sz="0" w:space="0" w:color="auto"/>
          <w:between w:val="none" w:sz="0" w:space="0" w:color="auto"/>
          <w:bar w:val="none" w:sz="0" w:color="auto"/>
        </w:pBdr>
        <w:ind w:left="567"/>
        <w:jc w:val="both"/>
        <w:outlineLvl w:val="0"/>
        <w:rPr>
          <w:rFonts w:ascii="Calibri" w:eastAsia="Times New Roman" w:hAnsi="Calibri" w:cs="Times New Roman"/>
          <w:color w:val="auto"/>
          <w:sz w:val="20"/>
          <w:szCs w:val="20"/>
          <w:bdr w:val="none" w:sz="0" w:space="0" w:color="auto"/>
        </w:rPr>
      </w:pPr>
    </w:p>
    <w:p w14:paraId="2A4FE38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IX.</w:t>
      </w:r>
    </w:p>
    <w:p w14:paraId="55D95F1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Odovzdanie a prevzatie</w:t>
      </w:r>
    </w:p>
    <w:p w14:paraId="0F226235" w14:textId="77777777" w:rsidR="00F21F08" w:rsidRPr="004F63AD"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51E4519" w14:textId="77777777" w:rsidR="00F21F08" w:rsidRPr="004F63AD" w:rsidRDefault="00F21F08" w:rsidP="00177AA0">
      <w:pPr>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54DB29C" w14:textId="6B795F0A"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Preberacie konanie zvoláva stavebný dozor na základe písomnej žiadosti zhotoviteľa najmenej 5 pracovných dní dopredu. Stavebný dozor musí obdržať písomnú žiadosť od zhotoviteľa najmenej 14 dní pred požadovaným termínom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konania. K žiadosti je zhotoviteľ povinný odovzdať stavebnému dozorovi najmä podklady v súlade s Prílohou č. 6. Prípadné chýbajúce podklady doloží bezodkladne, najneskôr však ku dňu prevzatia a odovzdania diela.</w:t>
      </w:r>
    </w:p>
    <w:p w14:paraId="70CA0567" w14:textId="730AD585"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 odovzdaní a prevzatí diela</w:t>
      </w:r>
      <w:r w:rsidR="00C33630">
        <w:rPr>
          <w:rFonts w:ascii="Calibri" w:eastAsia="Times New Roman" w:hAnsi="Calibri" w:cs="Times New Roman"/>
          <w:color w:val="auto"/>
          <w:sz w:val="22"/>
          <w:szCs w:val="22"/>
          <w:bdr w:val="none" w:sz="0" w:space="0" w:color="auto"/>
        </w:rPr>
        <w:t>, resp. príslušnej etapy diela,</w:t>
      </w:r>
      <w:r w:rsidRPr="004F63AD">
        <w:rPr>
          <w:rFonts w:ascii="Calibri" w:eastAsia="Times New Roman" w:hAnsi="Calibri" w:cs="Times New Roman"/>
          <w:color w:val="auto"/>
          <w:sz w:val="22"/>
          <w:szCs w:val="22"/>
          <w:bdr w:val="none" w:sz="0" w:space="0" w:color="auto"/>
        </w:rPr>
        <w:t xml:space="preserve"> bude spísaný preberací protokol,</w:t>
      </w:r>
      <w:r w:rsidR="00835D64">
        <w:rPr>
          <w:rFonts w:ascii="Calibri" w:eastAsia="Times New Roman" w:hAnsi="Calibri" w:cs="Times New Roman"/>
          <w:color w:val="auto"/>
          <w:sz w:val="22"/>
          <w:szCs w:val="22"/>
          <w:bdr w:val="none" w:sz="0" w:space="0" w:color="auto"/>
        </w:rPr>
        <w:t xml:space="preserve"> samostatne pre I. etapu a samostatne pre II. etapu diela v zmysle POV,</w:t>
      </w:r>
      <w:r w:rsidRPr="004F63AD">
        <w:rPr>
          <w:rFonts w:ascii="Calibri" w:eastAsia="Times New Roman" w:hAnsi="Calibri" w:cs="Times New Roman"/>
          <w:color w:val="auto"/>
          <w:sz w:val="22"/>
          <w:szCs w:val="22"/>
          <w:bdr w:val="none" w:sz="0" w:space="0" w:color="auto"/>
        </w:rPr>
        <w:t xml:space="preserve"> z ktorého bude zrejmý stav diela v okamihu jeho prevzatia objednávateľom. Preberací protokol spíšu zmluvné strany v </w:t>
      </w:r>
      <w:r w:rsidR="0000001D" w:rsidRPr="004F63AD">
        <w:rPr>
          <w:rFonts w:ascii="Calibri" w:eastAsia="Times New Roman" w:hAnsi="Calibri" w:cs="Times New Roman"/>
          <w:color w:val="auto"/>
          <w:sz w:val="22"/>
          <w:szCs w:val="22"/>
          <w:bdr w:val="none" w:sz="0" w:space="0" w:color="auto"/>
        </w:rPr>
        <w:t>šiestich</w:t>
      </w:r>
      <w:r w:rsidRPr="004F63AD">
        <w:rPr>
          <w:rFonts w:ascii="Calibri" w:eastAsia="Times New Roman" w:hAnsi="Calibri" w:cs="Times New Roman"/>
          <w:color w:val="auto"/>
          <w:sz w:val="22"/>
          <w:szCs w:val="22"/>
          <w:bdr w:val="none" w:sz="0" w:space="0" w:color="auto"/>
        </w:rPr>
        <w:t xml:space="preserve"> vyhotoveniach. Zápis bude obsahovať minimálne:</w:t>
      </w:r>
    </w:p>
    <w:p w14:paraId="113E2E7E" w14:textId="77777777" w:rsidR="00F21F08" w:rsidRPr="004F63AD"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označenie stavby a popis diela</w:t>
      </w:r>
    </w:p>
    <w:p w14:paraId="198A44CF" w14:textId="77777777" w:rsidR="00F21F08" w:rsidRPr="004F63AD"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označenie zmluvných strán</w:t>
      </w:r>
    </w:p>
    <w:p w14:paraId="687E730B" w14:textId="77777777" w:rsidR="00F21F08" w:rsidRPr="004F63AD"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vyjadrenie objednávateľa k prevzatiu diela</w:t>
      </w:r>
    </w:p>
    <w:p w14:paraId="56104F87" w14:textId="77777777" w:rsidR="00F21F08" w:rsidRPr="004F63AD"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prílohy</w:t>
      </w:r>
    </w:p>
    <w:p w14:paraId="4AC7C269" w14:textId="77777777" w:rsidR="00F21F08" w:rsidRPr="004F63AD" w:rsidRDefault="00F21F08" w:rsidP="00177AA0">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podpisy</w:t>
      </w:r>
    </w:p>
    <w:p w14:paraId="6C7A2436"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4CC254D"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6BFD436"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83D0245"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78CE50F"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33C620B"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E8A018F"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F6AA250"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8E1CF52"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9DB6B29"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AACCBA"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07CC454" w14:textId="3F064998" w:rsidR="00FD1354" w:rsidRPr="004F63AD" w:rsidRDefault="00FD1354"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vyhotoví a ur</w:t>
      </w:r>
      <w:r w:rsidR="00FC63DB" w:rsidRPr="004F63AD">
        <w:rPr>
          <w:rFonts w:ascii="Calibri" w:eastAsia="Times New Roman" w:hAnsi="Calibri" w:cs="Times New Roman"/>
          <w:color w:val="auto"/>
          <w:sz w:val="22"/>
          <w:szCs w:val="22"/>
          <w:bdr w:val="none" w:sz="0" w:space="0" w:color="auto"/>
        </w:rPr>
        <w:t>čení zástupcovia zmluvných strán</w:t>
      </w:r>
      <w:r w:rsidRPr="004F63AD">
        <w:rPr>
          <w:rFonts w:ascii="Calibri" w:eastAsia="Times New Roman" w:hAnsi="Calibri" w:cs="Times New Roman"/>
          <w:color w:val="auto"/>
          <w:sz w:val="22"/>
          <w:szCs w:val="22"/>
          <w:bdr w:val="none" w:sz="0" w:space="0" w:color="auto"/>
        </w:rPr>
        <w:t xml:space="preserve"> podpíšu</w:t>
      </w:r>
      <w:r w:rsidR="00535AED" w:rsidRPr="004F63AD">
        <w:rPr>
          <w:rFonts w:ascii="Calibri" w:eastAsia="Times New Roman" w:hAnsi="Calibri" w:cs="Times New Roman"/>
          <w:color w:val="auto"/>
          <w:sz w:val="22"/>
          <w:szCs w:val="22"/>
          <w:bdr w:val="none" w:sz="0" w:space="0" w:color="auto"/>
        </w:rPr>
        <w:t xml:space="preserve"> preberací protokol </w:t>
      </w:r>
      <w:r w:rsidR="0000001D" w:rsidRPr="004F63AD">
        <w:rPr>
          <w:rFonts w:ascii="Calibri" w:eastAsia="Times New Roman" w:hAnsi="Calibri" w:cs="Times New Roman"/>
          <w:color w:val="auto"/>
          <w:sz w:val="22"/>
          <w:szCs w:val="22"/>
          <w:bdr w:val="none" w:sz="0" w:space="0" w:color="auto"/>
        </w:rPr>
        <w:t>v troch vyhotoveniach</w:t>
      </w:r>
      <w:r w:rsidR="002A436B" w:rsidRPr="004F63AD">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 súlade s vyhláškou č. 83/2008 Z.</w:t>
      </w:r>
      <w:r w:rsidR="00077F0B"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z., ktorou sa vykonáva zákon o verejných prácach.</w:t>
      </w:r>
    </w:p>
    <w:p w14:paraId="4D848C4D" w14:textId="1EEF3750"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Dielo je zhotovené a odovzdané podpisom preberacieho protokolu</w:t>
      </w:r>
      <w:r w:rsidR="00684169">
        <w:rPr>
          <w:rFonts w:ascii="Calibri" w:eastAsia="Times New Roman" w:hAnsi="Calibri" w:cs="Times New Roman"/>
          <w:color w:val="auto"/>
          <w:sz w:val="22"/>
          <w:szCs w:val="22"/>
          <w:bdr w:val="none" w:sz="0" w:space="0" w:color="auto"/>
        </w:rPr>
        <w:t xml:space="preserve"> pre II. etapu diela v zmysle POV</w:t>
      </w:r>
      <w:r w:rsidRPr="004F63AD">
        <w:rPr>
          <w:rFonts w:ascii="Calibri" w:eastAsia="Times New Roman" w:hAnsi="Calibri" w:cs="Times New Roman"/>
          <w:color w:val="auto"/>
          <w:sz w:val="22"/>
          <w:szCs w:val="22"/>
          <w:bdr w:val="none" w:sz="0" w:space="0" w:color="auto"/>
        </w:rPr>
        <w:t xml:space="preserve">. Dielo je vykonané až vo chvíli </w:t>
      </w:r>
      <w:r w:rsidR="00684169">
        <w:rPr>
          <w:rFonts w:ascii="Calibri" w:eastAsia="Times New Roman" w:hAnsi="Calibri" w:cs="Times New Roman"/>
          <w:color w:val="auto"/>
          <w:sz w:val="22"/>
          <w:szCs w:val="22"/>
          <w:bdr w:val="none" w:sz="0" w:space="0" w:color="auto"/>
        </w:rPr>
        <w:t>vyhotovenia</w:t>
      </w:r>
      <w:r w:rsidR="00755CF9" w:rsidRPr="004F63AD">
        <w:rPr>
          <w:rFonts w:ascii="Calibri" w:eastAsia="Times New Roman" w:hAnsi="Calibri" w:cs="Times New Roman"/>
          <w:color w:val="auto"/>
          <w:sz w:val="22"/>
          <w:szCs w:val="22"/>
          <w:bdr w:val="none" w:sz="0" w:space="0" w:color="auto"/>
        </w:rPr>
        <w:t xml:space="preserve"> </w:t>
      </w:r>
      <w:r w:rsidR="00ED7945" w:rsidRPr="004F63AD">
        <w:rPr>
          <w:rFonts w:ascii="Calibri" w:eastAsia="Times New Roman" w:hAnsi="Calibri" w:cs="Times New Roman"/>
          <w:color w:val="auto"/>
          <w:sz w:val="22"/>
          <w:szCs w:val="22"/>
          <w:bdr w:val="none" w:sz="0" w:space="0" w:color="auto"/>
        </w:rPr>
        <w:t>správy</w:t>
      </w:r>
      <w:r w:rsidRPr="004F63AD">
        <w:rPr>
          <w:rFonts w:ascii="Calibri" w:eastAsia="Times New Roman" w:hAnsi="Calibri" w:cs="Times New Roman"/>
          <w:color w:val="auto"/>
          <w:sz w:val="22"/>
          <w:szCs w:val="22"/>
          <w:bdr w:val="none" w:sz="0" w:space="0" w:color="auto"/>
        </w:rPr>
        <w:t xml:space="preserve"> </w:t>
      </w:r>
      <w:r w:rsidR="0000001D" w:rsidRPr="004F63AD">
        <w:rPr>
          <w:rFonts w:ascii="Calibri" w:eastAsia="Times New Roman" w:hAnsi="Calibri" w:cs="Times New Roman"/>
          <w:color w:val="auto"/>
          <w:sz w:val="22"/>
          <w:szCs w:val="22"/>
          <w:bdr w:val="none" w:sz="0" w:space="0" w:color="auto"/>
        </w:rPr>
        <w:t xml:space="preserve">o vyhodnotení </w:t>
      </w:r>
      <w:r w:rsidR="00CE5151">
        <w:rPr>
          <w:rFonts w:ascii="Calibri" w:eastAsia="Times New Roman" w:hAnsi="Calibri" w:cs="Times New Roman"/>
          <w:color w:val="auto"/>
          <w:sz w:val="22"/>
          <w:szCs w:val="22"/>
          <w:bdr w:val="none" w:sz="0" w:space="0" w:color="auto"/>
        </w:rPr>
        <w:t xml:space="preserve"> skúšobnej </w:t>
      </w:r>
      <w:r w:rsidR="00684169">
        <w:rPr>
          <w:rFonts w:ascii="Calibri" w:eastAsia="Times New Roman" w:hAnsi="Calibri" w:cs="Times New Roman"/>
          <w:color w:val="auto"/>
          <w:sz w:val="22"/>
          <w:szCs w:val="22"/>
          <w:bdr w:val="none" w:sz="0" w:space="0" w:color="auto"/>
        </w:rPr>
        <w:t>prevádzky</w:t>
      </w:r>
      <w:r w:rsidRPr="004F63AD">
        <w:rPr>
          <w:rFonts w:ascii="Calibri" w:eastAsia="Times New Roman" w:hAnsi="Calibri" w:cs="Times New Roman"/>
          <w:color w:val="auto"/>
          <w:sz w:val="22"/>
          <w:szCs w:val="22"/>
          <w:bdr w:val="none" w:sz="0" w:space="0" w:color="auto"/>
        </w:rPr>
        <w:t xml:space="preserve">. </w:t>
      </w:r>
    </w:p>
    <w:p w14:paraId="7107523E" w14:textId="0A914CC2"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je povinný vypratať stavenisko do 30 dní od podpisu </w:t>
      </w:r>
      <w:r w:rsidR="0000001D" w:rsidRPr="004F63AD">
        <w:rPr>
          <w:rFonts w:ascii="Calibri" w:eastAsia="Times New Roman" w:hAnsi="Calibri" w:cs="Times New Roman"/>
          <w:color w:val="auto"/>
          <w:sz w:val="22"/>
          <w:szCs w:val="22"/>
          <w:bdr w:val="none" w:sz="0" w:space="0" w:color="auto"/>
        </w:rPr>
        <w:t xml:space="preserve">preberacieho </w:t>
      </w:r>
      <w:r w:rsidRPr="004F63AD">
        <w:rPr>
          <w:rFonts w:ascii="Calibri" w:eastAsia="Times New Roman" w:hAnsi="Calibri" w:cs="Times New Roman"/>
          <w:color w:val="auto"/>
          <w:sz w:val="22"/>
          <w:szCs w:val="22"/>
          <w:bdr w:val="none" w:sz="0" w:space="0" w:color="auto"/>
        </w:rPr>
        <w:t>protokolu</w:t>
      </w:r>
      <w:r w:rsidR="00B056D8">
        <w:rPr>
          <w:rFonts w:ascii="Calibri" w:eastAsia="Times New Roman" w:hAnsi="Calibri" w:cs="Times New Roman"/>
          <w:color w:val="auto"/>
          <w:sz w:val="22"/>
          <w:szCs w:val="22"/>
          <w:bdr w:val="none" w:sz="0" w:space="0" w:color="auto"/>
        </w:rPr>
        <w:t xml:space="preserve"> pre II. etapu diela</w:t>
      </w:r>
      <w:r w:rsidRPr="004F63AD">
        <w:rPr>
          <w:rFonts w:ascii="Calibri" w:eastAsia="Times New Roman" w:hAnsi="Calibri" w:cs="Times New Roman"/>
          <w:color w:val="auto"/>
          <w:sz w:val="22"/>
          <w:szCs w:val="22"/>
          <w:bdr w:val="none" w:sz="0" w:space="0" w:color="auto"/>
        </w:rPr>
        <w:t>. V prípade nesplnenia tejto povinnosti je objednávateľ oprávnený účtovať zhotoviteľovi zmluvnú pokutu vo výške 300 Eur bez DPH za každý začatý deň omeškania s vyprataním staveniska. Týmto nie je dotknuté právo na náhradu škody.</w:t>
      </w:r>
    </w:p>
    <w:p w14:paraId="40EB0BE2" w14:textId="114E3561"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sa zaväzuje zabezpečiť preberanie diela</w:t>
      </w:r>
      <w:r w:rsidR="00CE5151">
        <w:rPr>
          <w:rFonts w:ascii="Calibri" w:eastAsia="Times New Roman" w:hAnsi="Calibri" w:cs="Times New Roman"/>
          <w:color w:val="auto"/>
          <w:sz w:val="22"/>
          <w:szCs w:val="22"/>
          <w:bdr w:val="none" w:sz="0" w:space="0" w:color="auto"/>
        </w:rPr>
        <w:t>/príslušnej etapy diela</w:t>
      </w:r>
      <w:r w:rsidRPr="004F63AD">
        <w:rPr>
          <w:rFonts w:ascii="Calibri" w:eastAsia="Times New Roman" w:hAnsi="Calibri" w:cs="Times New Roman"/>
          <w:color w:val="auto"/>
          <w:sz w:val="22"/>
          <w:szCs w:val="22"/>
          <w:bdr w:val="none" w:sz="0" w:space="0" w:color="auto"/>
        </w:rPr>
        <w:t>, kontrolu, rozsah, akosť dodávok a prác v súlade s touto zmluvou, určen</w:t>
      </w:r>
      <w:r w:rsidR="00BC4A18" w:rsidRPr="004F63AD">
        <w:rPr>
          <w:rFonts w:ascii="Calibri" w:eastAsia="Times New Roman" w:hAnsi="Calibri" w:cs="Times New Roman"/>
          <w:color w:val="auto"/>
          <w:sz w:val="22"/>
          <w:szCs w:val="22"/>
          <w:bdr w:val="none" w:sz="0" w:space="0" w:color="auto"/>
        </w:rPr>
        <w:t>ý</w:t>
      </w:r>
      <w:r w:rsidRPr="004F63AD">
        <w:rPr>
          <w:rFonts w:ascii="Calibri" w:eastAsia="Times New Roman" w:hAnsi="Calibri" w:cs="Times New Roman"/>
          <w:color w:val="auto"/>
          <w:sz w:val="22"/>
          <w:szCs w:val="22"/>
          <w:bdr w:val="none" w:sz="0" w:space="0" w:color="auto"/>
        </w:rPr>
        <w:t>m zástupcom objednávateľa.</w:t>
      </w:r>
    </w:p>
    <w:p w14:paraId="1433C495" w14:textId="58F81AB4"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ak má dielo</w:t>
      </w:r>
      <w:r w:rsidR="00835D64">
        <w:rPr>
          <w:rFonts w:ascii="Calibri" w:eastAsia="Times New Roman" w:hAnsi="Calibri" w:cs="Times New Roman"/>
          <w:color w:val="auto"/>
          <w:sz w:val="22"/>
          <w:szCs w:val="22"/>
          <w:bdr w:val="none" w:sz="0" w:space="0" w:color="auto"/>
        </w:rPr>
        <w:t xml:space="preserve"> alebo jeho príslušná etapa</w:t>
      </w:r>
      <w:r w:rsidRPr="004F63AD">
        <w:rPr>
          <w:rFonts w:ascii="Calibri" w:eastAsia="Times New Roman" w:hAnsi="Calibri" w:cs="Times New Roman"/>
          <w:color w:val="auto"/>
          <w:sz w:val="22"/>
          <w:szCs w:val="22"/>
          <w:bdr w:val="none" w:sz="0" w:space="0" w:color="auto"/>
        </w:rPr>
        <w:t xml:space="preserve"> pri jeho odovzdávaní vady a/alebo nedorobky, ktoré sťažujú a/alebo bránia riadnemu, bezpečnému a plne funkčnému užívaniu diela, objednávateľ nemá povinnosť ho prevziať a podpísať </w:t>
      </w:r>
      <w:r w:rsidR="00C33630">
        <w:rPr>
          <w:rFonts w:ascii="Calibri" w:eastAsia="Times New Roman" w:hAnsi="Calibri" w:cs="Times New Roman"/>
          <w:color w:val="auto"/>
          <w:sz w:val="22"/>
          <w:szCs w:val="22"/>
          <w:bdr w:val="none" w:sz="0" w:space="0" w:color="auto"/>
        </w:rPr>
        <w:t xml:space="preserve">príslušný </w:t>
      </w:r>
      <w:r w:rsidRPr="004F63AD">
        <w:rPr>
          <w:rFonts w:ascii="Calibri" w:eastAsia="Times New Roman" w:hAnsi="Calibri" w:cs="Times New Roman"/>
          <w:color w:val="auto"/>
          <w:sz w:val="22"/>
          <w:szCs w:val="22"/>
          <w:bdr w:val="none" w:sz="0" w:space="0" w:color="auto"/>
        </w:rPr>
        <w:t>preberací protokol. Ak objednávateľ odmietne prevziať dielo</w:t>
      </w:r>
      <w:r w:rsidR="00CE5151">
        <w:rPr>
          <w:rFonts w:ascii="Calibri" w:eastAsia="Times New Roman" w:hAnsi="Calibri" w:cs="Times New Roman"/>
          <w:color w:val="auto"/>
          <w:sz w:val="22"/>
          <w:szCs w:val="22"/>
          <w:bdr w:val="none" w:sz="0" w:space="0" w:color="auto"/>
        </w:rPr>
        <w:t>/príslušnú etapu diela</w:t>
      </w:r>
      <w:r w:rsidRPr="004F63AD">
        <w:rPr>
          <w:rFonts w:ascii="Calibri" w:eastAsia="Times New Roman" w:hAnsi="Calibri" w:cs="Times New Roman"/>
          <w:color w:val="auto"/>
          <w:sz w:val="22"/>
          <w:szCs w:val="22"/>
          <w:bdr w:val="none" w:sz="0" w:space="0" w:color="auto"/>
        </w:rPr>
        <w:t>, uvedie v zápise dôvody takéhoto odmietnutia. K tomuto je zhotoviteľ oprávnený uviesť svoje stanovisko. Zmluvné strany si následne stanovia deň opätovného prevzatia a odovzdania diela. Bod 4.1. tejto zmluvy týmto nie je dotknutý.</w:t>
      </w:r>
    </w:p>
    <w:p w14:paraId="210935B0" w14:textId="5A29CC0E"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oprávnený prevziať dielo</w:t>
      </w:r>
      <w:r w:rsidR="00CE5151">
        <w:rPr>
          <w:rFonts w:ascii="Calibri" w:eastAsia="Times New Roman" w:hAnsi="Calibri" w:cs="Times New Roman"/>
          <w:color w:val="auto"/>
          <w:sz w:val="22"/>
          <w:szCs w:val="22"/>
          <w:bdr w:val="none" w:sz="0" w:space="0" w:color="auto"/>
        </w:rPr>
        <w:t>/príslušnú etapu diela</w:t>
      </w:r>
      <w:r w:rsidRPr="004F63AD">
        <w:rPr>
          <w:rFonts w:ascii="Calibri" w:eastAsia="Times New Roman" w:hAnsi="Calibri" w:cs="Times New Roman"/>
          <w:color w:val="auto"/>
          <w:sz w:val="22"/>
          <w:szCs w:val="22"/>
          <w:bdr w:val="none" w:sz="0" w:space="0" w:color="auto"/>
        </w:rPr>
        <w:t xml:space="preserve"> aj s drobnými vadami a nedorobkami, ktoré sami o sebe ani v spojení s inými nesťažujú a nebránia riadnemu, bezpečnému a plne funkčnému užívaniu diela. Zhotoviteľ je povinný odstrániť tieto drobné vady a nedorobky na svoje náklady riadne a včas, t. j. za podmienok a v lehotách oznámených objednávateľom a uvedených v</w:t>
      </w:r>
      <w:r w:rsidR="00C33630">
        <w:rPr>
          <w:rFonts w:ascii="Calibri" w:eastAsia="Times New Roman" w:hAnsi="Calibri" w:cs="Times New Roman"/>
          <w:color w:val="auto"/>
          <w:sz w:val="22"/>
          <w:szCs w:val="22"/>
          <w:bdr w:val="none" w:sz="0" w:space="0" w:color="auto"/>
        </w:rPr>
        <w:t xml:space="preserve"> príslušnom </w:t>
      </w:r>
      <w:r w:rsidRPr="004F63AD">
        <w:rPr>
          <w:rFonts w:ascii="Calibri" w:eastAsia="Times New Roman" w:hAnsi="Calibri" w:cs="Times New Roman"/>
          <w:color w:val="auto"/>
          <w:sz w:val="22"/>
          <w:szCs w:val="22"/>
          <w:bdr w:val="none" w:sz="0" w:space="0" w:color="auto"/>
        </w:rPr>
        <w:t>preberacom protokole, v opačnom prípade má objednávateľ právo odstrániť vady a nedorobky sám alebo ich nechať odstrániť treťou osobou na náklady Zhotoviteľa. Lehoty musia byť určené tak, aby odstránenie drobných vád a/alebo nedorobkov bolo objektívne technicky zrealizovateľné.</w:t>
      </w:r>
    </w:p>
    <w:p w14:paraId="795D6532" w14:textId="3ADDFE5B"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 xml:space="preserve">Zhotoviteľ je povinný počas realizácie diela zabezpečovať kontrolné skúšky použitých materiálov ako aj stavebných častí diela podľa príslušnej platnej STN. Materiály a stavebné časti, ktoré nevyhoveli kvalitatívnym skúškam zhotoviteľ odstráni bezodkladne na vlastné náklady. </w:t>
      </w:r>
      <w:r w:rsidR="009E3FFC">
        <w:rPr>
          <w:rFonts w:ascii="Calibri" w:eastAsia="Times New Roman" w:hAnsi="Calibri" w:cs="Times New Roman"/>
          <w:color w:val="auto"/>
          <w:sz w:val="22"/>
          <w:szCs w:val="22"/>
          <w:bdr w:val="none" w:sz="0" w:space="0" w:color="auto"/>
        </w:rPr>
        <w:t>S</w:t>
      </w:r>
      <w:r w:rsidRPr="004F63AD">
        <w:rPr>
          <w:rFonts w:ascii="Calibri" w:eastAsia="Times New Roman" w:hAnsi="Calibri" w:cs="Times New Roman"/>
          <w:color w:val="auto"/>
          <w:sz w:val="22"/>
          <w:szCs w:val="22"/>
          <w:bdr w:val="none" w:sz="0" w:space="0" w:color="auto"/>
        </w:rPr>
        <w:t xml:space="preserve">kúšky budú vykonávané v rozsahu </w:t>
      </w:r>
      <w:r w:rsidR="00535AED" w:rsidRPr="004F63AD">
        <w:rPr>
          <w:rFonts w:ascii="Calibri" w:eastAsia="Times New Roman" w:hAnsi="Calibri" w:cs="Times New Roman"/>
          <w:color w:val="auto"/>
          <w:sz w:val="22"/>
          <w:szCs w:val="22"/>
          <w:bdr w:val="none" w:sz="0" w:space="0" w:color="auto"/>
        </w:rPr>
        <w:t>podľa KSP</w:t>
      </w:r>
      <w:r w:rsidRPr="004F63AD">
        <w:rPr>
          <w:rFonts w:ascii="Calibri" w:eastAsia="Times New Roman" w:hAnsi="Calibri" w:cs="Times New Roman"/>
          <w:color w:val="auto"/>
          <w:sz w:val="22"/>
          <w:szCs w:val="22"/>
          <w:bdr w:val="none" w:sz="0" w:space="0" w:color="auto"/>
        </w:rPr>
        <w:t xml:space="preserve">, súčasťou skúšok </w:t>
      </w:r>
      <w:r w:rsidR="009E3FFC">
        <w:rPr>
          <w:rFonts w:ascii="Calibri" w:eastAsia="Times New Roman" w:hAnsi="Calibri" w:cs="Times New Roman"/>
          <w:color w:val="auto"/>
          <w:sz w:val="22"/>
          <w:szCs w:val="22"/>
          <w:bdr w:val="none" w:sz="0" w:space="0" w:color="auto"/>
        </w:rPr>
        <w:t>kanalizačných</w:t>
      </w:r>
      <w:r w:rsidR="009E3FFC"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 xml:space="preserve">potrubí bude </w:t>
      </w:r>
      <w:r w:rsidR="003E0382" w:rsidRPr="004F63AD">
        <w:rPr>
          <w:rFonts w:ascii="Calibri" w:eastAsia="Times New Roman" w:hAnsi="Calibri" w:cs="Times New Roman"/>
          <w:color w:val="auto"/>
          <w:sz w:val="22"/>
          <w:szCs w:val="22"/>
          <w:bdr w:val="none" w:sz="0" w:space="0" w:color="auto"/>
        </w:rPr>
        <w:t>tlaková skúška</w:t>
      </w:r>
      <w:r w:rsidR="009E3FFC">
        <w:rPr>
          <w:rFonts w:ascii="Calibri" w:eastAsia="Times New Roman" w:hAnsi="Calibri" w:cs="Times New Roman"/>
          <w:color w:val="auto"/>
          <w:sz w:val="22"/>
          <w:szCs w:val="22"/>
          <w:bdr w:val="none" w:sz="0" w:space="0" w:color="auto"/>
        </w:rPr>
        <w:t xml:space="preserve"> a skúška vodotesnosti</w:t>
      </w:r>
      <w:r w:rsidR="003E0382" w:rsidRPr="004F63AD">
        <w:rPr>
          <w:rFonts w:ascii="Calibri" w:eastAsia="Times New Roman" w:hAnsi="Calibri" w:cs="Times New Roman"/>
          <w:color w:val="auto"/>
          <w:sz w:val="22"/>
          <w:szCs w:val="22"/>
          <w:bdr w:val="none" w:sz="0" w:space="0" w:color="auto"/>
        </w:rPr>
        <w:t xml:space="preserve"> v zmysle príslušnej normy STN</w:t>
      </w:r>
      <w:r w:rsidRPr="004F63AD">
        <w:rPr>
          <w:rFonts w:ascii="Calibri" w:eastAsia="Times New Roman" w:hAnsi="Calibri" w:cs="Times New Roman"/>
          <w:color w:val="auto"/>
          <w:sz w:val="22"/>
          <w:szCs w:val="22"/>
          <w:bdr w:val="none" w:sz="0" w:space="0" w:color="auto"/>
        </w:rPr>
        <w:t> s protokolárnym vyhodnotením</w:t>
      </w:r>
      <w:r w:rsidR="001F62F4" w:rsidRPr="004F63AD">
        <w:rPr>
          <w:rFonts w:ascii="Calibri" w:eastAsia="Times New Roman" w:hAnsi="Calibri" w:cs="Times New Roman"/>
          <w:color w:val="auto"/>
          <w:sz w:val="22"/>
          <w:szCs w:val="22"/>
          <w:bdr w:val="none" w:sz="0" w:space="0" w:color="auto"/>
        </w:rPr>
        <w:t xml:space="preserve"> a skúška vodotesnosti </w:t>
      </w:r>
      <w:r w:rsidR="007A7138" w:rsidRPr="004F63AD">
        <w:rPr>
          <w:rFonts w:ascii="Calibri" w:eastAsia="Times New Roman" w:hAnsi="Calibri" w:cs="Times New Roman"/>
          <w:color w:val="auto"/>
          <w:sz w:val="22"/>
          <w:szCs w:val="22"/>
          <w:bdr w:val="none" w:sz="0" w:space="0" w:color="auto"/>
        </w:rPr>
        <w:t>nádrží</w:t>
      </w:r>
      <w:r w:rsidR="009E3FFC">
        <w:rPr>
          <w:rFonts w:ascii="Calibri" w:eastAsia="Times New Roman" w:hAnsi="Calibri" w:cs="Times New Roman"/>
          <w:color w:val="auto"/>
          <w:sz w:val="22"/>
          <w:szCs w:val="22"/>
          <w:bdr w:val="none" w:sz="0" w:space="0" w:color="auto"/>
        </w:rPr>
        <w:t>, ak je to relevantné</w:t>
      </w:r>
      <w:r w:rsidR="001F62F4" w:rsidRPr="004F63AD">
        <w:rPr>
          <w:rFonts w:ascii="Calibri" w:eastAsia="Times New Roman" w:hAnsi="Calibri" w:cs="Times New Roman"/>
          <w:color w:val="auto"/>
          <w:sz w:val="22"/>
          <w:szCs w:val="22"/>
          <w:bdr w:val="none" w:sz="0" w:space="0" w:color="auto"/>
        </w:rPr>
        <w:t>.</w:t>
      </w:r>
    </w:p>
    <w:p w14:paraId="0F001B37"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oprávnený poskytnúť akúkoľvek dokumentáciu a ani iné výsledky svojej činnosti, ktorá súvisí s vykonávaním diela iným osobám ako objednávateľovi.</w:t>
      </w:r>
    </w:p>
    <w:p w14:paraId="1220BDC3"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sa zistí pri kolaudačnom konaní nutnosť dodania ďalších dokladov od zhotoviteľa, zaväzuje sa zhotoviteľ tieto doklady bezplatne dodať objednávateľovi v lehote minimálne 5 pracovných dní pred termínom určeným príslušným orgánom. V prípade porušenia tejto povinnosti je objednávateľ oprávnený požadovať zaplatenie zmluvnej pokuty vo výške 10-násobku správneho poplatku vyrubeného v predmetnom kolaudačnom konaní. Nárok na náhradu škody tým nie je dotknutý.</w:t>
      </w:r>
    </w:p>
    <w:p w14:paraId="0D1C9ED6" w14:textId="26CD6AA3"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w:t>
      </w:r>
      <w:r w:rsidR="00CE5151">
        <w:rPr>
          <w:rFonts w:ascii="Calibri" w:eastAsia="Times New Roman" w:hAnsi="Calibri" w:cs="Times New Roman"/>
          <w:color w:val="auto"/>
          <w:sz w:val="22"/>
          <w:szCs w:val="22"/>
          <w:bdr w:val="none" w:sz="0" w:space="0" w:color="auto"/>
        </w:rPr>
        <w:t xml:space="preserve">prevezme diela po častiach a to nasledovne: samostatne I. etapu diela (komplet ČOV a minimálne </w:t>
      </w:r>
      <w:r w:rsidR="00AE2869">
        <w:rPr>
          <w:rFonts w:ascii="Calibri" w:eastAsia="Times New Roman" w:hAnsi="Calibri" w:cs="Times New Roman"/>
          <w:color w:val="auto"/>
          <w:sz w:val="22"/>
          <w:szCs w:val="22"/>
          <w:bdr w:val="none" w:sz="0" w:space="0" w:color="auto"/>
        </w:rPr>
        <w:t xml:space="preserve">2/3 rozsahu užívania schopnej </w:t>
      </w:r>
      <w:r w:rsidR="00CE5151">
        <w:rPr>
          <w:rFonts w:ascii="Calibri" w:eastAsia="Times New Roman" w:hAnsi="Calibri" w:cs="Times New Roman"/>
          <w:color w:val="auto"/>
          <w:sz w:val="22"/>
          <w:szCs w:val="22"/>
          <w:bdr w:val="none" w:sz="0" w:space="0" w:color="auto"/>
        </w:rPr>
        <w:t>kanalizácie v zmysle POV) a samostatne II. etapu diela (zvyšnú časť kanalizácie)</w:t>
      </w:r>
      <w:r w:rsidRPr="004F63AD">
        <w:rPr>
          <w:rFonts w:ascii="Calibri" w:eastAsia="Times New Roman" w:hAnsi="Calibri" w:cs="Times New Roman"/>
          <w:color w:val="auto"/>
          <w:sz w:val="22"/>
          <w:szCs w:val="22"/>
          <w:bdr w:val="none" w:sz="0" w:space="0" w:color="auto"/>
        </w:rPr>
        <w:t>. Odsúhlasenie súpisu vykonaných prác sa nepovažuje za prevzatie diela, resp. časti diela.</w:t>
      </w:r>
      <w:r w:rsidR="007A7138" w:rsidRPr="004F63AD">
        <w:rPr>
          <w:rFonts w:ascii="Calibri" w:eastAsia="Times New Roman" w:hAnsi="Calibri" w:cs="Times New Roman"/>
          <w:color w:val="auto"/>
          <w:sz w:val="22"/>
          <w:szCs w:val="22"/>
          <w:bdr w:val="none" w:sz="0" w:space="0" w:color="auto"/>
        </w:rPr>
        <w:t xml:space="preserve"> </w:t>
      </w:r>
    </w:p>
    <w:p w14:paraId="1E0625A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6CE01E9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w:t>
      </w:r>
    </w:p>
    <w:p w14:paraId="6D0237E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Zodpovednosť za vady, záruka za zhotovené dielo</w:t>
      </w:r>
    </w:p>
    <w:p w14:paraId="0928A4C5"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745BE0E"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49990A88"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F35EF88"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332EC01"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394B3A8"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2ABD374F"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37FF8E2B"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FDD180"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615AF915" w14:textId="77777777" w:rsidR="00F21F08" w:rsidRPr="004F63AD" w:rsidRDefault="00F21F08" w:rsidP="00177AA0">
      <w:pPr>
        <w:numPr>
          <w:ilvl w:val="0"/>
          <w:numId w:val="9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7A1295CF" w14:textId="1D8768D9"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Vady existujúce pri preberaní diela</w:t>
      </w:r>
      <w:r w:rsidR="009C6AB4">
        <w:rPr>
          <w:rFonts w:ascii="Calibri" w:eastAsia="Times New Roman" w:hAnsi="Calibri" w:cs="Times New Roman"/>
          <w:color w:val="auto"/>
          <w:sz w:val="22"/>
          <w:szCs w:val="22"/>
          <w:bdr w:val="none" w:sz="0" w:space="0" w:color="auto"/>
        </w:rPr>
        <w:t>/príslušnej etapy diela</w:t>
      </w:r>
      <w:r w:rsidRPr="004F63AD">
        <w:rPr>
          <w:rFonts w:ascii="Calibri" w:eastAsia="Times New Roman" w:hAnsi="Calibri" w:cs="Times New Roman"/>
          <w:color w:val="auto"/>
          <w:sz w:val="22"/>
          <w:szCs w:val="22"/>
          <w:bdr w:val="none" w:sz="0" w:space="0" w:color="auto"/>
        </w:rPr>
        <w:t xml:space="preserve"> je objednávateľ povinný oznámiť pri prevzatí diela</w:t>
      </w:r>
      <w:r w:rsidR="009C6AB4">
        <w:rPr>
          <w:rFonts w:ascii="Calibri" w:eastAsia="Times New Roman" w:hAnsi="Calibri" w:cs="Times New Roman"/>
          <w:color w:val="auto"/>
          <w:sz w:val="22"/>
          <w:szCs w:val="22"/>
          <w:bdr w:val="none" w:sz="0" w:space="0" w:color="auto"/>
        </w:rPr>
        <w:t>/príslušnej etapy diela</w:t>
      </w:r>
      <w:r w:rsidRPr="004F63AD">
        <w:rPr>
          <w:rFonts w:ascii="Calibri" w:eastAsia="Times New Roman" w:hAnsi="Calibri" w:cs="Times New Roman"/>
          <w:color w:val="auto"/>
          <w:sz w:val="22"/>
          <w:szCs w:val="22"/>
          <w:bdr w:val="none" w:sz="0" w:space="0" w:color="auto"/>
        </w:rPr>
        <w:t>, najneskôr však bez zbytočného odkladu po tom, čo ich zistil. Týmto nie je dotknutý bod 9.</w:t>
      </w:r>
      <w:r w:rsidR="00FD1354" w:rsidRPr="004F63AD">
        <w:rPr>
          <w:rFonts w:ascii="Calibri" w:eastAsia="Times New Roman" w:hAnsi="Calibri" w:cs="Times New Roman"/>
          <w:color w:val="auto"/>
          <w:sz w:val="22"/>
          <w:szCs w:val="22"/>
          <w:bdr w:val="none" w:sz="0" w:space="0" w:color="auto"/>
        </w:rPr>
        <w:t>7., bod 9.8</w:t>
      </w:r>
      <w:r w:rsidRPr="004F63AD">
        <w:rPr>
          <w:rFonts w:ascii="Calibri" w:eastAsia="Times New Roman" w:hAnsi="Calibri" w:cs="Times New Roman"/>
          <w:color w:val="auto"/>
          <w:sz w:val="22"/>
          <w:szCs w:val="22"/>
          <w:bdr w:val="none" w:sz="0" w:space="0" w:color="auto"/>
        </w:rPr>
        <w:t>. tejto zmluvy a ustanovenie § 560 ods. 2 Obchodného zákonníka.</w:t>
      </w:r>
    </w:p>
    <w:p w14:paraId="360A17B7"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Nárok objednávateľa zo zodpovednosti za vady sa bude spravovať § 564 Obchodného zákonníka.</w:t>
      </w:r>
    </w:p>
    <w:p w14:paraId="3C3CA883" w14:textId="2290666C"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objednávateľ v prípade vady diela (vrátane spornej vady) zvolí nárok odstránenia vady opravou, zhotoviteľ zodpovedá za bezplatné odstránenie vád a je povinný nastúpiť na odstraňovanie vád do 5 dní od nahlásenia a vytknuté vady odstrániť v termíne určenom objednávateľom. Počas </w:t>
      </w:r>
      <w:r w:rsidR="00E753C2" w:rsidRPr="004F63AD">
        <w:rPr>
          <w:rFonts w:ascii="Calibri" w:eastAsia="Times New Roman" w:hAnsi="Calibri" w:cs="Times New Roman"/>
          <w:color w:val="auto"/>
          <w:sz w:val="22"/>
          <w:szCs w:val="22"/>
          <w:bdr w:val="none" w:sz="0" w:space="0" w:color="auto"/>
        </w:rPr>
        <w:t>skúšobnej prevádzky</w:t>
      </w:r>
      <w:r w:rsidR="00F607BB" w:rsidRPr="004F63AD">
        <w:rPr>
          <w:rFonts w:ascii="Calibri" w:eastAsia="Times New Roman" w:hAnsi="Calibri" w:cs="Times New Roman"/>
          <w:color w:val="auto"/>
          <w:sz w:val="22"/>
          <w:szCs w:val="22"/>
          <w:bdr w:val="none" w:sz="0" w:space="0" w:color="auto"/>
        </w:rPr>
        <w:t xml:space="preserve"> </w:t>
      </w:r>
      <w:r w:rsidRPr="004F63AD">
        <w:rPr>
          <w:rFonts w:ascii="Calibri" w:eastAsia="Times New Roman" w:hAnsi="Calibri" w:cs="Times New Roman"/>
          <w:color w:val="auto"/>
          <w:sz w:val="22"/>
          <w:szCs w:val="22"/>
          <w:bdr w:val="none" w:sz="0" w:space="0" w:color="auto"/>
        </w:rPr>
        <w:t>je zhotoviteľ povinný nastúpiť na odstraňovanie vád okamžite od nahlásenia a vytknuté vady odstrániť v termíne určenom objednávateľom.</w:t>
      </w:r>
    </w:p>
    <w:p w14:paraId="351E75C3"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neodstráni vytknuté vady v zmysle bodu 10.3. tejto zmluvy v určenom termíne, môže objednávateľ nechať vady odstrániť na náklady zhotoviteľa sám alebo prostredníctvom tretej osoby. Odstránením vady na náklady zhotoviteľa nezaniká jeho zodpovednosť za vady či záruka za akosť, ani sa neobmedzuje ich rozsah a nie je ani dotknuté právo objednávateľa na zmluvnú pokutu za omeškanie s odstránením vád stanovenú v bode 11.3. tejto zmluvy. Zmluvné strany sa dohodli, že objednávateľ je oprávnený jednostranne započítať si svoju pohľadávku voči zhotoviteľovi titulom odstránenia vady v zmysle vyššie uvedeného. Zmluvné strany sa dohodli, že objednávateľ je oprávnený uspokojiť si jednostranným zápočtom zo zádržného aj náklady a straty objednávateľa plynúce z nedodržania lehoty výstavby zhotoviteľom a náklady vzniknuté objednávateľovi v dôsledku odstúpenia od zmluvy  z dôvodov na strane zhotoviteľa.</w:t>
      </w:r>
    </w:p>
    <w:p w14:paraId="6C9885BD"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nezodpovedá za vady spôsobené neodborným zásahom objednávateľa do diela po jeho ukončení.</w:t>
      </w:r>
    </w:p>
    <w:p w14:paraId="324FA3F0"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zodpovedá objednávateľovi za škodu (vrátane finančných strát), ktorá vznikla objednávateľovi v dôsledku vád na diele, za ktoré zodpovedá zhotoviteľ. Skutočnosť, že objednávateľ alebo stavebný dozor skontroloval výkresy, výpočty, dodávky, vzorky a vykonané práce, nezbavuje zhotoviteľa zodpovednosti za prípadné vady a nedostatky a vykonávanie potrebných kontrol tak, aby bolo zaručené riadne splnenie predmetu zmluvy. Zhotoviteľ zároveň zodpovedá za to, že sa dodané množstvo zhoduje s údajmi v sprievodných dokladoch.</w:t>
      </w:r>
    </w:p>
    <w:p w14:paraId="345106D4" w14:textId="7CAACB9B"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poskytne záruku za úplné a kvalitné vykonanie diela, za kvalitu zariadení, materiálov a výrobkov, za dosiahnutie kvalitatívno-technických parametrov celého diela podľa tejto zmluvy, a to po dobu </w:t>
      </w:r>
      <w:r w:rsidRPr="004F63AD">
        <w:rPr>
          <w:rFonts w:ascii="Calibri" w:eastAsia="Times New Roman" w:hAnsi="Calibri" w:cs="Times New Roman"/>
          <w:b/>
          <w:color w:val="auto"/>
          <w:sz w:val="22"/>
          <w:szCs w:val="22"/>
          <w:u w:val="single"/>
          <w:bdr w:val="none" w:sz="0" w:space="0" w:color="auto"/>
        </w:rPr>
        <w:t>60 mesiacov</w:t>
      </w:r>
      <w:r w:rsidRPr="004F63AD">
        <w:rPr>
          <w:rFonts w:ascii="Calibri" w:eastAsia="Times New Roman" w:hAnsi="Calibri" w:cs="Times New Roman"/>
          <w:color w:val="auto"/>
          <w:sz w:val="22"/>
          <w:szCs w:val="22"/>
          <w:bdr w:val="none" w:sz="0" w:space="0" w:color="auto"/>
        </w:rPr>
        <w:t xml:space="preserve"> na stavebnú časť (tzn. stavebné objekty) a </w:t>
      </w:r>
      <w:r w:rsidRPr="004F63AD">
        <w:rPr>
          <w:rFonts w:ascii="Calibri" w:eastAsia="Times New Roman" w:hAnsi="Calibri" w:cs="Times New Roman"/>
          <w:b/>
          <w:color w:val="auto"/>
          <w:sz w:val="22"/>
          <w:szCs w:val="22"/>
          <w:u w:val="single"/>
          <w:bdr w:val="none" w:sz="0" w:space="0" w:color="auto"/>
        </w:rPr>
        <w:t>24 mesiacov</w:t>
      </w:r>
      <w:r w:rsidRPr="004F63AD">
        <w:rPr>
          <w:rFonts w:ascii="Calibri" w:eastAsia="Times New Roman" w:hAnsi="Calibri" w:cs="Times New Roman"/>
          <w:color w:val="auto"/>
          <w:sz w:val="22"/>
          <w:szCs w:val="22"/>
          <w:bdr w:val="none" w:sz="0" w:space="0" w:color="auto"/>
        </w:rPr>
        <w:t xml:space="preserve"> na </w:t>
      </w:r>
      <w:r w:rsidRPr="004F63AD">
        <w:rPr>
          <w:rFonts w:ascii="Calibri" w:eastAsia="Times New Roman" w:hAnsi="Calibri" w:cs="Times New Roman"/>
          <w:color w:val="auto"/>
          <w:sz w:val="22"/>
          <w:szCs w:val="22"/>
          <w:bdr w:val="none" w:sz="0" w:space="0" w:color="auto"/>
        </w:rPr>
        <w:lastRenderedPageBreak/>
        <w:t xml:space="preserve">technologickú časť (tzn. prevádzkové súbory) od podpísania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 a že dielo bude mať vlastnosti dohodnuté v tejto zmluve, inak obvyklé pre dané dielo počas záručnej doby.</w:t>
      </w:r>
    </w:p>
    <w:p w14:paraId="237FC849" w14:textId="56FFC26C"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 práce, na ktorých boli zistené vady a nedorobky pri odovzdávaní a preberaní predmetu zmluvy, začína záručná doba plynúť dňom ich odstránenia napriek tomu, že sa považujú za prebraté dňom podpisu </w:t>
      </w:r>
      <w:r w:rsidR="00C33630">
        <w:rPr>
          <w:rFonts w:ascii="Calibri" w:eastAsia="Times New Roman" w:hAnsi="Calibri" w:cs="Times New Roman"/>
          <w:color w:val="auto"/>
          <w:sz w:val="22"/>
          <w:szCs w:val="22"/>
          <w:bdr w:val="none" w:sz="0" w:space="0" w:color="auto"/>
        </w:rPr>
        <w:t xml:space="preserve">príslušného </w:t>
      </w:r>
      <w:r w:rsidRPr="004F63AD">
        <w:rPr>
          <w:rFonts w:ascii="Calibri" w:eastAsia="Times New Roman" w:hAnsi="Calibri" w:cs="Times New Roman"/>
          <w:color w:val="auto"/>
          <w:sz w:val="22"/>
          <w:szCs w:val="22"/>
          <w:bdr w:val="none" w:sz="0" w:space="0" w:color="auto"/>
        </w:rPr>
        <w:t>preberacieho protokolu.</w:t>
      </w:r>
    </w:p>
    <w:p w14:paraId="7833671E"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výskytu vady, ktorá sa opakovane (minimálne 2 krát) prejaví na technologickej časti diela počas záručnej doby 24 mesiacov, je zhotoviteľ povinný poskytnúť nové bezvadné plnenie, pričom po poskytnutí nového plnenia začína na toto plynúť nová záručná doba 24 mesiacov.</w:t>
      </w:r>
    </w:p>
    <w:p w14:paraId="6707D87E"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pri preberacom konaní odovzdať objednávateľovi zoznam použitých materiálov, výrobkov, prvkov a technologických zariadení, spolu s uvedením dĺžky záručnej doby poskytovanej výrobcom pri každom z nich, pokiaľ prekračuje vyššie uvedené minimálne doby.</w:t>
      </w:r>
    </w:p>
    <w:p w14:paraId="33093783"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neposkytuje záruku na vykonané práce, ktoré vykoná na pokyn objednávateľa, len ak na nevhodnosť pokynu objednávateľa vopred upozornil, resp. upozornil objednávateľa na rozpor s platnými technologickými postupmi.</w:t>
      </w:r>
    </w:p>
    <w:p w14:paraId="03A358FC"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záväzok zhotoviteľa zhotoviť dielo celkom alebo z časti zanikne inak ako splnením, zodpovedá zhotoviteľ za vady prác, ktoré pri zhotovovaní diela už uskutočnil a objednávateľ ich prevzal, v rozsahu a za podmienok obdobne ako keby záväzok zhotoviteľa zhotoviť dielo zanikol splnením. Objednávateľ je povinný oznámiť zhotoviteľovi vady takýchto prác bez zbytočného odkladu potom čo ich zistil, najneskôr však do uplynutia záručnej doby, ktorá začína plynúť dňom, kedy záväzok zhotoviteľa zhotoviť dielo celkom alebo z časti zanikol inak ako splnením.</w:t>
      </w:r>
    </w:p>
    <w:p w14:paraId="2C997E76"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by práce na odstraňovaní niektorej vady a/alebo nedorobku a/alebo poškodenia mohli ovplyvniť výkonnosť a/alebo funkčnosť diela, môže objednávateľ vyžadovať opakovanie akýchkoľvek už vykonaných súvisiacich skúšok. Táto požiadavka musí byť objednávateľom oznámená zhotoviteľovi do 15 dní od odstránenia vady a/alebo nedorobku a/alebo poškodenia. Vzniknuté náklady hradí zhotoviteľ.</w:t>
      </w:r>
    </w:p>
    <w:p w14:paraId="17953037" w14:textId="77777777" w:rsidR="00F21F08" w:rsidRPr="004F63AD" w:rsidRDefault="00F21F08" w:rsidP="00177AA0">
      <w:pPr>
        <w:numPr>
          <w:ilvl w:val="1"/>
          <w:numId w:val="91"/>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zhotoviteľa, ktorý je združením, sú všetci účastníci voči objednávateľovi zodpovední spoločne a nerozdielne.</w:t>
      </w:r>
    </w:p>
    <w:p w14:paraId="51675C10" w14:textId="77777777" w:rsidR="00032111" w:rsidRPr="004F63AD" w:rsidRDefault="00032111"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sz w:val="20"/>
          <w:szCs w:val="20"/>
          <w:bdr w:val="none" w:sz="0" w:space="0" w:color="auto"/>
        </w:rPr>
      </w:pPr>
    </w:p>
    <w:p w14:paraId="0543A07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w:t>
      </w:r>
    </w:p>
    <w:p w14:paraId="0E70AA9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center"/>
        <w:rPr>
          <w:rFonts w:ascii="Calibri" w:eastAsia="Times New Roman" w:hAnsi="Calibri" w:cs="Times New Roman"/>
          <w:b/>
          <w:i/>
          <w:color w:val="auto"/>
          <w:bdr w:val="none" w:sz="0" w:space="0" w:color="auto"/>
        </w:rPr>
      </w:pPr>
      <w:r w:rsidRPr="004F63AD">
        <w:rPr>
          <w:rFonts w:ascii="Calibri" w:eastAsia="Times New Roman" w:hAnsi="Calibri" w:cs="Times New Roman"/>
          <w:b/>
          <w:color w:val="auto"/>
          <w:bdr w:val="none" w:sz="0" w:space="0" w:color="auto"/>
        </w:rPr>
        <w:t>Zmluvné pokuty</w:t>
      </w:r>
    </w:p>
    <w:p w14:paraId="134DFC4A"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1D45FA7"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B66490F" w14:textId="404CFF9A"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pri nedodržaní zmluvne dohodnutého termínu zhotovenia a odovzdania diela alebo termínu vykonania diela bez zavinenia objednávateľa, môže objednávateľ zhotoviteľovi fakturovať zmluvnú pokutu vo výške 0,025 % z ceny celého diela za každý deň omeškania. Týmto nie je dotknutý nárok na náhradu škody v plnom rozsahu.</w:t>
      </w:r>
    </w:p>
    <w:p w14:paraId="5E0D918D"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v prípade omeškania objednávateľa s úhradou faktúry, môže zhotoviteľ objednávateľovi fakturovať úrok z omeškania vo výške 0,025 % z fakturovanej sumy za každý deň omeškania.</w:t>
      </w:r>
    </w:p>
    <w:p w14:paraId="4995A48A"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je zhotoviteľ v omeškaní s odstránením vád, objednávateľ má právo požadovať zaplatenie zmluvnej pokuty vo výške 0,05% za každý deň prekročenia stanoveného termínu podľa článku X. bod 10.3. tejto zmluvy. Týmto nie je dotknutý nárok na náhradu škody v plnom rozsahu.</w:t>
      </w:r>
    </w:p>
    <w:p w14:paraId="0CD62591"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v prípade nesplnenia povinnosti zhotoviteľa vykonať dielo v požadovanom rozsahu a/alebo v dojednanej cene a/alebo v dojednanej kvalite a/alebo akosti, má objednávateľ právo uplatniť u zhotoviteľa zmluvnú pokutu vo výške 1 % z ceny diela. Týmto nie je dotknuté právo na náhradu škody v plnom rozsahu.</w:t>
      </w:r>
    </w:p>
    <w:p w14:paraId="0E6BE094"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znáša všetky sankcie a škodu, ktoré boli uplatnené voči objednávateľovi tretími osobami, za porušenie povinností zhotoviteľa v súvislosti s vykonávaním diela.</w:t>
      </w:r>
    </w:p>
    <w:p w14:paraId="5B934A62"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postúpi pohľadávku v rozpore s bodom 19.15. tejto zmluvy, je povinný uhradiť objednávateľovi zmluvnú pokutu vo výške 20 % z hodnoty pohľadávky, ktorú postúpil. Pre vylúčenie akýchkoľvek pochybností, týmto nie je dotknutá neplatnosť takéhoto úkonu. Zároveň týmto nie je dotknuté právo na náhradu škody v plnom rozsahu.</w:t>
      </w:r>
    </w:p>
    <w:p w14:paraId="3C99696B"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 xml:space="preserve">Ak z dôvodu nedodržania termínu ukončenia diela a/alebo nedodržania finančného harmonogramu </w:t>
      </w:r>
      <w:r w:rsidR="00535AED" w:rsidRPr="004F63AD">
        <w:rPr>
          <w:rFonts w:ascii="Calibri" w:eastAsia="Times New Roman" w:hAnsi="Calibri" w:cs="Times New Roman"/>
          <w:color w:val="auto"/>
          <w:sz w:val="22"/>
          <w:szCs w:val="22"/>
          <w:bdr w:val="none" w:sz="0" w:space="0" w:color="auto"/>
        </w:rPr>
        <w:t xml:space="preserve">objednávateľa odovzdaného poskytovateľovi vypracovaného podľa finančného harmonogramu zhotoviteľa v zmysle bodu 4. 4. tejto zmluvy, </w:t>
      </w:r>
      <w:r w:rsidRPr="004F63AD">
        <w:rPr>
          <w:rFonts w:ascii="Calibri" w:eastAsia="Times New Roman" w:hAnsi="Calibri" w:cs="Times New Roman"/>
          <w:color w:val="auto"/>
          <w:sz w:val="22"/>
          <w:szCs w:val="22"/>
          <w:bdr w:val="none" w:sz="0" w:space="0" w:color="auto"/>
        </w:rPr>
        <w:t>z dôvodov na strane zhotoviteľa</w:t>
      </w:r>
      <w:r w:rsidR="00535AED" w:rsidRPr="004F63AD">
        <w:rPr>
          <w:rFonts w:ascii="Calibri" w:eastAsia="Times New Roman" w:hAnsi="Calibri" w:cs="Times New Roman"/>
          <w:color w:val="auto"/>
          <w:sz w:val="22"/>
          <w:szCs w:val="22"/>
          <w:bdr w:val="none" w:sz="0" w:space="0" w:color="auto"/>
        </w:rPr>
        <w:t>,</w:t>
      </w:r>
      <w:r w:rsidRPr="004F63AD">
        <w:rPr>
          <w:rFonts w:ascii="Calibri" w:eastAsia="Times New Roman" w:hAnsi="Calibri" w:cs="Times New Roman"/>
          <w:color w:val="auto"/>
          <w:sz w:val="22"/>
          <w:szCs w:val="22"/>
          <w:bdr w:val="none" w:sz="0" w:space="0" w:color="auto"/>
        </w:rPr>
        <w:t xml:space="preserve"> určí poskytovateľ objednávateľovi ako prijímateľovi NFP povinnosť vrátiť NFP alebo jeho časť poskytnutú na tento predmet zmluvy, a/alebo bude poskytovateľ krátiť NFP formou akejkoľvek sankcie, je objednávateľ  oprávnený požadovať a zhotoviteľ mu je povinný zaplatiť zmluvnú pokutu vo výške rovnajúcej sa  celej sume NFP, ktorú bude musieť objednávateľ poskytovateľovi vrátiť, resp. vo výške rovnajúcej sa udelenej sankcie v zmysle vyššie uvedeného. Zhotoviteľ je povinný zaplatiť sumu, ktorú objednávateľ vráti poskytovateľovi v plnej výške v lehote uvedenej v písomnej výzve objednávateľa. Právo na náhradu škody  a zmluvnú pokutu  podľa bodu 11.1. zmluvy tým nie je dotknuté.</w:t>
      </w:r>
    </w:p>
    <w:p w14:paraId="646E0336"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je zhotoviteľ v omeškaní so začatím realizácie diela v zmysle článku 4.1. zmluvy, objednávateľ má právo požadovať zaplatenie zmluvnej pokuty vo výške 0,05% za každý aj začatý deň omeškania. Týmto nie je dotknutý nárok na náhradu škody v plnom rozsahu.</w:t>
      </w:r>
    </w:p>
    <w:p w14:paraId="6B7E2A8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jc w:val="both"/>
        <w:rPr>
          <w:rFonts w:ascii="Calibri" w:eastAsia="Times New Roman" w:hAnsi="Calibri" w:cs="Times New Roman"/>
          <w:color w:val="auto"/>
          <w:sz w:val="20"/>
          <w:szCs w:val="20"/>
          <w:bdr w:val="none" w:sz="0" w:space="0" w:color="auto"/>
        </w:rPr>
      </w:pPr>
    </w:p>
    <w:p w14:paraId="6233275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w:t>
      </w:r>
    </w:p>
    <w:p w14:paraId="5F78C61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Zadávanie subdodávok a postúpenie zmluvy</w:t>
      </w:r>
    </w:p>
    <w:p w14:paraId="37533A04"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0EE57C01" w14:textId="77777777" w:rsidR="00F21F08" w:rsidRPr="004F63AD" w:rsidRDefault="00047350" w:rsidP="00535E9E">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Poddodávateľ (s</w:t>
      </w:r>
      <w:r w:rsidR="00F21F08" w:rsidRPr="004F63AD">
        <w:rPr>
          <w:rFonts w:ascii="Calibri" w:eastAsia="Times New Roman" w:hAnsi="Calibri" w:cs="Times New Roman"/>
          <w:color w:val="auto"/>
          <w:sz w:val="22"/>
          <w:szCs w:val="22"/>
          <w:bdr w:val="none" w:sz="0" w:space="0" w:color="auto"/>
        </w:rPr>
        <w:t>ubdodávateľ</w:t>
      </w:r>
      <w:r w:rsidR="003C6B49" w:rsidRPr="004F63AD">
        <w:rPr>
          <w:rFonts w:ascii="Calibri" w:eastAsia="Times New Roman" w:hAnsi="Calibri" w:cs="Times New Roman"/>
          <w:color w:val="auto"/>
          <w:sz w:val="22"/>
          <w:szCs w:val="22"/>
          <w:bdr w:val="none" w:sz="0" w:space="0" w:color="auto"/>
        </w:rPr>
        <w:t>)</w:t>
      </w:r>
      <w:r w:rsidR="00F21F08" w:rsidRPr="004F63AD">
        <w:rPr>
          <w:rFonts w:ascii="Calibri" w:eastAsia="Times New Roman" w:hAnsi="Calibri" w:cs="Times New Roman"/>
          <w:color w:val="auto"/>
          <w:sz w:val="22"/>
          <w:szCs w:val="22"/>
          <w:bdr w:val="none" w:sz="0" w:space="0" w:color="auto"/>
        </w:rPr>
        <w:t xml:space="preserve"> je hospodársky subjekt, ktorý </w:t>
      </w:r>
      <w:r w:rsidR="00535E9E" w:rsidRPr="004F63AD">
        <w:rPr>
          <w:rFonts w:ascii="Calibri" w:eastAsia="Times New Roman" w:hAnsi="Calibri" w:cs="Times New Roman"/>
          <w:color w:val="auto"/>
          <w:sz w:val="22"/>
          <w:szCs w:val="22"/>
          <w:bdr w:val="none" w:sz="0" w:space="0" w:color="auto"/>
        </w:rPr>
        <w:t xml:space="preserve">uzavrie alebo </w:t>
      </w:r>
      <w:r w:rsidR="00F21F08" w:rsidRPr="004F63AD">
        <w:rPr>
          <w:rFonts w:ascii="Calibri" w:eastAsia="Times New Roman" w:hAnsi="Calibri" w:cs="Times New Roman"/>
          <w:color w:val="auto"/>
          <w:sz w:val="22"/>
          <w:szCs w:val="22"/>
          <w:bdr w:val="none" w:sz="0" w:space="0" w:color="auto"/>
        </w:rPr>
        <w:t xml:space="preserve">uzavrel so zhotoviteľom ako úspešným uchádzačom písomnú odplatnú zmluvu na plnenie určitej časti zákazky (§ 2 ods. </w:t>
      </w:r>
      <w:r w:rsidR="006B6A73" w:rsidRPr="004F63AD">
        <w:rPr>
          <w:rFonts w:ascii="Calibri" w:eastAsia="Times New Roman" w:hAnsi="Calibri" w:cs="Times New Roman"/>
          <w:color w:val="auto"/>
          <w:sz w:val="22"/>
          <w:szCs w:val="22"/>
          <w:bdr w:val="none" w:sz="0" w:space="0" w:color="auto"/>
        </w:rPr>
        <w:t xml:space="preserve">5 </w:t>
      </w:r>
      <w:r w:rsidR="00F21F08" w:rsidRPr="004F63AD">
        <w:rPr>
          <w:rFonts w:ascii="Calibri" w:eastAsia="Times New Roman" w:hAnsi="Calibri" w:cs="Times New Roman"/>
          <w:color w:val="auto"/>
          <w:sz w:val="22"/>
          <w:szCs w:val="22"/>
          <w:bdr w:val="none" w:sz="0" w:space="0" w:color="auto"/>
        </w:rPr>
        <w:t>zákona č. 343/2015 Z.z.). Zoznam subdodávateľov zhotoviteľa tvorí Prílohu č. 3 tejto zmluvy.</w:t>
      </w:r>
    </w:p>
    <w:p w14:paraId="14D2EFF5" w14:textId="3A1F1F6D"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nesmie postúpiť celú túto zmluvu alebo jej časť alebo akúkoľvek výhodu alebo podiel v nej alebo podľa nej bez predchádzajúceho súhlasu objednávateľa a</w:t>
      </w:r>
      <w:r w:rsidR="00631674" w:rsidRPr="004F63AD">
        <w:rPr>
          <w:rFonts w:ascii="Calibri" w:eastAsia="Times New Roman" w:hAnsi="Calibri" w:cs="Times New Roman"/>
          <w:color w:val="auto"/>
          <w:sz w:val="22"/>
          <w:szCs w:val="22"/>
          <w:bdr w:val="none" w:sz="0" w:space="0" w:color="auto"/>
        </w:rPr>
        <w:t>/alebo</w:t>
      </w:r>
      <w:r w:rsidRPr="004F63AD">
        <w:rPr>
          <w:rFonts w:ascii="Calibri" w:eastAsia="Times New Roman" w:hAnsi="Calibri" w:cs="Times New Roman"/>
          <w:color w:val="auto"/>
          <w:sz w:val="22"/>
          <w:szCs w:val="22"/>
          <w:bdr w:val="none" w:sz="0" w:space="0" w:color="auto"/>
        </w:rPr>
        <w:t> v </w:t>
      </w:r>
      <w:r w:rsidR="00631674" w:rsidRPr="004F63AD">
        <w:rPr>
          <w:rFonts w:ascii="Calibri" w:eastAsia="Times New Roman" w:hAnsi="Calibri" w:cs="Times New Roman"/>
          <w:color w:val="auto"/>
          <w:sz w:val="22"/>
          <w:szCs w:val="22"/>
          <w:bdr w:val="none" w:sz="0" w:space="0" w:color="auto"/>
        </w:rPr>
        <w:t xml:space="preserve">rozpore </w:t>
      </w:r>
      <w:r w:rsidRPr="004F63AD">
        <w:rPr>
          <w:rFonts w:ascii="Calibri" w:eastAsia="Times New Roman" w:hAnsi="Calibri" w:cs="Times New Roman"/>
          <w:color w:val="auto"/>
          <w:sz w:val="22"/>
          <w:szCs w:val="22"/>
          <w:bdr w:val="none" w:sz="0" w:space="0" w:color="auto"/>
        </w:rPr>
        <w:t>so zákonom č. 343/2015 Z.z. o verejnom obstarávaní.</w:t>
      </w:r>
    </w:p>
    <w:p w14:paraId="7B4C4951"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nesmie zadať poddodávateľom zhotovenie celého diela.</w:t>
      </w:r>
    </w:p>
    <w:p w14:paraId="38A594EC" w14:textId="77777777" w:rsidR="007C3D8E"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Zhotoviteľ nie je oprávnený práva a povinnosti vyplývajúce z tejto zmluvy previesť na tretiu osobu, bez vopred daného písomného súhlasu objednávateľa, zároveň zhotoviteľovi poddodávatelia nie sú oprávnení práva a povinnosti vyplývajúce z poddodávateľskej zmluvy so zhotoviteľom previesť na tretiu osobu, bez vopred daného písomného súhlasu objednávateľa, pričom to isté platí pre poddodávateľov zhotoviteľových poddodávateľov atď. (schvaľovanie poddodávateľov v ktoromkoľvek rade). Požiadavka na schválenie poddodávateľa v ktoromkoľvek rade sa predkladá  stavebnému dozorovi. Zhotoviteľ je oprávnený na zmenu svojich poddodávateľov v ktoromkoľvek rade len s predchádzajúcim písomným súhlasom objednávateľa. Zhotoviteľ je povinný v žiadosti o súhlas poskytnúť objednávateľovi o navrhovanom poddodávateľovi v ktoromkoľvek rade všetky údaje podľa § 41 ods. 3 zákona č. 343/2015 Z. z. </w:t>
      </w:r>
      <w:r w:rsidR="006B6A73" w:rsidRPr="004F63AD">
        <w:rPr>
          <w:rFonts w:ascii="Calibri" w:eastAsia="Times New Roman" w:hAnsi="Calibri" w:cs="Times New Roman"/>
          <w:color w:val="auto"/>
          <w:sz w:val="22"/>
          <w:szCs w:val="22"/>
          <w:bdr w:val="none" w:sz="0" w:space="0" w:color="auto"/>
        </w:rPr>
        <w:t xml:space="preserve">Navrhovaný poddodávateľ v ktoromkoľvek rade musí spĺňať podmienky účasti podľa § 41 odsek 1 písm. b) zákona č. 343/2015 Z. z. o verejnom obstarávaní. </w:t>
      </w:r>
    </w:p>
    <w:p w14:paraId="434EFC2C"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vykonanie diela, časti diela a/alebo akýchkoľvek prác poddodávateľom v ktoromkoľvek rade, má zhotoviteľ zodpovednosť akoby dielo, časť diela a/alebo práce vykonával sám.</w:t>
      </w:r>
    </w:p>
    <w:p w14:paraId="482D070A"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si vyhradzuje právo odmietnuť kedykoľvek akéhokoľvek poddodávateľa (v ktoromkoľvek rade) bez toho, že by mal zhotoviteľ nárok na kompenzáciu. V takomto prípade je zhotoviteľ povinný bez zbytočného odkladu právne relevantným spôsobom ukončiť zmluvu s poddodávateľom a uplatňovať voči nemu všetky svoje práva vyplývajúce zo zaniknutého zmluvného vzťahu.</w:t>
      </w:r>
    </w:p>
    <w:p w14:paraId="0273E96C"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Objednávateľ neudelí súhlas v zmysle bodu 12.4. tejto zmluvy, najmä ak nominovaný poddodávateľ (v ktoromkoľvek rade) bol uchádzačom o zákazku, ktorá je predmetom tejto zmluvy a z akéhokoľvek dôvodu neuspel a/alebo nespĺňa povinnosti vyplývajúce mu zo zákona č. </w:t>
      </w:r>
      <w:r w:rsidRPr="004F63AD">
        <w:rPr>
          <w:rFonts w:ascii="Calibri" w:eastAsia="Times New Roman" w:hAnsi="Calibri" w:cs="Arial"/>
          <w:color w:val="auto"/>
          <w:sz w:val="22"/>
          <w:szCs w:val="22"/>
          <w:bdr w:val="none" w:sz="0" w:space="0" w:color="auto"/>
        </w:rPr>
        <w:t>315/2016 Z. z. o registri partnerov verejného sektora a o zmene a doplnení niektorých zákonov.</w:t>
      </w:r>
    </w:p>
    <w:p w14:paraId="33CE7F18"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ma právo kedykoľvek odvolať jeho súhlas podľa bodu 12.4. tejto zmluvy, najmä v prípade, že práce poddodávateľa (v ktoromkoľvek rade) nie sú vykonávané v súlade s touto zmluvou a/alebo k spokojnosti objednávateľa.</w:t>
      </w:r>
    </w:p>
    <w:p w14:paraId="13EE91AB"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Calibri" w:hAnsi="Calibri" w:cs="Times New Roman"/>
          <w:color w:val="auto"/>
          <w:sz w:val="22"/>
          <w:szCs w:val="22"/>
          <w:bdr w:val="none" w:sz="0" w:space="0" w:color="auto"/>
        </w:rPr>
        <w:lastRenderedPageBreak/>
        <w:t>Ak zhotoviteľ v súlade s touto zmluvou zadá časť diela poddodávateľovi je povinný mu za riadne a včas vykonané práce a/alebo službu a/alebo dodanie tovaru v zmysle poddodávateľskej zmluvy zaplatiť. Zhotoviteľ nie je oprávnený viazať platby poddodávateľovi na zaplatenie faktúry objednávateľom zhotoviteľovi (zákaz odkladacej podmienky na platby).</w:t>
      </w:r>
    </w:p>
    <w:p w14:paraId="4256FE59"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budú práce na spoločnom pracovisku vykonávať viacerí poddodávatelia zhotoviteľa (v ktoromkoľvek rade), koordináciu úloh a vzájomnú informovanosť pri realizácii prác na stavenisku z hľadiska zaistenia bezpečnosti a ochrany zdravia pri práci zabezpečuje zhotoviteľ.</w:t>
      </w:r>
    </w:p>
    <w:p w14:paraId="1E688323"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objednávateľovi bezodkladne oznámiť akúkoľvek zmenu údajov týkajúcich sa jeho poddodávateľov (v ktoromkoľvek rade).</w:t>
      </w:r>
    </w:p>
    <w:p w14:paraId="2A7B9149"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nie je povinný získať predchádzajúci súhlas objednávateľa podľa bodu 12.4.</w:t>
      </w:r>
      <w:r w:rsidR="00535E9E" w:rsidRPr="004F63AD">
        <w:rPr>
          <w:rFonts w:ascii="Calibri" w:eastAsia="Times New Roman" w:hAnsi="Calibri" w:cs="Times New Roman"/>
          <w:color w:val="auto"/>
          <w:sz w:val="22"/>
          <w:szCs w:val="22"/>
          <w:bdr w:val="none" w:sz="0" w:space="0" w:color="auto"/>
        </w:rPr>
        <w:t xml:space="preserve"> a 12.11. </w:t>
      </w:r>
      <w:r w:rsidRPr="004F63AD">
        <w:rPr>
          <w:rFonts w:ascii="Calibri" w:eastAsia="Times New Roman" w:hAnsi="Calibri" w:cs="Times New Roman"/>
          <w:color w:val="auto"/>
          <w:sz w:val="22"/>
          <w:szCs w:val="22"/>
          <w:bdr w:val="none" w:sz="0" w:space="0" w:color="auto"/>
        </w:rPr>
        <w:t xml:space="preserve"> tohto článku zmluvy pre dodávateľov </w:t>
      </w:r>
      <w:r w:rsidR="00535E9E" w:rsidRPr="004F63AD">
        <w:rPr>
          <w:rFonts w:ascii="Calibri" w:eastAsia="Times New Roman" w:hAnsi="Calibri" w:cs="Times New Roman"/>
          <w:color w:val="auto"/>
          <w:sz w:val="22"/>
          <w:szCs w:val="22"/>
          <w:bdr w:val="none" w:sz="0" w:space="0" w:color="auto"/>
        </w:rPr>
        <w:t>tovaru</w:t>
      </w:r>
      <w:r w:rsidRPr="004F63AD">
        <w:rPr>
          <w:rFonts w:ascii="Calibri" w:eastAsia="Times New Roman" w:hAnsi="Calibri" w:cs="Times New Roman"/>
          <w:color w:val="auto"/>
          <w:sz w:val="22"/>
          <w:szCs w:val="22"/>
          <w:bdr w:val="none" w:sz="0" w:space="0" w:color="auto"/>
        </w:rPr>
        <w:t>. Ostatné ustanovenia týkajúce sa subdodávateľov (v ktoromkoľvek rade) týmto nie sú dotknuté.</w:t>
      </w:r>
    </w:p>
    <w:p w14:paraId="6181608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sz w:val="20"/>
          <w:szCs w:val="20"/>
          <w:bdr w:val="none" w:sz="0" w:space="0" w:color="auto"/>
        </w:rPr>
      </w:pPr>
    </w:p>
    <w:p w14:paraId="3B601D8A"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XIII.</w:t>
      </w:r>
    </w:p>
    <w:p w14:paraId="715A077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
          <w:caps/>
          <w:color w:val="auto"/>
          <w:bdr w:val="none" w:sz="0" w:space="0" w:color="auto"/>
        </w:rPr>
      </w:pPr>
      <w:r w:rsidRPr="004F63AD">
        <w:rPr>
          <w:rFonts w:ascii="Calibri" w:eastAsia="Times New Roman" w:hAnsi="Calibri" w:cs="Times New Roman"/>
          <w:b/>
          <w:color w:val="auto"/>
          <w:bdr w:val="none" w:sz="0" w:space="0" w:color="auto"/>
        </w:rPr>
        <w:t>Vyššia moc</w:t>
      </w:r>
    </w:p>
    <w:p w14:paraId="25DCE28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aps/>
          <w:color w:val="auto"/>
          <w:sz w:val="22"/>
          <w:szCs w:val="22"/>
          <w:bdr w:val="none" w:sz="0" w:space="0" w:color="auto"/>
        </w:rPr>
        <w:t>13.1.</w:t>
      </w:r>
      <w:r w:rsidRPr="004F63AD">
        <w:rPr>
          <w:rFonts w:ascii="Calibri" w:eastAsia="Times New Roman" w:hAnsi="Calibri" w:cs="Times New Roman"/>
          <w:caps/>
          <w:color w:val="auto"/>
          <w:sz w:val="22"/>
          <w:szCs w:val="22"/>
          <w:bdr w:val="none" w:sz="0" w:space="0" w:color="auto"/>
        </w:rPr>
        <w:tab/>
        <w:t>V</w:t>
      </w:r>
      <w:r w:rsidRPr="004F63AD">
        <w:rPr>
          <w:rFonts w:ascii="Calibri" w:eastAsia="Times New Roman" w:hAnsi="Calibri" w:cs="Times New Roman"/>
          <w:color w:val="auto"/>
          <w:sz w:val="22"/>
          <w:szCs w:val="22"/>
          <w:bdr w:val="none" w:sz="0" w:space="0" w:color="auto"/>
        </w:rPr>
        <w:t>yššia moc sa vzájomne stanovuje podľa ustanovení Obchodného zákonníka.</w:t>
      </w:r>
    </w:p>
    <w:p w14:paraId="25EC2D5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13.2.</w:t>
      </w:r>
      <w:r w:rsidRPr="004F63AD">
        <w:rPr>
          <w:rFonts w:ascii="Calibri" w:eastAsia="Times New Roman" w:hAnsi="Calibri" w:cs="Times New Roman"/>
          <w:color w:val="auto"/>
          <w:sz w:val="22"/>
          <w:szCs w:val="22"/>
          <w:bdr w:val="none" w:sz="0" w:space="0" w:color="auto"/>
        </w:rPr>
        <w:tab/>
        <w:t>V prípade, že by vyššia moc spôsobila odloženie zmluvných záväzkov o viac ako 1 mesiac, dohodnú sa zmluvné strany na ďalšom postupe realizácie Zmluvy o Dielo.</w:t>
      </w:r>
    </w:p>
    <w:p w14:paraId="70942E9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7FCBEB0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XIV.</w:t>
      </w:r>
    </w:p>
    <w:p w14:paraId="4D03A6A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Odstúpenie od zmluvy</w:t>
      </w:r>
    </w:p>
    <w:p w14:paraId="201E6443"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14.1.</w:t>
      </w:r>
      <w:r w:rsidRPr="004F63AD">
        <w:rPr>
          <w:rFonts w:ascii="Calibri" w:eastAsia="Times New Roman" w:hAnsi="Calibri" w:cs="Times New Roman"/>
          <w:color w:val="auto"/>
          <w:sz w:val="22"/>
          <w:szCs w:val="22"/>
          <w:bdr w:val="none" w:sz="0" w:space="0" w:color="auto"/>
        </w:rPr>
        <w:tab/>
        <w:t>Objednávateľ či zhotoviteľ môže odstúpiť od tejto zmluvy z dôvodov stanovených v obchodnom zákonníku a ďalej pokiaľ:</w:t>
      </w:r>
    </w:p>
    <w:p w14:paraId="48F92C44" w14:textId="77777777" w:rsidR="00F21F08" w:rsidRPr="004F63AD"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bol na majetok druhej zmluvnej strany vyhlásený konkurz, bol </w:t>
      </w:r>
      <w:r w:rsidRPr="004F63AD">
        <w:rPr>
          <w:rFonts w:ascii="Calibri" w:eastAsia="Times New Roman" w:hAnsi="Calibri" w:cs="Times New Roman"/>
          <w:iCs/>
          <w:color w:val="auto"/>
          <w:sz w:val="22"/>
          <w:szCs w:val="22"/>
          <w:bdr w:val="none" w:sz="0" w:space="0" w:color="auto"/>
        </w:rPr>
        <w:t>zamietnutý návrh na vyhlásenie konkurzu pre nedostatok majetku, alebo ak bol konkurz zrušený z dôvodu, že majetok úpadcu nestačí na úhradu výdavkov a odmenu správcu konkurznej podstaty, alebo bolo konkurzné konanie zastavené pre nedostatok majetku, alebo ak bol konkurz zrušený pre nedostatok majetku, alebo ak po ukončení konkurzného konania nezostane spoločnosti žiaden majetok, alebo dôjde k akémukoľvek činu alebo udalosti, ktorá by mala (podľa platných zákonov) podobný efekt ako ktorýkoľvek z uvedených činov alebo udalostí, alebo</w:t>
      </w:r>
    </w:p>
    <w:p w14:paraId="1A2402F3" w14:textId="77777777" w:rsidR="00F21F08" w:rsidRPr="004F63AD" w:rsidRDefault="00F21F08" w:rsidP="00177AA0">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iCs/>
          <w:color w:val="auto"/>
          <w:sz w:val="22"/>
          <w:szCs w:val="22"/>
          <w:bdr w:val="none" w:sz="0" w:space="0" w:color="auto"/>
        </w:rPr>
        <w:t>druhá zmluvná strana vstúpila do likvidácie</w:t>
      </w:r>
    </w:p>
    <w:p w14:paraId="7291DA5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14.2.</w:t>
      </w:r>
      <w:r w:rsidRPr="004F63AD">
        <w:rPr>
          <w:rFonts w:ascii="Calibri" w:eastAsia="Times New Roman" w:hAnsi="Calibri" w:cs="Times New Roman"/>
          <w:color w:val="auto"/>
          <w:sz w:val="22"/>
          <w:szCs w:val="22"/>
          <w:bdr w:val="none" w:sz="0" w:space="0" w:color="auto"/>
        </w:rPr>
        <w:tab/>
        <w:t>Objednávateľ môže odstúpiť od tejto zmluvy aj v prípade:</w:t>
      </w:r>
    </w:p>
    <w:p w14:paraId="60737442" w14:textId="77777777"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pokiaľ zhotoviteľ podstatným spôsobom poruší svoje povinnosti v oblasti bezpečnosti práce a ochrany zdravia pri práci, najmä ak takýmto porušením ohrozí život alebo zdravie osôb,</w:t>
      </w:r>
    </w:p>
    <w:p w14:paraId="483FEAA8" w14:textId="77777777"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opustí dielo, alebo inak jasne prejavuje úmysel nepokračovať v konaní svojich povinností podľa tejto zmluvy,</w:t>
      </w:r>
    </w:p>
    <w:p w14:paraId="571A1156" w14:textId="77777777"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zadá celé dielo ako subdodávku,</w:t>
      </w:r>
    </w:p>
    <w:p w14:paraId="1E17F612" w14:textId="77777777"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zhotoviteľ postúpi celú túto zmluvu, alebo jej časť alebo akúkoľvek výhodu alebo podiel v nej alebo podľa nej v rozpore s článkom XII. bod 12.2. tejto zmluvy,</w:t>
      </w:r>
    </w:p>
    <w:p w14:paraId="1847E49D" w14:textId="20352319"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z dôvodu existencie vyššej moci, ktorá má dosah na dielo, nebude mať záujem naďalej zotrvať v tomto zmluvnom vzťahu, </w:t>
      </w:r>
    </w:p>
    <w:p w14:paraId="191A06DF" w14:textId="77777777" w:rsidR="00F21F08" w:rsidRPr="004F63AD" w:rsidRDefault="00F21F08" w:rsidP="00177AA0">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sa ocitne druhá zmluvná strana v omeškaní so splnením svojho záväzku po dobu dlhšiu než 14 dní.</w:t>
      </w:r>
    </w:p>
    <w:p w14:paraId="16865675" w14:textId="77777777" w:rsidR="000324DF" w:rsidRPr="004F63AD"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v čase jej uzavretia existoval dôvod na vylúčenie zhotoviteľa pre nesplnenie podmienky účasti podľa § 32 ods. 1 písm. a) zákona č. 343/2015 Z. z. o verejnom obstarávaní a o zmene a doplnení niektorých zákonov v znení neskorších predpisov (ďalej len „ZVO“), ak táto nemala byť uzavretá s dodávateľom v súvislosti so závažným porušením povinnosti vyplývajúcej z právne záväzného aktu Európskej únie, o ktorom rozhodol Súdny dvor Európskej únie v súlade so Zmluvou o fungovaní Európskej únie, alebo</w:t>
      </w:r>
    </w:p>
    <w:p w14:paraId="3AAF77E2" w14:textId="77777777" w:rsidR="000324DF" w:rsidRPr="004F63AD" w:rsidRDefault="000324DF" w:rsidP="000324DF">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ak Slovenská republika porušila povinnosť vyplývajúcu z právne záväzného aktu Európskej únie z dôvodu, že verejný obstarávateľ alebo obstarávateľ porušil povinnosť vyplývajúcu z </w:t>
      </w:r>
      <w:r w:rsidRPr="004F63AD">
        <w:rPr>
          <w:rFonts w:ascii="Calibri" w:eastAsia="Times New Roman" w:hAnsi="Calibri" w:cs="Times New Roman"/>
          <w:color w:val="auto"/>
          <w:sz w:val="22"/>
          <w:szCs w:val="22"/>
          <w:bdr w:val="none" w:sz="0" w:space="0" w:color="auto"/>
        </w:rPr>
        <w:lastRenderedPageBreak/>
        <w:t>tohto právne záväzného aktu, o ktorom rozhodol Súdny dvor Európskej únie v súlade so Zmluvou o fungovaní Európskej únie.</w:t>
      </w:r>
    </w:p>
    <w:p w14:paraId="7896E779" w14:textId="427F7B73"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14.3.</w:t>
      </w:r>
      <w:r w:rsidRPr="004F63AD">
        <w:rPr>
          <w:rFonts w:ascii="Calibri" w:eastAsia="Times New Roman" w:hAnsi="Calibri" w:cs="Times New Roman"/>
          <w:color w:val="auto"/>
          <w:sz w:val="22"/>
          <w:szCs w:val="22"/>
          <w:bdr w:val="none" w:sz="0" w:space="0" w:color="auto"/>
        </w:rPr>
        <w:tab/>
        <w:t>Pre účely tejto zmluvy sa podstatným porušením zmluvy rozumie najmä omeškanie zhotoviteľa so zhotovením a odovzdaním diela</w:t>
      </w:r>
      <w:r w:rsidR="00F5619E">
        <w:rPr>
          <w:rFonts w:ascii="Calibri" w:eastAsia="Times New Roman" w:hAnsi="Calibri" w:cs="Times New Roman"/>
          <w:color w:val="auto"/>
          <w:sz w:val="22"/>
          <w:szCs w:val="22"/>
          <w:bdr w:val="none" w:sz="0" w:space="0" w:color="auto"/>
        </w:rPr>
        <w:t>/príslušnej etapy diela</w:t>
      </w:r>
      <w:r w:rsidRPr="004F63AD">
        <w:rPr>
          <w:rFonts w:ascii="Calibri" w:eastAsia="Times New Roman" w:hAnsi="Calibri" w:cs="Times New Roman"/>
          <w:color w:val="auto"/>
          <w:sz w:val="22"/>
          <w:szCs w:val="22"/>
          <w:bdr w:val="none" w:sz="0" w:space="0" w:color="auto"/>
        </w:rPr>
        <w:t xml:space="preserve"> o viac ako 14 dní, alebo vykonanie diela inej ako dohodnutej akosti, alebo v inej ako dohodnutej kvalite alebo v inej ako dohodnutej cene, alebo ak nastanú okolnosti uvedené v bode 14.1. tohto článku.</w:t>
      </w:r>
    </w:p>
    <w:p w14:paraId="503B0D0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14.4.</w:t>
      </w:r>
      <w:r w:rsidRPr="004F63AD">
        <w:rPr>
          <w:rFonts w:ascii="Calibri" w:eastAsia="Times New Roman" w:hAnsi="Calibri" w:cs="Times New Roman"/>
          <w:color w:val="auto"/>
          <w:sz w:val="22"/>
          <w:szCs w:val="22"/>
          <w:bdr w:val="none" w:sz="0" w:space="0" w:color="auto"/>
        </w:rPr>
        <w:tab/>
        <w:t>Rozhodnutím odstúpiť od tejto zmluvy sa objednávateľ nevzdáva žiadnych jeho ostatných práv. Ak objednávateľ odstúpi od tejto zmluvy, nezodpovedá zhotoviteľovi za stratu zisku, stratu inej zákazky alebo za inú nepriamu alebo následnú stratu alebo škodu, ktorá mu môže vzniknúť v súvislosti s odstúpením.</w:t>
      </w:r>
    </w:p>
    <w:p w14:paraId="046EEFE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14.5.</w:t>
      </w:r>
      <w:r w:rsidRPr="004F63AD">
        <w:rPr>
          <w:rFonts w:ascii="Calibri" w:eastAsia="Times New Roman" w:hAnsi="Calibri" w:cs="Times New Roman"/>
          <w:color w:val="auto"/>
          <w:sz w:val="22"/>
          <w:szCs w:val="22"/>
          <w:bdr w:val="none" w:sz="0" w:space="0" w:color="auto"/>
        </w:rPr>
        <w:tab/>
        <w:t>Objednávateľ má právo bez akýchkoľvek sankcií odstúpiť od zmluvy so zhotoviteľom v prípade, kedy ešte nedošlo k plneniu zo zmluvy a výsledky administratívnej finančnej kontroly Poskytovateľa viažuce sa na túto zákazku neumožňujú financovanie výdavkov vzniknutých z obstarávania stavebných prác  alebo iných postupov.</w:t>
      </w:r>
    </w:p>
    <w:p w14:paraId="2EF63328"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14.6.</w:t>
      </w:r>
      <w:r w:rsidRPr="004F63AD">
        <w:rPr>
          <w:rFonts w:ascii="Calibri" w:eastAsia="Times New Roman" w:hAnsi="Calibri" w:cs="Times New Roman"/>
          <w:color w:val="auto"/>
          <w:sz w:val="22"/>
          <w:szCs w:val="22"/>
          <w:bdr w:val="none" w:sz="0" w:space="0" w:color="auto"/>
        </w:rPr>
        <w:tab/>
        <w:t>Objednávateľ môže odstúpiť od časti zmluvy, ktorou došlo k podstatnej zmene pôvodnej zmluvy, a ktorá si vyžadovala nové verejné obstarávanie.</w:t>
      </w:r>
    </w:p>
    <w:p w14:paraId="36154EE3" w14:textId="77777777" w:rsidR="000324DF" w:rsidRPr="004F63AD" w:rsidRDefault="000324DF" w:rsidP="000324DF">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14.7. </w:t>
      </w:r>
      <w:r w:rsidRPr="004F63AD">
        <w:rPr>
          <w:rFonts w:ascii="Calibri" w:eastAsia="Times New Roman" w:hAnsi="Calibri" w:cs="Times New Roman"/>
          <w:color w:val="auto"/>
          <w:sz w:val="22"/>
          <w:szCs w:val="22"/>
          <w:bdr w:val="none" w:sz="0" w:space="0" w:color="auto"/>
        </w:rPr>
        <w:tab/>
        <w:t>Objednávateľ môže odstúpiť od zmluvy, rámcovej dohody alebo koncesnej zmluvy uzavretej s uchádzačom, ktorý nebol v čase uzavretia zmluvy, rámcovej dohody alebo koncesnej zmluvy zapísaný v registri partnerov verejného sektora alebo ak bol vymazaný z registra partnerov verejného sektora.</w:t>
      </w:r>
    </w:p>
    <w:p w14:paraId="6A802DA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0"/>
          <w:szCs w:val="20"/>
          <w:bdr w:val="none" w:sz="0" w:space="0" w:color="auto"/>
        </w:rPr>
      </w:pPr>
    </w:p>
    <w:p w14:paraId="5263918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w:t>
      </w:r>
    </w:p>
    <w:p w14:paraId="50D263D9"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Zástupcovia zmluvných strán</w:t>
      </w:r>
    </w:p>
    <w:p w14:paraId="324D4F14"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5ADF8489"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BEC668B" w14:textId="77777777" w:rsidR="00F21F08" w:rsidRPr="004F63AD" w:rsidRDefault="00F21F08" w:rsidP="00177AA0">
      <w:pPr>
        <w:numPr>
          <w:ilvl w:val="0"/>
          <w:numId w:val="90"/>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4726B61E" w14:textId="6990E9D6"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Určeným zástupcom objednávateľa </w:t>
      </w:r>
      <w:r w:rsidR="005565FB" w:rsidRPr="004F63AD">
        <w:rPr>
          <w:rFonts w:ascii="Calibri" w:eastAsia="Times New Roman" w:hAnsi="Calibri" w:cs="Times New Roman"/>
          <w:color w:val="auto"/>
          <w:sz w:val="22"/>
          <w:szCs w:val="22"/>
          <w:bdr w:val="none" w:sz="0" w:space="0" w:color="auto"/>
        </w:rPr>
        <w:t xml:space="preserve">(projektovým manažérom zákazky) </w:t>
      </w:r>
      <w:r w:rsidRPr="004F63AD">
        <w:rPr>
          <w:rFonts w:ascii="Calibri" w:eastAsia="Times New Roman" w:hAnsi="Calibri" w:cs="Times New Roman"/>
          <w:color w:val="auto"/>
          <w:sz w:val="22"/>
          <w:szCs w:val="22"/>
          <w:bdr w:val="none" w:sz="0" w:space="0" w:color="auto"/>
        </w:rPr>
        <w:t xml:space="preserve">pri zhotovovaní diela je </w:t>
      </w:r>
      <w:r w:rsidR="00535E9E" w:rsidRPr="004F63AD">
        <w:rPr>
          <w:rFonts w:ascii="Calibri" w:eastAsia="Times New Roman" w:hAnsi="Calibri" w:cs="Times New Roman"/>
          <w:i/>
          <w:color w:val="auto"/>
          <w:sz w:val="22"/>
          <w:szCs w:val="22"/>
          <w:bdr w:val="none" w:sz="0" w:space="0" w:color="auto"/>
        </w:rPr>
        <w:t xml:space="preserve">Ing. </w:t>
      </w:r>
      <w:r w:rsidR="003C46EC" w:rsidRPr="004F63AD">
        <w:rPr>
          <w:rFonts w:ascii="Calibri" w:eastAsia="Times New Roman" w:hAnsi="Calibri" w:cs="Times New Roman"/>
          <w:i/>
          <w:color w:val="auto"/>
          <w:sz w:val="22"/>
          <w:szCs w:val="22"/>
          <w:bdr w:val="none" w:sz="0" w:space="0" w:color="auto"/>
        </w:rPr>
        <w:t>Ľudovít</w:t>
      </w:r>
      <w:r w:rsidR="00535E9E" w:rsidRPr="004F63AD">
        <w:rPr>
          <w:rFonts w:ascii="Calibri" w:eastAsia="Times New Roman" w:hAnsi="Calibri" w:cs="Times New Roman"/>
          <w:i/>
          <w:color w:val="auto"/>
          <w:sz w:val="22"/>
          <w:szCs w:val="22"/>
          <w:bdr w:val="none" w:sz="0" w:space="0" w:color="auto"/>
        </w:rPr>
        <w:t xml:space="preserve"> </w:t>
      </w:r>
      <w:r w:rsidR="000A434F" w:rsidRPr="004F63AD">
        <w:rPr>
          <w:rFonts w:ascii="Calibri" w:eastAsia="Times New Roman" w:hAnsi="Calibri" w:cs="Times New Roman"/>
          <w:i/>
          <w:color w:val="auto"/>
          <w:sz w:val="22"/>
          <w:szCs w:val="22"/>
          <w:bdr w:val="none" w:sz="0" w:space="0" w:color="auto"/>
        </w:rPr>
        <w:t>Ružínsky</w:t>
      </w:r>
      <w:r w:rsidR="00D2541B" w:rsidRPr="004F63AD">
        <w:rPr>
          <w:rFonts w:ascii="Calibri" w:eastAsia="Times New Roman" w:hAnsi="Calibri" w:cs="Times New Roman"/>
          <w:i/>
          <w:color w:val="auto"/>
          <w:sz w:val="22"/>
          <w:szCs w:val="22"/>
          <w:bdr w:val="none" w:sz="0" w:space="0" w:color="auto"/>
        </w:rPr>
        <w:t xml:space="preserve"> </w:t>
      </w:r>
      <w:r w:rsidR="00CD5F72" w:rsidRPr="004F63AD">
        <w:rPr>
          <w:rFonts w:ascii="Calibri" w:eastAsia="Times New Roman" w:hAnsi="Calibri" w:cs="Times New Roman"/>
          <w:i/>
          <w:color w:val="auto"/>
          <w:sz w:val="22"/>
          <w:szCs w:val="22"/>
          <w:bdr w:val="none" w:sz="0" w:space="0" w:color="auto"/>
        </w:rPr>
        <w:t xml:space="preserve"> </w:t>
      </w:r>
      <w:r w:rsidRPr="004F63AD">
        <w:rPr>
          <w:rFonts w:ascii="Calibri" w:eastAsia="Times New Roman" w:hAnsi="Calibri" w:cs="Times New Roman"/>
          <w:i/>
          <w:color w:val="auto"/>
          <w:sz w:val="22"/>
          <w:szCs w:val="22"/>
          <w:bdr w:val="none" w:sz="0" w:space="0" w:color="auto"/>
        </w:rPr>
        <w:t xml:space="preserve">(tel. č.: </w:t>
      </w:r>
      <w:r w:rsidR="00CD5F72" w:rsidRPr="004F63AD">
        <w:rPr>
          <w:rFonts w:ascii="Calibri" w:eastAsia="Times New Roman" w:hAnsi="Calibri" w:cs="Times New Roman"/>
          <w:i/>
          <w:color w:val="auto"/>
          <w:sz w:val="22"/>
          <w:szCs w:val="22"/>
          <w:bdr w:val="none" w:sz="0" w:space="0" w:color="auto"/>
        </w:rPr>
        <w:t>091</w:t>
      </w:r>
      <w:r w:rsidR="00535E9E" w:rsidRPr="004F63AD">
        <w:rPr>
          <w:rFonts w:ascii="Calibri" w:eastAsia="Times New Roman" w:hAnsi="Calibri" w:cs="Times New Roman"/>
          <w:i/>
          <w:color w:val="auto"/>
          <w:sz w:val="22"/>
          <w:szCs w:val="22"/>
          <w:bdr w:val="none" w:sz="0" w:space="0" w:color="auto"/>
        </w:rPr>
        <w:t xml:space="preserve">1 </w:t>
      </w:r>
      <w:r w:rsidR="003C46EC" w:rsidRPr="004F63AD">
        <w:rPr>
          <w:rFonts w:ascii="Calibri" w:eastAsia="Times New Roman" w:hAnsi="Calibri" w:cs="Times New Roman"/>
          <w:i/>
          <w:color w:val="auto"/>
          <w:sz w:val="22"/>
          <w:szCs w:val="22"/>
          <w:bdr w:val="none" w:sz="0" w:space="0" w:color="auto"/>
        </w:rPr>
        <w:t>080 752</w:t>
      </w:r>
      <w:r w:rsidRPr="004F63AD">
        <w:rPr>
          <w:rFonts w:ascii="Calibri" w:eastAsia="Times New Roman" w:hAnsi="Calibri" w:cs="Times New Roman"/>
          <w:i/>
          <w:color w:val="auto"/>
          <w:sz w:val="22"/>
          <w:szCs w:val="22"/>
          <w:bdr w:val="none" w:sz="0" w:space="0" w:color="auto"/>
        </w:rPr>
        <w:t>)</w:t>
      </w:r>
      <w:r w:rsidRPr="004F63AD">
        <w:rPr>
          <w:rFonts w:ascii="Calibri" w:eastAsia="Times New Roman" w:hAnsi="Calibri" w:cs="Times New Roman"/>
          <w:color w:val="auto"/>
          <w:sz w:val="22"/>
          <w:szCs w:val="22"/>
          <w:bdr w:val="none" w:sz="0" w:space="0" w:color="auto"/>
        </w:rPr>
        <w:t>, ktorý na základe poverenia objednávateľa bude zodpovedný za monitorovanie realizácie zmluvy v súlade so zmluvou o poskytnutie nenávratného finančného príspevku a bude mať všetky právomoci na vydávanie pokynov stavebnému dozoru a/alebo Zhotoviteľovi za účelom zabezpečenia vykonávanie diela v súlade s touto zmluvou. Určený zástupca objednávateľa bude ďalej oprávnený podpisovať v mene objednávateľa Preberací protokol</w:t>
      </w:r>
      <w:r w:rsidR="00FD1354" w:rsidRPr="004F63AD">
        <w:rPr>
          <w:rFonts w:ascii="Calibri" w:eastAsia="Times New Roman" w:hAnsi="Calibri" w:cs="Times New Roman"/>
          <w:color w:val="auto"/>
          <w:sz w:val="22"/>
          <w:szCs w:val="22"/>
          <w:bdr w:val="none" w:sz="0" w:space="0" w:color="auto"/>
        </w:rPr>
        <w:t xml:space="preserve"> </w:t>
      </w:r>
      <w:r w:rsidR="00435EDB" w:rsidRPr="004F63AD">
        <w:rPr>
          <w:rFonts w:ascii="Calibri" w:eastAsia="Times New Roman" w:hAnsi="Calibri" w:cs="Times New Roman"/>
          <w:color w:val="auto"/>
          <w:sz w:val="22"/>
          <w:szCs w:val="22"/>
          <w:bdr w:val="none" w:sz="0" w:space="0" w:color="auto"/>
        </w:rPr>
        <w:t>v súlade s vyhláškou č. 83/2008 Z.z., ktorou sa vykonáva zákon o verejných prácach.</w:t>
      </w:r>
    </w:p>
    <w:p w14:paraId="3D9F9579"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Určeným zástupcom zhotoviteľa  pri zhotovovaní diela (hlavný stavbyvedúci) je </w:t>
      </w:r>
      <w:r w:rsidRPr="004F63AD">
        <w:rPr>
          <w:rFonts w:ascii="Calibri" w:eastAsia="Times New Roman" w:hAnsi="Calibri" w:cs="Times New Roman"/>
          <w:i/>
          <w:color w:val="auto"/>
          <w:sz w:val="22"/>
          <w:szCs w:val="22"/>
          <w:bdr w:val="none" w:sz="0" w:space="0" w:color="auto"/>
        </w:rPr>
        <w:t>............... (tel. č.: .................).</w:t>
      </w:r>
    </w:p>
    <w:p w14:paraId="2E361874" w14:textId="1B3EC6B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 zástupcovia zmluvných strán pri zhotovovaní diela najmä jednajú za zmluvné strany v technických veciach súvisiacich so zhotovovaním diela</w:t>
      </w:r>
      <w:r w:rsidR="009E3FFC">
        <w:rPr>
          <w:rFonts w:ascii="Calibri" w:eastAsia="Times New Roman" w:hAnsi="Calibri" w:cs="Times New Roman"/>
          <w:color w:val="auto"/>
          <w:sz w:val="22"/>
          <w:szCs w:val="22"/>
          <w:bdr w:val="none" w:sz="0" w:space="0" w:color="auto"/>
        </w:rPr>
        <w:t xml:space="preserve"> a</w:t>
      </w:r>
      <w:r w:rsidRPr="004F63AD">
        <w:rPr>
          <w:rFonts w:ascii="Calibri" w:eastAsia="Times New Roman" w:hAnsi="Calibri" w:cs="Times New Roman"/>
          <w:color w:val="auto"/>
          <w:sz w:val="22"/>
          <w:szCs w:val="22"/>
          <w:bdr w:val="none" w:sz="0" w:space="0" w:color="auto"/>
        </w:rPr>
        <w:t xml:space="preserve"> vykonávajú zápisy v stavebnom denníku a podpisujú </w:t>
      </w:r>
      <w:r w:rsidR="0016055B" w:rsidRPr="004F63AD">
        <w:rPr>
          <w:rFonts w:ascii="Calibri" w:eastAsia="Times New Roman" w:hAnsi="Calibri" w:cs="Times New Roman"/>
          <w:color w:val="auto"/>
          <w:sz w:val="22"/>
          <w:szCs w:val="22"/>
          <w:bdr w:val="none" w:sz="0" w:space="0" w:color="auto"/>
        </w:rPr>
        <w:t xml:space="preserve">preberací </w:t>
      </w:r>
      <w:r w:rsidRPr="004F63AD">
        <w:rPr>
          <w:rFonts w:ascii="Calibri" w:eastAsia="Times New Roman" w:hAnsi="Calibri" w:cs="Times New Roman"/>
          <w:color w:val="auto"/>
          <w:sz w:val="22"/>
          <w:szCs w:val="22"/>
          <w:bdr w:val="none" w:sz="0" w:space="0" w:color="auto"/>
        </w:rPr>
        <w:t xml:space="preserve">protokol. Určený zástupca objednávateľa pri zhotovovaní diela tiež vykonáva kontrolu </w:t>
      </w:r>
      <w:r w:rsidR="007C3D8E" w:rsidRPr="004F63AD">
        <w:rPr>
          <w:rFonts w:ascii="Calibri" w:eastAsia="Times New Roman" w:hAnsi="Calibri" w:cs="Times New Roman"/>
          <w:color w:val="auto"/>
          <w:sz w:val="22"/>
          <w:szCs w:val="22"/>
          <w:bdr w:val="none" w:sz="0" w:space="0" w:color="auto"/>
        </w:rPr>
        <w:t xml:space="preserve">za </w:t>
      </w:r>
      <w:r w:rsidRPr="004F63AD">
        <w:rPr>
          <w:rFonts w:ascii="Calibri" w:eastAsia="Times New Roman" w:hAnsi="Calibri" w:cs="Times New Roman"/>
          <w:color w:val="auto"/>
          <w:sz w:val="22"/>
          <w:szCs w:val="22"/>
          <w:bdr w:val="none" w:sz="0" w:space="0" w:color="auto"/>
        </w:rPr>
        <w:t>objednávateľa pri zhotovovaní diela, vrátane súvisiacich opatrení a vyjadruje za objednávateľa stanovisko k súpisu prác, ktorý je podkladom k vystaveniu faktúry.</w:t>
      </w:r>
    </w:p>
    <w:p w14:paraId="6C54D748"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Zmena určených zástupcov zmluvných strán nevyžaduje zmenu zmluvy o dielo. Zhotoviteľ, je však povinný o takúto zmenu a/alebo zmenu osoby iného kľúčového špecialistu uvedeného v Prílohe č. 5 vopred písomne požiadať objednávateľa prostredníctvom stavebného dozora. Navrhnutý nový kľúčový špecialista musí spĺňať rovnaké požiadavky aké spĺňal predchádzajúci a ktoré boli stanovené v súťažných podkladoch pre príslušnú funkciu. </w:t>
      </w:r>
    </w:p>
    <w:p w14:paraId="0DD3C764" w14:textId="77777777" w:rsidR="00F21F08" w:rsidRPr="004F63AD" w:rsidRDefault="00F21F08" w:rsidP="00177AA0">
      <w:pPr>
        <w:numPr>
          <w:ilvl w:val="1"/>
          <w:numId w:val="90"/>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Určením zástupcu objednávateľa nie je dotknuté právo objednávateľa kontrolovať zhotovovanie diela tiež ďalšími osobami, najmä v oblasti technického a autorského dozoru, BOZP, ochrany životného prostredia a požiarnej ochrany.</w:t>
      </w:r>
    </w:p>
    <w:p w14:paraId="1094FFE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3F29F9B7"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w:t>
      </w:r>
    </w:p>
    <w:p w14:paraId="485DAF2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Doručovanie</w:t>
      </w:r>
    </w:p>
    <w:p w14:paraId="4D165F69"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E5727F7"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20A5335B"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7CAFF103"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4BE00D2"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322E2B"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0821CBBE"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1391DA45"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Adresou pre doručovanie písomností je adresa uvedená v tejto zmluve alebo adresa, ktorú zmluvná strana po uzavretí tejto zmluvy ako takúto písomne oznámi druhej zmluvnej strane.</w:t>
      </w:r>
    </w:p>
    <w:p w14:paraId="5D6F3CE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Ak to nie je v rozpore s právnymi predpismi, tak prejav vôle odosielateľa je voči adresátovi riadne uplatnený aj okamihom, kedy adresát prijatie prejavu vôle odmietne alebo doručenie inak úmyselne zmarí (znemožní), alebo ak zásielka bude vrátená odosielateľovi ako nedoručená.</w:t>
      </w:r>
    </w:p>
    <w:p w14:paraId="0F80D18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0"/>
          <w:szCs w:val="20"/>
          <w:bdr w:val="none" w:sz="0" w:space="0" w:color="auto"/>
        </w:rPr>
      </w:pPr>
    </w:p>
    <w:p w14:paraId="5BF2C676"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XVII.</w:t>
      </w:r>
    </w:p>
    <w:p w14:paraId="0BB4935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Zmena zmluvy</w:t>
      </w:r>
    </w:p>
    <w:p w14:paraId="2984DE06"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69466438"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Zmeniť dielo (t.j. zmeniť formu, kvalitu či rozsah diela, vrátane zmien vyvolaných napr. projektovou dokumentáciou alebo inými podkladmi predloženými pri uzatváraní tejto zmluvy alebo počas jej trvania) či inak zmeniť či zrušiť túto zmluvu môžu strany výhradne prostredníctvom osôb oprávnených k uzavretiu tejto zmluvy formou očíslovaného dodatku, ak nie je v zmluve uvedené inak. Kontaktné osoby vo veciach zmluvných ani určení zástupcovia pri zhotovovaní diela nie sú oprávnení za zmluvné strany meniť či rušiť túto zmluvu, môžu len pripravovať jej zmeny. </w:t>
      </w:r>
    </w:p>
    <w:p w14:paraId="4C7FA297"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zmeny s právom zhotoviteľa na ich zaplatenie sa nebudú považovať také zmeny prác a výkonov, ktoré zhotoviteľ pri spracovaní svojej ponuky mal z pohľadu svojej odbornosti zakalkulovať do ceny diela v rozsahu celého predmetu zmluvy. Takéto práce a výkony je zhotoviteľ povinný vykonávať ako súčasť plnenia zmluvy na vlastné náklady.</w:t>
      </w:r>
    </w:p>
    <w:p w14:paraId="578D6A6C"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sz w:val="20"/>
          <w:szCs w:val="20"/>
          <w:bdr w:val="none" w:sz="0" w:space="0" w:color="auto"/>
        </w:rPr>
      </w:pPr>
    </w:p>
    <w:p w14:paraId="67389CD4"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XVIII.</w:t>
      </w:r>
    </w:p>
    <w:p w14:paraId="01E56AE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outlineLvl w:val="0"/>
        <w:rPr>
          <w:rFonts w:ascii="Calibri" w:eastAsia="Times New Roman" w:hAnsi="Calibri" w:cs="Times New Roman"/>
          <w:bCs/>
          <w:color w:val="auto"/>
          <w:bdr w:val="none" w:sz="0" w:space="0" w:color="auto"/>
        </w:rPr>
      </w:pPr>
      <w:r w:rsidRPr="004F63AD">
        <w:rPr>
          <w:rFonts w:ascii="Calibri" w:eastAsia="Times New Roman" w:hAnsi="Calibri" w:cs="Times New Roman"/>
          <w:b/>
          <w:bCs/>
          <w:color w:val="auto"/>
          <w:bdr w:val="none" w:sz="0" w:space="0" w:color="auto"/>
        </w:rPr>
        <w:t>Ochrana informácií</w:t>
      </w:r>
    </w:p>
    <w:p w14:paraId="5943CDE1"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vanish/>
          <w:color w:val="auto"/>
          <w:sz w:val="22"/>
          <w:szCs w:val="22"/>
          <w:bdr w:val="none" w:sz="0" w:space="0" w:color="auto"/>
        </w:rPr>
      </w:pPr>
    </w:p>
    <w:p w14:paraId="193E0B08"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sú povinné zaistiť utajenie získaných dôverných informácií spôsobom obvyklým pre utajovanie takýchto informácií, ak nie je výslovne dojednané inak. Táto povinnosť platí bez ohľadu na ukončenie účinnosti tejto zmluvy. </w:t>
      </w:r>
    </w:p>
    <w:p w14:paraId="7C39F7A9"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sú povinné zaistiť utajenie dôverných informácií aj u svojich zamestnancov, poddodávateľov</w:t>
      </w:r>
      <w:r w:rsidR="001E3002" w:rsidRPr="004F63AD">
        <w:rPr>
          <w:rFonts w:ascii="Calibri" w:eastAsia="Times New Roman" w:hAnsi="Calibri" w:cs="Times New Roman"/>
          <w:color w:val="auto"/>
          <w:sz w:val="22"/>
          <w:szCs w:val="22"/>
          <w:bdr w:val="none" w:sz="0" w:space="0" w:color="auto"/>
        </w:rPr>
        <w:t xml:space="preserve"> v ktoromkoľvek rade</w:t>
      </w:r>
      <w:r w:rsidRPr="004F63AD">
        <w:rPr>
          <w:rFonts w:ascii="Calibri" w:eastAsia="Times New Roman" w:hAnsi="Calibri" w:cs="Times New Roman"/>
          <w:color w:val="auto"/>
          <w:sz w:val="22"/>
          <w:szCs w:val="22"/>
          <w:bdr w:val="none" w:sz="0" w:space="0" w:color="auto"/>
        </w:rPr>
        <w:t>, zástupcov, ako aj iných spolupracujúcich tretích strán, pokiaľ im takéto informácie boli poskytnuté. V takomto prípade sa poskytnutie dôverných informácií týmto osobám nepovažuje za porušenie tejto zmluvy, pokiaľ je nevyhnutné pre naplnenie účelu tejto zmluvy a došlo k nemu len v nevyhnutnom rozsahu.</w:t>
      </w:r>
    </w:p>
    <w:p w14:paraId="56DF12B8"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Právo užívať, poskytovať a sprístupniť dôverné informácie majú obe strany len v rozsahu a za podmienok nevyhnutných pre riadne plnenie práv a povinností vyplývajúcich z tejto zmluvy.</w:t>
      </w:r>
    </w:p>
    <w:p w14:paraId="46DDEE4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Zmluvná strana, ktorá poruší povinnosti vyplývajúce z tohto článku ohľadne ochrany dôverných informácií je povinná nahradiť druhej zmluvnej strane vzniknutú škodu.</w:t>
      </w:r>
    </w:p>
    <w:p w14:paraId="4B0B77BB"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 dôverné informácie sa nepovažujú informácie, ktoré sa stali verejne známymi, pokiaľ sa tak nestalo porušením povinnosti ich ochrany, ďalej informácie, ktoré sú sprístupnené podľa zákona č. 211/2000 Z. z. o slobodnom prístupe k informáciám, alebo ktoré je Objednávateľ podľa tohto zákona povinný sprístupniť.</w:t>
      </w:r>
    </w:p>
    <w:p w14:paraId="11FD1B86"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outlineLvl w:val="0"/>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informácie, ktoré neboli niektorou zo strán už zverejnené, alebo nie sú všeobecne známe, sa považujú za dôverné.</w:t>
      </w:r>
    </w:p>
    <w:p w14:paraId="3615AE4F" w14:textId="77777777" w:rsidR="00144960" w:rsidRPr="004F63AD" w:rsidRDefault="00144960" w:rsidP="00F21F08">
      <w:pPr>
        <w:pBdr>
          <w:top w:val="none" w:sz="0" w:space="0" w:color="auto"/>
          <w:left w:val="none" w:sz="0" w:space="0" w:color="auto"/>
          <w:bottom w:val="none" w:sz="0" w:space="0" w:color="auto"/>
          <w:right w:val="none" w:sz="0" w:space="0" w:color="auto"/>
          <w:between w:val="none" w:sz="0" w:space="0" w:color="auto"/>
          <w:bar w:val="none" w:sz="0" w:color="auto"/>
        </w:pBdr>
        <w:jc w:val="both"/>
        <w:outlineLvl w:val="0"/>
        <w:rPr>
          <w:rFonts w:ascii="Calibri" w:eastAsia="Times New Roman" w:hAnsi="Calibri" w:cs="Times New Roman"/>
          <w:color w:val="auto"/>
          <w:sz w:val="20"/>
          <w:szCs w:val="20"/>
          <w:bdr w:val="none" w:sz="0" w:space="0" w:color="auto"/>
        </w:rPr>
      </w:pPr>
    </w:p>
    <w:p w14:paraId="78CCE33D"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XIX.</w:t>
      </w:r>
    </w:p>
    <w:p w14:paraId="6736937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Záverečné ustanovenia</w:t>
      </w:r>
    </w:p>
    <w:p w14:paraId="33C53E30" w14:textId="77777777" w:rsidR="00F21F08" w:rsidRPr="004F63AD" w:rsidRDefault="00F21F08" w:rsidP="00177AA0">
      <w:pPr>
        <w:numPr>
          <w:ilvl w:val="0"/>
          <w:numId w:val="9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vanish/>
          <w:color w:val="auto"/>
          <w:sz w:val="22"/>
          <w:szCs w:val="22"/>
          <w:bdr w:val="none" w:sz="0" w:space="0" w:color="auto"/>
        </w:rPr>
      </w:pPr>
    </w:p>
    <w:p w14:paraId="30EF831E"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účely tejto zmluvy:</w:t>
      </w:r>
    </w:p>
    <w:p w14:paraId="6F85DAE8"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dňom sa rozumie kalendárny deň, ak nie je ustanovené inak,</w:t>
      </w:r>
    </w:p>
    <w:p w14:paraId="7D2BDB48"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akýkoľvek právny predpis znamená odkaz na taký právny predpis v znení neskorších predpisov, ak nie je stanovené inak,</w:t>
      </w:r>
    </w:p>
    <w:p w14:paraId="168853AB"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odkaz na článok, odstavec, písmeno alebo prílohu znamená odkaz na článok, odstavec, písmeno alebo prílohu tejto zmluvy, ak nie je ustanovené inak,</w:t>
      </w:r>
    </w:p>
    <w:p w14:paraId="06FE7A00"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názvy jednotlivých článkov a príloh sú uvedené len z dôvodu lepšej prehľadnosti a neovplyvňujú interpretáciu tejto zmluvy,</w:t>
      </w:r>
    </w:p>
    <w:p w14:paraId="6B9B1249"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výrazy v jednotnom čísle môžu byť podľa okolností interpretované aj ako výrazy v množnom čísle,</w:t>
      </w:r>
    </w:p>
    <w:p w14:paraId="371974E1"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prípade rozporu má prednosť vyjadrenie slovami pred číslami,</w:t>
      </w:r>
    </w:p>
    <w:p w14:paraId="66A5A70A" w14:textId="77777777" w:rsidR="00F21F08" w:rsidRPr="004F63AD" w:rsidRDefault="00F21F08" w:rsidP="00177AA0">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ind w:left="851"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náklady znamenajú všetky odôvodnen</w:t>
      </w:r>
      <w:r w:rsidR="004000CE" w:rsidRPr="004F63AD">
        <w:rPr>
          <w:rFonts w:ascii="Calibri" w:eastAsia="Times New Roman" w:hAnsi="Calibri" w:cs="Times New Roman"/>
          <w:color w:val="auto"/>
          <w:sz w:val="22"/>
          <w:szCs w:val="22"/>
          <w:bdr w:val="none" w:sz="0" w:space="0" w:color="auto"/>
        </w:rPr>
        <w:t>e</w:t>
      </w:r>
      <w:r w:rsidRPr="004F63AD">
        <w:rPr>
          <w:rFonts w:ascii="Calibri" w:eastAsia="Times New Roman" w:hAnsi="Calibri" w:cs="Times New Roman"/>
          <w:color w:val="auto"/>
          <w:sz w:val="22"/>
          <w:szCs w:val="22"/>
          <w:bdr w:val="none" w:sz="0" w:space="0" w:color="auto"/>
        </w:rPr>
        <w:t xml:space="preserve"> vynaložené výdavky (alebo ktoré majú byť vynaložené) či už na stavenisku alebo mimo neho, vrátane réžie a podobných poplatkov, avšak nezahrňujúce zisk.</w:t>
      </w:r>
    </w:p>
    <w:p w14:paraId="7C061986"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Ak je alebo sa stane niektoré ustanovenie tejto zmluvy neplatné alebo neúčinné, nedotýka sa to ostatných ustanovení tejto zmluvy, ktoré zostávajú platné a účinné. Zmluvné strany sa v tomto prípade zaväzujú dohodou nahradiť ustanovenia neplatné alebo neúčinné ustanoveniami platnými a účinnými, ktoré najlepšie zodpovedajú pôvodne zamýšľanému účelu ustanovenia neplatného alebo neúčinného. Do tej doby platí úprava príslušných právnych predpisov.</w:t>
      </w:r>
    </w:p>
    <w:p w14:paraId="110E234B"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všetky technické, cenové, odborné informácie a iné skutočnosti, o ktorých sa počas zhotovovania diela dozvie, sú predmetom obchodného tajomstva a nebudú poskytnuté tretej osobe bez písomného súhlasu objednávateľa.</w:t>
      </w:r>
    </w:p>
    <w:p w14:paraId="666CA03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zaväzuje, že počas zhotovovania diela nebudú jeho zamestnanci a zamestnanci poddodávateľov v ktoromkoľvek rade pod vplyvom alkoholu, omamných látok alebo psychotropných látok a nebudú prinášať ani požívať alkoholické nápoje omamné alebo psychotropné látky na mieste vykonávania diela. Porušenie tejto povinnosti je podstatným porušením tejto zmluvy, pričom objednávateľ je oprávnený od zmluvy odstúpiť.</w:t>
      </w:r>
    </w:p>
    <w:p w14:paraId="704BC2CF"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Zamestnanci zhotoviteľa alebo jeho poddodávateľov v ktoromkoľvek rade, ktorí sa správajú neprístojne alebo v rozpore s predpismi BOZP, musia na požiadanie objednávateľa opustiť miesto vykonávania diela. Na účely tejto zmluvy sa pod pojmom „neprístojne“ rozumie - špinenie v priestoroch stavby, požívanie alkoholických nápojov alebo omamných látok a pod. Zhotoviteľ zabezpečí zámenu takýchto zamestnancov alebo zamestnancov jeho poddodávateľov v ktoromkoľvek rade na svoje náklady a zhotoviteľ nemá nárok takéto náklady vyúčtovať objednávateľovi. Ak zhotoviteľ nezabezpečí zámenu zamestnancov alebo zamestnancov jeho poddodávateľov v ktoromkoľvek rade a/alebo nezabezpečí konanie zamestnancov alebo zamestnancov jeho poddodávateľov v ktoromkoľvek rade podľa predpisov BOZP, má objednávateľ, resp. ním poverený zamestnanec právo zastaviť práce na stavbe. Za každý deň zastavenia prác na stavbe z vyššie uvedených dôvodov má objednávateľ právo zhotoviteľovi účtovať zmluvnú pokuta v sume 200,- EUR. Týmto nie je dotknuté právo na náhradu škody.</w:t>
      </w:r>
    </w:p>
    <w:p w14:paraId="257D7510"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Objednávateľ je rovnako oprávnený počas zhotovovania diela na mieste vykonávania diela vykonávať dychové skúšky zamestnancov zhotoviteľa a/alebo jeho poddodávateľov v ktoromkoľvek rade na požitie alkoholických nápojov, omamných látok alebo psychotropných látok. Ak sa zamestnanec zhotoviteľa a/alebo zamestnanec jeho poddodávateľa v ktoromkoľvek rade odmietne dychovej skúške podrobiť, je to závažné porušenie tejto zmluvy zo strany zhotoviteľa a objednávateľ je oprávnený od zmluvy odstúpiť.</w:t>
      </w:r>
    </w:p>
    <w:p w14:paraId="5900B603"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82/2005 Z. z. o nelegálnej práci a nelegálnom zamestnávaní a o zmene a doplnení niektorých zákonov (ďalej len „zákon o nelegálnej práci a nelegálnom zamestnávaní“). </w:t>
      </w:r>
      <w:r w:rsidRPr="004F63AD">
        <w:rPr>
          <w:rFonts w:ascii="Calibri" w:eastAsia="Times New Roman" w:hAnsi="Calibri" w:cs="Times New Roman"/>
          <w:color w:val="auto"/>
          <w:sz w:val="22"/>
          <w:szCs w:val="22"/>
          <w:bdr w:val="none" w:sz="0" w:space="0" w:color="auto"/>
        </w:rPr>
        <w:t>Zhotoviteľ zároveň vyhlasuje, že neporušuje a počas trvania tejto zmluvy nebude porušovať zákaz nelegálneho zamestnávania v zmysle zákona o nelegálnom zamestnávaní.</w:t>
      </w:r>
    </w:p>
    <w:p w14:paraId="0B536AB5"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Zhotoviteľ sa zaväzuje kedykoľvek počas vykonávania diela na žiadosť objednávateľa poskytnúť mu doklady a osobné údaje fyzických osôb, prostredníctvom ktorých dodáva prácu alebo poskytuje službu podľa tejto zmluvy, v rozsahu nevyhnutnom na kontrolu dodržiavania zákazu nelegálnej práce a nelegálneho zamestnávania.</w:t>
      </w:r>
    </w:p>
    <w:p w14:paraId="1A315E86"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V prípade uloženia pokuty objednávateľovi kontrolným orgánom podľa § 7b ods. 7 zákona o nelegálnej práci a nelegálnom zamestnávaní za porušenie zákazu prijať prácu alebo službu podľa § 7b ods. 5 zákona o nelegálnej práci a nelegálnom zamestnávaní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w:t>
      </w:r>
    </w:p>
    <w:p w14:paraId="7303FA11"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lastRenderedPageBreak/>
        <w:t>Zmluvné strany sa dohodli, že objednávateľ je oprávnený jednostranne započítať si svoju pohľadávku voči zhotoviteľovi titulom uhradenia pokuty uloženej právoplatným rozhodnutím podľa § 7b ods. 7 zákona o nelegálnej práci a nelegálnom zamestnávaní voči pohľadávke zhotoviteľa, ktorú je objednávateľ povinný vyplatiť zhotoviteľovi. Toto ustanovenie má prednosť pred ustanoveniami zmluvy, ktoré mu odporujú.</w:t>
      </w:r>
    </w:p>
    <w:p w14:paraId="7A9D51A3"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vyhlasuje, že ku dňu podpisu tejto zmluvy neexistujú dôvody, na základe ktorých by sa objednávateľ mal stať ručiteľom za daň podľa § 69 ods. 14 v nadväznosti na § 69b zákona č. 222/2004 Z. z. o DPH.</w:t>
      </w:r>
    </w:p>
    <w:p w14:paraId="0051D6F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je povinný zabezpečiť, aby zamestnanci zhotoviteľa a zamestnanci zhotoviteľových poddodávateľov v ktoromkoľvek rade mali na ošatení a mechanizmoch viditeľné označenie svojho zamestnávateľa. Pod označením sa pre účely tohto ustanovenia rozumie názov spoločnosti a/alebo logo spoločnosti.</w:t>
      </w:r>
    </w:p>
    <w:p w14:paraId="5EB0D291"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w:t>
      </w:r>
      <w:r w:rsidRPr="004F63AD">
        <w:rPr>
          <w:rFonts w:ascii="Calibri" w:eastAsia="Times New Roman" w:hAnsi="Calibri" w:cs="Arial"/>
          <w:color w:val="auto"/>
          <w:sz w:val="22"/>
          <w:szCs w:val="22"/>
          <w:bdr w:val="none" w:sz="0" w:space="0" w:color="auto"/>
        </w:rPr>
        <w:t xml:space="preserve"> je povinný v plnom rozsahu dodržiavať zákon č. 315/2016 Z. z. o registri partnerov verejného sektora a o zmene a doplnení niektorých zákonov a súvisiace zákony (ďalej len „zákon o RPVS“) a zabezpečiť ich dodržiavanie aj jeho poddodávateľmi v ktoromkoľvek rade. V prípade porušenia povinnosti zhotoviteľa a/alebo jeho poddodávateľa v ktoromkoľvek rade byť zapísaný v registri v súlade s § 4 ods. 1 zákona o RPVS má objednávateľ právo od tejto zmluvy odstúpiť.</w:t>
      </w:r>
    </w:p>
    <w:p w14:paraId="408AE2C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Arial"/>
          <w:color w:val="auto"/>
          <w:sz w:val="22"/>
          <w:szCs w:val="22"/>
          <w:bdr w:val="none" w:sz="0" w:space="0" w:color="auto"/>
        </w:rPr>
        <w:t xml:space="preserve">V prípade uloženia pokuty objednávateľovi v zmysle zákona o RPVS za porušenie povinnosti zavinením zhotoviteľa je zhotoviteľ povinný pokutu v plnej výške uhradiť objednávateľovi, na základe výzvy objednávateľa na jej úhradu, najneskôr do 5 dní od právoplatnosti rozhodnutia o uložení pokuty. Uhradením pokuty nie je dotknutý nárok objednávateľa na náhradu prípadnej škody. Objednávateľ je povinný bezodkladne zhotoviteľa informovať o konaní vedenom kontrolným orgánom, ktorého výsledkom môže byť uloženie pokuty. </w:t>
      </w:r>
      <w:r w:rsidRPr="004F63AD">
        <w:rPr>
          <w:rFonts w:ascii="Calibri" w:eastAsia="Times New Roman" w:hAnsi="Calibri" w:cs="Times New Roman"/>
          <w:color w:val="auto"/>
          <w:sz w:val="22"/>
          <w:szCs w:val="22"/>
          <w:bdr w:val="none" w:sz="0" w:space="0" w:color="auto"/>
        </w:rPr>
        <w:t xml:space="preserve">Zmluvné strany sa dohodli, že objednávateľ je oprávnený jednostranne započítať si svoju pohľadávku voči zhotoviteľovi titulom </w:t>
      </w:r>
      <w:r w:rsidRPr="004F63AD">
        <w:rPr>
          <w:rFonts w:ascii="Calibri" w:eastAsia="Times New Roman" w:hAnsi="Calibri" w:cs="Arial"/>
          <w:color w:val="auto"/>
          <w:sz w:val="22"/>
          <w:szCs w:val="22"/>
          <w:bdr w:val="none" w:sz="0" w:space="0" w:color="auto"/>
        </w:rPr>
        <w:t>uhradenia pokuty</w:t>
      </w:r>
      <w:r w:rsidRPr="004F63AD">
        <w:rPr>
          <w:rFonts w:ascii="Calibri" w:eastAsia="Times New Roman" w:hAnsi="Calibri" w:cs="Times New Roman"/>
          <w:color w:val="auto"/>
          <w:sz w:val="22"/>
          <w:szCs w:val="22"/>
          <w:bdr w:val="none" w:sz="0" w:space="0" w:color="auto"/>
        </w:rPr>
        <w:t xml:space="preserve"> v zmysle vyššie uvedeného. </w:t>
      </w:r>
      <w:r w:rsidRPr="004F63AD">
        <w:rPr>
          <w:rFonts w:ascii="Calibri" w:eastAsia="Times New Roman" w:hAnsi="Calibri" w:cs="Arial"/>
          <w:color w:val="auto"/>
          <w:sz w:val="22"/>
          <w:szCs w:val="22"/>
          <w:bdr w:val="none" w:sz="0" w:space="0" w:color="auto"/>
        </w:rPr>
        <w:t>Toto ustanovenie má prednosť pred ustanoveniami zmluvy, ktoré mu odporujú.</w:t>
      </w:r>
    </w:p>
    <w:p w14:paraId="2B2B26A4"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dohodli, že akékoľvek pohľadávky, ktoré vzniknú na základe tejto zmluvy jednej strane zmluvy /veriteľovi/ voči druhej strane zmluvy /dlžníkovi/, nebudú postupovať iným osobám /zákaz postúpenia pohľadávky/ bez predchádzajúceho písomného súhlasu dlžníka.</w:t>
      </w:r>
    </w:p>
    <w:p w14:paraId="31763174"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Zmluvné strany sa dohodli, že zhotoviteľ nie je oprávnený jednostranne započítať akúkoľvek svoju pohľadávku voči pohľadávkam objednávateľa. </w:t>
      </w:r>
    </w:p>
    <w:p w14:paraId="1E53FABF"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vyhlasujú, že pre účely prípravy a plnenia tejto zmluvy spracúvajú osobné údaje fyzických osôb v súlade so zákonom č. 18/2018 Z. z. o ochrane osobných údajov a o zmene a doplnení niektorých zákonov a dodržiavajú ho v celom rozsahu.</w:t>
      </w:r>
    </w:p>
    <w:p w14:paraId="16C72F6E"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Zmluvné strany sa vzájomne zaväzujú dodržiavať zákon č. 69/2018 Z. z. o kybernetickej bezpečnosti a o zmene a doplnení niektorých zákonov v prípade, ak mu predmet zákazky podlieha.</w:t>
      </w:r>
    </w:p>
    <w:p w14:paraId="727351B8"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podpisom tejto zmluvy vyhlasuje, že zmluvné podmienky podľa tejto zmluvy nie sú v hrubom nepomere k právam a povinnostiam vyplývajúcim z tohto záväzkového vzťahu pre zhotoviteľa, nie sú v rozpore so zásadou poctivého obchodného styku a takéto zmluvné dojednania odôvodňuje povaha predmetu zmluvy a existuje pre ne spravodlivý dôvod.</w:t>
      </w:r>
    </w:p>
    <w:p w14:paraId="4D12F9FA"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Všetky doklady a dokumenty odovzdávané zhotoviteľom objednávateľovi sa predkladajú v štátnom jazyku (slovenský jazyk). Ak je doklad alebo dokument vyhotovený v cudzom jazyku, predkladá sa spolu s jeho úradným prekladom do štátneho jazyka; to neplatí pre doklady a dokumenty vyhotovené v českom jazyku. Ak sa zistí rozdiel v ich obsahu, rozhodujúci je úradný preklad do štátneho jazyka.</w:t>
      </w:r>
    </w:p>
    <w:p w14:paraId="6C0CC8A7"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sa spravuje a vykladá podľa zákonov Slovenskej republiky. Akékoľvek spory budú riešené predovšetkým vzájomnou dohodou zmluvných strán. V prípade, že k takejto dohode nedôjde, je ktorákoľvek zmluvná strana oprávnená podať návrh na začatie konania na príslušný súd Slovenskej republiky.</w:t>
      </w:r>
    </w:p>
    <w:p w14:paraId="417AB0E5"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 vzťahy medzi objednávateľom a zhotoviteľom platia prioritne dojednania v tejto zmluve. Na ostatné veci platia ustanovenia Obchodného zákonníka.</w:t>
      </w:r>
    </w:p>
    <w:p w14:paraId="1AE10F58" w14:textId="77777777" w:rsidR="00F21F08" w:rsidRPr="004F63AD" w:rsidRDefault="00535E9E"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lastRenderedPageBreak/>
        <w:t>Zmluva je vyhotovená v 6</w:t>
      </w:r>
      <w:r w:rsidR="00F21F08" w:rsidRPr="004F63AD">
        <w:rPr>
          <w:rFonts w:ascii="Calibri" w:eastAsia="Times New Roman" w:hAnsi="Calibri" w:cs="Times New Roman"/>
          <w:color w:val="auto"/>
          <w:sz w:val="22"/>
          <w:szCs w:val="22"/>
          <w:bdr w:val="none" w:sz="0" w:space="0" w:color="auto"/>
        </w:rPr>
        <w:t xml:space="preserve">-tich vyhotoveniach, z ktorých zhotoviteľ obdrží jedno vyhotovenie a objednávateľ </w:t>
      </w:r>
      <w:r w:rsidRPr="004F63AD">
        <w:rPr>
          <w:rFonts w:ascii="Calibri" w:eastAsia="Times New Roman" w:hAnsi="Calibri" w:cs="Times New Roman"/>
          <w:color w:val="auto"/>
          <w:sz w:val="22"/>
          <w:szCs w:val="22"/>
          <w:bdr w:val="none" w:sz="0" w:space="0" w:color="auto"/>
        </w:rPr>
        <w:t>päť vyhotovení</w:t>
      </w:r>
      <w:r w:rsidR="00F21F08" w:rsidRPr="004F63AD">
        <w:rPr>
          <w:rFonts w:ascii="Calibri" w:eastAsia="Times New Roman" w:hAnsi="Calibri" w:cs="Times New Roman"/>
          <w:color w:val="auto"/>
          <w:sz w:val="22"/>
          <w:szCs w:val="22"/>
          <w:bdr w:val="none" w:sz="0" w:space="0" w:color="auto"/>
        </w:rPr>
        <w:t>.</w:t>
      </w:r>
    </w:p>
    <w:p w14:paraId="471667C1" w14:textId="77777777" w:rsidR="00F21F08" w:rsidRPr="004F63AD" w:rsidRDefault="00F21F08" w:rsidP="00083BEB">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Táto zmluva nadobúda platnosť dňom podpísania obidvoma zmluvnými stranami. Zmluvné strany sa dohodli, že zmluva</w:t>
      </w:r>
      <w:r w:rsidR="004A084C" w:rsidRPr="004F63AD">
        <w:rPr>
          <w:rFonts w:ascii="Calibri" w:eastAsia="Times New Roman" w:hAnsi="Calibri" w:cs="Times New Roman"/>
          <w:color w:val="auto"/>
          <w:sz w:val="22"/>
          <w:szCs w:val="22"/>
          <w:bdr w:val="none" w:sz="0" w:space="0" w:color="auto"/>
        </w:rPr>
        <w:t xml:space="preserve"> zverejnená v súlade so všeobecne záväznými právnymi predpismi</w:t>
      </w:r>
      <w:r w:rsidRPr="004F63AD">
        <w:rPr>
          <w:rFonts w:ascii="Calibri" w:eastAsia="Times New Roman" w:hAnsi="Calibri" w:cs="Times New Roman"/>
          <w:color w:val="auto"/>
          <w:sz w:val="22"/>
          <w:szCs w:val="22"/>
          <w:bdr w:val="none" w:sz="0" w:space="0" w:color="auto"/>
        </w:rPr>
        <w:t xml:space="preserve"> nadobúda účinnosť </w:t>
      </w:r>
      <w:r w:rsidR="004A084C" w:rsidRPr="004F63AD">
        <w:rPr>
          <w:rFonts w:ascii="Calibri" w:eastAsia="Times New Roman" w:hAnsi="Calibri" w:cs="Times New Roman"/>
          <w:color w:val="auto"/>
          <w:sz w:val="22"/>
          <w:szCs w:val="22"/>
          <w:bdr w:val="none" w:sz="0" w:space="0" w:color="auto"/>
        </w:rPr>
        <w:t xml:space="preserve">až </w:t>
      </w:r>
      <w:r w:rsidRPr="004F63AD">
        <w:rPr>
          <w:rFonts w:ascii="Calibri" w:eastAsia="Times New Roman" w:hAnsi="Calibri" w:cs="Times New Roman"/>
          <w:color w:val="auto"/>
          <w:sz w:val="22"/>
          <w:szCs w:val="22"/>
          <w:bdr w:val="none" w:sz="0" w:space="0" w:color="auto"/>
        </w:rPr>
        <w:t>v deň doručenia listu objednávateľa adresovaného zhotoviteľovi, obsahujúceho oznámenie o kladnom výsledku administratívnej kontroly postupu verejného obstarávania Poskytovateľom nenávratných finančných prostriedkov objednávateľovi</w:t>
      </w:r>
      <w:r w:rsidR="004A084C" w:rsidRPr="004F63AD">
        <w:rPr>
          <w:rFonts w:ascii="Calibri" w:eastAsia="Times New Roman" w:hAnsi="Calibri" w:cs="Times New Roman"/>
          <w:color w:val="auto"/>
          <w:sz w:val="22"/>
          <w:szCs w:val="22"/>
          <w:bdr w:val="none" w:sz="0" w:space="0" w:color="auto"/>
        </w:rPr>
        <w:t>, nie však skôr ako v deň nasledujúci po dni jej zverejnenia.</w:t>
      </w:r>
      <w:r w:rsidRPr="004F63AD">
        <w:rPr>
          <w:rFonts w:ascii="Calibri" w:eastAsia="Times New Roman" w:hAnsi="Calibri" w:cs="Times New Roman"/>
          <w:color w:val="auto"/>
          <w:sz w:val="22"/>
          <w:szCs w:val="22"/>
          <w:bdr w:val="none" w:sz="0" w:space="0" w:color="auto"/>
        </w:rPr>
        <w:t xml:space="preserve"> V prípade doručenia oznámenia objednávateľa zhotoviteľovi s informáciou, že nie je možné uznať výdavky vyplývajúce z tohto postupu verejného obstarávania za oprávnené alebo s informáciou, že zmluva medzi Poskytovateľom nenávratných finančných prostriedkov a objednávateľom nebola uzatvorená alebo finančné prostriedky objednávateľovi neboli pridelené v požadovanej výške</w:t>
      </w:r>
      <w:r w:rsidR="00083BEB" w:rsidRPr="004F63AD">
        <w:rPr>
          <w:rFonts w:ascii="Calibri" w:eastAsia="Times New Roman" w:hAnsi="Calibri" w:cs="Times New Roman"/>
          <w:color w:val="auto"/>
          <w:sz w:val="22"/>
          <w:szCs w:val="22"/>
          <w:bdr w:val="none" w:sz="0" w:space="0" w:color="auto"/>
        </w:rPr>
        <w:t xml:space="preserve"> (ak sa objednávateľ nerozhodne súhlasiť s výškou ex ante finančnej opravy uvedenej v správe z kontroly)</w:t>
      </w:r>
      <w:r w:rsidRPr="004F63AD">
        <w:rPr>
          <w:rFonts w:ascii="Calibri" w:eastAsia="Times New Roman" w:hAnsi="Calibri" w:cs="Times New Roman"/>
          <w:color w:val="auto"/>
          <w:sz w:val="22"/>
          <w:szCs w:val="22"/>
          <w:bdr w:val="none" w:sz="0" w:space="0" w:color="auto"/>
        </w:rPr>
        <w:t xml:space="preserve">, práva a povinnosti z tejto zmluvy zaniknú. </w:t>
      </w:r>
      <w:r w:rsidR="00083BEB" w:rsidRPr="004F63AD">
        <w:rPr>
          <w:rFonts w:ascii="Calibri" w:eastAsia="Times New Roman" w:hAnsi="Calibri" w:cs="Times New Roman"/>
          <w:color w:val="auto"/>
          <w:sz w:val="22"/>
          <w:szCs w:val="22"/>
          <w:bdr w:val="none" w:sz="0" w:space="0" w:color="auto"/>
        </w:rPr>
        <w:t>Ak budú v rámci finančnej kontroly VO identifikované nedostatky, ktoré mali alebo mohli mať vplyv na výsledok VO, táto zmluva nadobudne účinnosť momentom súhlasu objednávateľa ako prijímateľa s výškou ex ante finančnej opravy uvedenej v správe z kontroly a kumulatívneho splnenia podmienky na uplatnenie ex ante finančnej opravy podľa Metodického pokynu CKO č. 5, ktorý upravuje postup pri určení finančných opráv za VO o čom bude objednávateľ zhotovite</w:t>
      </w:r>
      <w:r w:rsidR="00CA294F" w:rsidRPr="004F63AD">
        <w:rPr>
          <w:rFonts w:ascii="Calibri" w:eastAsia="Times New Roman" w:hAnsi="Calibri" w:cs="Times New Roman"/>
          <w:color w:val="auto"/>
          <w:sz w:val="22"/>
          <w:szCs w:val="22"/>
          <w:bdr w:val="none" w:sz="0" w:space="0" w:color="auto"/>
        </w:rPr>
        <w:t>ľa bezodkladne informovať (ak sa objednávateľ rozhodne súhlasiť s výškou ex ante finančnej opravy uvedenej v správe z kontroly).</w:t>
      </w:r>
    </w:p>
    <w:p w14:paraId="41972736"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Zhotoviteľ sa zároveň zaväzuje, že až do obdržania oznámenia objednávateľa podľa bodu 19.24. zmluvy nebude vykonávať žiadne úkony spojené s realizáciou diela podľa tejto zmluvy, ako aj nebude obstarávať žiadne veci a materiály, ktoré sú potrebné na vykonanie diela; v opačnom prípade objednávateľ nezodpovedá zhotoviteľovi za prípadnú škodu, ktorá mu vznikla v súvislosti s touto činnosťou, a nie je povinný nahradiť zhotoviteľovi akékoľvek náklady ani prípadné škody, ktoré mu vznikli v súvislosti s touto zmluvou. </w:t>
      </w:r>
    </w:p>
    <w:p w14:paraId="5EC82320"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Vzhľadom na uvedené má sa za to, že vo všetkých ustanoveniach zmluvy alebo Technických špecifikácií, v ktorých sa odkazuje na dátum podpisu alebo uzavretia tejto zmluvy sa tento odkaz vzťahuje na dátum nadobudnutia účinnosti zmluvy</w:t>
      </w:r>
      <w:r w:rsidRPr="004F63AD">
        <w:rPr>
          <w:rFonts w:ascii="Calibri" w:eastAsia="Times New Roman" w:hAnsi="Calibri" w:cs="Verdana"/>
          <w:color w:val="auto"/>
          <w:sz w:val="22"/>
          <w:szCs w:val="22"/>
          <w:bdr w:val="none" w:sz="0" w:space="0" w:color="auto"/>
        </w:rPr>
        <w:t>.</w:t>
      </w:r>
    </w:p>
    <w:p w14:paraId="3EF85AAB" w14:textId="77777777" w:rsidR="00F21F08" w:rsidRPr="004F63AD" w:rsidRDefault="00F21F08" w:rsidP="00177AA0">
      <w:pPr>
        <w:numPr>
          <w:ilvl w:val="1"/>
          <w:numId w:val="93"/>
        </w:num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Zánikom tejto zmluvy nezaniká účinnosť tých ustanovení, ktoré majú sankčný charakter pre prípad porušenia povinností vyplývajúcich z tejto zmluvy pre zhotoviteľa a tých ustanovení, ktoré vzhľadom na svoju povahu majú trvať aj po ukončení tejto zmluvy.</w:t>
      </w:r>
    </w:p>
    <w:p w14:paraId="58BB160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2"/>
          <w:szCs w:val="12"/>
          <w:bdr w:val="none" w:sz="0" w:space="0" w:color="auto"/>
        </w:rPr>
      </w:pPr>
    </w:p>
    <w:p w14:paraId="1C4813E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 Košiciach dňa</w:t>
      </w:r>
    </w:p>
    <w:p w14:paraId="14317D1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67"/>
        <w:jc w:val="both"/>
        <w:rPr>
          <w:rFonts w:ascii="Calibri" w:eastAsia="Times New Roman" w:hAnsi="Calibri" w:cs="Times New Roman"/>
          <w:color w:val="auto"/>
          <w:sz w:val="16"/>
          <w:szCs w:val="16"/>
          <w:bdr w:val="none" w:sz="0" w:space="0" w:color="auto"/>
        </w:rPr>
      </w:pPr>
    </w:p>
    <w:p w14:paraId="49977BF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t>Za objednávateľa:</w:t>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r>
      <w:r w:rsidRPr="004F63AD">
        <w:rPr>
          <w:rFonts w:ascii="Calibri" w:eastAsia="Times New Roman" w:hAnsi="Calibri" w:cs="Times New Roman"/>
          <w:i/>
          <w:color w:val="auto"/>
          <w:sz w:val="22"/>
          <w:szCs w:val="22"/>
          <w:bdr w:val="none" w:sz="0" w:space="0" w:color="auto"/>
        </w:rPr>
        <w:tab/>
        <w:t xml:space="preserve">    Za zhotoviteľa:</w:t>
      </w:r>
    </w:p>
    <w:p w14:paraId="537CAD6B"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7115BC28"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69E04603"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BEAC81D"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16"/>
          <w:szCs w:val="16"/>
          <w:bdr w:val="none" w:sz="0" w:space="0" w:color="auto"/>
        </w:rPr>
      </w:pPr>
    </w:p>
    <w:p w14:paraId="590BF75F" w14:textId="77777777" w:rsidR="000926D4" w:rsidRPr="004F63AD" w:rsidRDefault="000926D4"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b/>
          <w:i/>
          <w:color w:val="auto"/>
          <w:sz w:val="18"/>
          <w:szCs w:val="18"/>
          <w:bdr w:val="none" w:sz="0" w:space="0" w:color="auto"/>
        </w:rPr>
      </w:pPr>
    </w:p>
    <w:p w14:paraId="3B1DD48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F63AD">
        <w:rPr>
          <w:rFonts w:ascii="Calibri" w:eastAsia="Times New Roman" w:hAnsi="Calibri" w:cs="Times New Roman"/>
          <w:b/>
          <w:i/>
          <w:color w:val="auto"/>
          <w:bdr w:val="none" w:sz="0" w:space="0" w:color="auto"/>
        </w:rPr>
        <w:t xml:space="preserve">    Ing. Stanislav Hreha, PhD.</w:t>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t xml:space="preserve">          </w:t>
      </w:r>
      <w:r w:rsidRPr="004F63AD">
        <w:rPr>
          <w:rFonts w:ascii="Calibri" w:eastAsia="Times New Roman" w:hAnsi="Calibri" w:cs="Times New Roman"/>
          <w:b/>
          <w:i/>
          <w:color w:val="auto"/>
          <w:bdr w:val="none" w:sz="0" w:space="0" w:color="auto"/>
        </w:rPr>
        <w:tab/>
      </w:r>
      <w:r w:rsidRPr="004F63AD">
        <w:rPr>
          <w:rFonts w:ascii="Calibri" w:eastAsia="Times New Roman" w:hAnsi="Calibri" w:cs="Times New Roman"/>
          <w:b/>
          <w:i/>
          <w:color w:val="auto"/>
          <w:bdr w:val="none" w:sz="0" w:space="0" w:color="auto"/>
        </w:rPr>
        <w:tab/>
      </w:r>
    </w:p>
    <w:p w14:paraId="026DF5F1"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bdr w:val="none" w:sz="0" w:space="0" w:color="auto"/>
        </w:rPr>
      </w:pPr>
      <w:r w:rsidRPr="004F63AD">
        <w:rPr>
          <w:rFonts w:ascii="Calibri" w:eastAsia="Times New Roman" w:hAnsi="Calibri" w:cs="Times New Roman"/>
          <w:i/>
          <w:color w:val="auto"/>
          <w:bdr w:val="none" w:sz="0" w:space="0" w:color="auto"/>
        </w:rPr>
        <w:t xml:space="preserve">    predseda predstavenstva                                       </w:t>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r>
      <w:r w:rsidRPr="004F63AD">
        <w:rPr>
          <w:rFonts w:ascii="Calibri" w:eastAsia="Times New Roman" w:hAnsi="Calibri" w:cs="Times New Roman"/>
          <w:i/>
          <w:color w:val="auto"/>
          <w:bdr w:val="none" w:sz="0" w:space="0" w:color="auto"/>
        </w:rPr>
        <w:tab/>
        <w:t xml:space="preserve">          </w:t>
      </w:r>
    </w:p>
    <w:p w14:paraId="4F80BDF2"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903CAE1"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418ADBAD"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071A4FB2" w14:textId="77777777" w:rsidR="002A60BC" w:rsidRPr="004F63AD" w:rsidRDefault="002A60BC" w:rsidP="00F21F08">
      <w:pPr>
        <w:pBdr>
          <w:top w:val="none" w:sz="0" w:space="0" w:color="auto"/>
          <w:left w:val="none" w:sz="0" w:space="0" w:color="auto"/>
          <w:bottom w:val="none" w:sz="0" w:space="0" w:color="auto"/>
          <w:right w:val="none" w:sz="0" w:space="0" w:color="auto"/>
          <w:between w:val="none" w:sz="0" w:space="0" w:color="auto"/>
          <w:bar w:val="none" w:sz="0" w:color="auto"/>
        </w:pBdr>
        <w:ind w:left="705" w:hanging="705"/>
        <w:jc w:val="both"/>
        <w:rPr>
          <w:rFonts w:ascii="Calibri" w:eastAsia="Times New Roman" w:hAnsi="Calibri" w:cs="Times New Roman"/>
          <w:color w:val="auto"/>
          <w:sz w:val="16"/>
          <w:szCs w:val="16"/>
          <w:bdr w:val="none" w:sz="0" w:space="0" w:color="auto"/>
        </w:rPr>
      </w:pPr>
    </w:p>
    <w:p w14:paraId="17701CF5" w14:textId="77777777" w:rsidR="00F21F08" w:rsidRPr="004F63AD" w:rsidRDefault="00F21F08" w:rsidP="00F3467B">
      <w:pPr>
        <w:pBdr>
          <w:top w:val="none" w:sz="0" w:space="0" w:color="auto"/>
          <w:left w:val="none" w:sz="0" w:space="0" w:color="auto"/>
          <w:bottom w:val="none" w:sz="0" w:space="0" w:color="auto"/>
          <w:right w:val="none" w:sz="0" w:space="0" w:color="auto"/>
          <w:between w:val="none" w:sz="0" w:space="0" w:color="auto"/>
          <w:bar w:val="none" w:sz="0" w:color="auto"/>
        </w:pBdr>
        <w:ind w:left="705" w:hanging="421"/>
        <w:jc w:val="both"/>
        <w:rPr>
          <w:rFonts w:ascii="Calibri" w:eastAsia="Times New Roman" w:hAnsi="Calibri" w:cs="Times New Roman"/>
          <w:b/>
          <w:i/>
          <w:color w:val="auto"/>
          <w:bdr w:val="none" w:sz="0" w:space="0" w:color="auto"/>
        </w:rPr>
      </w:pPr>
      <w:r w:rsidRPr="004F63AD">
        <w:rPr>
          <w:rFonts w:ascii="Calibri" w:eastAsia="Times New Roman" w:hAnsi="Calibri" w:cs="Times New Roman"/>
          <w:b/>
          <w:i/>
          <w:color w:val="auto"/>
          <w:bdr w:val="none" w:sz="0" w:space="0" w:color="auto"/>
        </w:rPr>
        <w:t xml:space="preserve"> Ing. </w:t>
      </w:r>
      <w:r w:rsidR="00F3467B" w:rsidRPr="004F63AD">
        <w:rPr>
          <w:rFonts w:ascii="Calibri" w:eastAsia="Times New Roman" w:hAnsi="Calibri" w:cs="Times New Roman"/>
          <w:b/>
          <w:i/>
          <w:color w:val="auto"/>
          <w:bdr w:val="none" w:sz="0" w:space="0" w:color="auto"/>
        </w:rPr>
        <w:t>Gabriel Fedák, PhD.</w:t>
      </w:r>
    </w:p>
    <w:p w14:paraId="4313ACCF" w14:textId="77777777" w:rsidR="000926D4" w:rsidRPr="004F63AD" w:rsidRDefault="00F21F08" w:rsidP="00B522A7">
      <w:pPr>
        <w:pBdr>
          <w:top w:val="none" w:sz="0" w:space="0" w:color="auto"/>
          <w:left w:val="none" w:sz="0" w:space="0" w:color="auto"/>
          <w:bottom w:val="none" w:sz="0" w:space="0" w:color="auto"/>
          <w:right w:val="none" w:sz="0" w:space="0" w:color="auto"/>
          <w:between w:val="none" w:sz="0" w:space="0" w:color="auto"/>
          <w:bar w:val="none" w:sz="0" w:color="auto"/>
        </w:pBdr>
        <w:ind w:left="705" w:hanging="279"/>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bdr w:val="none" w:sz="0" w:space="0" w:color="auto"/>
        </w:rPr>
        <w:t xml:space="preserve"> člen predstavenstva</w:t>
      </w:r>
      <w:r w:rsidR="000926D4" w:rsidRPr="004F63AD">
        <w:rPr>
          <w:rFonts w:ascii="Calibri" w:eastAsia="Times New Roman" w:hAnsi="Calibri" w:cs="Times New Roman"/>
          <w:i/>
          <w:color w:val="auto"/>
          <w:sz w:val="22"/>
          <w:szCs w:val="22"/>
          <w:bdr w:val="none" w:sz="0" w:space="0" w:color="auto"/>
        </w:rPr>
        <w:br w:type="page"/>
      </w:r>
    </w:p>
    <w:p w14:paraId="64D957D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lastRenderedPageBreak/>
        <w:t>Príloha č. 6</w:t>
      </w:r>
    </w:p>
    <w:p w14:paraId="010AC5DF"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555A06E"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right"/>
        <w:rPr>
          <w:rFonts w:ascii="Calibri" w:eastAsia="Times New Roman" w:hAnsi="Calibri" w:cs="Times New Roman"/>
          <w:i/>
          <w:color w:val="auto"/>
          <w:sz w:val="22"/>
          <w:szCs w:val="22"/>
          <w:bdr w:val="none" w:sz="0" w:space="0" w:color="auto"/>
        </w:rPr>
      </w:pPr>
    </w:p>
    <w:p w14:paraId="10F85A15"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w:eastAsia="Times New Roman" w:hAnsi="Calibri" w:cs="Times New Roman"/>
          <w:b/>
          <w:color w:val="auto"/>
          <w:bdr w:val="none" w:sz="0" w:space="0" w:color="auto"/>
        </w:rPr>
      </w:pPr>
      <w:r w:rsidRPr="004F63AD">
        <w:rPr>
          <w:rFonts w:ascii="Calibri" w:eastAsia="Times New Roman" w:hAnsi="Calibri" w:cs="Times New Roman"/>
          <w:b/>
          <w:color w:val="auto"/>
          <w:bdr w:val="none" w:sz="0" w:space="0" w:color="auto"/>
        </w:rPr>
        <w:t>Minimálny rozsah podkladov, ktoré je zhotoviteľ povinný odovzdať objednávateľovi pri odovzdaní a prevzatí diela</w:t>
      </w:r>
    </w:p>
    <w:p w14:paraId="22A4868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1CC89470" w14:textId="77777777" w:rsidR="00F21F08" w:rsidRPr="004F63AD" w:rsidRDefault="00F21F08" w:rsidP="00F21F08">
      <w:pPr>
        <w:pBdr>
          <w:top w:val="none" w:sz="0" w:space="0" w:color="auto"/>
          <w:left w:val="none" w:sz="0" w:space="0" w:color="auto"/>
          <w:bottom w:val="none" w:sz="0" w:space="0" w:color="auto"/>
          <w:right w:val="none" w:sz="0" w:space="0" w:color="auto"/>
          <w:between w:val="none" w:sz="0" w:space="0" w:color="auto"/>
          <w:bar w:val="none" w:sz="0" w:color="auto"/>
        </w:pBdr>
        <w:ind w:left="567" w:hanging="571"/>
        <w:jc w:val="both"/>
        <w:rPr>
          <w:rFonts w:ascii="Calibri" w:eastAsia="Times New Roman" w:hAnsi="Calibri" w:cs="Times New Roman"/>
          <w:color w:val="auto"/>
          <w:sz w:val="22"/>
          <w:szCs w:val="22"/>
          <w:bdr w:val="none" w:sz="0" w:space="0" w:color="auto"/>
        </w:rPr>
      </w:pPr>
    </w:p>
    <w:p w14:paraId="182F2D23"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dokumentácia skutočného vyhotovenia </w:t>
      </w:r>
    </w:p>
    <w:p w14:paraId="64E34FE9"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geodetická dokumentácia, geodetický elaborát (porealizačné zameranie stavby),</w:t>
      </w:r>
    </w:p>
    <w:p w14:paraId="7F7D8052"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stavebný denník,</w:t>
      </w:r>
    </w:p>
    <w:p w14:paraId="0CB0D276" w14:textId="564F8745"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 xml:space="preserve">prevádzkové poriadky </w:t>
      </w:r>
    </w:p>
    <w:p w14:paraId="7686B854"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preberacie protokoly - záznamy od všetkých dotknutých orgánov/organizácií, napríklad od správcov ciest, SVP, ŽSR, potvrdenie správcov skládok o prijatí odpadov (komunálnych a stavebných) a nepoužiteľného výkopu.</w:t>
      </w:r>
    </w:p>
    <w:p w14:paraId="295A68F3"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výkresy so zakreslenými zmenami a odchýlkami, ku ktorým došlo počas realizácie stavby, potvrdené zhotoviteľom,</w:t>
      </w:r>
    </w:p>
    <w:p w14:paraId="0C7904A1"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zoznamy strojov a zariadení, ktoré sú súčasťou odovzdávanej stavby alebo časti stavby a pre všetky stroje a zariadenia osvedčenia o akosti a kompletnosti, atesty platné na územie SR a návody na montáž, údržbu a obsluhu,</w:t>
      </w:r>
    </w:p>
    <w:p w14:paraId="19B33981"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Calibri"/>
          <w:color w:val="auto"/>
          <w:sz w:val="22"/>
          <w:szCs w:val="22"/>
          <w:bdr w:val="none" w:sz="0" w:space="0" w:color="auto"/>
        </w:rPr>
        <w:t>mazacie plány a zoznam bežnej údržby,</w:t>
      </w:r>
    </w:p>
    <w:p w14:paraId="0BB1D95E"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k preberaciemu konaniu doložiť dodacie listy od použitých materiálov /množstvo a druh/,</w:t>
      </w:r>
    </w:p>
    <w:p w14:paraId="40EC93E9"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certifikáty a elaboráty kvality, osvedčenia o kvalite použitých materiálov a konštrukcií,</w:t>
      </w:r>
    </w:p>
    <w:p w14:paraId="4EF3244A"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doklad o preukázaní zhody výrobkov pre stavbu,</w:t>
      </w:r>
    </w:p>
    <w:p w14:paraId="60C41222" w14:textId="77777777" w:rsidR="00FD6A20"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zápisnice, osvedčenia a protokoly o vykonaných skúškach použitých materiálov (napr. skúšky vodotesnosti, tlakové skúšky, individuálne skúšky strojnotechnologických zariadení, záznam skúšok a súhlasných stanovísk ohľadne telekomunikačných, vodovodných, plynových alebo podobných prípojok, revízne správy elektrotechnických zariadení, dokumentácia komplexných skúšok),</w:t>
      </w:r>
    </w:p>
    <w:p w14:paraId="5CF887BA"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AE2869">
        <w:rPr>
          <w:rFonts w:ascii="Calibri" w:eastAsia="Times New Roman" w:hAnsi="Calibri" w:cs="Times New Roman"/>
          <w:color w:val="auto"/>
          <w:sz w:val="22"/>
          <w:szCs w:val="22"/>
          <w:bdr w:val="none" w:sz="0" w:space="0" w:color="auto"/>
        </w:rPr>
        <w:t>záznam o zaškolení obsluhy</w:t>
      </w:r>
      <w:r>
        <w:rPr>
          <w:rFonts w:ascii="Calibri" w:eastAsia="Times New Roman" w:hAnsi="Calibri" w:cs="Times New Roman"/>
          <w:color w:val="auto"/>
          <w:sz w:val="22"/>
          <w:szCs w:val="22"/>
          <w:bdr w:val="none" w:sz="0" w:space="0" w:color="auto"/>
        </w:rPr>
        <w:t>,</w:t>
      </w:r>
    </w:p>
    <w:p w14:paraId="457BE18E"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color w:val="auto"/>
          <w:sz w:val="22"/>
          <w:szCs w:val="22"/>
          <w:bdr w:val="none" w:sz="0" w:space="0" w:color="auto"/>
        </w:rPr>
      </w:pPr>
      <w:r w:rsidRPr="004F63AD">
        <w:rPr>
          <w:rFonts w:ascii="Calibri" w:eastAsia="Times New Roman" w:hAnsi="Calibri" w:cs="Times New Roman"/>
          <w:color w:val="auto"/>
          <w:sz w:val="22"/>
          <w:szCs w:val="22"/>
          <w:bdr w:val="none" w:sz="0" w:space="0" w:color="auto"/>
        </w:rPr>
        <w:t>všetka dokumentácia vyžadovaná v povoleniach stavieb vydaných oprávnenými orgánmi,</w:t>
      </w:r>
    </w:p>
    <w:p w14:paraId="3C88EF82"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4F63AD">
        <w:rPr>
          <w:rFonts w:ascii="Calibri" w:eastAsia="Times New Roman" w:hAnsi="Calibri" w:cs="Calibri"/>
          <w:color w:val="auto"/>
          <w:sz w:val="22"/>
          <w:szCs w:val="22"/>
          <w:bdr w:val="none" w:sz="0" w:space="0" w:color="auto"/>
        </w:rPr>
        <w:t>protokoly o vyskúšaní zmontovaných strojov a zariadení, prípadné odborné skúšky vyhradeného technického zariadenia (TUV, alebo alternatíva, ..),</w:t>
      </w:r>
    </w:p>
    <w:p w14:paraId="6C592FC8" w14:textId="77777777" w:rsidR="00FD6A20" w:rsidRPr="004F63AD" w:rsidRDefault="00FD6A20" w:rsidP="00FD6A20">
      <w:pPr>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color w:val="auto"/>
          <w:sz w:val="22"/>
          <w:szCs w:val="22"/>
          <w:bdr w:val="none" w:sz="0" w:space="0" w:color="auto"/>
        </w:rPr>
        <w:t>úradne overené geometrické plány trvale osadených objektov za účelom vkladu do katastra nehnuteľností,</w:t>
      </w:r>
      <w:r>
        <w:rPr>
          <w:rFonts w:ascii="Calibri" w:eastAsia="Times New Roman" w:hAnsi="Calibri" w:cs="Times New Roman"/>
          <w:color w:val="auto"/>
          <w:sz w:val="22"/>
          <w:szCs w:val="22"/>
          <w:bdr w:val="none" w:sz="0" w:space="0" w:color="auto"/>
        </w:rPr>
        <w:t xml:space="preserve"> g</w:t>
      </w:r>
      <w:r w:rsidRPr="00E46F9E">
        <w:rPr>
          <w:rFonts w:ascii="Calibri" w:eastAsia="Times New Roman" w:hAnsi="Calibri" w:cs="Times New Roman"/>
          <w:color w:val="auto"/>
          <w:sz w:val="22"/>
          <w:szCs w:val="22"/>
          <w:bdr w:val="none" w:sz="0" w:space="0" w:color="auto"/>
        </w:rPr>
        <w:t>eometrick</w:t>
      </w:r>
      <w:r>
        <w:rPr>
          <w:rFonts w:ascii="Calibri" w:eastAsia="Times New Roman" w:hAnsi="Calibri" w:cs="Times New Roman"/>
          <w:color w:val="auto"/>
          <w:sz w:val="22"/>
          <w:szCs w:val="22"/>
          <w:bdr w:val="none" w:sz="0" w:space="0" w:color="auto"/>
        </w:rPr>
        <w:t>é plány</w:t>
      </w:r>
      <w:r w:rsidRPr="00E46F9E">
        <w:rPr>
          <w:rFonts w:ascii="Calibri" w:eastAsia="Times New Roman" w:hAnsi="Calibri" w:cs="Times New Roman"/>
          <w:color w:val="auto"/>
          <w:sz w:val="22"/>
          <w:szCs w:val="22"/>
          <w:bdr w:val="none" w:sz="0" w:space="0" w:color="auto"/>
        </w:rPr>
        <w:t xml:space="preserve"> celej trasy líniovej stavby pre potreby zriadenia vecného bremena</w:t>
      </w:r>
    </w:p>
    <w:p w14:paraId="348AF887" w14:textId="204A1D37" w:rsidR="00FD6A20" w:rsidRDefault="00FD6A20" w:rsidP="00FD6A2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sidRPr="004F63AD">
        <w:rPr>
          <w:rFonts w:ascii="Calibri" w:hAnsi="Calibri"/>
          <w:color w:val="auto"/>
          <w:sz w:val="22"/>
          <w:szCs w:val="22"/>
        </w:rPr>
        <w:t xml:space="preserve">doklady vyžadované podľa zákona č. </w:t>
      </w:r>
      <w:r>
        <w:rPr>
          <w:rFonts w:ascii="Calibri" w:hAnsi="Calibri"/>
          <w:color w:val="auto"/>
          <w:sz w:val="22"/>
          <w:szCs w:val="22"/>
        </w:rPr>
        <w:t xml:space="preserve">79/2015 </w:t>
      </w:r>
      <w:r w:rsidRPr="004F63AD">
        <w:rPr>
          <w:rFonts w:ascii="Calibri" w:hAnsi="Calibri"/>
          <w:color w:val="auto"/>
          <w:sz w:val="22"/>
          <w:szCs w:val="22"/>
        </w:rPr>
        <w:t>Z. z. o odpadoch a nakladania s</w:t>
      </w:r>
      <w:r>
        <w:rPr>
          <w:rFonts w:ascii="Calibri" w:hAnsi="Calibri"/>
          <w:color w:val="auto"/>
          <w:sz w:val="22"/>
          <w:szCs w:val="22"/>
        </w:rPr>
        <w:t> </w:t>
      </w:r>
      <w:r w:rsidRPr="004F63AD">
        <w:rPr>
          <w:rFonts w:ascii="Calibri" w:hAnsi="Calibri"/>
          <w:color w:val="auto"/>
          <w:sz w:val="22"/>
          <w:szCs w:val="22"/>
        </w:rPr>
        <w:t>nimi</w:t>
      </w:r>
      <w:r>
        <w:rPr>
          <w:rFonts w:ascii="Calibri" w:hAnsi="Calibri"/>
          <w:color w:val="auto"/>
          <w:sz w:val="22"/>
          <w:szCs w:val="22"/>
        </w:rPr>
        <w:t>,</w:t>
      </w:r>
    </w:p>
    <w:p w14:paraId="526D2A09" w14:textId="77777777" w:rsidR="00FD6A20" w:rsidRPr="00E7512B" w:rsidRDefault="00FD6A20" w:rsidP="00FD6A20">
      <w:pPr>
        <w:pStyle w:val="Odsekzoznamu"/>
        <w:numPr>
          <w:ilvl w:val="0"/>
          <w:numId w:val="107"/>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22"/>
          <w:szCs w:val="22"/>
        </w:rPr>
      </w:pPr>
      <w:r>
        <w:rPr>
          <w:rFonts w:ascii="Calibri" w:hAnsi="Calibri"/>
          <w:color w:val="auto"/>
          <w:sz w:val="22"/>
          <w:szCs w:val="22"/>
        </w:rPr>
        <w:t>príslušný prevádzkový poriadok</w:t>
      </w:r>
      <w:r w:rsidRPr="00E7512B">
        <w:rPr>
          <w:rFonts w:ascii="Calibri" w:hAnsi="Calibri"/>
          <w:color w:val="auto"/>
          <w:sz w:val="22"/>
          <w:szCs w:val="22"/>
        </w:rPr>
        <w:t>.</w:t>
      </w:r>
    </w:p>
    <w:p w14:paraId="004B6355" w14:textId="77777777" w:rsidR="00CD5F72" w:rsidRPr="004F63AD" w:rsidRDefault="00CD5F72" w:rsidP="00CD5F72">
      <w:pPr>
        <w:pBdr>
          <w:top w:val="none" w:sz="0" w:space="0" w:color="auto"/>
          <w:left w:val="none" w:sz="0" w:space="0" w:color="auto"/>
          <w:bottom w:val="none" w:sz="0" w:space="0" w:color="auto"/>
          <w:right w:val="none" w:sz="0" w:space="0" w:color="auto"/>
          <w:between w:val="none" w:sz="0" w:space="0" w:color="auto"/>
          <w:bar w:val="none" w:sz="0" w:color="auto"/>
        </w:pBdr>
        <w:ind w:left="284"/>
        <w:jc w:val="both"/>
        <w:rPr>
          <w:rFonts w:ascii="Calibri" w:eastAsia="Times New Roman" w:hAnsi="Calibri" w:cs="Times New Roman"/>
          <w:i/>
          <w:color w:val="auto"/>
          <w:sz w:val="22"/>
          <w:szCs w:val="22"/>
          <w:bdr w:val="none" w:sz="0" w:space="0" w:color="auto"/>
        </w:rPr>
      </w:pPr>
    </w:p>
    <w:p w14:paraId="672E6867" w14:textId="77777777" w:rsidR="00254ABD" w:rsidRPr="004F63AD" w:rsidRDefault="00254ABD">
      <w:pPr>
        <w:rPr>
          <w:rFonts w:ascii="Calibri" w:eastAsia="Times New Roman" w:hAnsi="Calibri" w:cs="Times New Roman"/>
          <w:i/>
          <w:color w:val="auto"/>
          <w:sz w:val="22"/>
          <w:szCs w:val="22"/>
          <w:bdr w:val="none" w:sz="0" w:space="0" w:color="auto"/>
        </w:rPr>
      </w:pPr>
      <w:r w:rsidRPr="004F63AD">
        <w:rPr>
          <w:rFonts w:ascii="Calibri" w:eastAsia="Times New Roman" w:hAnsi="Calibri" w:cs="Times New Roman"/>
          <w:i/>
          <w:color w:val="auto"/>
          <w:sz w:val="22"/>
          <w:szCs w:val="22"/>
          <w:bdr w:val="none" w:sz="0" w:space="0" w:color="auto"/>
        </w:rPr>
        <w:br w:type="page"/>
      </w:r>
    </w:p>
    <w:p w14:paraId="7A681DEB" w14:textId="77777777" w:rsidR="00254ABD" w:rsidRPr="004F63AD" w:rsidRDefault="007468CA" w:rsidP="00E86754">
      <w:pPr>
        <w:pBdr>
          <w:top w:val="none" w:sz="0" w:space="0" w:color="auto"/>
          <w:left w:val="none" w:sz="0" w:space="0" w:color="auto"/>
          <w:bottom w:val="none" w:sz="0" w:space="0" w:color="auto"/>
          <w:right w:val="none" w:sz="0" w:space="0" w:color="auto"/>
          <w:between w:val="none" w:sz="0" w:space="0" w:color="auto"/>
          <w:bar w:val="none" w:sz="0" w:color="auto"/>
        </w:pBdr>
        <w:suppressAutoHyphens/>
        <w:jc w:val="right"/>
        <w:rPr>
          <w:rFonts w:ascii="Calibri" w:eastAsia="Times New Roman" w:hAnsi="Calibri" w:cs="Calibri"/>
          <w:color w:val="auto"/>
          <w:sz w:val="22"/>
          <w:szCs w:val="22"/>
          <w:bdr w:val="none" w:sz="0" w:space="0" w:color="auto"/>
          <w:lang w:eastAsia="zh-CN"/>
        </w:rPr>
      </w:pPr>
      <w:r w:rsidRPr="004F63AD">
        <w:rPr>
          <w:noProof/>
          <w:color w:val="auto"/>
        </w:rPr>
        <w:lastRenderedPageBreak/>
        <w:drawing>
          <wp:anchor distT="0" distB="0" distL="114300" distR="114300" simplePos="0" relativeHeight="251659264" behindDoc="1" locked="0" layoutInCell="1" allowOverlap="1" wp14:anchorId="2D4C4B07" wp14:editId="62E71E43">
            <wp:simplePos x="0" y="0"/>
            <wp:positionH relativeFrom="page">
              <wp:align>right</wp:align>
            </wp:positionH>
            <wp:positionV relativeFrom="paragraph">
              <wp:posOffset>-271835</wp:posOffset>
            </wp:positionV>
            <wp:extent cx="7563917" cy="1238321"/>
            <wp:effectExtent l="0" t="0" r="0"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l_papier_bj.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3917" cy="1238321"/>
                    </a:xfrm>
                    <a:prstGeom prst="rect">
                      <a:avLst/>
                    </a:prstGeom>
                  </pic:spPr>
                </pic:pic>
              </a:graphicData>
            </a:graphic>
            <wp14:sizeRelH relativeFrom="page">
              <wp14:pctWidth>0</wp14:pctWidth>
            </wp14:sizeRelH>
            <wp14:sizeRelV relativeFrom="page">
              <wp14:pctHeight>0</wp14:pctHeight>
            </wp14:sizeRelV>
          </wp:anchor>
        </w:drawing>
      </w:r>
    </w:p>
    <w:p w14:paraId="0750BB2F"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F29A276"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3B4A5F09"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F2CB1C4"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60AC6958" w14:textId="77777777" w:rsidR="00254ABD" w:rsidRPr="004F63AD" w:rsidRDefault="00254ABD"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51523733" w14:textId="77777777" w:rsidR="00254ABD" w:rsidRPr="004F63AD" w:rsidRDefault="00E86754" w:rsidP="00254ABD">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Príloha č. 7</w:t>
      </w:r>
    </w:p>
    <w:p w14:paraId="5A1C7E6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lang w:eastAsia="zh-CN"/>
        </w:rPr>
      </w:pPr>
    </w:p>
    <w:p w14:paraId="12297429"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rPr>
          <w:rFonts w:ascii="Calibri" w:eastAsia="Times New Roman" w:hAnsi="Calibri" w:cs="Calibri"/>
          <w:b/>
          <w:color w:val="auto"/>
          <w:sz w:val="22"/>
          <w:szCs w:val="22"/>
          <w:bdr w:val="none" w:sz="0" w:space="0" w:color="auto"/>
        </w:rPr>
      </w:pPr>
      <w:r w:rsidRPr="004F63AD">
        <w:rPr>
          <w:rFonts w:ascii="Calibri" w:eastAsia="Times New Roman" w:hAnsi="Calibri" w:cs="Calibri"/>
          <w:b/>
          <w:color w:val="auto"/>
          <w:sz w:val="22"/>
          <w:szCs w:val="22"/>
          <w:bdr w:val="none" w:sz="0" w:space="0" w:color="auto"/>
          <w:lang w:eastAsia="zh-CN"/>
        </w:rPr>
        <w:t>D O H O D A</w:t>
      </w:r>
    </w:p>
    <w:p w14:paraId="5B59F45A"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25000806"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o vytvorení podmienok bezpečnosti a ochrany zdravia pri práci na spoločnom pracovisku uzavretá v súlade s § 18 zákona NR SR č.124/2006 Z. z. v platnom znení pri vykonávaní prác podľa zmluvy o dielo č. ................</w:t>
      </w:r>
    </w:p>
    <w:p w14:paraId="0D40942B" w14:textId="77777777" w:rsidR="007468CA" w:rsidRPr="004F63AD" w:rsidRDefault="007468CA" w:rsidP="007468CA">
      <w:pPr>
        <w:pBdr>
          <w:top w:val="none" w:sz="0" w:space="0" w:color="auto"/>
          <w:left w:val="none" w:sz="0" w:space="0" w:color="auto"/>
          <w:bottom w:val="single" w:sz="12"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0180DBC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77B8CC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b/>
          <w:color w:val="auto"/>
          <w:sz w:val="22"/>
          <w:szCs w:val="22"/>
          <w:bdr w:val="none" w:sz="0" w:space="0" w:color="auto"/>
          <w:lang w:eastAsia="zh-CN"/>
        </w:rPr>
        <w:t xml:space="preserve">Objednávateľ a Zhotoviteľ </w:t>
      </w:r>
    </w:p>
    <w:p w14:paraId="69D465F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4589877" w14:textId="665FE472"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b/>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sa dohodli na tomto vytvorení podmienok bezpečnosti a ochrany zdravia pri práci na spoločnom pracovisku</w:t>
      </w:r>
      <w:r w:rsidR="009668A1">
        <w:rPr>
          <w:rFonts w:ascii="Calibri" w:eastAsia="Times New Roman" w:hAnsi="Calibri" w:cs="Calibri"/>
          <w:color w:val="auto"/>
          <w:sz w:val="22"/>
          <w:szCs w:val="22"/>
          <w:bdr w:val="none" w:sz="0" w:space="0" w:color="auto"/>
          <w:lang w:eastAsia="zh-CN"/>
        </w:rPr>
        <w:t xml:space="preserve"> predmetu zákazky </w:t>
      </w:r>
      <w:r w:rsidR="009668A1" w:rsidRPr="004F63AD">
        <w:rPr>
          <w:rFonts w:ascii="Calibri" w:eastAsia="Times New Roman" w:hAnsi="Calibri" w:cs="Times New Roman"/>
          <w:b/>
          <w:color w:val="auto"/>
          <w:sz w:val="22"/>
          <w:szCs w:val="22"/>
          <w:bdr w:val="none" w:sz="0" w:space="0" w:color="auto"/>
        </w:rPr>
        <w:t>„Streda nad Bodrogom - kanalizácia a ČOV“</w:t>
      </w:r>
      <w:r w:rsidR="009668A1">
        <w:rPr>
          <w:rFonts w:ascii="Calibri" w:eastAsia="Times New Roman" w:hAnsi="Calibri" w:cs="Times New Roman"/>
          <w:b/>
          <w:color w:val="auto"/>
          <w:sz w:val="22"/>
          <w:szCs w:val="22"/>
          <w:bdr w:val="none" w:sz="0" w:space="0" w:color="auto"/>
        </w:rPr>
        <w:t>:</w:t>
      </w:r>
      <w:r w:rsidRPr="004F63AD">
        <w:rPr>
          <w:rFonts w:ascii="Calibri" w:eastAsia="Times New Roman" w:hAnsi="Calibri" w:cs="Calibri"/>
          <w:color w:val="auto"/>
          <w:sz w:val="22"/>
          <w:szCs w:val="22"/>
          <w:bdr w:val="none" w:sz="0" w:space="0" w:color="auto"/>
          <w:lang w:eastAsia="zh-CN"/>
        </w:rPr>
        <w:t>.</w:t>
      </w:r>
    </w:p>
    <w:p w14:paraId="25DDB7A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5DAE113"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1.</w:t>
      </w:r>
      <w:r w:rsidRPr="004F63AD">
        <w:rPr>
          <w:rFonts w:ascii="Calibri" w:eastAsia="Times New Roman" w:hAnsi="Calibri" w:cs="Calibri"/>
          <w:color w:val="auto"/>
          <w:sz w:val="22"/>
          <w:szCs w:val="22"/>
          <w:bdr w:val="none" w:sz="0" w:space="0" w:color="auto"/>
          <w:lang w:eastAsia="zh-CN"/>
        </w:rPr>
        <w:tab/>
        <w:t>Zhotoviteľ zabezpečí vo vzťahu k svojim zamestnancom a ich pracovnej činnosti podľa zmluvy plnenie Zákona NR SR č.124/2006 Z. z. a zodpovedá v plnej miere za zaistenie bezpečnosti a ochrany zdravia pri práci. Pokiaľ je zhotoviteľ samostatne zárobkovo činná osoba plnenie ustanovení zákona č. 124/2006 Z. z. sa na neho vzťahuje v primeranom rozsahu.</w:t>
      </w:r>
    </w:p>
    <w:p w14:paraId="78F96F37"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42C7E9B"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2.</w:t>
      </w:r>
      <w:r w:rsidRPr="004F63AD">
        <w:rPr>
          <w:rFonts w:ascii="Calibri" w:eastAsia="Times New Roman" w:hAnsi="Calibri" w:cs="Calibri"/>
          <w:color w:val="auto"/>
          <w:sz w:val="22"/>
          <w:szCs w:val="22"/>
          <w:bdr w:val="none" w:sz="0" w:space="0" w:color="auto"/>
          <w:lang w:eastAsia="zh-CN"/>
        </w:rPr>
        <w:tab/>
        <w:t>Zhotoviteľ zabezpečí uzatvorenie dohody o vytvorení podmienok bezpečnosti a ochrany zdravia pri práci so svojimi poddodávateľmi.</w:t>
      </w:r>
    </w:p>
    <w:p w14:paraId="0A01A9E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7CDF88C2"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3.</w:t>
      </w:r>
      <w:r w:rsidRPr="004F63AD">
        <w:rPr>
          <w:rFonts w:ascii="Calibri" w:eastAsia="Times New Roman" w:hAnsi="Calibri" w:cs="Calibri"/>
          <w:color w:val="auto"/>
          <w:sz w:val="22"/>
          <w:szCs w:val="22"/>
          <w:bdr w:val="none" w:sz="0" w:space="0" w:color="auto"/>
          <w:lang w:eastAsia="zh-CN"/>
        </w:rPr>
        <w:tab/>
        <w:t>Objednávateľ je oprávnený okamžite zastaviť práce, ak dôjde k ohrozeniu života a zdravia jeho zamestnancov zo strany zhotoviteľa. V zmysle právnych predpisov za škody takto vzniknuté zodpovedá zhotoviteľ.</w:t>
      </w:r>
    </w:p>
    <w:p w14:paraId="268E812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43FC6BD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4.</w:t>
      </w:r>
      <w:r w:rsidRPr="004F63AD">
        <w:rPr>
          <w:rFonts w:ascii="Calibri" w:eastAsia="Times New Roman" w:hAnsi="Calibri" w:cs="Calibri"/>
          <w:color w:val="auto"/>
          <w:sz w:val="22"/>
          <w:szCs w:val="22"/>
          <w:bdr w:val="none" w:sz="0" w:space="0" w:color="auto"/>
          <w:lang w:eastAsia="zh-CN"/>
        </w:rPr>
        <w:tab/>
        <w:t>Zamestnanci zhotoviteľa (príp. jeho poddodávateľov) sú povinní podrobiť sa na vyzvanie orientačnej dychovej skúške, ktorú vykonajú určení zamestnanci objednávateľa.</w:t>
      </w:r>
    </w:p>
    <w:p w14:paraId="45C1C7F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3620EC5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5.</w:t>
      </w:r>
      <w:r w:rsidRPr="004F63AD">
        <w:rPr>
          <w:rFonts w:ascii="Calibri" w:eastAsia="Times New Roman" w:hAnsi="Calibri" w:cs="Calibri"/>
          <w:color w:val="auto"/>
          <w:sz w:val="22"/>
          <w:szCs w:val="22"/>
          <w:bdr w:val="none" w:sz="0" w:space="0" w:color="auto"/>
          <w:lang w:eastAsia="zh-CN"/>
        </w:rPr>
        <w:tab/>
        <w:t>Zhotoviteľ sa zaväzuje na svoje náklady odstrániť v priebehu prác ním spôsobené nedostatky na úseku bezpečnosti a ochrany zdravia pri práci a ochrany pred požiarmi.</w:t>
      </w:r>
    </w:p>
    <w:p w14:paraId="281722B1"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1A9AA16B"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6. </w:t>
      </w:r>
      <w:r w:rsidRPr="004F63AD">
        <w:rPr>
          <w:rFonts w:ascii="Calibri" w:eastAsia="Times New Roman" w:hAnsi="Calibri" w:cs="Calibri"/>
          <w:color w:val="auto"/>
          <w:sz w:val="22"/>
          <w:szCs w:val="22"/>
          <w:bdr w:val="none" w:sz="0" w:space="0" w:color="auto"/>
          <w:lang w:eastAsia="zh-CN"/>
        </w:rPr>
        <w:tab/>
        <w:t>Zhotoviteľ je povinný vybaviť svojich zamestnancov predpísanými osobnými ochrannými pracovnými prostriedkami</w:t>
      </w:r>
      <w:r w:rsidRPr="004F63AD">
        <w:rPr>
          <w:rFonts w:ascii="Calibri" w:eastAsia="Times New Roman" w:hAnsi="Calibri" w:cs="Calibri"/>
          <w:color w:val="auto"/>
          <w:sz w:val="22"/>
          <w:bdr w:val="none" w:sz="0" w:space="0" w:color="auto"/>
          <w:vertAlign w:val="superscript"/>
          <w:lang w:eastAsia="zh-CN"/>
        </w:rPr>
        <w:footnoteReference w:id="2"/>
      </w:r>
      <w:r w:rsidRPr="004F63AD">
        <w:rPr>
          <w:rFonts w:ascii="Calibri" w:eastAsia="Times New Roman" w:hAnsi="Calibri" w:cs="Calibri"/>
          <w:color w:val="auto"/>
          <w:sz w:val="22"/>
          <w:szCs w:val="22"/>
          <w:bdr w:val="none" w:sz="0" w:space="0" w:color="auto"/>
          <w:lang w:eastAsia="zh-CN"/>
        </w:rPr>
        <w:t xml:space="preserve"> (ďalej aj „OOPP“) a všetci jeho zamestnanci a zamestnanci jeho poddodávateľov sú povinní používať OOPP, ktoré sú pre dané pracovisko a pracovné činnosti predpísané.</w:t>
      </w:r>
    </w:p>
    <w:p w14:paraId="392F336E"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p>
    <w:p w14:paraId="62D4C738"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7.</w:t>
      </w:r>
      <w:r w:rsidRPr="004F63AD">
        <w:rPr>
          <w:rFonts w:ascii="Calibri" w:eastAsia="Times New Roman" w:hAnsi="Calibri" w:cs="Calibri"/>
          <w:color w:val="auto"/>
          <w:sz w:val="22"/>
          <w:szCs w:val="22"/>
          <w:bdr w:val="none" w:sz="0" w:space="0" w:color="auto"/>
          <w:lang w:eastAsia="zh-CN"/>
        </w:rPr>
        <w:tab/>
        <w:t>Zhotoviteľ je povinný dbať na to, aby sa únikové cesty, prístupy k núdzovým východom, k priestorom pred elektrickými rozvodmi, k uzáverom vody a plynu, k prostriedkom a zariadeniam zabezpečujúcim ochranu pred požiarmi na pracovisku udržiavali nezaložené, voľné a čisté.</w:t>
      </w:r>
    </w:p>
    <w:p w14:paraId="17EB9B6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jc w:val="both"/>
        <w:rPr>
          <w:rFonts w:ascii="Calibri" w:eastAsia="Times New Roman" w:hAnsi="Calibri" w:cs="Calibri"/>
          <w:color w:val="auto"/>
          <w:sz w:val="22"/>
          <w:szCs w:val="22"/>
          <w:bdr w:val="none" w:sz="0" w:space="0" w:color="auto"/>
          <w:lang w:eastAsia="zh-CN"/>
        </w:rPr>
      </w:pPr>
    </w:p>
    <w:p w14:paraId="44B52252" w14:textId="77777777" w:rsidR="007468CA" w:rsidRPr="004F63AD"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Pri činnostiach so zvýšeným nebezpečenstvom vzniku požiaru, </w:t>
      </w:r>
      <w:r w:rsidRPr="004F63AD">
        <w:rPr>
          <w:rFonts w:ascii="Calibri" w:hAnsi="Calibri" w:cs="Calibri"/>
          <w:bCs/>
          <w:color w:val="auto"/>
          <w:sz w:val="22"/>
          <w:szCs w:val="22"/>
        </w:rPr>
        <w:t xml:space="preserve">pri akýchkoľvek prácach na miestach so zvýšeným nebezpečenstvom vzniku požiaru, v čase zvýšeného nebezpečenstva vzniku požiaru a v mimopracovnom čase </w:t>
      </w:r>
      <w:r w:rsidRPr="004F63AD">
        <w:rPr>
          <w:rFonts w:ascii="Calibri" w:eastAsia="Times New Roman" w:hAnsi="Calibri" w:cs="Calibri"/>
          <w:color w:val="auto"/>
          <w:sz w:val="22"/>
          <w:szCs w:val="22"/>
          <w:bdr w:val="none" w:sz="0" w:space="0" w:color="auto"/>
          <w:lang w:eastAsia="zh-CN"/>
        </w:rPr>
        <w:t xml:space="preserve"> zhotoviteľ zaistí plnenie  ustanovení vyhl. MV SR č.121/2002 Z. z..</w:t>
      </w:r>
    </w:p>
    <w:p w14:paraId="73F2793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contextualSpacing/>
        <w:rPr>
          <w:rFonts w:ascii="Calibri" w:eastAsia="Times New Roman" w:hAnsi="Calibri" w:cs="Calibri"/>
          <w:color w:val="auto"/>
          <w:sz w:val="22"/>
          <w:szCs w:val="22"/>
          <w:bdr w:val="none" w:sz="0" w:space="0" w:color="auto"/>
          <w:lang w:eastAsia="zh-CN"/>
        </w:rPr>
      </w:pPr>
    </w:p>
    <w:p w14:paraId="3820C2CB" w14:textId="77777777" w:rsidR="007468CA" w:rsidRPr="004F63AD"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Ohlasovanie, vyšetrovanie a registrácia pracovných úrazov sa vykonáva v zmysle zákona č.124/2006 Z. z..</w:t>
      </w:r>
    </w:p>
    <w:p w14:paraId="5BDDA5CF"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6237"/>
        </w:tabs>
        <w:jc w:val="both"/>
        <w:rPr>
          <w:rFonts w:ascii="Calibri" w:eastAsia="Times New Roman" w:hAnsi="Calibri" w:cs="Calibri"/>
          <w:color w:val="auto"/>
          <w:sz w:val="22"/>
          <w:szCs w:val="22"/>
          <w:bdr w:val="none" w:sz="0" w:space="0" w:color="auto"/>
          <w:lang w:eastAsia="zh-CN"/>
        </w:rPr>
      </w:pPr>
    </w:p>
    <w:p w14:paraId="612EDBA7" w14:textId="0BADAC0C" w:rsidR="007468CA" w:rsidRPr="004F63AD" w:rsidRDefault="007468CA" w:rsidP="006814B5">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Zodpovedný vedúci zamestnanec objednávateľa z pracoviska, kde sa budú vykonávať práce, ktorým je</w:t>
      </w:r>
      <w:r w:rsidR="00BD4BE6" w:rsidRPr="004F63AD">
        <w:rPr>
          <w:rFonts w:ascii="Calibri" w:eastAsia="Times New Roman" w:hAnsi="Calibri" w:cs="Calibri"/>
          <w:color w:val="auto"/>
          <w:sz w:val="22"/>
          <w:szCs w:val="22"/>
          <w:bdr w:val="none" w:sz="0" w:space="0" w:color="auto"/>
          <w:lang w:eastAsia="zh-CN"/>
        </w:rPr>
        <w:t xml:space="preserve"> </w:t>
      </w:r>
      <w:r w:rsidR="006814B5" w:rsidRPr="006814B5">
        <w:rPr>
          <w:rFonts w:ascii="Calibri" w:eastAsia="Times New Roman" w:hAnsi="Calibri" w:cs="Calibri"/>
          <w:color w:val="auto"/>
          <w:sz w:val="22"/>
          <w:szCs w:val="22"/>
          <w:bdr w:val="none" w:sz="0" w:space="0" w:color="auto"/>
          <w:lang w:eastAsia="zh-CN"/>
        </w:rPr>
        <w:t>Bačo Ivan, majster prevádzky kanalizácií a ČOV Trebišov</w:t>
      </w:r>
      <w:r w:rsidR="006814B5">
        <w:rPr>
          <w:rFonts w:ascii="Calibri" w:eastAsia="Times New Roman" w:hAnsi="Calibri" w:cs="Calibri"/>
          <w:color w:val="auto"/>
          <w:sz w:val="22"/>
          <w:szCs w:val="22"/>
          <w:bdr w:val="none" w:sz="0" w:space="0" w:color="auto"/>
          <w:lang w:eastAsia="zh-CN"/>
        </w:rPr>
        <w:t xml:space="preserve">, </w:t>
      </w:r>
      <w:r w:rsidRPr="004F63AD">
        <w:rPr>
          <w:rFonts w:ascii="Calibri" w:eastAsia="Times New Roman" w:hAnsi="Calibri" w:cs="Calibri"/>
          <w:color w:val="auto"/>
          <w:sz w:val="22"/>
          <w:szCs w:val="22"/>
          <w:bdr w:val="none" w:sz="0" w:space="0" w:color="auto"/>
          <w:lang w:eastAsia="zh-CN"/>
        </w:rPr>
        <w:t>, preukázateľne oboznámi zhotoviteľa (resp. jeho zamestnancov) o:</w:t>
      </w:r>
    </w:p>
    <w:p w14:paraId="5DAD6D42" w14:textId="77777777" w:rsidR="007468CA" w:rsidRPr="004F63AD"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pohybu na pracoviskách, ktoré nesúvisia s výkonom objednaných prác a o zákaze používania iných ako určených komunikácií a prístupových ciest,</w:t>
      </w:r>
    </w:p>
    <w:p w14:paraId="614563C7" w14:textId="77777777" w:rsidR="007468CA" w:rsidRPr="004F63AD"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rizikových faktoroch a nebezpečenstvách pracoviska,</w:t>
      </w:r>
    </w:p>
    <w:p w14:paraId="3E11AB3A" w14:textId="77777777" w:rsidR="007468CA" w:rsidRPr="004F63AD"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umiestnení prostriedkov na poskytnutie prvej pomoci,</w:t>
      </w:r>
    </w:p>
    <w:p w14:paraId="46E2930E" w14:textId="77777777" w:rsidR="007468CA" w:rsidRPr="004F63AD"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zákaze používania mechanizmov, zariadení, strojov, náradia patriacich objednávateľovi,</w:t>
      </w:r>
    </w:p>
    <w:p w14:paraId="7D3068C2" w14:textId="77777777" w:rsidR="007468CA" w:rsidRPr="004F63AD" w:rsidRDefault="007468CA" w:rsidP="007468CA">
      <w:pPr>
        <w:numPr>
          <w:ilvl w:val="1"/>
          <w:numId w:val="124"/>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uppressAutoHyphens/>
        <w:ind w:left="851"/>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zakázaných manipuláciách na pracovisku.</w:t>
      </w:r>
    </w:p>
    <w:p w14:paraId="452FD12A"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678074E" w14:textId="77777777" w:rsidR="007468CA" w:rsidRPr="004F63AD"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Koordináciu prác z pohľadu BOZP za zhotoviteľa bude vykonávať bezpečnostný technik, alebo autorizovaný bezpečnostný technik.</w:t>
      </w:r>
    </w:p>
    <w:p w14:paraId="55BD2D6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rPr>
          <w:rFonts w:ascii="Calibri" w:eastAsia="Times New Roman" w:hAnsi="Calibri" w:cs="Calibri"/>
          <w:color w:val="auto"/>
          <w:sz w:val="22"/>
          <w:szCs w:val="22"/>
          <w:bdr w:val="none" w:sz="0" w:space="0" w:color="auto"/>
          <w:lang w:eastAsia="zh-CN"/>
        </w:rPr>
      </w:pPr>
    </w:p>
    <w:p w14:paraId="5582A73F" w14:textId="77777777" w:rsidR="007468CA" w:rsidRPr="004F63AD" w:rsidRDefault="007468CA" w:rsidP="007468CA">
      <w:pPr>
        <w:numPr>
          <w:ilvl w:val="0"/>
          <w:numId w:val="123"/>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567" w:hanging="567"/>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Koordináciu prác z pohľadu ochrany pred požiarmi za zhotoviteľa bude vykonávať technik požiarnej ochrany, alebo špecialista požiarnej ochrany. </w:t>
      </w:r>
    </w:p>
    <w:p w14:paraId="105700E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4C9FEF8"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V Košiciach, dňa </w:t>
      </w:r>
    </w:p>
    <w:p w14:paraId="04476FA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43920698"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5413DB45"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18CFCF0B"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77469ED4"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p>
    <w:p w14:paraId="6B480FF1"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suppressAutoHyphens/>
        <w:jc w:val="both"/>
        <w:rPr>
          <w:rFonts w:ascii="Calibri" w:eastAsia="Times New Roman" w:hAnsi="Calibri" w:cs="Calibri"/>
          <w:color w:val="auto"/>
          <w:sz w:val="22"/>
          <w:szCs w:val="22"/>
          <w:bdr w:val="none" w:sz="0" w:space="0" w:color="auto"/>
          <w:lang w:eastAsia="zh-CN"/>
        </w:rPr>
      </w:pPr>
      <w:r w:rsidRPr="004F63AD">
        <w:rPr>
          <w:rFonts w:ascii="Calibri" w:eastAsia="Times New Roman" w:hAnsi="Calibri" w:cs="Calibri"/>
          <w:color w:val="auto"/>
          <w:sz w:val="22"/>
          <w:szCs w:val="22"/>
          <w:bdr w:val="none" w:sz="0" w:space="0" w:color="auto"/>
          <w:lang w:eastAsia="zh-CN"/>
        </w:rPr>
        <w:t xml:space="preserve">Objednávateľ:                       </w:t>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r>
      <w:r w:rsidRPr="004F63AD">
        <w:rPr>
          <w:rFonts w:ascii="Calibri" w:eastAsia="Times New Roman" w:hAnsi="Calibri" w:cs="Calibri"/>
          <w:color w:val="auto"/>
          <w:sz w:val="22"/>
          <w:szCs w:val="22"/>
          <w:bdr w:val="none" w:sz="0" w:space="0" w:color="auto"/>
          <w:lang w:eastAsia="zh-CN"/>
        </w:rPr>
        <w:tab/>
        <w:t xml:space="preserve">      Zhotoviteľ:</w:t>
      </w:r>
    </w:p>
    <w:p w14:paraId="4698842A"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color w:val="auto"/>
          <w:sz w:val="22"/>
          <w:szCs w:val="22"/>
          <w:bdr w:val="none" w:sz="0" w:space="0" w:color="auto"/>
        </w:rPr>
      </w:pPr>
    </w:p>
    <w:p w14:paraId="6413239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Times New Roman" w:hAnsi="Calibri" w:cs="Times New Roman"/>
          <w:i/>
          <w:color w:val="auto"/>
          <w:sz w:val="22"/>
          <w:szCs w:val="22"/>
          <w:bdr w:val="none" w:sz="0" w:space="0" w:color="auto"/>
        </w:rPr>
      </w:pPr>
    </w:p>
    <w:p w14:paraId="4D4913A6"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7839F33" w14:textId="77777777" w:rsidR="00F23ABC" w:rsidRPr="004F63AD"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5F7F1D79" w14:textId="77777777" w:rsidR="00F23ABC" w:rsidRPr="004F63AD"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2A9AA2C5" w14:textId="77777777" w:rsidR="00F23ABC" w:rsidRPr="004F63AD"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0963240E" w14:textId="77777777" w:rsidR="00F23ABC" w:rsidRPr="004F63AD" w:rsidRDefault="00F23ABC" w:rsidP="007468CA">
      <w:pPr>
        <w:pBdr>
          <w:top w:val="none" w:sz="0" w:space="0" w:color="auto"/>
          <w:left w:val="none" w:sz="0" w:space="0" w:color="auto"/>
          <w:bottom w:val="none" w:sz="0" w:space="0" w:color="auto"/>
          <w:right w:val="none" w:sz="0" w:space="0" w:color="auto"/>
          <w:between w:val="none" w:sz="0" w:space="0" w:color="auto"/>
          <w:bar w:val="none" w:sz="0" w:color="auto"/>
        </w:pBdr>
        <w:tabs>
          <w:tab w:val="left" w:pos="-2552"/>
        </w:tabs>
        <w:suppressAutoHyphens/>
        <w:ind w:left="567" w:hanging="567"/>
        <w:rPr>
          <w:rFonts w:ascii="Calibri" w:eastAsia="Times New Roman" w:hAnsi="Calibri" w:cs="Calibri"/>
          <w:color w:val="auto"/>
          <w:sz w:val="22"/>
          <w:szCs w:val="22"/>
          <w:bdr w:val="none" w:sz="0" w:space="0" w:color="auto"/>
          <w:lang w:eastAsia="zh-CN"/>
        </w:rPr>
      </w:pPr>
    </w:p>
    <w:p w14:paraId="3B6AE150" w14:textId="77777777" w:rsidR="007468CA" w:rsidRPr="004F63AD" w:rsidRDefault="007468CA" w:rsidP="007468CA">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Times New Roman" w:hAnsi="Calibri" w:cs="Calibri"/>
          <w:i/>
          <w:color w:val="auto"/>
          <w:sz w:val="22"/>
          <w:szCs w:val="22"/>
          <w:bdr w:val="none" w:sz="0" w:space="0" w:color="auto"/>
          <w:lang w:eastAsia="zh-CN"/>
        </w:rPr>
      </w:pPr>
    </w:p>
    <w:p w14:paraId="0E5284B2" w14:textId="77777777" w:rsidR="00BD4BE6" w:rsidRPr="004F63AD" w:rsidRDefault="00BD4BE6" w:rsidP="007459A1">
      <w:pPr>
        <w:jc w:val="both"/>
        <w:rPr>
          <w:rFonts w:ascii="Calibri" w:hAnsi="Calibri"/>
          <w:b/>
          <w:color w:val="auto"/>
          <w:sz w:val="18"/>
          <w:szCs w:val="18"/>
        </w:rPr>
      </w:pPr>
    </w:p>
    <w:p w14:paraId="0EB950D9" w14:textId="77777777" w:rsidR="00BD4BE6" w:rsidRPr="004F63AD" w:rsidRDefault="00BD4BE6" w:rsidP="007459A1">
      <w:pPr>
        <w:jc w:val="both"/>
        <w:rPr>
          <w:rFonts w:ascii="Calibri" w:hAnsi="Calibri"/>
          <w:b/>
          <w:color w:val="auto"/>
          <w:sz w:val="18"/>
          <w:szCs w:val="18"/>
        </w:rPr>
      </w:pPr>
    </w:p>
    <w:p w14:paraId="765F4070" w14:textId="77777777" w:rsidR="00BD4BE6" w:rsidRPr="004F63AD" w:rsidRDefault="00BD4BE6" w:rsidP="007459A1">
      <w:pPr>
        <w:jc w:val="both"/>
        <w:rPr>
          <w:rFonts w:ascii="Calibri" w:hAnsi="Calibri"/>
          <w:b/>
          <w:color w:val="auto"/>
          <w:sz w:val="18"/>
          <w:szCs w:val="18"/>
        </w:rPr>
      </w:pPr>
    </w:p>
    <w:p w14:paraId="3F37FDF3" w14:textId="77777777" w:rsidR="00BD4BE6" w:rsidRPr="004F63AD" w:rsidRDefault="00BD4BE6" w:rsidP="007459A1">
      <w:pPr>
        <w:jc w:val="both"/>
        <w:rPr>
          <w:rFonts w:ascii="Calibri" w:hAnsi="Calibri"/>
          <w:b/>
          <w:color w:val="auto"/>
          <w:sz w:val="18"/>
          <w:szCs w:val="18"/>
        </w:rPr>
      </w:pPr>
    </w:p>
    <w:p w14:paraId="62163774" w14:textId="77777777" w:rsidR="00BD4BE6" w:rsidRPr="004F63AD" w:rsidRDefault="00BD4BE6" w:rsidP="007459A1">
      <w:pPr>
        <w:jc w:val="both"/>
        <w:rPr>
          <w:rFonts w:ascii="Calibri" w:hAnsi="Calibri"/>
          <w:b/>
          <w:color w:val="auto"/>
          <w:sz w:val="18"/>
          <w:szCs w:val="18"/>
        </w:rPr>
      </w:pPr>
    </w:p>
    <w:p w14:paraId="095A57BA" w14:textId="77777777" w:rsidR="00BD4BE6" w:rsidRPr="004F63AD" w:rsidRDefault="00BD4BE6" w:rsidP="007459A1">
      <w:pPr>
        <w:jc w:val="both"/>
        <w:rPr>
          <w:rFonts w:ascii="Calibri" w:hAnsi="Calibri"/>
          <w:b/>
          <w:color w:val="auto"/>
          <w:sz w:val="18"/>
          <w:szCs w:val="18"/>
        </w:rPr>
      </w:pPr>
    </w:p>
    <w:p w14:paraId="69E43456" w14:textId="77777777" w:rsidR="00BD4BE6" w:rsidRPr="004F63AD" w:rsidRDefault="00BD4BE6" w:rsidP="007459A1">
      <w:pPr>
        <w:jc w:val="both"/>
        <w:rPr>
          <w:rFonts w:ascii="Calibri" w:hAnsi="Calibri"/>
          <w:b/>
          <w:color w:val="auto"/>
          <w:sz w:val="18"/>
          <w:szCs w:val="18"/>
        </w:rPr>
      </w:pPr>
    </w:p>
    <w:p w14:paraId="72B8C92A" w14:textId="77777777" w:rsidR="00BD4BE6" w:rsidRPr="004F63AD" w:rsidRDefault="00BD4BE6" w:rsidP="007459A1">
      <w:pPr>
        <w:jc w:val="both"/>
        <w:rPr>
          <w:rFonts w:ascii="Calibri" w:hAnsi="Calibri"/>
          <w:b/>
          <w:color w:val="auto"/>
          <w:sz w:val="18"/>
          <w:szCs w:val="18"/>
        </w:rPr>
      </w:pPr>
    </w:p>
    <w:p w14:paraId="360A4F1D" w14:textId="77777777" w:rsidR="00BD4BE6" w:rsidRPr="004F63AD" w:rsidRDefault="00BD4BE6">
      <w:pPr>
        <w:rPr>
          <w:rFonts w:ascii="Calibri" w:hAnsi="Calibri"/>
          <w:b/>
          <w:color w:val="auto"/>
          <w:sz w:val="18"/>
          <w:szCs w:val="18"/>
        </w:rPr>
      </w:pPr>
      <w:r w:rsidRPr="004F63AD">
        <w:rPr>
          <w:rFonts w:ascii="Calibri" w:hAnsi="Calibri"/>
          <w:b/>
          <w:color w:val="auto"/>
          <w:sz w:val="18"/>
          <w:szCs w:val="18"/>
        </w:rPr>
        <w:br w:type="page"/>
      </w:r>
    </w:p>
    <w:p w14:paraId="4489D2F1" w14:textId="77777777" w:rsidR="007459A1" w:rsidRPr="004F63AD" w:rsidRDefault="007459A1" w:rsidP="007459A1">
      <w:pPr>
        <w:jc w:val="both"/>
        <w:rPr>
          <w:rFonts w:ascii="Calibri" w:hAnsi="Calibri"/>
          <w:b/>
          <w:color w:val="auto"/>
          <w:sz w:val="18"/>
          <w:szCs w:val="18"/>
        </w:rPr>
      </w:pPr>
      <w:r w:rsidRPr="004F63AD">
        <w:rPr>
          <w:rFonts w:ascii="Calibri" w:hAnsi="Calibri"/>
          <w:b/>
          <w:color w:val="auto"/>
          <w:sz w:val="18"/>
          <w:szCs w:val="18"/>
        </w:rPr>
        <w:lastRenderedPageBreak/>
        <w:t xml:space="preserve">Prílohy: </w:t>
      </w:r>
    </w:p>
    <w:p w14:paraId="766E455C" w14:textId="77777777" w:rsidR="005D143D" w:rsidRPr="004F63AD" w:rsidRDefault="007459A1"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1</w:t>
      </w:r>
      <w:r w:rsidRPr="004F63AD">
        <w:rPr>
          <w:rFonts w:ascii="Calibri" w:hAnsi="Calibri"/>
          <w:color w:val="auto"/>
          <w:sz w:val="18"/>
          <w:szCs w:val="18"/>
        </w:rPr>
        <w:t xml:space="preserve"> </w:t>
      </w:r>
      <w:r w:rsidR="005D143D" w:rsidRPr="004F63AD">
        <w:rPr>
          <w:rFonts w:ascii="Calibri" w:hAnsi="Calibri"/>
          <w:color w:val="auto"/>
          <w:sz w:val="18"/>
          <w:szCs w:val="18"/>
        </w:rPr>
        <w:t>-</w:t>
      </w:r>
      <w:r w:rsidR="00D4238D" w:rsidRPr="004F63AD">
        <w:rPr>
          <w:rFonts w:ascii="Calibri" w:hAnsi="Calibri"/>
          <w:color w:val="auto"/>
          <w:sz w:val="18"/>
          <w:szCs w:val="18"/>
        </w:rPr>
        <w:t xml:space="preserve"> </w:t>
      </w:r>
      <w:r w:rsidR="00ED7945" w:rsidRPr="004F63AD">
        <w:rPr>
          <w:rFonts w:ascii="Calibri" w:hAnsi="Calibri"/>
          <w:color w:val="auto"/>
          <w:sz w:val="18"/>
          <w:szCs w:val="18"/>
        </w:rPr>
        <w:t>Návrh na plnenie kritérií</w:t>
      </w:r>
      <w:r w:rsidR="005D143D" w:rsidRPr="004F63AD">
        <w:rPr>
          <w:rFonts w:ascii="Calibri" w:hAnsi="Calibri"/>
          <w:color w:val="auto"/>
          <w:sz w:val="18"/>
          <w:szCs w:val="18"/>
        </w:rPr>
        <w:t xml:space="preserve"> vrátane </w:t>
      </w:r>
      <w:r w:rsidR="008E0E43" w:rsidRPr="004F63AD">
        <w:rPr>
          <w:rFonts w:ascii="Calibri" w:hAnsi="Calibri"/>
          <w:color w:val="auto"/>
          <w:sz w:val="18"/>
          <w:szCs w:val="18"/>
        </w:rPr>
        <w:t xml:space="preserve">oceneného </w:t>
      </w:r>
      <w:r w:rsidR="005D143D" w:rsidRPr="004F63AD">
        <w:rPr>
          <w:rFonts w:ascii="Calibri" w:hAnsi="Calibri"/>
          <w:color w:val="auto"/>
          <w:sz w:val="18"/>
          <w:szCs w:val="18"/>
        </w:rPr>
        <w:t>výkazu výmer</w:t>
      </w:r>
      <w:r w:rsidR="008E0E43" w:rsidRPr="004F63AD">
        <w:rPr>
          <w:rFonts w:ascii="Calibri" w:hAnsi="Calibri"/>
          <w:color w:val="auto"/>
          <w:sz w:val="18"/>
          <w:szCs w:val="18"/>
        </w:rPr>
        <w:t xml:space="preserve"> (rozpočtu)</w:t>
      </w:r>
      <w:r w:rsidR="00E77B84" w:rsidRPr="004F63AD">
        <w:rPr>
          <w:rFonts w:ascii="Calibri" w:hAnsi="Calibri"/>
          <w:color w:val="auto"/>
          <w:sz w:val="18"/>
          <w:szCs w:val="18"/>
        </w:rPr>
        <w:t>,</w:t>
      </w:r>
    </w:p>
    <w:p w14:paraId="7F67C424" w14:textId="0F234823" w:rsidR="00733386" w:rsidRPr="004F63AD" w:rsidRDefault="00733386" w:rsidP="00942FDC">
      <w:pPr>
        <w:numPr>
          <w:ilvl w:val="0"/>
          <w:numId w:val="131"/>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w:t>
      </w:r>
      <w:r w:rsidR="00F7037D" w:rsidRPr="004F63AD">
        <w:rPr>
          <w:rFonts w:ascii="Calibri" w:hAnsi="Calibri"/>
          <w:color w:val="auto"/>
          <w:sz w:val="18"/>
          <w:szCs w:val="18"/>
        </w:rPr>
        <w:t>2</w:t>
      </w:r>
      <w:r w:rsidRPr="004F63AD">
        <w:rPr>
          <w:rFonts w:ascii="Calibri" w:hAnsi="Calibri"/>
          <w:color w:val="auto"/>
          <w:sz w:val="18"/>
          <w:szCs w:val="18"/>
        </w:rPr>
        <w:t xml:space="preserve"> </w:t>
      </w:r>
      <w:r w:rsidR="005D143D" w:rsidRPr="004F63AD">
        <w:rPr>
          <w:rFonts w:ascii="Calibri" w:hAnsi="Calibri"/>
          <w:color w:val="auto"/>
          <w:sz w:val="18"/>
          <w:szCs w:val="18"/>
        </w:rPr>
        <w:t xml:space="preserve">- Dokumentácia pre </w:t>
      </w:r>
      <w:r w:rsidR="007A7138" w:rsidRPr="004F63AD">
        <w:rPr>
          <w:rFonts w:ascii="Calibri" w:hAnsi="Calibri"/>
          <w:color w:val="auto"/>
          <w:sz w:val="18"/>
          <w:szCs w:val="18"/>
        </w:rPr>
        <w:t>stavebné povolenie</w:t>
      </w:r>
      <w:r w:rsidR="00A30E3A" w:rsidRPr="004F63AD">
        <w:rPr>
          <w:rFonts w:ascii="Calibri" w:hAnsi="Calibri"/>
          <w:color w:val="auto"/>
          <w:sz w:val="18"/>
          <w:szCs w:val="18"/>
        </w:rPr>
        <w:t xml:space="preserve"> a realizáciu stavby</w:t>
      </w:r>
      <w:r w:rsidR="00942FDC" w:rsidRPr="004F63AD">
        <w:rPr>
          <w:rFonts w:ascii="Calibri" w:hAnsi="Calibri"/>
          <w:color w:val="auto"/>
          <w:sz w:val="18"/>
          <w:szCs w:val="18"/>
        </w:rPr>
        <w:t xml:space="preserve"> vrátane  prípadných vysvetlení súťažnej dokumentácie podaných v rámci procesu verejného obstarávania</w:t>
      </w:r>
    </w:p>
    <w:p w14:paraId="4ADCA4AB" w14:textId="77777777" w:rsidR="005D143D" w:rsidRPr="004F63AD"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3 - </w:t>
      </w:r>
      <w:r w:rsidR="006878ED" w:rsidRPr="004F63AD">
        <w:rPr>
          <w:rFonts w:ascii="Calibri" w:hAnsi="Calibri"/>
          <w:color w:val="auto"/>
          <w:sz w:val="18"/>
          <w:szCs w:val="18"/>
        </w:rPr>
        <w:t>Zoznam subdodávateľov</w:t>
      </w:r>
      <w:r w:rsidR="006878ED" w:rsidRPr="004F63AD">
        <w:rPr>
          <w:rFonts w:ascii="Calibri" w:eastAsia="Times New Roman" w:hAnsi="Calibri" w:cs="Calibri"/>
          <w:bCs/>
          <w:color w:val="auto"/>
          <w:sz w:val="18"/>
          <w:szCs w:val="18"/>
          <w:bdr w:val="none" w:sz="0" w:space="0" w:color="auto"/>
        </w:rPr>
        <w:t xml:space="preserve"> </w:t>
      </w:r>
    </w:p>
    <w:p w14:paraId="0DA61D40" w14:textId="77777777" w:rsidR="00E77B84" w:rsidRPr="004F63AD" w:rsidRDefault="005D143D"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4 </w:t>
      </w:r>
      <w:r w:rsidR="00E77B84" w:rsidRPr="004F63AD">
        <w:rPr>
          <w:rFonts w:ascii="Calibri" w:hAnsi="Calibri"/>
          <w:color w:val="auto"/>
          <w:sz w:val="18"/>
          <w:szCs w:val="18"/>
        </w:rPr>
        <w:t>-</w:t>
      </w:r>
      <w:r w:rsidRPr="004F63AD">
        <w:rPr>
          <w:rFonts w:ascii="Calibri" w:hAnsi="Calibri"/>
          <w:color w:val="auto"/>
          <w:sz w:val="18"/>
          <w:szCs w:val="18"/>
        </w:rPr>
        <w:t xml:space="preserve"> </w:t>
      </w:r>
      <w:r w:rsidR="00E77B84" w:rsidRPr="004F63AD">
        <w:rPr>
          <w:rFonts w:ascii="Calibri" w:hAnsi="Calibri"/>
          <w:color w:val="auto"/>
          <w:sz w:val="18"/>
          <w:szCs w:val="18"/>
        </w:rPr>
        <w:t>Zoznam technologických zariadení a materiálov</w:t>
      </w:r>
    </w:p>
    <w:p w14:paraId="38BCCDA8" w14:textId="77777777" w:rsidR="00E77B84" w:rsidRPr="004F63AD" w:rsidRDefault="00E77B84" w:rsidP="00177AA0">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Príloha č. 5 -</w:t>
      </w:r>
      <w:r w:rsidR="006878ED" w:rsidRPr="004F63AD">
        <w:rPr>
          <w:rFonts w:ascii="Calibri" w:hAnsi="Calibri"/>
          <w:color w:val="auto"/>
          <w:sz w:val="18"/>
          <w:szCs w:val="18"/>
        </w:rPr>
        <w:t xml:space="preserve"> Kľúčoví špecialisti,</w:t>
      </w:r>
    </w:p>
    <w:p w14:paraId="3E2A82B8" w14:textId="77777777" w:rsidR="005D143D" w:rsidRPr="004F63AD" w:rsidRDefault="00E77B84" w:rsidP="005D143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color w:val="auto"/>
          <w:sz w:val="18"/>
          <w:szCs w:val="18"/>
        </w:rPr>
        <w:t xml:space="preserve">Príloha č. 6 - </w:t>
      </w:r>
      <w:r w:rsidR="006878ED" w:rsidRPr="004F63AD">
        <w:rPr>
          <w:rFonts w:ascii="Calibri" w:hAnsi="Calibri"/>
          <w:color w:val="auto"/>
          <w:sz w:val="18"/>
          <w:szCs w:val="18"/>
        </w:rPr>
        <w:t>M</w:t>
      </w:r>
      <w:r w:rsidR="006878ED" w:rsidRPr="004F63AD">
        <w:rPr>
          <w:rFonts w:ascii="Calibri" w:eastAsia="Times New Roman" w:hAnsi="Calibri" w:cs="Calibri"/>
          <w:bCs/>
          <w:color w:val="auto"/>
          <w:sz w:val="18"/>
          <w:szCs w:val="18"/>
          <w:bdr w:val="none" w:sz="0" w:space="0" w:color="auto"/>
        </w:rPr>
        <w:t>inimálny rozsah podkladov, ktoré je zhotoviteľ povinný odovzdať objednávateľovi pri odovzdaní a prevzatí diela</w:t>
      </w:r>
      <w:r w:rsidR="00254ABD" w:rsidRPr="004F63AD">
        <w:rPr>
          <w:rFonts w:ascii="Calibri" w:eastAsia="Times New Roman" w:hAnsi="Calibri" w:cs="Calibri"/>
          <w:bCs/>
          <w:color w:val="auto"/>
          <w:sz w:val="18"/>
          <w:szCs w:val="18"/>
          <w:bdr w:val="none" w:sz="0" w:space="0" w:color="auto"/>
        </w:rPr>
        <w:t>,</w:t>
      </w:r>
    </w:p>
    <w:p w14:paraId="7FE59AC4" w14:textId="77777777" w:rsidR="00254ABD" w:rsidRPr="004F63AD" w:rsidRDefault="00254ABD" w:rsidP="00254ABD">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hAnsi="Calibri"/>
          <w:color w:val="auto"/>
          <w:sz w:val="18"/>
          <w:szCs w:val="18"/>
        </w:rPr>
      </w:pPr>
      <w:r w:rsidRPr="004F63AD">
        <w:rPr>
          <w:rFonts w:ascii="Calibri" w:hAnsi="Calibri"/>
          <w:bCs/>
          <w:color w:val="auto"/>
          <w:sz w:val="18"/>
          <w:szCs w:val="18"/>
        </w:rPr>
        <w:t>Príloha č. 7 - Dohoda o vytvorení podmienok bezpečnosti a ochrany zdravia pri práci na spoločnom pracovisku.</w:t>
      </w:r>
    </w:p>
    <w:p w14:paraId="266F4DD0" w14:textId="77777777" w:rsidR="00EE3B31" w:rsidRPr="004F63AD" w:rsidRDefault="00EE3B31">
      <w:pPr>
        <w:rPr>
          <w:rStyle w:val="iadne"/>
          <w:rFonts w:ascii="Calibri" w:eastAsia="Calibri" w:hAnsi="Calibri" w:cs="Calibri"/>
          <w:b/>
          <w:bCs/>
          <w:color w:val="auto"/>
          <w:sz w:val="22"/>
          <w:szCs w:val="22"/>
        </w:rPr>
      </w:pPr>
      <w:r w:rsidRPr="004F63AD">
        <w:rPr>
          <w:rStyle w:val="iadne"/>
          <w:rFonts w:ascii="Calibri" w:eastAsia="Calibri" w:hAnsi="Calibri" w:cs="Calibri"/>
          <w:b/>
          <w:bCs/>
          <w:color w:val="auto"/>
          <w:sz w:val="22"/>
          <w:szCs w:val="22"/>
        </w:rPr>
        <w:br w:type="page"/>
      </w:r>
    </w:p>
    <w:p w14:paraId="1708DABD" w14:textId="77777777" w:rsidR="00F23ABC" w:rsidRPr="004F63AD" w:rsidRDefault="00F23ABC">
      <w:pPr>
        <w:rPr>
          <w:rStyle w:val="iadne"/>
          <w:rFonts w:ascii="Calibri" w:eastAsia="Calibri" w:hAnsi="Calibri" w:cs="Calibri"/>
          <w:b/>
          <w:bCs/>
          <w:color w:val="auto"/>
          <w:sz w:val="22"/>
          <w:szCs w:val="22"/>
        </w:rPr>
      </w:pPr>
    </w:p>
    <w:p w14:paraId="49BC44A6"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rPr>
          <w:rFonts w:ascii="Calibri" w:eastAsia="Times New Roman" w:hAnsi="Calibri" w:cs="Arial"/>
          <w:b/>
          <w:bCs/>
          <w:color w:val="auto"/>
          <w:sz w:val="22"/>
          <w:szCs w:val="22"/>
          <w:bdr w:val="none" w:sz="0" w:space="0" w:color="auto"/>
        </w:rPr>
      </w:pPr>
    </w:p>
    <w:p w14:paraId="56A272CA" w14:textId="77777777" w:rsidR="00F23ABC" w:rsidRPr="004F63AD" w:rsidRDefault="00F23ABC" w:rsidP="00F23ABC">
      <w:pPr>
        <w:keepNext/>
        <w:numPr>
          <w:ilvl w:val="0"/>
          <w:numId w:val="66"/>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hanging="567"/>
        <w:outlineLvl w:val="2"/>
        <w:rPr>
          <w:rFonts w:ascii="Calibri" w:eastAsia="Times New Roman" w:hAnsi="Calibri" w:cs="Arial"/>
          <w:b/>
          <w:bCs/>
          <w:color w:val="auto"/>
          <w:sz w:val="22"/>
          <w:szCs w:val="22"/>
          <w:bdr w:val="none" w:sz="0" w:space="0" w:color="auto"/>
        </w:rPr>
      </w:pPr>
      <w:r w:rsidRPr="004F63AD">
        <w:rPr>
          <w:rFonts w:ascii="Calibri" w:eastAsia="Times New Roman" w:hAnsi="Calibri" w:cs="Arial"/>
          <w:b/>
          <w:bCs/>
          <w:color w:val="auto"/>
          <w:sz w:val="22"/>
          <w:szCs w:val="22"/>
          <w:bdr w:val="none" w:sz="0" w:space="0" w:color="auto"/>
        </w:rPr>
        <w:t>Preambula</w:t>
      </w:r>
    </w:p>
    <w:p w14:paraId="311A8B19" w14:textId="77777777" w:rsidR="00F23ABC" w:rsidRPr="004F63AD" w:rsidRDefault="00F23ABC" w:rsidP="00F23ABC">
      <w:pPr>
        <w:keepNext/>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567"/>
        <w:outlineLvl w:val="2"/>
        <w:rPr>
          <w:rFonts w:ascii="Calibri" w:eastAsia="Times New Roman" w:hAnsi="Calibri" w:cs="Arial"/>
          <w:b/>
          <w:bCs/>
          <w:color w:val="auto"/>
          <w:sz w:val="22"/>
          <w:szCs w:val="22"/>
          <w:bdr w:val="none" w:sz="0" w:space="0" w:color="auto"/>
        </w:rPr>
      </w:pPr>
    </w:p>
    <w:p w14:paraId="6256FE25"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r w:rsidRPr="004F63AD">
        <w:rPr>
          <w:rFonts w:ascii="Calibri" w:eastAsia="Calibri" w:hAnsi="Calibri" w:cs="Times New Roman"/>
          <w:b/>
          <w:color w:val="auto"/>
          <w:sz w:val="22"/>
          <w:szCs w:val="22"/>
          <w:bdr w:val="none" w:sz="0" w:space="0" w:color="auto"/>
          <w:lang w:eastAsia="en-US"/>
        </w:rPr>
        <w:t xml:space="preserve">Ceny a sadzby uvedené vo výkaze výmer zahŕňajú cenu prác popísaných v jednotlivých položkách v nadväznosti na zmluvu o dielo, technickú špecifikáciu a projektovú dokumentáciu vrátane všetkých nákladov a výdavkov, ktoré môžu súvisieť s realizáciou zákazky. </w:t>
      </w:r>
    </w:p>
    <w:p w14:paraId="3E60B6E5"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b/>
          <w:color w:val="auto"/>
          <w:sz w:val="22"/>
          <w:szCs w:val="22"/>
          <w:bdr w:val="none" w:sz="0" w:space="0" w:color="auto"/>
          <w:lang w:eastAsia="en-US"/>
        </w:rPr>
      </w:pPr>
    </w:p>
    <w:p w14:paraId="1F5546C9"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Pokiaľ z popisu položiek vo výkaze výmer nevyplýva inak, jednotkové ceny obsahujú:</w:t>
      </w:r>
    </w:p>
    <w:p w14:paraId="237DE929"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podrobné vytýčenie diela zhotoviteľom,</w:t>
      </w:r>
    </w:p>
    <w:p w14:paraId="30669A38"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vytýčenie všetkých podzemných vedení ich správcami vrátane poplatkov,</w:t>
      </w:r>
    </w:p>
    <w:p w14:paraId="6B372564"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zaobstarania akýchkoľvek potrebných povolení pred zahájením prác vrátane poplatkov, vrátane nákladov na výkon dozoru správcami počas realizácie prác, prípadne ostatných poplatkov</w:t>
      </w:r>
    </w:p>
    <w:p w14:paraId="3DA25F5F"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všetky náklady na nákup/zaobstaranie materiálov bez ohľadu na to, či sú vo výkazoch samostatne uvedené alebo nie, príslušenstvo a pomocné stavebné materiály, </w:t>
      </w:r>
    </w:p>
    <w:p w14:paraId="193184AC"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vertikálny a horizontálny presun akýchkoľvek hmôt v akýchkoľvek množstvách (materiálu na zabudovanie, výrobkov, zeminy z výkopu, ornice, odstránených podkladov a povrchov spevnených a nespevnených komunikácií/chodníkov, pomocného a podružného materiálu, vyčerpanej vody z rýh a stavebných jám a pod.) na stavenisku a mimo staveniska vrátane poplatkov,</w:t>
      </w:r>
    </w:p>
    <w:p w14:paraId="1BBB8710"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nakládku/vykládku a odvoz vybúraného materiálu a sute na skládku do akejkoľvek vzdialenosti vrátane poplatkov za uloženie na skládke,</w:t>
      </w:r>
    </w:p>
    <w:p w14:paraId="495D8555" w14:textId="49ED3F37" w:rsidR="00F23ABC" w:rsidRPr="00B6646D"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nakládku/vykládku a odvoz prebytočnej zeminy na skládku do akejkoľvek vzdialenosti vrátane poplatkov za uloženie na skládke,</w:t>
      </w:r>
    </w:p>
    <w:p w14:paraId="23D0E326"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presun hmôt na medzidepónie v oboch smeroch, vrátane nakládky, vykládky a poplatkov, vrátane nákladov za zriadenie a udržiavanie medzidepónií,</w:t>
      </w:r>
    </w:p>
    <w:p w14:paraId="1FA6F768"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stratné,</w:t>
      </w:r>
    </w:p>
    <w:p w14:paraId="636E1903"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náklady na všetky pomocné práce ako napr. lešenie, zdvíhacie zariadenia, </w:t>
      </w:r>
      <w:r w:rsidRPr="004F63AD">
        <w:rPr>
          <w:rFonts w:ascii="Calibri" w:eastAsia="Calibri" w:hAnsi="Calibri" w:cs="Times New Roman"/>
          <w:color w:val="auto"/>
          <w:sz w:val="22"/>
          <w:szCs w:val="22"/>
          <w:bdr w:val="none" w:sz="0" w:space="0" w:color="auto"/>
          <w:lang w:val="cs-CZ" w:eastAsia="en-US"/>
        </w:rPr>
        <w:t xml:space="preserve">podopieracie konštrukcie, hradenie, </w:t>
      </w:r>
      <w:r w:rsidRPr="004F63AD">
        <w:rPr>
          <w:rFonts w:ascii="Calibri" w:eastAsia="Calibri" w:hAnsi="Calibri" w:cs="Times New Roman"/>
          <w:color w:val="auto"/>
          <w:sz w:val="22"/>
          <w:szCs w:val="22"/>
          <w:bdr w:val="none" w:sz="0" w:space="0" w:color="auto"/>
          <w:lang w:eastAsia="en-US"/>
        </w:rPr>
        <w:t>paženie stavebných jám a rýh aj v prípade potreby použitie larsenových stien vrátane odstránenia týchto pomocných prác a výkonov,</w:t>
      </w:r>
    </w:p>
    <w:p w14:paraId="69C93268" w14:textId="63F2D336" w:rsidR="00F23ABC" w:rsidRPr="00B6646D" w:rsidRDefault="00F23ABC"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všetky náklady na kompletnú montáž strojov, zariadení, potrubí, armatúr vrátane spojovacích prvkov, príslušenstva a pomocných materiálov, vrátane presunu hmôt a všetkých súvisiacich činnosti, vrátane provizórnych zdvíhacích zariadení a pomocných konštrukcií </w:t>
      </w:r>
    </w:p>
    <w:p w14:paraId="669FA90E"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provizórne zariadenie staveniska nutné k demontáži a montáži zariadení a stavebných konštrukcií</w:t>
      </w:r>
    </w:p>
    <w:p w14:paraId="16255FCC"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provizórne potrubné a káblové prepojenia, prestupy, obtoky a nevyhnutné prečerpávanie pre postupné uvádzanie nových objektov do prevádzky</w:t>
      </w:r>
    </w:p>
    <w:p w14:paraId="32D8C331"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vybavenia, zaistenie, osvetlenie a vykurovanie pracovísk, strojov, pomocného náradia, mechanizácie, lešení, skladovacích plôch a priestorov a pracovných prístreškov zhotoviteľa,</w:t>
      </w:r>
    </w:p>
    <w:p w14:paraId="40C4FD7A"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náklady na čiastočné uzavretie a za užívanie verejných komunikácií, ak sú nutné pre zhotovenie diela vrátane poplatkov, </w:t>
      </w:r>
    </w:p>
    <w:p w14:paraId="603D0085"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ochranu susediacich pozemkov proti znečisteniu alebo poškodeniu a ich odstránenie,</w:t>
      </w:r>
    </w:p>
    <w:p w14:paraId="1F49C7EF"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čistenie komunikácií v zmysle platných predpisov vrátane likvidácie vzniknutých odpadov,</w:t>
      </w:r>
    </w:p>
    <w:p w14:paraId="6C87D897"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zriadenie a odstránenie debnenia všetkého druhu pri betonárskych prácach vrátane dodávky debniaceho materiálu,</w:t>
      </w:r>
    </w:p>
    <w:p w14:paraId="328CFE9C"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lastRenderedPageBreak/>
        <w:t>náklady na zhotovenie dočasných obchádzok, dočasné rozšírenie vozoviek, premostenie výkopov a pod.,</w:t>
      </w:r>
    </w:p>
    <w:p w14:paraId="661073EC"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čerpanie podzemných vôd z rýh a stavebných jám vrátane zaistenia povolenia a poplatkov za vypúšťanie a prípadné čistenie v zmysle platnej legislatívy a vr. nákladov na zaistenie náhradných zdrojov napájania a ich prevádzky,</w:t>
      </w:r>
    </w:p>
    <w:p w14:paraId="203C08FE"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ochranné opatrenia pre vykonané práce až do doby ich prevzatia Objednávateľom,</w:t>
      </w:r>
    </w:p>
    <w:p w14:paraId="3A31AD19"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výkony kompletizácie stavebnej a technologickej časti stavby,</w:t>
      </w:r>
    </w:p>
    <w:p w14:paraId="1ECA7419"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náklady na vykonanie všetkých skúšok, </w:t>
      </w:r>
      <w:r w:rsidRPr="004F63AD">
        <w:rPr>
          <w:rFonts w:ascii="Calibri" w:eastAsia="Calibri" w:hAnsi="Calibri" w:cs="Times New Roman"/>
          <w:color w:val="auto"/>
          <w:sz w:val="22"/>
          <w:szCs w:val="22"/>
          <w:bdr w:val="none" w:sz="0" w:space="0" w:color="auto"/>
          <w:lang w:val="cs-CZ" w:eastAsia="en-US"/>
        </w:rPr>
        <w:t>monitoringov,</w:t>
      </w:r>
      <w:r w:rsidRPr="004F63AD">
        <w:rPr>
          <w:rFonts w:ascii="Calibri" w:eastAsia="Calibri" w:hAnsi="Calibri" w:cs="Times New Roman"/>
          <w:color w:val="auto"/>
          <w:sz w:val="22"/>
          <w:szCs w:val="22"/>
          <w:bdr w:val="none" w:sz="0" w:space="0" w:color="auto"/>
          <w:lang w:eastAsia="en-US"/>
        </w:rPr>
        <w:t xml:space="preserve"> kontrol, atestov a revízií vrátane médií,</w:t>
      </w:r>
    </w:p>
    <w:p w14:paraId="57D498A8"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všeobecné riziká ako napr. sťažené vykopávky, lepivosť, sťažené dopravné podmienky, územné vplyvy, prevádzkové vplyvy, nevyhnutné doplňujúce prieskumy (pokiaľ budú vykonávané) a pod., pokiaľ nebudú poskytovateľom uznané ako nepredvídateľné okolnosti,</w:t>
      </w:r>
    </w:p>
    <w:p w14:paraId="11F13A01"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všetky mzdové a vedľajšie mzdové náklady, dane, náklady na vlastný dozor, odmeny, odlučné, cestovné a vedľajšie položky a výdaje,</w:t>
      </w:r>
    </w:p>
    <w:p w14:paraId="6E4AEB16"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zabezpečenie súladu s požiadavkami na ochranu zdravia a bezpečnosti pri práci (pažiace boxy, fošne, laty, rebríky, zabezpečenie výkopov, ochranné rukavice, prilby, obuv, a pod.)</w:t>
      </w:r>
    </w:p>
    <w:p w14:paraId="4B29AA12"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zabezpečenie súladu s požiadavkami ochrany životného prostredia a likvidácie odpadov vrátane poplatkov,</w:t>
      </w:r>
    </w:p>
    <w:p w14:paraId="186E50C7"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súvisiace so zabezpečením požiadaviek požiarnej ochrany, náklady na nákup, rozmiestnenie a označenie hasiacich prístrojov,</w:t>
      </w:r>
    </w:p>
    <w:p w14:paraId="5B1DACC5"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náklady na zabezpečenie požiadaviek cestných a dopravných orgánov (nákup/lízing, osadenie a údržba dočasných dopravných značiek, zábradlí, osvetlení výkopov, obnova trvalého dopravného značenia a pod.) vr. vyhotovenia a schválenia projektu organizácie dopravy vrátane poplatkov,</w:t>
      </w:r>
    </w:p>
    <w:p w14:paraId="1C79F08A"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všetky základné aj vedľajšie rozpočtové náklady, ktoré sú potrebné pre dokonalé a komplexné vykonanie zákazky,</w:t>
      </w:r>
    </w:p>
    <w:p w14:paraId="0D0D91FD"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všetky režijné výkony, ktoré sú potrebné pre dokonalé a komplexné vykonanie zákazky.</w:t>
      </w:r>
    </w:p>
    <w:p w14:paraId="5CA63EB2"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všetky dočasné práce neuvedené vo výkazoch výmer,</w:t>
      </w:r>
    </w:p>
    <w:p w14:paraId="70C01DCF"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vypracovanie Havarijného plánu opatrení pri úniku látok škodiacich vodám, Projektu BOZP, vrátane nákladov na ich prerokovanie a odsúhlasenie,</w:t>
      </w:r>
    </w:p>
    <w:p w14:paraId="154484AA"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vypracovanie Kontrolného a skúšobného plánu (KSP), plánu individuálnych a komplexných skúšok vrátane zaškolenia obsluhy,</w:t>
      </w:r>
    </w:p>
    <w:p w14:paraId="00A227FB" w14:textId="655192A3"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náklady na overenie konštrukčnej dokumentácie vyhradených technických zariadení </w:t>
      </w:r>
      <w:r w:rsidR="0092036A">
        <w:rPr>
          <w:rFonts w:ascii="Calibri" w:hAnsi="Calibri" w:cs="Calibri"/>
          <w:bCs/>
          <w:color w:val="auto"/>
          <w:sz w:val="22"/>
          <w:szCs w:val="22"/>
          <w:lang w:eastAsia="en-US"/>
        </w:rPr>
        <w:t>u Inšpekčného orgánu -</w:t>
      </w:r>
      <w:r w:rsidR="00A1021F" w:rsidRPr="004F63AD">
        <w:rPr>
          <w:rFonts w:ascii="Calibri" w:hAnsi="Calibri" w:cs="Calibri"/>
          <w:bCs/>
          <w:color w:val="auto"/>
          <w:sz w:val="22"/>
          <w:szCs w:val="22"/>
          <w:lang w:eastAsia="en-US"/>
        </w:rPr>
        <w:t xml:space="preserve"> Oprávnenej právnickej osoby</w:t>
      </w:r>
      <w:r w:rsidRPr="004F63AD">
        <w:rPr>
          <w:rFonts w:ascii="Calibri" w:eastAsia="Calibri" w:hAnsi="Calibri" w:cs="Times New Roman"/>
          <w:color w:val="auto"/>
          <w:sz w:val="22"/>
          <w:szCs w:val="22"/>
          <w:bdr w:val="none" w:sz="0" w:space="0" w:color="auto"/>
          <w:lang w:eastAsia="en-US"/>
        </w:rPr>
        <w:t>,</w:t>
      </w:r>
    </w:p>
    <w:p w14:paraId="67E480D4" w14:textId="3CB9A1AD"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náklady na poskytnutie súčinnosti </w:t>
      </w:r>
      <w:r w:rsidR="0092036A">
        <w:rPr>
          <w:rFonts w:ascii="Calibri" w:eastAsia="Calibri" w:hAnsi="Calibri" w:cs="Times New Roman"/>
          <w:color w:val="auto"/>
          <w:sz w:val="22"/>
          <w:szCs w:val="22"/>
          <w:bdr w:val="none" w:sz="0" w:space="0" w:color="auto"/>
          <w:lang w:eastAsia="en-US"/>
        </w:rPr>
        <w:t xml:space="preserve">pri riešení </w:t>
      </w:r>
      <w:r w:rsidRPr="004F63AD">
        <w:rPr>
          <w:rFonts w:ascii="Calibri" w:eastAsia="Calibri" w:hAnsi="Calibri" w:cs="Times New Roman"/>
          <w:color w:val="auto"/>
          <w:sz w:val="22"/>
          <w:szCs w:val="22"/>
          <w:bdr w:val="none" w:sz="0" w:space="0" w:color="auto"/>
          <w:lang w:eastAsia="en-US"/>
        </w:rPr>
        <w:t>pripojovacieho procesu zdroja elektriny do distribučnej sústavy elektriny VSD, a.s.</w:t>
      </w:r>
    </w:p>
    <w:p w14:paraId="1BD4181C" w14:textId="7CF0F484" w:rsidR="00F23ABC" w:rsidRPr="004F63AD" w:rsidRDefault="00F23ABC" w:rsidP="002F4A93">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Konštrukčné výkresy, resp. dielenská dokumentácia</w:t>
      </w:r>
      <w:r w:rsidR="00DF6898">
        <w:rPr>
          <w:rFonts w:ascii="Calibri" w:eastAsia="Calibri" w:hAnsi="Calibri" w:cs="Times New Roman"/>
          <w:color w:val="auto"/>
          <w:sz w:val="22"/>
          <w:szCs w:val="22"/>
          <w:bdr w:val="none" w:sz="0" w:space="0" w:color="auto"/>
          <w:lang w:eastAsia="en-US"/>
        </w:rPr>
        <w:t>, ak je to relevantné</w:t>
      </w:r>
    </w:p>
    <w:p w14:paraId="32AD9867" w14:textId="6296D05C" w:rsidR="00B26C52" w:rsidRPr="004F63AD" w:rsidRDefault="00150059"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Skúšobná prevádzka</w:t>
      </w:r>
    </w:p>
    <w:p w14:paraId="48BC8407" w14:textId="77777777" w:rsidR="00B26C52" w:rsidRPr="004F63AD" w:rsidRDefault="00B26C52"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Poisteni</w:t>
      </w:r>
      <w:r w:rsidR="00ED7945" w:rsidRPr="004F63AD">
        <w:rPr>
          <w:rFonts w:ascii="Calibri" w:eastAsia="Calibri" w:hAnsi="Calibri" w:cs="Times New Roman"/>
          <w:color w:val="auto"/>
          <w:sz w:val="22"/>
          <w:szCs w:val="22"/>
          <w:bdr w:val="none" w:sz="0" w:space="0" w:color="auto"/>
          <w:lang w:eastAsia="en-US"/>
        </w:rPr>
        <w:t>a</w:t>
      </w:r>
      <w:r w:rsidRPr="004F63AD">
        <w:rPr>
          <w:rFonts w:ascii="Calibri" w:eastAsia="Calibri" w:hAnsi="Calibri" w:cs="Times New Roman"/>
          <w:color w:val="auto"/>
          <w:sz w:val="22"/>
          <w:szCs w:val="22"/>
          <w:bdr w:val="none" w:sz="0" w:space="0" w:color="auto"/>
          <w:lang w:eastAsia="en-US"/>
        </w:rPr>
        <w:t xml:space="preserve"> </w:t>
      </w:r>
    </w:p>
    <w:p w14:paraId="0321EDDE" w14:textId="55F2A1BE" w:rsidR="00CA289F" w:rsidRPr="004F63AD" w:rsidRDefault="00CA289F" w:rsidP="00B6646D">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Plán ochrany životného prostredia</w:t>
      </w:r>
      <w:r w:rsidR="00E1564C" w:rsidRPr="004F63AD">
        <w:rPr>
          <w:rFonts w:ascii="Calibri" w:eastAsia="Calibri" w:hAnsi="Calibri" w:cs="Times New Roman"/>
          <w:color w:val="auto"/>
          <w:sz w:val="22"/>
          <w:szCs w:val="22"/>
          <w:bdr w:val="none" w:sz="0" w:space="0" w:color="auto"/>
          <w:lang w:eastAsia="en-US"/>
        </w:rPr>
        <w:t xml:space="preserve"> a </w:t>
      </w:r>
      <w:r w:rsidR="00C53797">
        <w:rPr>
          <w:rFonts w:ascii="Calibri" w:eastAsia="Calibri" w:hAnsi="Calibri" w:cs="Times New Roman"/>
          <w:color w:val="auto"/>
          <w:sz w:val="22"/>
          <w:szCs w:val="22"/>
          <w:bdr w:val="none" w:sz="0" w:space="0" w:color="auto"/>
          <w:lang w:eastAsia="en-US"/>
        </w:rPr>
        <w:t>p</w:t>
      </w:r>
      <w:r w:rsidR="00C53797" w:rsidRPr="00C53797">
        <w:rPr>
          <w:rFonts w:ascii="Calibri" w:eastAsia="Calibri" w:hAnsi="Calibri" w:cs="Times New Roman"/>
          <w:color w:val="auto"/>
          <w:sz w:val="22"/>
          <w:szCs w:val="22"/>
          <w:bdr w:val="none" w:sz="0" w:space="0" w:color="auto"/>
          <w:lang w:eastAsia="en-US"/>
        </w:rPr>
        <w:t>ovodňový plán zabezpečovacích prác (v zmysle Zákona č.7/2010 Z.z. o ochrane pred povodňami)</w:t>
      </w:r>
    </w:p>
    <w:p w14:paraId="47AF11A6" w14:textId="77777777" w:rsidR="00F23ABC" w:rsidRPr="004F63AD" w:rsidRDefault="00F23ABC" w:rsidP="00F23ABC">
      <w:pPr>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vypracovanie všetkých častí Dokumentácie Zhotoviteľa v súlade s požiadavkami uvedenými v Zmluve (okrem tých častí, ktoré sú samostatne ocenené vo Formulári platieb), vrátane nákladov na ich prerokovanie a odsúhlasenie</w:t>
      </w:r>
    </w:p>
    <w:p w14:paraId="48BA9B3C" w14:textId="1E1984ED" w:rsidR="00F23ABC" w:rsidRPr="004F63AD" w:rsidRDefault="00F23ABC" w:rsidP="00F23ABC">
      <w:pPr>
        <w:pStyle w:val="Odsekzoznamu"/>
        <w:numPr>
          <w:ilvl w:val="0"/>
          <w:numId w:val="6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s>
        <w:spacing w:line="276" w:lineRule="auto"/>
        <w:ind w:left="284" w:hanging="284"/>
        <w:jc w:val="both"/>
        <w:rPr>
          <w:rFonts w:ascii="Calibri" w:hAnsi="Calibri"/>
          <w:color w:val="auto"/>
          <w:sz w:val="22"/>
          <w:szCs w:val="22"/>
        </w:rPr>
      </w:pPr>
      <w:r w:rsidRPr="004F63AD">
        <w:rPr>
          <w:rFonts w:ascii="Calibri" w:hAnsi="Calibri"/>
          <w:color w:val="auto"/>
          <w:sz w:val="22"/>
          <w:szCs w:val="22"/>
        </w:rPr>
        <w:t>dočasné prevedenie, čerpanie alebo obtokovanie vody objekto</w:t>
      </w:r>
      <w:r w:rsidR="00C53797">
        <w:rPr>
          <w:rFonts w:ascii="Calibri" w:hAnsi="Calibri"/>
          <w:color w:val="auto"/>
          <w:sz w:val="22"/>
          <w:szCs w:val="22"/>
        </w:rPr>
        <w:t>v</w:t>
      </w:r>
      <w:r w:rsidRPr="004F63AD">
        <w:rPr>
          <w:rFonts w:ascii="Calibri" w:hAnsi="Calibri"/>
          <w:color w:val="auto"/>
          <w:sz w:val="22"/>
          <w:szCs w:val="22"/>
        </w:rPr>
        <w:t xml:space="preserve"> stavby vrátane zhotovenia, prevádzkovania a odstránenia dočasných hrádzok, čerpacej techniky a prepojení z akéhokoľvek </w:t>
      </w:r>
      <w:r w:rsidRPr="004F63AD">
        <w:rPr>
          <w:rFonts w:ascii="Calibri" w:hAnsi="Calibri"/>
          <w:color w:val="auto"/>
          <w:sz w:val="22"/>
          <w:szCs w:val="22"/>
        </w:rPr>
        <w:lastRenderedPageBreak/>
        <w:t>materiálu a potrubí potrebných na dočasné prevedenie vody ako aj vrátane nákladov na čerpanie týchto vôd,</w:t>
      </w:r>
    </w:p>
    <w:p w14:paraId="36FC09D7"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360"/>
        <w:jc w:val="both"/>
        <w:rPr>
          <w:rFonts w:ascii="Calibri" w:eastAsia="Calibri" w:hAnsi="Calibri" w:cs="Times New Roman"/>
          <w:color w:val="auto"/>
          <w:sz w:val="22"/>
          <w:szCs w:val="22"/>
          <w:bdr w:val="none" w:sz="0" w:space="0" w:color="auto"/>
          <w:lang w:eastAsia="en-US"/>
        </w:rPr>
      </w:pPr>
    </w:p>
    <w:p w14:paraId="7E125238"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Má sa za to, že zisk a režijné náklady a podobné poplatky sú rozložené rovnomerne vo všetkých jednotkových cenách a sadzbách.</w:t>
      </w:r>
    </w:p>
    <w:p w14:paraId="1FE93BBC"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51A56BD8" w14:textId="77777777" w:rsidR="00F23ABC" w:rsidRPr="004F63AD" w:rsidRDefault="00F23ABC" w:rsidP="00F23ABC">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851"/>
        </w:tabs>
        <w:jc w:val="both"/>
        <w:outlineLvl w:val="2"/>
        <w:rPr>
          <w:rFonts w:ascii="Calibri" w:eastAsia="Times New Roman" w:hAnsi="Calibri" w:cs="Times New Roman"/>
          <w:b/>
          <w:bCs/>
          <w:color w:val="auto"/>
          <w:sz w:val="22"/>
          <w:szCs w:val="22"/>
          <w:bdr w:val="none" w:sz="0" w:space="0" w:color="auto"/>
          <w:lang w:eastAsia="cs-CZ"/>
        </w:rPr>
      </w:pPr>
      <w:r w:rsidRPr="004F63AD">
        <w:rPr>
          <w:rFonts w:ascii="Calibri" w:eastAsia="Times New Roman" w:hAnsi="Calibri" w:cs="Times New Roman"/>
          <w:b/>
          <w:bCs/>
          <w:color w:val="auto"/>
          <w:sz w:val="22"/>
          <w:szCs w:val="22"/>
          <w:bdr w:val="none" w:sz="0" w:space="0" w:color="auto"/>
          <w:lang w:eastAsia="cs-CZ"/>
        </w:rPr>
        <w:t>Meranie vykonaných prác</w:t>
      </w:r>
    </w:p>
    <w:p w14:paraId="5227216C"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Skutočne vykonané práce sa budú merať a vyplácať „netto" (tzn. na základe skutočne vykonaných prác odsúhlasených stavebným dozorom objednávateľa). Objednávateľ tzv. „stratné" (napr. v dôsledku skracovania rúr, nakyprenia prebytočnej zeminy a pod.) nebude uznávať; uchádzači majú stratné započítať do jednotkových cien v zmysle čl. 6.4. zmluvy. </w:t>
      </w:r>
    </w:p>
    <w:p w14:paraId="423A11EA"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48CE0424"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Pre naviac práce alebo zmeny platia príslušné ustanovenia čl. VI. zmluvy.</w:t>
      </w:r>
    </w:p>
    <w:p w14:paraId="2281B385"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p>
    <w:p w14:paraId="64D0B202" w14:textId="77777777" w:rsidR="00F23ABC"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 xml:space="preserve">Platby za Všeobecné položky budú podliehať nasledovným pravidlám: </w:t>
      </w:r>
    </w:p>
    <w:p w14:paraId="3549D583" w14:textId="77777777" w:rsidR="00226F25" w:rsidRPr="004F63AD"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w:t>
      </w:r>
      <w:r w:rsidRPr="004F63AD">
        <w:rPr>
          <w:rFonts w:ascii="Calibri" w:eastAsia="Calibri" w:hAnsi="Calibri" w:cs="Times New Roman"/>
          <w:color w:val="auto"/>
          <w:sz w:val="22"/>
          <w:szCs w:val="22"/>
          <w:bdr w:val="none" w:sz="0" w:space="0" w:color="auto"/>
          <w:lang w:eastAsia="en-US"/>
        </w:rPr>
        <w:tab/>
      </w:r>
      <w:r w:rsidR="00226F25" w:rsidRPr="004F63AD">
        <w:rPr>
          <w:rFonts w:ascii="Calibri" w:eastAsia="Calibri" w:hAnsi="Calibri" w:cs="Times New Roman"/>
          <w:color w:val="auto"/>
          <w:sz w:val="22"/>
          <w:szCs w:val="22"/>
          <w:bdr w:val="none" w:sz="0" w:space="0" w:color="auto"/>
          <w:lang w:eastAsia="en-US"/>
        </w:rPr>
        <w:t xml:space="preserve">zariadenie staveniska - </w:t>
      </w:r>
      <w:r w:rsidR="00B800AA" w:rsidRPr="004F63AD">
        <w:rPr>
          <w:rFonts w:ascii="Calibri" w:eastAsia="Calibri" w:hAnsi="Calibri" w:cs="Times New Roman"/>
          <w:color w:val="auto"/>
          <w:sz w:val="22"/>
          <w:szCs w:val="22"/>
          <w:bdr w:val="none" w:sz="0" w:space="0" w:color="auto"/>
          <w:lang w:eastAsia="en-US"/>
        </w:rPr>
        <w:t>3</w:t>
      </w:r>
      <w:r w:rsidR="00226F25" w:rsidRPr="004F63AD">
        <w:rPr>
          <w:rFonts w:ascii="Calibri" w:eastAsia="Calibri" w:hAnsi="Calibri" w:cs="Times New Roman"/>
          <w:color w:val="auto"/>
          <w:sz w:val="22"/>
          <w:szCs w:val="22"/>
          <w:bdr w:val="none" w:sz="0" w:space="0" w:color="auto"/>
          <w:lang w:eastAsia="en-US"/>
        </w:rPr>
        <w:t>0% po zriadení</w:t>
      </w:r>
      <w:r w:rsidR="00B800AA" w:rsidRPr="004F63AD">
        <w:rPr>
          <w:rFonts w:ascii="Calibri" w:eastAsia="Calibri" w:hAnsi="Calibri" w:cs="Times New Roman"/>
          <w:color w:val="auto"/>
          <w:sz w:val="22"/>
          <w:szCs w:val="22"/>
          <w:bdr w:val="none" w:sz="0" w:space="0" w:color="auto"/>
          <w:lang w:eastAsia="en-US"/>
        </w:rPr>
        <w:t xml:space="preserve">, zbytok v mesačných splátkach </w:t>
      </w:r>
    </w:p>
    <w:p w14:paraId="6C90D3CF" w14:textId="1992D537" w:rsidR="00226F25" w:rsidRPr="004F63AD"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Prevádzkové poriadky (PP): platba po odovzdaní a odsúhlasení PP Stavebným dozorom</w:t>
      </w:r>
      <w:ins w:id="1" w:author="Juraj Sádecký" w:date="2021-11-18T14:27:00Z">
        <w:r w:rsidR="00070041">
          <w:rPr>
            <w:rFonts w:ascii="Calibri" w:eastAsia="Calibri" w:hAnsi="Calibri" w:cs="Times New Roman"/>
            <w:color w:val="auto"/>
            <w:sz w:val="22"/>
            <w:szCs w:val="22"/>
            <w:bdr w:val="none" w:sz="0" w:space="0" w:color="auto"/>
            <w:lang w:eastAsia="en-US"/>
          </w:rPr>
          <w:t xml:space="preserve"> a objednávateľom</w:t>
        </w:r>
      </w:ins>
      <w:r w:rsidRPr="004F63AD">
        <w:rPr>
          <w:rFonts w:ascii="Calibri" w:eastAsia="Calibri" w:hAnsi="Calibri" w:cs="Times New Roman"/>
          <w:color w:val="auto"/>
          <w:sz w:val="22"/>
          <w:szCs w:val="22"/>
          <w:bdr w:val="none" w:sz="0" w:space="0" w:color="auto"/>
          <w:lang w:eastAsia="en-US"/>
        </w:rPr>
        <w:t>.</w:t>
      </w:r>
    </w:p>
    <w:p w14:paraId="0B1AA882" w14:textId="77777777" w:rsidR="00F23ABC" w:rsidRPr="004F63AD" w:rsidRDefault="00F23ABC"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Dokumentácia skutočného vyhotovenia (DSV): platba po odovzdaní a odsúhlasení dokumentácie DSV Stavebným dozorom.</w:t>
      </w:r>
    </w:p>
    <w:p w14:paraId="18BF43E4" w14:textId="77777777" w:rsidR="00226F25" w:rsidRPr="004F63AD"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Geodetické práce - platba po odovzdaní a odsúhlasení dokumentácie DSV Stavebným dozorom</w:t>
      </w:r>
    </w:p>
    <w:p w14:paraId="7C9C524C" w14:textId="04E0A896" w:rsidR="00226F25" w:rsidRPr="004F63AD" w:rsidRDefault="00B740C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K</w:t>
      </w:r>
      <w:r w:rsidR="00226F25" w:rsidRPr="004F63AD">
        <w:rPr>
          <w:rFonts w:ascii="Calibri" w:eastAsia="Calibri" w:hAnsi="Calibri" w:cs="Times New Roman"/>
          <w:color w:val="auto"/>
          <w:sz w:val="22"/>
          <w:szCs w:val="22"/>
          <w:bdr w:val="none" w:sz="0" w:space="0" w:color="auto"/>
          <w:lang w:eastAsia="en-US"/>
        </w:rPr>
        <w:t xml:space="preserve">omplexné skúšky </w:t>
      </w:r>
      <w:r w:rsidR="00DF6898">
        <w:rPr>
          <w:rFonts w:ascii="Calibri" w:eastAsia="Calibri" w:hAnsi="Calibri" w:cs="Times New Roman"/>
          <w:color w:val="auto"/>
          <w:sz w:val="22"/>
          <w:szCs w:val="22"/>
          <w:bdr w:val="none" w:sz="0" w:space="0" w:color="auto"/>
          <w:lang w:eastAsia="en-US"/>
        </w:rPr>
        <w:t xml:space="preserve">a individuálne skúšky patriace do príslušnej etapy </w:t>
      </w:r>
      <w:r w:rsidR="00226F25" w:rsidRPr="004F63AD">
        <w:rPr>
          <w:rFonts w:ascii="Calibri" w:eastAsia="Calibri" w:hAnsi="Calibri" w:cs="Times New Roman"/>
          <w:color w:val="auto"/>
          <w:sz w:val="22"/>
          <w:szCs w:val="22"/>
          <w:bdr w:val="none" w:sz="0" w:space="0" w:color="auto"/>
          <w:lang w:eastAsia="en-US"/>
        </w:rPr>
        <w:t>-  po vykonaní všetkých skúšok a odovzdaní prislúchajúceho protokolu stavebnému dozoru</w:t>
      </w:r>
    </w:p>
    <w:p w14:paraId="140E30F6" w14:textId="77777777" w:rsidR="00226F25" w:rsidRPr="004F63AD" w:rsidRDefault="00226F25" w:rsidP="00226F25">
      <w:pPr>
        <w:pStyle w:val="Odsekzoznamu"/>
        <w:numPr>
          <w:ilvl w:val="0"/>
          <w:numId w:val="129"/>
        </w:numPr>
        <w:pBdr>
          <w:top w:val="none" w:sz="0" w:space="0" w:color="auto"/>
          <w:left w:val="none" w:sz="0" w:space="0" w:color="auto"/>
          <w:bottom w:val="none" w:sz="0" w:space="0" w:color="auto"/>
          <w:right w:val="none" w:sz="0" w:space="0" w:color="auto"/>
          <w:between w:val="none" w:sz="0" w:space="0" w:color="auto"/>
          <w:bar w:val="none" w:sz="0" w:color="auto"/>
        </w:pBdr>
        <w:ind w:left="284" w:hanging="284"/>
        <w:jc w:val="both"/>
        <w:rPr>
          <w:rFonts w:ascii="Calibri" w:eastAsia="Calibri" w:hAnsi="Calibri" w:cs="Times New Roman"/>
          <w:color w:val="auto"/>
          <w:sz w:val="22"/>
          <w:szCs w:val="22"/>
          <w:bdr w:val="none" w:sz="0" w:space="0" w:color="auto"/>
          <w:lang w:eastAsia="en-US"/>
        </w:rPr>
      </w:pPr>
      <w:r w:rsidRPr="004F63AD">
        <w:rPr>
          <w:rFonts w:ascii="Calibri" w:eastAsia="Calibri" w:hAnsi="Calibri" w:cs="Times New Roman"/>
          <w:color w:val="auto"/>
          <w:sz w:val="22"/>
          <w:szCs w:val="22"/>
          <w:bdr w:val="none" w:sz="0" w:space="0" w:color="auto"/>
          <w:lang w:eastAsia="en-US"/>
        </w:rPr>
        <w:t>Informačná a pamätná tabula - pamätná tabuľa - po osadení, informačná - po osadení</w:t>
      </w:r>
    </w:p>
    <w:p w14:paraId="7F7910E0"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w:eastAsia="Calibri" w:hAnsi="Calibri" w:cs="Times New Roman"/>
          <w:b/>
          <w:color w:val="auto"/>
          <w:sz w:val="22"/>
          <w:szCs w:val="22"/>
          <w:bdr w:val="none" w:sz="0" w:space="0" w:color="auto"/>
          <w:lang w:eastAsia="en-US"/>
        </w:rPr>
      </w:pPr>
    </w:p>
    <w:p w14:paraId="62895477" w14:textId="77777777" w:rsidR="00F23ABC" w:rsidRPr="00032AD9" w:rsidRDefault="00F23ABC" w:rsidP="00F23ABC">
      <w:pPr>
        <w:pBdr>
          <w:top w:val="none" w:sz="0" w:space="0" w:color="auto"/>
          <w:left w:val="none" w:sz="0" w:space="0" w:color="auto"/>
          <w:bottom w:val="none" w:sz="0" w:space="0" w:color="auto"/>
          <w:right w:val="none" w:sz="0" w:space="0" w:color="auto"/>
          <w:between w:val="none" w:sz="0" w:space="0" w:color="auto"/>
          <w:bar w:val="none" w:sz="0" w:color="auto"/>
        </w:pBdr>
        <w:rPr>
          <w:rFonts w:ascii="Calibri" w:eastAsia="Calibri" w:hAnsi="Calibri" w:cs="Times New Roman"/>
          <w:color w:val="auto"/>
          <w:sz w:val="22"/>
          <w:szCs w:val="22"/>
          <w:bdr w:val="none" w:sz="0" w:space="0" w:color="auto"/>
          <w:lang w:eastAsia="en-US"/>
        </w:rPr>
      </w:pPr>
    </w:p>
    <w:p w14:paraId="497A3312" w14:textId="77777777" w:rsidR="00F23ABC" w:rsidRPr="00032AD9" w:rsidRDefault="00F23ABC" w:rsidP="00F23ABC">
      <w:pPr>
        <w:keepNext/>
        <w:jc w:val="both"/>
        <w:outlineLvl w:val="0"/>
        <w:rPr>
          <w:rStyle w:val="iadne"/>
          <w:rFonts w:ascii="Calibri" w:eastAsia="Calibri" w:hAnsi="Calibri" w:cs="Calibri"/>
          <w:b/>
          <w:bCs/>
          <w:color w:val="auto"/>
        </w:rPr>
      </w:pPr>
    </w:p>
    <w:p w14:paraId="70060B35" w14:textId="77777777" w:rsidR="00F23ABC" w:rsidRPr="00032AD9" w:rsidRDefault="00F23ABC" w:rsidP="00F23ABC">
      <w:pPr>
        <w:pStyle w:val="Odsekzoznamu"/>
        <w:keepNext/>
        <w:ind w:left="1134"/>
        <w:jc w:val="both"/>
        <w:outlineLvl w:val="0"/>
        <w:rPr>
          <w:rStyle w:val="iadne"/>
          <w:rFonts w:ascii="Calibri" w:eastAsia="Calibri" w:hAnsi="Calibri" w:cs="Calibri"/>
          <w:b/>
          <w:bCs/>
          <w:color w:val="auto"/>
        </w:rPr>
      </w:pPr>
    </w:p>
    <w:p w14:paraId="32E8F002" w14:textId="77777777" w:rsidR="000357FD" w:rsidRPr="00032AD9" w:rsidRDefault="000357FD" w:rsidP="00F23ABC">
      <w:pPr>
        <w:rPr>
          <w:rStyle w:val="iadne"/>
          <w:rFonts w:ascii="Calibri" w:eastAsia="Calibri" w:hAnsi="Calibri" w:cs="Calibri"/>
          <w:b/>
          <w:bCs/>
          <w:color w:val="auto"/>
        </w:rPr>
      </w:pPr>
    </w:p>
    <w:sectPr w:rsidR="000357FD" w:rsidRPr="00032AD9" w:rsidSect="00F1725A">
      <w:headerReference w:type="default" r:id="rId10"/>
      <w:footerReference w:type="default" r:id="rId11"/>
      <w:pgSz w:w="11900" w:h="16840"/>
      <w:pgMar w:top="1276" w:right="1417" w:bottom="1417" w:left="1417" w:header="397" w:footer="5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8E104D" w14:textId="77777777" w:rsidR="00070041" w:rsidRDefault="00070041" w:rsidP="00F1725A">
      <w:r>
        <w:separator/>
      </w:r>
    </w:p>
  </w:endnote>
  <w:endnote w:type="continuationSeparator" w:id="0">
    <w:p w14:paraId="338A0810" w14:textId="77777777" w:rsidR="00070041" w:rsidRDefault="00070041" w:rsidP="00F17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1"/>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Arial Narrow">
    <w:panose1 w:val="020B0606020202030204"/>
    <w:charset w:val="EE"/>
    <w:family w:val="swiss"/>
    <w:pitch w:val="variable"/>
    <w:sig w:usb0="00000287" w:usb1="00000800" w:usb2="00000000" w:usb3="00000000" w:csb0="0000009F" w:csb1="00000000"/>
  </w:font>
  <w:font w:name="CG Times (W1)">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5CD32C" w14:textId="77777777" w:rsidR="00070041" w:rsidRDefault="00070041">
    <w:pPr>
      <w:pStyle w:val="Pta"/>
      <w:tabs>
        <w:tab w:val="clear" w:pos="9072"/>
        <w:tab w:val="right" w:pos="9046"/>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1F4B1" w14:textId="77777777" w:rsidR="00070041" w:rsidRDefault="00070041">
      <w:r>
        <w:separator/>
      </w:r>
    </w:p>
  </w:footnote>
  <w:footnote w:type="continuationSeparator" w:id="0">
    <w:p w14:paraId="58EA668A" w14:textId="77777777" w:rsidR="00070041" w:rsidRDefault="00070041">
      <w:r>
        <w:continuationSeparator/>
      </w:r>
    </w:p>
  </w:footnote>
  <w:footnote w:type="continuationNotice" w:id="1">
    <w:p w14:paraId="6A5A4541" w14:textId="77777777" w:rsidR="00070041" w:rsidRDefault="00070041"/>
  </w:footnote>
  <w:footnote w:id="2">
    <w:p w14:paraId="3F55EEA6" w14:textId="77777777" w:rsidR="00070041" w:rsidRPr="009D4EFD" w:rsidRDefault="00070041" w:rsidP="007468CA">
      <w:pPr>
        <w:pStyle w:val="Textpoznmkypodiarou"/>
        <w:jc w:val="both"/>
        <w:rPr>
          <w:rFonts w:ascii="Calibri" w:hAnsi="Calibri"/>
          <w:color w:val="auto"/>
        </w:rPr>
      </w:pPr>
      <w:r w:rsidRPr="009D4EFD">
        <w:rPr>
          <w:rStyle w:val="Odkaznapoznmkupodiarou"/>
          <w:rFonts w:ascii="Calibri" w:eastAsia="Symbol" w:hAnsi="Calibri"/>
          <w:color w:val="auto"/>
        </w:rPr>
        <w:footnoteRef/>
      </w:r>
      <w:r w:rsidRPr="009D4EFD">
        <w:rPr>
          <w:rFonts w:ascii="Calibri" w:hAnsi="Calibri"/>
          <w:color w:val="auto"/>
        </w:rPr>
        <w:t>Osobným ochranným pracovným prostriedkom je v súlade s nariadením vlády Slovenskej republiky č. 395/2006 Z. z. o minimálnych požiadavkách na poskytovanie a používanie osobných ochranných pracovných prostriedkov každý prostriedok, ktorý zamestnanec pri práci nosí, drží alebo inak používa vrátane jeho doplnkov a príslušenstva, ak je určený na ochranu bezpečnosti a zdravia zamestnanca.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D56AF" w14:textId="38AC5496" w:rsidR="00070041" w:rsidRDefault="00070041">
    <w:pPr>
      <w:pStyle w:val="Hlavika"/>
      <w:tabs>
        <w:tab w:val="clear" w:pos="9072"/>
        <w:tab w:val="right" w:pos="9046"/>
      </w:tabs>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25EEAE6"/>
    <w:lvl w:ilvl="0">
      <w:start w:val="1"/>
      <w:numFmt w:val="decimal"/>
      <w:pStyle w:val="slovanzoznam"/>
      <w:lvlText w:val="%1."/>
      <w:lvlJc w:val="left"/>
      <w:pPr>
        <w:tabs>
          <w:tab w:val="num" w:pos="360"/>
        </w:tabs>
        <w:ind w:left="360" w:hanging="360"/>
      </w:pPr>
    </w:lvl>
  </w:abstractNum>
  <w:abstractNum w:abstractNumId="1" w15:restartNumberingAfterBreak="0">
    <w:nsid w:val="00000006"/>
    <w:multiLevelType w:val="singleLevel"/>
    <w:tmpl w:val="00000006"/>
    <w:name w:val="WW8Num5"/>
    <w:lvl w:ilvl="0">
      <w:start w:val="1"/>
      <w:numFmt w:val="bullet"/>
      <w:lvlText w:val=""/>
      <w:lvlJc w:val="left"/>
      <w:pPr>
        <w:tabs>
          <w:tab w:val="num" w:pos="0"/>
        </w:tabs>
        <w:ind w:left="1428" w:hanging="360"/>
      </w:pPr>
      <w:rPr>
        <w:rFonts w:ascii="Symbol" w:hAnsi="Symbol" w:cs="Symbol"/>
      </w:rPr>
    </w:lvl>
  </w:abstractNum>
  <w:abstractNum w:abstractNumId="2" w15:restartNumberingAfterBreak="0">
    <w:nsid w:val="00000007"/>
    <w:multiLevelType w:val="multilevel"/>
    <w:tmpl w:val="D186BC62"/>
    <w:name w:val="WW8Num6"/>
    <w:lvl w:ilvl="0">
      <w:start w:val="8"/>
      <w:numFmt w:val="decimal"/>
      <w:lvlText w:val="%1."/>
      <w:lvlJc w:val="left"/>
      <w:pPr>
        <w:tabs>
          <w:tab w:val="num" w:pos="0"/>
        </w:tabs>
        <w:ind w:left="360" w:hanging="360"/>
      </w:pPr>
      <w:rPr>
        <w:rFonts w:ascii="Calibri" w:hAnsi="Calibri" w:cs="Calibri"/>
        <w:b w:val="0"/>
        <w:color w:val="auto"/>
        <w:sz w:val="22"/>
        <w:szCs w:val="22"/>
      </w:rPr>
    </w:lvl>
    <w:lvl w:ilvl="1">
      <w:start w:val="5"/>
      <w:numFmt w:val="decimal"/>
      <w:lvlText w:val="%1.%2."/>
      <w:lvlJc w:val="left"/>
      <w:pPr>
        <w:tabs>
          <w:tab w:val="num" w:pos="141"/>
        </w:tabs>
        <w:ind w:left="501" w:hanging="360"/>
      </w:pPr>
      <w:rPr>
        <w:rFonts w:ascii="Calibri" w:hAnsi="Calibri" w:cs="Calibri"/>
        <w:b w:val="0"/>
        <w:color w:val="auto"/>
        <w:sz w:val="22"/>
        <w:szCs w:val="22"/>
      </w:rPr>
    </w:lvl>
    <w:lvl w:ilvl="2">
      <w:start w:val="1"/>
      <w:numFmt w:val="decimal"/>
      <w:lvlText w:val="%1.%2.%3."/>
      <w:lvlJc w:val="left"/>
      <w:pPr>
        <w:tabs>
          <w:tab w:val="num" w:pos="0"/>
        </w:tabs>
        <w:ind w:left="720" w:hanging="720"/>
      </w:pPr>
      <w:rPr>
        <w:rFonts w:ascii="Calibri" w:hAnsi="Calibri" w:cs="Calibri"/>
        <w:b w:val="0"/>
        <w:color w:val="auto"/>
        <w:sz w:val="22"/>
        <w:szCs w:val="22"/>
      </w:rPr>
    </w:lvl>
    <w:lvl w:ilvl="3">
      <w:start w:val="1"/>
      <w:numFmt w:val="decimal"/>
      <w:lvlText w:val="%1.%2.%3.%4."/>
      <w:lvlJc w:val="left"/>
      <w:pPr>
        <w:tabs>
          <w:tab w:val="num" w:pos="0"/>
        </w:tabs>
        <w:ind w:left="720" w:hanging="720"/>
      </w:pPr>
      <w:rPr>
        <w:rFonts w:ascii="Calibri" w:hAnsi="Calibri" w:cs="Calibri"/>
        <w:b w:val="0"/>
        <w:color w:val="auto"/>
        <w:sz w:val="22"/>
        <w:szCs w:val="22"/>
      </w:rPr>
    </w:lvl>
    <w:lvl w:ilvl="4">
      <w:start w:val="1"/>
      <w:numFmt w:val="decimal"/>
      <w:lvlText w:val="%1.%2.%3.%4.%5."/>
      <w:lvlJc w:val="left"/>
      <w:pPr>
        <w:tabs>
          <w:tab w:val="num" w:pos="0"/>
        </w:tabs>
        <w:ind w:left="1080" w:hanging="1080"/>
      </w:pPr>
      <w:rPr>
        <w:rFonts w:ascii="Calibri" w:hAnsi="Calibri" w:cs="Calibri"/>
        <w:b w:val="0"/>
        <w:color w:val="auto"/>
        <w:sz w:val="22"/>
        <w:szCs w:val="22"/>
      </w:rPr>
    </w:lvl>
    <w:lvl w:ilvl="5">
      <w:start w:val="1"/>
      <w:numFmt w:val="decimal"/>
      <w:lvlText w:val="%1.%2.%3.%4.%5.%6."/>
      <w:lvlJc w:val="left"/>
      <w:pPr>
        <w:tabs>
          <w:tab w:val="num" w:pos="0"/>
        </w:tabs>
        <w:ind w:left="1080" w:hanging="1080"/>
      </w:pPr>
      <w:rPr>
        <w:rFonts w:ascii="Calibri" w:hAnsi="Calibri" w:cs="Calibri"/>
        <w:b w:val="0"/>
        <w:color w:val="auto"/>
        <w:sz w:val="22"/>
        <w:szCs w:val="22"/>
      </w:rPr>
    </w:lvl>
    <w:lvl w:ilvl="6">
      <w:start w:val="1"/>
      <w:numFmt w:val="decimal"/>
      <w:lvlText w:val="%1.%2.%3.%4.%5.%6.%7."/>
      <w:lvlJc w:val="left"/>
      <w:pPr>
        <w:tabs>
          <w:tab w:val="num" w:pos="0"/>
        </w:tabs>
        <w:ind w:left="1440" w:hanging="1440"/>
      </w:pPr>
      <w:rPr>
        <w:rFonts w:ascii="Calibri" w:hAnsi="Calibri" w:cs="Calibri"/>
        <w:b w:val="0"/>
        <w:color w:val="auto"/>
        <w:sz w:val="22"/>
        <w:szCs w:val="22"/>
      </w:rPr>
    </w:lvl>
    <w:lvl w:ilvl="7">
      <w:start w:val="1"/>
      <w:numFmt w:val="decimal"/>
      <w:lvlText w:val="%1.%2.%3.%4.%5.%6.%7.%8."/>
      <w:lvlJc w:val="left"/>
      <w:pPr>
        <w:tabs>
          <w:tab w:val="num" w:pos="0"/>
        </w:tabs>
        <w:ind w:left="1440" w:hanging="1440"/>
      </w:pPr>
      <w:rPr>
        <w:rFonts w:ascii="Calibri" w:hAnsi="Calibri" w:cs="Calibri"/>
        <w:b w:val="0"/>
        <w:color w:val="auto"/>
        <w:sz w:val="22"/>
        <w:szCs w:val="22"/>
      </w:rPr>
    </w:lvl>
    <w:lvl w:ilvl="8">
      <w:start w:val="1"/>
      <w:numFmt w:val="decimal"/>
      <w:lvlText w:val="%1.%2.%3.%4.%5.%6.%7.%8.%9."/>
      <w:lvlJc w:val="left"/>
      <w:pPr>
        <w:tabs>
          <w:tab w:val="num" w:pos="0"/>
        </w:tabs>
        <w:ind w:left="1800" w:hanging="1800"/>
      </w:pPr>
      <w:rPr>
        <w:rFonts w:ascii="Calibri" w:hAnsi="Calibri" w:cs="Calibri"/>
        <w:b w:val="0"/>
        <w:color w:val="auto"/>
        <w:sz w:val="22"/>
        <w:szCs w:val="22"/>
      </w:rPr>
    </w:lvl>
  </w:abstractNum>
  <w:abstractNum w:abstractNumId="3" w15:restartNumberingAfterBreak="0">
    <w:nsid w:val="00000008"/>
    <w:multiLevelType w:val="multilevel"/>
    <w:tmpl w:val="28FCACAC"/>
    <w:name w:val="WW8Num7"/>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b w:val="0"/>
        <w:color w:val="auto"/>
        <w:sz w:val="22"/>
        <w:szCs w:val="22"/>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000009"/>
    <w:multiLevelType w:val="singleLevel"/>
    <w:tmpl w:val="00000009"/>
    <w:name w:val="WW8Num8"/>
    <w:lvl w:ilvl="0">
      <w:start w:val="1"/>
      <w:numFmt w:val="bullet"/>
      <w:lvlText w:val=""/>
      <w:lvlJc w:val="left"/>
      <w:pPr>
        <w:tabs>
          <w:tab w:val="num" w:pos="0"/>
        </w:tabs>
        <w:ind w:left="1428" w:hanging="360"/>
      </w:pPr>
      <w:rPr>
        <w:rFonts w:ascii="Symbol" w:hAnsi="Symbol" w:cs="Symbol"/>
        <w:sz w:val="22"/>
        <w:szCs w:val="22"/>
      </w:rPr>
    </w:lvl>
  </w:abstractNum>
  <w:abstractNum w:abstractNumId="5" w15:restartNumberingAfterBreak="0">
    <w:nsid w:val="0000000A"/>
    <w:multiLevelType w:val="multilevel"/>
    <w:tmpl w:val="0000000A"/>
    <w:name w:val="WWNum10"/>
    <w:lvl w:ilvl="0">
      <w:start w:val="1"/>
      <w:numFmt w:val="decimal"/>
      <w:lvlText w:val="%1."/>
      <w:lvlJc w:val="left"/>
      <w:pPr>
        <w:tabs>
          <w:tab w:val="num" w:pos="0"/>
        </w:tabs>
        <w:ind w:left="720" w:hanging="360"/>
      </w:pPr>
      <w:rPr>
        <w:b/>
        <w:color w:val="00000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B"/>
    <w:multiLevelType w:val="multilevel"/>
    <w:tmpl w:val="0000000B"/>
    <w:name w:val="WWNum11"/>
    <w:lvl w:ilvl="0">
      <w:start w:val="1"/>
      <w:numFmt w:val="decimal"/>
      <w:lvlText w:val="%1."/>
      <w:lvlJc w:val="left"/>
      <w:pPr>
        <w:tabs>
          <w:tab w:val="num" w:pos="0"/>
        </w:tabs>
        <w:ind w:left="360" w:hanging="360"/>
      </w:pPr>
    </w:lvl>
    <w:lvl w:ilvl="1">
      <w:start w:val="1"/>
      <w:numFmt w:val="decimal"/>
      <w:lvlText w:val="%1.%2."/>
      <w:lvlJc w:val="left"/>
      <w:pPr>
        <w:tabs>
          <w:tab w:val="num" w:pos="0"/>
        </w:tabs>
        <w:ind w:left="43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1"/>
        </w:tabs>
        <w:ind w:left="2161" w:firstLine="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firstLine="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1"/>
        </w:tabs>
        <w:ind w:left="6481" w:firstLine="0"/>
      </w:pPr>
    </w:lvl>
  </w:abstractNum>
  <w:abstractNum w:abstractNumId="8" w15:restartNumberingAfterBreak="0">
    <w:nsid w:val="01CC0AE5"/>
    <w:multiLevelType w:val="hybridMultilevel"/>
    <w:tmpl w:val="393E63F2"/>
    <w:styleLink w:val="Importovantl310"/>
    <w:lvl w:ilvl="0" w:tplc="990C04EA">
      <w:start w:val="1"/>
      <w:numFmt w:val="lowerLetter"/>
      <w:lvlText w:val="%1)"/>
      <w:lvlJc w:val="left"/>
      <w:pPr>
        <w:ind w:left="1824" w:hanging="330"/>
      </w:pPr>
      <w:rPr>
        <w:rFonts w:hAnsi="Arial Unicode MS"/>
        <w:caps w:val="0"/>
        <w:smallCaps w:val="0"/>
        <w:strike w:val="0"/>
        <w:dstrike w:val="0"/>
        <w:color w:val="000000"/>
        <w:spacing w:val="0"/>
        <w:w w:val="100"/>
        <w:kern w:val="0"/>
        <w:position w:val="0"/>
        <w:highlight w:val="none"/>
        <w:vertAlign w:val="baseline"/>
      </w:rPr>
    </w:lvl>
    <w:lvl w:ilvl="1" w:tplc="CB74C966">
      <w:start w:val="1"/>
      <w:numFmt w:val="lowerLetter"/>
      <w:lvlText w:val="%2."/>
      <w:lvlJc w:val="left"/>
      <w:pPr>
        <w:ind w:left="2544" w:hanging="330"/>
      </w:pPr>
      <w:rPr>
        <w:rFonts w:hAnsi="Arial Unicode MS"/>
        <w:caps w:val="0"/>
        <w:smallCaps w:val="0"/>
        <w:strike w:val="0"/>
        <w:dstrike w:val="0"/>
        <w:color w:val="000000"/>
        <w:spacing w:val="0"/>
        <w:w w:val="100"/>
        <w:kern w:val="0"/>
        <w:position w:val="0"/>
        <w:highlight w:val="none"/>
        <w:vertAlign w:val="baseline"/>
      </w:rPr>
    </w:lvl>
    <w:lvl w:ilvl="2" w:tplc="DB6C671A">
      <w:start w:val="1"/>
      <w:numFmt w:val="lowerRoman"/>
      <w:lvlText w:val="%3."/>
      <w:lvlJc w:val="left"/>
      <w:pPr>
        <w:ind w:left="3269" w:hanging="275"/>
      </w:pPr>
      <w:rPr>
        <w:rFonts w:hAnsi="Arial Unicode MS"/>
        <w:caps w:val="0"/>
        <w:smallCaps w:val="0"/>
        <w:strike w:val="0"/>
        <w:dstrike w:val="0"/>
        <w:color w:val="000000"/>
        <w:spacing w:val="0"/>
        <w:w w:val="100"/>
        <w:kern w:val="0"/>
        <w:position w:val="0"/>
        <w:highlight w:val="none"/>
        <w:vertAlign w:val="baseline"/>
      </w:rPr>
    </w:lvl>
    <w:lvl w:ilvl="3" w:tplc="CC9E4F50">
      <w:start w:val="1"/>
      <w:numFmt w:val="decimal"/>
      <w:lvlText w:val="%4."/>
      <w:lvlJc w:val="left"/>
      <w:pPr>
        <w:ind w:left="567" w:hanging="567"/>
      </w:pPr>
      <w:rPr>
        <w:rFonts w:hAnsi="Arial Unicode MS"/>
        <w:caps w:val="0"/>
        <w:smallCaps w:val="0"/>
        <w:strike w:val="0"/>
        <w:dstrike w:val="0"/>
        <w:color w:val="000000"/>
        <w:spacing w:val="0"/>
        <w:w w:val="100"/>
        <w:kern w:val="0"/>
        <w:position w:val="0"/>
        <w:sz w:val="24"/>
        <w:szCs w:val="24"/>
        <w:highlight w:val="none"/>
        <w:vertAlign w:val="baseline"/>
      </w:rPr>
    </w:lvl>
    <w:lvl w:ilvl="4" w:tplc="0232AEA2">
      <w:start w:val="1"/>
      <w:numFmt w:val="lowerLetter"/>
      <w:lvlText w:val="%5."/>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5" w:tplc="03041D20">
      <w:start w:val="1"/>
      <w:numFmt w:val="lowerRoman"/>
      <w:lvlText w:val="%6."/>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6" w:tplc="D2127A08">
      <w:start w:val="1"/>
      <w:numFmt w:val="decimal"/>
      <w:lvlText w:val="%7."/>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7" w:tplc="FF18BE6C">
      <w:start w:val="1"/>
      <w:numFmt w:val="lowerLetter"/>
      <w:lvlText w:val="%8."/>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8" w:tplc="EEEEB7E4">
      <w:start w:val="1"/>
      <w:numFmt w:val="lowerRoman"/>
      <w:lvlText w:val="%9."/>
      <w:lvlJc w:val="left"/>
      <w:pPr>
        <w:ind w:left="4167" w:hanging="502"/>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02290EEB"/>
    <w:multiLevelType w:val="multilevel"/>
    <w:tmpl w:val="23F6FA5A"/>
    <w:lvl w:ilvl="0">
      <w:start w:val="7"/>
      <w:numFmt w:val="decimal"/>
      <w:lvlText w:val="%1."/>
      <w:lvlJc w:val="left"/>
      <w:pPr>
        <w:ind w:left="360" w:hanging="360"/>
      </w:pPr>
      <w:rPr>
        <w:rFonts w:hint="default"/>
        <w:color w:val="000000"/>
      </w:rPr>
    </w:lvl>
    <w:lvl w:ilvl="1">
      <w:start w:val="3"/>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0" w15:restartNumberingAfterBreak="0">
    <w:nsid w:val="029E1B89"/>
    <w:multiLevelType w:val="hybridMultilevel"/>
    <w:tmpl w:val="25D496E2"/>
    <w:numStyleLink w:val="Importovantl31"/>
  </w:abstractNum>
  <w:abstractNum w:abstractNumId="11" w15:restartNumberingAfterBreak="0">
    <w:nsid w:val="02DA0622"/>
    <w:multiLevelType w:val="hybridMultilevel"/>
    <w:tmpl w:val="DC149216"/>
    <w:styleLink w:val="Importovantl8"/>
    <w:lvl w:ilvl="0" w:tplc="C1929538">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AA8DEF6">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ADEDB5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22EACC0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B5587F2A">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9664A96">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BF6E81DE">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C46B10">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B33EFDF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13" w15:restartNumberingAfterBreak="0">
    <w:nsid w:val="031C666C"/>
    <w:multiLevelType w:val="hybridMultilevel"/>
    <w:tmpl w:val="31DAC9D8"/>
    <w:numStyleLink w:val="Importovantl17"/>
  </w:abstractNum>
  <w:abstractNum w:abstractNumId="14" w15:restartNumberingAfterBreak="0">
    <w:nsid w:val="036441AB"/>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5" w15:restartNumberingAfterBreak="0">
    <w:nsid w:val="04C06A90"/>
    <w:multiLevelType w:val="multilevel"/>
    <w:tmpl w:val="D5E8DA2E"/>
    <w:lvl w:ilvl="0">
      <w:start w:val="1"/>
      <w:numFmt w:val="decimal"/>
      <w:lvlText w:val="%1."/>
      <w:lvlJc w:val="left"/>
      <w:pPr>
        <w:ind w:left="360" w:hanging="360"/>
      </w:pPr>
    </w:lvl>
    <w:lvl w:ilvl="1">
      <w:start w:val="1"/>
      <w:numFmt w:val="decimal"/>
      <w:lvlText w:val="%1.%2."/>
      <w:lvlJc w:val="left"/>
      <w:pPr>
        <w:ind w:left="432" w:hanging="432"/>
      </w:pPr>
      <w:rPr>
        <w:rFonts w:ascii="Calibri" w:hAnsi="Calibri"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066C0D28"/>
    <w:multiLevelType w:val="hybridMultilevel"/>
    <w:tmpl w:val="E8BAC53A"/>
    <w:styleLink w:val="Importovantl370"/>
    <w:lvl w:ilvl="0" w:tplc="FE7A3954">
      <w:start w:val="1"/>
      <w:numFmt w:val="bullet"/>
      <w:lvlText w:val="•"/>
      <w:lvlJc w:val="left"/>
      <w:pPr>
        <w:ind w:left="927" w:hanging="360"/>
      </w:pPr>
      <w:rPr>
        <w:rFonts w:hAnsi="Arial Unicode MS"/>
        <w:caps w:val="0"/>
        <w:smallCaps w:val="0"/>
        <w:strike w:val="0"/>
        <w:dstrike w:val="0"/>
        <w:color w:val="000000"/>
        <w:spacing w:val="0"/>
        <w:w w:val="100"/>
        <w:kern w:val="0"/>
        <w:position w:val="0"/>
        <w:highlight w:val="none"/>
        <w:vertAlign w:val="baseline"/>
      </w:rPr>
    </w:lvl>
    <w:lvl w:ilvl="1" w:tplc="C6763E0C">
      <w:start w:val="1"/>
      <w:numFmt w:val="bullet"/>
      <w:lvlText w:val="•"/>
      <w:lvlJc w:val="left"/>
      <w:pPr>
        <w:ind w:left="1135" w:hanging="567"/>
      </w:pPr>
      <w:rPr>
        <w:rFonts w:hAnsi="Arial Unicode MS"/>
        <w:caps w:val="0"/>
        <w:smallCaps w:val="0"/>
        <w:strike w:val="0"/>
        <w:dstrike w:val="0"/>
        <w:color w:val="000000"/>
        <w:spacing w:val="0"/>
        <w:w w:val="100"/>
        <w:kern w:val="0"/>
        <w:position w:val="0"/>
        <w:sz w:val="20"/>
        <w:szCs w:val="20"/>
        <w:highlight w:val="none"/>
        <w:vertAlign w:val="baseline"/>
      </w:rPr>
    </w:lvl>
    <w:lvl w:ilvl="2" w:tplc="C0B6ADCC">
      <w:start w:val="1"/>
      <w:numFmt w:val="bullet"/>
      <w:lvlText w:val="•"/>
      <w:lvlJc w:val="left"/>
      <w:pPr>
        <w:tabs>
          <w:tab w:val="left" w:pos="851"/>
        </w:tabs>
        <w:ind w:left="1702" w:hanging="567"/>
      </w:pPr>
      <w:rPr>
        <w:rFonts w:hAnsi="Arial Unicode MS"/>
        <w:caps w:val="0"/>
        <w:smallCaps w:val="0"/>
        <w:strike w:val="0"/>
        <w:dstrike w:val="0"/>
        <w:color w:val="000000"/>
        <w:spacing w:val="0"/>
        <w:w w:val="100"/>
        <w:kern w:val="0"/>
        <w:position w:val="0"/>
        <w:sz w:val="20"/>
        <w:szCs w:val="20"/>
        <w:highlight w:val="none"/>
        <w:vertAlign w:val="baseline"/>
      </w:rPr>
    </w:lvl>
    <w:lvl w:ilvl="3" w:tplc="1F240EE6">
      <w:start w:val="1"/>
      <w:numFmt w:val="bullet"/>
      <w:lvlText w:val="•"/>
      <w:lvlJc w:val="left"/>
      <w:pPr>
        <w:tabs>
          <w:tab w:val="left" w:pos="851"/>
        </w:tabs>
        <w:ind w:left="2269" w:hanging="567"/>
      </w:pPr>
      <w:rPr>
        <w:rFonts w:hAnsi="Arial Unicode MS"/>
        <w:caps w:val="0"/>
        <w:smallCaps w:val="0"/>
        <w:strike w:val="0"/>
        <w:dstrike w:val="0"/>
        <w:color w:val="000000"/>
        <w:spacing w:val="0"/>
        <w:w w:val="100"/>
        <w:kern w:val="0"/>
        <w:position w:val="0"/>
        <w:sz w:val="20"/>
        <w:szCs w:val="20"/>
        <w:highlight w:val="none"/>
        <w:vertAlign w:val="baseline"/>
      </w:rPr>
    </w:lvl>
    <w:lvl w:ilvl="4" w:tplc="F93ABA36">
      <w:start w:val="1"/>
      <w:numFmt w:val="bullet"/>
      <w:lvlText w:val="•"/>
      <w:lvlJc w:val="left"/>
      <w:pPr>
        <w:tabs>
          <w:tab w:val="left" w:pos="851"/>
        </w:tabs>
        <w:ind w:left="2836" w:hanging="567"/>
      </w:pPr>
      <w:rPr>
        <w:rFonts w:hAnsi="Arial Unicode MS"/>
        <w:caps w:val="0"/>
        <w:smallCaps w:val="0"/>
        <w:strike w:val="0"/>
        <w:dstrike w:val="0"/>
        <w:color w:val="000000"/>
        <w:spacing w:val="0"/>
        <w:w w:val="100"/>
        <w:kern w:val="0"/>
        <w:position w:val="0"/>
        <w:sz w:val="20"/>
        <w:szCs w:val="20"/>
        <w:highlight w:val="none"/>
        <w:vertAlign w:val="baseline"/>
      </w:rPr>
    </w:lvl>
    <w:lvl w:ilvl="5" w:tplc="5A445FCC">
      <w:start w:val="1"/>
      <w:numFmt w:val="bullet"/>
      <w:lvlText w:val="•"/>
      <w:lvlJc w:val="left"/>
      <w:pPr>
        <w:tabs>
          <w:tab w:val="left" w:pos="851"/>
        </w:tabs>
        <w:ind w:left="3404" w:hanging="567"/>
      </w:pPr>
      <w:rPr>
        <w:rFonts w:hAnsi="Arial Unicode MS"/>
        <w:caps w:val="0"/>
        <w:smallCaps w:val="0"/>
        <w:strike w:val="0"/>
        <w:dstrike w:val="0"/>
        <w:color w:val="000000"/>
        <w:spacing w:val="0"/>
        <w:w w:val="100"/>
        <w:kern w:val="0"/>
        <w:position w:val="0"/>
        <w:sz w:val="20"/>
        <w:szCs w:val="20"/>
        <w:highlight w:val="none"/>
        <w:vertAlign w:val="baseline"/>
      </w:rPr>
    </w:lvl>
    <w:lvl w:ilvl="6" w:tplc="9C02929E">
      <w:start w:val="1"/>
      <w:numFmt w:val="bullet"/>
      <w:lvlText w:val="•"/>
      <w:lvlJc w:val="left"/>
      <w:pPr>
        <w:tabs>
          <w:tab w:val="left" w:pos="851"/>
        </w:tabs>
        <w:ind w:left="3971" w:hanging="567"/>
      </w:pPr>
      <w:rPr>
        <w:rFonts w:hAnsi="Arial Unicode MS"/>
        <w:caps w:val="0"/>
        <w:smallCaps w:val="0"/>
        <w:strike w:val="0"/>
        <w:dstrike w:val="0"/>
        <w:color w:val="000000"/>
        <w:spacing w:val="0"/>
        <w:w w:val="100"/>
        <w:kern w:val="0"/>
        <w:position w:val="0"/>
        <w:sz w:val="20"/>
        <w:szCs w:val="20"/>
        <w:highlight w:val="none"/>
        <w:vertAlign w:val="baseline"/>
      </w:rPr>
    </w:lvl>
    <w:lvl w:ilvl="7" w:tplc="30963AB8">
      <w:start w:val="1"/>
      <w:numFmt w:val="bullet"/>
      <w:lvlText w:val="•"/>
      <w:lvlJc w:val="left"/>
      <w:pPr>
        <w:tabs>
          <w:tab w:val="left" w:pos="851"/>
        </w:tabs>
        <w:ind w:left="4538" w:hanging="567"/>
      </w:pPr>
      <w:rPr>
        <w:rFonts w:hAnsi="Arial Unicode MS"/>
        <w:caps w:val="0"/>
        <w:smallCaps w:val="0"/>
        <w:strike w:val="0"/>
        <w:dstrike w:val="0"/>
        <w:color w:val="000000"/>
        <w:spacing w:val="0"/>
        <w:w w:val="100"/>
        <w:kern w:val="0"/>
        <w:position w:val="0"/>
        <w:sz w:val="20"/>
        <w:szCs w:val="20"/>
        <w:highlight w:val="none"/>
        <w:vertAlign w:val="baseline"/>
      </w:rPr>
    </w:lvl>
    <w:lvl w:ilvl="8" w:tplc="F9E2EDF6">
      <w:start w:val="1"/>
      <w:numFmt w:val="bullet"/>
      <w:lvlText w:val="•"/>
      <w:lvlJc w:val="left"/>
      <w:pPr>
        <w:tabs>
          <w:tab w:val="left" w:pos="851"/>
        </w:tabs>
        <w:ind w:left="5105" w:hanging="567"/>
      </w:pPr>
      <w:rPr>
        <w:rFonts w:hAnsi="Arial Unicode MS"/>
        <w:caps w:val="0"/>
        <w:smallCaps w:val="0"/>
        <w:strike w:val="0"/>
        <w:dstrike w:val="0"/>
        <w:color w:val="000000"/>
        <w:spacing w:val="0"/>
        <w:w w:val="100"/>
        <w:kern w:val="0"/>
        <w:position w:val="0"/>
        <w:sz w:val="20"/>
        <w:szCs w:val="20"/>
        <w:highlight w:val="none"/>
        <w:vertAlign w:val="baseline"/>
      </w:rPr>
    </w:lvl>
  </w:abstractNum>
  <w:abstractNum w:abstractNumId="17" w15:restartNumberingAfterBreak="0">
    <w:nsid w:val="06A5159D"/>
    <w:multiLevelType w:val="hybridMultilevel"/>
    <w:tmpl w:val="BC440772"/>
    <w:numStyleLink w:val="Importovantl32"/>
  </w:abstractNum>
  <w:abstractNum w:abstractNumId="18" w15:restartNumberingAfterBreak="0">
    <w:nsid w:val="06D84F9E"/>
    <w:multiLevelType w:val="hybridMultilevel"/>
    <w:tmpl w:val="43DA91A6"/>
    <w:styleLink w:val="Importovantl38"/>
    <w:lvl w:ilvl="0" w:tplc="270EA37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8B4C4398">
      <w:start w:val="1"/>
      <w:numFmt w:val="lowerLetter"/>
      <w:lvlText w:val="%2."/>
      <w:lvlJc w:val="left"/>
      <w:pPr>
        <w:ind w:left="1723" w:hanging="643"/>
      </w:pPr>
      <w:rPr>
        <w:rFonts w:hAnsi="Arial Unicode MS"/>
        <w:caps w:val="0"/>
        <w:smallCaps w:val="0"/>
        <w:strike w:val="0"/>
        <w:dstrike w:val="0"/>
        <w:color w:val="000000"/>
        <w:spacing w:val="0"/>
        <w:w w:val="100"/>
        <w:kern w:val="0"/>
        <w:position w:val="0"/>
        <w:highlight w:val="none"/>
        <w:vertAlign w:val="baseline"/>
      </w:rPr>
    </w:lvl>
    <w:lvl w:ilvl="2" w:tplc="97C85516">
      <w:start w:val="1"/>
      <w:numFmt w:val="lowerRoman"/>
      <w:lvlText w:val="%3."/>
      <w:lvlJc w:val="left"/>
      <w:pPr>
        <w:ind w:left="2443" w:hanging="578"/>
      </w:pPr>
      <w:rPr>
        <w:rFonts w:hAnsi="Arial Unicode MS"/>
        <w:caps w:val="0"/>
        <w:smallCaps w:val="0"/>
        <w:strike w:val="0"/>
        <w:dstrike w:val="0"/>
        <w:color w:val="000000"/>
        <w:spacing w:val="0"/>
        <w:w w:val="100"/>
        <w:kern w:val="0"/>
        <w:position w:val="0"/>
        <w:highlight w:val="none"/>
        <w:vertAlign w:val="baseline"/>
      </w:rPr>
    </w:lvl>
    <w:lvl w:ilvl="3" w:tplc="ABDE10F4">
      <w:start w:val="1"/>
      <w:numFmt w:val="decimal"/>
      <w:lvlText w:val="%4."/>
      <w:lvlJc w:val="left"/>
      <w:pPr>
        <w:ind w:left="3163" w:hanging="643"/>
      </w:pPr>
      <w:rPr>
        <w:rFonts w:hAnsi="Arial Unicode MS"/>
        <w:caps w:val="0"/>
        <w:smallCaps w:val="0"/>
        <w:strike w:val="0"/>
        <w:dstrike w:val="0"/>
        <w:color w:val="000000"/>
        <w:spacing w:val="0"/>
        <w:w w:val="100"/>
        <w:kern w:val="0"/>
        <w:position w:val="0"/>
        <w:highlight w:val="none"/>
        <w:vertAlign w:val="baseline"/>
      </w:rPr>
    </w:lvl>
    <w:lvl w:ilvl="4" w:tplc="E6222682">
      <w:start w:val="1"/>
      <w:numFmt w:val="lowerLetter"/>
      <w:lvlText w:val="%5."/>
      <w:lvlJc w:val="left"/>
      <w:pPr>
        <w:ind w:left="3883" w:hanging="643"/>
      </w:pPr>
      <w:rPr>
        <w:rFonts w:hAnsi="Arial Unicode MS"/>
        <w:caps w:val="0"/>
        <w:smallCaps w:val="0"/>
        <w:strike w:val="0"/>
        <w:dstrike w:val="0"/>
        <w:color w:val="000000"/>
        <w:spacing w:val="0"/>
        <w:w w:val="100"/>
        <w:kern w:val="0"/>
        <w:position w:val="0"/>
        <w:highlight w:val="none"/>
        <w:vertAlign w:val="baseline"/>
      </w:rPr>
    </w:lvl>
    <w:lvl w:ilvl="5" w:tplc="C30666CE">
      <w:start w:val="1"/>
      <w:numFmt w:val="lowerRoman"/>
      <w:lvlText w:val="%6."/>
      <w:lvlJc w:val="left"/>
      <w:pPr>
        <w:ind w:left="4603" w:hanging="578"/>
      </w:pPr>
      <w:rPr>
        <w:rFonts w:hAnsi="Arial Unicode MS"/>
        <w:caps w:val="0"/>
        <w:smallCaps w:val="0"/>
        <w:strike w:val="0"/>
        <w:dstrike w:val="0"/>
        <w:color w:val="000000"/>
        <w:spacing w:val="0"/>
        <w:w w:val="100"/>
        <w:kern w:val="0"/>
        <w:position w:val="0"/>
        <w:highlight w:val="none"/>
        <w:vertAlign w:val="baseline"/>
      </w:rPr>
    </w:lvl>
    <w:lvl w:ilvl="6" w:tplc="83F49840">
      <w:start w:val="1"/>
      <w:numFmt w:val="decimal"/>
      <w:lvlText w:val="%7."/>
      <w:lvlJc w:val="left"/>
      <w:pPr>
        <w:ind w:left="5323" w:hanging="643"/>
      </w:pPr>
      <w:rPr>
        <w:rFonts w:hAnsi="Arial Unicode MS"/>
        <w:caps w:val="0"/>
        <w:smallCaps w:val="0"/>
        <w:strike w:val="0"/>
        <w:dstrike w:val="0"/>
        <w:color w:val="000000"/>
        <w:spacing w:val="0"/>
        <w:w w:val="100"/>
        <w:kern w:val="0"/>
        <w:position w:val="0"/>
        <w:highlight w:val="none"/>
        <w:vertAlign w:val="baseline"/>
      </w:rPr>
    </w:lvl>
    <w:lvl w:ilvl="7" w:tplc="3634E4CA">
      <w:start w:val="1"/>
      <w:numFmt w:val="lowerLetter"/>
      <w:lvlText w:val="%8."/>
      <w:lvlJc w:val="left"/>
      <w:pPr>
        <w:ind w:left="6043" w:hanging="643"/>
      </w:pPr>
      <w:rPr>
        <w:rFonts w:hAnsi="Arial Unicode MS"/>
        <w:caps w:val="0"/>
        <w:smallCaps w:val="0"/>
        <w:strike w:val="0"/>
        <w:dstrike w:val="0"/>
        <w:color w:val="000000"/>
        <w:spacing w:val="0"/>
        <w:w w:val="100"/>
        <w:kern w:val="0"/>
        <w:position w:val="0"/>
        <w:highlight w:val="none"/>
        <w:vertAlign w:val="baseline"/>
      </w:rPr>
    </w:lvl>
    <w:lvl w:ilvl="8" w:tplc="E0C6AF86">
      <w:start w:val="1"/>
      <w:numFmt w:val="lowerRoman"/>
      <w:lvlText w:val="%9."/>
      <w:lvlJc w:val="left"/>
      <w:pPr>
        <w:ind w:left="6763" w:hanging="57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07270D32"/>
    <w:multiLevelType w:val="hybridMultilevel"/>
    <w:tmpl w:val="D646C9CA"/>
    <w:lvl w:ilvl="0" w:tplc="0EBECC1A">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0873637C"/>
    <w:multiLevelType w:val="multilevel"/>
    <w:tmpl w:val="6CBE2CBC"/>
    <w:styleLink w:val="Importovantl16"/>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93" w:hanging="72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1.%2.%3."/>
      <w:lvlJc w:val="left"/>
      <w:pPr>
        <w:ind w:left="2100" w:hanging="108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2970" w:hanging="144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3480" w:hanging="144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4350" w:hanging="180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5220" w:hanging="216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6090" w:hanging="252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6960" w:hanging="2880"/>
      </w:pPr>
      <w:rPr>
        <w:rFonts w:hAnsi="Arial Unicode MS"/>
        <w:b/>
        <w:bCs/>
        <w:caps w:val="0"/>
        <w:smallCaps w:val="0"/>
        <w:strike w:val="0"/>
        <w:dstrike w:val="0"/>
        <w:color w:val="000000"/>
        <w:spacing w:val="0"/>
        <w:w w:val="100"/>
        <w:kern w:val="0"/>
        <w:position w:val="0"/>
        <w:highlight w:val="none"/>
        <w:vertAlign w:val="baseline"/>
      </w:rPr>
    </w:lvl>
  </w:abstractNum>
  <w:abstractNum w:abstractNumId="21" w15:restartNumberingAfterBreak="0">
    <w:nsid w:val="08EC04BF"/>
    <w:multiLevelType w:val="hybridMultilevel"/>
    <w:tmpl w:val="43DA91A6"/>
    <w:numStyleLink w:val="Importovantl38"/>
  </w:abstractNum>
  <w:abstractNum w:abstractNumId="22" w15:restartNumberingAfterBreak="0">
    <w:nsid w:val="096F0C72"/>
    <w:multiLevelType w:val="hybridMultilevel"/>
    <w:tmpl w:val="8B54AC5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3" w15:restartNumberingAfterBreak="0">
    <w:nsid w:val="09702C5F"/>
    <w:multiLevelType w:val="hybridMultilevel"/>
    <w:tmpl w:val="E93C4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A0E703A"/>
    <w:multiLevelType w:val="multilevel"/>
    <w:tmpl w:val="F236CCF2"/>
    <w:numStyleLink w:val="Importovantl11"/>
  </w:abstractNum>
  <w:abstractNum w:abstractNumId="25" w15:restartNumberingAfterBreak="0">
    <w:nsid w:val="0A1A3709"/>
    <w:multiLevelType w:val="hybridMultilevel"/>
    <w:tmpl w:val="2C56552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0A5170A8"/>
    <w:multiLevelType w:val="hybridMultilevel"/>
    <w:tmpl w:val="D0BA2A30"/>
    <w:lvl w:ilvl="0" w:tplc="FFFFFFFF">
      <w:start w:val="8"/>
      <w:numFmt w:val="bullet"/>
      <w:lvlText w:val="-"/>
      <w:lvlJc w:val="left"/>
      <w:pPr>
        <w:ind w:left="1287" w:hanging="360"/>
      </w:pPr>
      <w:rPr>
        <w:rFonts w:ascii="Times New Roman" w:eastAsia="Times New Roman"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7" w15:restartNumberingAfterBreak="0">
    <w:nsid w:val="0B810B1A"/>
    <w:multiLevelType w:val="hybridMultilevel"/>
    <w:tmpl w:val="0DA858DE"/>
    <w:numStyleLink w:val="Importovantl26"/>
  </w:abstractNum>
  <w:abstractNum w:abstractNumId="28" w15:restartNumberingAfterBreak="0">
    <w:nsid w:val="0BF86BD3"/>
    <w:multiLevelType w:val="hybridMultilevel"/>
    <w:tmpl w:val="891A22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0C7D5B24"/>
    <w:multiLevelType w:val="hybridMultilevel"/>
    <w:tmpl w:val="F7786456"/>
    <w:lvl w:ilvl="0" w:tplc="B10A71D0">
      <w:start w:val="1"/>
      <w:numFmt w:val="decimal"/>
      <w:lvlText w:val="%1."/>
      <w:lvlJc w:val="left"/>
      <w:pPr>
        <w:ind w:left="720" w:hanging="360"/>
      </w:pPr>
      <w:rPr>
        <w:rFonts w:ascii="Calibri" w:hAnsi="Calibr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D19357B"/>
    <w:multiLevelType w:val="hybridMultilevel"/>
    <w:tmpl w:val="F7A2BC7E"/>
    <w:lvl w:ilvl="0" w:tplc="264ED506">
      <w:start w:val="2"/>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F1547D9"/>
    <w:multiLevelType w:val="hybridMultilevel"/>
    <w:tmpl w:val="0DA858DE"/>
    <w:styleLink w:val="Importovantl26"/>
    <w:lvl w:ilvl="0" w:tplc="B40A53C4">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F3A729C">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64EE7BF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5E8CB4AE">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BCDD80">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012E718">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0660D06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59A190C">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AA4A7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32" w15:restartNumberingAfterBreak="0">
    <w:nsid w:val="0F1C5289"/>
    <w:multiLevelType w:val="hybridMultilevel"/>
    <w:tmpl w:val="2940EA6C"/>
    <w:styleLink w:val="Importovantl9"/>
    <w:lvl w:ilvl="0" w:tplc="B0EAB2F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56264AFC">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D8808D0">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98AC661A">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8A127A80">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D820144">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E38AAC86">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37ADD3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28B8791E">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10E2576B"/>
    <w:multiLevelType w:val="hybridMultilevel"/>
    <w:tmpl w:val="E528DAC8"/>
    <w:numStyleLink w:val="Importovantl2"/>
  </w:abstractNum>
  <w:abstractNum w:abstractNumId="34" w15:restartNumberingAfterBreak="0">
    <w:nsid w:val="10F66CC5"/>
    <w:multiLevelType w:val="hybridMultilevel"/>
    <w:tmpl w:val="25D496E2"/>
    <w:styleLink w:val="Importovantl31"/>
    <w:lvl w:ilvl="0" w:tplc="00CA7D8A">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tplc="85129364">
      <w:start w:val="1"/>
      <w:numFmt w:val="lowerLetter"/>
      <w:lvlText w:val="%2."/>
      <w:lvlJc w:val="left"/>
      <w:pPr>
        <w:ind w:left="1287" w:hanging="567"/>
      </w:pPr>
      <w:rPr>
        <w:rFonts w:hAnsi="Arial Unicode MS"/>
        <w:caps w:val="0"/>
        <w:smallCaps w:val="0"/>
        <w:strike w:val="0"/>
        <w:dstrike w:val="0"/>
        <w:color w:val="000000"/>
        <w:spacing w:val="0"/>
        <w:w w:val="100"/>
        <w:kern w:val="0"/>
        <w:position w:val="0"/>
        <w:highlight w:val="none"/>
        <w:vertAlign w:val="baseline"/>
      </w:rPr>
    </w:lvl>
    <w:lvl w:ilvl="2" w:tplc="FFF4E25A">
      <w:start w:val="1"/>
      <w:numFmt w:val="lowerRoman"/>
      <w:lvlText w:val="%3."/>
      <w:lvlJc w:val="left"/>
      <w:pPr>
        <w:ind w:left="2007" w:hanging="502"/>
      </w:pPr>
      <w:rPr>
        <w:rFonts w:hAnsi="Arial Unicode MS"/>
        <w:caps w:val="0"/>
        <w:smallCaps w:val="0"/>
        <w:strike w:val="0"/>
        <w:dstrike w:val="0"/>
        <w:color w:val="000000"/>
        <w:spacing w:val="0"/>
        <w:w w:val="100"/>
        <w:kern w:val="0"/>
        <w:position w:val="0"/>
        <w:highlight w:val="none"/>
        <w:vertAlign w:val="baseline"/>
      </w:rPr>
    </w:lvl>
    <w:lvl w:ilvl="3" w:tplc="55F8834C">
      <w:start w:val="1"/>
      <w:numFmt w:val="decimal"/>
      <w:lvlText w:val="%4."/>
      <w:lvlJc w:val="left"/>
      <w:pPr>
        <w:ind w:left="2727" w:hanging="567"/>
      </w:pPr>
      <w:rPr>
        <w:rFonts w:hAnsi="Arial Unicode MS"/>
        <w:caps w:val="0"/>
        <w:smallCaps w:val="0"/>
        <w:strike w:val="0"/>
        <w:dstrike w:val="0"/>
        <w:color w:val="000000"/>
        <w:spacing w:val="0"/>
        <w:w w:val="100"/>
        <w:kern w:val="0"/>
        <w:position w:val="0"/>
        <w:highlight w:val="none"/>
        <w:vertAlign w:val="baseline"/>
      </w:rPr>
    </w:lvl>
    <w:lvl w:ilvl="4" w:tplc="71F2C078">
      <w:start w:val="1"/>
      <w:numFmt w:val="lowerLetter"/>
      <w:lvlText w:val="%5."/>
      <w:lvlJc w:val="left"/>
      <w:pPr>
        <w:ind w:left="3447" w:hanging="567"/>
      </w:pPr>
      <w:rPr>
        <w:rFonts w:hAnsi="Arial Unicode MS"/>
        <w:caps w:val="0"/>
        <w:smallCaps w:val="0"/>
        <w:strike w:val="0"/>
        <w:dstrike w:val="0"/>
        <w:color w:val="000000"/>
        <w:spacing w:val="0"/>
        <w:w w:val="100"/>
        <w:kern w:val="0"/>
        <w:position w:val="0"/>
        <w:highlight w:val="none"/>
        <w:vertAlign w:val="baseline"/>
      </w:rPr>
    </w:lvl>
    <w:lvl w:ilvl="5" w:tplc="48BA7242">
      <w:start w:val="1"/>
      <w:numFmt w:val="lowerRoman"/>
      <w:lvlText w:val="%6."/>
      <w:lvlJc w:val="left"/>
      <w:pPr>
        <w:ind w:left="4167" w:hanging="502"/>
      </w:pPr>
      <w:rPr>
        <w:rFonts w:hAnsi="Arial Unicode MS"/>
        <w:caps w:val="0"/>
        <w:smallCaps w:val="0"/>
        <w:strike w:val="0"/>
        <w:dstrike w:val="0"/>
        <w:color w:val="000000"/>
        <w:spacing w:val="0"/>
        <w:w w:val="100"/>
        <w:kern w:val="0"/>
        <w:position w:val="0"/>
        <w:highlight w:val="none"/>
        <w:vertAlign w:val="baseline"/>
      </w:rPr>
    </w:lvl>
    <w:lvl w:ilvl="6" w:tplc="A7E8E912">
      <w:start w:val="1"/>
      <w:numFmt w:val="decimal"/>
      <w:lvlText w:val="%7."/>
      <w:lvlJc w:val="left"/>
      <w:pPr>
        <w:ind w:left="4887" w:hanging="567"/>
      </w:pPr>
      <w:rPr>
        <w:rFonts w:hAnsi="Arial Unicode MS"/>
        <w:caps w:val="0"/>
        <w:smallCaps w:val="0"/>
        <w:strike w:val="0"/>
        <w:dstrike w:val="0"/>
        <w:color w:val="000000"/>
        <w:spacing w:val="0"/>
        <w:w w:val="100"/>
        <w:kern w:val="0"/>
        <w:position w:val="0"/>
        <w:highlight w:val="none"/>
        <w:vertAlign w:val="baseline"/>
      </w:rPr>
    </w:lvl>
    <w:lvl w:ilvl="7" w:tplc="DE3C3BD0">
      <w:start w:val="1"/>
      <w:numFmt w:val="lowerLetter"/>
      <w:lvlText w:val="%8."/>
      <w:lvlJc w:val="left"/>
      <w:pPr>
        <w:ind w:left="5607" w:hanging="567"/>
      </w:pPr>
      <w:rPr>
        <w:rFonts w:hAnsi="Arial Unicode MS"/>
        <w:caps w:val="0"/>
        <w:smallCaps w:val="0"/>
        <w:strike w:val="0"/>
        <w:dstrike w:val="0"/>
        <w:color w:val="000000"/>
        <w:spacing w:val="0"/>
        <w:w w:val="100"/>
        <w:kern w:val="0"/>
        <w:position w:val="0"/>
        <w:highlight w:val="none"/>
        <w:vertAlign w:val="baseline"/>
      </w:rPr>
    </w:lvl>
    <w:lvl w:ilvl="8" w:tplc="2A462B14">
      <w:start w:val="1"/>
      <w:numFmt w:val="lowerRoman"/>
      <w:lvlText w:val="%9."/>
      <w:lvlJc w:val="left"/>
      <w:pPr>
        <w:ind w:left="6327" w:hanging="50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11C91088"/>
    <w:multiLevelType w:val="hybridMultilevel"/>
    <w:tmpl w:val="BC440772"/>
    <w:styleLink w:val="Importovantl32"/>
    <w:lvl w:ilvl="0" w:tplc="E63C3ACC">
      <w:start w:val="1"/>
      <w:numFmt w:val="upperRoman"/>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59A36A0">
      <w:start w:val="1"/>
      <w:numFmt w:val="lowerLetter"/>
      <w:suff w:val="nothing"/>
      <w:lvlText w:val="%2."/>
      <w:lvlJc w:val="left"/>
      <w:pPr>
        <w:ind w:left="927" w:hanging="207"/>
      </w:pPr>
      <w:rPr>
        <w:rFonts w:hAnsi="Arial Unicode MS"/>
        <w:b/>
        <w:bCs/>
        <w:caps w:val="0"/>
        <w:smallCaps w:val="0"/>
        <w:strike w:val="0"/>
        <w:dstrike w:val="0"/>
        <w:color w:val="000000"/>
        <w:spacing w:val="0"/>
        <w:w w:val="100"/>
        <w:kern w:val="0"/>
        <w:position w:val="0"/>
        <w:highlight w:val="none"/>
        <w:vertAlign w:val="baseline"/>
      </w:rPr>
    </w:lvl>
    <w:lvl w:ilvl="2" w:tplc="0CB6DD7C">
      <w:start w:val="1"/>
      <w:numFmt w:val="lowerRoman"/>
      <w:suff w:val="nothing"/>
      <w:lvlText w:val="%3."/>
      <w:lvlJc w:val="left"/>
      <w:pPr>
        <w:ind w:left="1647" w:hanging="156"/>
      </w:pPr>
      <w:rPr>
        <w:rFonts w:hAnsi="Arial Unicode MS"/>
        <w:b/>
        <w:bCs/>
        <w:caps w:val="0"/>
        <w:smallCaps w:val="0"/>
        <w:strike w:val="0"/>
        <w:dstrike w:val="0"/>
        <w:color w:val="000000"/>
        <w:spacing w:val="0"/>
        <w:w w:val="100"/>
        <w:kern w:val="0"/>
        <w:position w:val="0"/>
        <w:highlight w:val="none"/>
        <w:vertAlign w:val="baseline"/>
      </w:rPr>
    </w:lvl>
    <w:lvl w:ilvl="3" w:tplc="A00C7A4A">
      <w:start w:val="1"/>
      <w:numFmt w:val="decimal"/>
      <w:suff w:val="nothing"/>
      <w:lvlText w:val="%4."/>
      <w:lvlJc w:val="left"/>
      <w:pPr>
        <w:ind w:left="2367" w:hanging="207"/>
      </w:pPr>
      <w:rPr>
        <w:rFonts w:hAnsi="Arial Unicode MS"/>
        <w:b/>
        <w:bCs/>
        <w:caps w:val="0"/>
        <w:smallCaps w:val="0"/>
        <w:strike w:val="0"/>
        <w:dstrike w:val="0"/>
        <w:color w:val="000000"/>
        <w:spacing w:val="0"/>
        <w:w w:val="100"/>
        <w:kern w:val="0"/>
        <w:position w:val="0"/>
        <w:highlight w:val="none"/>
        <w:vertAlign w:val="baseline"/>
      </w:rPr>
    </w:lvl>
    <w:lvl w:ilvl="4" w:tplc="E14EEEBC">
      <w:start w:val="1"/>
      <w:numFmt w:val="lowerLetter"/>
      <w:suff w:val="nothing"/>
      <w:lvlText w:val="%5."/>
      <w:lvlJc w:val="left"/>
      <w:pPr>
        <w:ind w:left="3087" w:hanging="207"/>
      </w:pPr>
      <w:rPr>
        <w:rFonts w:hAnsi="Arial Unicode MS"/>
        <w:b/>
        <w:bCs/>
        <w:caps w:val="0"/>
        <w:smallCaps w:val="0"/>
        <w:strike w:val="0"/>
        <w:dstrike w:val="0"/>
        <w:color w:val="000000"/>
        <w:spacing w:val="0"/>
        <w:w w:val="100"/>
        <w:kern w:val="0"/>
        <w:position w:val="0"/>
        <w:highlight w:val="none"/>
        <w:vertAlign w:val="baseline"/>
      </w:rPr>
    </w:lvl>
    <w:lvl w:ilvl="5" w:tplc="2A766A08">
      <w:start w:val="1"/>
      <w:numFmt w:val="lowerRoman"/>
      <w:suff w:val="nothing"/>
      <w:lvlText w:val="%6."/>
      <w:lvlJc w:val="left"/>
      <w:pPr>
        <w:ind w:left="3807" w:hanging="156"/>
      </w:pPr>
      <w:rPr>
        <w:rFonts w:hAnsi="Arial Unicode MS"/>
        <w:b/>
        <w:bCs/>
        <w:caps w:val="0"/>
        <w:smallCaps w:val="0"/>
        <w:strike w:val="0"/>
        <w:dstrike w:val="0"/>
        <w:color w:val="000000"/>
        <w:spacing w:val="0"/>
        <w:w w:val="100"/>
        <w:kern w:val="0"/>
        <w:position w:val="0"/>
        <w:highlight w:val="none"/>
        <w:vertAlign w:val="baseline"/>
      </w:rPr>
    </w:lvl>
    <w:lvl w:ilvl="6" w:tplc="37B2395A">
      <w:start w:val="1"/>
      <w:numFmt w:val="decimal"/>
      <w:suff w:val="nothing"/>
      <w:lvlText w:val="%7."/>
      <w:lvlJc w:val="left"/>
      <w:pPr>
        <w:ind w:left="4527" w:hanging="207"/>
      </w:pPr>
      <w:rPr>
        <w:rFonts w:hAnsi="Arial Unicode MS"/>
        <w:b/>
        <w:bCs/>
        <w:caps w:val="0"/>
        <w:smallCaps w:val="0"/>
        <w:strike w:val="0"/>
        <w:dstrike w:val="0"/>
        <w:color w:val="000000"/>
        <w:spacing w:val="0"/>
        <w:w w:val="100"/>
        <w:kern w:val="0"/>
        <w:position w:val="0"/>
        <w:highlight w:val="none"/>
        <w:vertAlign w:val="baseline"/>
      </w:rPr>
    </w:lvl>
    <w:lvl w:ilvl="7" w:tplc="B8ECB450">
      <w:start w:val="1"/>
      <w:numFmt w:val="lowerLetter"/>
      <w:suff w:val="nothing"/>
      <w:lvlText w:val="%8."/>
      <w:lvlJc w:val="left"/>
      <w:pPr>
        <w:ind w:left="5247" w:hanging="207"/>
      </w:pPr>
      <w:rPr>
        <w:rFonts w:hAnsi="Arial Unicode MS"/>
        <w:b/>
        <w:bCs/>
        <w:caps w:val="0"/>
        <w:smallCaps w:val="0"/>
        <w:strike w:val="0"/>
        <w:dstrike w:val="0"/>
        <w:color w:val="000000"/>
        <w:spacing w:val="0"/>
        <w:w w:val="100"/>
        <w:kern w:val="0"/>
        <w:position w:val="0"/>
        <w:highlight w:val="none"/>
        <w:vertAlign w:val="baseline"/>
      </w:rPr>
    </w:lvl>
    <w:lvl w:ilvl="8" w:tplc="DA0E0B3C">
      <w:start w:val="1"/>
      <w:numFmt w:val="lowerRoman"/>
      <w:suff w:val="nothing"/>
      <w:lvlText w:val="%9."/>
      <w:lvlJc w:val="left"/>
      <w:pPr>
        <w:ind w:left="5967" w:hanging="156"/>
      </w:pPr>
      <w:rPr>
        <w:rFonts w:hAnsi="Arial Unicode MS"/>
        <w:b/>
        <w:bCs/>
        <w:caps w:val="0"/>
        <w:smallCaps w:val="0"/>
        <w:strike w:val="0"/>
        <w:dstrike w:val="0"/>
        <w:color w:val="000000"/>
        <w:spacing w:val="0"/>
        <w:w w:val="100"/>
        <w:kern w:val="0"/>
        <w:position w:val="0"/>
        <w:highlight w:val="none"/>
        <w:vertAlign w:val="baseline"/>
      </w:rPr>
    </w:lvl>
  </w:abstractNum>
  <w:abstractNum w:abstractNumId="36" w15:restartNumberingAfterBreak="0">
    <w:nsid w:val="121E3AFB"/>
    <w:multiLevelType w:val="hybridMultilevel"/>
    <w:tmpl w:val="DD26B7E0"/>
    <w:styleLink w:val="Importovantl3"/>
    <w:lvl w:ilvl="0" w:tplc="B6DCCE6E">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D6D8D14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C6FBC4">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312A7218">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6248F86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15AB91C">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0EBC8FD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5DCCB4EC">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67907E48">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13F95980"/>
    <w:multiLevelType w:val="hybridMultilevel"/>
    <w:tmpl w:val="A51225C6"/>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38" w15:restartNumberingAfterBreak="0">
    <w:nsid w:val="14274825"/>
    <w:multiLevelType w:val="hybridMultilevel"/>
    <w:tmpl w:val="B1DCF7F4"/>
    <w:lvl w:ilvl="0" w:tplc="0138FF6C">
      <w:start w:val="1"/>
      <w:numFmt w:val="lowerLetter"/>
      <w:lvlText w:val="%1)"/>
      <w:lvlJc w:val="left"/>
      <w:pPr>
        <w:ind w:left="1287" w:hanging="360"/>
      </w:pPr>
      <w:rPr>
        <w:rFonts w:hint="default"/>
        <w:i w:val="0"/>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6223DD1"/>
    <w:multiLevelType w:val="multilevel"/>
    <w:tmpl w:val="E8662078"/>
    <w:numStyleLink w:val="Importovantl19"/>
  </w:abstractNum>
  <w:abstractNum w:abstractNumId="40" w15:restartNumberingAfterBreak="0">
    <w:nsid w:val="16821DBE"/>
    <w:multiLevelType w:val="hybridMultilevel"/>
    <w:tmpl w:val="71D6902C"/>
    <w:styleLink w:val="Importovantl71"/>
    <w:lvl w:ilvl="0" w:tplc="91D05F4C">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437A0E6E">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F3861BAA">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8C38ADC6">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0152E8F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2ECD6C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12C10D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119A944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F606F1F4">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1" w15:restartNumberingAfterBreak="0">
    <w:nsid w:val="16D94096"/>
    <w:multiLevelType w:val="hybridMultilevel"/>
    <w:tmpl w:val="D5E2D79A"/>
    <w:styleLink w:val="Importovantl7"/>
    <w:lvl w:ilvl="0" w:tplc="A9DAA874">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183E85F8">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E7A663E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DE04BDB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96C8039E">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080AB612">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8668B1BC">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0B0AC112">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41E2D0BC">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42" w15:restartNumberingAfterBreak="0">
    <w:nsid w:val="174A1F36"/>
    <w:multiLevelType w:val="hybridMultilevel"/>
    <w:tmpl w:val="09649F60"/>
    <w:lvl w:ilvl="0" w:tplc="F7169E44">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tplc="772E87C0">
      <w:start w:val="1"/>
      <w:numFmt w:val="lowerLetter"/>
      <w:lvlText w:val="%2)"/>
      <w:lvlJc w:val="left"/>
      <w:pPr>
        <w:ind w:left="1440" w:hanging="360"/>
      </w:pPr>
      <w:rPr>
        <w:b/>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19231B13"/>
    <w:multiLevelType w:val="multilevel"/>
    <w:tmpl w:val="8F761B28"/>
    <w:lvl w:ilvl="0">
      <w:start w:val="8"/>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1C14696A"/>
    <w:multiLevelType w:val="hybridMultilevel"/>
    <w:tmpl w:val="DD525168"/>
    <w:lvl w:ilvl="0" w:tplc="04050017">
      <w:start w:val="1"/>
      <w:numFmt w:val="lowerLetter"/>
      <w:pStyle w:val="Zoznamsodrkami"/>
      <w:lvlText w:val="%1)"/>
      <w:lvlJc w:val="left"/>
      <w:pPr>
        <w:tabs>
          <w:tab w:val="num" w:pos="1080"/>
        </w:tabs>
        <w:ind w:left="108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1C8013B7"/>
    <w:multiLevelType w:val="multilevel"/>
    <w:tmpl w:val="7D12AFB0"/>
    <w:lvl w:ilvl="0">
      <w:start w:val="1"/>
      <w:numFmt w:val="decimal"/>
      <w:lvlText w:val="%1."/>
      <w:lvlJc w:val="left"/>
      <w:pPr>
        <w:ind w:left="360" w:hanging="360"/>
      </w:pPr>
      <w:rPr>
        <w:rFonts w:hint="default"/>
      </w:rPr>
    </w:lvl>
    <w:lvl w:ilvl="1">
      <w:start w:val="1"/>
      <w:numFmt w:val="decimal"/>
      <w:lvlText w:val="%1.%2."/>
      <w:lvlJc w:val="left"/>
      <w:pPr>
        <w:ind w:left="792" w:hanging="432"/>
      </w:pPr>
      <w:rPr>
        <w:color w:val="00000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1D3370DA"/>
    <w:multiLevelType w:val="multilevel"/>
    <w:tmpl w:val="1C96F2EC"/>
    <w:styleLink w:val="Importovantl21"/>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1701" w:hanging="567"/>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center" w:pos="4536"/>
          <w:tab w:val="right" w:pos="9046"/>
        </w:tabs>
        <w:ind w:left="711" w:hanging="71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center" w:pos="4536"/>
          <w:tab w:val="right" w:pos="9046"/>
        </w:tabs>
        <w:ind w:left="855" w:hanging="855"/>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999" w:hanging="999"/>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center" w:pos="4536"/>
          <w:tab w:val="right" w:pos="9046"/>
        </w:tabs>
        <w:ind w:left="1143" w:hanging="1143"/>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center" w:pos="4536"/>
          <w:tab w:val="right" w:pos="9046"/>
        </w:tabs>
        <w:ind w:left="1287" w:hanging="1287"/>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center" w:pos="4536"/>
          <w:tab w:val="right" w:pos="9046"/>
        </w:tabs>
        <w:ind w:left="1503" w:hanging="1503"/>
      </w:pPr>
      <w:rPr>
        <w:rFonts w:hAnsi="Arial Unicode MS"/>
        <w:caps w:val="0"/>
        <w:smallCaps w:val="0"/>
        <w:strike w:val="0"/>
        <w:dstrike w:val="0"/>
        <w:color w:val="000000"/>
        <w:spacing w:val="0"/>
        <w:w w:val="100"/>
        <w:kern w:val="0"/>
        <w:position w:val="0"/>
        <w:highlight w:val="none"/>
        <w:vertAlign w:val="baseline"/>
      </w:rPr>
    </w:lvl>
  </w:abstractNum>
  <w:abstractNum w:abstractNumId="47" w15:restartNumberingAfterBreak="0">
    <w:nsid w:val="1E3A5CFB"/>
    <w:multiLevelType w:val="hybridMultilevel"/>
    <w:tmpl w:val="E3B431D6"/>
    <w:lvl w:ilvl="0" w:tplc="53B499AE">
      <w:numFmt w:val="decimal"/>
      <w:lvlText w:val=""/>
      <w:lvlJc w:val="left"/>
    </w:lvl>
    <w:lvl w:ilvl="1" w:tplc="0CAC9C7E">
      <w:numFmt w:val="decimal"/>
      <w:lvlText w:val=""/>
      <w:lvlJc w:val="left"/>
    </w:lvl>
    <w:lvl w:ilvl="2" w:tplc="12D240E0">
      <w:numFmt w:val="decimal"/>
      <w:lvlText w:val=""/>
      <w:lvlJc w:val="left"/>
    </w:lvl>
    <w:lvl w:ilvl="3" w:tplc="535EB46E">
      <w:numFmt w:val="decimal"/>
      <w:lvlText w:val=""/>
      <w:lvlJc w:val="left"/>
    </w:lvl>
    <w:lvl w:ilvl="4" w:tplc="7BF04CD8">
      <w:numFmt w:val="decimal"/>
      <w:lvlText w:val=""/>
      <w:lvlJc w:val="left"/>
    </w:lvl>
    <w:lvl w:ilvl="5" w:tplc="4B9279E2">
      <w:numFmt w:val="decimal"/>
      <w:lvlText w:val=""/>
      <w:lvlJc w:val="left"/>
    </w:lvl>
    <w:lvl w:ilvl="6" w:tplc="44328D40">
      <w:numFmt w:val="decimal"/>
      <w:lvlText w:val=""/>
      <w:lvlJc w:val="left"/>
    </w:lvl>
    <w:lvl w:ilvl="7" w:tplc="7C80E13A">
      <w:numFmt w:val="decimal"/>
      <w:lvlText w:val=""/>
      <w:lvlJc w:val="left"/>
    </w:lvl>
    <w:lvl w:ilvl="8" w:tplc="0BE6CFA2">
      <w:numFmt w:val="decimal"/>
      <w:lvlText w:val=""/>
      <w:lvlJc w:val="left"/>
    </w:lvl>
  </w:abstractNum>
  <w:abstractNum w:abstractNumId="48" w15:restartNumberingAfterBreak="0">
    <w:nsid w:val="1E6302B8"/>
    <w:multiLevelType w:val="hybridMultilevel"/>
    <w:tmpl w:val="095460D8"/>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20290542"/>
    <w:multiLevelType w:val="multilevel"/>
    <w:tmpl w:val="041B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21E62D04"/>
    <w:multiLevelType w:val="hybridMultilevel"/>
    <w:tmpl w:val="5D32C874"/>
    <w:styleLink w:val="Importovantl18"/>
    <w:lvl w:ilvl="0" w:tplc="A322D4CC">
      <w:start w:val="1"/>
      <w:numFmt w:val="bullet"/>
      <w:lvlText w:val="·"/>
      <w:lvlJc w:val="left"/>
      <w:pPr>
        <w:ind w:left="85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13805914">
      <w:start w:val="1"/>
      <w:numFmt w:val="bullet"/>
      <w:lvlText w:val="o"/>
      <w:lvlJc w:val="left"/>
      <w:pPr>
        <w:ind w:left="157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EEEF924">
      <w:start w:val="1"/>
      <w:numFmt w:val="bullet"/>
      <w:lvlText w:val="▪"/>
      <w:lvlJc w:val="left"/>
      <w:pPr>
        <w:ind w:left="22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657CD22E">
      <w:start w:val="1"/>
      <w:numFmt w:val="bullet"/>
      <w:lvlText w:val="·"/>
      <w:lvlJc w:val="left"/>
      <w:pPr>
        <w:ind w:left="301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A8E3A0E">
      <w:start w:val="1"/>
      <w:numFmt w:val="bullet"/>
      <w:lvlText w:val="o"/>
      <w:lvlJc w:val="left"/>
      <w:pPr>
        <w:ind w:left="373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B964A2F2">
      <w:start w:val="1"/>
      <w:numFmt w:val="bullet"/>
      <w:lvlText w:val="▪"/>
      <w:lvlJc w:val="left"/>
      <w:pPr>
        <w:ind w:left="445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C9E88210">
      <w:start w:val="1"/>
      <w:numFmt w:val="bullet"/>
      <w:lvlText w:val="·"/>
      <w:lvlJc w:val="left"/>
      <w:pPr>
        <w:ind w:left="5171"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1B40BF36">
      <w:start w:val="1"/>
      <w:numFmt w:val="bullet"/>
      <w:lvlText w:val="o"/>
      <w:lvlJc w:val="left"/>
      <w:pPr>
        <w:ind w:left="589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F378F310">
      <w:start w:val="1"/>
      <w:numFmt w:val="bullet"/>
      <w:lvlText w:val="▪"/>
      <w:lvlJc w:val="left"/>
      <w:pPr>
        <w:ind w:left="6611"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1" w15:restartNumberingAfterBreak="0">
    <w:nsid w:val="229A1659"/>
    <w:multiLevelType w:val="multilevel"/>
    <w:tmpl w:val="0E9490F4"/>
    <w:lvl w:ilvl="0">
      <w:start w:val="6"/>
      <w:numFmt w:val="decimal"/>
      <w:lvlText w:val="%1.1."/>
      <w:lvlJc w:val="left"/>
      <w:pPr>
        <w:ind w:left="360" w:hanging="360"/>
      </w:pPr>
      <w:rPr>
        <w:rFonts w:hint="default"/>
      </w:rPr>
    </w:lvl>
    <w:lvl w:ilvl="1">
      <w:start w:val="1"/>
      <w:numFmt w:val="decimal"/>
      <w:lvlText w:val="%1.%2."/>
      <w:lvlJc w:val="left"/>
      <w:pPr>
        <w:ind w:left="277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231A5FEE"/>
    <w:multiLevelType w:val="hybridMultilevel"/>
    <w:tmpl w:val="E110A84A"/>
    <w:styleLink w:val="Importovantl28"/>
    <w:lvl w:ilvl="0" w:tplc="D20A6E02">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250CEE2">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4E64B344">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9628682">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83C7D50">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FAE272D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76EEF210">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072EAB1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0E7C22C0">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53" w15:restartNumberingAfterBreak="0">
    <w:nsid w:val="23B80CF7"/>
    <w:multiLevelType w:val="multilevel"/>
    <w:tmpl w:val="0CB871F6"/>
    <w:styleLink w:val="Importovantl41"/>
    <w:lvl w:ilvl="0">
      <w:start w:val="1"/>
      <w:numFmt w:val="decimal"/>
      <w:lvlText w:val="%1."/>
      <w:lvlJc w:val="left"/>
      <w:pPr>
        <w:ind w:left="567" w:hanging="567"/>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ind w:left="1032" w:hanging="46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978" w:hanging="543"/>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3">
      <w:start w:val="1"/>
      <w:numFmt w:val="decimal"/>
      <w:suff w:val="nothing"/>
      <w:lvlText w:val="%1.%2.%3.%4."/>
      <w:lvlJc w:val="left"/>
      <w:pPr>
        <w:ind w:left="1495" w:hanging="700"/>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4">
      <w:start w:val="1"/>
      <w:numFmt w:val="decimal"/>
      <w:suff w:val="nothing"/>
      <w:lvlText w:val="%1.%2.%3.%4.%5."/>
      <w:lvlJc w:val="left"/>
      <w:pPr>
        <w:ind w:left="2012" w:hanging="857"/>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5">
      <w:start w:val="1"/>
      <w:numFmt w:val="decimal"/>
      <w:suff w:val="nothing"/>
      <w:lvlText w:val="%1.%2.%3.%4.%5.%6."/>
      <w:lvlJc w:val="left"/>
      <w:pPr>
        <w:ind w:left="2530" w:hanging="1015"/>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6">
      <w:start w:val="1"/>
      <w:numFmt w:val="decimal"/>
      <w:suff w:val="nothing"/>
      <w:lvlText w:val="%1.%2.%3.%4.%5.%6.%7."/>
      <w:lvlJc w:val="left"/>
      <w:pPr>
        <w:ind w:left="3047" w:hanging="1172"/>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7">
      <w:start w:val="1"/>
      <w:numFmt w:val="decimal"/>
      <w:suff w:val="nothing"/>
      <w:lvlText w:val="%1.%2.%3.%4.%5.%6.%7.%8."/>
      <w:lvlJc w:val="left"/>
      <w:pPr>
        <w:ind w:left="3564" w:hanging="1329"/>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lvl w:ilvl="8">
      <w:start w:val="1"/>
      <w:numFmt w:val="decimal"/>
      <w:suff w:val="nothing"/>
      <w:lvlText w:val="%1.%2.%3.%4.%5.%6.%7.%8.%9."/>
      <w:lvlJc w:val="left"/>
      <w:pPr>
        <w:ind w:left="4159" w:hanging="1564"/>
      </w:pPr>
      <w:rPr>
        <w:rFonts w:ascii="Trebuchet MS" w:eastAsia="Trebuchet MS" w:hAnsi="Trebuchet MS" w:cs="Trebuchet MS"/>
        <w:b w:val="0"/>
        <w:bCs w:val="0"/>
        <w:i w:val="0"/>
        <w:iCs w:val="0"/>
        <w:caps w:val="0"/>
        <w:smallCaps w:val="0"/>
        <w:strike w:val="0"/>
        <w:dstrike w:val="0"/>
        <w:color w:val="000000"/>
        <w:spacing w:val="0"/>
        <w:w w:val="100"/>
        <w:kern w:val="0"/>
        <w:position w:val="0"/>
        <w:sz w:val="24"/>
        <w:szCs w:val="24"/>
        <w:highlight w:val="none"/>
        <w:vertAlign w:val="baseline"/>
      </w:rPr>
    </w:lvl>
  </w:abstractNum>
  <w:abstractNum w:abstractNumId="54" w15:restartNumberingAfterBreak="0">
    <w:nsid w:val="257C3097"/>
    <w:multiLevelType w:val="hybridMultilevel"/>
    <w:tmpl w:val="AF363042"/>
    <w:lvl w:ilvl="0" w:tplc="041B0001">
      <w:start w:val="1"/>
      <w:numFmt w:val="bullet"/>
      <w:lvlText w:val=""/>
      <w:lvlJc w:val="left"/>
      <w:pPr>
        <w:ind w:left="1425" w:hanging="360"/>
      </w:pPr>
      <w:rPr>
        <w:rFonts w:ascii="Symbol" w:hAnsi="Symbol"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55" w15:restartNumberingAfterBreak="0">
    <w:nsid w:val="27D600C7"/>
    <w:multiLevelType w:val="hybridMultilevel"/>
    <w:tmpl w:val="1368D4F2"/>
    <w:styleLink w:val="Importovantl24"/>
    <w:lvl w:ilvl="0" w:tplc="CA62C276">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B9D499F0">
      <w:start w:val="1"/>
      <w:numFmt w:val="lowerLetter"/>
      <w:lvlText w:val="%2)"/>
      <w:lvlJc w:val="left"/>
      <w:pPr>
        <w:ind w:left="1571" w:hanging="257"/>
      </w:pPr>
      <w:rPr>
        <w:rFonts w:hAnsi="Arial Unicode MS"/>
        <w:caps w:val="0"/>
        <w:smallCaps w:val="0"/>
        <w:strike w:val="0"/>
        <w:dstrike w:val="0"/>
        <w:color w:val="000000"/>
        <w:spacing w:val="0"/>
        <w:w w:val="100"/>
        <w:kern w:val="0"/>
        <w:position w:val="0"/>
        <w:highlight w:val="none"/>
        <w:vertAlign w:val="baseline"/>
      </w:rPr>
    </w:lvl>
    <w:lvl w:ilvl="2" w:tplc="2E3639B0">
      <w:start w:val="1"/>
      <w:numFmt w:val="lowerRoman"/>
      <w:lvlText w:val="%3."/>
      <w:lvlJc w:val="left"/>
      <w:pPr>
        <w:ind w:left="2291" w:hanging="230"/>
      </w:pPr>
      <w:rPr>
        <w:rFonts w:hAnsi="Arial Unicode MS"/>
        <w:caps w:val="0"/>
        <w:smallCaps w:val="0"/>
        <w:strike w:val="0"/>
        <w:dstrike w:val="0"/>
        <w:color w:val="000000"/>
        <w:spacing w:val="0"/>
        <w:w w:val="100"/>
        <w:kern w:val="0"/>
        <w:position w:val="0"/>
        <w:highlight w:val="none"/>
        <w:vertAlign w:val="baseline"/>
      </w:rPr>
    </w:lvl>
    <w:lvl w:ilvl="3" w:tplc="8488D9AA">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E524295E">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85ACB0B0">
      <w:start w:val="1"/>
      <w:numFmt w:val="lowerRoman"/>
      <w:lvlText w:val="%6."/>
      <w:lvlJc w:val="left"/>
      <w:pPr>
        <w:ind w:left="4451" w:hanging="230"/>
      </w:pPr>
      <w:rPr>
        <w:rFonts w:hAnsi="Arial Unicode MS"/>
        <w:caps w:val="0"/>
        <w:smallCaps w:val="0"/>
        <w:strike w:val="0"/>
        <w:dstrike w:val="0"/>
        <w:color w:val="000000"/>
        <w:spacing w:val="0"/>
        <w:w w:val="100"/>
        <w:kern w:val="0"/>
        <w:position w:val="0"/>
        <w:highlight w:val="none"/>
        <w:vertAlign w:val="baseline"/>
      </w:rPr>
    </w:lvl>
    <w:lvl w:ilvl="6" w:tplc="D4E8484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B75001B2">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7550FC60">
      <w:start w:val="1"/>
      <w:numFmt w:val="lowerRoman"/>
      <w:lvlText w:val="%9."/>
      <w:lvlJc w:val="left"/>
      <w:pPr>
        <w:ind w:left="6611" w:hanging="230"/>
      </w:pPr>
      <w:rPr>
        <w:rFonts w:hAnsi="Arial Unicode MS"/>
        <w:caps w:val="0"/>
        <w:smallCaps w:val="0"/>
        <w:strike w:val="0"/>
        <w:dstrike w:val="0"/>
        <w:color w:val="000000"/>
        <w:spacing w:val="0"/>
        <w:w w:val="100"/>
        <w:kern w:val="0"/>
        <w:position w:val="0"/>
        <w:highlight w:val="none"/>
        <w:vertAlign w:val="baseline"/>
      </w:rPr>
    </w:lvl>
  </w:abstractNum>
  <w:abstractNum w:abstractNumId="56" w15:restartNumberingAfterBreak="0">
    <w:nsid w:val="281D16D3"/>
    <w:multiLevelType w:val="multilevel"/>
    <w:tmpl w:val="AFCCD15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28BA10DF"/>
    <w:multiLevelType w:val="hybridMultilevel"/>
    <w:tmpl w:val="B7A01868"/>
    <w:lvl w:ilvl="0" w:tplc="04050019">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8" w15:restartNumberingAfterBreak="0">
    <w:nsid w:val="2A9D73F0"/>
    <w:multiLevelType w:val="hybridMultilevel"/>
    <w:tmpl w:val="1D848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2AD620D1"/>
    <w:multiLevelType w:val="hybridMultilevel"/>
    <w:tmpl w:val="5E30B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2BF80DC2"/>
    <w:multiLevelType w:val="hybridMultilevel"/>
    <w:tmpl w:val="ED64B198"/>
    <w:lvl w:ilvl="0" w:tplc="533C9CBA">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0658C0AC">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2E8E7444">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B566AF92">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F552D760">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0D4EAF90">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94A4D3F4">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E82EC50E">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B4ED49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61" w15:restartNumberingAfterBreak="0">
    <w:nsid w:val="2DBE110E"/>
    <w:multiLevelType w:val="hybridMultilevel"/>
    <w:tmpl w:val="1480F4F2"/>
    <w:styleLink w:val="Importovantl30"/>
    <w:lvl w:ilvl="0" w:tplc="815648FE">
      <w:start w:val="1"/>
      <w:numFmt w:val="lowerLetter"/>
      <w:lvlText w:val="%1)"/>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1" w:tplc="8F02DB6A">
      <w:start w:val="1"/>
      <w:numFmt w:val="lowerLetter"/>
      <w:lvlText w:val="%2."/>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2" w:tplc="05366300">
      <w:start w:val="1"/>
      <w:numFmt w:val="lowerRoman"/>
      <w:lvlText w:val="%3."/>
      <w:lvlJc w:val="left"/>
      <w:pPr>
        <w:ind w:left="2880" w:hanging="295"/>
      </w:pPr>
      <w:rPr>
        <w:rFonts w:hAnsi="Arial Unicode MS"/>
        <w:caps w:val="0"/>
        <w:smallCaps w:val="0"/>
        <w:strike w:val="0"/>
        <w:dstrike w:val="0"/>
        <w:color w:val="000000"/>
        <w:spacing w:val="0"/>
        <w:w w:val="100"/>
        <w:kern w:val="0"/>
        <w:position w:val="0"/>
        <w:highlight w:val="none"/>
        <w:vertAlign w:val="baseline"/>
      </w:rPr>
    </w:lvl>
    <w:lvl w:ilvl="3" w:tplc="7DD82B66">
      <w:start w:val="1"/>
      <w:numFmt w:val="decimal"/>
      <w:lvlText w:val="%4."/>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4" w:tplc="753C1BBA">
      <w:start w:val="1"/>
      <w:numFmt w:val="lowerLetter"/>
      <w:lvlText w:val="%5."/>
      <w:lvlJc w:val="left"/>
      <w:pPr>
        <w:ind w:left="4320" w:hanging="360"/>
      </w:pPr>
      <w:rPr>
        <w:rFonts w:hAnsi="Arial Unicode MS"/>
        <w:caps w:val="0"/>
        <w:smallCaps w:val="0"/>
        <w:strike w:val="0"/>
        <w:dstrike w:val="0"/>
        <w:color w:val="000000"/>
        <w:spacing w:val="0"/>
        <w:w w:val="100"/>
        <w:kern w:val="0"/>
        <w:position w:val="0"/>
        <w:highlight w:val="none"/>
        <w:vertAlign w:val="baseline"/>
      </w:rPr>
    </w:lvl>
    <w:lvl w:ilvl="5" w:tplc="2654D11E">
      <w:start w:val="1"/>
      <w:numFmt w:val="lowerRoman"/>
      <w:lvlText w:val="%6."/>
      <w:lvlJc w:val="left"/>
      <w:pPr>
        <w:ind w:left="5040" w:hanging="295"/>
      </w:pPr>
      <w:rPr>
        <w:rFonts w:hAnsi="Arial Unicode MS"/>
        <w:caps w:val="0"/>
        <w:smallCaps w:val="0"/>
        <w:strike w:val="0"/>
        <w:dstrike w:val="0"/>
        <w:color w:val="000000"/>
        <w:spacing w:val="0"/>
        <w:w w:val="100"/>
        <w:kern w:val="0"/>
        <w:position w:val="0"/>
        <w:highlight w:val="none"/>
        <w:vertAlign w:val="baseline"/>
      </w:rPr>
    </w:lvl>
    <w:lvl w:ilvl="6" w:tplc="0B449206">
      <w:start w:val="1"/>
      <w:numFmt w:val="decimal"/>
      <w:lvlText w:val="%7."/>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7" w:tplc="9DBCD81C">
      <w:start w:val="1"/>
      <w:numFmt w:val="lowerLetter"/>
      <w:lvlText w:val="%8."/>
      <w:lvlJc w:val="left"/>
      <w:pPr>
        <w:ind w:left="6480" w:hanging="360"/>
      </w:pPr>
      <w:rPr>
        <w:rFonts w:hAnsi="Arial Unicode MS"/>
        <w:caps w:val="0"/>
        <w:smallCaps w:val="0"/>
        <w:strike w:val="0"/>
        <w:dstrike w:val="0"/>
        <w:color w:val="000000"/>
        <w:spacing w:val="0"/>
        <w:w w:val="100"/>
        <w:kern w:val="0"/>
        <w:position w:val="0"/>
        <w:highlight w:val="none"/>
        <w:vertAlign w:val="baseline"/>
      </w:rPr>
    </w:lvl>
    <w:lvl w:ilvl="8" w:tplc="4F6C7932">
      <w:start w:val="1"/>
      <w:numFmt w:val="lowerRoman"/>
      <w:lvlText w:val="%9."/>
      <w:lvlJc w:val="left"/>
      <w:pPr>
        <w:ind w:left="7200" w:hanging="295"/>
      </w:pPr>
      <w:rPr>
        <w:rFonts w:hAnsi="Arial Unicode MS"/>
        <w:caps w:val="0"/>
        <w:smallCaps w:val="0"/>
        <w:strike w:val="0"/>
        <w:dstrike w:val="0"/>
        <w:color w:val="000000"/>
        <w:spacing w:val="0"/>
        <w:w w:val="100"/>
        <w:kern w:val="0"/>
        <w:position w:val="0"/>
        <w:highlight w:val="none"/>
        <w:vertAlign w:val="baseline"/>
      </w:rPr>
    </w:lvl>
  </w:abstractNum>
  <w:abstractNum w:abstractNumId="62" w15:restartNumberingAfterBreak="0">
    <w:nsid w:val="2E26128C"/>
    <w:multiLevelType w:val="hybridMultilevel"/>
    <w:tmpl w:val="8BEC525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3" w15:restartNumberingAfterBreak="0">
    <w:nsid w:val="3255353C"/>
    <w:multiLevelType w:val="multilevel"/>
    <w:tmpl w:val="827AE252"/>
    <w:styleLink w:val="Importovantl27"/>
    <w:lvl w:ilvl="0">
      <w:start w:val="1"/>
      <w:numFmt w:val="decimal"/>
      <w:lvlText w:val="%1."/>
      <w:lvlJc w:val="left"/>
      <w:pPr>
        <w:ind w:left="330" w:hanging="33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64" w15:restartNumberingAfterBreak="0">
    <w:nsid w:val="35B87F1C"/>
    <w:multiLevelType w:val="hybridMultilevel"/>
    <w:tmpl w:val="3A44CC8C"/>
    <w:lvl w:ilvl="0" w:tplc="041B000F">
      <w:start w:val="8"/>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3643789E"/>
    <w:multiLevelType w:val="hybridMultilevel"/>
    <w:tmpl w:val="170C8A4C"/>
    <w:lvl w:ilvl="0" w:tplc="349ED8CA">
      <w:start w:val="1"/>
      <w:numFmt w:val="decimal"/>
      <w:lvlText w:val="%1."/>
      <w:lvlJc w:val="left"/>
      <w:pPr>
        <w:ind w:left="720" w:hanging="360"/>
      </w:pPr>
      <w:rPr>
        <w:rFonts w:hint="default"/>
        <w:b/>
        <w:color w:val="auto"/>
      </w:rPr>
    </w:lvl>
    <w:lvl w:ilvl="1" w:tplc="00344AA2">
      <w:start w:val="1"/>
      <w:numFmt w:val="lowerLetter"/>
      <w:lvlText w:val="%2)"/>
      <w:lvlJc w:val="left"/>
      <w:pPr>
        <w:ind w:left="1440" w:hanging="360"/>
      </w:pPr>
      <w:rPr>
        <w:rFonts w:ascii="Calibri" w:eastAsia="Times New Roman" w:hAnsi="Calibri"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67F60BA"/>
    <w:multiLevelType w:val="hybridMultilevel"/>
    <w:tmpl w:val="04A222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36D55ADE"/>
    <w:multiLevelType w:val="hybridMultilevel"/>
    <w:tmpl w:val="849CF0D2"/>
    <w:styleLink w:val="Importovantl35"/>
    <w:lvl w:ilvl="0" w:tplc="3EDCE358">
      <w:start w:val="1"/>
      <w:numFmt w:val="bullet"/>
      <w:lvlText w:val="·"/>
      <w:lvlJc w:val="left"/>
      <w:pPr>
        <w:ind w:left="56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9C6DDE4">
      <w:start w:val="1"/>
      <w:numFmt w:val="bullet"/>
      <w:lvlText w:val="o"/>
      <w:lvlJc w:val="left"/>
      <w:pPr>
        <w:ind w:left="128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2EE8CAC4">
      <w:start w:val="1"/>
      <w:numFmt w:val="bullet"/>
      <w:lvlText w:val="▪"/>
      <w:lvlJc w:val="left"/>
      <w:pPr>
        <w:ind w:left="20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4260F1F0">
      <w:start w:val="1"/>
      <w:numFmt w:val="bullet"/>
      <w:lvlText w:val="·"/>
      <w:lvlJc w:val="left"/>
      <w:pPr>
        <w:ind w:left="272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07FA42D4">
      <w:start w:val="1"/>
      <w:numFmt w:val="bullet"/>
      <w:lvlText w:val="o"/>
      <w:lvlJc w:val="left"/>
      <w:pPr>
        <w:ind w:left="344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1742B6B0">
      <w:start w:val="1"/>
      <w:numFmt w:val="bullet"/>
      <w:lvlText w:val="▪"/>
      <w:lvlJc w:val="left"/>
      <w:pPr>
        <w:ind w:left="416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3390A4AE">
      <w:start w:val="1"/>
      <w:numFmt w:val="bullet"/>
      <w:lvlText w:val="·"/>
      <w:lvlJc w:val="left"/>
      <w:pPr>
        <w:ind w:left="4887" w:hanging="567"/>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8D83148">
      <w:start w:val="1"/>
      <w:numFmt w:val="bullet"/>
      <w:lvlText w:val="o"/>
      <w:lvlJc w:val="left"/>
      <w:pPr>
        <w:ind w:left="560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4AEBD70">
      <w:start w:val="1"/>
      <w:numFmt w:val="bullet"/>
      <w:lvlText w:val="▪"/>
      <w:lvlJc w:val="left"/>
      <w:pPr>
        <w:ind w:left="6327" w:hanging="567"/>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8" w15:restartNumberingAfterBreak="0">
    <w:nsid w:val="376D1BDC"/>
    <w:multiLevelType w:val="hybridMultilevel"/>
    <w:tmpl w:val="3888097A"/>
    <w:lvl w:ilvl="0" w:tplc="041B000F">
      <w:start w:val="1"/>
      <w:numFmt w:val="decimal"/>
      <w:lvlText w:val="%1."/>
      <w:lvlJc w:val="left"/>
      <w:pPr>
        <w:tabs>
          <w:tab w:val="num" w:pos="720"/>
        </w:tabs>
        <w:ind w:left="720" w:hanging="360"/>
      </w:pPr>
    </w:lvl>
    <w:lvl w:ilvl="1" w:tplc="DA688514">
      <w:start w:val="1"/>
      <w:numFmt w:val="lowerLetter"/>
      <w:lvlText w:val="%2)"/>
      <w:lvlJc w:val="left"/>
      <w:pPr>
        <w:tabs>
          <w:tab w:val="num" w:pos="1440"/>
        </w:tabs>
        <w:ind w:left="1440" w:hanging="360"/>
      </w:pPr>
      <w:rPr>
        <w:rFonts w:ascii="Calibri" w:hAnsi="Calibri" w:hint="default"/>
        <w:sz w:val="22"/>
        <w:szCs w:val="22"/>
      </w:rPr>
    </w:lvl>
    <w:lvl w:ilvl="2" w:tplc="571A07BC">
      <w:start w:val="1"/>
      <w:numFmt w:val="bullet"/>
      <w:lvlText w:val="­"/>
      <w:lvlJc w:val="left"/>
      <w:pPr>
        <w:tabs>
          <w:tab w:val="num" w:pos="2340"/>
        </w:tabs>
        <w:ind w:left="2340" w:hanging="360"/>
      </w:pPr>
      <w:rPr>
        <w:rFonts w:ascii="Courier New" w:hAnsi="Courier New" w:hint="default"/>
      </w:r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9" w15:restartNumberingAfterBreak="0">
    <w:nsid w:val="37B00B30"/>
    <w:multiLevelType w:val="hybridMultilevel"/>
    <w:tmpl w:val="A58EC976"/>
    <w:lvl w:ilvl="0" w:tplc="264ED506">
      <w:start w:val="2"/>
      <w:numFmt w:val="bullet"/>
      <w:lvlText w:val="-"/>
      <w:lvlJc w:val="left"/>
      <w:pPr>
        <w:ind w:left="1854" w:hanging="360"/>
      </w:pPr>
      <w:rPr>
        <w:rFonts w:ascii="Times New Roman" w:eastAsia="Times New Roman" w:hAnsi="Times New Roman" w:cs="Times New Roman" w:hint="default"/>
      </w:rPr>
    </w:lvl>
    <w:lvl w:ilvl="1" w:tplc="041B0003">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70" w15:restartNumberingAfterBreak="0">
    <w:nsid w:val="39274F7E"/>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1" w15:restartNumberingAfterBreak="0">
    <w:nsid w:val="3B6F4F0C"/>
    <w:multiLevelType w:val="hybridMultilevel"/>
    <w:tmpl w:val="A6A69D62"/>
    <w:styleLink w:val="Importovantl4"/>
    <w:lvl w:ilvl="0" w:tplc="54AE1ACA">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369A068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3F3EA9DC">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0BC28DA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C5C238A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A78403C0">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60201E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65C4A676">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740204C2">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72" w15:restartNumberingAfterBreak="0">
    <w:nsid w:val="3C8B5291"/>
    <w:multiLevelType w:val="hybridMultilevel"/>
    <w:tmpl w:val="B756FDDE"/>
    <w:styleLink w:val="Importovantl36"/>
    <w:lvl w:ilvl="0" w:tplc="C10685AC">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tplc="B60EDEC2">
      <w:start w:val="1"/>
      <w:numFmt w:val="lowerLetter"/>
      <w:lvlText w:val="%2."/>
      <w:lvlJc w:val="left"/>
      <w:pPr>
        <w:ind w:left="1287" w:hanging="567"/>
      </w:pPr>
      <w:rPr>
        <w:rFonts w:hAnsi="Arial Unicode MS"/>
        <w:b/>
        <w:bCs/>
        <w:caps w:val="0"/>
        <w:smallCaps w:val="0"/>
        <w:strike w:val="0"/>
        <w:dstrike w:val="0"/>
        <w:color w:val="000000"/>
        <w:spacing w:val="0"/>
        <w:w w:val="100"/>
        <w:kern w:val="0"/>
        <w:position w:val="0"/>
        <w:highlight w:val="none"/>
        <w:vertAlign w:val="baseline"/>
      </w:rPr>
    </w:lvl>
    <w:lvl w:ilvl="2" w:tplc="6EF88A6A">
      <w:start w:val="1"/>
      <w:numFmt w:val="lowerRoman"/>
      <w:lvlText w:val="%3."/>
      <w:lvlJc w:val="left"/>
      <w:pPr>
        <w:ind w:left="2007" w:hanging="516"/>
      </w:pPr>
      <w:rPr>
        <w:rFonts w:hAnsi="Arial Unicode MS"/>
        <w:b/>
        <w:bCs/>
        <w:caps w:val="0"/>
        <w:smallCaps w:val="0"/>
        <w:strike w:val="0"/>
        <w:dstrike w:val="0"/>
        <w:color w:val="000000"/>
        <w:spacing w:val="0"/>
        <w:w w:val="100"/>
        <w:kern w:val="0"/>
        <w:position w:val="0"/>
        <w:highlight w:val="none"/>
        <w:vertAlign w:val="baseline"/>
      </w:rPr>
    </w:lvl>
    <w:lvl w:ilvl="3" w:tplc="78723D34">
      <w:start w:val="1"/>
      <w:numFmt w:val="decimal"/>
      <w:lvlText w:val="%4."/>
      <w:lvlJc w:val="left"/>
      <w:pPr>
        <w:ind w:left="2727" w:hanging="567"/>
      </w:pPr>
      <w:rPr>
        <w:rFonts w:hAnsi="Arial Unicode MS"/>
        <w:b/>
        <w:bCs/>
        <w:caps w:val="0"/>
        <w:smallCaps w:val="0"/>
        <w:strike w:val="0"/>
        <w:dstrike w:val="0"/>
        <w:color w:val="000000"/>
        <w:spacing w:val="0"/>
        <w:w w:val="100"/>
        <w:kern w:val="0"/>
        <w:position w:val="0"/>
        <w:highlight w:val="none"/>
        <w:vertAlign w:val="baseline"/>
      </w:rPr>
    </w:lvl>
    <w:lvl w:ilvl="4" w:tplc="4DD8BDE8">
      <w:start w:val="1"/>
      <w:numFmt w:val="lowerLetter"/>
      <w:lvlText w:val="%5."/>
      <w:lvlJc w:val="left"/>
      <w:pPr>
        <w:ind w:left="3447" w:hanging="567"/>
      </w:pPr>
      <w:rPr>
        <w:rFonts w:hAnsi="Arial Unicode MS"/>
        <w:b/>
        <w:bCs/>
        <w:caps w:val="0"/>
        <w:smallCaps w:val="0"/>
        <w:strike w:val="0"/>
        <w:dstrike w:val="0"/>
        <w:color w:val="000000"/>
        <w:spacing w:val="0"/>
        <w:w w:val="100"/>
        <w:kern w:val="0"/>
        <w:position w:val="0"/>
        <w:highlight w:val="none"/>
        <w:vertAlign w:val="baseline"/>
      </w:rPr>
    </w:lvl>
    <w:lvl w:ilvl="5" w:tplc="E15C2E7E">
      <w:start w:val="1"/>
      <w:numFmt w:val="lowerRoman"/>
      <w:lvlText w:val="%6."/>
      <w:lvlJc w:val="left"/>
      <w:pPr>
        <w:ind w:left="4167" w:hanging="516"/>
      </w:pPr>
      <w:rPr>
        <w:rFonts w:hAnsi="Arial Unicode MS"/>
        <w:b/>
        <w:bCs/>
        <w:caps w:val="0"/>
        <w:smallCaps w:val="0"/>
        <w:strike w:val="0"/>
        <w:dstrike w:val="0"/>
        <w:color w:val="000000"/>
        <w:spacing w:val="0"/>
        <w:w w:val="100"/>
        <w:kern w:val="0"/>
        <w:position w:val="0"/>
        <w:highlight w:val="none"/>
        <w:vertAlign w:val="baseline"/>
      </w:rPr>
    </w:lvl>
    <w:lvl w:ilvl="6" w:tplc="E8F8EFD6">
      <w:start w:val="1"/>
      <w:numFmt w:val="decimal"/>
      <w:lvlText w:val="%7."/>
      <w:lvlJc w:val="left"/>
      <w:pPr>
        <w:ind w:left="4887" w:hanging="567"/>
      </w:pPr>
      <w:rPr>
        <w:rFonts w:hAnsi="Arial Unicode MS"/>
        <w:b/>
        <w:bCs/>
        <w:caps w:val="0"/>
        <w:smallCaps w:val="0"/>
        <w:strike w:val="0"/>
        <w:dstrike w:val="0"/>
        <w:color w:val="000000"/>
        <w:spacing w:val="0"/>
        <w:w w:val="100"/>
        <w:kern w:val="0"/>
        <w:position w:val="0"/>
        <w:highlight w:val="none"/>
        <w:vertAlign w:val="baseline"/>
      </w:rPr>
    </w:lvl>
    <w:lvl w:ilvl="7" w:tplc="8DDE289A">
      <w:start w:val="1"/>
      <w:numFmt w:val="lowerLetter"/>
      <w:lvlText w:val="%8."/>
      <w:lvlJc w:val="left"/>
      <w:pPr>
        <w:ind w:left="5607" w:hanging="567"/>
      </w:pPr>
      <w:rPr>
        <w:rFonts w:hAnsi="Arial Unicode MS"/>
        <w:b/>
        <w:bCs/>
        <w:caps w:val="0"/>
        <w:smallCaps w:val="0"/>
        <w:strike w:val="0"/>
        <w:dstrike w:val="0"/>
        <w:color w:val="000000"/>
        <w:spacing w:val="0"/>
        <w:w w:val="100"/>
        <w:kern w:val="0"/>
        <w:position w:val="0"/>
        <w:highlight w:val="none"/>
        <w:vertAlign w:val="baseline"/>
      </w:rPr>
    </w:lvl>
    <w:lvl w:ilvl="8" w:tplc="2AB0F73E">
      <w:start w:val="1"/>
      <w:numFmt w:val="lowerRoman"/>
      <w:lvlText w:val="%9."/>
      <w:lvlJc w:val="left"/>
      <w:pPr>
        <w:ind w:left="6327" w:hanging="516"/>
      </w:pPr>
      <w:rPr>
        <w:rFonts w:hAnsi="Arial Unicode MS"/>
        <w:b/>
        <w:bCs/>
        <w:caps w:val="0"/>
        <w:smallCaps w:val="0"/>
        <w:strike w:val="0"/>
        <w:dstrike w:val="0"/>
        <w:color w:val="000000"/>
        <w:spacing w:val="0"/>
        <w:w w:val="100"/>
        <w:kern w:val="0"/>
        <w:position w:val="0"/>
        <w:highlight w:val="none"/>
        <w:vertAlign w:val="baseline"/>
      </w:rPr>
    </w:lvl>
  </w:abstractNum>
  <w:abstractNum w:abstractNumId="73" w15:restartNumberingAfterBreak="0">
    <w:nsid w:val="3C8D2CDD"/>
    <w:multiLevelType w:val="hybridMultilevel"/>
    <w:tmpl w:val="2D1E5754"/>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4" w15:restartNumberingAfterBreak="0">
    <w:nsid w:val="3E50375E"/>
    <w:multiLevelType w:val="hybridMultilevel"/>
    <w:tmpl w:val="B78C1856"/>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75" w15:restartNumberingAfterBreak="0">
    <w:nsid w:val="40665925"/>
    <w:multiLevelType w:val="multilevel"/>
    <w:tmpl w:val="BD8AF03C"/>
    <w:styleLink w:val="Importovantl15"/>
    <w:lvl w:ilvl="0">
      <w:start w:val="1"/>
      <w:numFmt w:val="decimal"/>
      <w:lvlText w:val="%1."/>
      <w:lvlJc w:val="left"/>
      <w:pPr>
        <w:ind w:left="567" w:hanging="56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76" w15:restartNumberingAfterBreak="0">
    <w:nsid w:val="412E5268"/>
    <w:multiLevelType w:val="multilevel"/>
    <w:tmpl w:val="ECE8496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31A08F3"/>
    <w:multiLevelType w:val="multilevel"/>
    <w:tmpl w:val="AE0695FE"/>
    <w:styleLink w:val="Importovantl20"/>
    <w:lvl w:ilvl="0">
      <w:start w:val="1"/>
      <w:numFmt w:val="decimal"/>
      <w:lvlText w:val="%1."/>
      <w:lvlJc w:val="left"/>
      <w:pPr>
        <w:tabs>
          <w:tab w:val="center" w:pos="4536"/>
          <w:tab w:val="right" w:pos="9046"/>
        </w:tabs>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center" w:pos="4536"/>
          <w:tab w:val="right" w:pos="9046"/>
        </w:tabs>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center" w:pos="4536"/>
          <w:tab w:val="right" w:pos="9046"/>
        </w:tabs>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center" w:pos="4536"/>
          <w:tab w:val="right" w:pos="9046"/>
        </w:tabs>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right" w:pos="9046"/>
        </w:tabs>
        <w:ind w:left="4536" w:hanging="1089"/>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center" w:pos="4536"/>
          <w:tab w:val="right" w:pos="9046"/>
        </w:tabs>
        <w:ind w:left="4536" w:hanging="369"/>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center" w:pos="4536"/>
          <w:tab w:val="right" w:pos="9046"/>
        </w:tabs>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center" w:pos="4536"/>
          <w:tab w:val="right" w:pos="9046"/>
        </w:tabs>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center" w:pos="4536"/>
          <w:tab w:val="right" w:pos="9046"/>
        </w:tabs>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78" w15:restartNumberingAfterBreak="0">
    <w:nsid w:val="46590046"/>
    <w:multiLevelType w:val="hybridMultilevel"/>
    <w:tmpl w:val="A420F9EA"/>
    <w:lvl w:ilvl="0" w:tplc="1F848150">
      <w:start w:val="1"/>
      <w:numFmt w:val="lowerLetter"/>
      <w:lvlText w:val="%1)"/>
      <w:lvlJc w:val="left"/>
      <w:pPr>
        <w:ind w:left="1287" w:hanging="360"/>
      </w:pPr>
      <w:rPr>
        <w:b w:val="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9" w15:restartNumberingAfterBreak="0">
    <w:nsid w:val="47776874"/>
    <w:multiLevelType w:val="multilevel"/>
    <w:tmpl w:val="54BC0EEC"/>
    <w:styleLink w:val="Importovantl14"/>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80" w15:restartNumberingAfterBreak="0">
    <w:nsid w:val="48EA0329"/>
    <w:multiLevelType w:val="hybridMultilevel"/>
    <w:tmpl w:val="4E18540C"/>
    <w:lvl w:ilvl="0" w:tplc="2826A38A">
      <w:start w:val="2"/>
      <w:numFmt w:val="bullet"/>
      <w:lvlText w:val="-"/>
      <w:lvlJc w:val="left"/>
      <w:pPr>
        <w:ind w:left="720" w:hanging="360"/>
      </w:pPr>
      <w:rPr>
        <w:rFonts w:ascii="Calibri" w:eastAsia="Calibri" w:hAnsi="Calibri" w:cs="Times New Roman" w:hint="default"/>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81" w15:restartNumberingAfterBreak="0">
    <w:nsid w:val="498F30A6"/>
    <w:multiLevelType w:val="hybridMultilevel"/>
    <w:tmpl w:val="31DAC9D8"/>
    <w:styleLink w:val="Importovantl17"/>
    <w:lvl w:ilvl="0" w:tplc="E8B8652A">
      <w:start w:val="1"/>
      <w:numFmt w:val="lowerLetter"/>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7826B4B6">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354859F4">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7584D336">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7F6017D0">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FC7CEED2">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9AECDA22">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D1035CE">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04A01E4">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2" w15:restartNumberingAfterBreak="0">
    <w:nsid w:val="4A4B5B6D"/>
    <w:multiLevelType w:val="hybridMultilevel"/>
    <w:tmpl w:val="59824544"/>
    <w:lvl w:ilvl="0" w:tplc="041B000F">
      <w:start w:val="1"/>
      <w:numFmt w:val="decimal"/>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83" w15:restartNumberingAfterBreak="0">
    <w:nsid w:val="4C90645D"/>
    <w:multiLevelType w:val="multilevel"/>
    <w:tmpl w:val="AF2E17EA"/>
    <w:styleLink w:val="Importovantl29"/>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3."/>
      <w:lvlJc w:val="left"/>
      <w:pPr>
        <w:ind w:left="2203" w:hanging="927"/>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3.%4."/>
      <w:lvlJc w:val="left"/>
      <w:pPr>
        <w:ind w:left="2912" w:hanging="927"/>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3.%4.%5."/>
      <w:lvlJc w:val="left"/>
      <w:pPr>
        <w:ind w:left="3981" w:hanging="1287"/>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3.%4.%5.%6."/>
      <w:lvlJc w:val="left"/>
      <w:pPr>
        <w:ind w:left="4690" w:hanging="1287"/>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3.%4.%5.%6.%7."/>
      <w:lvlJc w:val="left"/>
      <w:pPr>
        <w:ind w:left="5759" w:hanging="1647"/>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3.%4.%5.%6.%7.%8."/>
      <w:lvlJc w:val="left"/>
      <w:pPr>
        <w:ind w:left="6468" w:hanging="1647"/>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3.%4.%5.%6.%7.%8.%9."/>
      <w:lvlJc w:val="left"/>
      <w:pPr>
        <w:ind w:left="7537" w:hanging="2007"/>
      </w:pPr>
      <w:rPr>
        <w:rFonts w:hAnsi="Arial Unicode MS"/>
        <w:caps w:val="0"/>
        <w:smallCaps w:val="0"/>
        <w:strike w:val="0"/>
        <w:dstrike w:val="0"/>
        <w:color w:val="000000"/>
        <w:spacing w:val="0"/>
        <w:w w:val="100"/>
        <w:kern w:val="0"/>
        <w:position w:val="0"/>
        <w:highlight w:val="none"/>
        <w:vertAlign w:val="baseline"/>
      </w:rPr>
    </w:lvl>
  </w:abstractNum>
  <w:abstractNum w:abstractNumId="84" w15:restartNumberingAfterBreak="0">
    <w:nsid w:val="505464C1"/>
    <w:multiLevelType w:val="hybridMultilevel"/>
    <w:tmpl w:val="2A2C48F0"/>
    <w:lvl w:ilvl="0" w:tplc="041B0001">
      <w:start w:val="1"/>
      <w:numFmt w:val="bullet"/>
      <w:lvlText w:val=""/>
      <w:lvlJc w:val="left"/>
      <w:rPr>
        <w:rFonts w:ascii="Symbol" w:hAnsi="Symbol" w:hint="default"/>
      </w:rPr>
    </w:lvl>
    <w:lvl w:ilvl="1" w:tplc="9AB0E020">
      <w:numFmt w:val="decimal"/>
      <w:lvlText w:val=""/>
      <w:lvlJc w:val="left"/>
    </w:lvl>
    <w:lvl w:ilvl="2" w:tplc="E322109A">
      <w:numFmt w:val="decimal"/>
      <w:lvlText w:val=""/>
      <w:lvlJc w:val="left"/>
    </w:lvl>
    <w:lvl w:ilvl="3" w:tplc="432EB22A">
      <w:numFmt w:val="decimal"/>
      <w:lvlText w:val=""/>
      <w:lvlJc w:val="left"/>
    </w:lvl>
    <w:lvl w:ilvl="4" w:tplc="68B8D0EE">
      <w:numFmt w:val="decimal"/>
      <w:lvlText w:val=""/>
      <w:lvlJc w:val="left"/>
    </w:lvl>
    <w:lvl w:ilvl="5" w:tplc="B9EAEA46">
      <w:numFmt w:val="decimal"/>
      <w:lvlText w:val=""/>
      <w:lvlJc w:val="left"/>
    </w:lvl>
    <w:lvl w:ilvl="6" w:tplc="168C45A0">
      <w:numFmt w:val="decimal"/>
      <w:lvlText w:val=""/>
      <w:lvlJc w:val="left"/>
    </w:lvl>
    <w:lvl w:ilvl="7" w:tplc="899A3ECA">
      <w:numFmt w:val="decimal"/>
      <w:lvlText w:val=""/>
      <w:lvlJc w:val="left"/>
    </w:lvl>
    <w:lvl w:ilvl="8" w:tplc="17FA586E">
      <w:numFmt w:val="decimal"/>
      <w:lvlText w:val=""/>
      <w:lvlJc w:val="left"/>
    </w:lvl>
  </w:abstractNum>
  <w:abstractNum w:abstractNumId="85" w15:restartNumberingAfterBreak="0">
    <w:nsid w:val="515577FB"/>
    <w:multiLevelType w:val="hybridMultilevel"/>
    <w:tmpl w:val="5B46285E"/>
    <w:styleLink w:val="Importovantl34"/>
    <w:lvl w:ilvl="0" w:tplc="F8045780">
      <w:start w:val="1"/>
      <w:numFmt w:val="decimal"/>
      <w:lvlText w:val="%1."/>
      <w:lvlJc w:val="left"/>
      <w:pPr>
        <w:ind w:left="851" w:hanging="284"/>
      </w:pPr>
      <w:rPr>
        <w:rFonts w:hAnsi="Arial Unicode MS"/>
        <w:caps w:val="0"/>
        <w:smallCaps w:val="0"/>
        <w:strike w:val="0"/>
        <w:dstrike w:val="0"/>
        <w:color w:val="000000"/>
        <w:spacing w:val="0"/>
        <w:w w:val="100"/>
        <w:kern w:val="0"/>
        <w:position w:val="0"/>
        <w:highlight w:val="none"/>
        <w:vertAlign w:val="baseline"/>
      </w:rPr>
    </w:lvl>
    <w:lvl w:ilvl="1" w:tplc="54FCAFEE">
      <w:start w:val="1"/>
      <w:numFmt w:val="lowerLetter"/>
      <w:lvlText w:val="%2."/>
      <w:lvlJc w:val="left"/>
      <w:pPr>
        <w:ind w:left="1571" w:hanging="284"/>
      </w:pPr>
      <w:rPr>
        <w:rFonts w:hAnsi="Arial Unicode MS"/>
        <w:caps w:val="0"/>
        <w:smallCaps w:val="0"/>
        <w:strike w:val="0"/>
        <w:dstrike w:val="0"/>
        <w:color w:val="000000"/>
        <w:spacing w:val="0"/>
        <w:w w:val="100"/>
        <w:kern w:val="0"/>
        <w:position w:val="0"/>
        <w:highlight w:val="none"/>
        <w:vertAlign w:val="baseline"/>
      </w:rPr>
    </w:lvl>
    <w:lvl w:ilvl="2" w:tplc="D980BB28">
      <w:start w:val="1"/>
      <w:numFmt w:val="lowerRoman"/>
      <w:lvlText w:val="%3."/>
      <w:lvlJc w:val="left"/>
      <w:pPr>
        <w:ind w:left="2291" w:hanging="219"/>
      </w:pPr>
      <w:rPr>
        <w:rFonts w:hAnsi="Arial Unicode MS"/>
        <w:caps w:val="0"/>
        <w:smallCaps w:val="0"/>
        <w:strike w:val="0"/>
        <w:dstrike w:val="0"/>
        <w:color w:val="000000"/>
        <w:spacing w:val="0"/>
        <w:w w:val="100"/>
        <w:kern w:val="0"/>
        <w:position w:val="0"/>
        <w:highlight w:val="none"/>
        <w:vertAlign w:val="baseline"/>
      </w:rPr>
    </w:lvl>
    <w:lvl w:ilvl="3" w:tplc="6990149E">
      <w:start w:val="1"/>
      <w:numFmt w:val="decimal"/>
      <w:lvlText w:val="%4."/>
      <w:lvlJc w:val="left"/>
      <w:pPr>
        <w:ind w:left="3011" w:hanging="284"/>
      </w:pPr>
      <w:rPr>
        <w:rFonts w:hAnsi="Arial Unicode MS"/>
        <w:caps w:val="0"/>
        <w:smallCaps w:val="0"/>
        <w:strike w:val="0"/>
        <w:dstrike w:val="0"/>
        <w:color w:val="000000"/>
        <w:spacing w:val="0"/>
        <w:w w:val="100"/>
        <w:kern w:val="0"/>
        <w:position w:val="0"/>
        <w:highlight w:val="none"/>
        <w:vertAlign w:val="baseline"/>
      </w:rPr>
    </w:lvl>
    <w:lvl w:ilvl="4" w:tplc="6BEA7386">
      <w:start w:val="1"/>
      <w:numFmt w:val="lowerLetter"/>
      <w:lvlText w:val="%5."/>
      <w:lvlJc w:val="left"/>
      <w:pPr>
        <w:ind w:left="3731" w:hanging="284"/>
      </w:pPr>
      <w:rPr>
        <w:rFonts w:hAnsi="Arial Unicode MS"/>
        <w:caps w:val="0"/>
        <w:smallCaps w:val="0"/>
        <w:strike w:val="0"/>
        <w:dstrike w:val="0"/>
        <w:color w:val="000000"/>
        <w:spacing w:val="0"/>
        <w:w w:val="100"/>
        <w:kern w:val="0"/>
        <w:position w:val="0"/>
        <w:highlight w:val="none"/>
        <w:vertAlign w:val="baseline"/>
      </w:rPr>
    </w:lvl>
    <w:lvl w:ilvl="5" w:tplc="3E4E9A5C">
      <w:start w:val="1"/>
      <w:numFmt w:val="lowerRoman"/>
      <w:lvlText w:val="%6."/>
      <w:lvlJc w:val="left"/>
      <w:pPr>
        <w:ind w:left="4451" w:hanging="219"/>
      </w:pPr>
      <w:rPr>
        <w:rFonts w:hAnsi="Arial Unicode MS"/>
        <w:caps w:val="0"/>
        <w:smallCaps w:val="0"/>
        <w:strike w:val="0"/>
        <w:dstrike w:val="0"/>
        <w:color w:val="000000"/>
        <w:spacing w:val="0"/>
        <w:w w:val="100"/>
        <w:kern w:val="0"/>
        <w:position w:val="0"/>
        <w:highlight w:val="none"/>
        <w:vertAlign w:val="baseline"/>
      </w:rPr>
    </w:lvl>
    <w:lvl w:ilvl="6" w:tplc="4866EAE4">
      <w:start w:val="1"/>
      <w:numFmt w:val="decimal"/>
      <w:lvlText w:val="%7."/>
      <w:lvlJc w:val="left"/>
      <w:pPr>
        <w:ind w:left="5171" w:hanging="284"/>
      </w:pPr>
      <w:rPr>
        <w:rFonts w:hAnsi="Arial Unicode MS"/>
        <w:caps w:val="0"/>
        <w:smallCaps w:val="0"/>
        <w:strike w:val="0"/>
        <w:dstrike w:val="0"/>
        <w:color w:val="000000"/>
        <w:spacing w:val="0"/>
        <w:w w:val="100"/>
        <w:kern w:val="0"/>
        <w:position w:val="0"/>
        <w:highlight w:val="none"/>
        <w:vertAlign w:val="baseline"/>
      </w:rPr>
    </w:lvl>
    <w:lvl w:ilvl="7" w:tplc="EACC4146">
      <w:start w:val="1"/>
      <w:numFmt w:val="lowerLetter"/>
      <w:lvlText w:val="%8."/>
      <w:lvlJc w:val="left"/>
      <w:pPr>
        <w:ind w:left="5891" w:hanging="284"/>
      </w:pPr>
      <w:rPr>
        <w:rFonts w:hAnsi="Arial Unicode MS"/>
        <w:caps w:val="0"/>
        <w:smallCaps w:val="0"/>
        <w:strike w:val="0"/>
        <w:dstrike w:val="0"/>
        <w:color w:val="000000"/>
        <w:spacing w:val="0"/>
        <w:w w:val="100"/>
        <w:kern w:val="0"/>
        <w:position w:val="0"/>
        <w:highlight w:val="none"/>
        <w:vertAlign w:val="baseline"/>
      </w:rPr>
    </w:lvl>
    <w:lvl w:ilvl="8" w:tplc="82686B56">
      <w:start w:val="1"/>
      <w:numFmt w:val="lowerRoman"/>
      <w:lvlText w:val="%9."/>
      <w:lvlJc w:val="left"/>
      <w:pPr>
        <w:ind w:left="6611" w:hanging="219"/>
      </w:pPr>
      <w:rPr>
        <w:rFonts w:hAnsi="Arial Unicode MS"/>
        <w:caps w:val="0"/>
        <w:smallCaps w:val="0"/>
        <w:strike w:val="0"/>
        <w:dstrike w:val="0"/>
        <w:color w:val="000000"/>
        <w:spacing w:val="0"/>
        <w:w w:val="100"/>
        <w:kern w:val="0"/>
        <w:position w:val="0"/>
        <w:highlight w:val="none"/>
        <w:vertAlign w:val="baseline"/>
      </w:rPr>
    </w:lvl>
  </w:abstractNum>
  <w:abstractNum w:abstractNumId="86" w15:restartNumberingAfterBreak="0">
    <w:nsid w:val="516858A0"/>
    <w:multiLevelType w:val="multilevel"/>
    <w:tmpl w:val="E8662078"/>
    <w:styleLink w:val="Importovantl19"/>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6"/>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3065"/>
        </w:tabs>
        <w:ind w:left="1701" w:hanging="567"/>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tabs>
          <w:tab w:val="left" w:pos="3065"/>
        </w:tabs>
        <w:ind w:left="1801" w:hanging="927"/>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3065"/>
        </w:tabs>
        <w:ind w:left="2311"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tabs>
          <w:tab w:val="left" w:pos="3065"/>
        </w:tabs>
        <w:ind w:left="3181" w:hanging="1287"/>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3065"/>
        </w:tabs>
        <w:ind w:left="4051" w:hanging="1647"/>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tabs>
          <w:tab w:val="left" w:pos="3065"/>
        </w:tabs>
        <w:ind w:left="4921" w:hanging="2007"/>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3065"/>
        </w:tabs>
        <w:ind w:left="5791" w:hanging="2367"/>
      </w:pPr>
      <w:rPr>
        <w:rFonts w:hAnsi="Arial Unicode MS"/>
        <w:b/>
        <w:bCs/>
        <w:caps w:val="0"/>
        <w:smallCaps w:val="0"/>
        <w:strike w:val="0"/>
        <w:dstrike w:val="0"/>
        <w:color w:val="000000"/>
        <w:spacing w:val="0"/>
        <w:w w:val="100"/>
        <w:kern w:val="0"/>
        <w:position w:val="0"/>
        <w:highlight w:val="none"/>
        <w:vertAlign w:val="baseline"/>
      </w:rPr>
    </w:lvl>
  </w:abstractNum>
  <w:abstractNum w:abstractNumId="87" w15:restartNumberingAfterBreak="0">
    <w:nsid w:val="51CD7140"/>
    <w:multiLevelType w:val="hybridMultilevel"/>
    <w:tmpl w:val="241C8F80"/>
    <w:lvl w:ilvl="0" w:tplc="2DA4675C">
      <w:numFmt w:val="decimal"/>
      <w:lvlText w:val=""/>
      <w:lvlJc w:val="left"/>
    </w:lvl>
    <w:lvl w:ilvl="1" w:tplc="C3949B80">
      <w:numFmt w:val="decimal"/>
      <w:lvlText w:val=""/>
      <w:lvlJc w:val="left"/>
    </w:lvl>
    <w:lvl w:ilvl="2" w:tplc="F2621B9C">
      <w:numFmt w:val="decimal"/>
      <w:lvlText w:val=""/>
      <w:lvlJc w:val="left"/>
    </w:lvl>
    <w:lvl w:ilvl="3" w:tplc="907EC840">
      <w:numFmt w:val="decimal"/>
      <w:lvlText w:val=""/>
      <w:lvlJc w:val="left"/>
    </w:lvl>
    <w:lvl w:ilvl="4" w:tplc="D1962682">
      <w:numFmt w:val="decimal"/>
      <w:lvlText w:val=""/>
      <w:lvlJc w:val="left"/>
    </w:lvl>
    <w:lvl w:ilvl="5" w:tplc="B3A8C976">
      <w:numFmt w:val="decimal"/>
      <w:lvlText w:val=""/>
      <w:lvlJc w:val="left"/>
    </w:lvl>
    <w:lvl w:ilvl="6" w:tplc="705A925A">
      <w:numFmt w:val="decimal"/>
      <w:lvlText w:val=""/>
      <w:lvlJc w:val="left"/>
    </w:lvl>
    <w:lvl w:ilvl="7" w:tplc="2BDA9B9C">
      <w:numFmt w:val="decimal"/>
      <w:lvlText w:val=""/>
      <w:lvlJc w:val="left"/>
    </w:lvl>
    <w:lvl w:ilvl="8" w:tplc="56EC2736">
      <w:numFmt w:val="decimal"/>
      <w:lvlText w:val=""/>
      <w:lvlJc w:val="left"/>
    </w:lvl>
  </w:abstractNum>
  <w:abstractNum w:abstractNumId="88" w15:restartNumberingAfterBreak="0">
    <w:nsid w:val="51CE0DFB"/>
    <w:multiLevelType w:val="hybridMultilevel"/>
    <w:tmpl w:val="2BA47874"/>
    <w:styleLink w:val="Importovantl13"/>
    <w:lvl w:ilvl="0" w:tplc="8D20ACF0">
      <w:start w:val="1"/>
      <w:numFmt w:val="bullet"/>
      <w:lvlText w:val="·"/>
      <w:lvlJc w:val="left"/>
      <w:pPr>
        <w:ind w:left="141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A9E4BB0">
      <w:start w:val="1"/>
      <w:numFmt w:val="bullet"/>
      <w:lvlText w:val="o"/>
      <w:lvlJc w:val="left"/>
      <w:pPr>
        <w:ind w:left="213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0E6CCAFC">
      <w:start w:val="1"/>
      <w:numFmt w:val="bullet"/>
      <w:lvlText w:val="▪"/>
      <w:lvlJc w:val="left"/>
      <w:pPr>
        <w:ind w:left="28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B2C01966">
      <w:start w:val="1"/>
      <w:numFmt w:val="bullet"/>
      <w:lvlText w:val="·"/>
      <w:lvlJc w:val="left"/>
      <w:pPr>
        <w:ind w:left="357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B234250E">
      <w:start w:val="1"/>
      <w:numFmt w:val="bullet"/>
      <w:lvlText w:val="o"/>
      <w:lvlJc w:val="left"/>
      <w:pPr>
        <w:ind w:left="429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838C8C2">
      <w:start w:val="1"/>
      <w:numFmt w:val="bullet"/>
      <w:lvlText w:val="▪"/>
      <w:lvlJc w:val="left"/>
      <w:pPr>
        <w:ind w:left="501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58787208">
      <w:start w:val="1"/>
      <w:numFmt w:val="bullet"/>
      <w:lvlText w:val="·"/>
      <w:lvlJc w:val="left"/>
      <w:pPr>
        <w:ind w:left="5738" w:hanging="284"/>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F5845CB6">
      <w:start w:val="1"/>
      <w:numFmt w:val="bullet"/>
      <w:lvlText w:val="o"/>
      <w:lvlJc w:val="left"/>
      <w:pPr>
        <w:ind w:left="645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AC4DA3C">
      <w:start w:val="1"/>
      <w:numFmt w:val="bullet"/>
      <w:lvlText w:val="▪"/>
      <w:lvlJc w:val="left"/>
      <w:pPr>
        <w:ind w:left="7178" w:hanging="284"/>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89" w15:restartNumberingAfterBreak="0">
    <w:nsid w:val="56C10327"/>
    <w:multiLevelType w:val="multilevel"/>
    <w:tmpl w:val="02B06066"/>
    <w:lvl w:ilvl="0">
      <w:start w:val="4"/>
      <w:numFmt w:val="decimal"/>
      <w:lvlText w:val="%1."/>
      <w:lvlJc w:val="left"/>
      <w:pPr>
        <w:ind w:left="567" w:hanging="567"/>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1134" w:hanging="567"/>
      </w:pPr>
      <w:rPr>
        <w:rFonts w:hAnsi="Arial Unicode MS" w:hint="default"/>
        <w:b/>
        <w:bCs/>
        <w:caps w:val="0"/>
        <w:smallCaps w:val="0"/>
        <w:strike w:val="0"/>
        <w:dstrike w:val="0"/>
        <w:color w:val="000000"/>
        <w:spacing w:val="0"/>
        <w:w w:val="100"/>
        <w:kern w:val="0"/>
        <w:position w:val="0"/>
        <w:vertAlign w:val="baseline"/>
      </w:rPr>
    </w:lvl>
    <w:lvl w:ilvl="2">
      <w:start w:val="1"/>
      <w:numFmt w:val="decimal"/>
      <w:suff w:val="nothing"/>
      <w:lvlText w:val="%1.%2.%3."/>
      <w:lvlJc w:val="left"/>
      <w:pPr>
        <w:ind w:left="1566" w:hanging="639"/>
      </w:pPr>
      <w:rPr>
        <w:rFonts w:hAnsi="Arial Unicode MS" w:hint="default"/>
        <w:b/>
        <w:bCs/>
        <w:caps w:val="0"/>
        <w:smallCaps w:val="0"/>
        <w:strike w:val="0"/>
        <w:dstrike w:val="0"/>
        <w:color w:val="000000"/>
        <w:spacing w:val="0"/>
        <w:w w:val="100"/>
        <w:kern w:val="0"/>
        <w:position w:val="0"/>
        <w:vertAlign w:val="baseline"/>
      </w:rPr>
    </w:lvl>
    <w:lvl w:ilvl="3">
      <w:start w:val="1"/>
      <w:numFmt w:val="decimal"/>
      <w:suff w:val="nothing"/>
      <w:lvlText w:val="%1.%2.%3.%4."/>
      <w:lvlJc w:val="left"/>
      <w:pPr>
        <w:ind w:left="2070" w:hanging="783"/>
      </w:pPr>
      <w:rPr>
        <w:rFonts w:hAnsi="Arial Unicode MS" w:hint="default"/>
        <w:b/>
        <w:bCs/>
        <w:caps w:val="0"/>
        <w:smallCaps w:val="0"/>
        <w:strike w:val="0"/>
        <w:dstrike w:val="0"/>
        <w:color w:val="000000"/>
        <w:spacing w:val="0"/>
        <w:w w:val="100"/>
        <w:kern w:val="0"/>
        <w:position w:val="0"/>
        <w:vertAlign w:val="baseline"/>
      </w:rPr>
    </w:lvl>
    <w:lvl w:ilvl="4">
      <w:start w:val="1"/>
      <w:numFmt w:val="decimal"/>
      <w:suff w:val="nothing"/>
      <w:lvlText w:val="%1.%2.%3.%4.%5."/>
      <w:lvlJc w:val="left"/>
      <w:pPr>
        <w:ind w:left="2574" w:hanging="927"/>
      </w:pPr>
      <w:rPr>
        <w:rFonts w:hAnsi="Arial Unicode MS" w:hint="default"/>
        <w:b/>
        <w:bCs/>
        <w:caps w:val="0"/>
        <w:smallCaps w:val="0"/>
        <w:strike w:val="0"/>
        <w:dstrike w:val="0"/>
        <w:color w:val="000000"/>
        <w:spacing w:val="0"/>
        <w:w w:val="100"/>
        <w:kern w:val="0"/>
        <w:position w:val="0"/>
        <w:vertAlign w:val="baseline"/>
      </w:rPr>
    </w:lvl>
    <w:lvl w:ilvl="5">
      <w:start w:val="1"/>
      <w:numFmt w:val="decimal"/>
      <w:suff w:val="nothing"/>
      <w:lvlText w:val="%1.%2.%3.%4.%5.%6."/>
      <w:lvlJc w:val="left"/>
      <w:pPr>
        <w:ind w:left="3078" w:hanging="1071"/>
      </w:pPr>
      <w:rPr>
        <w:rFonts w:hAnsi="Arial Unicode MS" w:hint="default"/>
        <w:b/>
        <w:bCs/>
        <w:caps w:val="0"/>
        <w:smallCaps w:val="0"/>
        <w:strike w:val="0"/>
        <w:dstrike w:val="0"/>
        <w:color w:val="000000"/>
        <w:spacing w:val="0"/>
        <w:w w:val="100"/>
        <w:kern w:val="0"/>
        <w:position w:val="0"/>
        <w:vertAlign w:val="baseline"/>
      </w:rPr>
    </w:lvl>
    <w:lvl w:ilvl="6">
      <w:start w:val="1"/>
      <w:numFmt w:val="decimal"/>
      <w:suff w:val="nothing"/>
      <w:lvlText w:val="%1.%2.%3.%4.%5.%6.%7."/>
      <w:lvlJc w:val="left"/>
      <w:pPr>
        <w:ind w:left="3582" w:hanging="1215"/>
      </w:pPr>
      <w:rPr>
        <w:rFonts w:hAnsi="Arial Unicode MS" w:hint="default"/>
        <w:b/>
        <w:bCs/>
        <w:caps w:val="0"/>
        <w:smallCaps w:val="0"/>
        <w:strike w:val="0"/>
        <w:dstrike w:val="0"/>
        <w:color w:val="000000"/>
        <w:spacing w:val="0"/>
        <w:w w:val="100"/>
        <w:kern w:val="0"/>
        <w:position w:val="0"/>
        <w:vertAlign w:val="baseline"/>
      </w:rPr>
    </w:lvl>
    <w:lvl w:ilvl="7">
      <w:start w:val="1"/>
      <w:numFmt w:val="decimal"/>
      <w:suff w:val="nothing"/>
      <w:lvlText w:val="%1.%2.%3.%4.%5.%6.%7.%8."/>
      <w:lvlJc w:val="left"/>
      <w:pPr>
        <w:ind w:left="4086" w:hanging="1359"/>
      </w:pPr>
      <w:rPr>
        <w:rFonts w:hAnsi="Arial Unicode MS" w:hint="default"/>
        <w:b/>
        <w:bCs/>
        <w:caps w:val="0"/>
        <w:smallCaps w:val="0"/>
        <w:strike w:val="0"/>
        <w:dstrike w:val="0"/>
        <w:color w:val="000000"/>
        <w:spacing w:val="0"/>
        <w:w w:val="100"/>
        <w:kern w:val="0"/>
        <w:position w:val="0"/>
        <w:vertAlign w:val="baseline"/>
      </w:rPr>
    </w:lvl>
    <w:lvl w:ilvl="8">
      <w:start w:val="1"/>
      <w:numFmt w:val="decimal"/>
      <w:suff w:val="nothing"/>
      <w:lvlText w:val="%1.%2.%3.%4.%5.%6.%7.%8.%9."/>
      <w:lvlJc w:val="left"/>
      <w:pPr>
        <w:ind w:left="4662" w:hanging="1575"/>
      </w:pPr>
      <w:rPr>
        <w:rFonts w:hAnsi="Arial Unicode MS" w:hint="default"/>
        <w:b/>
        <w:bCs/>
        <w:caps w:val="0"/>
        <w:smallCaps w:val="0"/>
        <w:strike w:val="0"/>
        <w:dstrike w:val="0"/>
        <w:color w:val="000000"/>
        <w:spacing w:val="0"/>
        <w:w w:val="100"/>
        <w:kern w:val="0"/>
        <w:position w:val="0"/>
        <w:vertAlign w:val="baseline"/>
      </w:rPr>
    </w:lvl>
  </w:abstractNum>
  <w:abstractNum w:abstractNumId="90" w15:restartNumberingAfterBreak="0">
    <w:nsid w:val="595567E0"/>
    <w:multiLevelType w:val="multilevel"/>
    <w:tmpl w:val="F236CCF2"/>
    <w:styleLink w:val="Importovantl11"/>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91" w15:restartNumberingAfterBreak="0">
    <w:nsid w:val="595A2C0D"/>
    <w:multiLevelType w:val="hybridMultilevel"/>
    <w:tmpl w:val="5E94D258"/>
    <w:styleLink w:val="Importovantl10"/>
    <w:lvl w:ilvl="0" w:tplc="2E864A66">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A404B47A">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49F2591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4724A61E">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35A4650C">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DDE8957A">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F09E9BE0">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8B84C09E">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CECAA40">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2" w15:restartNumberingAfterBreak="0">
    <w:nsid w:val="59B367AC"/>
    <w:multiLevelType w:val="hybridMultilevel"/>
    <w:tmpl w:val="E528DAC8"/>
    <w:styleLink w:val="Importovantl2"/>
    <w:lvl w:ilvl="0" w:tplc="A4945AA6">
      <w:start w:val="1"/>
      <w:numFmt w:val="upperLetter"/>
      <w:lvlText w:val="%1."/>
      <w:lvlJc w:val="left"/>
      <w:pPr>
        <w:ind w:left="798" w:hanging="438"/>
      </w:pPr>
      <w:rPr>
        <w:rFonts w:hAnsi="Arial Unicode MS"/>
        <w:caps w:val="0"/>
        <w:smallCaps w:val="0"/>
        <w:strike w:val="0"/>
        <w:dstrike w:val="0"/>
        <w:color w:val="000000"/>
        <w:spacing w:val="0"/>
        <w:w w:val="100"/>
        <w:kern w:val="0"/>
        <w:position w:val="0"/>
        <w:highlight w:val="none"/>
        <w:vertAlign w:val="baseline"/>
      </w:rPr>
    </w:lvl>
    <w:lvl w:ilvl="1" w:tplc="17161EEC">
      <w:start w:val="1"/>
      <w:numFmt w:val="decimal"/>
      <w:lvlText w:val="%2."/>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2" w:tplc="B3FEB27C">
      <w:start w:val="1"/>
      <w:numFmt w:val="decimal"/>
      <w:lvlText w:val="%3."/>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3" w:tplc="BA82A102">
      <w:start w:val="1"/>
      <w:numFmt w:val="decimal"/>
      <w:lvlText w:val="%4."/>
      <w:lvlJc w:val="left"/>
      <w:pPr>
        <w:ind w:left="2574" w:hanging="567"/>
      </w:pPr>
      <w:rPr>
        <w:rFonts w:hAnsi="Arial Unicode MS"/>
        <w:caps w:val="0"/>
        <w:smallCaps w:val="0"/>
        <w:strike w:val="0"/>
        <w:dstrike w:val="0"/>
        <w:color w:val="000000"/>
        <w:spacing w:val="0"/>
        <w:w w:val="100"/>
        <w:kern w:val="0"/>
        <w:position w:val="0"/>
        <w:highlight w:val="none"/>
        <w:vertAlign w:val="baseline"/>
      </w:rPr>
    </w:lvl>
    <w:lvl w:ilvl="4" w:tplc="38E885B4">
      <w:start w:val="1"/>
      <w:numFmt w:val="decimal"/>
      <w:lvlText w:val="%5."/>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5" w:tplc="B714EF64">
      <w:start w:val="1"/>
      <w:numFmt w:val="decimal"/>
      <w:lvlText w:val="%6."/>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6" w:tplc="8ECE0490">
      <w:start w:val="1"/>
      <w:numFmt w:val="decimal"/>
      <w:lvlText w:val="%7."/>
      <w:lvlJc w:val="left"/>
      <w:pPr>
        <w:ind w:left="4734" w:hanging="567"/>
      </w:pPr>
      <w:rPr>
        <w:rFonts w:hAnsi="Arial Unicode MS"/>
        <w:caps w:val="0"/>
        <w:smallCaps w:val="0"/>
        <w:strike w:val="0"/>
        <w:dstrike w:val="0"/>
        <w:color w:val="000000"/>
        <w:spacing w:val="0"/>
        <w:w w:val="100"/>
        <w:kern w:val="0"/>
        <w:position w:val="0"/>
        <w:highlight w:val="none"/>
        <w:vertAlign w:val="baseline"/>
      </w:rPr>
    </w:lvl>
    <w:lvl w:ilvl="7" w:tplc="6A246ABA">
      <w:start w:val="1"/>
      <w:numFmt w:val="decimal"/>
      <w:lvlText w:val="%8."/>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8" w:tplc="EBDE3FB8">
      <w:start w:val="1"/>
      <w:numFmt w:val="decimal"/>
      <w:lvlText w:val="%9."/>
      <w:lvlJc w:val="left"/>
      <w:pPr>
        <w:ind w:left="6174" w:hanging="567"/>
      </w:pPr>
      <w:rPr>
        <w:rFonts w:hAnsi="Arial Unicode MS"/>
        <w:caps w:val="0"/>
        <w:smallCaps w:val="0"/>
        <w:strike w:val="0"/>
        <w:dstrike w:val="0"/>
        <w:color w:val="000000"/>
        <w:spacing w:val="0"/>
        <w:w w:val="100"/>
        <w:kern w:val="0"/>
        <w:position w:val="0"/>
        <w:highlight w:val="none"/>
        <w:vertAlign w:val="baseline"/>
      </w:rPr>
    </w:lvl>
  </w:abstractNum>
  <w:abstractNum w:abstractNumId="93" w15:restartNumberingAfterBreak="0">
    <w:nsid w:val="59F41EB4"/>
    <w:multiLevelType w:val="hybridMultilevel"/>
    <w:tmpl w:val="3FCCECD8"/>
    <w:styleLink w:val="Importovantl240"/>
    <w:lvl w:ilvl="0" w:tplc="98DA84B4">
      <w:start w:val="1"/>
      <w:numFmt w:val="bullet"/>
      <w:lvlText w:val="•"/>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8FEE2ED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2" w:tplc="66E86424">
      <w:start w:val="1"/>
      <w:numFmt w:val="bullet"/>
      <w:lvlText w:val="·"/>
      <w:lvlJc w:val="left"/>
      <w:pPr>
        <w:ind w:left="1985"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3" w:tplc="27D80E10">
      <w:start w:val="1"/>
      <w:numFmt w:val="bullet"/>
      <w:lvlText w:val="·"/>
      <w:lvlJc w:val="left"/>
      <w:pPr>
        <w:ind w:left="2836"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CB145218">
      <w:start w:val="1"/>
      <w:numFmt w:val="bullet"/>
      <w:lvlText w:val="·"/>
      <w:lvlJc w:val="left"/>
      <w:pPr>
        <w:ind w:left="3687"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5" w:tplc="E1947DB6">
      <w:start w:val="1"/>
      <w:numFmt w:val="bullet"/>
      <w:lvlText w:val="·"/>
      <w:lvlJc w:val="left"/>
      <w:pPr>
        <w:ind w:left="4538"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6" w:tplc="2E78336A">
      <w:start w:val="1"/>
      <w:numFmt w:val="bullet"/>
      <w:lvlText w:val="·"/>
      <w:lvlJc w:val="left"/>
      <w:pPr>
        <w:ind w:left="5389"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B10ED5A0">
      <w:start w:val="1"/>
      <w:numFmt w:val="bullet"/>
      <w:lvlText w:val="·"/>
      <w:lvlJc w:val="left"/>
      <w:pPr>
        <w:ind w:left="6240"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8" w:tplc="EB387B8A">
      <w:start w:val="1"/>
      <w:numFmt w:val="bullet"/>
      <w:lvlText w:val="·"/>
      <w:lvlJc w:val="left"/>
      <w:pPr>
        <w:ind w:left="7091"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abstractNum>
  <w:abstractNum w:abstractNumId="94" w15:restartNumberingAfterBreak="0">
    <w:nsid w:val="5A937D3A"/>
    <w:multiLevelType w:val="hybridMultilevel"/>
    <w:tmpl w:val="E3B431D6"/>
    <w:styleLink w:val="Importovantl72"/>
    <w:lvl w:ilvl="0" w:tplc="35C897A0">
      <w:start w:val="1"/>
      <w:numFmt w:val="lowerLetter"/>
      <w:lvlText w:val="%1)"/>
      <w:lvlJc w:val="left"/>
      <w:pPr>
        <w:ind w:left="85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51C8E088">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5F3AA13C">
      <w:start w:val="1"/>
      <w:numFmt w:val="lowerRoman"/>
      <w:lvlText w:val="%3."/>
      <w:lvlJc w:val="left"/>
      <w:pPr>
        <w:ind w:left="229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289EC03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9B1640D6">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E1EEF7B8">
      <w:start w:val="1"/>
      <w:numFmt w:val="lowerRoman"/>
      <w:lvlText w:val="%6."/>
      <w:lvlJc w:val="left"/>
      <w:pPr>
        <w:ind w:left="445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E46CBC46">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5406028C">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1250E616">
      <w:start w:val="1"/>
      <w:numFmt w:val="lowerRoman"/>
      <w:lvlText w:val="%9."/>
      <w:lvlJc w:val="left"/>
      <w:pPr>
        <w:ind w:left="6611" w:hanging="21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95" w15:restartNumberingAfterBreak="0">
    <w:nsid w:val="5B576A71"/>
    <w:multiLevelType w:val="multilevel"/>
    <w:tmpl w:val="2B26DB52"/>
    <w:lvl w:ilvl="0">
      <w:start w:val="1"/>
      <w:numFmt w:val="decimal"/>
      <w:lvlText w:val="%1."/>
      <w:lvlJc w:val="left"/>
      <w:pPr>
        <w:ind w:left="360" w:hanging="360"/>
      </w:pPr>
      <w:rPr>
        <w:i w:val="0"/>
      </w:rPr>
    </w:lvl>
    <w:lvl w:ilvl="1">
      <w:start w:val="1"/>
      <w:numFmt w:val="decimal"/>
      <w:lvlText w:val="%1.%2."/>
      <w:lvlJc w:val="left"/>
      <w:pPr>
        <w:ind w:left="43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6" w15:restartNumberingAfterBreak="0">
    <w:nsid w:val="5C864534"/>
    <w:multiLevelType w:val="hybridMultilevel"/>
    <w:tmpl w:val="241C8F80"/>
    <w:styleLink w:val="Importovantl6"/>
    <w:lvl w:ilvl="0" w:tplc="C4AC7C20">
      <w:start w:val="1"/>
      <w:numFmt w:val="decimal"/>
      <w:lvlText w:val="%1."/>
      <w:lvlJc w:val="left"/>
      <w:pPr>
        <w:ind w:left="1134" w:hanging="567"/>
      </w:pPr>
      <w:rPr>
        <w:rFonts w:hAnsi="Arial Unicode MS"/>
        <w:caps w:val="0"/>
        <w:smallCaps w:val="0"/>
        <w:strike w:val="0"/>
        <w:dstrike w:val="0"/>
        <w:color w:val="000000"/>
        <w:spacing w:val="0"/>
        <w:w w:val="100"/>
        <w:kern w:val="0"/>
        <w:position w:val="0"/>
        <w:highlight w:val="none"/>
        <w:vertAlign w:val="baseline"/>
      </w:rPr>
    </w:lvl>
    <w:lvl w:ilvl="1" w:tplc="7A80F174">
      <w:start w:val="1"/>
      <w:numFmt w:val="lowerLetter"/>
      <w:lvlText w:val="%2."/>
      <w:lvlJc w:val="left"/>
      <w:pPr>
        <w:ind w:left="1854" w:hanging="567"/>
      </w:pPr>
      <w:rPr>
        <w:rFonts w:hAnsi="Arial Unicode MS"/>
        <w:caps w:val="0"/>
        <w:smallCaps w:val="0"/>
        <w:strike w:val="0"/>
        <w:dstrike w:val="0"/>
        <w:color w:val="000000"/>
        <w:spacing w:val="0"/>
        <w:w w:val="100"/>
        <w:kern w:val="0"/>
        <w:position w:val="0"/>
        <w:highlight w:val="none"/>
        <w:vertAlign w:val="baseline"/>
      </w:rPr>
    </w:lvl>
    <w:lvl w:ilvl="2" w:tplc="7C04142E">
      <w:start w:val="1"/>
      <w:numFmt w:val="lowerRoman"/>
      <w:lvlText w:val="%3."/>
      <w:lvlJc w:val="left"/>
      <w:pPr>
        <w:ind w:left="2574" w:hanging="492"/>
      </w:pPr>
      <w:rPr>
        <w:rFonts w:hAnsi="Arial Unicode MS"/>
        <w:caps w:val="0"/>
        <w:smallCaps w:val="0"/>
        <w:strike w:val="0"/>
        <w:dstrike w:val="0"/>
        <w:color w:val="000000"/>
        <w:spacing w:val="0"/>
        <w:w w:val="100"/>
        <w:kern w:val="0"/>
        <w:position w:val="0"/>
        <w:highlight w:val="none"/>
        <w:vertAlign w:val="baseline"/>
      </w:rPr>
    </w:lvl>
    <w:lvl w:ilvl="3" w:tplc="787C8B22">
      <w:start w:val="1"/>
      <w:numFmt w:val="decimal"/>
      <w:lvlText w:val="%4."/>
      <w:lvlJc w:val="left"/>
      <w:pPr>
        <w:ind w:left="3294" w:hanging="567"/>
      </w:pPr>
      <w:rPr>
        <w:rFonts w:hAnsi="Arial Unicode MS"/>
        <w:caps w:val="0"/>
        <w:smallCaps w:val="0"/>
        <w:strike w:val="0"/>
        <w:dstrike w:val="0"/>
        <w:color w:val="000000"/>
        <w:spacing w:val="0"/>
        <w:w w:val="100"/>
        <w:kern w:val="0"/>
        <w:position w:val="0"/>
        <w:highlight w:val="none"/>
        <w:vertAlign w:val="baseline"/>
      </w:rPr>
    </w:lvl>
    <w:lvl w:ilvl="4" w:tplc="2ADE1278">
      <w:start w:val="1"/>
      <w:numFmt w:val="lowerLetter"/>
      <w:lvlText w:val="%5."/>
      <w:lvlJc w:val="left"/>
      <w:pPr>
        <w:ind w:left="4014" w:hanging="567"/>
      </w:pPr>
      <w:rPr>
        <w:rFonts w:hAnsi="Arial Unicode MS"/>
        <w:caps w:val="0"/>
        <w:smallCaps w:val="0"/>
        <w:strike w:val="0"/>
        <w:dstrike w:val="0"/>
        <w:color w:val="000000"/>
        <w:spacing w:val="0"/>
        <w:w w:val="100"/>
        <w:kern w:val="0"/>
        <w:position w:val="0"/>
        <w:highlight w:val="none"/>
        <w:vertAlign w:val="baseline"/>
      </w:rPr>
    </w:lvl>
    <w:lvl w:ilvl="5" w:tplc="FBA22328">
      <w:start w:val="1"/>
      <w:numFmt w:val="lowerRoman"/>
      <w:lvlText w:val="%6."/>
      <w:lvlJc w:val="left"/>
      <w:pPr>
        <w:ind w:left="4734" w:hanging="492"/>
      </w:pPr>
      <w:rPr>
        <w:rFonts w:hAnsi="Arial Unicode MS"/>
        <w:caps w:val="0"/>
        <w:smallCaps w:val="0"/>
        <w:strike w:val="0"/>
        <w:dstrike w:val="0"/>
        <w:color w:val="000000"/>
        <w:spacing w:val="0"/>
        <w:w w:val="100"/>
        <w:kern w:val="0"/>
        <w:position w:val="0"/>
        <w:highlight w:val="none"/>
        <w:vertAlign w:val="baseline"/>
      </w:rPr>
    </w:lvl>
    <w:lvl w:ilvl="6" w:tplc="392A53B4">
      <w:start w:val="1"/>
      <w:numFmt w:val="decimal"/>
      <w:lvlText w:val="%7."/>
      <w:lvlJc w:val="left"/>
      <w:pPr>
        <w:ind w:left="5454" w:hanging="567"/>
      </w:pPr>
      <w:rPr>
        <w:rFonts w:hAnsi="Arial Unicode MS"/>
        <w:caps w:val="0"/>
        <w:smallCaps w:val="0"/>
        <w:strike w:val="0"/>
        <w:dstrike w:val="0"/>
        <w:color w:val="000000"/>
        <w:spacing w:val="0"/>
        <w:w w:val="100"/>
        <w:kern w:val="0"/>
        <w:position w:val="0"/>
        <w:highlight w:val="none"/>
        <w:vertAlign w:val="baseline"/>
      </w:rPr>
    </w:lvl>
    <w:lvl w:ilvl="7" w:tplc="771CE984">
      <w:start w:val="1"/>
      <w:numFmt w:val="lowerLetter"/>
      <w:lvlText w:val="%8."/>
      <w:lvlJc w:val="left"/>
      <w:pPr>
        <w:ind w:left="6174" w:hanging="567"/>
      </w:pPr>
      <w:rPr>
        <w:rFonts w:hAnsi="Arial Unicode MS"/>
        <w:caps w:val="0"/>
        <w:smallCaps w:val="0"/>
        <w:strike w:val="0"/>
        <w:dstrike w:val="0"/>
        <w:color w:val="000000"/>
        <w:spacing w:val="0"/>
        <w:w w:val="100"/>
        <w:kern w:val="0"/>
        <w:position w:val="0"/>
        <w:highlight w:val="none"/>
        <w:vertAlign w:val="baseline"/>
      </w:rPr>
    </w:lvl>
    <w:lvl w:ilvl="8" w:tplc="EFF0537A">
      <w:start w:val="1"/>
      <w:numFmt w:val="lowerRoman"/>
      <w:lvlText w:val="%9."/>
      <w:lvlJc w:val="left"/>
      <w:pPr>
        <w:ind w:left="6894" w:hanging="492"/>
      </w:pPr>
      <w:rPr>
        <w:rFonts w:hAnsi="Arial Unicode MS"/>
        <w:caps w:val="0"/>
        <w:smallCaps w:val="0"/>
        <w:strike w:val="0"/>
        <w:dstrike w:val="0"/>
        <w:color w:val="000000"/>
        <w:spacing w:val="0"/>
        <w:w w:val="100"/>
        <w:kern w:val="0"/>
        <w:position w:val="0"/>
        <w:highlight w:val="none"/>
        <w:vertAlign w:val="baseline"/>
      </w:rPr>
    </w:lvl>
  </w:abstractNum>
  <w:abstractNum w:abstractNumId="97" w15:restartNumberingAfterBreak="0">
    <w:nsid w:val="5D37458F"/>
    <w:multiLevelType w:val="hybridMultilevel"/>
    <w:tmpl w:val="30360876"/>
    <w:lvl w:ilvl="0" w:tplc="12EAF91E">
      <w:start w:val="1"/>
      <w:numFmt w:val="decimal"/>
      <w:lvlText w:val="2.%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5D4B5B32"/>
    <w:multiLevelType w:val="hybridMultilevel"/>
    <w:tmpl w:val="BBCC00D8"/>
    <w:lvl w:ilvl="0" w:tplc="041B0001">
      <w:start w:val="1"/>
      <w:numFmt w:val="bullet"/>
      <w:lvlText w:val=""/>
      <w:lvlJc w:val="left"/>
      <w:pPr>
        <w:ind w:left="1569" w:hanging="360"/>
      </w:pPr>
      <w:rPr>
        <w:rFonts w:ascii="Symbol" w:hAnsi="Symbol" w:hint="default"/>
      </w:rPr>
    </w:lvl>
    <w:lvl w:ilvl="1" w:tplc="041B0003">
      <w:start w:val="1"/>
      <w:numFmt w:val="bullet"/>
      <w:lvlText w:val="o"/>
      <w:lvlJc w:val="left"/>
      <w:pPr>
        <w:ind w:left="2289" w:hanging="360"/>
      </w:pPr>
      <w:rPr>
        <w:rFonts w:ascii="Courier New" w:hAnsi="Courier New" w:cs="Courier New" w:hint="default"/>
      </w:rPr>
    </w:lvl>
    <w:lvl w:ilvl="2" w:tplc="041B0005" w:tentative="1">
      <w:start w:val="1"/>
      <w:numFmt w:val="bullet"/>
      <w:lvlText w:val=""/>
      <w:lvlJc w:val="left"/>
      <w:pPr>
        <w:ind w:left="3009" w:hanging="360"/>
      </w:pPr>
      <w:rPr>
        <w:rFonts w:ascii="Wingdings" w:hAnsi="Wingdings" w:hint="default"/>
      </w:rPr>
    </w:lvl>
    <w:lvl w:ilvl="3" w:tplc="041B0001" w:tentative="1">
      <w:start w:val="1"/>
      <w:numFmt w:val="bullet"/>
      <w:lvlText w:val=""/>
      <w:lvlJc w:val="left"/>
      <w:pPr>
        <w:ind w:left="3729" w:hanging="360"/>
      </w:pPr>
      <w:rPr>
        <w:rFonts w:ascii="Symbol" w:hAnsi="Symbol" w:hint="default"/>
      </w:rPr>
    </w:lvl>
    <w:lvl w:ilvl="4" w:tplc="041B0003" w:tentative="1">
      <w:start w:val="1"/>
      <w:numFmt w:val="bullet"/>
      <w:lvlText w:val="o"/>
      <w:lvlJc w:val="left"/>
      <w:pPr>
        <w:ind w:left="4449" w:hanging="360"/>
      </w:pPr>
      <w:rPr>
        <w:rFonts w:ascii="Courier New" w:hAnsi="Courier New" w:cs="Courier New" w:hint="default"/>
      </w:rPr>
    </w:lvl>
    <w:lvl w:ilvl="5" w:tplc="041B0005" w:tentative="1">
      <w:start w:val="1"/>
      <w:numFmt w:val="bullet"/>
      <w:lvlText w:val=""/>
      <w:lvlJc w:val="left"/>
      <w:pPr>
        <w:ind w:left="5169" w:hanging="360"/>
      </w:pPr>
      <w:rPr>
        <w:rFonts w:ascii="Wingdings" w:hAnsi="Wingdings" w:hint="default"/>
      </w:rPr>
    </w:lvl>
    <w:lvl w:ilvl="6" w:tplc="041B0001" w:tentative="1">
      <w:start w:val="1"/>
      <w:numFmt w:val="bullet"/>
      <w:lvlText w:val=""/>
      <w:lvlJc w:val="left"/>
      <w:pPr>
        <w:ind w:left="5889" w:hanging="360"/>
      </w:pPr>
      <w:rPr>
        <w:rFonts w:ascii="Symbol" w:hAnsi="Symbol" w:hint="default"/>
      </w:rPr>
    </w:lvl>
    <w:lvl w:ilvl="7" w:tplc="041B0003" w:tentative="1">
      <w:start w:val="1"/>
      <w:numFmt w:val="bullet"/>
      <w:lvlText w:val="o"/>
      <w:lvlJc w:val="left"/>
      <w:pPr>
        <w:ind w:left="6609" w:hanging="360"/>
      </w:pPr>
      <w:rPr>
        <w:rFonts w:ascii="Courier New" w:hAnsi="Courier New" w:cs="Courier New" w:hint="default"/>
      </w:rPr>
    </w:lvl>
    <w:lvl w:ilvl="8" w:tplc="041B0005" w:tentative="1">
      <w:start w:val="1"/>
      <w:numFmt w:val="bullet"/>
      <w:lvlText w:val=""/>
      <w:lvlJc w:val="left"/>
      <w:pPr>
        <w:ind w:left="7329" w:hanging="360"/>
      </w:pPr>
      <w:rPr>
        <w:rFonts w:ascii="Wingdings" w:hAnsi="Wingdings" w:hint="default"/>
      </w:rPr>
    </w:lvl>
  </w:abstractNum>
  <w:abstractNum w:abstractNumId="99" w15:restartNumberingAfterBreak="0">
    <w:nsid w:val="5DA41C23"/>
    <w:multiLevelType w:val="multilevel"/>
    <w:tmpl w:val="18BC265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0" w15:restartNumberingAfterBreak="0">
    <w:nsid w:val="5DBA05C6"/>
    <w:multiLevelType w:val="multilevel"/>
    <w:tmpl w:val="0190523A"/>
    <w:lvl w:ilvl="0">
      <w:start w:val="1"/>
      <w:numFmt w:val="decimal"/>
      <w:lvlText w:val="%1."/>
      <w:lvlJc w:val="left"/>
      <w:pPr>
        <w:ind w:left="927" w:hanging="360"/>
      </w:pPr>
    </w:lvl>
    <w:lvl w:ilvl="1">
      <w:start w:val="1"/>
      <w:numFmt w:val="decimal"/>
      <w:lvlText w:val="%1.%2."/>
      <w:lvlJc w:val="left"/>
      <w:pPr>
        <w:ind w:left="1359" w:hanging="432"/>
      </w:pPr>
      <w:rPr>
        <w:color w:val="auto"/>
      </w:rPr>
    </w:lvl>
    <w:lvl w:ilvl="2">
      <w:start w:val="1"/>
      <w:numFmt w:val="decimal"/>
      <w:lvlText w:val="%1.%2.%3."/>
      <w:lvlJc w:val="left"/>
      <w:pPr>
        <w:ind w:left="1791" w:hanging="504"/>
      </w:pPr>
    </w:lvl>
    <w:lvl w:ilvl="3">
      <w:start w:val="1"/>
      <w:numFmt w:val="decimal"/>
      <w:lvlText w:val="%1.%2.%3.%4."/>
      <w:lvlJc w:val="left"/>
      <w:pPr>
        <w:ind w:left="2295"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101" w15:restartNumberingAfterBreak="0">
    <w:nsid w:val="5E691DF0"/>
    <w:multiLevelType w:val="multilevel"/>
    <w:tmpl w:val="036E05AA"/>
    <w:styleLink w:val="Importovantl12"/>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2499" w:hanging="513"/>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1.%2.%3.%4."/>
      <w:lvlJc w:val="left"/>
      <w:pPr>
        <w:ind w:left="3600" w:hanging="87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4680" w:hanging="1233"/>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5760" w:hanging="1593"/>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6840" w:hanging="1953"/>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920" w:hanging="2313"/>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9000" w:hanging="2673"/>
      </w:pPr>
      <w:rPr>
        <w:rFonts w:hAnsi="Arial Unicode MS"/>
        <w:b/>
        <w:bCs/>
        <w:caps w:val="0"/>
        <w:smallCaps w:val="0"/>
        <w:strike w:val="0"/>
        <w:dstrike w:val="0"/>
        <w:color w:val="000000"/>
        <w:spacing w:val="0"/>
        <w:w w:val="100"/>
        <w:kern w:val="0"/>
        <w:position w:val="0"/>
        <w:highlight w:val="none"/>
        <w:vertAlign w:val="baseline"/>
      </w:rPr>
    </w:lvl>
  </w:abstractNum>
  <w:abstractNum w:abstractNumId="102" w15:restartNumberingAfterBreak="0">
    <w:nsid w:val="603A4CEF"/>
    <w:multiLevelType w:val="multilevel"/>
    <w:tmpl w:val="2D64BF8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603B7C23"/>
    <w:multiLevelType w:val="hybridMultilevel"/>
    <w:tmpl w:val="DD26B7E0"/>
    <w:lvl w:ilvl="0" w:tplc="F9E0A97E">
      <w:numFmt w:val="decimal"/>
      <w:lvlText w:val=""/>
      <w:lvlJc w:val="left"/>
    </w:lvl>
    <w:lvl w:ilvl="1" w:tplc="F2BA7678">
      <w:numFmt w:val="decimal"/>
      <w:lvlText w:val=""/>
      <w:lvlJc w:val="left"/>
    </w:lvl>
    <w:lvl w:ilvl="2" w:tplc="73829F52">
      <w:numFmt w:val="decimal"/>
      <w:lvlText w:val=""/>
      <w:lvlJc w:val="left"/>
    </w:lvl>
    <w:lvl w:ilvl="3" w:tplc="896EAD66">
      <w:numFmt w:val="decimal"/>
      <w:lvlText w:val=""/>
      <w:lvlJc w:val="left"/>
    </w:lvl>
    <w:lvl w:ilvl="4" w:tplc="D51AE662">
      <w:numFmt w:val="decimal"/>
      <w:lvlText w:val=""/>
      <w:lvlJc w:val="left"/>
    </w:lvl>
    <w:lvl w:ilvl="5" w:tplc="DE3EAF60">
      <w:numFmt w:val="decimal"/>
      <w:lvlText w:val=""/>
      <w:lvlJc w:val="left"/>
    </w:lvl>
    <w:lvl w:ilvl="6" w:tplc="70280B8E">
      <w:numFmt w:val="decimal"/>
      <w:lvlText w:val=""/>
      <w:lvlJc w:val="left"/>
    </w:lvl>
    <w:lvl w:ilvl="7" w:tplc="B464D5CC">
      <w:numFmt w:val="decimal"/>
      <w:lvlText w:val=""/>
      <w:lvlJc w:val="left"/>
    </w:lvl>
    <w:lvl w:ilvl="8" w:tplc="90102F20">
      <w:numFmt w:val="decimal"/>
      <w:lvlText w:val=""/>
      <w:lvlJc w:val="left"/>
    </w:lvl>
  </w:abstractNum>
  <w:abstractNum w:abstractNumId="104" w15:restartNumberingAfterBreak="0">
    <w:nsid w:val="60C411EE"/>
    <w:multiLevelType w:val="hybridMultilevel"/>
    <w:tmpl w:val="019AF282"/>
    <w:lvl w:ilvl="0" w:tplc="041B0001">
      <w:start w:val="1"/>
      <w:numFmt w:val="bullet"/>
      <w:lvlText w:val=""/>
      <w:lvlJc w:val="left"/>
      <w:pPr>
        <w:ind w:left="1851" w:hanging="360"/>
      </w:pPr>
      <w:rPr>
        <w:rFonts w:ascii="Symbol" w:hAnsi="Symbol" w:hint="default"/>
      </w:rPr>
    </w:lvl>
    <w:lvl w:ilvl="1" w:tplc="041B0003" w:tentative="1">
      <w:start w:val="1"/>
      <w:numFmt w:val="bullet"/>
      <w:lvlText w:val="o"/>
      <w:lvlJc w:val="left"/>
      <w:pPr>
        <w:ind w:left="2571" w:hanging="360"/>
      </w:pPr>
      <w:rPr>
        <w:rFonts w:ascii="Courier New" w:hAnsi="Courier New" w:cs="Courier New" w:hint="default"/>
      </w:rPr>
    </w:lvl>
    <w:lvl w:ilvl="2" w:tplc="041B0005" w:tentative="1">
      <w:start w:val="1"/>
      <w:numFmt w:val="bullet"/>
      <w:lvlText w:val=""/>
      <w:lvlJc w:val="left"/>
      <w:pPr>
        <w:ind w:left="3291" w:hanging="360"/>
      </w:pPr>
      <w:rPr>
        <w:rFonts w:ascii="Wingdings" w:hAnsi="Wingdings" w:hint="default"/>
      </w:rPr>
    </w:lvl>
    <w:lvl w:ilvl="3" w:tplc="041B0001" w:tentative="1">
      <w:start w:val="1"/>
      <w:numFmt w:val="bullet"/>
      <w:lvlText w:val=""/>
      <w:lvlJc w:val="left"/>
      <w:pPr>
        <w:ind w:left="4011" w:hanging="360"/>
      </w:pPr>
      <w:rPr>
        <w:rFonts w:ascii="Symbol" w:hAnsi="Symbol" w:hint="default"/>
      </w:rPr>
    </w:lvl>
    <w:lvl w:ilvl="4" w:tplc="041B0003" w:tentative="1">
      <w:start w:val="1"/>
      <w:numFmt w:val="bullet"/>
      <w:lvlText w:val="o"/>
      <w:lvlJc w:val="left"/>
      <w:pPr>
        <w:ind w:left="4731" w:hanging="360"/>
      </w:pPr>
      <w:rPr>
        <w:rFonts w:ascii="Courier New" w:hAnsi="Courier New" w:cs="Courier New" w:hint="default"/>
      </w:rPr>
    </w:lvl>
    <w:lvl w:ilvl="5" w:tplc="041B0005" w:tentative="1">
      <w:start w:val="1"/>
      <w:numFmt w:val="bullet"/>
      <w:lvlText w:val=""/>
      <w:lvlJc w:val="left"/>
      <w:pPr>
        <w:ind w:left="5451" w:hanging="360"/>
      </w:pPr>
      <w:rPr>
        <w:rFonts w:ascii="Wingdings" w:hAnsi="Wingdings" w:hint="default"/>
      </w:rPr>
    </w:lvl>
    <w:lvl w:ilvl="6" w:tplc="041B0001" w:tentative="1">
      <w:start w:val="1"/>
      <w:numFmt w:val="bullet"/>
      <w:lvlText w:val=""/>
      <w:lvlJc w:val="left"/>
      <w:pPr>
        <w:ind w:left="6171" w:hanging="360"/>
      </w:pPr>
      <w:rPr>
        <w:rFonts w:ascii="Symbol" w:hAnsi="Symbol" w:hint="default"/>
      </w:rPr>
    </w:lvl>
    <w:lvl w:ilvl="7" w:tplc="041B0003" w:tentative="1">
      <w:start w:val="1"/>
      <w:numFmt w:val="bullet"/>
      <w:lvlText w:val="o"/>
      <w:lvlJc w:val="left"/>
      <w:pPr>
        <w:ind w:left="6891" w:hanging="360"/>
      </w:pPr>
      <w:rPr>
        <w:rFonts w:ascii="Courier New" w:hAnsi="Courier New" w:cs="Courier New" w:hint="default"/>
      </w:rPr>
    </w:lvl>
    <w:lvl w:ilvl="8" w:tplc="041B0005" w:tentative="1">
      <w:start w:val="1"/>
      <w:numFmt w:val="bullet"/>
      <w:lvlText w:val=""/>
      <w:lvlJc w:val="left"/>
      <w:pPr>
        <w:ind w:left="7611" w:hanging="360"/>
      </w:pPr>
      <w:rPr>
        <w:rFonts w:ascii="Wingdings" w:hAnsi="Wingdings" w:hint="default"/>
      </w:rPr>
    </w:lvl>
  </w:abstractNum>
  <w:abstractNum w:abstractNumId="105" w15:restartNumberingAfterBreak="0">
    <w:nsid w:val="61110D78"/>
    <w:multiLevelType w:val="hybridMultilevel"/>
    <w:tmpl w:val="CCE4FBC4"/>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6" w15:restartNumberingAfterBreak="0">
    <w:nsid w:val="619142CE"/>
    <w:multiLevelType w:val="hybridMultilevel"/>
    <w:tmpl w:val="30EC4A2E"/>
    <w:styleLink w:val="Importovantl39"/>
    <w:lvl w:ilvl="0" w:tplc="2F8A3932">
      <w:start w:val="1"/>
      <w:numFmt w:val="decimal"/>
      <w:lvlText w:val="%1."/>
      <w:lvlJc w:val="left"/>
      <w:pPr>
        <w:tabs>
          <w:tab w:val="left" w:pos="1980"/>
          <w:tab w:val="left" w:pos="2880"/>
        </w:tabs>
        <w:ind w:left="454" w:hanging="454"/>
      </w:pPr>
      <w:rPr>
        <w:rFonts w:hAnsi="Arial Unicode MS"/>
        <w:caps w:val="0"/>
        <w:smallCaps w:val="0"/>
        <w:strike w:val="0"/>
        <w:dstrike w:val="0"/>
        <w:color w:val="000000"/>
        <w:spacing w:val="0"/>
        <w:w w:val="100"/>
        <w:kern w:val="0"/>
        <w:position w:val="0"/>
        <w:highlight w:val="none"/>
        <w:vertAlign w:val="baseline"/>
      </w:rPr>
    </w:lvl>
    <w:lvl w:ilvl="1" w:tplc="BEE8555E">
      <w:start w:val="1"/>
      <w:numFmt w:val="decimal"/>
      <w:lvlText w:val="%2."/>
      <w:lvlJc w:val="left"/>
      <w:pPr>
        <w:tabs>
          <w:tab w:val="left" w:pos="454"/>
          <w:tab w:val="left" w:pos="1980"/>
          <w:tab w:val="left" w:pos="2880"/>
        </w:tabs>
        <w:ind w:left="767" w:hanging="407"/>
      </w:pPr>
      <w:rPr>
        <w:rFonts w:hAnsi="Arial Unicode MS"/>
        <w:caps w:val="0"/>
        <w:smallCaps w:val="0"/>
        <w:strike w:val="0"/>
        <w:dstrike w:val="0"/>
        <w:color w:val="000000"/>
        <w:spacing w:val="0"/>
        <w:w w:val="100"/>
        <w:kern w:val="0"/>
        <w:position w:val="0"/>
        <w:highlight w:val="none"/>
        <w:vertAlign w:val="baseline"/>
      </w:rPr>
    </w:lvl>
    <w:lvl w:ilvl="2" w:tplc="774E86B0">
      <w:start w:val="1"/>
      <w:numFmt w:val="lowerRoman"/>
      <w:lvlText w:val="%3)"/>
      <w:lvlJc w:val="left"/>
      <w:pPr>
        <w:tabs>
          <w:tab w:val="left" w:pos="454"/>
          <w:tab w:val="left" w:pos="1980"/>
          <w:tab w:val="left" w:pos="2880"/>
        </w:tabs>
        <w:ind w:left="1080" w:hanging="360"/>
      </w:pPr>
      <w:rPr>
        <w:rFonts w:hAnsi="Arial Unicode MS"/>
        <w:caps w:val="0"/>
        <w:smallCaps w:val="0"/>
        <w:strike w:val="0"/>
        <w:dstrike w:val="0"/>
        <w:color w:val="000000"/>
        <w:spacing w:val="0"/>
        <w:w w:val="100"/>
        <w:kern w:val="0"/>
        <w:position w:val="0"/>
        <w:highlight w:val="none"/>
        <w:vertAlign w:val="baseline"/>
      </w:rPr>
    </w:lvl>
    <w:lvl w:ilvl="3" w:tplc="90CA3D8E">
      <w:start w:val="1"/>
      <w:numFmt w:val="decimal"/>
      <w:lvlText w:val="(%4)"/>
      <w:lvlJc w:val="left"/>
      <w:pPr>
        <w:tabs>
          <w:tab w:val="left" w:pos="454"/>
          <w:tab w:val="left" w:pos="1980"/>
          <w:tab w:val="left" w:pos="2880"/>
        </w:tabs>
        <w:ind w:left="1440" w:hanging="360"/>
      </w:pPr>
      <w:rPr>
        <w:rFonts w:hAnsi="Arial Unicode MS"/>
        <w:caps w:val="0"/>
        <w:smallCaps w:val="0"/>
        <w:strike w:val="0"/>
        <w:dstrike w:val="0"/>
        <w:color w:val="000000"/>
        <w:spacing w:val="0"/>
        <w:w w:val="100"/>
        <w:kern w:val="0"/>
        <w:position w:val="0"/>
        <w:highlight w:val="none"/>
        <w:vertAlign w:val="baseline"/>
      </w:rPr>
    </w:lvl>
    <w:lvl w:ilvl="4" w:tplc="F2EAC220">
      <w:start w:val="1"/>
      <w:numFmt w:val="lowerLetter"/>
      <w:lvlText w:val="(%5)"/>
      <w:lvlJc w:val="left"/>
      <w:pPr>
        <w:tabs>
          <w:tab w:val="left" w:pos="454"/>
          <w:tab w:val="left" w:pos="1980"/>
          <w:tab w:val="left" w:pos="2880"/>
        </w:tabs>
        <w:ind w:left="1800" w:hanging="360"/>
      </w:pPr>
      <w:rPr>
        <w:rFonts w:hAnsi="Arial Unicode MS"/>
        <w:caps w:val="0"/>
        <w:smallCaps w:val="0"/>
        <w:strike w:val="0"/>
        <w:dstrike w:val="0"/>
        <w:color w:val="000000"/>
        <w:spacing w:val="0"/>
        <w:w w:val="100"/>
        <w:kern w:val="0"/>
        <w:position w:val="0"/>
        <w:highlight w:val="none"/>
        <w:vertAlign w:val="baseline"/>
      </w:rPr>
    </w:lvl>
    <w:lvl w:ilvl="5" w:tplc="FD50A42C">
      <w:start w:val="1"/>
      <w:numFmt w:val="lowerRoman"/>
      <w:suff w:val="nothing"/>
      <w:lvlText w:val="(%6)"/>
      <w:lvlJc w:val="left"/>
      <w:pPr>
        <w:tabs>
          <w:tab w:val="left" w:pos="454"/>
          <w:tab w:val="left" w:pos="1980"/>
          <w:tab w:val="left" w:pos="2880"/>
        </w:tabs>
        <w:ind w:left="1980" w:hanging="180"/>
      </w:pPr>
      <w:rPr>
        <w:rFonts w:hAnsi="Arial Unicode MS"/>
        <w:caps w:val="0"/>
        <w:smallCaps w:val="0"/>
        <w:strike w:val="0"/>
        <w:dstrike w:val="0"/>
        <w:color w:val="000000"/>
        <w:spacing w:val="0"/>
        <w:w w:val="100"/>
        <w:kern w:val="0"/>
        <w:position w:val="0"/>
        <w:highlight w:val="none"/>
        <w:vertAlign w:val="baseline"/>
      </w:rPr>
    </w:lvl>
    <w:lvl w:ilvl="6" w:tplc="AC6AF1BA">
      <w:start w:val="1"/>
      <w:numFmt w:val="decimal"/>
      <w:lvlText w:val="%7."/>
      <w:lvlJc w:val="left"/>
      <w:pPr>
        <w:tabs>
          <w:tab w:val="left" w:pos="454"/>
          <w:tab w:val="left" w:pos="1980"/>
          <w:tab w:val="left" w:pos="2880"/>
        </w:tabs>
        <w:ind w:left="2520" w:hanging="360"/>
      </w:pPr>
      <w:rPr>
        <w:rFonts w:hAnsi="Arial Unicode MS"/>
        <w:caps w:val="0"/>
        <w:smallCaps w:val="0"/>
        <w:strike w:val="0"/>
        <w:dstrike w:val="0"/>
        <w:color w:val="000000"/>
        <w:spacing w:val="0"/>
        <w:w w:val="100"/>
        <w:kern w:val="0"/>
        <w:position w:val="0"/>
        <w:highlight w:val="none"/>
        <w:vertAlign w:val="baseline"/>
      </w:rPr>
    </w:lvl>
    <w:lvl w:ilvl="7" w:tplc="0DF84DD2">
      <w:start w:val="1"/>
      <w:numFmt w:val="lowerLetter"/>
      <w:lvlText w:val="%8."/>
      <w:lvlJc w:val="left"/>
      <w:pPr>
        <w:tabs>
          <w:tab w:val="left" w:pos="454"/>
          <w:tab w:val="left" w:pos="1980"/>
        </w:tabs>
        <w:ind w:left="2880" w:hanging="360"/>
      </w:pPr>
      <w:rPr>
        <w:rFonts w:hAnsi="Arial Unicode MS"/>
        <w:caps w:val="0"/>
        <w:smallCaps w:val="0"/>
        <w:strike w:val="0"/>
        <w:dstrike w:val="0"/>
        <w:color w:val="000000"/>
        <w:spacing w:val="0"/>
        <w:w w:val="100"/>
        <w:kern w:val="0"/>
        <w:position w:val="0"/>
        <w:highlight w:val="none"/>
        <w:vertAlign w:val="baseline"/>
      </w:rPr>
    </w:lvl>
    <w:lvl w:ilvl="8" w:tplc="C2FA6EDC">
      <w:start w:val="1"/>
      <w:numFmt w:val="lowerRoman"/>
      <w:lvlText w:val="%9."/>
      <w:lvlJc w:val="left"/>
      <w:pPr>
        <w:tabs>
          <w:tab w:val="left" w:pos="454"/>
          <w:tab w:val="left" w:pos="1980"/>
          <w:tab w:val="left" w:pos="2880"/>
        </w:tabs>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107" w15:restartNumberingAfterBreak="0">
    <w:nsid w:val="62C27534"/>
    <w:multiLevelType w:val="hybridMultilevel"/>
    <w:tmpl w:val="52BA277E"/>
    <w:styleLink w:val="Importovantl25"/>
    <w:lvl w:ilvl="0" w:tplc="7682F8E8">
      <w:start w:val="1"/>
      <w:numFmt w:val="bullet"/>
      <w:lvlText w:val="·"/>
      <w:lvlJc w:val="left"/>
      <w:pPr>
        <w:ind w:left="113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99608BFA">
      <w:start w:val="1"/>
      <w:numFmt w:val="bullet"/>
      <w:lvlText w:val="o"/>
      <w:lvlJc w:val="left"/>
      <w:pPr>
        <w:ind w:left="185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97541C4E">
      <w:start w:val="1"/>
      <w:numFmt w:val="bullet"/>
      <w:lvlText w:val="▪"/>
      <w:lvlJc w:val="left"/>
      <w:pPr>
        <w:ind w:left="25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1C5C38D6">
      <w:start w:val="1"/>
      <w:numFmt w:val="bullet"/>
      <w:lvlText w:val="·"/>
      <w:lvlJc w:val="left"/>
      <w:pPr>
        <w:ind w:left="329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F9EC7B2C">
      <w:start w:val="1"/>
      <w:numFmt w:val="bullet"/>
      <w:lvlText w:val="o"/>
      <w:lvlJc w:val="left"/>
      <w:pPr>
        <w:ind w:left="401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C52EE92C">
      <w:start w:val="1"/>
      <w:numFmt w:val="bullet"/>
      <w:lvlText w:val="▪"/>
      <w:lvlJc w:val="left"/>
      <w:pPr>
        <w:ind w:left="473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FA0D080">
      <w:start w:val="1"/>
      <w:numFmt w:val="bullet"/>
      <w:lvlText w:val="·"/>
      <w:lvlJc w:val="left"/>
      <w:pPr>
        <w:ind w:left="5454" w:hanging="283"/>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73D67038">
      <w:start w:val="1"/>
      <w:numFmt w:val="bullet"/>
      <w:lvlText w:val="o"/>
      <w:lvlJc w:val="left"/>
      <w:pPr>
        <w:ind w:left="617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9634E6C8">
      <w:start w:val="1"/>
      <w:numFmt w:val="bullet"/>
      <w:lvlText w:val="▪"/>
      <w:lvlJc w:val="left"/>
      <w:pPr>
        <w:ind w:left="6894" w:hanging="283"/>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08" w15:restartNumberingAfterBreak="0">
    <w:nsid w:val="644D3512"/>
    <w:multiLevelType w:val="hybridMultilevel"/>
    <w:tmpl w:val="5C9E8DB2"/>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09" w15:restartNumberingAfterBreak="0">
    <w:nsid w:val="6A3C5E1A"/>
    <w:multiLevelType w:val="hybridMultilevel"/>
    <w:tmpl w:val="C222033E"/>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110" w15:restartNumberingAfterBreak="0">
    <w:nsid w:val="6B5B495C"/>
    <w:multiLevelType w:val="multilevel"/>
    <w:tmpl w:val="036E05AA"/>
    <w:numStyleLink w:val="Importovantl12"/>
  </w:abstractNum>
  <w:abstractNum w:abstractNumId="111" w15:restartNumberingAfterBreak="0">
    <w:nsid w:val="6D842083"/>
    <w:multiLevelType w:val="multilevel"/>
    <w:tmpl w:val="4A60C54A"/>
    <w:styleLink w:val="Importovantl40"/>
    <w:lvl w:ilvl="0">
      <w:start w:val="1"/>
      <w:numFmt w:val="decimal"/>
      <w:lvlText w:val="%1."/>
      <w:lvlJc w:val="left"/>
      <w:pPr>
        <w:ind w:left="330" w:hanging="33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858" w:hanging="498"/>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1362" w:hanging="64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1866" w:hanging="786"/>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2370" w:hanging="93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2874" w:hanging="1074"/>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3378" w:hanging="121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3954" w:hanging="1434"/>
      </w:pPr>
      <w:rPr>
        <w:rFonts w:hAnsi="Arial Unicode MS"/>
        <w:caps w:val="0"/>
        <w:smallCaps w:val="0"/>
        <w:strike w:val="0"/>
        <w:dstrike w:val="0"/>
        <w:color w:val="000000"/>
        <w:spacing w:val="0"/>
        <w:w w:val="100"/>
        <w:kern w:val="0"/>
        <w:position w:val="0"/>
        <w:highlight w:val="none"/>
        <w:vertAlign w:val="baseline"/>
      </w:rPr>
    </w:lvl>
  </w:abstractNum>
  <w:abstractNum w:abstractNumId="112" w15:restartNumberingAfterBreak="0">
    <w:nsid w:val="6DCC67F6"/>
    <w:multiLevelType w:val="hybridMultilevel"/>
    <w:tmpl w:val="30CA120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6DDB4747"/>
    <w:multiLevelType w:val="hybridMultilevel"/>
    <w:tmpl w:val="F836FBA8"/>
    <w:lvl w:ilvl="0" w:tplc="041B0001">
      <w:start w:val="1"/>
      <w:numFmt w:val="bullet"/>
      <w:lvlText w:val=""/>
      <w:lvlJc w:val="left"/>
      <w:pPr>
        <w:ind w:left="1428" w:hanging="360"/>
      </w:pPr>
      <w:rPr>
        <w:rFonts w:ascii="Symbol" w:hAnsi="Symbol" w:hint="default"/>
      </w:rPr>
    </w:lvl>
    <w:lvl w:ilvl="1" w:tplc="DE3AE17E">
      <w:numFmt w:val="bullet"/>
      <w:lvlText w:val="-"/>
      <w:lvlJc w:val="left"/>
      <w:pPr>
        <w:ind w:left="2148" w:hanging="360"/>
      </w:pPr>
      <w:rPr>
        <w:rFonts w:ascii="Calibri" w:eastAsia="Times New Roman" w:hAnsi="Calibri" w:cs="Times New Roman"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14" w15:restartNumberingAfterBreak="0">
    <w:nsid w:val="6DFC23C4"/>
    <w:multiLevelType w:val="multilevel"/>
    <w:tmpl w:val="C01C95D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6F584DE9"/>
    <w:multiLevelType w:val="hybridMultilevel"/>
    <w:tmpl w:val="1F6CE448"/>
    <w:lvl w:ilvl="0" w:tplc="8AC89EA2">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16" w15:restartNumberingAfterBreak="0">
    <w:nsid w:val="6F7932F8"/>
    <w:multiLevelType w:val="hybridMultilevel"/>
    <w:tmpl w:val="37B2262C"/>
    <w:styleLink w:val="Importovantl33"/>
    <w:lvl w:ilvl="0" w:tplc="AAF032BC">
      <w:start w:val="1"/>
      <w:numFmt w:val="bullet"/>
      <w:lvlText w:val="-"/>
      <w:lvlJc w:val="left"/>
      <w:pPr>
        <w:ind w:left="11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1" w:tplc="9DEC15BE">
      <w:start w:val="1"/>
      <w:numFmt w:val="bullet"/>
      <w:lvlText w:val="o"/>
      <w:lvlJc w:val="left"/>
      <w:pPr>
        <w:ind w:left="18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2" w:tplc="755E1206">
      <w:start w:val="1"/>
      <w:numFmt w:val="bullet"/>
      <w:lvlText w:val="▪"/>
      <w:lvlJc w:val="left"/>
      <w:pPr>
        <w:ind w:left="25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3" w:tplc="F2B0E63C">
      <w:start w:val="1"/>
      <w:numFmt w:val="bullet"/>
      <w:lvlText w:val="•"/>
      <w:lvlJc w:val="left"/>
      <w:pPr>
        <w:ind w:left="32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4" w:tplc="3B16059E">
      <w:start w:val="1"/>
      <w:numFmt w:val="bullet"/>
      <w:lvlText w:val="o"/>
      <w:lvlJc w:val="left"/>
      <w:pPr>
        <w:ind w:left="401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5" w:tplc="DBC80D80">
      <w:start w:val="1"/>
      <w:numFmt w:val="bullet"/>
      <w:lvlText w:val="▪"/>
      <w:lvlJc w:val="left"/>
      <w:pPr>
        <w:ind w:left="473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6" w:tplc="4EAA3506">
      <w:start w:val="1"/>
      <w:numFmt w:val="bullet"/>
      <w:lvlText w:val="•"/>
      <w:lvlJc w:val="left"/>
      <w:pPr>
        <w:ind w:left="545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7" w:tplc="9ABE15D8">
      <w:start w:val="1"/>
      <w:numFmt w:val="bullet"/>
      <w:lvlText w:val="o"/>
      <w:lvlJc w:val="left"/>
      <w:pPr>
        <w:ind w:left="617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lvl w:ilvl="8" w:tplc="75663478">
      <w:start w:val="1"/>
      <w:numFmt w:val="bullet"/>
      <w:lvlText w:val="▪"/>
      <w:lvlJc w:val="left"/>
      <w:pPr>
        <w:ind w:left="6894"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rPr>
    </w:lvl>
  </w:abstractNum>
  <w:abstractNum w:abstractNumId="117" w15:restartNumberingAfterBreak="0">
    <w:nsid w:val="724173C6"/>
    <w:multiLevelType w:val="hybridMultilevel"/>
    <w:tmpl w:val="88DE0D14"/>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74BA5854"/>
    <w:multiLevelType w:val="hybridMultilevel"/>
    <w:tmpl w:val="B756FDDE"/>
    <w:lvl w:ilvl="0" w:tplc="F7169E44">
      <w:numFmt w:val="decimal"/>
      <w:lvlText w:val=""/>
      <w:lvlJc w:val="left"/>
    </w:lvl>
    <w:lvl w:ilvl="1" w:tplc="1782162A">
      <w:numFmt w:val="decimal"/>
      <w:lvlText w:val=""/>
      <w:lvlJc w:val="left"/>
    </w:lvl>
    <w:lvl w:ilvl="2" w:tplc="9FE82EBC">
      <w:numFmt w:val="decimal"/>
      <w:lvlText w:val=""/>
      <w:lvlJc w:val="left"/>
    </w:lvl>
    <w:lvl w:ilvl="3" w:tplc="30ACB770">
      <w:numFmt w:val="decimal"/>
      <w:lvlText w:val=""/>
      <w:lvlJc w:val="left"/>
    </w:lvl>
    <w:lvl w:ilvl="4" w:tplc="B434E488">
      <w:numFmt w:val="decimal"/>
      <w:lvlText w:val=""/>
      <w:lvlJc w:val="left"/>
    </w:lvl>
    <w:lvl w:ilvl="5" w:tplc="EFF8B094">
      <w:numFmt w:val="decimal"/>
      <w:lvlText w:val=""/>
      <w:lvlJc w:val="left"/>
    </w:lvl>
    <w:lvl w:ilvl="6" w:tplc="CA28DFC2">
      <w:numFmt w:val="decimal"/>
      <w:lvlText w:val=""/>
      <w:lvlJc w:val="left"/>
    </w:lvl>
    <w:lvl w:ilvl="7" w:tplc="CBE6BC0E">
      <w:numFmt w:val="decimal"/>
      <w:lvlText w:val=""/>
      <w:lvlJc w:val="left"/>
    </w:lvl>
    <w:lvl w:ilvl="8" w:tplc="EFDECDAA">
      <w:numFmt w:val="decimal"/>
      <w:lvlText w:val=""/>
      <w:lvlJc w:val="left"/>
    </w:lvl>
  </w:abstractNum>
  <w:abstractNum w:abstractNumId="119" w15:restartNumberingAfterBreak="0">
    <w:nsid w:val="775E1C4E"/>
    <w:multiLevelType w:val="hybridMultilevel"/>
    <w:tmpl w:val="246EDB10"/>
    <w:styleLink w:val="Importovantl37"/>
    <w:lvl w:ilvl="0" w:tplc="77FA36DA">
      <w:start w:val="1"/>
      <w:numFmt w:val="decimal"/>
      <w:lvlText w:val="%1."/>
      <w:lvlJc w:val="left"/>
      <w:pPr>
        <w:ind w:left="567" w:hanging="567"/>
      </w:pPr>
      <w:rPr>
        <w:rFonts w:hAnsi="Arial Unicode MS"/>
        <w:b/>
        <w:bCs/>
        <w:caps w:val="0"/>
        <w:smallCaps w:val="0"/>
        <w:strike w:val="0"/>
        <w:dstrike w:val="0"/>
        <w:color w:val="000000"/>
        <w:spacing w:val="0"/>
        <w:w w:val="100"/>
        <w:kern w:val="0"/>
        <w:position w:val="0"/>
        <w:sz w:val="20"/>
        <w:szCs w:val="20"/>
        <w:highlight w:val="none"/>
        <w:vertAlign w:val="baseline"/>
      </w:rPr>
    </w:lvl>
    <w:lvl w:ilvl="1" w:tplc="9BA824C2">
      <w:start w:val="1"/>
      <w:numFmt w:val="decimal"/>
      <w:lvlText w:val="%2."/>
      <w:lvlJc w:val="left"/>
      <w:pPr>
        <w:ind w:left="824" w:hanging="464"/>
      </w:pPr>
      <w:rPr>
        <w:rFonts w:hAnsi="Arial Unicode MS"/>
        <w:b/>
        <w:bCs/>
        <w:caps w:val="0"/>
        <w:smallCaps w:val="0"/>
        <w:strike w:val="0"/>
        <w:dstrike w:val="0"/>
        <w:color w:val="000000"/>
        <w:spacing w:val="0"/>
        <w:w w:val="100"/>
        <w:kern w:val="0"/>
        <w:position w:val="0"/>
        <w:sz w:val="20"/>
        <w:szCs w:val="20"/>
        <w:highlight w:val="none"/>
        <w:vertAlign w:val="baseline"/>
      </w:rPr>
    </w:lvl>
    <w:lvl w:ilvl="2" w:tplc="867CBBA4">
      <w:start w:val="1"/>
      <w:numFmt w:val="lowerRoman"/>
      <w:lvlText w:val="%3)"/>
      <w:lvlJc w:val="left"/>
      <w:pPr>
        <w:ind w:left="1080" w:hanging="360"/>
      </w:pPr>
      <w:rPr>
        <w:rFonts w:hAnsi="Arial Unicode MS"/>
        <w:b/>
        <w:bCs/>
        <w:caps w:val="0"/>
        <w:smallCaps w:val="0"/>
        <w:strike w:val="0"/>
        <w:dstrike w:val="0"/>
        <w:color w:val="000000"/>
        <w:spacing w:val="0"/>
        <w:w w:val="100"/>
        <w:kern w:val="0"/>
        <w:position w:val="0"/>
        <w:highlight w:val="none"/>
        <w:vertAlign w:val="baseline"/>
      </w:rPr>
    </w:lvl>
    <w:lvl w:ilvl="3" w:tplc="2BFE247C">
      <w:start w:val="1"/>
      <w:numFmt w:val="decimal"/>
      <w:lvlText w:val="(%4)"/>
      <w:lvlJc w:val="left"/>
      <w:pPr>
        <w:ind w:left="1440" w:hanging="360"/>
      </w:pPr>
      <w:rPr>
        <w:rFonts w:hAnsi="Arial Unicode MS"/>
        <w:b/>
        <w:bCs/>
        <w:caps w:val="0"/>
        <w:smallCaps w:val="0"/>
        <w:strike w:val="0"/>
        <w:dstrike w:val="0"/>
        <w:color w:val="000000"/>
        <w:spacing w:val="0"/>
        <w:w w:val="100"/>
        <w:kern w:val="0"/>
        <w:position w:val="0"/>
        <w:highlight w:val="none"/>
        <w:vertAlign w:val="baseline"/>
      </w:rPr>
    </w:lvl>
    <w:lvl w:ilvl="4" w:tplc="2272F2E6">
      <w:start w:val="1"/>
      <w:numFmt w:val="lowerLetter"/>
      <w:lvlText w:val="(%5)"/>
      <w:lvlJc w:val="left"/>
      <w:pPr>
        <w:ind w:left="1800" w:hanging="360"/>
      </w:pPr>
      <w:rPr>
        <w:rFonts w:hAnsi="Arial Unicode MS"/>
        <w:b/>
        <w:bCs/>
        <w:caps w:val="0"/>
        <w:smallCaps w:val="0"/>
        <w:strike w:val="0"/>
        <w:dstrike w:val="0"/>
        <w:color w:val="000000"/>
        <w:spacing w:val="0"/>
        <w:w w:val="100"/>
        <w:kern w:val="0"/>
        <w:position w:val="0"/>
        <w:highlight w:val="none"/>
        <w:vertAlign w:val="baseline"/>
      </w:rPr>
    </w:lvl>
    <w:lvl w:ilvl="5" w:tplc="F9560F5E">
      <w:start w:val="1"/>
      <w:numFmt w:val="lowerRoman"/>
      <w:lvlText w:val="(%6)"/>
      <w:lvlJc w:val="left"/>
      <w:pPr>
        <w:ind w:left="2160" w:hanging="360"/>
      </w:pPr>
      <w:rPr>
        <w:rFonts w:hAnsi="Arial Unicode MS"/>
        <w:b/>
        <w:bCs/>
        <w:caps w:val="0"/>
        <w:smallCaps w:val="0"/>
        <w:strike w:val="0"/>
        <w:dstrike w:val="0"/>
        <w:color w:val="000000"/>
        <w:spacing w:val="0"/>
        <w:w w:val="100"/>
        <w:kern w:val="0"/>
        <w:position w:val="0"/>
        <w:highlight w:val="none"/>
        <w:vertAlign w:val="baseline"/>
      </w:rPr>
    </w:lvl>
    <w:lvl w:ilvl="6" w:tplc="E2FEACD0">
      <w:start w:val="1"/>
      <w:numFmt w:val="decimal"/>
      <w:lvlText w:val="%7."/>
      <w:lvlJc w:val="left"/>
      <w:pPr>
        <w:ind w:left="2520" w:hanging="360"/>
      </w:pPr>
      <w:rPr>
        <w:rFonts w:hAnsi="Arial Unicode MS"/>
        <w:b/>
        <w:bCs/>
        <w:caps w:val="0"/>
        <w:smallCaps w:val="0"/>
        <w:strike w:val="0"/>
        <w:dstrike w:val="0"/>
        <w:color w:val="000000"/>
        <w:spacing w:val="0"/>
        <w:w w:val="100"/>
        <w:kern w:val="0"/>
        <w:position w:val="0"/>
        <w:highlight w:val="none"/>
        <w:vertAlign w:val="baseline"/>
      </w:rPr>
    </w:lvl>
    <w:lvl w:ilvl="7" w:tplc="27AC6F58">
      <w:start w:val="1"/>
      <w:numFmt w:val="lowerLetter"/>
      <w:lvlText w:val="%8."/>
      <w:lvlJc w:val="left"/>
      <w:pPr>
        <w:ind w:left="2880" w:hanging="360"/>
      </w:pPr>
      <w:rPr>
        <w:rFonts w:hAnsi="Arial Unicode MS"/>
        <w:b/>
        <w:bCs/>
        <w:caps w:val="0"/>
        <w:smallCaps w:val="0"/>
        <w:strike w:val="0"/>
        <w:dstrike w:val="0"/>
        <w:color w:val="000000"/>
        <w:spacing w:val="0"/>
        <w:w w:val="100"/>
        <w:kern w:val="0"/>
        <w:position w:val="0"/>
        <w:highlight w:val="none"/>
        <w:vertAlign w:val="baseline"/>
      </w:rPr>
    </w:lvl>
    <w:lvl w:ilvl="8" w:tplc="EA8A74C4">
      <w:start w:val="1"/>
      <w:numFmt w:val="lowerRoman"/>
      <w:lvlText w:val="%9."/>
      <w:lvlJc w:val="left"/>
      <w:pPr>
        <w:ind w:left="3240" w:hanging="360"/>
      </w:pPr>
      <w:rPr>
        <w:rFonts w:hAnsi="Arial Unicode MS"/>
        <w:b/>
        <w:bCs/>
        <w:caps w:val="0"/>
        <w:smallCaps w:val="0"/>
        <w:strike w:val="0"/>
        <w:dstrike w:val="0"/>
        <w:color w:val="000000"/>
        <w:spacing w:val="0"/>
        <w:w w:val="100"/>
        <w:kern w:val="0"/>
        <w:position w:val="0"/>
        <w:highlight w:val="none"/>
        <w:vertAlign w:val="baseline"/>
      </w:rPr>
    </w:lvl>
  </w:abstractNum>
  <w:abstractNum w:abstractNumId="120" w15:restartNumberingAfterBreak="0">
    <w:nsid w:val="77FC5E2E"/>
    <w:multiLevelType w:val="hybridMultilevel"/>
    <w:tmpl w:val="12B62A58"/>
    <w:lvl w:ilvl="0" w:tplc="E78A29F8">
      <w:start w:val="1"/>
      <w:numFmt w:val="decimal"/>
      <w:lvlText w:val="%1."/>
      <w:lvlJc w:val="left"/>
      <w:rPr>
        <w:sz w:val="20"/>
        <w:szCs w:val="20"/>
      </w:rPr>
    </w:lvl>
    <w:lvl w:ilvl="1" w:tplc="BD32B2EE">
      <w:numFmt w:val="decimal"/>
      <w:lvlText w:val=""/>
      <w:lvlJc w:val="left"/>
    </w:lvl>
    <w:lvl w:ilvl="2" w:tplc="E4CE42A0">
      <w:numFmt w:val="decimal"/>
      <w:lvlText w:val=""/>
      <w:lvlJc w:val="left"/>
    </w:lvl>
    <w:lvl w:ilvl="3" w:tplc="6D3AAAB2">
      <w:numFmt w:val="decimal"/>
      <w:lvlText w:val=""/>
      <w:lvlJc w:val="left"/>
    </w:lvl>
    <w:lvl w:ilvl="4" w:tplc="1966E286">
      <w:numFmt w:val="decimal"/>
      <w:lvlText w:val=""/>
      <w:lvlJc w:val="left"/>
    </w:lvl>
    <w:lvl w:ilvl="5" w:tplc="C20CEA36">
      <w:numFmt w:val="decimal"/>
      <w:lvlText w:val=""/>
      <w:lvlJc w:val="left"/>
    </w:lvl>
    <w:lvl w:ilvl="6" w:tplc="D310861C">
      <w:numFmt w:val="decimal"/>
      <w:lvlText w:val=""/>
      <w:lvlJc w:val="left"/>
    </w:lvl>
    <w:lvl w:ilvl="7" w:tplc="7982D3F4">
      <w:numFmt w:val="decimal"/>
      <w:lvlText w:val=""/>
      <w:lvlJc w:val="left"/>
    </w:lvl>
    <w:lvl w:ilvl="8" w:tplc="C39490BA">
      <w:numFmt w:val="decimal"/>
      <w:lvlText w:val=""/>
      <w:lvlJc w:val="left"/>
    </w:lvl>
  </w:abstractNum>
  <w:abstractNum w:abstractNumId="121" w15:restartNumberingAfterBreak="0">
    <w:nsid w:val="79B97A15"/>
    <w:multiLevelType w:val="hybridMultilevel"/>
    <w:tmpl w:val="8AB84A4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2" w15:restartNumberingAfterBreak="0">
    <w:nsid w:val="7D6906D5"/>
    <w:multiLevelType w:val="multilevel"/>
    <w:tmpl w:val="6CBE2CB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3" w15:restartNumberingAfterBreak="0">
    <w:nsid w:val="7DDE0ED6"/>
    <w:multiLevelType w:val="multilevel"/>
    <w:tmpl w:val="F236CCF2"/>
    <w:numStyleLink w:val="Importovantl11"/>
  </w:abstractNum>
  <w:abstractNum w:abstractNumId="124" w15:restartNumberingAfterBreak="0">
    <w:nsid w:val="7F356A90"/>
    <w:multiLevelType w:val="multilevel"/>
    <w:tmpl w:val="678A85DA"/>
    <w:lvl w:ilvl="0">
      <w:start w:val="1"/>
      <w:numFmt w:val="decimal"/>
      <w:lvlText w:val="%1."/>
      <w:lvlJc w:val="left"/>
      <w:pPr>
        <w:ind w:left="567" w:hanging="567"/>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1134" w:hanging="567"/>
      </w:pPr>
      <w:rPr>
        <w:rFonts w:hAnsi="Arial Unicode MS"/>
        <w:b/>
        <w:bCs/>
        <w:caps w:val="0"/>
        <w:smallCaps w:val="0"/>
        <w:strike w:val="0"/>
        <w:dstrike w:val="0"/>
        <w:color w:val="000000"/>
        <w:spacing w:val="0"/>
        <w:w w:val="100"/>
        <w:kern w:val="0"/>
        <w:position w:val="0"/>
        <w:sz w:val="22"/>
        <w:szCs w:val="22"/>
        <w:highlight w:val="none"/>
        <w:vertAlign w:val="baseline"/>
      </w:rPr>
    </w:lvl>
    <w:lvl w:ilvl="2">
      <w:start w:val="1"/>
      <w:numFmt w:val="decimal"/>
      <w:suff w:val="nothing"/>
      <w:lvlText w:val="%1.%2.%3."/>
      <w:lvlJc w:val="left"/>
      <w:pPr>
        <w:ind w:left="1566" w:hanging="639"/>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2070" w:hanging="783"/>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574" w:hanging="927"/>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078" w:hanging="1071"/>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3582" w:hanging="1215"/>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4086" w:hanging="1359"/>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4662" w:hanging="1575"/>
      </w:pPr>
      <w:rPr>
        <w:rFonts w:hAnsi="Arial Unicode MS"/>
        <w:b/>
        <w:bCs/>
        <w:caps w:val="0"/>
        <w:smallCaps w:val="0"/>
        <w:strike w:val="0"/>
        <w:dstrike w:val="0"/>
        <w:color w:val="000000"/>
        <w:spacing w:val="0"/>
        <w:w w:val="100"/>
        <w:kern w:val="0"/>
        <w:position w:val="0"/>
        <w:highlight w:val="none"/>
        <w:vertAlign w:val="baseline"/>
      </w:rPr>
    </w:lvl>
  </w:abstractNum>
  <w:abstractNum w:abstractNumId="125" w15:restartNumberingAfterBreak="0">
    <w:nsid w:val="7F581CB5"/>
    <w:multiLevelType w:val="hybridMultilevel"/>
    <w:tmpl w:val="F6BE5B4E"/>
    <w:lvl w:ilvl="0" w:tplc="89EED4F0">
      <w:start w:val="1"/>
      <w:numFmt w:val="decimal"/>
      <w:lvlText w:val="%1."/>
      <w:lvlJc w:val="left"/>
      <w:pPr>
        <w:ind w:left="1440" w:hanging="360"/>
      </w:pPr>
      <w:rPr>
        <w:b/>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num w:numId="1">
    <w:abstractNumId w:val="92"/>
  </w:num>
  <w:num w:numId="2">
    <w:abstractNumId w:val="33"/>
  </w:num>
  <w:num w:numId="3">
    <w:abstractNumId w:val="36"/>
  </w:num>
  <w:num w:numId="4">
    <w:abstractNumId w:val="103"/>
  </w:num>
  <w:num w:numId="5">
    <w:abstractNumId w:val="71"/>
  </w:num>
  <w:num w:numId="6">
    <w:abstractNumId w:val="40"/>
  </w:num>
  <w:num w:numId="7">
    <w:abstractNumId w:val="96"/>
  </w:num>
  <w:num w:numId="8">
    <w:abstractNumId w:val="87"/>
  </w:num>
  <w:num w:numId="9">
    <w:abstractNumId w:val="41"/>
  </w:num>
  <w:num w:numId="10">
    <w:abstractNumId w:val="11"/>
  </w:num>
  <w:num w:numId="11">
    <w:abstractNumId w:val="32"/>
  </w:num>
  <w:num w:numId="12">
    <w:abstractNumId w:val="91"/>
  </w:num>
  <w:num w:numId="13">
    <w:abstractNumId w:val="90"/>
  </w:num>
  <w:num w:numId="14">
    <w:abstractNumId w:val="101"/>
  </w:num>
  <w:num w:numId="15">
    <w:abstractNumId w:val="88"/>
  </w:num>
  <w:num w:numId="16">
    <w:abstractNumId w:val="79"/>
  </w:num>
  <w:num w:numId="17">
    <w:abstractNumId w:val="75"/>
  </w:num>
  <w:num w:numId="18">
    <w:abstractNumId w:val="20"/>
  </w:num>
  <w:num w:numId="19">
    <w:abstractNumId w:val="81"/>
  </w:num>
  <w:num w:numId="20">
    <w:abstractNumId w:val="13"/>
  </w:num>
  <w:num w:numId="21">
    <w:abstractNumId w:val="13"/>
    <w:lvlOverride w:ilvl="0">
      <w:lvl w:ilvl="0" w:tplc="CD1AEACC">
        <w:start w:val="1"/>
        <w:numFmt w:val="lowerLetter"/>
        <w:lvlText w:val="%1)"/>
        <w:lvlJc w:val="left"/>
        <w:pPr>
          <w:ind w:left="851" w:hanging="284"/>
        </w:pPr>
        <w:rPr>
          <w:rFonts w:hAnsi="Arial Unicode MS"/>
          <w:b w:val="0"/>
          <w:bCs/>
          <w:caps w:val="0"/>
          <w:smallCaps w:val="0"/>
          <w:strike w:val="0"/>
          <w:dstrike w:val="0"/>
          <w:outline w:val="0"/>
          <w:emboss w:val="0"/>
          <w:imprint w:val="0"/>
          <w:color w:val="000000"/>
          <w:spacing w:val="0"/>
          <w:w w:val="100"/>
          <w:kern w:val="0"/>
          <w:position w:val="0"/>
          <w:highlight w:val="none"/>
          <w:vertAlign w:val="baseline"/>
        </w:rPr>
      </w:lvl>
    </w:lvlOverride>
    <w:lvlOverride w:ilvl="1">
      <w:lvl w:ilvl="1" w:tplc="2CE6EF0A">
        <w:start w:val="1"/>
        <w:numFmt w:val="lowerLetter"/>
        <w:lvlText w:val="%2."/>
        <w:lvlJc w:val="left"/>
        <w:pPr>
          <w:ind w:left="15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2">
      <w:lvl w:ilvl="2" w:tplc="F47E387C">
        <w:start w:val="1"/>
        <w:numFmt w:val="lowerRoman"/>
        <w:lvlText w:val="%3."/>
        <w:lvlJc w:val="left"/>
        <w:pPr>
          <w:ind w:left="229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3">
      <w:lvl w:ilvl="3" w:tplc="5F20DC12">
        <w:start w:val="1"/>
        <w:numFmt w:val="decimal"/>
        <w:lvlText w:val="%4."/>
        <w:lvlJc w:val="left"/>
        <w:pPr>
          <w:ind w:left="301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4">
      <w:lvl w:ilvl="4" w:tplc="2F5071EE">
        <w:start w:val="1"/>
        <w:numFmt w:val="lowerLetter"/>
        <w:lvlText w:val="%5."/>
        <w:lvlJc w:val="left"/>
        <w:pPr>
          <w:ind w:left="373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5">
      <w:lvl w:ilvl="5" w:tplc="1226BFB2">
        <w:start w:val="1"/>
        <w:numFmt w:val="lowerRoman"/>
        <w:lvlText w:val="%6."/>
        <w:lvlJc w:val="left"/>
        <w:pPr>
          <w:ind w:left="445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6">
      <w:lvl w:ilvl="6" w:tplc="8AF20160">
        <w:start w:val="1"/>
        <w:numFmt w:val="decimal"/>
        <w:lvlText w:val="%7."/>
        <w:lvlJc w:val="left"/>
        <w:pPr>
          <w:ind w:left="517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7">
      <w:lvl w:ilvl="7" w:tplc="0AA0124A">
        <w:start w:val="1"/>
        <w:numFmt w:val="lowerLetter"/>
        <w:lvlText w:val="%8."/>
        <w:lvlJc w:val="left"/>
        <w:pPr>
          <w:ind w:left="5891" w:hanging="284"/>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lvlOverride w:ilvl="8">
      <w:lvl w:ilvl="8" w:tplc="0FD6F1DC">
        <w:start w:val="1"/>
        <w:numFmt w:val="lowerRoman"/>
        <w:lvlText w:val="%9."/>
        <w:lvlJc w:val="left"/>
        <w:pPr>
          <w:ind w:left="6611" w:hanging="233"/>
        </w:pPr>
        <w:rPr>
          <w:rFonts w:hAnsi="Arial Unicode MS"/>
          <w:b/>
          <w:bCs/>
          <w:caps w:val="0"/>
          <w:smallCaps w:val="0"/>
          <w:strike w:val="0"/>
          <w:dstrike w:val="0"/>
          <w:outline w:val="0"/>
          <w:emboss w:val="0"/>
          <w:imprint w:val="0"/>
          <w:color w:val="000000"/>
          <w:spacing w:val="0"/>
          <w:w w:val="100"/>
          <w:kern w:val="0"/>
          <w:position w:val="0"/>
          <w:highlight w:val="none"/>
          <w:vertAlign w:val="baseline"/>
        </w:rPr>
      </w:lvl>
    </w:lvlOverride>
  </w:num>
  <w:num w:numId="22">
    <w:abstractNumId w:val="50"/>
  </w:num>
  <w:num w:numId="23">
    <w:abstractNumId w:val="122"/>
    <w:lvlOverride w:ilvl="0">
      <w:startOverride w:val="7"/>
      <w:lvl w:ilvl="0">
        <w:start w:val="7"/>
        <w:numFmt w:val="decimal"/>
        <w:lvlText w:val="%1."/>
        <w:lvlJc w:val="left"/>
        <w:pPr>
          <w:tabs>
            <w:tab w:val="num" w:pos="510"/>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suff w:val="nothing"/>
        <w:lvlText w:val="%1.%2.%3."/>
        <w:lvlJc w:val="left"/>
        <w:pPr>
          <w:tabs>
            <w:tab w:val="left" w:pos="2100"/>
          </w:tabs>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tabs>
            <w:tab w:val="left" w:pos="2100"/>
          </w:tabs>
          <w:ind w:left="257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suff w:val="nothing"/>
        <w:lvlText w:val="%1.%2.%3.%4.%5."/>
        <w:lvlJc w:val="left"/>
        <w:pPr>
          <w:tabs>
            <w:tab w:val="left" w:pos="2100"/>
          </w:tabs>
          <w:ind w:left="308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tabs>
            <w:tab w:val="left" w:pos="2100"/>
          </w:tabs>
          <w:ind w:left="395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tabs>
            <w:tab w:val="left" w:pos="2100"/>
          </w:tabs>
          <w:ind w:left="482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tabs>
            <w:tab w:val="left" w:pos="2100"/>
          </w:tabs>
          <w:ind w:left="569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tabs>
            <w:tab w:val="left" w:pos="2100"/>
          </w:tabs>
          <w:ind w:left="656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4">
    <w:abstractNumId w:val="86"/>
  </w:num>
  <w:num w:numId="25">
    <w:abstractNumId w:val="39"/>
  </w:num>
  <w:num w:numId="26">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suff w:val="nothing"/>
        <w:lvlText w:val="%1.%2.%3."/>
        <w:lvlJc w:val="left"/>
        <w:pPr>
          <w:ind w:left="1701"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ind w:left="180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suff w:val="nothing"/>
        <w:lvlText w:val="%1.%2.%3.%4.%5."/>
        <w:lvlJc w:val="left"/>
        <w:pPr>
          <w:ind w:left="2311" w:hanging="92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ind w:left="3181" w:hanging="128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ind w:left="4051" w:hanging="164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ind w:left="4921" w:hanging="200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ind w:left="5791" w:hanging="236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7">
    <w:abstractNumId w:val="39"/>
    <w:lvlOverride w:ilvl="0">
      <w:lvl w:ilvl="0">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1288"/>
          </w:tabs>
          <w:ind w:left="1134" w:hanging="5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1288"/>
          </w:tabs>
          <w:ind w:left="2911" w:hanging="92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1288"/>
          </w:tabs>
          <w:ind w:left="301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1288"/>
          </w:tabs>
          <w:ind w:left="3521" w:hanging="128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1288"/>
          </w:tabs>
          <w:ind w:left="4391" w:hanging="164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1288"/>
          </w:tabs>
          <w:ind w:left="5261" w:hanging="200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1288"/>
          </w:tabs>
          <w:ind w:left="6131" w:hanging="236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1288"/>
          </w:tabs>
          <w:ind w:left="7001" w:hanging="272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8">
    <w:abstractNumId w:val="39"/>
    <w:lvlOverride w:ilvl="0">
      <w:lvl w:ilvl="0">
        <w:start w:val="1"/>
        <w:numFmt w:val="decimal"/>
        <w:lvlText w:val="%1."/>
        <w:lvlJc w:val="left"/>
        <w:pPr>
          <w:tabs>
            <w:tab w:val="left" w:pos="705"/>
          </w:tabs>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1.%2."/>
        <w:lvlJc w:val="left"/>
        <w:pPr>
          <w:tabs>
            <w:tab w:val="left" w:pos="705"/>
          </w:tabs>
          <w:ind w:left="1150" w:hanging="7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1.%2.%3."/>
        <w:lvlJc w:val="left"/>
        <w:pPr>
          <w:tabs>
            <w:tab w:val="left" w:pos="705"/>
          </w:tabs>
          <w:ind w:left="2927" w:hanging="113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1.%2.%3.%4."/>
        <w:lvlJc w:val="left"/>
        <w:pPr>
          <w:tabs>
            <w:tab w:val="left" w:pos="705"/>
          </w:tabs>
          <w:ind w:left="302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decimal"/>
        <w:lvlText w:val="%1.%2.%3.%4.%5."/>
        <w:lvlJc w:val="left"/>
        <w:pPr>
          <w:tabs>
            <w:tab w:val="left" w:pos="705"/>
          </w:tabs>
          <w:ind w:left="3537" w:hanging="149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decimal"/>
        <w:lvlText w:val="%1.%2.%3.%4.%5.%6."/>
        <w:lvlJc w:val="left"/>
        <w:pPr>
          <w:tabs>
            <w:tab w:val="left" w:pos="705"/>
          </w:tabs>
          <w:ind w:left="4407" w:hanging="185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1.%2.%3.%4.%5.%6.%7."/>
        <w:lvlJc w:val="left"/>
        <w:pPr>
          <w:tabs>
            <w:tab w:val="left" w:pos="705"/>
          </w:tabs>
          <w:ind w:left="5277" w:hanging="221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decimal"/>
        <w:lvlText w:val="%1.%2.%3.%4.%5.%6.%7.%8."/>
        <w:lvlJc w:val="left"/>
        <w:pPr>
          <w:tabs>
            <w:tab w:val="left" w:pos="705"/>
          </w:tabs>
          <w:ind w:left="6147" w:hanging="257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decimal"/>
        <w:lvlText w:val="%1.%2.%3.%4.%5.%6.%7.%8.%9."/>
        <w:lvlJc w:val="left"/>
        <w:pPr>
          <w:tabs>
            <w:tab w:val="left" w:pos="705"/>
          </w:tabs>
          <w:ind w:left="7017" w:hanging="2937"/>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29">
    <w:abstractNumId w:val="77"/>
  </w:num>
  <w:num w:numId="30">
    <w:abstractNumId w:val="46"/>
  </w:num>
  <w:num w:numId="31">
    <w:abstractNumId w:val="8"/>
  </w:num>
  <w:num w:numId="32">
    <w:abstractNumId w:val="94"/>
  </w:num>
  <w:num w:numId="33">
    <w:abstractNumId w:val="55"/>
  </w:num>
  <w:num w:numId="34">
    <w:abstractNumId w:val="93"/>
  </w:num>
  <w:num w:numId="35">
    <w:abstractNumId w:val="107"/>
  </w:num>
  <w:num w:numId="36">
    <w:abstractNumId w:val="31"/>
  </w:num>
  <w:num w:numId="37">
    <w:abstractNumId w:val="63"/>
  </w:num>
  <w:num w:numId="38">
    <w:abstractNumId w:val="52"/>
  </w:num>
  <w:num w:numId="39">
    <w:abstractNumId w:val="83"/>
  </w:num>
  <w:num w:numId="40">
    <w:abstractNumId w:val="61"/>
  </w:num>
  <w:num w:numId="41">
    <w:abstractNumId w:val="34"/>
  </w:num>
  <w:num w:numId="42">
    <w:abstractNumId w:val="10"/>
  </w:num>
  <w:num w:numId="43">
    <w:abstractNumId w:val="10"/>
    <w:lvlOverride w:ilvl="0">
      <w:lvl w:ilvl="0" w:tplc="B0ECD15C">
        <w:start w:val="1"/>
        <w:numFmt w:val="decimal"/>
        <w:lvlText w:val="%1."/>
        <w:lvlJc w:val="left"/>
        <w:pPr>
          <w:ind w:left="62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65EEC7A8">
        <w:start w:val="1"/>
        <w:numFmt w:val="lowerLetter"/>
        <w:lvlText w:val="%2."/>
        <w:lvlJc w:val="left"/>
        <w:pPr>
          <w:ind w:left="13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1BBC7CA2">
        <w:start w:val="1"/>
        <w:numFmt w:val="lowerRoman"/>
        <w:lvlText w:val="%3."/>
        <w:lvlJc w:val="left"/>
        <w:pPr>
          <w:ind w:left="205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BD46CDC0">
        <w:start w:val="1"/>
        <w:numFmt w:val="decimal"/>
        <w:lvlText w:val="%4."/>
        <w:lvlJc w:val="left"/>
        <w:pPr>
          <w:ind w:left="278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EDB04072">
        <w:start w:val="1"/>
        <w:numFmt w:val="lowerLetter"/>
        <w:lvlText w:val="%5."/>
        <w:lvlJc w:val="left"/>
        <w:pPr>
          <w:ind w:left="350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BB401794">
        <w:start w:val="1"/>
        <w:numFmt w:val="lowerRoman"/>
        <w:lvlText w:val="%6."/>
        <w:lvlJc w:val="left"/>
        <w:pPr>
          <w:ind w:left="421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F6CEE878">
        <w:start w:val="1"/>
        <w:numFmt w:val="decimal"/>
        <w:lvlText w:val="%7."/>
        <w:lvlJc w:val="left"/>
        <w:pPr>
          <w:ind w:left="494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F3DA911C">
        <w:start w:val="1"/>
        <w:numFmt w:val="lowerLetter"/>
        <w:lvlText w:val="%8."/>
        <w:lvlJc w:val="left"/>
        <w:pPr>
          <w:ind w:left="5664" w:hanging="624"/>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6916E282">
        <w:start w:val="1"/>
        <w:numFmt w:val="lowerRoman"/>
        <w:lvlText w:val="%9."/>
        <w:lvlJc w:val="left"/>
        <w:pPr>
          <w:ind w:left="6377" w:hanging="553"/>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Override>
  </w:num>
  <w:num w:numId="44">
    <w:abstractNumId w:val="35"/>
  </w:num>
  <w:num w:numId="45">
    <w:abstractNumId w:val="17"/>
    <w:lvlOverride w:ilvl="0">
      <w:startOverride w:val="2"/>
    </w:lvlOverride>
  </w:num>
  <w:num w:numId="46">
    <w:abstractNumId w:val="116"/>
  </w:num>
  <w:num w:numId="47">
    <w:abstractNumId w:val="17"/>
    <w:lvlOverride w:ilvl="0">
      <w:startOverride w:val="3"/>
    </w:lvlOverride>
  </w:num>
  <w:num w:numId="48">
    <w:abstractNumId w:val="85"/>
  </w:num>
  <w:num w:numId="49">
    <w:abstractNumId w:val="67"/>
  </w:num>
  <w:num w:numId="50">
    <w:abstractNumId w:val="72"/>
  </w:num>
  <w:num w:numId="51">
    <w:abstractNumId w:val="118"/>
  </w:num>
  <w:num w:numId="52">
    <w:abstractNumId w:val="118"/>
    <w:lvlOverride w:ilvl="0">
      <w:lvl w:ilvl="0" w:tplc="F7169E44">
        <w:start w:val="1"/>
        <w:numFmt w:val="decimal"/>
        <w:lvlText w:val="%1."/>
        <w:lvlJc w:val="left"/>
        <w:pPr>
          <w:ind w:left="56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1782162A">
        <w:start w:val="1"/>
        <w:numFmt w:val="lowerLetter"/>
        <w:lvlText w:val="%2."/>
        <w:lvlJc w:val="left"/>
        <w:pPr>
          <w:ind w:left="12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9FE82EBC">
        <w:start w:val="1"/>
        <w:numFmt w:val="lowerRoman"/>
        <w:lvlText w:val="%3."/>
        <w:lvlJc w:val="left"/>
        <w:pPr>
          <w:ind w:left="200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30ACB770">
        <w:start w:val="1"/>
        <w:numFmt w:val="decimal"/>
        <w:lvlText w:val="%4."/>
        <w:lvlJc w:val="left"/>
        <w:pPr>
          <w:ind w:left="272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B434E488">
        <w:start w:val="1"/>
        <w:numFmt w:val="lowerLetter"/>
        <w:lvlText w:val="%5."/>
        <w:lvlJc w:val="left"/>
        <w:pPr>
          <w:ind w:left="344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EFF8B094">
        <w:start w:val="1"/>
        <w:numFmt w:val="lowerRoman"/>
        <w:lvlText w:val="%6."/>
        <w:lvlJc w:val="left"/>
        <w:pPr>
          <w:ind w:left="416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CA28DFC2">
        <w:start w:val="1"/>
        <w:numFmt w:val="decimal"/>
        <w:lvlText w:val="%7."/>
        <w:lvlJc w:val="left"/>
        <w:pPr>
          <w:ind w:left="488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BE6BC0E">
        <w:start w:val="1"/>
        <w:numFmt w:val="lowerLetter"/>
        <w:lvlText w:val="%8."/>
        <w:lvlJc w:val="left"/>
        <w:pPr>
          <w:ind w:left="5607" w:hanging="567"/>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EFDECDAA">
        <w:start w:val="1"/>
        <w:numFmt w:val="lowerRoman"/>
        <w:lvlText w:val="%9."/>
        <w:lvlJc w:val="left"/>
        <w:pPr>
          <w:ind w:left="6327" w:hanging="51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53">
    <w:abstractNumId w:val="119"/>
  </w:num>
  <w:num w:numId="54">
    <w:abstractNumId w:val="18"/>
  </w:num>
  <w:num w:numId="55">
    <w:abstractNumId w:val="21"/>
  </w:num>
  <w:num w:numId="56">
    <w:abstractNumId w:val="21"/>
    <w:lvlOverride w:ilvl="0">
      <w:lvl w:ilvl="0" w:tplc="285CA7F0">
        <w:start w:val="1"/>
        <w:numFmt w:val="decimal"/>
        <w:lvlText w:val="%1."/>
        <w:lvlJc w:val="left"/>
        <w:pPr>
          <w:ind w:left="1082" w:hanging="515"/>
        </w:pPr>
        <w:rPr>
          <w:rFonts w:hAnsi="Arial Unicode MS"/>
          <w:caps w:val="0"/>
          <w:smallCaps w:val="0"/>
          <w:strike w:val="0"/>
          <w:dstrike w:val="0"/>
          <w:outline w:val="0"/>
          <w:emboss w:val="0"/>
          <w:imprint w:val="0"/>
          <w:color w:val="000000"/>
          <w:spacing w:val="0"/>
          <w:w w:val="100"/>
          <w:kern w:val="0"/>
          <w:position w:val="0"/>
          <w:sz w:val="22"/>
          <w:szCs w:val="22"/>
          <w:highlight w:val="none"/>
          <w:vertAlign w:val="baseline"/>
        </w:rPr>
      </w:lvl>
    </w:lvlOverride>
    <w:lvlOverride w:ilvl="1">
      <w:lvl w:ilvl="1" w:tplc="259AD570">
        <w:start w:val="1"/>
        <w:numFmt w:val="lowerLetter"/>
        <w:lvlText w:val="%2."/>
        <w:lvlJc w:val="left"/>
        <w:pPr>
          <w:ind w:left="16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2">
      <w:lvl w:ilvl="2" w:tplc="C5027774">
        <w:start w:val="1"/>
        <w:numFmt w:val="lowerRoman"/>
        <w:lvlText w:val="%3."/>
        <w:lvlJc w:val="left"/>
        <w:pPr>
          <w:ind w:left="239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3">
      <w:lvl w:ilvl="3" w:tplc="167A95F8">
        <w:start w:val="1"/>
        <w:numFmt w:val="decimal"/>
        <w:lvlText w:val="%4."/>
        <w:lvlJc w:val="left"/>
        <w:pPr>
          <w:ind w:left="310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4">
      <w:lvl w:ilvl="4" w:tplc="EA7AD5F0">
        <w:start w:val="1"/>
        <w:numFmt w:val="lowerLetter"/>
        <w:lvlText w:val="%5."/>
        <w:lvlJc w:val="left"/>
        <w:pPr>
          <w:ind w:left="382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5">
      <w:lvl w:ilvl="5" w:tplc="E884B65C">
        <w:start w:val="1"/>
        <w:numFmt w:val="lowerRoman"/>
        <w:lvlText w:val="%6."/>
        <w:lvlJc w:val="left"/>
        <w:pPr>
          <w:ind w:left="455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6">
      <w:lvl w:ilvl="6" w:tplc="6F5ECC74">
        <w:start w:val="1"/>
        <w:numFmt w:val="decimal"/>
        <w:lvlText w:val="%7."/>
        <w:lvlJc w:val="left"/>
        <w:pPr>
          <w:ind w:left="526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7">
      <w:lvl w:ilvl="7" w:tplc="2C9CB316">
        <w:start w:val="1"/>
        <w:numFmt w:val="lowerLetter"/>
        <w:lvlText w:val="%8."/>
        <w:lvlJc w:val="left"/>
        <w:pPr>
          <w:ind w:left="5985" w:hanging="585"/>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lvlOverride w:ilvl="8">
      <w:lvl w:ilvl="8" w:tplc="C0CAAFF4">
        <w:start w:val="1"/>
        <w:numFmt w:val="lowerRoman"/>
        <w:lvlText w:val="%9."/>
        <w:lvlJc w:val="left"/>
        <w:pPr>
          <w:ind w:left="6711" w:hanging="516"/>
        </w:pPr>
        <w:rPr>
          <w:rFonts w:hAnsi="Arial Unicode MS"/>
          <w:caps w:val="0"/>
          <w:smallCaps w:val="0"/>
          <w:strike w:val="0"/>
          <w:dstrike w:val="0"/>
          <w:outline w:val="0"/>
          <w:emboss w:val="0"/>
          <w:imprint w:val="0"/>
          <w:color w:val="000000"/>
          <w:spacing w:val="0"/>
          <w:w w:val="100"/>
          <w:kern w:val="0"/>
          <w:position w:val="0"/>
          <w:sz w:val="20"/>
          <w:szCs w:val="20"/>
          <w:highlight w:val="none"/>
          <w:vertAlign w:val="baseline"/>
        </w:rPr>
      </w:lvl>
    </w:lvlOverride>
  </w:num>
  <w:num w:numId="57">
    <w:abstractNumId w:val="16"/>
  </w:num>
  <w:num w:numId="58">
    <w:abstractNumId w:val="106"/>
  </w:num>
  <w:num w:numId="59">
    <w:abstractNumId w:val="111"/>
  </w:num>
  <w:num w:numId="60">
    <w:abstractNumId w:val="53"/>
  </w:num>
  <w:num w:numId="61">
    <w:abstractNumId w:val="28"/>
  </w:num>
  <w:num w:numId="62">
    <w:abstractNumId w:val="30"/>
  </w:num>
  <w:num w:numId="63">
    <w:abstractNumId w:val="73"/>
  </w:num>
  <w:num w:numId="64">
    <w:abstractNumId w:val="60"/>
  </w:num>
  <w:num w:numId="65">
    <w:abstractNumId w:val="19"/>
  </w:num>
  <w:num w:numId="66">
    <w:abstractNumId w:val="117"/>
  </w:num>
  <w:num w:numId="67">
    <w:abstractNumId w:val="120"/>
  </w:num>
  <w:num w:numId="68">
    <w:abstractNumId w:val="6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12"/>
  </w:num>
  <w:num w:numId="70">
    <w:abstractNumId w:val="47"/>
    <w:lvlOverride w:ilvl="0">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1">
      <w:lvl w:ilvl="1" w:tplc="0CAC9C7E">
        <w:start w:val="1"/>
        <w:numFmt w:val="lowerLetter"/>
        <w:lvlText w:val="%2."/>
        <w:lvlJc w:val="left"/>
        <w:pPr>
          <w:ind w:left="15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12D240E0">
        <w:start w:val="1"/>
        <w:numFmt w:val="lowerRoman"/>
        <w:lvlText w:val="%3."/>
        <w:lvlJc w:val="left"/>
        <w:pPr>
          <w:ind w:left="229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535EB46E">
        <w:start w:val="1"/>
        <w:numFmt w:val="decimal"/>
        <w:lvlText w:val="%4."/>
        <w:lvlJc w:val="left"/>
        <w:pPr>
          <w:ind w:left="301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7BF04CD8">
        <w:start w:val="1"/>
        <w:numFmt w:val="lowerLetter"/>
        <w:lvlText w:val="%5."/>
        <w:lvlJc w:val="left"/>
        <w:pPr>
          <w:ind w:left="373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4B9279E2">
        <w:start w:val="1"/>
        <w:numFmt w:val="lowerRoman"/>
        <w:lvlText w:val="%6."/>
        <w:lvlJc w:val="left"/>
        <w:pPr>
          <w:ind w:left="445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44328D40">
        <w:start w:val="1"/>
        <w:numFmt w:val="decimal"/>
        <w:lvlText w:val="%7."/>
        <w:lvlJc w:val="left"/>
        <w:pPr>
          <w:ind w:left="517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C80E13A">
        <w:start w:val="1"/>
        <w:numFmt w:val="lowerLetter"/>
        <w:lvlText w:val="%8."/>
        <w:lvlJc w:val="left"/>
        <w:pPr>
          <w:ind w:left="5891" w:hanging="284"/>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0BE6CFA2">
        <w:start w:val="1"/>
        <w:numFmt w:val="lowerRoman"/>
        <w:lvlText w:val="%9."/>
        <w:lvlJc w:val="left"/>
        <w:pPr>
          <w:ind w:left="6611" w:hanging="23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1">
    <w:abstractNumId w:val="25"/>
  </w:num>
  <w:num w:numId="72">
    <w:abstractNumId w:val="47"/>
    <w:lvlOverride w:ilvl="0">
      <w:startOverride w:val="1"/>
      <w:lvl w:ilvl="0" w:tplc="53B499AE">
        <w:start w:val="1"/>
        <w:numFmt w:val="lowerLetter"/>
        <w:lvlText w:val="%1)"/>
        <w:lvlJc w:val="left"/>
        <w:pPr>
          <w:ind w:left="851" w:hanging="284"/>
        </w:pPr>
        <w:rPr>
          <w:rFonts w:ascii="Calibri" w:eastAsia="Trebuchet MS" w:hAnsi="Calibri" w:cs="Trebuchet MS" w:hint="default"/>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startOverride w:val="1"/>
      <w:lvl w:ilvl="1" w:tplc="0CAC9C7E">
        <w:start w:val="1"/>
        <w:numFmt w:val="decimal"/>
        <w:lvlText w:val=""/>
        <w:lvlJc w:val="left"/>
      </w:lvl>
    </w:lvlOverride>
    <w:lvlOverride w:ilvl="2">
      <w:startOverride w:val="1"/>
      <w:lvl w:ilvl="2" w:tplc="12D240E0">
        <w:start w:val="1"/>
        <w:numFmt w:val="decimal"/>
        <w:lvlText w:val=""/>
        <w:lvlJc w:val="left"/>
      </w:lvl>
    </w:lvlOverride>
    <w:lvlOverride w:ilvl="3">
      <w:startOverride w:val="1"/>
      <w:lvl w:ilvl="3" w:tplc="535EB46E">
        <w:start w:val="1"/>
        <w:numFmt w:val="decimal"/>
        <w:lvlText w:val=""/>
        <w:lvlJc w:val="left"/>
      </w:lvl>
    </w:lvlOverride>
    <w:lvlOverride w:ilvl="4">
      <w:startOverride w:val="1"/>
      <w:lvl w:ilvl="4" w:tplc="7BF04CD8">
        <w:start w:val="1"/>
        <w:numFmt w:val="decimal"/>
        <w:lvlText w:val=""/>
        <w:lvlJc w:val="left"/>
      </w:lvl>
    </w:lvlOverride>
    <w:lvlOverride w:ilvl="5">
      <w:startOverride w:val="1"/>
      <w:lvl w:ilvl="5" w:tplc="4B9279E2">
        <w:start w:val="1"/>
        <w:numFmt w:val="decimal"/>
        <w:lvlText w:val=""/>
        <w:lvlJc w:val="left"/>
      </w:lvl>
    </w:lvlOverride>
    <w:lvlOverride w:ilvl="6">
      <w:startOverride w:val="1"/>
      <w:lvl w:ilvl="6" w:tplc="44328D40">
        <w:start w:val="1"/>
        <w:numFmt w:val="decimal"/>
        <w:lvlText w:val=""/>
        <w:lvlJc w:val="left"/>
      </w:lvl>
    </w:lvlOverride>
    <w:lvlOverride w:ilvl="7">
      <w:startOverride w:val="1"/>
      <w:lvl w:ilvl="7" w:tplc="7C80E13A">
        <w:start w:val="1"/>
        <w:numFmt w:val="decimal"/>
        <w:lvlText w:val=""/>
        <w:lvlJc w:val="left"/>
      </w:lvl>
    </w:lvlOverride>
    <w:lvlOverride w:ilvl="8">
      <w:startOverride w:val="1"/>
      <w:lvl w:ilvl="8" w:tplc="0BE6CFA2">
        <w:start w:val="1"/>
        <w:numFmt w:val="decimal"/>
        <w:lvlText w:val=""/>
        <w:lvlJc w:val="left"/>
      </w:lvl>
    </w:lvlOverride>
  </w:num>
  <w:num w:numId="73">
    <w:abstractNumId w:val="27"/>
  </w:num>
  <w:num w:numId="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3"/>
  </w:num>
  <w:num w:numId="76">
    <w:abstractNumId w:val="29"/>
  </w:num>
  <w:num w:numId="77">
    <w:abstractNumId w:val="99"/>
  </w:num>
  <w:num w:numId="78">
    <w:abstractNumId w:val="105"/>
  </w:num>
  <w:num w:numId="79">
    <w:abstractNumId w:val="24"/>
  </w:num>
  <w:num w:numId="80">
    <w:abstractNumId w:val="121"/>
  </w:num>
  <w:num w:numId="81">
    <w:abstractNumId w:val="113"/>
  </w:num>
  <w:num w:numId="82">
    <w:abstractNumId w:val="104"/>
  </w:num>
  <w:num w:numId="83">
    <w:abstractNumId w:val="54"/>
  </w:num>
  <w:num w:numId="84">
    <w:abstractNumId w:val="51"/>
  </w:num>
  <w:num w:numId="85">
    <w:abstractNumId w:val="45"/>
  </w:num>
  <w:num w:numId="86">
    <w:abstractNumId w:val="98"/>
  </w:num>
  <w:num w:numId="87">
    <w:abstractNumId w:val="43"/>
  </w:num>
  <w:num w:numId="88">
    <w:abstractNumId w:val="56"/>
  </w:num>
  <w:num w:numId="89">
    <w:abstractNumId w:val="76"/>
  </w:num>
  <w:num w:numId="90">
    <w:abstractNumId w:val="95"/>
  </w:num>
  <w:num w:numId="91">
    <w:abstractNumId w:val="15"/>
  </w:num>
  <w:num w:numId="92">
    <w:abstractNumId w:val="9"/>
  </w:num>
  <w:num w:numId="93">
    <w:abstractNumId w:val="114"/>
  </w:num>
  <w:num w:numId="94">
    <w:abstractNumId w:val="102"/>
  </w:num>
  <w:num w:numId="95">
    <w:abstractNumId w:val="65"/>
  </w:num>
  <w:num w:numId="96">
    <w:abstractNumId w:val="49"/>
  </w:num>
  <w:num w:numId="97">
    <w:abstractNumId w:val="48"/>
  </w:num>
  <w:num w:numId="98">
    <w:abstractNumId w:val="115"/>
  </w:num>
  <w:num w:numId="99">
    <w:abstractNumId w:val="78"/>
  </w:num>
  <w:num w:numId="100">
    <w:abstractNumId w:val="0"/>
  </w:num>
  <w:num w:numId="101">
    <w:abstractNumId w:val="57"/>
  </w:num>
  <w:num w:numId="102">
    <w:abstractNumId w:val="68"/>
  </w:num>
  <w:num w:numId="103">
    <w:abstractNumId w:val="26"/>
  </w:num>
  <w:num w:numId="104">
    <w:abstractNumId w:val="12"/>
  </w:num>
  <w:num w:numId="105">
    <w:abstractNumId w:val="44"/>
  </w:num>
  <w:num w:numId="106">
    <w:abstractNumId w:val="108"/>
  </w:num>
  <w:num w:numId="107">
    <w:abstractNumId w:val="38"/>
  </w:num>
  <w:num w:numId="108">
    <w:abstractNumId w:val="125"/>
  </w:num>
  <w:num w:numId="109">
    <w:abstractNumId w:val="82"/>
  </w:num>
  <w:num w:numId="110">
    <w:abstractNumId w:val="100"/>
  </w:num>
  <w:num w:numId="111">
    <w:abstractNumId w:val="42"/>
  </w:num>
  <w:num w:numId="112">
    <w:abstractNumId w:val="22"/>
  </w:num>
  <w:num w:numId="113">
    <w:abstractNumId w:val="89"/>
  </w:num>
  <w:num w:numId="114">
    <w:abstractNumId w:val="109"/>
  </w:num>
  <w:num w:numId="115">
    <w:abstractNumId w:val="124"/>
  </w:num>
  <w:num w:numId="116">
    <w:abstractNumId w:val="84"/>
  </w:num>
  <w:num w:numId="117">
    <w:abstractNumId w:val="14"/>
  </w:num>
  <w:num w:numId="118">
    <w:abstractNumId w:val="37"/>
  </w:num>
  <w:num w:numId="119">
    <w:abstractNumId w:val="123"/>
  </w:num>
  <w:num w:numId="120">
    <w:abstractNumId w:val="70"/>
  </w:num>
  <w:num w:numId="121">
    <w:abstractNumId w:val="110"/>
    <w:lvlOverride w:ilvl="0">
      <w:lvl w:ilvl="0">
        <w:numFmt w:val="decimal"/>
        <w:lvlText w:val=""/>
        <w:lvlJc w:val="left"/>
      </w:lvl>
    </w:lvlOverride>
    <w:lvlOverride w:ilvl="1">
      <w:lvl w:ilvl="1">
        <w:start w:val="1"/>
        <w:numFmt w:val="decimal"/>
        <w:lvlText w:val="%1.%2."/>
        <w:lvlJc w:val="left"/>
        <w:pPr>
          <w:ind w:left="1134" w:hanging="567"/>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122">
    <w:abstractNumId w:val="62"/>
  </w:num>
  <w:num w:numId="123">
    <w:abstractNumId w:val="6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74"/>
  </w:num>
  <w:num w:numId="125">
    <w:abstractNumId w:val="58"/>
  </w:num>
  <w:num w:numId="126">
    <w:abstractNumId w:val="59"/>
  </w:num>
  <w:num w:numId="12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8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66"/>
  </w:num>
  <w:num w:numId="130">
    <w:abstractNumId w:val="97"/>
  </w:num>
  <w:num w:numId="131">
    <w:abstractNumId w:val="30"/>
  </w:num>
  <w:numIdMacAtCleanup w:val="1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uraj Sádecký">
    <w15:presenceInfo w15:providerId="None" w15:userId="Juraj Sádecký"/>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defaultTabStop w:val="708"/>
  <w:hyphenationZone w:val="425"/>
  <w:characterSpacingControl w:val="doNotCompres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25A"/>
    <w:rsid w:val="0000001D"/>
    <w:rsid w:val="00000D22"/>
    <w:rsid w:val="00001B96"/>
    <w:rsid w:val="00001D48"/>
    <w:rsid w:val="000026B0"/>
    <w:rsid w:val="00002B64"/>
    <w:rsid w:val="00006DA6"/>
    <w:rsid w:val="0000731D"/>
    <w:rsid w:val="000073FE"/>
    <w:rsid w:val="00007E9B"/>
    <w:rsid w:val="0001233A"/>
    <w:rsid w:val="00017196"/>
    <w:rsid w:val="000227FE"/>
    <w:rsid w:val="000232CC"/>
    <w:rsid w:val="00032111"/>
    <w:rsid w:val="000324DF"/>
    <w:rsid w:val="00032AD9"/>
    <w:rsid w:val="000357FD"/>
    <w:rsid w:val="00046221"/>
    <w:rsid w:val="00046B90"/>
    <w:rsid w:val="00046EFD"/>
    <w:rsid w:val="00047350"/>
    <w:rsid w:val="00050278"/>
    <w:rsid w:val="000544EB"/>
    <w:rsid w:val="00056F0C"/>
    <w:rsid w:val="00057F7B"/>
    <w:rsid w:val="00060B32"/>
    <w:rsid w:val="00062367"/>
    <w:rsid w:val="00063424"/>
    <w:rsid w:val="0006557C"/>
    <w:rsid w:val="00065D04"/>
    <w:rsid w:val="00070041"/>
    <w:rsid w:val="0007044D"/>
    <w:rsid w:val="000737C2"/>
    <w:rsid w:val="000778EA"/>
    <w:rsid w:val="00077921"/>
    <w:rsid w:val="00077D23"/>
    <w:rsid w:val="00077EA5"/>
    <w:rsid w:val="00077F0B"/>
    <w:rsid w:val="00080D5E"/>
    <w:rsid w:val="00080F68"/>
    <w:rsid w:val="00083BEB"/>
    <w:rsid w:val="00083CDC"/>
    <w:rsid w:val="000860C5"/>
    <w:rsid w:val="00087924"/>
    <w:rsid w:val="000926D4"/>
    <w:rsid w:val="000938B8"/>
    <w:rsid w:val="0009574E"/>
    <w:rsid w:val="000969DD"/>
    <w:rsid w:val="00097B36"/>
    <w:rsid w:val="00097CFC"/>
    <w:rsid w:val="000A434F"/>
    <w:rsid w:val="000A57DA"/>
    <w:rsid w:val="000A7D6F"/>
    <w:rsid w:val="000B2DBB"/>
    <w:rsid w:val="000B67BF"/>
    <w:rsid w:val="000C1495"/>
    <w:rsid w:val="000C17EB"/>
    <w:rsid w:val="000C298F"/>
    <w:rsid w:val="000C6076"/>
    <w:rsid w:val="000C6147"/>
    <w:rsid w:val="000C79BC"/>
    <w:rsid w:val="000D2FE1"/>
    <w:rsid w:val="000D3631"/>
    <w:rsid w:val="000D423B"/>
    <w:rsid w:val="000D65F7"/>
    <w:rsid w:val="000D7C0B"/>
    <w:rsid w:val="000D7DAA"/>
    <w:rsid w:val="000E1ED1"/>
    <w:rsid w:val="000E3144"/>
    <w:rsid w:val="000E38D7"/>
    <w:rsid w:val="000E4C39"/>
    <w:rsid w:val="000E6B17"/>
    <w:rsid w:val="000E7459"/>
    <w:rsid w:val="000F39E9"/>
    <w:rsid w:val="000F7DB4"/>
    <w:rsid w:val="00104441"/>
    <w:rsid w:val="001121C5"/>
    <w:rsid w:val="00117C17"/>
    <w:rsid w:val="00124B80"/>
    <w:rsid w:val="00124E71"/>
    <w:rsid w:val="0013114E"/>
    <w:rsid w:val="0014146E"/>
    <w:rsid w:val="0014346B"/>
    <w:rsid w:val="00143BFF"/>
    <w:rsid w:val="00144960"/>
    <w:rsid w:val="00146B4A"/>
    <w:rsid w:val="001474AA"/>
    <w:rsid w:val="00150059"/>
    <w:rsid w:val="0015133E"/>
    <w:rsid w:val="0015398C"/>
    <w:rsid w:val="0016055B"/>
    <w:rsid w:val="00163036"/>
    <w:rsid w:val="00163980"/>
    <w:rsid w:val="001646D6"/>
    <w:rsid w:val="001647DE"/>
    <w:rsid w:val="00165070"/>
    <w:rsid w:val="00167000"/>
    <w:rsid w:val="00171609"/>
    <w:rsid w:val="001739F6"/>
    <w:rsid w:val="00173AF3"/>
    <w:rsid w:val="00174DE0"/>
    <w:rsid w:val="00175B60"/>
    <w:rsid w:val="0017679D"/>
    <w:rsid w:val="00177AA0"/>
    <w:rsid w:val="001861CA"/>
    <w:rsid w:val="00190536"/>
    <w:rsid w:val="00190974"/>
    <w:rsid w:val="00192B2F"/>
    <w:rsid w:val="00194504"/>
    <w:rsid w:val="00197146"/>
    <w:rsid w:val="001A15E2"/>
    <w:rsid w:val="001A403A"/>
    <w:rsid w:val="001A4956"/>
    <w:rsid w:val="001A697B"/>
    <w:rsid w:val="001B0B76"/>
    <w:rsid w:val="001B1B2D"/>
    <w:rsid w:val="001B2AEF"/>
    <w:rsid w:val="001B688C"/>
    <w:rsid w:val="001C3DB6"/>
    <w:rsid w:val="001C4BD6"/>
    <w:rsid w:val="001C528D"/>
    <w:rsid w:val="001C5E98"/>
    <w:rsid w:val="001C7FF7"/>
    <w:rsid w:val="001D0836"/>
    <w:rsid w:val="001D260A"/>
    <w:rsid w:val="001D4C06"/>
    <w:rsid w:val="001E2B26"/>
    <w:rsid w:val="001E3002"/>
    <w:rsid w:val="001E4751"/>
    <w:rsid w:val="001E629E"/>
    <w:rsid w:val="001F26BA"/>
    <w:rsid w:val="001F4634"/>
    <w:rsid w:val="001F573F"/>
    <w:rsid w:val="001F62F4"/>
    <w:rsid w:val="001F681A"/>
    <w:rsid w:val="001F6A10"/>
    <w:rsid w:val="00204946"/>
    <w:rsid w:val="00212BE1"/>
    <w:rsid w:val="00214CBD"/>
    <w:rsid w:val="00215B66"/>
    <w:rsid w:val="00222167"/>
    <w:rsid w:val="00223AFD"/>
    <w:rsid w:val="002241CA"/>
    <w:rsid w:val="002264DF"/>
    <w:rsid w:val="00226F25"/>
    <w:rsid w:val="002344B8"/>
    <w:rsid w:val="002363E5"/>
    <w:rsid w:val="002404DA"/>
    <w:rsid w:val="00241F2B"/>
    <w:rsid w:val="002424F2"/>
    <w:rsid w:val="0024692D"/>
    <w:rsid w:val="00251EB5"/>
    <w:rsid w:val="00254ABD"/>
    <w:rsid w:val="00255B87"/>
    <w:rsid w:val="00255C64"/>
    <w:rsid w:val="00257F30"/>
    <w:rsid w:val="00260B54"/>
    <w:rsid w:val="002623EB"/>
    <w:rsid w:val="00262747"/>
    <w:rsid w:val="00262AF4"/>
    <w:rsid w:val="00265882"/>
    <w:rsid w:val="00267EA0"/>
    <w:rsid w:val="00271FBD"/>
    <w:rsid w:val="00272356"/>
    <w:rsid w:val="00273F12"/>
    <w:rsid w:val="00276D2B"/>
    <w:rsid w:val="00283776"/>
    <w:rsid w:val="002845FF"/>
    <w:rsid w:val="00297A12"/>
    <w:rsid w:val="002A1F48"/>
    <w:rsid w:val="002A2D1B"/>
    <w:rsid w:val="002A436B"/>
    <w:rsid w:val="002A60BC"/>
    <w:rsid w:val="002A64EB"/>
    <w:rsid w:val="002B0672"/>
    <w:rsid w:val="002B098C"/>
    <w:rsid w:val="002B28C0"/>
    <w:rsid w:val="002B3233"/>
    <w:rsid w:val="002B619D"/>
    <w:rsid w:val="002C670A"/>
    <w:rsid w:val="002D0236"/>
    <w:rsid w:val="002D0AD5"/>
    <w:rsid w:val="002D1D7C"/>
    <w:rsid w:val="002D5337"/>
    <w:rsid w:val="002D7910"/>
    <w:rsid w:val="002E6B9D"/>
    <w:rsid w:val="002F1310"/>
    <w:rsid w:val="002F3B24"/>
    <w:rsid w:val="002F4A93"/>
    <w:rsid w:val="002F6341"/>
    <w:rsid w:val="002F7D28"/>
    <w:rsid w:val="00302CF3"/>
    <w:rsid w:val="003032F8"/>
    <w:rsid w:val="00304FED"/>
    <w:rsid w:val="00311FF8"/>
    <w:rsid w:val="00312512"/>
    <w:rsid w:val="00315128"/>
    <w:rsid w:val="00316888"/>
    <w:rsid w:val="00320174"/>
    <w:rsid w:val="003207A8"/>
    <w:rsid w:val="003216B2"/>
    <w:rsid w:val="003224AA"/>
    <w:rsid w:val="00324553"/>
    <w:rsid w:val="00326B9E"/>
    <w:rsid w:val="003272E5"/>
    <w:rsid w:val="003306A3"/>
    <w:rsid w:val="003312B1"/>
    <w:rsid w:val="00333892"/>
    <w:rsid w:val="00336DDD"/>
    <w:rsid w:val="00337265"/>
    <w:rsid w:val="00337D5C"/>
    <w:rsid w:val="00342728"/>
    <w:rsid w:val="00347BF7"/>
    <w:rsid w:val="003535D6"/>
    <w:rsid w:val="00354285"/>
    <w:rsid w:val="003557ED"/>
    <w:rsid w:val="00363646"/>
    <w:rsid w:val="00364CE2"/>
    <w:rsid w:val="0036599A"/>
    <w:rsid w:val="00366379"/>
    <w:rsid w:val="0037348C"/>
    <w:rsid w:val="00375354"/>
    <w:rsid w:val="00377F95"/>
    <w:rsid w:val="0038140B"/>
    <w:rsid w:val="00381BCB"/>
    <w:rsid w:val="003842DF"/>
    <w:rsid w:val="0038580B"/>
    <w:rsid w:val="00386839"/>
    <w:rsid w:val="00392D35"/>
    <w:rsid w:val="00395F59"/>
    <w:rsid w:val="003A295C"/>
    <w:rsid w:val="003A6F7C"/>
    <w:rsid w:val="003A7D19"/>
    <w:rsid w:val="003B07C1"/>
    <w:rsid w:val="003B3B40"/>
    <w:rsid w:val="003C343C"/>
    <w:rsid w:val="003C46EC"/>
    <w:rsid w:val="003C6942"/>
    <w:rsid w:val="003C6B49"/>
    <w:rsid w:val="003D241F"/>
    <w:rsid w:val="003D4422"/>
    <w:rsid w:val="003E0382"/>
    <w:rsid w:val="003E2492"/>
    <w:rsid w:val="003E7603"/>
    <w:rsid w:val="003F4B1E"/>
    <w:rsid w:val="004000CE"/>
    <w:rsid w:val="00403638"/>
    <w:rsid w:val="004036BB"/>
    <w:rsid w:val="004038A3"/>
    <w:rsid w:val="00406565"/>
    <w:rsid w:val="00411A72"/>
    <w:rsid w:val="00411F50"/>
    <w:rsid w:val="00421049"/>
    <w:rsid w:val="004213CA"/>
    <w:rsid w:val="004242A6"/>
    <w:rsid w:val="004249A6"/>
    <w:rsid w:val="004271C0"/>
    <w:rsid w:val="0042775E"/>
    <w:rsid w:val="00427B31"/>
    <w:rsid w:val="0043192A"/>
    <w:rsid w:val="00432BAD"/>
    <w:rsid w:val="00434E31"/>
    <w:rsid w:val="00435EDB"/>
    <w:rsid w:val="0044085E"/>
    <w:rsid w:val="00445349"/>
    <w:rsid w:val="00445DC7"/>
    <w:rsid w:val="00446B9C"/>
    <w:rsid w:val="0045023B"/>
    <w:rsid w:val="004503CC"/>
    <w:rsid w:val="00454A0C"/>
    <w:rsid w:val="00454F69"/>
    <w:rsid w:val="00457177"/>
    <w:rsid w:val="00462B3B"/>
    <w:rsid w:val="00462EF4"/>
    <w:rsid w:val="00462FD2"/>
    <w:rsid w:val="00464D08"/>
    <w:rsid w:val="00466E79"/>
    <w:rsid w:val="004716B9"/>
    <w:rsid w:val="00481E5E"/>
    <w:rsid w:val="00482E84"/>
    <w:rsid w:val="004848CF"/>
    <w:rsid w:val="00494122"/>
    <w:rsid w:val="00494F17"/>
    <w:rsid w:val="00495F3A"/>
    <w:rsid w:val="004A084C"/>
    <w:rsid w:val="004A2775"/>
    <w:rsid w:val="004A68DD"/>
    <w:rsid w:val="004B10F2"/>
    <w:rsid w:val="004B1B0B"/>
    <w:rsid w:val="004B46A2"/>
    <w:rsid w:val="004C0DDE"/>
    <w:rsid w:val="004C14CD"/>
    <w:rsid w:val="004C237F"/>
    <w:rsid w:val="004C537A"/>
    <w:rsid w:val="004C575A"/>
    <w:rsid w:val="004C5FD1"/>
    <w:rsid w:val="004C6B6B"/>
    <w:rsid w:val="004C744E"/>
    <w:rsid w:val="004C78DC"/>
    <w:rsid w:val="004D149F"/>
    <w:rsid w:val="004D289B"/>
    <w:rsid w:val="004D2B95"/>
    <w:rsid w:val="004D2E21"/>
    <w:rsid w:val="004E04DC"/>
    <w:rsid w:val="004E2207"/>
    <w:rsid w:val="004E4C77"/>
    <w:rsid w:val="004F0DE5"/>
    <w:rsid w:val="004F1058"/>
    <w:rsid w:val="004F226F"/>
    <w:rsid w:val="004F27B3"/>
    <w:rsid w:val="004F63AD"/>
    <w:rsid w:val="004F6902"/>
    <w:rsid w:val="0050017B"/>
    <w:rsid w:val="0050408E"/>
    <w:rsid w:val="005070A5"/>
    <w:rsid w:val="00511D45"/>
    <w:rsid w:val="005132AB"/>
    <w:rsid w:val="005171ED"/>
    <w:rsid w:val="00520D0B"/>
    <w:rsid w:val="00521E87"/>
    <w:rsid w:val="005236D6"/>
    <w:rsid w:val="00527764"/>
    <w:rsid w:val="005307E8"/>
    <w:rsid w:val="00530E6A"/>
    <w:rsid w:val="00535AED"/>
    <w:rsid w:val="00535D59"/>
    <w:rsid w:val="00535E9E"/>
    <w:rsid w:val="005365E7"/>
    <w:rsid w:val="00543707"/>
    <w:rsid w:val="0054530B"/>
    <w:rsid w:val="00551B89"/>
    <w:rsid w:val="005565FB"/>
    <w:rsid w:val="00561A76"/>
    <w:rsid w:val="00562FF8"/>
    <w:rsid w:val="00564CEE"/>
    <w:rsid w:val="005665AC"/>
    <w:rsid w:val="00567B98"/>
    <w:rsid w:val="00570061"/>
    <w:rsid w:val="00571FA3"/>
    <w:rsid w:val="00576278"/>
    <w:rsid w:val="00576887"/>
    <w:rsid w:val="0057761C"/>
    <w:rsid w:val="005814DE"/>
    <w:rsid w:val="00582689"/>
    <w:rsid w:val="005826D9"/>
    <w:rsid w:val="005829CF"/>
    <w:rsid w:val="0058444E"/>
    <w:rsid w:val="00584554"/>
    <w:rsid w:val="00585667"/>
    <w:rsid w:val="005A10E8"/>
    <w:rsid w:val="005A147E"/>
    <w:rsid w:val="005A2D1F"/>
    <w:rsid w:val="005A3890"/>
    <w:rsid w:val="005A407D"/>
    <w:rsid w:val="005A68EF"/>
    <w:rsid w:val="005B0B51"/>
    <w:rsid w:val="005B3655"/>
    <w:rsid w:val="005B3759"/>
    <w:rsid w:val="005B3A14"/>
    <w:rsid w:val="005B3F6F"/>
    <w:rsid w:val="005B7E2E"/>
    <w:rsid w:val="005C5739"/>
    <w:rsid w:val="005C73D8"/>
    <w:rsid w:val="005D05B6"/>
    <w:rsid w:val="005D143D"/>
    <w:rsid w:val="005D4988"/>
    <w:rsid w:val="005D5A55"/>
    <w:rsid w:val="005D7144"/>
    <w:rsid w:val="005E1FF4"/>
    <w:rsid w:val="005E3A8D"/>
    <w:rsid w:val="005F3F9F"/>
    <w:rsid w:val="005F4251"/>
    <w:rsid w:val="005F54A9"/>
    <w:rsid w:val="00600EFB"/>
    <w:rsid w:val="0060420D"/>
    <w:rsid w:val="0060645C"/>
    <w:rsid w:val="00606ED3"/>
    <w:rsid w:val="00607829"/>
    <w:rsid w:val="00610631"/>
    <w:rsid w:val="00610895"/>
    <w:rsid w:val="006150F2"/>
    <w:rsid w:val="00615485"/>
    <w:rsid w:val="0061548D"/>
    <w:rsid w:val="006158D5"/>
    <w:rsid w:val="00617B10"/>
    <w:rsid w:val="00625EFF"/>
    <w:rsid w:val="00626EBF"/>
    <w:rsid w:val="00631674"/>
    <w:rsid w:val="00631E19"/>
    <w:rsid w:val="006326EB"/>
    <w:rsid w:val="00634007"/>
    <w:rsid w:val="006354C6"/>
    <w:rsid w:val="0063558C"/>
    <w:rsid w:val="00640185"/>
    <w:rsid w:val="0064203B"/>
    <w:rsid w:val="00643897"/>
    <w:rsid w:val="0064460F"/>
    <w:rsid w:val="00651B76"/>
    <w:rsid w:val="00651F28"/>
    <w:rsid w:val="00652954"/>
    <w:rsid w:val="00654D36"/>
    <w:rsid w:val="00664011"/>
    <w:rsid w:val="006650AC"/>
    <w:rsid w:val="006722FE"/>
    <w:rsid w:val="006734D7"/>
    <w:rsid w:val="0067407B"/>
    <w:rsid w:val="00676E9E"/>
    <w:rsid w:val="006814B5"/>
    <w:rsid w:val="00684169"/>
    <w:rsid w:val="00684EA3"/>
    <w:rsid w:val="006878ED"/>
    <w:rsid w:val="00687B3B"/>
    <w:rsid w:val="00691869"/>
    <w:rsid w:val="00693C15"/>
    <w:rsid w:val="006A08AD"/>
    <w:rsid w:val="006A40E2"/>
    <w:rsid w:val="006B08E9"/>
    <w:rsid w:val="006B112E"/>
    <w:rsid w:val="006B4AA7"/>
    <w:rsid w:val="006B5398"/>
    <w:rsid w:val="006B5578"/>
    <w:rsid w:val="006B6A73"/>
    <w:rsid w:val="006C21A6"/>
    <w:rsid w:val="006C4F37"/>
    <w:rsid w:val="006C5012"/>
    <w:rsid w:val="006D029D"/>
    <w:rsid w:val="006D08B3"/>
    <w:rsid w:val="006D27F9"/>
    <w:rsid w:val="006D7F0B"/>
    <w:rsid w:val="006E09DE"/>
    <w:rsid w:val="006E13F0"/>
    <w:rsid w:val="006E716C"/>
    <w:rsid w:val="006E74B7"/>
    <w:rsid w:val="006F29B3"/>
    <w:rsid w:val="006F374A"/>
    <w:rsid w:val="006F3C33"/>
    <w:rsid w:val="00700B0D"/>
    <w:rsid w:val="007027CB"/>
    <w:rsid w:val="00703545"/>
    <w:rsid w:val="00710EB2"/>
    <w:rsid w:val="00711FB8"/>
    <w:rsid w:val="007136D6"/>
    <w:rsid w:val="00713F5F"/>
    <w:rsid w:val="00716B9D"/>
    <w:rsid w:val="00727066"/>
    <w:rsid w:val="00730635"/>
    <w:rsid w:val="00731704"/>
    <w:rsid w:val="00731E5A"/>
    <w:rsid w:val="00733386"/>
    <w:rsid w:val="0073390C"/>
    <w:rsid w:val="007378A2"/>
    <w:rsid w:val="00741AA4"/>
    <w:rsid w:val="00742CCF"/>
    <w:rsid w:val="00744EC1"/>
    <w:rsid w:val="007452CA"/>
    <w:rsid w:val="007454C5"/>
    <w:rsid w:val="007459A1"/>
    <w:rsid w:val="007468CA"/>
    <w:rsid w:val="00747B60"/>
    <w:rsid w:val="007514F3"/>
    <w:rsid w:val="00755CF9"/>
    <w:rsid w:val="00757430"/>
    <w:rsid w:val="007600C8"/>
    <w:rsid w:val="007610D0"/>
    <w:rsid w:val="0076302B"/>
    <w:rsid w:val="00763DA7"/>
    <w:rsid w:val="00770ACC"/>
    <w:rsid w:val="00772712"/>
    <w:rsid w:val="00775C17"/>
    <w:rsid w:val="007805A2"/>
    <w:rsid w:val="00782005"/>
    <w:rsid w:val="00783CEC"/>
    <w:rsid w:val="00784B0B"/>
    <w:rsid w:val="00786861"/>
    <w:rsid w:val="00786A5C"/>
    <w:rsid w:val="00793392"/>
    <w:rsid w:val="007942BF"/>
    <w:rsid w:val="00794A38"/>
    <w:rsid w:val="00796B29"/>
    <w:rsid w:val="007A2CF9"/>
    <w:rsid w:val="007A32B8"/>
    <w:rsid w:val="007A7138"/>
    <w:rsid w:val="007B0303"/>
    <w:rsid w:val="007B0A89"/>
    <w:rsid w:val="007B5967"/>
    <w:rsid w:val="007B5AB2"/>
    <w:rsid w:val="007C3D8E"/>
    <w:rsid w:val="007C4097"/>
    <w:rsid w:val="007C64FB"/>
    <w:rsid w:val="007D501E"/>
    <w:rsid w:val="007D5668"/>
    <w:rsid w:val="007F01F2"/>
    <w:rsid w:val="007F1307"/>
    <w:rsid w:val="007F3FD5"/>
    <w:rsid w:val="007F61A6"/>
    <w:rsid w:val="008029E3"/>
    <w:rsid w:val="00803135"/>
    <w:rsid w:val="008044A3"/>
    <w:rsid w:val="00805365"/>
    <w:rsid w:val="00813F37"/>
    <w:rsid w:val="00816159"/>
    <w:rsid w:val="008208C1"/>
    <w:rsid w:val="008230D7"/>
    <w:rsid w:val="008247D5"/>
    <w:rsid w:val="008267E1"/>
    <w:rsid w:val="008338F0"/>
    <w:rsid w:val="00835B36"/>
    <w:rsid w:val="00835D64"/>
    <w:rsid w:val="008368A5"/>
    <w:rsid w:val="00837EA8"/>
    <w:rsid w:val="00840A02"/>
    <w:rsid w:val="008411FB"/>
    <w:rsid w:val="00845C90"/>
    <w:rsid w:val="00846FE0"/>
    <w:rsid w:val="00851FD4"/>
    <w:rsid w:val="00855D6D"/>
    <w:rsid w:val="00862066"/>
    <w:rsid w:val="00867443"/>
    <w:rsid w:val="008735F4"/>
    <w:rsid w:val="008756A6"/>
    <w:rsid w:val="008772E0"/>
    <w:rsid w:val="00880EC0"/>
    <w:rsid w:val="00880F86"/>
    <w:rsid w:val="00884853"/>
    <w:rsid w:val="0088495D"/>
    <w:rsid w:val="008871A7"/>
    <w:rsid w:val="00887E15"/>
    <w:rsid w:val="00891EF9"/>
    <w:rsid w:val="00892ABA"/>
    <w:rsid w:val="008948E4"/>
    <w:rsid w:val="00895C6C"/>
    <w:rsid w:val="00896D3D"/>
    <w:rsid w:val="008A2AE3"/>
    <w:rsid w:val="008A336D"/>
    <w:rsid w:val="008A36E5"/>
    <w:rsid w:val="008A6CF7"/>
    <w:rsid w:val="008A7FE4"/>
    <w:rsid w:val="008B04E2"/>
    <w:rsid w:val="008B17F0"/>
    <w:rsid w:val="008B5827"/>
    <w:rsid w:val="008B6583"/>
    <w:rsid w:val="008C1D98"/>
    <w:rsid w:val="008C6907"/>
    <w:rsid w:val="008D1796"/>
    <w:rsid w:val="008D4C85"/>
    <w:rsid w:val="008D5221"/>
    <w:rsid w:val="008D6A46"/>
    <w:rsid w:val="008D75DE"/>
    <w:rsid w:val="008E0E43"/>
    <w:rsid w:val="008F38A7"/>
    <w:rsid w:val="008F3B20"/>
    <w:rsid w:val="008F452D"/>
    <w:rsid w:val="008F4573"/>
    <w:rsid w:val="008F584F"/>
    <w:rsid w:val="008F5DA1"/>
    <w:rsid w:val="008F658C"/>
    <w:rsid w:val="008F6FCE"/>
    <w:rsid w:val="00902E46"/>
    <w:rsid w:val="00902F96"/>
    <w:rsid w:val="00904D32"/>
    <w:rsid w:val="0090561C"/>
    <w:rsid w:val="00907325"/>
    <w:rsid w:val="009111E9"/>
    <w:rsid w:val="00912997"/>
    <w:rsid w:val="00912A14"/>
    <w:rsid w:val="00912B9E"/>
    <w:rsid w:val="00913FA3"/>
    <w:rsid w:val="00915B25"/>
    <w:rsid w:val="0092036A"/>
    <w:rsid w:val="00920E8B"/>
    <w:rsid w:val="0092333C"/>
    <w:rsid w:val="009240CB"/>
    <w:rsid w:val="0092446F"/>
    <w:rsid w:val="00926E3A"/>
    <w:rsid w:val="00927400"/>
    <w:rsid w:val="009277D8"/>
    <w:rsid w:val="009314B7"/>
    <w:rsid w:val="009338C6"/>
    <w:rsid w:val="009344E7"/>
    <w:rsid w:val="00937C7F"/>
    <w:rsid w:val="00941CDD"/>
    <w:rsid w:val="00941F67"/>
    <w:rsid w:val="00942FDC"/>
    <w:rsid w:val="00945F96"/>
    <w:rsid w:val="0094649D"/>
    <w:rsid w:val="009544F5"/>
    <w:rsid w:val="00954ADB"/>
    <w:rsid w:val="00955E27"/>
    <w:rsid w:val="00956EC1"/>
    <w:rsid w:val="009668A1"/>
    <w:rsid w:val="00971E80"/>
    <w:rsid w:val="00975820"/>
    <w:rsid w:val="009758F8"/>
    <w:rsid w:val="00981A51"/>
    <w:rsid w:val="00983F04"/>
    <w:rsid w:val="00987BB4"/>
    <w:rsid w:val="009950D4"/>
    <w:rsid w:val="009979F3"/>
    <w:rsid w:val="009A027F"/>
    <w:rsid w:val="009A0847"/>
    <w:rsid w:val="009A19E2"/>
    <w:rsid w:val="009A2C49"/>
    <w:rsid w:val="009A3076"/>
    <w:rsid w:val="009A4F07"/>
    <w:rsid w:val="009A61E2"/>
    <w:rsid w:val="009A667F"/>
    <w:rsid w:val="009B752D"/>
    <w:rsid w:val="009C04B7"/>
    <w:rsid w:val="009C1D7C"/>
    <w:rsid w:val="009C35FF"/>
    <w:rsid w:val="009C4487"/>
    <w:rsid w:val="009C6AB4"/>
    <w:rsid w:val="009C757A"/>
    <w:rsid w:val="009D12A4"/>
    <w:rsid w:val="009D2931"/>
    <w:rsid w:val="009D3815"/>
    <w:rsid w:val="009D4F3F"/>
    <w:rsid w:val="009D5C2D"/>
    <w:rsid w:val="009D7FDA"/>
    <w:rsid w:val="009E3FFC"/>
    <w:rsid w:val="009E5802"/>
    <w:rsid w:val="009F105A"/>
    <w:rsid w:val="009F1097"/>
    <w:rsid w:val="009F2292"/>
    <w:rsid w:val="009F2F2C"/>
    <w:rsid w:val="009F7584"/>
    <w:rsid w:val="00A1021F"/>
    <w:rsid w:val="00A10948"/>
    <w:rsid w:val="00A11956"/>
    <w:rsid w:val="00A134CB"/>
    <w:rsid w:val="00A16A21"/>
    <w:rsid w:val="00A174D7"/>
    <w:rsid w:val="00A17796"/>
    <w:rsid w:val="00A17FFE"/>
    <w:rsid w:val="00A23A84"/>
    <w:rsid w:val="00A24CFD"/>
    <w:rsid w:val="00A25BB3"/>
    <w:rsid w:val="00A27EFB"/>
    <w:rsid w:val="00A30E3A"/>
    <w:rsid w:val="00A335D9"/>
    <w:rsid w:val="00A413C5"/>
    <w:rsid w:val="00A43062"/>
    <w:rsid w:val="00A44697"/>
    <w:rsid w:val="00A45406"/>
    <w:rsid w:val="00A45801"/>
    <w:rsid w:val="00A5298C"/>
    <w:rsid w:val="00A54896"/>
    <w:rsid w:val="00A54D09"/>
    <w:rsid w:val="00A55899"/>
    <w:rsid w:val="00A61080"/>
    <w:rsid w:val="00A613FC"/>
    <w:rsid w:val="00A6143D"/>
    <w:rsid w:val="00A625C9"/>
    <w:rsid w:val="00A63825"/>
    <w:rsid w:val="00A70073"/>
    <w:rsid w:val="00A712CB"/>
    <w:rsid w:val="00A71E8A"/>
    <w:rsid w:val="00A73AD2"/>
    <w:rsid w:val="00A75DF2"/>
    <w:rsid w:val="00A800E4"/>
    <w:rsid w:val="00A823A2"/>
    <w:rsid w:val="00A82888"/>
    <w:rsid w:val="00A83CF6"/>
    <w:rsid w:val="00A83E85"/>
    <w:rsid w:val="00A866FB"/>
    <w:rsid w:val="00A9087B"/>
    <w:rsid w:val="00A94E27"/>
    <w:rsid w:val="00AA2837"/>
    <w:rsid w:val="00AA55F6"/>
    <w:rsid w:val="00AA7152"/>
    <w:rsid w:val="00AB1630"/>
    <w:rsid w:val="00AB37D8"/>
    <w:rsid w:val="00AB62DC"/>
    <w:rsid w:val="00AC13BD"/>
    <w:rsid w:val="00AC1AED"/>
    <w:rsid w:val="00AC6F4D"/>
    <w:rsid w:val="00AD2AAC"/>
    <w:rsid w:val="00AD724D"/>
    <w:rsid w:val="00AE2869"/>
    <w:rsid w:val="00AE31A7"/>
    <w:rsid w:val="00AE66DA"/>
    <w:rsid w:val="00AF3415"/>
    <w:rsid w:val="00AF7976"/>
    <w:rsid w:val="00B02EFE"/>
    <w:rsid w:val="00B03808"/>
    <w:rsid w:val="00B056D8"/>
    <w:rsid w:val="00B10021"/>
    <w:rsid w:val="00B1160C"/>
    <w:rsid w:val="00B16DFE"/>
    <w:rsid w:val="00B17016"/>
    <w:rsid w:val="00B22BDF"/>
    <w:rsid w:val="00B234B8"/>
    <w:rsid w:val="00B25C30"/>
    <w:rsid w:val="00B26C52"/>
    <w:rsid w:val="00B27DAD"/>
    <w:rsid w:val="00B34AB3"/>
    <w:rsid w:val="00B36F42"/>
    <w:rsid w:val="00B40657"/>
    <w:rsid w:val="00B43CB2"/>
    <w:rsid w:val="00B46748"/>
    <w:rsid w:val="00B505B3"/>
    <w:rsid w:val="00B51554"/>
    <w:rsid w:val="00B5229D"/>
    <w:rsid w:val="00B522A7"/>
    <w:rsid w:val="00B56FDD"/>
    <w:rsid w:val="00B5786C"/>
    <w:rsid w:val="00B61A13"/>
    <w:rsid w:val="00B62657"/>
    <w:rsid w:val="00B6646D"/>
    <w:rsid w:val="00B66E39"/>
    <w:rsid w:val="00B6729C"/>
    <w:rsid w:val="00B740C5"/>
    <w:rsid w:val="00B800AA"/>
    <w:rsid w:val="00B81DF1"/>
    <w:rsid w:val="00B900ED"/>
    <w:rsid w:val="00B9064E"/>
    <w:rsid w:val="00B92514"/>
    <w:rsid w:val="00B93A55"/>
    <w:rsid w:val="00B94C6C"/>
    <w:rsid w:val="00B96281"/>
    <w:rsid w:val="00B968F2"/>
    <w:rsid w:val="00B96C6B"/>
    <w:rsid w:val="00BA1A64"/>
    <w:rsid w:val="00BA68C3"/>
    <w:rsid w:val="00BB210B"/>
    <w:rsid w:val="00BB538A"/>
    <w:rsid w:val="00BB65EB"/>
    <w:rsid w:val="00BC3A65"/>
    <w:rsid w:val="00BC4A18"/>
    <w:rsid w:val="00BD203D"/>
    <w:rsid w:val="00BD3C1D"/>
    <w:rsid w:val="00BD4BE6"/>
    <w:rsid w:val="00BE2C1C"/>
    <w:rsid w:val="00BE5BB2"/>
    <w:rsid w:val="00BE7CEB"/>
    <w:rsid w:val="00BF4096"/>
    <w:rsid w:val="00BF4EB8"/>
    <w:rsid w:val="00BF5FBF"/>
    <w:rsid w:val="00C010A4"/>
    <w:rsid w:val="00C0590E"/>
    <w:rsid w:val="00C0592E"/>
    <w:rsid w:val="00C22945"/>
    <w:rsid w:val="00C2303B"/>
    <w:rsid w:val="00C24684"/>
    <w:rsid w:val="00C266F7"/>
    <w:rsid w:val="00C26965"/>
    <w:rsid w:val="00C30393"/>
    <w:rsid w:val="00C310A5"/>
    <w:rsid w:val="00C33630"/>
    <w:rsid w:val="00C43DEC"/>
    <w:rsid w:val="00C44C90"/>
    <w:rsid w:val="00C45AFB"/>
    <w:rsid w:val="00C4723E"/>
    <w:rsid w:val="00C53797"/>
    <w:rsid w:val="00C55EB1"/>
    <w:rsid w:val="00C600B7"/>
    <w:rsid w:val="00C609C3"/>
    <w:rsid w:val="00C654F7"/>
    <w:rsid w:val="00C72924"/>
    <w:rsid w:val="00C72D28"/>
    <w:rsid w:val="00C73649"/>
    <w:rsid w:val="00C77ACE"/>
    <w:rsid w:val="00C8040B"/>
    <w:rsid w:val="00C80F24"/>
    <w:rsid w:val="00C83878"/>
    <w:rsid w:val="00C842BB"/>
    <w:rsid w:val="00C900E4"/>
    <w:rsid w:val="00C976A0"/>
    <w:rsid w:val="00C97E92"/>
    <w:rsid w:val="00CA1294"/>
    <w:rsid w:val="00CA26F6"/>
    <w:rsid w:val="00CA289F"/>
    <w:rsid w:val="00CA294F"/>
    <w:rsid w:val="00CA592A"/>
    <w:rsid w:val="00CA64D8"/>
    <w:rsid w:val="00CB4D9B"/>
    <w:rsid w:val="00CB633C"/>
    <w:rsid w:val="00CB64EE"/>
    <w:rsid w:val="00CC5F74"/>
    <w:rsid w:val="00CC6C57"/>
    <w:rsid w:val="00CD01BA"/>
    <w:rsid w:val="00CD1379"/>
    <w:rsid w:val="00CD5F72"/>
    <w:rsid w:val="00CE4A57"/>
    <w:rsid w:val="00CE4BF1"/>
    <w:rsid w:val="00CE5151"/>
    <w:rsid w:val="00CF2734"/>
    <w:rsid w:val="00CF2E81"/>
    <w:rsid w:val="00CF3426"/>
    <w:rsid w:val="00CF34D4"/>
    <w:rsid w:val="00CF635D"/>
    <w:rsid w:val="00D02B16"/>
    <w:rsid w:val="00D057DF"/>
    <w:rsid w:val="00D128E0"/>
    <w:rsid w:val="00D219BB"/>
    <w:rsid w:val="00D22249"/>
    <w:rsid w:val="00D248F7"/>
    <w:rsid w:val="00D25327"/>
    <w:rsid w:val="00D253EF"/>
    <w:rsid w:val="00D2541B"/>
    <w:rsid w:val="00D34382"/>
    <w:rsid w:val="00D37CF9"/>
    <w:rsid w:val="00D40BC1"/>
    <w:rsid w:val="00D40EA7"/>
    <w:rsid w:val="00D4238D"/>
    <w:rsid w:val="00D42D5C"/>
    <w:rsid w:val="00D44931"/>
    <w:rsid w:val="00D44B0C"/>
    <w:rsid w:val="00D45BA3"/>
    <w:rsid w:val="00D4651C"/>
    <w:rsid w:val="00D472B4"/>
    <w:rsid w:val="00D500CD"/>
    <w:rsid w:val="00D53F88"/>
    <w:rsid w:val="00D5594B"/>
    <w:rsid w:val="00D56E58"/>
    <w:rsid w:val="00D61B82"/>
    <w:rsid w:val="00D6375D"/>
    <w:rsid w:val="00D65BB1"/>
    <w:rsid w:val="00D66270"/>
    <w:rsid w:val="00D718E0"/>
    <w:rsid w:val="00D72316"/>
    <w:rsid w:val="00D77391"/>
    <w:rsid w:val="00D84D4D"/>
    <w:rsid w:val="00D86C6A"/>
    <w:rsid w:val="00D92A15"/>
    <w:rsid w:val="00DA2F2B"/>
    <w:rsid w:val="00DA7695"/>
    <w:rsid w:val="00DB0090"/>
    <w:rsid w:val="00DB0121"/>
    <w:rsid w:val="00DB017E"/>
    <w:rsid w:val="00DB2D08"/>
    <w:rsid w:val="00DB4B43"/>
    <w:rsid w:val="00DC00D3"/>
    <w:rsid w:val="00DC06C1"/>
    <w:rsid w:val="00DC6506"/>
    <w:rsid w:val="00DC6679"/>
    <w:rsid w:val="00DC7D1C"/>
    <w:rsid w:val="00DD28FE"/>
    <w:rsid w:val="00DD2A98"/>
    <w:rsid w:val="00DD3C33"/>
    <w:rsid w:val="00DD3DA0"/>
    <w:rsid w:val="00DD5F8D"/>
    <w:rsid w:val="00DD6482"/>
    <w:rsid w:val="00DD6981"/>
    <w:rsid w:val="00DE0436"/>
    <w:rsid w:val="00DE0B83"/>
    <w:rsid w:val="00DE15B3"/>
    <w:rsid w:val="00DE15C3"/>
    <w:rsid w:val="00DE4089"/>
    <w:rsid w:val="00DE4874"/>
    <w:rsid w:val="00DE54AB"/>
    <w:rsid w:val="00DE6090"/>
    <w:rsid w:val="00DE6CBA"/>
    <w:rsid w:val="00DF12FD"/>
    <w:rsid w:val="00DF161A"/>
    <w:rsid w:val="00DF6157"/>
    <w:rsid w:val="00DF6898"/>
    <w:rsid w:val="00E006B1"/>
    <w:rsid w:val="00E01500"/>
    <w:rsid w:val="00E02DCC"/>
    <w:rsid w:val="00E02ED9"/>
    <w:rsid w:val="00E032C6"/>
    <w:rsid w:val="00E0384A"/>
    <w:rsid w:val="00E03D11"/>
    <w:rsid w:val="00E03D50"/>
    <w:rsid w:val="00E06E01"/>
    <w:rsid w:val="00E1062A"/>
    <w:rsid w:val="00E1355D"/>
    <w:rsid w:val="00E14510"/>
    <w:rsid w:val="00E14FCC"/>
    <w:rsid w:val="00E1564C"/>
    <w:rsid w:val="00E16262"/>
    <w:rsid w:val="00E20CD5"/>
    <w:rsid w:val="00E21346"/>
    <w:rsid w:val="00E21FDC"/>
    <w:rsid w:val="00E2622A"/>
    <w:rsid w:val="00E263BB"/>
    <w:rsid w:val="00E26BD1"/>
    <w:rsid w:val="00E276E4"/>
    <w:rsid w:val="00E27C83"/>
    <w:rsid w:val="00E3767C"/>
    <w:rsid w:val="00E37E01"/>
    <w:rsid w:val="00E412F4"/>
    <w:rsid w:val="00E46F9E"/>
    <w:rsid w:val="00E46FF0"/>
    <w:rsid w:val="00E51B76"/>
    <w:rsid w:val="00E55C7C"/>
    <w:rsid w:val="00E56962"/>
    <w:rsid w:val="00E5718A"/>
    <w:rsid w:val="00E620B3"/>
    <w:rsid w:val="00E6397B"/>
    <w:rsid w:val="00E64595"/>
    <w:rsid w:val="00E667F9"/>
    <w:rsid w:val="00E67DA5"/>
    <w:rsid w:val="00E7512B"/>
    <w:rsid w:val="00E753C2"/>
    <w:rsid w:val="00E77B84"/>
    <w:rsid w:val="00E77E37"/>
    <w:rsid w:val="00E80B66"/>
    <w:rsid w:val="00E86754"/>
    <w:rsid w:val="00E86ECF"/>
    <w:rsid w:val="00E87E24"/>
    <w:rsid w:val="00E9009C"/>
    <w:rsid w:val="00E91B33"/>
    <w:rsid w:val="00EA208B"/>
    <w:rsid w:val="00EA2AAD"/>
    <w:rsid w:val="00EA2FDC"/>
    <w:rsid w:val="00EA4A01"/>
    <w:rsid w:val="00EA580A"/>
    <w:rsid w:val="00EA5C23"/>
    <w:rsid w:val="00EA6CA6"/>
    <w:rsid w:val="00EB5FBF"/>
    <w:rsid w:val="00EC1F4E"/>
    <w:rsid w:val="00EC239B"/>
    <w:rsid w:val="00EC2CF7"/>
    <w:rsid w:val="00EC5526"/>
    <w:rsid w:val="00EC6CA6"/>
    <w:rsid w:val="00ED07E7"/>
    <w:rsid w:val="00ED22B0"/>
    <w:rsid w:val="00ED280D"/>
    <w:rsid w:val="00ED34EE"/>
    <w:rsid w:val="00ED7945"/>
    <w:rsid w:val="00ED7C88"/>
    <w:rsid w:val="00EE1CF8"/>
    <w:rsid w:val="00EE3B31"/>
    <w:rsid w:val="00EE3E2F"/>
    <w:rsid w:val="00EE7194"/>
    <w:rsid w:val="00EF1289"/>
    <w:rsid w:val="00EF184F"/>
    <w:rsid w:val="00EF3DB0"/>
    <w:rsid w:val="00EF3E8E"/>
    <w:rsid w:val="00EF647C"/>
    <w:rsid w:val="00EF6E6F"/>
    <w:rsid w:val="00F008B6"/>
    <w:rsid w:val="00F00D6A"/>
    <w:rsid w:val="00F010B2"/>
    <w:rsid w:val="00F05DC6"/>
    <w:rsid w:val="00F06D49"/>
    <w:rsid w:val="00F06D67"/>
    <w:rsid w:val="00F07E20"/>
    <w:rsid w:val="00F12434"/>
    <w:rsid w:val="00F14632"/>
    <w:rsid w:val="00F15317"/>
    <w:rsid w:val="00F1575E"/>
    <w:rsid w:val="00F15B9A"/>
    <w:rsid w:val="00F161A2"/>
    <w:rsid w:val="00F165F3"/>
    <w:rsid w:val="00F1725A"/>
    <w:rsid w:val="00F21F08"/>
    <w:rsid w:val="00F23ABC"/>
    <w:rsid w:val="00F2419B"/>
    <w:rsid w:val="00F24BBD"/>
    <w:rsid w:val="00F26C1C"/>
    <w:rsid w:val="00F276E5"/>
    <w:rsid w:val="00F33840"/>
    <w:rsid w:val="00F3467B"/>
    <w:rsid w:val="00F40DA4"/>
    <w:rsid w:val="00F432D5"/>
    <w:rsid w:val="00F47B2A"/>
    <w:rsid w:val="00F5145E"/>
    <w:rsid w:val="00F5266B"/>
    <w:rsid w:val="00F5619E"/>
    <w:rsid w:val="00F57940"/>
    <w:rsid w:val="00F57955"/>
    <w:rsid w:val="00F57C30"/>
    <w:rsid w:val="00F57DC7"/>
    <w:rsid w:val="00F607BB"/>
    <w:rsid w:val="00F64C8A"/>
    <w:rsid w:val="00F657E6"/>
    <w:rsid w:val="00F67589"/>
    <w:rsid w:val="00F67B11"/>
    <w:rsid w:val="00F701FB"/>
    <w:rsid w:val="00F7037D"/>
    <w:rsid w:val="00F7093A"/>
    <w:rsid w:val="00F77F6F"/>
    <w:rsid w:val="00F8006E"/>
    <w:rsid w:val="00F813B6"/>
    <w:rsid w:val="00F81ED6"/>
    <w:rsid w:val="00F86EED"/>
    <w:rsid w:val="00F906AD"/>
    <w:rsid w:val="00F90D33"/>
    <w:rsid w:val="00F91DF4"/>
    <w:rsid w:val="00F91E71"/>
    <w:rsid w:val="00F962AF"/>
    <w:rsid w:val="00FA335B"/>
    <w:rsid w:val="00FA348C"/>
    <w:rsid w:val="00FA5C87"/>
    <w:rsid w:val="00FA697B"/>
    <w:rsid w:val="00FB5658"/>
    <w:rsid w:val="00FB59A0"/>
    <w:rsid w:val="00FC2A4D"/>
    <w:rsid w:val="00FC37B6"/>
    <w:rsid w:val="00FC63DB"/>
    <w:rsid w:val="00FC7AD4"/>
    <w:rsid w:val="00FD1354"/>
    <w:rsid w:val="00FD3950"/>
    <w:rsid w:val="00FD6A20"/>
    <w:rsid w:val="00FE1877"/>
    <w:rsid w:val="00FE3693"/>
    <w:rsid w:val="00FE7042"/>
    <w:rsid w:val="00FF0C78"/>
    <w:rsid w:val="00FF19A6"/>
    <w:rsid w:val="00FF350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E76C"/>
  <w15:docId w15:val="{8886E2AF-D609-4AE8-A77F-F2FBF7155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9A2C49"/>
    <w:rPr>
      <w:rFonts w:cs="Arial Unicode MS"/>
      <w:color w:val="000000"/>
      <w:sz w:val="24"/>
      <w:szCs w:val="24"/>
      <w:u w:color="000000"/>
    </w:rPr>
  </w:style>
  <w:style w:type="paragraph" w:styleId="Nadpis1">
    <w:name w:val="heading 1"/>
    <w:next w:val="Normlny"/>
    <w:link w:val="Nadpis1Char"/>
    <w:qFormat/>
    <w:rsid w:val="00F1725A"/>
    <w:pPr>
      <w:keepNext/>
      <w:tabs>
        <w:tab w:val="left" w:pos="360"/>
        <w:tab w:val="left" w:pos="567"/>
        <w:tab w:val="left" w:pos="1134"/>
        <w:tab w:val="left" w:pos="1276"/>
      </w:tabs>
      <w:spacing w:before="240" w:after="240"/>
      <w:outlineLvl w:val="0"/>
    </w:pPr>
    <w:rPr>
      <w:rFonts w:cs="Arial Unicode MS"/>
      <w:color w:val="000000"/>
      <w:kern w:val="32"/>
      <w:sz w:val="32"/>
      <w:szCs w:val="32"/>
      <w:u w:color="000000"/>
    </w:rPr>
  </w:style>
  <w:style w:type="paragraph" w:styleId="Nadpis3">
    <w:name w:val="heading 3"/>
    <w:next w:val="Normlny"/>
    <w:link w:val="Nadpis3Char"/>
    <w:rsid w:val="00F1725A"/>
    <w:pPr>
      <w:keepNext/>
      <w:outlineLvl w:val="2"/>
    </w:pPr>
    <w:rPr>
      <w:rFonts w:ascii="Verdana" w:hAnsi="Verdana" w:cs="Arial Unicode MS"/>
      <w:b/>
      <w:bCs/>
      <w:color w:val="000000"/>
      <w:sz w:val="28"/>
      <w:szCs w:val="28"/>
      <w:u w:color="000000"/>
    </w:rPr>
  </w:style>
  <w:style w:type="paragraph" w:styleId="Nadpis5">
    <w:name w:val="heading 5"/>
    <w:next w:val="Normlny"/>
    <w:rsid w:val="00F1725A"/>
    <w:pPr>
      <w:keepNext/>
      <w:ind w:left="705"/>
      <w:outlineLvl w:val="4"/>
    </w:pPr>
    <w:rPr>
      <w:rFonts w:ascii="Verdana" w:hAnsi="Verdana" w:cs="Arial Unicode MS"/>
      <w:b/>
      <w:bCs/>
      <w:color w:val="000000"/>
      <w:sz w:val="24"/>
      <w:szCs w:val="24"/>
      <w:u w:color="000000"/>
    </w:rPr>
  </w:style>
  <w:style w:type="paragraph" w:styleId="Nadpis8">
    <w:name w:val="heading 8"/>
    <w:basedOn w:val="Normlny"/>
    <w:next w:val="Normlny"/>
    <w:link w:val="Nadpis8Char"/>
    <w:semiHidden/>
    <w:unhideWhenUsed/>
    <w:qFormat/>
    <w:rsid w:val="00F21F08"/>
    <w:pPr>
      <w:keepNext/>
      <w:keepLines/>
      <w:spacing w:before="200"/>
      <w:outlineLvl w:val="7"/>
    </w:pPr>
    <w:rPr>
      <w:rFonts w:ascii="Cambria" w:eastAsia="Times New Roman" w:hAnsi="Cambria" w:cs="Times New Roman"/>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F1725A"/>
    <w:rPr>
      <w:u w:val="single"/>
    </w:rPr>
  </w:style>
  <w:style w:type="table" w:customStyle="1" w:styleId="TableNormal1">
    <w:name w:val="Table Normal1"/>
    <w:rsid w:val="00F1725A"/>
    <w:tblPr>
      <w:tblInd w:w="0" w:type="dxa"/>
      <w:tblCellMar>
        <w:top w:w="0" w:type="dxa"/>
        <w:left w:w="0" w:type="dxa"/>
        <w:bottom w:w="0" w:type="dxa"/>
        <w:right w:w="0" w:type="dxa"/>
      </w:tblCellMar>
    </w:tblPr>
  </w:style>
  <w:style w:type="paragraph" w:styleId="Hlavika">
    <w:name w:val="header"/>
    <w:link w:val="HlavikaChar"/>
    <w:rsid w:val="00F1725A"/>
    <w:pPr>
      <w:tabs>
        <w:tab w:val="center" w:pos="4536"/>
        <w:tab w:val="right" w:pos="9072"/>
      </w:tabs>
    </w:pPr>
    <w:rPr>
      <w:rFonts w:cs="Arial Unicode MS"/>
      <w:color w:val="000000"/>
      <w:sz w:val="24"/>
      <w:szCs w:val="24"/>
      <w:u w:color="000000"/>
    </w:rPr>
  </w:style>
  <w:style w:type="character" w:customStyle="1" w:styleId="iadne">
    <w:name w:val="Žiadne"/>
    <w:rsid w:val="00F1725A"/>
  </w:style>
  <w:style w:type="paragraph" w:styleId="Pta">
    <w:name w:val="footer"/>
    <w:link w:val="PtaChar"/>
    <w:rsid w:val="00F1725A"/>
    <w:pPr>
      <w:tabs>
        <w:tab w:val="center" w:pos="4536"/>
        <w:tab w:val="right" w:pos="9072"/>
      </w:tabs>
    </w:pPr>
    <w:rPr>
      <w:rFonts w:cs="Arial Unicode MS"/>
      <w:color w:val="000000"/>
      <w:sz w:val="24"/>
      <w:szCs w:val="24"/>
      <w:u w:color="000000"/>
    </w:rPr>
  </w:style>
  <w:style w:type="numbering" w:customStyle="1" w:styleId="Importovantl2">
    <w:name w:val="Importovaný štýl 2"/>
    <w:rsid w:val="00F1725A"/>
    <w:pPr>
      <w:numPr>
        <w:numId w:val="1"/>
      </w:numPr>
    </w:pPr>
  </w:style>
  <w:style w:type="paragraph" w:styleId="Odsekzoznamu">
    <w:name w:val="List Paragraph"/>
    <w:uiPriority w:val="34"/>
    <w:qFormat/>
    <w:rsid w:val="00F1725A"/>
    <w:pPr>
      <w:ind w:left="720"/>
    </w:pPr>
    <w:rPr>
      <w:rFonts w:cs="Arial Unicode MS"/>
      <w:color w:val="000000"/>
      <w:sz w:val="24"/>
      <w:szCs w:val="24"/>
      <w:u w:color="000000"/>
    </w:rPr>
  </w:style>
  <w:style w:type="numbering" w:customStyle="1" w:styleId="Importovantl3">
    <w:name w:val="Importovaný štýl 3"/>
    <w:rsid w:val="00F1725A"/>
    <w:pPr>
      <w:numPr>
        <w:numId w:val="3"/>
      </w:numPr>
    </w:pPr>
  </w:style>
  <w:style w:type="numbering" w:customStyle="1" w:styleId="Importovantl4">
    <w:name w:val="Importovaný štýl 4"/>
    <w:rsid w:val="00F1725A"/>
    <w:pPr>
      <w:numPr>
        <w:numId w:val="5"/>
      </w:numPr>
    </w:pPr>
  </w:style>
  <w:style w:type="numbering" w:customStyle="1" w:styleId="Importovantl5">
    <w:name w:val="Importovaný štýl 5"/>
    <w:rsid w:val="00F1725A"/>
  </w:style>
  <w:style w:type="numbering" w:customStyle="1" w:styleId="Importovantl6">
    <w:name w:val="Importovaný štýl 6"/>
    <w:rsid w:val="00F1725A"/>
    <w:pPr>
      <w:numPr>
        <w:numId w:val="7"/>
      </w:numPr>
    </w:pPr>
  </w:style>
  <w:style w:type="numbering" w:customStyle="1" w:styleId="Importovantl7">
    <w:name w:val="Importovaný štýl 7"/>
    <w:rsid w:val="00F1725A"/>
    <w:pPr>
      <w:numPr>
        <w:numId w:val="9"/>
      </w:numPr>
    </w:pPr>
  </w:style>
  <w:style w:type="numbering" w:customStyle="1" w:styleId="Importovantl8">
    <w:name w:val="Importovaný štýl 8"/>
    <w:rsid w:val="00F1725A"/>
    <w:pPr>
      <w:numPr>
        <w:numId w:val="10"/>
      </w:numPr>
    </w:pPr>
  </w:style>
  <w:style w:type="numbering" w:customStyle="1" w:styleId="Importovantl9">
    <w:name w:val="Importovaný štýl 9"/>
    <w:rsid w:val="00F1725A"/>
    <w:pPr>
      <w:numPr>
        <w:numId w:val="11"/>
      </w:numPr>
    </w:pPr>
  </w:style>
  <w:style w:type="numbering" w:customStyle="1" w:styleId="Importovantl10">
    <w:name w:val="Importovaný štýl 10"/>
    <w:rsid w:val="00F1725A"/>
    <w:pPr>
      <w:numPr>
        <w:numId w:val="12"/>
      </w:numPr>
    </w:pPr>
  </w:style>
  <w:style w:type="numbering" w:customStyle="1" w:styleId="Importovantl11">
    <w:name w:val="Importovaný štýl 11"/>
    <w:rsid w:val="00F1725A"/>
    <w:pPr>
      <w:numPr>
        <w:numId w:val="13"/>
      </w:numPr>
    </w:pPr>
  </w:style>
  <w:style w:type="character" w:customStyle="1" w:styleId="Odkaz">
    <w:name w:val="Odkaz"/>
    <w:rsid w:val="00F1725A"/>
    <w:rPr>
      <w:color w:val="0000FF"/>
      <w:u w:val="single" w:color="0000FF"/>
    </w:rPr>
  </w:style>
  <w:style w:type="character" w:customStyle="1" w:styleId="Hyperlink0">
    <w:name w:val="Hyperlink.0"/>
    <w:basedOn w:val="Odkaz"/>
    <w:rsid w:val="00F1725A"/>
    <w:rPr>
      <w:rFonts w:ascii="Calibri" w:eastAsia="Calibri" w:hAnsi="Calibri" w:cs="Calibri"/>
      <w:color w:val="0000FF"/>
      <w:sz w:val="22"/>
      <w:szCs w:val="22"/>
      <w:u w:val="single" w:color="0000FF"/>
    </w:rPr>
  </w:style>
  <w:style w:type="numbering" w:customStyle="1" w:styleId="Importovantl12">
    <w:name w:val="Importovaný štýl 12"/>
    <w:rsid w:val="00F1725A"/>
    <w:pPr>
      <w:numPr>
        <w:numId w:val="14"/>
      </w:numPr>
    </w:pPr>
  </w:style>
  <w:style w:type="numbering" w:customStyle="1" w:styleId="Importovantl13">
    <w:name w:val="Importovaný štýl 13"/>
    <w:rsid w:val="00F1725A"/>
    <w:pPr>
      <w:numPr>
        <w:numId w:val="15"/>
      </w:numPr>
    </w:pPr>
  </w:style>
  <w:style w:type="numbering" w:customStyle="1" w:styleId="Importovantl14">
    <w:name w:val="Importovaný štýl 14"/>
    <w:rsid w:val="00F1725A"/>
    <w:pPr>
      <w:numPr>
        <w:numId w:val="16"/>
      </w:numPr>
    </w:pPr>
  </w:style>
  <w:style w:type="character" w:customStyle="1" w:styleId="Hyperlink1">
    <w:name w:val="Hyperlink.1"/>
    <w:basedOn w:val="Odkaz"/>
    <w:rsid w:val="00F1725A"/>
    <w:rPr>
      <w:rFonts w:ascii="Calibri" w:eastAsia="Calibri" w:hAnsi="Calibri" w:cs="Calibri"/>
      <w:color w:val="0000FF"/>
      <w:u w:val="single" w:color="0000FF"/>
    </w:rPr>
  </w:style>
  <w:style w:type="numbering" w:customStyle="1" w:styleId="Importovantl15">
    <w:name w:val="Importovaný štýl 15"/>
    <w:rsid w:val="00F1725A"/>
    <w:pPr>
      <w:numPr>
        <w:numId w:val="17"/>
      </w:numPr>
    </w:pPr>
  </w:style>
  <w:style w:type="paragraph" w:styleId="Textpoznmkypodiarou">
    <w:name w:val="footnote text"/>
    <w:link w:val="TextpoznmkypodiarouChar"/>
    <w:rsid w:val="00F1725A"/>
    <w:rPr>
      <w:rFonts w:eastAsia="Times New Roman"/>
      <w:color w:val="000000"/>
      <w:u w:color="000000"/>
    </w:rPr>
  </w:style>
  <w:style w:type="numbering" w:customStyle="1" w:styleId="Importovantl16">
    <w:name w:val="Importovaný štýl 16"/>
    <w:rsid w:val="00F1725A"/>
    <w:pPr>
      <w:numPr>
        <w:numId w:val="18"/>
      </w:numPr>
    </w:pPr>
  </w:style>
  <w:style w:type="numbering" w:customStyle="1" w:styleId="Importovantl17">
    <w:name w:val="Importovaný štýl 17"/>
    <w:rsid w:val="00F1725A"/>
    <w:pPr>
      <w:numPr>
        <w:numId w:val="19"/>
      </w:numPr>
    </w:pPr>
  </w:style>
  <w:style w:type="numbering" w:customStyle="1" w:styleId="Importovantl18">
    <w:name w:val="Importovaný štýl 18"/>
    <w:rsid w:val="00F1725A"/>
    <w:pPr>
      <w:numPr>
        <w:numId w:val="22"/>
      </w:numPr>
    </w:pPr>
  </w:style>
  <w:style w:type="numbering" w:customStyle="1" w:styleId="Importovantl19">
    <w:name w:val="Importovaný štýl 19"/>
    <w:rsid w:val="00F1725A"/>
    <w:pPr>
      <w:numPr>
        <w:numId w:val="24"/>
      </w:numPr>
    </w:pPr>
  </w:style>
  <w:style w:type="numbering" w:customStyle="1" w:styleId="Importovantl20">
    <w:name w:val="Importovaný štýl 20"/>
    <w:rsid w:val="00F1725A"/>
    <w:pPr>
      <w:numPr>
        <w:numId w:val="29"/>
      </w:numPr>
    </w:pPr>
  </w:style>
  <w:style w:type="numbering" w:customStyle="1" w:styleId="Importovantl21">
    <w:name w:val="Importovaný štýl 21"/>
    <w:rsid w:val="00F1725A"/>
    <w:pPr>
      <w:numPr>
        <w:numId w:val="30"/>
      </w:numPr>
    </w:pPr>
  </w:style>
  <w:style w:type="numbering" w:customStyle="1" w:styleId="Importovantl22">
    <w:name w:val="Importovaný štýl 22"/>
    <w:rsid w:val="00F1725A"/>
  </w:style>
  <w:style w:type="numbering" w:customStyle="1" w:styleId="Importovantl23">
    <w:name w:val="Importovaný štýl 23"/>
    <w:rsid w:val="00F1725A"/>
  </w:style>
  <w:style w:type="numbering" w:customStyle="1" w:styleId="Importovantl24">
    <w:name w:val="Importovaný štýl 24"/>
    <w:rsid w:val="00F1725A"/>
    <w:pPr>
      <w:numPr>
        <w:numId w:val="33"/>
      </w:numPr>
    </w:pPr>
  </w:style>
  <w:style w:type="numbering" w:customStyle="1" w:styleId="Importovantl240">
    <w:name w:val="Importovaný štýl 24.0"/>
    <w:rsid w:val="00F1725A"/>
    <w:pPr>
      <w:numPr>
        <w:numId w:val="34"/>
      </w:numPr>
    </w:pPr>
  </w:style>
  <w:style w:type="numbering" w:customStyle="1" w:styleId="Importovantl25">
    <w:name w:val="Importovaný štýl 25"/>
    <w:rsid w:val="00F1725A"/>
    <w:pPr>
      <w:numPr>
        <w:numId w:val="35"/>
      </w:numPr>
    </w:pPr>
  </w:style>
  <w:style w:type="numbering" w:customStyle="1" w:styleId="Importovantl26">
    <w:name w:val="Importovaný štýl 26"/>
    <w:rsid w:val="00F1725A"/>
    <w:pPr>
      <w:numPr>
        <w:numId w:val="36"/>
      </w:numPr>
    </w:pPr>
  </w:style>
  <w:style w:type="numbering" w:customStyle="1" w:styleId="Importovantl27">
    <w:name w:val="Importovaný štýl 27"/>
    <w:rsid w:val="00F1725A"/>
    <w:pPr>
      <w:numPr>
        <w:numId w:val="37"/>
      </w:numPr>
    </w:pPr>
  </w:style>
  <w:style w:type="numbering" w:customStyle="1" w:styleId="Importovantl28">
    <w:name w:val="Importovaný štýl 28"/>
    <w:rsid w:val="00F1725A"/>
    <w:pPr>
      <w:numPr>
        <w:numId w:val="38"/>
      </w:numPr>
    </w:pPr>
  </w:style>
  <w:style w:type="numbering" w:customStyle="1" w:styleId="Importovantl29">
    <w:name w:val="Importovaný štýl 29"/>
    <w:rsid w:val="00F1725A"/>
    <w:pPr>
      <w:numPr>
        <w:numId w:val="39"/>
      </w:numPr>
    </w:pPr>
  </w:style>
  <w:style w:type="numbering" w:customStyle="1" w:styleId="Importovantl30">
    <w:name w:val="Importovaný štýl 30"/>
    <w:rsid w:val="00F1725A"/>
    <w:pPr>
      <w:numPr>
        <w:numId w:val="40"/>
      </w:numPr>
    </w:pPr>
  </w:style>
  <w:style w:type="numbering" w:customStyle="1" w:styleId="Importovantl31">
    <w:name w:val="Importovaný štýl 31"/>
    <w:rsid w:val="00F1725A"/>
    <w:pPr>
      <w:numPr>
        <w:numId w:val="41"/>
      </w:numPr>
    </w:pPr>
  </w:style>
  <w:style w:type="paragraph" w:customStyle="1" w:styleId="Default">
    <w:name w:val="Default"/>
    <w:rsid w:val="00F1725A"/>
    <w:rPr>
      <w:rFonts w:eastAsia="Times New Roman"/>
      <w:color w:val="000000"/>
      <w:sz w:val="24"/>
      <w:szCs w:val="24"/>
      <w:u w:color="000000"/>
    </w:rPr>
  </w:style>
  <w:style w:type="numbering" w:customStyle="1" w:styleId="Importovantl32">
    <w:name w:val="Importovaný štýl 32"/>
    <w:rsid w:val="00F1725A"/>
    <w:pPr>
      <w:numPr>
        <w:numId w:val="44"/>
      </w:numPr>
    </w:pPr>
  </w:style>
  <w:style w:type="numbering" w:customStyle="1" w:styleId="Importovantl33">
    <w:name w:val="Importovaný štýl 33"/>
    <w:rsid w:val="00F1725A"/>
    <w:pPr>
      <w:numPr>
        <w:numId w:val="46"/>
      </w:numPr>
    </w:pPr>
  </w:style>
  <w:style w:type="numbering" w:customStyle="1" w:styleId="Importovantl34">
    <w:name w:val="Importovaný štýl 34"/>
    <w:rsid w:val="00F1725A"/>
    <w:pPr>
      <w:numPr>
        <w:numId w:val="48"/>
      </w:numPr>
    </w:pPr>
  </w:style>
  <w:style w:type="numbering" w:customStyle="1" w:styleId="Importovantl35">
    <w:name w:val="Importovaný štýl 35"/>
    <w:rsid w:val="00F1725A"/>
    <w:pPr>
      <w:numPr>
        <w:numId w:val="49"/>
      </w:numPr>
    </w:pPr>
  </w:style>
  <w:style w:type="paragraph" w:styleId="Zkladntext">
    <w:name w:val="Body Text"/>
    <w:link w:val="ZkladntextChar"/>
    <w:uiPriority w:val="99"/>
    <w:rsid w:val="00F1725A"/>
    <w:pPr>
      <w:spacing w:after="120"/>
    </w:pPr>
    <w:rPr>
      <w:rFonts w:cs="Arial Unicode MS"/>
      <w:color w:val="000000"/>
      <w:sz w:val="24"/>
      <w:szCs w:val="24"/>
      <w:u w:color="000000"/>
    </w:rPr>
  </w:style>
  <w:style w:type="numbering" w:customStyle="1" w:styleId="Importovantl36">
    <w:name w:val="Importovaný štýl 36"/>
    <w:rsid w:val="00F1725A"/>
    <w:pPr>
      <w:numPr>
        <w:numId w:val="50"/>
      </w:numPr>
    </w:pPr>
  </w:style>
  <w:style w:type="numbering" w:customStyle="1" w:styleId="Importovantl37">
    <w:name w:val="Importovaný štýl 37"/>
    <w:rsid w:val="00F1725A"/>
    <w:pPr>
      <w:numPr>
        <w:numId w:val="53"/>
      </w:numPr>
    </w:pPr>
  </w:style>
  <w:style w:type="numbering" w:customStyle="1" w:styleId="Importovantl38">
    <w:name w:val="Importovaný štýl 38"/>
    <w:rsid w:val="00F1725A"/>
    <w:pPr>
      <w:numPr>
        <w:numId w:val="54"/>
      </w:numPr>
    </w:pPr>
  </w:style>
  <w:style w:type="numbering" w:customStyle="1" w:styleId="Importovantl370">
    <w:name w:val="Importovaný štýl 37.0"/>
    <w:rsid w:val="00F1725A"/>
    <w:pPr>
      <w:numPr>
        <w:numId w:val="57"/>
      </w:numPr>
    </w:pPr>
  </w:style>
  <w:style w:type="numbering" w:customStyle="1" w:styleId="Importovantl39">
    <w:name w:val="Importovaný štýl 39"/>
    <w:rsid w:val="00F1725A"/>
    <w:pPr>
      <w:numPr>
        <w:numId w:val="58"/>
      </w:numPr>
    </w:pPr>
  </w:style>
  <w:style w:type="numbering" w:customStyle="1" w:styleId="Importovantl40">
    <w:name w:val="Importovaný štýl 40"/>
    <w:rsid w:val="00F1725A"/>
    <w:pPr>
      <w:numPr>
        <w:numId w:val="59"/>
      </w:numPr>
    </w:pPr>
  </w:style>
  <w:style w:type="numbering" w:customStyle="1" w:styleId="Importovantl41">
    <w:name w:val="Importovaný štýl 41"/>
    <w:rsid w:val="00F1725A"/>
    <w:pPr>
      <w:numPr>
        <w:numId w:val="60"/>
      </w:numPr>
    </w:pPr>
  </w:style>
  <w:style w:type="paragraph" w:styleId="Textbubliny">
    <w:name w:val="Balloon Text"/>
    <w:basedOn w:val="Normlny"/>
    <w:link w:val="TextbublinyChar"/>
    <w:unhideWhenUsed/>
    <w:rsid w:val="004C744E"/>
    <w:rPr>
      <w:rFonts w:ascii="Tahoma" w:hAnsi="Tahoma" w:cs="Tahoma"/>
      <w:sz w:val="16"/>
      <w:szCs w:val="16"/>
    </w:rPr>
  </w:style>
  <w:style w:type="character" w:customStyle="1" w:styleId="TextbublinyChar">
    <w:name w:val="Text bubliny Char"/>
    <w:basedOn w:val="Predvolenpsmoodseku"/>
    <w:link w:val="Textbubliny"/>
    <w:rsid w:val="004C744E"/>
    <w:rPr>
      <w:rFonts w:ascii="Tahoma" w:hAnsi="Tahoma" w:cs="Tahoma"/>
      <w:color w:val="000000"/>
      <w:sz w:val="16"/>
      <w:szCs w:val="16"/>
      <w:u w:color="000000"/>
    </w:rPr>
  </w:style>
  <w:style w:type="character" w:customStyle="1" w:styleId="Nadpis3Char">
    <w:name w:val="Nadpis 3 Char"/>
    <w:basedOn w:val="Predvolenpsmoodseku"/>
    <w:link w:val="Nadpis3"/>
    <w:rsid w:val="009A2C49"/>
    <w:rPr>
      <w:rFonts w:ascii="Verdana" w:hAnsi="Verdana" w:cs="Arial Unicode MS"/>
      <w:b/>
      <w:bCs/>
      <w:color w:val="000000"/>
      <w:sz w:val="28"/>
      <w:szCs w:val="28"/>
      <w:u w:color="000000"/>
    </w:rPr>
  </w:style>
  <w:style w:type="character" w:customStyle="1" w:styleId="ZkladntextChar">
    <w:name w:val="Základný text Char"/>
    <w:basedOn w:val="Predvolenpsmoodseku"/>
    <w:link w:val="Zkladntext"/>
    <w:uiPriority w:val="99"/>
    <w:rsid w:val="009A2C49"/>
    <w:rPr>
      <w:rFonts w:cs="Arial Unicode MS"/>
      <w:color w:val="000000"/>
      <w:sz w:val="24"/>
      <w:szCs w:val="24"/>
      <w:u w:color="000000"/>
    </w:rPr>
  </w:style>
  <w:style w:type="character" w:customStyle="1" w:styleId="HlavikaChar">
    <w:name w:val="Hlavička Char"/>
    <w:link w:val="Hlavika"/>
    <w:rsid w:val="007459A1"/>
    <w:rPr>
      <w:rFonts w:cs="Arial Unicode MS"/>
      <w:color w:val="000000"/>
      <w:sz w:val="24"/>
      <w:szCs w:val="24"/>
      <w:u w:color="000000"/>
    </w:rPr>
  </w:style>
  <w:style w:type="character" w:styleId="Odkaznakomentr">
    <w:name w:val="annotation reference"/>
    <w:rsid w:val="007459A1"/>
    <w:rPr>
      <w:sz w:val="16"/>
      <w:szCs w:val="16"/>
    </w:rPr>
  </w:style>
  <w:style w:type="paragraph" w:styleId="Textkomentra">
    <w:name w:val="annotation text"/>
    <w:basedOn w:val="Normlny"/>
    <w:link w:val="TextkomentraChar"/>
    <w:rsid w:val="007459A1"/>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color w:val="auto"/>
      <w:sz w:val="20"/>
      <w:szCs w:val="20"/>
      <w:bdr w:val="none" w:sz="0" w:space="0" w:color="auto"/>
    </w:rPr>
  </w:style>
  <w:style w:type="character" w:customStyle="1" w:styleId="TextkomentraChar">
    <w:name w:val="Text komentára Char"/>
    <w:basedOn w:val="Predvolenpsmoodseku"/>
    <w:link w:val="Textkomentra"/>
    <w:rsid w:val="007459A1"/>
    <w:rPr>
      <w:rFonts w:eastAsia="Times New Roman"/>
      <w:bdr w:val="none" w:sz="0" w:space="0" w:color="auto"/>
    </w:rPr>
  </w:style>
  <w:style w:type="paragraph" w:customStyle="1" w:styleId="Farebnzoznamzvraznenie11">
    <w:name w:val="Farebný zoznam – zvýraznenie 11"/>
    <w:basedOn w:val="Normlny"/>
    <w:uiPriority w:val="34"/>
    <w:qFormat/>
    <w:rsid w:val="007459A1"/>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textAlignment w:val="baseline"/>
    </w:pPr>
    <w:rPr>
      <w:rFonts w:ascii="Liberation Serif" w:eastAsia="SimSun" w:hAnsi="Liberation Serif" w:cs="Mangal"/>
      <w:color w:val="auto"/>
      <w:kern w:val="1"/>
      <w:szCs w:val="21"/>
      <w:bdr w:val="none" w:sz="0" w:space="0" w:color="auto"/>
      <w:lang w:eastAsia="zh-CN" w:bidi="hi-IN"/>
    </w:rPr>
  </w:style>
  <w:style w:type="character" w:customStyle="1" w:styleId="Predvolenpsmoodseku2">
    <w:name w:val="Predvolené písmo odseku2"/>
    <w:rsid w:val="007459A1"/>
  </w:style>
  <w:style w:type="paragraph" w:styleId="Predmetkomentra">
    <w:name w:val="annotation subject"/>
    <w:basedOn w:val="Textkomentra"/>
    <w:next w:val="Textkomentra"/>
    <w:link w:val="PredmetkomentraChar"/>
    <w:unhideWhenUsed/>
    <w:rsid w:val="008208C1"/>
    <w:pPr>
      <w:pBdr>
        <w:top w:val="nil"/>
        <w:left w:val="nil"/>
        <w:bottom w:val="nil"/>
        <w:right w:val="nil"/>
        <w:between w:val="nil"/>
        <w:bar w:val="nil"/>
      </w:pBdr>
    </w:pPr>
    <w:rPr>
      <w:rFonts w:eastAsia="Arial Unicode MS" w:cs="Arial Unicode MS"/>
      <w:b/>
      <w:bCs/>
      <w:color w:val="000000"/>
      <w:bdr w:val="nil"/>
    </w:rPr>
  </w:style>
  <w:style w:type="character" w:customStyle="1" w:styleId="PredmetkomentraChar">
    <w:name w:val="Predmet komentára Char"/>
    <w:basedOn w:val="TextkomentraChar"/>
    <w:link w:val="Predmetkomentra"/>
    <w:rsid w:val="008208C1"/>
    <w:rPr>
      <w:rFonts w:eastAsia="Times New Roman" w:cs="Arial Unicode MS"/>
      <w:b/>
      <w:bCs/>
      <w:color w:val="000000"/>
      <w:u w:color="000000"/>
      <w:bdr w:val="none" w:sz="0" w:space="0" w:color="auto"/>
    </w:rPr>
  </w:style>
  <w:style w:type="character" w:styleId="Odkaznapoznmkupodiarou">
    <w:name w:val="footnote reference"/>
    <w:basedOn w:val="Predvolenpsmoodseku"/>
    <w:semiHidden/>
    <w:unhideWhenUsed/>
    <w:rsid w:val="005D143D"/>
    <w:rPr>
      <w:vertAlign w:val="superscript"/>
    </w:rPr>
  </w:style>
  <w:style w:type="numbering" w:customStyle="1" w:styleId="Importovantl71">
    <w:name w:val="Importovaný štýl 71"/>
    <w:rsid w:val="003A295C"/>
    <w:pPr>
      <w:numPr>
        <w:numId w:val="6"/>
      </w:numPr>
    </w:pPr>
  </w:style>
  <w:style w:type="paragraph" w:customStyle="1" w:styleId="text">
    <w:name w:val="text"/>
    <w:basedOn w:val="Normlny"/>
    <w:rsid w:val="00165070"/>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ascii="Arial Narrow" w:eastAsia="Times New Roman" w:hAnsi="Arial Narrow" w:cs="Times New Roman"/>
      <w:color w:val="auto"/>
      <w:w w:val="115"/>
      <w:sz w:val="22"/>
      <w:szCs w:val="20"/>
      <w:bdr w:val="none" w:sz="0" w:space="0" w:color="auto"/>
      <w:lang w:val="cs-CZ" w:eastAsia="cs-CZ"/>
    </w:rPr>
  </w:style>
  <w:style w:type="paragraph" w:styleId="Zarkazkladnhotextu">
    <w:name w:val="Body Text Indent"/>
    <w:basedOn w:val="Normlny"/>
    <w:link w:val="ZarkazkladnhotextuChar"/>
    <w:uiPriority w:val="99"/>
    <w:semiHidden/>
    <w:unhideWhenUsed/>
    <w:rsid w:val="000026B0"/>
    <w:pPr>
      <w:spacing w:after="120"/>
      <w:ind w:left="283"/>
    </w:pPr>
  </w:style>
  <w:style w:type="character" w:customStyle="1" w:styleId="ZarkazkladnhotextuChar">
    <w:name w:val="Zarážka základného textu Char"/>
    <w:basedOn w:val="Predvolenpsmoodseku"/>
    <w:link w:val="Zarkazkladnhotextu"/>
    <w:uiPriority w:val="99"/>
    <w:semiHidden/>
    <w:rsid w:val="000026B0"/>
    <w:rPr>
      <w:rFonts w:cs="Arial Unicode MS"/>
      <w:color w:val="000000"/>
      <w:sz w:val="24"/>
      <w:szCs w:val="24"/>
      <w:u w:color="000000"/>
    </w:rPr>
  </w:style>
  <w:style w:type="paragraph" w:customStyle="1" w:styleId="PostScript">
    <w:name w:val="PostScript"/>
    <w:basedOn w:val="Normlny"/>
    <w:next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1440"/>
        <w:tab w:val="left" w:pos="-720"/>
        <w:tab w:val="left" w:pos="567"/>
        <w:tab w:val="left" w:pos="720"/>
        <w:tab w:val="left" w:pos="851"/>
        <w:tab w:val="left" w:pos="1080"/>
        <w:tab w:val="left" w:pos="1134"/>
        <w:tab w:val="left" w:pos="1276"/>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jc w:val="both"/>
    </w:pPr>
    <w:rPr>
      <w:rFonts w:ascii="CG Times (W1)" w:eastAsia="Times New Roman" w:hAnsi="CG Times (W1)" w:cs="Times New Roman"/>
      <w:b/>
      <w:bCs/>
      <w:vanish/>
      <w:color w:val="auto"/>
      <w:sz w:val="22"/>
      <w:szCs w:val="20"/>
      <w:bdr w:val="none" w:sz="0" w:space="0" w:color="auto"/>
      <w:lang w:eastAsia="en-US"/>
    </w:rPr>
  </w:style>
  <w:style w:type="paragraph" w:styleId="Nzov">
    <w:name w:val="Title"/>
    <w:basedOn w:val="Normlny"/>
    <w:link w:val="NzovChar"/>
    <w:qFormat/>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240" w:after="60"/>
      <w:jc w:val="center"/>
      <w:outlineLvl w:val="0"/>
    </w:pPr>
    <w:rPr>
      <w:rFonts w:ascii="Arial" w:eastAsia="Times New Roman" w:hAnsi="Arial" w:cs="Arial"/>
      <w:b/>
      <w:color w:val="auto"/>
      <w:kern w:val="28"/>
      <w:sz w:val="32"/>
      <w:szCs w:val="32"/>
      <w:bdr w:val="none" w:sz="0" w:space="0" w:color="auto"/>
      <w:lang w:eastAsia="cs-CZ"/>
    </w:rPr>
  </w:style>
  <w:style w:type="character" w:customStyle="1" w:styleId="NzovChar">
    <w:name w:val="Názov Char"/>
    <w:basedOn w:val="Predvolenpsmoodseku"/>
    <w:link w:val="Nzov"/>
    <w:rsid w:val="000026B0"/>
    <w:rPr>
      <w:rFonts w:ascii="Arial" w:eastAsia="Times New Roman" w:hAnsi="Arial" w:cs="Arial"/>
      <w:b/>
      <w:kern w:val="28"/>
      <w:sz w:val="32"/>
      <w:szCs w:val="32"/>
      <w:bdr w:val="none" w:sz="0" w:space="0" w:color="auto"/>
      <w:lang w:eastAsia="cs-CZ"/>
    </w:rPr>
  </w:style>
  <w:style w:type="paragraph" w:customStyle="1" w:styleId="xl45">
    <w:name w:val="xl45"/>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jc w:val="center"/>
    </w:pPr>
    <w:rPr>
      <w:rFonts w:cs="Arial"/>
      <w:bCs/>
      <w:color w:val="auto"/>
      <w:szCs w:val="22"/>
      <w:bdr w:val="none" w:sz="0" w:space="0" w:color="auto"/>
      <w:lang w:eastAsia="en-US"/>
    </w:rPr>
  </w:style>
  <w:style w:type="paragraph" w:customStyle="1" w:styleId="xl41">
    <w:name w:val="xl41"/>
    <w:basedOn w:val="Normlny"/>
    <w:rsid w:val="000026B0"/>
    <w:pPr>
      <w:pBdr>
        <w:top w:val="none" w:sz="0" w:space="0" w:color="auto"/>
        <w:left w:val="none" w:sz="0" w:space="0" w:color="auto"/>
        <w:bottom w:val="none" w:sz="0" w:space="0" w:color="auto"/>
        <w:right w:val="none" w:sz="0" w:space="0" w:color="auto"/>
        <w:between w:val="none" w:sz="0" w:space="0" w:color="auto"/>
        <w:bar w:val="none" w:sz="0" w:color="auto"/>
      </w:pBdr>
      <w:tabs>
        <w:tab w:val="left" w:pos="567"/>
        <w:tab w:val="left" w:pos="851"/>
        <w:tab w:val="left" w:pos="1134"/>
        <w:tab w:val="left" w:pos="1276"/>
      </w:tabs>
      <w:spacing w:before="100" w:beforeAutospacing="1" w:after="100" w:afterAutospacing="1"/>
    </w:pPr>
    <w:rPr>
      <w:rFonts w:ascii="Arial" w:hAnsi="Arial" w:cs="Arial"/>
      <w:b/>
      <w:color w:val="auto"/>
      <w:sz w:val="22"/>
      <w:szCs w:val="22"/>
      <w:bdr w:val="none" w:sz="0" w:space="0" w:color="auto"/>
      <w:lang w:eastAsia="en-US"/>
    </w:rPr>
  </w:style>
  <w:style w:type="paragraph" w:customStyle="1" w:styleId="oddl-nadpis">
    <w:name w:val="oddíl-nadpis"/>
    <w:basedOn w:val="Normlny"/>
    <w:rsid w:val="00FB5658"/>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cs="Times New Roman"/>
      <w:b/>
      <w:color w:val="auto"/>
      <w:szCs w:val="20"/>
      <w:bdr w:val="none" w:sz="0" w:space="0" w:color="auto"/>
      <w:lang w:val="cs-CZ" w:eastAsia="en-US"/>
    </w:rPr>
  </w:style>
  <w:style w:type="paragraph" w:customStyle="1" w:styleId="Nadpis81">
    <w:name w:val="Nadpis 81"/>
    <w:basedOn w:val="Normlny"/>
    <w:next w:val="Normlny"/>
    <w:semiHidden/>
    <w:unhideWhenUsed/>
    <w:qFormat/>
    <w:rsid w:val="00F21F08"/>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outlineLvl w:val="7"/>
    </w:pPr>
    <w:rPr>
      <w:rFonts w:ascii="Cambria" w:eastAsia="Times New Roman" w:hAnsi="Cambria" w:cs="Times New Roman"/>
      <w:color w:val="272727"/>
      <w:sz w:val="21"/>
      <w:szCs w:val="21"/>
      <w:bdr w:val="none" w:sz="0" w:space="0" w:color="auto"/>
    </w:rPr>
  </w:style>
  <w:style w:type="numbering" w:customStyle="1" w:styleId="Bezzoznamu1">
    <w:name w:val="Bez zoznamu1"/>
    <w:next w:val="Bezzoznamu"/>
    <w:uiPriority w:val="99"/>
    <w:semiHidden/>
    <w:unhideWhenUsed/>
    <w:rsid w:val="00F21F08"/>
  </w:style>
  <w:style w:type="character" w:customStyle="1" w:styleId="Nadpis1Char">
    <w:name w:val="Nadpis 1 Char"/>
    <w:basedOn w:val="Predvolenpsmoodseku"/>
    <w:link w:val="Nadpis1"/>
    <w:rsid w:val="00F21F08"/>
    <w:rPr>
      <w:rFonts w:cs="Arial Unicode MS"/>
      <w:color w:val="000000"/>
      <w:kern w:val="32"/>
      <w:sz w:val="32"/>
      <w:szCs w:val="32"/>
      <w:u w:color="000000"/>
    </w:rPr>
  </w:style>
  <w:style w:type="character" w:customStyle="1" w:styleId="Nadpis8Char">
    <w:name w:val="Nadpis 8 Char"/>
    <w:basedOn w:val="Predvolenpsmoodseku"/>
    <w:link w:val="Nadpis8"/>
    <w:semiHidden/>
    <w:rsid w:val="00F21F08"/>
    <w:rPr>
      <w:rFonts w:ascii="Cambria" w:eastAsia="Times New Roman" w:hAnsi="Cambria" w:cs="Times New Roman"/>
      <w:color w:val="272727"/>
      <w:sz w:val="21"/>
      <w:szCs w:val="21"/>
    </w:rPr>
  </w:style>
  <w:style w:type="table" w:styleId="Mriekatabuky">
    <w:name w:val="Table Grid"/>
    <w:basedOn w:val="Normlnatabuka"/>
    <w:rsid w:val="00F21F0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rsid w:val="00F21F08"/>
    <w:rPr>
      <w:rFonts w:cs="Arial Unicode MS"/>
      <w:color w:val="000000"/>
      <w:sz w:val="24"/>
      <w:szCs w:val="24"/>
      <w:u w:color="000000"/>
    </w:rPr>
  </w:style>
  <w:style w:type="character" w:styleId="slostrany">
    <w:name w:val="page number"/>
    <w:basedOn w:val="Predvolenpsmoodseku"/>
    <w:rsid w:val="00F21F08"/>
  </w:style>
  <w:style w:type="paragraph" w:styleId="Normlnywebov">
    <w:name w:val="Normal (Web)"/>
    <w:basedOn w:val="Normlny"/>
    <w:uiPriority w:val="99"/>
    <w:unhideWhenUsed/>
    <w:rsid w:val="00F21F0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Arial" w:eastAsia="Times New Roman" w:hAnsi="Arial" w:cs="Arial"/>
      <w:color w:val="auto"/>
      <w:bdr w:val="none" w:sz="0" w:space="0" w:color="auto"/>
    </w:rPr>
  </w:style>
  <w:style w:type="character" w:customStyle="1" w:styleId="dialogfiledetails2">
    <w:name w:val="dialogfiledetails2"/>
    <w:basedOn w:val="Predvolenpsmoodseku"/>
    <w:rsid w:val="00F21F08"/>
    <w:rPr>
      <w:rFonts w:ascii="Trebuchet MS" w:hAnsi="Trebuchet MS" w:hint="default"/>
      <w:color w:val="000000"/>
      <w:sz w:val="15"/>
      <w:szCs w:val="15"/>
    </w:rPr>
  </w:style>
  <w:style w:type="paragraph" w:customStyle="1" w:styleId="Odsekzoznamu1">
    <w:name w:val="Odsek zoznamu1"/>
    <w:basedOn w:val="Normlny"/>
    <w:rsid w:val="00F21F08"/>
    <w:pPr>
      <w:pBdr>
        <w:top w:val="none" w:sz="0" w:space="0" w:color="auto"/>
        <w:left w:val="none" w:sz="0" w:space="0" w:color="auto"/>
        <w:bottom w:val="none" w:sz="0" w:space="0" w:color="auto"/>
        <w:right w:val="none" w:sz="0" w:space="0" w:color="auto"/>
        <w:between w:val="none" w:sz="0" w:space="0" w:color="auto"/>
        <w:bar w:val="none" w:sz="0" w:color="auto"/>
      </w:pBdr>
      <w:suppressAutoHyphens/>
      <w:ind w:left="720"/>
      <w:contextualSpacing/>
    </w:pPr>
    <w:rPr>
      <w:rFonts w:eastAsia="Times New Roman" w:cs="Times New Roman"/>
      <w:color w:val="00000A"/>
      <w:kern w:val="1"/>
      <w:bdr w:val="none" w:sz="0" w:space="0" w:color="auto"/>
      <w:lang w:eastAsia="cs-CZ"/>
    </w:rPr>
  </w:style>
  <w:style w:type="character" w:customStyle="1" w:styleId="TextpoznmkypodiarouChar">
    <w:name w:val="Text poznámky pod čiarou Char"/>
    <w:basedOn w:val="Predvolenpsmoodseku"/>
    <w:link w:val="Textpoznmkypodiarou"/>
    <w:rsid w:val="00F21F08"/>
    <w:rPr>
      <w:rFonts w:eastAsia="Times New Roman"/>
      <w:color w:val="000000"/>
      <w:u w:color="000000"/>
    </w:rPr>
  </w:style>
  <w:style w:type="numbering" w:customStyle="1" w:styleId="Importovantl310">
    <w:name w:val="Importovaný štýl 310"/>
    <w:rsid w:val="00F21F08"/>
    <w:pPr>
      <w:numPr>
        <w:numId w:val="31"/>
      </w:numPr>
    </w:pPr>
  </w:style>
  <w:style w:type="numbering" w:customStyle="1" w:styleId="Importovantl72">
    <w:name w:val="Importovaný štýl 72"/>
    <w:rsid w:val="00F21F08"/>
    <w:pPr>
      <w:numPr>
        <w:numId w:val="32"/>
      </w:numPr>
    </w:pPr>
  </w:style>
  <w:style w:type="paragraph" w:styleId="slovanzoznam">
    <w:name w:val="List Number"/>
    <w:basedOn w:val="Normlny"/>
    <w:rsid w:val="00F21F08"/>
    <w:pPr>
      <w:numPr>
        <w:numId w:val="10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709"/>
      </w:tabs>
      <w:spacing w:after="60"/>
      <w:ind w:left="709" w:hanging="425"/>
    </w:pPr>
    <w:rPr>
      <w:rFonts w:ascii="Arial" w:eastAsia="Times New Roman" w:hAnsi="Arial" w:cs="Times New Roman"/>
      <w:color w:val="auto"/>
      <w:sz w:val="22"/>
      <w:szCs w:val="20"/>
      <w:bdr w:val="none" w:sz="0" w:space="0" w:color="auto"/>
      <w:lang w:val="en-GB" w:eastAsia="en-US"/>
    </w:rPr>
  </w:style>
  <w:style w:type="paragraph" w:styleId="Zoznamsodrkami2">
    <w:name w:val="List Bullet 2"/>
    <w:basedOn w:val="Zoznamsodrkami"/>
    <w:autoRedefine/>
    <w:rsid w:val="00F21F08"/>
    <w:pPr>
      <w:numPr>
        <w:numId w:val="104"/>
      </w:numPr>
      <w:tabs>
        <w:tab w:val="clear" w:pos="360"/>
        <w:tab w:val="num" w:pos="1080"/>
      </w:tabs>
      <w:spacing w:after="60"/>
      <w:ind w:left="1080"/>
      <w:contextualSpacing w:val="0"/>
    </w:pPr>
    <w:rPr>
      <w:rFonts w:ascii="Arial" w:hAnsi="Arial"/>
      <w:sz w:val="22"/>
      <w:szCs w:val="20"/>
      <w:lang w:val="en-GB" w:eastAsia="en-US"/>
    </w:rPr>
  </w:style>
  <w:style w:type="paragraph" w:styleId="Zoznamsodrkami">
    <w:name w:val="List Bullet"/>
    <w:basedOn w:val="Normlny"/>
    <w:semiHidden/>
    <w:unhideWhenUsed/>
    <w:rsid w:val="00F21F08"/>
    <w:pPr>
      <w:numPr>
        <w:numId w:val="105"/>
      </w:numPr>
      <w:pBdr>
        <w:top w:val="none" w:sz="0" w:space="0" w:color="auto"/>
        <w:left w:val="none" w:sz="0" w:space="0" w:color="auto"/>
        <w:bottom w:val="none" w:sz="0" w:space="0" w:color="auto"/>
        <w:right w:val="none" w:sz="0" w:space="0" w:color="auto"/>
        <w:between w:val="none" w:sz="0" w:space="0" w:color="auto"/>
        <w:bar w:val="none" w:sz="0" w:color="auto"/>
      </w:pBdr>
      <w:contextualSpacing/>
    </w:pPr>
    <w:rPr>
      <w:rFonts w:eastAsia="Times New Roman" w:cs="Times New Roman"/>
      <w:color w:val="auto"/>
      <w:bdr w:val="none" w:sz="0" w:space="0" w:color="auto"/>
    </w:rPr>
  </w:style>
  <w:style w:type="character" w:customStyle="1" w:styleId="Nadpis8Char1">
    <w:name w:val="Nadpis 8 Char1"/>
    <w:basedOn w:val="Predvolenpsmoodseku"/>
    <w:uiPriority w:val="9"/>
    <w:semiHidden/>
    <w:rsid w:val="00F21F08"/>
    <w:rPr>
      <w:rFonts w:asciiTheme="majorHAnsi" w:eastAsiaTheme="majorEastAsia" w:hAnsiTheme="majorHAnsi" w:cstheme="majorBidi"/>
      <w:color w:val="404040" w:themeColor="text1" w:themeTint="BF"/>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641854">
      <w:bodyDiv w:val="1"/>
      <w:marLeft w:val="0"/>
      <w:marRight w:val="0"/>
      <w:marTop w:val="0"/>
      <w:marBottom w:val="0"/>
      <w:divBdr>
        <w:top w:val="none" w:sz="0" w:space="0" w:color="auto"/>
        <w:left w:val="none" w:sz="0" w:space="0" w:color="auto"/>
        <w:bottom w:val="none" w:sz="0" w:space="0" w:color="auto"/>
        <w:right w:val="none" w:sz="0" w:space="0" w:color="auto"/>
      </w:divBdr>
    </w:div>
    <w:div w:id="106200189">
      <w:bodyDiv w:val="1"/>
      <w:marLeft w:val="0"/>
      <w:marRight w:val="0"/>
      <w:marTop w:val="0"/>
      <w:marBottom w:val="0"/>
      <w:divBdr>
        <w:top w:val="none" w:sz="0" w:space="0" w:color="auto"/>
        <w:left w:val="none" w:sz="0" w:space="0" w:color="auto"/>
        <w:bottom w:val="none" w:sz="0" w:space="0" w:color="auto"/>
        <w:right w:val="none" w:sz="0" w:space="0" w:color="auto"/>
      </w:divBdr>
    </w:div>
    <w:div w:id="123275940">
      <w:bodyDiv w:val="1"/>
      <w:marLeft w:val="0"/>
      <w:marRight w:val="0"/>
      <w:marTop w:val="0"/>
      <w:marBottom w:val="0"/>
      <w:divBdr>
        <w:top w:val="none" w:sz="0" w:space="0" w:color="auto"/>
        <w:left w:val="none" w:sz="0" w:space="0" w:color="auto"/>
        <w:bottom w:val="none" w:sz="0" w:space="0" w:color="auto"/>
        <w:right w:val="none" w:sz="0" w:space="0" w:color="auto"/>
      </w:divBdr>
    </w:div>
    <w:div w:id="125778632">
      <w:bodyDiv w:val="1"/>
      <w:marLeft w:val="0"/>
      <w:marRight w:val="0"/>
      <w:marTop w:val="0"/>
      <w:marBottom w:val="0"/>
      <w:divBdr>
        <w:top w:val="none" w:sz="0" w:space="0" w:color="auto"/>
        <w:left w:val="none" w:sz="0" w:space="0" w:color="auto"/>
        <w:bottom w:val="none" w:sz="0" w:space="0" w:color="auto"/>
        <w:right w:val="none" w:sz="0" w:space="0" w:color="auto"/>
      </w:divBdr>
    </w:div>
    <w:div w:id="150758047">
      <w:bodyDiv w:val="1"/>
      <w:marLeft w:val="0"/>
      <w:marRight w:val="0"/>
      <w:marTop w:val="0"/>
      <w:marBottom w:val="0"/>
      <w:divBdr>
        <w:top w:val="none" w:sz="0" w:space="0" w:color="auto"/>
        <w:left w:val="none" w:sz="0" w:space="0" w:color="auto"/>
        <w:bottom w:val="none" w:sz="0" w:space="0" w:color="auto"/>
        <w:right w:val="none" w:sz="0" w:space="0" w:color="auto"/>
      </w:divBdr>
    </w:div>
    <w:div w:id="211120008">
      <w:bodyDiv w:val="1"/>
      <w:marLeft w:val="0"/>
      <w:marRight w:val="0"/>
      <w:marTop w:val="0"/>
      <w:marBottom w:val="0"/>
      <w:divBdr>
        <w:top w:val="none" w:sz="0" w:space="0" w:color="auto"/>
        <w:left w:val="none" w:sz="0" w:space="0" w:color="auto"/>
        <w:bottom w:val="none" w:sz="0" w:space="0" w:color="auto"/>
        <w:right w:val="none" w:sz="0" w:space="0" w:color="auto"/>
      </w:divBdr>
    </w:div>
    <w:div w:id="229269483">
      <w:bodyDiv w:val="1"/>
      <w:marLeft w:val="0"/>
      <w:marRight w:val="0"/>
      <w:marTop w:val="0"/>
      <w:marBottom w:val="0"/>
      <w:divBdr>
        <w:top w:val="none" w:sz="0" w:space="0" w:color="auto"/>
        <w:left w:val="none" w:sz="0" w:space="0" w:color="auto"/>
        <w:bottom w:val="none" w:sz="0" w:space="0" w:color="auto"/>
        <w:right w:val="none" w:sz="0" w:space="0" w:color="auto"/>
      </w:divBdr>
    </w:div>
    <w:div w:id="234631525">
      <w:bodyDiv w:val="1"/>
      <w:marLeft w:val="0"/>
      <w:marRight w:val="0"/>
      <w:marTop w:val="0"/>
      <w:marBottom w:val="0"/>
      <w:divBdr>
        <w:top w:val="none" w:sz="0" w:space="0" w:color="auto"/>
        <w:left w:val="none" w:sz="0" w:space="0" w:color="auto"/>
        <w:bottom w:val="none" w:sz="0" w:space="0" w:color="auto"/>
        <w:right w:val="none" w:sz="0" w:space="0" w:color="auto"/>
      </w:divBdr>
    </w:div>
    <w:div w:id="794101664">
      <w:bodyDiv w:val="1"/>
      <w:marLeft w:val="0"/>
      <w:marRight w:val="0"/>
      <w:marTop w:val="0"/>
      <w:marBottom w:val="0"/>
      <w:divBdr>
        <w:top w:val="none" w:sz="0" w:space="0" w:color="auto"/>
        <w:left w:val="none" w:sz="0" w:space="0" w:color="auto"/>
        <w:bottom w:val="none" w:sz="0" w:space="0" w:color="auto"/>
        <w:right w:val="none" w:sz="0" w:space="0" w:color="auto"/>
      </w:divBdr>
    </w:div>
    <w:div w:id="842355273">
      <w:bodyDiv w:val="1"/>
      <w:marLeft w:val="0"/>
      <w:marRight w:val="0"/>
      <w:marTop w:val="0"/>
      <w:marBottom w:val="0"/>
      <w:divBdr>
        <w:top w:val="none" w:sz="0" w:space="0" w:color="auto"/>
        <w:left w:val="none" w:sz="0" w:space="0" w:color="auto"/>
        <w:bottom w:val="none" w:sz="0" w:space="0" w:color="auto"/>
        <w:right w:val="none" w:sz="0" w:space="0" w:color="auto"/>
      </w:divBdr>
    </w:div>
    <w:div w:id="912817588">
      <w:bodyDiv w:val="1"/>
      <w:marLeft w:val="0"/>
      <w:marRight w:val="0"/>
      <w:marTop w:val="0"/>
      <w:marBottom w:val="0"/>
      <w:divBdr>
        <w:top w:val="none" w:sz="0" w:space="0" w:color="auto"/>
        <w:left w:val="none" w:sz="0" w:space="0" w:color="auto"/>
        <w:bottom w:val="none" w:sz="0" w:space="0" w:color="auto"/>
        <w:right w:val="none" w:sz="0" w:space="0" w:color="auto"/>
      </w:divBdr>
    </w:div>
    <w:div w:id="917910172">
      <w:bodyDiv w:val="1"/>
      <w:marLeft w:val="0"/>
      <w:marRight w:val="0"/>
      <w:marTop w:val="0"/>
      <w:marBottom w:val="0"/>
      <w:divBdr>
        <w:top w:val="none" w:sz="0" w:space="0" w:color="auto"/>
        <w:left w:val="none" w:sz="0" w:space="0" w:color="auto"/>
        <w:bottom w:val="none" w:sz="0" w:space="0" w:color="auto"/>
        <w:right w:val="none" w:sz="0" w:space="0" w:color="auto"/>
      </w:divBdr>
      <w:divsChild>
        <w:div w:id="1320814649">
          <w:marLeft w:val="285"/>
          <w:marRight w:val="0"/>
          <w:marTop w:val="84"/>
          <w:marBottom w:val="0"/>
          <w:divBdr>
            <w:top w:val="none" w:sz="0" w:space="0" w:color="auto"/>
            <w:left w:val="none" w:sz="0" w:space="0" w:color="auto"/>
            <w:bottom w:val="none" w:sz="0" w:space="0" w:color="auto"/>
            <w:right w:val="none" w:sz="0" w:space="0" w:color="auto"/>
          </w:divBdr>
          <w:divsChild>
            <w:div w:id="140511244">
              <w:marLeft w:val="0"/>
              <w:marRight w:val="251"/>
              <w:marTop w:val="0"/>
              <w:marBottom w:val="0"/>
              <w:divBdr>
                <w:top w:val="none" w:sz="0" w:space="0" w:color="auto"/>
                <w:left w:val="none" w:sz="0" w:space="0" w:color="auto"/>
                <w:bottom w:val="none" w:sz="0" w:space="0" w:color="auto"/>
                <w:right w:val="none" w:sz="0" w:space="0" w:color="auto"/>
              </w:divBdr>
            </w:div>
          </w:divsChild>
        </w:div>
        <w:div w:id="176502732">
          <w:marLeft w:val="285"/>
          <w:marRight w:val="0"/>
          <w:marTop w:val="84"/>
          <w:marBottom w:val="0"/>
          <w:divBdr>
            <w:top w:val="none" w:sz="0" w:space="0" w:color="auto"/>
            <w:left w:val="none" w:sz="0" w:space="0" w:color="auto"/>
            <w:bottom w:val="none" w:sz="0" w:space="0" w:color="auto"/>
            <w:right w:val="none" w:sz="0" w:space="0" w:color="auto"/>
          </w:divBdr>
          <w:divsChild>
            <w:div w:id="12344006">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932322577">
      <w:bodyDiv w:val="1"/>
      <w:marLeft w:val="0"/>
      <w:marRight w:val="0"/>
      <w:marTop w:val="0"/>
      <w:marBottom w:val="0"/>
      <w:divBdr>
        <w:top w:val="none" w:sz="0" w:space="0" w:color="auto"/>
        <w:left w:val="none" w:sz="0" w:space="0" w:color="auto"/>
        <w:bottom w:val="none" w:sz="0" w:space="0" w:color="auto"/>
        <w:right w:val="none" w:sz="0" w:space="0" w:color="auto"/>
      </w:divBdr>
    </w:div>
    <w:div w:id="1016006976">
      <w:bodyDiv w:val="1"/>
      <w:marLeft w:val="0"/>
      <w:marRight w:val="0"/>
      <w:marTop w:val="0"/>
      <w:marBottom w:val="0"/>
      <w:divBdr>
        <w:top w:val="none" w:sz="0" w:space="0" w:color="auto"/>
        <w:left w:val="none" w:sz="0" w:space="0" w:color="auto"/>
        <w:bottom w:val="none" w:sz="0" w:space="0" w:color="auto"/>
        <w:right w:val="none" w:sz="0" w:space="0" w:color="auto"/>
      </w:divBdr>
      <w:divsChild>
        <w:div w:id="1445613719">
          <w:marLeft w:val="285"/>
          <w:marRight w:val="0"/>
          <w:marTop w:val="84"/>
          <w:marBottom w:val="0"/>
          <w:divBdr>
            <w:top w:val="none" w:sz="0" w:space="0" w:color="auto"/>
            <w:left w:val="none" w:sz="0" w:space="0" w:color="auto"/>
            <w:bottom w:val="none" w:sz="0" w:space="0" w:color="auto"/>
            <w:right w:val="none" w:sz="0" w:space="0" w:color="auto"/>
          </w:divBdr>
          <w:divsChild>
            <w:div w:id="1972635594">
              <w:marLeft w:val="0"/>
              <w:marRight w:val="251"/>
              <w:marTop w:val="0"/>
              <w:marBottom w:val="0"/>
              <w:divBdr>
                <w:top w:val="none" w:sz="0" w:space="0" w:color="auto"/>
                <w:left w:val="none" w:sz="0" w:space="0" w:color="auto"/>
                <w:bottom w:val="none" w:sz="0" w:space="0" w:color="auto"/>
                <w:right w:val="none" w:sz="0" w:space="0" w:color="auto"/>
              </w:divBdr>
            </w:div>
          </w:divsChild>
        </w:div>
        <w:div w:id="1572349099">
          <w:marLeft w:val="285"/>
          <w:marRight w:val="0"/>
          <w:marTop w:val="84"/>
          <w:marBottom w:val="0"/>
          <w:divBdr>
            <w:top w:val="none" w:sz="0" w:space="0" w:color="auto"/>
            <w:left w:val="none" w:sz="0" w:space="0" w:color="auto"/>
            <w:bottom w:val="none" w:sz="0" w:space="0" w:color="auto"/>
            <w:right w:val="none" w:sz="0" w:space="0" w:color="auto"/>
          </w:divBdr>
          <w:divsChild>
            <w:div w:id="1057972553">
              <w:marLeft w:val="0"/>
              <w:marRight w:val="251"/>
              <w:marTop w:val="0"/>
              <w:marBottom w:val="0"/>
              <w:divBdr>
                <w:top w:val="none" w:sz="0" w:space="0" w:color="auto"/>
                <w:left w:val="none" w:sz="0" w:space="0" w:color="auto"/>
                <w:bottom w:val="none" w:sz="0" w:space="0" w:color="auto"/>
                <w:right w:val="none" w:sz="0" w:space="0" w:color="auto"/>
              </w:divBdr>
            </w:div>
          </w:divsChild>
        </w:div>
      </w:divsChild>
    </w:div>
    <w:div w:id="1033456419">
      <w:bodyDiv w:val="1"/>
      <w:marLeft w:val="0"/>
      <w:marRight w:val="0"/>
      <w:marTop w:val="0"/>
      <w:marBottom w:val="0"/>
      <w:divBdr>
        <w:top w:val="none" w:sz="0" w:space="0" w:color="auto"/>
        <w:left w:val="none" w:sz="0" w:space="0" w:color="auto"/>
        <w:bottom w:val="none" w:sz="0" w:space="0" w:color="auto"/>
        <w:right w:val="none" w:sz="0" w:space="0" w:color="auto"/>
      </w:divBdr>
    </w:div>
    <w:div w:id="1050417613">
      <w:bodyDiv w:val="1"/>
      <w:marLeft w:val="0"/>
      <w:marRight w:val="0"/>
      <w:marTop w:val="0"/>
      <w:marBottom w:val="0"/>
      <w:divBdr>
        <w:top w:val="none" w:sz="0" w:space="0" w:color="auto"/>
        <w:left w:val="none" w:sz="0" w:space="0" w:color="auto"/>
        <w:bottom w:val="none" w:sz="0" w:space="0" w:color="auto"/>
        <w:right w:val="none" w:sz="0" w:space="0" w:color="auto"/>
      </w:divBdr>
    </w:div>
    <w:div w:id="1120762591">
      <w:bodyDiv w:val="1"/>
      <w:marLeft w:val="0"/>
      <w:marRight w:val="0"/>
      <w:marTop w:val="0"/>
      <w:marBottom w:val="0"/>
      <w:divBdr>
        <w:top w:val="none" w:sz="0" w:space="0" w:color="auto"/>
        <w:left w:val="none" w:sz="0" w:space="0" w:color="auto"/>
        <w:bottom w:val="none" w:sz="0" w:space="0" w:color="auto"/>
        <w:right w:val="none" w:sz="0" w:space="0" w:color="auto"/>
      </w:divBdr>
    </w:div>
    <w:div w:id="1176580791">
      <w:bodyDiv w:val="1"/>
      <w:marLeft w:val="0"/>
      <w:marRight w:val="0"/>
      <w:marTop w:val="0"/>
      <w:marBottom w:val="0"/>
      <w:divBdr>
        <w:top w:val="none" w:sz="0" w:space="0" w:color="auto"/>
        <w:left w:val="none" w:sz="0" w:space="0" w:color="auto"/>
        <w:bottom w:val="none" w:sz="0" w:space="0" w:color="auto"/>
        <w:right w:val="none" w:sz="0" w:space="0" w:color="auto"/>
      </w:divBdr>
    </w:div>
    <w:div w:id="1228687237">
      <w:bodyDiv w:val="1"/>
      <w:marLeft w:val="0"/>
      <w:marRight w:val="0"/>
      <w:marTop w:val="0"/>
      <w:marBottom w:val="0"/>
      <w:divBdr>
        <w:top w:val="none" w:sz="0" w:space="0" w:color="auto"/>
        <w:left w:val="none" w:sz="0" w:space="0" w:color="auto"/>
        <w:bottom w:val="none" w:sz="0" w:space="0" w:color="auto"/>
        <w:right w:val="none" w:sz="0" w:space="0" w:color="auto"/>
      </w:divBdr>
    </w:div>
    <w:div w:id="1237325901">
      <w:bodyDiv w:val="1"/>
      <w:marLeft w:val="0"/>
      <w:marRight w:val="0"/>
      <w:marTop w:val="0"/>
      <w:marBottom w:val="0"/>
      <w:divBdr>
        <w:top w:val="none" w:sz="0" w:space="0" w:color="auto"/>
        <w:left w:val="none" w:sz="0" w:space="0" w:color="auto"/>
        <w:bottom w:val="none" w:sz="0" w:space="0" w:color="auto"/>
        <w:right w:val="none" w:sz="0" w:space="0" w:color="auto"/>
      </w:divBdr>
    </w:div>
    <w:div w:id="1265456236">
      <w:bodyDiv w:val="1"/>
      <w:marLeft w:val="0"/>
      <w:marRight w:val="0"/>
      <w:marTop w:val="0"/>
      <w:marBottom w:val="0"/>
      <w:divBdr>
        <w:top w:val="none" w:sz="0" w:space="0" w:color="auto"/>
        <w:left w:val="none" w:sz="0" w:space="0" w:color="auto"/>
        <w:bottom w:val="none" w:sz="0" w:space="0" w:color="auto"/>
        <w:right w:val="none" w:sz="0" w:space="0" w:color="auto"/>
      </w:divBdr>
    </w:div>
    <w:div w:id="1427077584">
      <w:bodyDiv w:val="1"/>
      <w:marLeft w:val="0"/>
      <w:marRight w:val="0"/>
      <w:marTop w:val="0"/>
      <w:marBottom w:val="0"/>
      <w:divBdr>
        <w:top w:val="none" w:sz="0" w:space="0" w:color="auto"/>
        <w:left w:val="none" w:sz="0" w:space="0" w:color="auto"/>
        <w:bottom w:val="none" w:sz="0" w:space="0" w:color="auto"/>
        <w:right w:val="none" w:sz="0" w:space="0" w:color="auto"/>
      </w:divBdr>
    </w:div>
    <w:div w:id="1452242684">
      <w:bodyDiv w:val="1"/>
      <w:marLeft w:val="0"/>
      <w:marRight w:val="0"/>
      <w:marTop w:val="0"/>
      <w:marBottom w:val="0"/>
      <w:divBdr>
        <w:top w:val="none" w:sz="0" w:space="0" w:color="auto"/>
        <w:left w:val="none" w:sz="0" w:space="0" w:color="auto"/>
        <w:bottom w:val="none" w:sz="0" w:space="0" w:color="auto"/>
        <w:right w:val="none" w:sz="0" w:space="0" w:color="auto"/>
      </w:divBdr>
    </w:div>
    <w:div w:id="1466703209">
      <w:bodyDiv w:val="1"/>
      <w:marLeft w:val="0"/>
      <w:marRight w:val="0"/>
      <w:marTop w:val="0"/>
      <w:marBottom w:val="0"/>
      <w:divBdr>
        <w:top w:val="none" w:sz="0" w:space="0" w:color="auto"/>
        <w:left w:val="none" w:sz="0" w:space="0" w:color="auto"/>
        <w:bottom w:val="none" w:sz="0" w:space="0" w:color="auto"/>
        <w:right w:val="none" w:sz="0" w:space="0" w:color="auto"/>
      </w:divBdr>
    </w:div>
    <w:div w:id="1526096777">
      <w:bodyDiv w:val="1"/>
      <w:marLeft w:val="0"/>
      <w:marRight w:val="0"/>
      <w:marTop w:val="0"/>
      <w:marBottom w:val="0"/>
      <w:divBdr>
        <w:top w:val="none" w:sz="0" w:space="0" w:color="auto"/>
        <w:left w:val="none" w:sz="0" w:space="0" w:color="auto"/>
        <w:bottom w:val="none" w:sz="0" w:space="0" w:color="auto"/>
        <w:right w:val="none" w:sz="0" w:space="0" w:color="auto"/>
      </w:divBdr>
    </w:div>
    <w:div w:id="1627277715">
      <w:bodyDiv w:val="1"/>
      <w:marLeft w:val="0"/>
      <w:marRight w:val="0"/>
      <w:marTop w:val="0"/>
      <w:marBottom w:val="0"/>
      <w:divBdr>
        <w:top w:val="none" w:sz="0" w:space="0" w:color="auto"/>
        <w:left w:val="none" w:sz="0" w:space="0" w:color="auto"/>
        <w:bottom w:val="none" w:sz="0" w:space="0" w:color="auto"/>
        <w:right w:val="none" w:sz="0" w:space="0" w:color="auto"/>
      </w:divBdr>
    </w:div>
    <w:div w:id="1668552452">
      <w:bodyDiv w:val="1"/>
      <w:marLeft w:val="0"/>
      <w:marRight w:val="0"/>
      <w:marTop w:val="0"/>
      <w:marBottom w:val="0"/>
      <w:divBdr>
        <w:top w:val="none" w:sz="0" w:space="0" w:color="auto"/>
        <w:left w:val="none" w:sz="0" w:space="0" w:color="auto"/>
        <w:bottom w:val="none" w:sz="0" w:space="0" w:color="auto"/>
        <w:right w:val="none" w:sz="0" w:space="0" w:color="auto"/>
      </w:divBdr>
    </w:div>
    <w:div w:id="1693261638">
      <w:bodyDiv w:val="1"/>
      <w:marLeft w:val="0"/>
      <w:marRight w:val="0"/>
      <w:marTop w:val="0"/>
      <w:marBottom w:val="0"/>
      <w:divBdr>
        <w:top w:val="none" w:sz="0" w:space="0" w:color="auto"/>
        <w:left w:val="none" w:sz="0" w:space="0" w:color="auto"/>
        <w:bottom w:val="none" w:sz="0" w:space="0" w:color="auto"/>
        <w:right w:val="none" w:sz="0" w:space="0" w:color="auto"/>
      </w:divBdr>
    </w:div>
    <w:div w:id="1730878615">
      <w:bodyDiv w:val="1"/>
      <w:marLeft w:val="0"/>
      <w:marRight w:val="0"/>
      <w:marTop w:val="0"/>
      <w:marBottom w:val="0"/>
      <w:divBdr>
        <w:top w:val="none" w:sz="0" w:space="0" w:color="auto"/>
        <w:left w:val="none" w:sz="0" w:space="0" w:color="auto"/>
        <w:bottom w:val="none" w:sz="0" w:space="0" w:color="auto"/>
        <w:right w:val="none" w:sz="0" w:space="0" w:color="auto"/>
      </w:divBdr>
    </w:div>
    <w:div w:id="1758207100">
      <w:bodyDiv w:val="1"/>
      <w:marLeft w:val="0"/>
      <w:marRight w:val="0"/>
      <w:marTop w:val="0"/>
      <w:marBottom w:val="0"/>
      <w:divBdr>
        <w:top w:val="none" w:sz="0" w:space="0" w:color="auto"/>
        <w:left w:val="none" w:sz="0" w:space="0" w:color="auto"/>
        <w:bottom w:val="none" w:sz="0" w:space="0" w:color="auto"/>
        <w:right w:val="none" w:sz="0" w:space="0" w:color="auto"/>
      </w:divBdr>
    </w:div>
    <w:div w:id="1864439339">
      <w:bodyDiv w:val="1"/>
      <w:marLeft w:val="0"/>
      <w:marRight w:val="0"/>
      <w:marTop w:val="0"/>
      <w:marBottom w:val="0"/>
      <w:divBdr>
        <w:top w:val="none" w:sz="0" w:space="0" w:color="auto"/>
        <w:left w:val="none" w:sz="0" w:space="0" w:color="auto"/>
        <w:bottom w:val="none" w:sz="0" w:space="0" w:color="auto"/>
        <w:right w:val="none" w:sz="0" w:space="0" w:color="auto"/>
      </w:divBdr>
    </w:div>
    <w:div w:id="1886866463">
      <w:bodyDiv w:val="1"/>
      <w:marLeft w:val="0"/>
      <w:marRight w:val="0"/>
      <w:marTop w:val="0"/>
      <w:marBottom w:val="0"/>
      <w:divBdr>
        <w:top w:val="none" w:sz="0" w:space="0" w:color="auto"/>
        <w:left w:val="none" w:sz="0" w:space="0" w:color="auto"/>
        <w:bottom w:val="none" w:sz="0" w:space="0" w:color="auto"/>
        <w:right w:val="none" w:sz="0" w:space="0" w:color="auto"/>
      </w:divBdr>
    </w:div>
    <w:div w:id="1913081312">
      <w:bodyDiv w:val="1"/>
      <w:marLeft w:val="0"/>
      <w:marRight w:val="0"/>
      <w:marTop w:val="0"/>
      <w:marBottom w:val="0"/>
      <w:divBdr>
        <w:top w:val="none" w:sz="0" w:space="0" w:color="auto"/>
        <w:left w:val="none" w:sz="0" w:space="0" w:color="auto"/>
        <w:bottom w:val="none" w:sz="0" w:space="0" w:color="auto"/>
        <w:right w:val="none" w:sz="0" w:space="0" w:color="auto"/>
      </w:divBdr>
    </w:div>
    <w:div w:id="2010474776">
      <w:bodyDiv w:val="1"/>
      <w:marLeft w:val="0"/>
      <w:marRight w:val="0"/>
      <w:marTop w:val="0"/>
      <w:marBottom w:val="0"/>
      <w:divBdr>
        <w:top w:val="none" w:sz="0" w:space="0" w:color="auto"/>
        <w:left w:val="none" w:sz="0" w:space="0" w:color="auto"/>
        <w:bottom w:val="none" w:sz="0" w:space="0" w:color="auto"/>
        <w:right w:val="none" w:sz="0" w:space="0" w:color="auto"/>
      </w:divBdr>
    </w:div>
    <w:div w:id="2042238316">
      <w:bodyDiv w:val="1"/>
      <w:marLeft w:val="0"/>
      <w:marRight w:val="0"/>
      <w:marTop w:val="0"/>
      <w:marBottom w:val="0"/>
      <w:divBdr>
        <w:top w:val="none" w:sz="0" w:space="0" w:color="auto"/>
        <w:left w:val="none" w:sz="0" w:space="0" w:color="auto"/>
        <w:bottom w:val="none" w:sz="0" w:space="0" w:color="auto"/>
        <w:right w:val="none" w:sz="0" w:space="0" w:color="auto"/>
      </w:divBdr>
    </w:div>
    <w:div w:id="2099405516">
      <w:bodyDiv w:val="1"/>
      <w:marLeft w:val="0"/>
      <w:marRight w:val="0"/>
      <w:marTop w:val="0"/>
      <w:marBottom w:val="0"/>
      <w:divBdr>
        <w:top w:val="none" w:sz="0" w:space="0" w:color="auto"/>
        <w:left w:val="none" w:sz="0" w:space="0" w:color="auto"/>
        <w:bottom w:val="none" w:sz="0" w:space="0" w:color="auto"/>
        <w:right w:val="none" w:sz="0" w:space="0" w:color="auto"/>
      </w:divBdr>
    </w:div>
    <w:div w:id="21451968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darne.eu/spolocnost/dodavatelia&#8211;e-faktury"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Motív 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Motív Office">
      <a:majorFont>
        <a:latin typeface="Helvetica Neue"/>
        <a:ea typeface="Helvetica Neue"/>
        <a:cs typeface="Helvetica Neue"/>
      </a:majorFont>
      <a:minorFont>
        <a:latin typeface="Helvetica Neue"/>
        <a:ea typeface="Helvetica Neue"/>
        <a:cs typeface="Helvetica Neue"/>
      </a:minorFont>
    </a:fontScheme>
    <a:fmtScheme name="Motív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53A2C8-0A65-4E20-8628-C29D97C40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15503</Words>
  <Characters>88368</Characters>
  <Application>Microsoft Office Word</Application>
  <DocSecurity>0</DocSecurity>
  <Lines>736</Lines>
  <Paragraphs>207</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Jačmanová Helena</dc:creator>
  <cp:lastModifiedBy>Juraj Sádecký</cp:lastModifiedBy>
  <cp:revision>9</cp:revision>
  <cp:lastPrinted>2019-01-10T15:06:00Z</cp:lastPrinted>
  <dcterms:created xsi:type="dcterms:W3CDTF">2021-11-06T16:55:00Z</dcterms:created>
  <dcterms:modified xsi:type="dcterms:W3CDTF">2021-11-26T09:01:00Z</dcterms:modified>
</cp:coreProperties>
</file>