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278C4" w14:textId="05B9D6E1" w:rsidR="007E2B26" w:rsidRPr="007E093F" w:rsidRDefault="008D3808" w:rsidP="00814F76">
      <w:pPr>
        <w:jc w:val="both"/>
        <w:rPr>
          <w:rFonts w:ascii="Corbel" w:hAnsi="Corbel"/>
          <w:b/>
          <w:sz w:val="24"/>
          <w:szCs w:val="24"/>
        </w:rPr>
      </w:pPr>
      <w:r w:rsidRPr="000E7C3A">
        <w:rPr>
          <w:rFonts w:ascii="Corbel" w:hAnsi="Corbel"/>
          <w:b/>
          <w:sz w:val="24"/>
          <w:szCs w:val="24"/>
        </w:rPr>
        <w:t xml:space="preserve">Príloha č. 1 Opis predmetu zákazky </w:t>
      </w:r>
    </w:p>
    <w:p w14:paraId="321E7112" w14:textId="58CDD736" w:rsidR="007E2B26" w:rsidRPr="000E7C3A" w:rsidRDefault="007E2B26" w:rsidP="000E7C3A">
      <w:pPr>
        <w:jc w:val="both"/>
        <w:rPr>
          <w:rFonts w:ascii="Corbel" w:hAnsi="Corbel"/>
          <w:sz w:val="24"/>
          <w:szCs w:val="24"/>
        </w:rPr>
      </w:pPr>
      <w:del w:id="0" w:author="Sabová Eva, Mgr." w:date="2022-03-02T14:24:00Z">
        <w:r w:rsidRPr="000E7C3A" w:rsidDel="003A544E">
          <w:rPr>
            <w:rFonts w:ascii="Corbel" w:hAnsi="Corbel"/>
            <w:b/>
            <w:bCs/>
            <w:sz w:val="24"/>
            <w:szCs w:val="24"/>
          </w:rPr>
          <w:delText>Doba trvania zmluvy:</w:delText>
        </w:r>
        <w:r w:rsidRPr="000E7C3A" w:rsidDel="003A544E">
          <w:rPr>
            <w:rFonts w:ascii="Corbel" w:hAnsi="Corbel"/>
            <w:sz w:val="24"/>
            <w:szCs w:val="24"/>
          </w:rPr>
          <w:delText xml:space="preserve"> </w:delText>
        </w:r>
        <w:r w:rsidR="000E7C3A" w:rsidDel="003A544E">
          <w:rPr>
            <w:rFonts w:ascii="Corbel" w:hAnsi="Corbel"/>
            <w:sz w:val="24"/>
            <w:szCs w:val="24"/>
          </w:rPr>
          <w:delText>24 mesiacov</w:delText>
        </w:r>
      </w:del>
    </w:p>
    <w:p w14:paraId="747E2E4C" w14:textId="7E2074FD" w:rsidR="00685755" w:rsidRPr="000E7C3A" w:rsidRDefault="007D3D0E" w:rsidP="000E7C3A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Predmetom zákazky je:</w:t>
      </w:r>
    </w:p>
    <w:p w14:paraId="672A6659" w14:textId="63EFAC3F" w:rsidR="00872ABE" w:rsidRPr="007D3D0E" w:rsidRDefault="00872ABE" w:rsidP="003950C4">
      <w:pPr>
        <w:pStyle w:val="Odsekzoznamu"/>
        <w:numPr>
          <w:ilvl w:val="0"/>
          <w:numId w:val="1"/>
        </w:numPr>
        <w:ind w:left="0" w:firstLine="0"/>
        <w:contextualSpacing w:val="0"/>
        <w:jc w:val="both"/>
        <w:rPr>
          <w:rFonts w:ascii="Corbel" w:hAnsi="Corbel"/>
          <w:sz w:val="24"/>
          <w:szCs w:val="24"/>
        </w:rPr>
      </w:pPr>
      <w:r w:rsidRPr="000E7C3A">
        <w:rPr>
          <w:rFonts w:ascii="Corbel" w:hAnsi="Corbel"/>
          <w:b/>
          <w:bCs/>
          <w:sz w:val="24"/>
          <w:szCs w:val="24"/>
        </w:rPr>
        <w:t>VÝROB</w:t>
      </w:r>
      <w:r w:rsidR="007D3D0E">
        <w:rPr>
          <w:rFonts w:ascii="Corbel" w:hAnsi="Corbel"/>
          <w:b/>
          <w:bCs/>
          <w:sz w:val="24"/>
          <w:szCs w:val="24"/>
        </w:rPr>
        <w:t>A</w:t>
      </w:r>
      <w:r w:rsidRPr="000E7C3A">
        <w:rPr>
          <w:rFonts w:ascii="Corbel" w:hAnsi="Corbel"/>
          <w:b/>
          <w:bCs/>
          <w:sz w:val="24"/>
          <w:szCs w:val="24"/>
        </w:rPr>
        <w:t xml:space="preserve"> MARKETINGOVÝCH PREDMETOV</w:t>
      </w:r>
      <w:r w:rsidRPr="000E7C3A">
        <w:rPr>
          <w:rFonts w:ascii="Corbel" w:hAnsi="Corbel"/>
          <w:sz w:val="24"/>
          <w:szCs w:val="24"/>
        </w:rPr>
        <w:t xml:space="preserve"> </w:t>
      </w:r>
      <w:r w:rsidR="006E6872" w:rsidRPr="000E7C3A">
        <w:rPr>
          <w:rFonts w:ascii="Corbel" w:hAnsi="Corbel"/>
          <w:sz w:val="24"/>
          <w:szCs w:val="24"/>
        </w:rPr>
        <w:t>s vlastnými vizuálmi (textil, kancelárske potreby, limitované edície</w:t>
      </w:r>
      <w:r w:rsidR="00F64469" w:rsidRPr="000E7C3A">
        <w:rPr>
          <w:rFonts w:ascii="Corbel" w:hAnsi="Corbel"/>
          <w:sz w:val="24"/>
          <w:szCs w:val="24"/>
        </w:rPr>
        <w:t>, bližší popis predmetov</w:t>
      </w:r>
      <w:r w:rsidR="007D3D0E">
        <w:rPr>
          <w:rFonts w:ascii="Corbel" w:hAnsi="Corbel"/>
          <w:sz w:val="24"/>
          <w:szCs w:val="24"/>
        </w:rPr>
        <w:t xml:space="preserve"> uvedený </w:t>
      </w:r>
      <w:r w:rsidR="0096365C">
        <w:rPr>
          <w:rFonts w:ascii="Corbel" w:hAnsi="Corbel"/>
          <w:sz w:val="24"/>
          <w:szCs w:val="24"/>
        </w:rPr>
        <w:t>v prílohe č. 2 – Zoznam produktov</w:t>
      </w:r>
      <w:r w:rsidR="007D3D0E">
        <w:rPr>
          <w:rFonts w:ascii="Corbel" w:hAnsi="Corbel"/>
          <w:sz w:val="24"/>
          <w:szCs w:val="24"/>
        </w:rPr>
        <w:t xml:space="preserve">) </w:t>
      </w:r>
      <w:r w:rsidR="00376509" w:rsidRPr="000E7C3A">
        <w:rPr>
          <w:rFonts w:ascii="Corbel" w:hAnsi="Corbel"/>
          <w:sz w:val="24"/>
          <w:szCs w:val="24"/>
        </w:rPr>
        <w:t>a v</w:t>
      </w:r>
      <w:r w:rsidR="00F930F6" w:rsidRPr="000E7C3A">
        <w:rPr>
          <w:rFonts w:ascii="Corbel" w:hAnsi="Corbel"/>
          <w:sz w:val="24"/>
          <w:szCs w:val="24"/>
        </w:rPr>
        <w:t>ýrob</w:t>
      </w:r>
      <w:r w:rsidR="00376509" w:rsidRPr="000E7C3A">
        <w:rPr>
          <w:rFonts w:ascii="Corbel" w:hAnsi="Corbel"/>
          <w:sz w:val="24"/>
          <w:szCs w:val="24"/>
        </w:rPr>
        <w:t>a</w:t>
      </w:r>
      <w:r w:rsidR="00F930F6" w:rsidRPr="000E7C3A">
        <w:rPr>
          <w:rFonts w:ascii="Corbel" w:hAnsi="Corbel"/>
          <w:sz w:val="24"/>
          <w:szCs w:val="24"/>
        </w:rPr>
        <w:t xml:space="preserve"> online</w:t>
      </w:r>
      <w:r w:rsidR="00A427F4" w:rsidRPr="000E7C3A">
        <w:rPr>
          <w:rFonts w:ascii="Corbel" w:hAnsi="Corbel"/>
          <w:sz w:val="24"/>
          <w:szCs w:val="24"/>
        </w:rPr>
        <w:t xml:space="preserve"> alebo tlačeného</w:t>
      </w:r>
      <w:r w:rsidR="00F930F6" w:rsidRPr="000E7C3A">
        <w:rPr>
          <w:rFonts w:ascii="Corbel" w:hAnsi="Corbel"/>
          <w:sz w:val="24"/>
          <w:szCs w:val="24"/>
        </w:rPr>
        <w:t xml:space="preserve"> katalógu produktov</w:t>
      </w:r>
      <w:r w:rsidR="007D3D0E">
        <w:rPr>
          <w:rFonts w:ascii="Corbel" w:hAnsi="Corbel"/>
          <w:sz w:val="24"/>
          <w:szCs w:val="24"/>
        </w:rPr>
        <w:t>.</w:t>
      </w:r>
      <w:r w:rsidR="0096365C">
        <w:rPr>
          <w:rFonts w:ascii="Corbel" w:hAnsi="Corbel"/>
          <w:sz w:val="24"/>
          <w:szCs w:val="24"/>
        </w:rPr>
        <w:t xml:space="preserve"> Marketingové predmety</w:t>
      </w:r>
      <w:r w:rsidR="00C631F9">
        <w:rPr>
          <w:rFonts w:ascii="Corbel" w:hAnsi="Corbel"/>
          <w:sz w:val="24"/>
          <w:szCs w:val="24"/>
        </w:rPr>
        <w:t xml:space="preserve"> podľa prílohy č. 2 – Zoznam produktov </w:t>
      </w:r>
      <w:r w:rsidR="00D421EA">
        <w:rPr>
          <w:rFonts w:ascii="Corbel" w:hAnsi="Corbel"/>
          <w:sz w:val="24"/>
          <w:szCs w:val="24"/>
        </w:rPr>
        <w:t>bude verejný obstarávateľ objednávať na základe objednávok/čiastkových zmlúv</w:t>
      </w:r>
      <w:r w:rsidR="00637068">
        <w:rPr>
          <w:rFonts w:ascii="Corbel" w:hAnsi="Corbel"/>
          <w:sz w:val="24"/>
          <w:szCs w:val="24"/>
        </w:rPr>
        <w:t>, teda mimo nižšie definovaného e-</w:t>
      </w:r>
      <w:proofErr w:type="spellStart"/>
      <w:r w:rsidR="00637068">
        <w:rPr>
          <w:rFonts w:ascii="Corbel" w:hAnsi="Corbel"/>
          <w:sz w:val="24"/>
          <w:szCs w:val="24"/>
        </w:rPr>
        <w:t>shopu</w:t>
      </w:r>
      <w:proofErr w:type="spellEnd"/>
      <w:r w:rsidR="00637068">
        <w:rPr>
          <w:rFonts w:ascii="Corbel" w:hAnsi="Corbel"/>
          <w:sz w:val="24"/>
          <w:szCs w:val="24"/>
        </w:rPr>
        <w:t>.</w:t>
      </w:r>
    </w:p>
    <w:p w14:paraId="2A42DB90" w14:textId="77777777" w:rsidR="003C2590" w:rsidRDefault="00872ABE" w:rsidP="003950C4">
      <w:pPr>
        <w:pStyle w:val="Odsekzoznamu"/>
        <w:numPr>
          <w:ilvl w:val="0"/>
          <w:numId w:val="1"/>
        </w:numPr>
        <w:ind w:left="0" w:firstLine="0"/>
        <w:jc w:val="both"/>
        <w:rPr>
          <w:rFonts w:ascii="Corbel" w:hAnsi="Corbel"/>
          <w:sz w:val="24"/>
          <w:szCs w:val="24"/>
        </w:rPr>
      </w:pPr>
      <w:r w:rsidRPr="000E7C3A">
        <w:rPr>
          <w:rFonts w:ascii="Corbel" w:hAnsi="Corbel"/>
          <w:b/>
          <w:bCs/>
          <w:sz w:val="24"/>
          <w:szCs w:val="24"/>
        </w:rPr>
        <w:t>VYTVORENIE A PREVÁDZKOVANIE E-SHOPU</w:t>
      </w:r>
      <w:r w:rsidRPr="000E7C3A">
        <w:rPr>
          <w:rFonts w:ascii="Corbel" w:hAnsi="Corbel"/>
          <w:sz w:val="24"/>
          <w:szCs w:val="24"/>
        </w:rPr>
        <w:t xml:space="preserve"> </w:t>
      </w:r>
      <w:r w:rsidR="008365D1" w:rsidRPr="000E7C3A">
        <w:rPr>
          <w:rFonts w:ascii="Corbel" w:hAnsi="Corbel"/>
          <w:sz w:val="24"/>
          <w:szCs w:val="24"/>
        </w:rPr>
        <w:t>s marketingovými pr</w:t>
      </w:r>
      <w:r w:rsidR="00A427F4" w:rsidRPr="000E7C3A">
        <w:rPr>
          <w:rFonts w:ascii="Corbel" w:hAnsi="Corbel"/>
          <w:sz w:val="24"/>
          <w:szCs w:val="24"/>
        </w:rPr>
        <w:t xml:space="preserve">edmetmi </w:t>
      </w:r>
      <w:r w:rsidR="008365D1" w:rsidRPr="000E7C3A">
        <w:rPr>
          <w:rFonts w:ascii="Corbel" w:hAnsi="Corbel"/>
          <w:sz w:val="24"/>
          <w:szCs w:val="24"/>
        </w:rPr>
        <w:t>univerzity</w:t>
      </w:r>
      <w:r w:rsidR="00A427F4" w:rsidRPr="000E7C3A">
        <w:rPr>
          <w:rFonts w:ascii="Corbel" w:hAnsi="Corbel"/>
          <w:sz w:val="24"/>
          <w:szCs w:val="24"/>
        </w:rPr>
        <w:t>. Prevádzka e-</w:t>
      </w:r>
      <w:proofErr w:type="spellStart"/>
      <w:r w:rsidR="00A427F4" w:rsidRPr="000E7C3A">
        <w:rPr>
          <w:rFonts w:ascii="Corbel" w:hAnsi="Corbel"/>
          <w:sz w:val="24"/>
          <w:szCs w:val="24"/>
        </w:rPr>
        <w:t>shopu</w:t>
      </w:r>
      <w:proofErr w:type="spellEnd"/>
      <w:r w:rsidR="00A427F4" w:rsidRPr="000E7C3A">
        <w:rPr>
          <w:rFonts w:ascii="Corbel" w:hAnsi="Corbel"/>
          <w:sz w:val="24"/>
          <w:szCs w:val="24"/>
        </w:rPr>
        <w:t xml:space="preserve"> zahŕňa kompletnú správu</w:t>
      </w:r>
      <w:r w:rsidR="008365D1" w:rsidRPr="000E7C3A">
        <w:rPr>
          <w:rFonts w:ascii="Corbel" w:hAnsi="Corbel"/>
          <w:sz w:val="24"/>
          <w:szCs w:val="24"/>
        </w:rPr>
        <w:t xml:space="preserve"> vrátane</w:t>
      </w:r>
      <w:r w:rsidR="00A427F4" w:rsidRPr="000E7C3A">
        <w:rPr>
          <w:rFonts w:ascii="Corbel" w:hAnsi="Corbel"/>
          <w:sz w:val="24"/>
          <w:szCs w:val="24"/>
        </w:rPr>
        <w:t xml:space="preserve"> výroby produktov,</w:t>
      </w:r>
      <w:r w:rsidR="00121465" w:rsidRPr="000E7C3A">
        <w:rPr>
          <w:rFonts w:ascii="Corbel" w:hAnsi="Corbel"/>
          <w:sz w:val="24"/>
          <w:szCs w:val="24"/>
        </w:rPr>
        <w:t xml:space="preserve"> prípravy dizajnov,</w:t>
      </w:r>
      <w:r w:rsidR="008365D1" w:rsidRPr="000E7C3A">
        <w:rPr>
          <w:rFonts w:ascii="Corbel" w:hAnsi="Corbel"/>
          <w:sz w:val="24"/>
          <w:szCs w:val="24"/>
        </w:rPr>
        <w:t xml:space="preserve"> skladovania, predaja a distribúcie produktov konečnému spotrebiteľovi</w:t>
      </w:r>
      <w:r w:rsidR="008A173A">
        <w:rPr>
          <w:rFonts w:ascii="Corbel" w:hAnsi="Corbel"/>
          <w:sz w:val="24"/>
          <w:szCs w:val="24"/>
        </w:rPr>
        <w:t>,</w:t>
      </w:r>
      <w:r w:rsidR="00A427F4" w:rsidRPr="000E7C3A">
        <w:rPr>
          <w:rFonts w:ascii="Corbel" w:hAnsi="Corbel"/>
          <w:sz w:val="24"/>
          <w:szCs w:val="24"/>
        </w:rPr>
        <w:t xml:space="preserve"> tzn. </w:t>
      </w:r>
      <w:r w:rsidR="009F2658" w:rsidRPr="000E7C3A">
        <w:rPr>
          <w:rFonts w:ascii="Corbel" w:hAnsi="Corbel"/>
          <w:sz w:val="24"/>
          <w:szCs w:val="24"/>
        </w:rPr>
        <w:t>širokej verejnosti</w:t>
      </w:r>
      <w:r w:rsidR="00A427F4" w:rsidRPr="000E7C3A">
        <w:rPr>
          <w:rFonts w:ascii="Corbel" w:hAnsi="Corbel"/>
          <w:sz w:val="24"/>
          <w:szCs w:val="24"/>
        </w:rPr>
        <w:t xml:space="preserve"> a riešenie prípadných reklamácií</w:t>
      </w:r>
      <w:r w:rsidR="00A45BB2" w:rsidRPr="000E7C3A">
        <w:rPr>
          <w:rFonts w:ascii="Corbel" w:hAnsi="Corbel"/>
          <w:sz w:val="24"/>
          <w:szCs w:val="24"/>
        </w:rPr>
        <w:t xml:space="preserve">. </w:t>
      </w:r>
      <w:r w:rsidR="00A45BB2" w:rsidRPr="00D22D69">
        <w:rPr>
          <w:rFonts w:ascii="Corbel" w:hAnsi="Corbel"/>
          <w:sz w:val="24"/>
          <w:szCs w:val="24"/>
        </w:rPr>
        <w:t>Výsledná cena služby zahŕňa aj prípadn</w:t>
      </w:r>
      <w:r w:rsidR="008A173A" w:rsidRPr="00D22D69">
        <w:rPr>
          <w:rFonts w:ascii="Corbel" w:hAnsi="Corbel"/>
          <w:sz w:val="24"/>
          <w:szCs w:val="24"/>
        </w:rPr>
        <w:t>é</w:t>
      </w:r>
      <w:r w:rsidR="00A45BB2" w:rsidRPr="00D22D69">
        <w:rPr>
          <w:rFonts w:ascii="Corbel" w:hAnsi="Corbel"/>
          <w:sz w:val="24"/>
          <w:szCs w:val="24"/>
        </w:rPr>
        <w:t xml:space="preserve"> vstupné náklady na prípravu e-</w:t>
      </w:r>
      <w:proofErr w:type="spellStart"/>
      <w:r w:rsidR="00A45BB2" w:rsidRPr="00D22D69">
        <w:rPr>
          <w:rFonts w:ascii="Corbel" w:hAnsi="Corbel"/>
          <w:sz w:val="24"/>
          <w:szCs w:val="24"/>
        </w:rPr>
        <w:t>shopu</w:t>
      </w:r>
      <w:proofErr w:type="spellEnd"/>
      <w:r w:rsidR="00A45BB2" w:rsidRPr="00D22D69">
        <w:rPr>
          <w:rFonts w:ascii="Corbel" w:hAnsi="Corbel"/>
          <w:sz w:val="24"/>
          <w:szCs w:val="24"/>
        </w:rPr>
        <w:t xml:space="preserve"> ako aj personálne náklady.</w:t>
      </w:r>
      <w:r w:rsidR="00AD0D2B" w:rsidRPr="000E7C3A">
        <w:rPr>
          <w:rFonts w:ascii="Corbel" w:hAnsi="Corbel"/>
          <w:sz w:val="24"/>
          <w:szCs w:val="24"/>
        </w:rPr>
        <w:t xml:space="preserve"> </w:t>
      </w:r>
    </w:p>
    <w:p w14:paraId="7F192BDB" w14:textId="05B92165" w:rsidR="00A427F4" w:rsidRPr="00E104A3" w:rsidRDefault="00501597" w:rsidP="003C2590">
      <w:pPr>
        <w:pStyle w:val="Odsekzoznamu"/>
        <w:ind w:left="0"/>
        <w:jc w:val="both"/>
        <w:rPr>
          <w:rFonts w:ascii="Corbel" w:hAnsi="Corbel"/>
          <w:b/>
          <w:bCs/>
          <w:sz w:val="24"/>
          <w:szCs w:val="24"/>
        </w:rPr>
      </w:pPr>
      <w:r w:rsidRPr="00E104A3">
        <w:rPr>
          <w:rFonts w:ascii="Corbel" w:hAnsi="Corbel"/>
          <w:b/>
          <w:bCs/>
          <w:sz w:val="24"/>
          <w:szCs w:val="24"/>
        </w:rPr>
        <w:t>Uchádzač</w:t>
      </w:r>
      <w:r w:rsidR="00AD0D2B" w:rsidRPr="00E104A3">
        <w:rPr>
          <w:rFonts w:ascii="Corbel" w:hAnsi="Corbel"/>
          <w:b/>
          <w:bCs/>
          <w:sz w:val="24"/>
          <w:szCs w:val="24"/>
        </w:rPr>
        <w:t xml:space="preserve"> je povinný preukázať minimálne dvojročné skúsenosti s prevádzkou e-</w:t>
      </w:r>
      <w:proofErr w:type="spellStart"/>
      <w:r w:rsidR="00AD0D2B" w:rsidRPr="00E104A3">
        <w:rPr>
          <w:rFonts w:ascii="Corbel" w:hAnsi="Corbel"/>
          <w:b/>
          <w:bCs/>
          <w:sz w:val="24"/>
          <w:szCs w:val="24"/>
        </w:rPr>
        <w:t>shopu</w:t>
      </w:r>
      <w:proofErr w:type="spellEnd"/>
      <w:r w:rsidR="00AD0D2B" w:rsidRPr="00E104A3">
        <w:rPr>
          <w:rFonts w:ascii="Corbel" w:hAnsi="Corbel"/>
          <w:b/>
          <w:bCs/>
          <w:sz w:val="24"/>
          <w:szCs w:val="24"/>
        </w:rPr>
        <w:t>, ktoré môže doplniť o hodnotenie jeho služieb zákazníkmi, ak takýmito údajmi disponuje.</w:t>
      </w:r>
    </w:p>
    <w:p w14:paraId="248E3878" w14:textId="086AE6B2" w:rsidR="00A427F4" w:rsidRDefault="00501597" w:rsidP="00A02AAE">
      <w:pPr>
        <w:pStyle w:val="Odsekzoznamu"/>
        <w:numPr>
          <w:ilvl w:val="1"/>
          <w:numId w:val="1"/>
        </w:numPr>
        <w:ind w:left="567" w:hanging="567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 Úspešný uchádzač </w:t>
      </w:r>
      <w:r w:rsidR="00A427F4" w:rsidRPr="000E7C3A">
        <w:rPr>
          <w:rFonts w:ascii="Corbel" w:hAnsi="Corbel"/>
          <w:sz w:val="24"/>
          <w:szCs w:val="24"/>
        </w:rPr>
        <w:t>vytvorí nový e</w:t>
      </w:r>
      <w:r w:rsidR="001E1757">
        <w:rPr>
          <w:rFonts w:ascii="Corbel" w:hAnsi="Corbel"/>
          <w:sz w:val="24"/>
          <w:szCs w:val="24"/>
        </w:rPr>
        <w:t>-</w:t>
      </w:r>
      <w:proofErr w:type="spellStart"/>
      <w:r w:rsidR="00A427F4" w:rsidRPr="000E7C3A">
        <w:rPr>
          <w:rFonts w:ascii="Corbel" w:hAnsi="Corbel"/>
          <w:sz w:val="24"/>
          <w:szCs w:val="24"/>
        </w:rPr>
        <w:t>shop</w:t>
      </w:r>
      <w:proofErr w:type="spellEnd"/>
      <w:r w:rsidR="00A427F4" w:rsidRPr="000E7C3A">
        <w:rPr>
          <w:rFonts w:ascii="Corbel" w:hAnsi="Corbel"/>
          <w:sz w:val="24"/>
          <w:szCs w:val="24"/>
        </w:rPr>
        <w:t xml:space="preserve"> na samostatnej doméne</w:t>
      </w:r>
      <w:r w:rsidR="001E1757">
        <w:rPr>
          <w:rFonts w:ascii="Corbel" w:hAnsi="Corbel"/>
          <w:sz w:val="24"/>
          <w:szCs w:val="24"/>
        </w:rPr>
        <w:t>,</w:t>
      </w:r>
      <w:r w:rsidR="004741F0" w:rsidRPr="000E7C3A">
        <w:rPr>
          <w:rFonts w:ascii="Corbel" w:hAnsi="Corbel"/>
          <w:sz w:val="24"/>
          <w:szCs w:val="24"/>
        </w:rPr>
        <w:t xml:space="preserve"> alebo ho začlení do už existujúceho e-</w:t>
      </w:r>
      <w:proofErr w:type="spellStart"/>
      <w:r w:rsidR="004741F0" w:rsidRPr="000E7C3A">
        <w:rPr>
          <w:rFonts w:ascii="Corbel" w:hAnsi="Corbel"/>
          <w:sz w:val="24"/>
          <w:szCs w:val="24"/>
        </w:rPr>
        <w:t>shopu</w:t>
      </w:r>
      <w:proofErr w:type="spellEnd"/>
      <w:r w:rsidR="004741F0" w:rsidRPr="000E7C3A">
        <w:rPr>
          <w:rFonts w:ascii="Corbel" w:hAnsi="Corbel"/>
          <w:sz w:val="24"/>
          <w:szCs w:val="24"/>
        </w:rPr>
        <w:t xml:space="preserve">, v ktorom bude priestor pre marketingové predmety </w:t>
      </w:r>
      <w:r w:rsidR="001E1757">
        <w:rPr>
          <w:rFonts w:ascii="Corbel" w:hAnsi="Corbel"/>
          <w:sz w:val="24"/>
          <w:szCs w:val="24"/>
        </w:rPr>
        <w:t>verejného obstarávateľa</w:t>
      </w:r>
      <w:r w:rsidR="004741F0" w:rsidRPr="000E7C3A">
        <w:rPr>
          <w:rFonts w:ascii="Corbel" w:hAnsi="Corbel"/>
          <w:sz w:val="24"/>
          <w:szCs w:val="24"/>
        </w:rPr>
        <w:t xml:space="preserve"> jasne odčlenený od ostatných produktov. </w:t>
      </w:r>
    </w:p>
    <w:p w14:paraId="0820FDE1" w14:textId="6AEAA2E8" w:rsidR="009B2269" w:rsidRPr="009C7DA1" w:rsidRDefault="009B2269" w:rsidP="00A02AAE">
      <w:pPr>
        <w:pStyle w:val="Odsekzoznamu"/>
        <w:numPr>
          <w:ilvl w:val="1"/>
          <w:numId w:val="1"/>
        </w:numPr>
        <w:ind w:left="567" w:hanging="567"/>
        <w:jc w:val="both"/>
        <w:rPr>
          <w:rFonts w:ascii="Corbel" w:hAnsi="Corbel"/>
          <w:sz w:val="24"/>
          <w:szCs w:val="24"/>
        </w:rPr>
      </w:pPr>
      <w:r w:rsidRPr="003A544E">
        <w:rPr>
          <w:rFonts w:ascii="Corbel" w:hAnsi="Corbel"/>
          <w:sz w:val="24"/>
          <w:szCs w:val="24"/>
        </w:rPr>
        <w:t>Úspešný uchádzač je povinný zabezpečiť prevádzku e-</w:t>
      </w:r>
      <w:proofErr w:type="spellStart"/>
      <w:r w:rsidRPr="003A544E">
        <w:rPr>
          <w:rFonts w:ascii="Corbel" w:hAnsi="Corbel"/>
          <w:sz w:val="24"/>
          <w:szCs w:val="24"/>
        </w:rPr>
        <w:t>shopu</w:t>
      </w:r>
      <w:proofErr w:type="spellEnd"/>
      <w:r w:rsidRPr="003A544E">
        <w:rPr>
          <w:rFonts w:ascii="Corbel" w:hAnsi="Corbel"/>
          <w:sz w:val="24"/>
          <w:szCs w:val="24"/>
        </w:rPr>
        <w:t xml:space="preserve"> najneskôr do</w:t>
      </w:r>
      <w:r w:rsidR="00AA6F6A" w:rsidRPr="003A544E">
        <w:rPr>
          <w:rFonts w:ascii="Corbel" w:hAnsi="Corbel"/>
          <w:sz w:val="24"/>
          <w:szCs w:val="24"/>
        </w:rPr>
        <w:t xml:space="preserve"> 60 dní odo dňa nadobudnutia účinnosti zmluvy, ktorá predstavuje výsledok verejného obstarávania.</w:t>
      </w:r>
    </w:p>
    <w:p w14:paraId="1D0B7294" w14:textId="1CCCAFF3" w:rsidR="00A45BB2" w:rsidRPr="000E7C3A" w:rsidRDefault="00A45BB2" w:rsidP="00A02AAE">
      <w:pPr>
        <w:pStyle w:val="Odsekzoznamu"/>
        <w:numPr>
          <w:ilvl w:val="1"/>
          <w:numId w:val="1"/>
        </w:numPr>
        <w:ind w:left="567" w:hanging="567"/>
        <w:jc w:val="both"/>
        <w:rPr>
          <w:rFonts w:ascii="Corbel" w:hAnsi="Corbel"/>
          <w:sz w:val="24"/>
          <w:szCs w:val="24"/>
        </w:rPr>
      </w:pPr>
      <w:r w:rsidRPr="000E7C3A">
        <w:rPr>
          <w:rFonts w:ascii="Corbel" w:hAnsi="Corbel"/>
          <w:sz w:val="24"/>
          <w:szCs w:val="24"/>
        </w:rPr>
        <w:t>Dizajn e-</w:t>
      </w:r>
      <w:proofErr w:type="spellStart"/>
      <w:r w:rsidRPr="000E7C3A">
        <w:rPr>
          <w:rFonts w:ascii="Corbel" w:hAnsi="Corbel"/>
          <w:sz w:val="24"/>
          <w:szCs w:val="24"/>
        </w:rPr>
        <w:t>shopu</w:t>
      </w:r>
      <w:proofErr w:type="spellEnd"/>
      <w:r w:rsidRPr="000E7C3A">
        <w:rPr>
          <w:rFonts w:ascii="Corbel" w:hAnsi="Corbel"/>
          <w:sz w:val="24"/>
          <w:szCs w:val="24"/>
        </w:rPr>
        <w:t xml:space="preserve"> musí </w:t>
      </w:r>
      <w:r w:rsidR="001E1757">
        <w:rPr>
          <w:rFonts w:ascii="Corbel" w:hAnsi="Corbel"/>
          <w:sz w:val="24"/>
          <w:szCs w:val="24"/>
        </w:rPr>
        <w:t>byť v súlade s</w:t>
      </w:r>
      <w:r w:rsidR="001E7DB4">
        <w:rPr>
          <w:rFonts w:ascii="Corbel" w:hAnsi="Corbel"/>
          <w:sz w:val="24"/>
          <w:szCs w:val="24"/>
        </w:rPr>
        <w:t> vizuálnou identitou</w:t>
      </w:r>
      <w:r w:rsidRPr="000E7C3A">
        <w:rPr>
          <w:rFonts w:ascii="Corbel" w:hAnsi="Corbel"/>
          <w:sz w:val="24"/>
          <w:szCs w:val="24"/>
        </w:rPr>
        <w:t xml:space="preserve"> a  v súlade s dizajnovým manuálom</w:t>
      </w:r>
      <w:r w:rsidR="001E7DB4">
        <w:rPr>
          <w:rFonts w:ascii="Corbel" w:hAnsi="Corbel"/>
          <w:sz w:val="24"/>
          <w:szCs w:val="24"/>
        </w:rPr>
        <w:t xml:space="preserve"> verejného obstarávateľa</w:t>
      </w:r>
      <w:r w:rsidRPr="000E7C3A">
        <w:rPr>
          <w:rFonts w:ascii="Corbel" w:hAnsi="Corbel"/>
          <w:sz w:val="24"/>
          <w:szCs w:val="24"/>
        </w:rPr>
        <w:t xml:space="preserve">. Podklady sú dostupné na webe </w:t>
      </w:r>
      <w:hyperlink r:id="rId10" w:history="1">
        <w:r w:rsidRPr="00222338">
          <w:rPr>
            <w:rStyle w:val="Hypertextovprepojenie"/>
            <w:rFonts w:ascii="Corbel" w:hAnsi="Corbel"/>
            <w:sz w:val="24"/>
            <w:szCs w:val="24"/>
          </w:rPr>
          <w:t>dizajn.uniba.sk</w:t>
        </w:r>
      </w:hyperlink>
      <w:r w:rsidRPr="000E7C3A">
        <w:rPr>
          <w:rFonts w:ascii="Corbel" w:hAnsi="Corbel"/>
          <w:sz w:val="24"/>
          <w:szCs w:val="24"/>
        </w:rPr>
        <w:t xml:space="preserve">. </w:t>
      </w:r>
    </w:p>
    <w:p w14:paraId="0ABA7C77" w14:textId="3F67C8AE" w:rsidR="00A45BB2" w:rsidRDefault="004741F0" w:rsidP="009E66A7">
      <w:pPr>
        <w:pStyle w:val="Odsekzoznamu"/>
        <w:numPr>
          <w:ilvl w:val="1"/>
          <w:numId w:val="1"/>
        </w:numPr>
        <w:ind w:left="567" w:hanging="567"/>
        <w:jc w:val="both"/>
        <w:rPr>
          <w:rFonts w:ascii="Corbel" w:hAnsi="Corbel"/>
          <w:sz w:val="24"/>
          <w:szCs w:val="24"/>
        </w:rPr>
      </w:pPr>
      <w:r w:rsidRPr="000E7C3A">
        <w:rPr>
          <w:rFonts w:ascii="Corbel" w:hAnsi="Corbel"/>
          <w:sz w:val="24"/>
          <w:szCs w:val="24"/>
        </w:rPr>
        <w:t>Názov e-</w:t>
      </w:r>
      <w:proofErr w:type="spellStart"/>
      <w:r w:rsidRPr="000E7C3A">
        <w:rPr>
          <w:rFonts w:ascii="Corbel" w:hAnsi="Corbel"/>
          <w:sz w:val="24"/>
          <w:szCs w:val="24"/>
        </w:rPr>
        <w:t>shopu</w:t>
      </w:r>
      <w:proofErr w:type="spellEnd"/>
      <w:r w:rsidRPr="000E7C3A">
        <w:rPr>
          <w:rFonts w:ascii="Corbel" w:hAnsi="Corbel"/>
          <w:sz w:val="24"/>
          <w:szCs w:val="24"/>
        </w:rPr>
        <w:t xml:space="preserve"> podlieha schváleniu zo strany </w:t>
      </w:r>
      <w:r w:rsidR="00FE4146">
        <w:rPr>
          <w:rFonts w:ascii="Corbel" w:hAnsi="Corbel"/>
          <w:sz w:val="24"/>
          <w:szCs w:val="24"/>
        </w:rPr>
        <w:t>verejného obstarávateľa.</w:t>
      </w:r>
    </w:p>
    <w:p w14:paraId="2B69A9EF" w14:textId="60D636A5" w:rsidR="00AD06F5" w:rsidRPr="00EE749F" w:rsidRDefault="00D85981" w:rsidP="009E66A7">
      <w:pPr>
        <w:pStyle w:val="Odsekzoznamu"/>
        <w:numPr>
          <w:ilvl w:val="1"/>
          <w:numId w:val="1"/>
        </w:numPr>
        <w:ind w:left="567" w:hanging="567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 Úspešný uchádzač</w:t>
      </w:r>
      <w:r w:rsidR="00237365">
        <w:rPr>
          <w:rFonts w:ascii="Corbel" w:hAnsi="Corbel"/>
          <w:sz w:val="24"/>
          <w:szCs w:val="24"/>
        </w:rPr>
        <w:t xml:space="preserve"> je oprávnený </w:t>
      </w:r>
      <w:r w:rsidR="004E018E">
        <w:rPr>
          <w:rFonts w:ascii="Corbel" w:hAnsi="Corbel"/>
          <w:sz w:val="24"/>
          <w:szCs w:val="24"/>
        </w:rPr>
        <w:t>predávať v e-</w:t>
      </w:r>
      <w:proofErr w:type="spellStart"/>
      <w:r w:rsidR="004E018E">
        <w:rPr>
          <w:rFonts w:ascii="Corbel" w:hAnsi="Corbel"/>
          <w:sz w:val="24"/>
          <w:szCs w:val="24"/>
        </w:rPr>
        <w:t>shope</w:t>
      </w:r>
      <w:proofErr w:type="spellEnd"/>
      <w:r w:rsidR="004E018E">
        <w:rPr>
          <w:rFonts w:ascii="Corbel" w:hAnsi="Corbel"/>
          <w:sz w:val="24"/>
          <w:szCs w:val="24"/>
        </w:rPr>
        <w:t xml:space="preserve"> akékoľvek produkty, ktoré poskytuje v rámc</w:t>
      </w:r>
      <w:r w:rsidR="002B4F4B">
        <w:rPr>
          <w:rFonts w:ascii="Corbel" w:hAnsi="Corbel"/>
          <w:sz w:val="24"/>
          <w:szCs w:val="24"/>
        </w:rPr>
        <w:t>i vlastného portfólia produktov</w:t>
      </w:r>
      <w:r w:rsidR="00221DA2">
        <w:rPr>
          <w:rFonts w:ascii="Corbel" w:hAnsi="Corbel"/>
          <w:sz w:val="24"/>
          <w:szCs w:val="24"/>
        </w:rPr>
        <w:t>, a</w:t>
      </w:r>
      <w:r w:rsidR="00780BE6">
        <w:rPr>
          <w:rFonts w:ascii="Corbel" w:hAnsi="Corbel"/>
          <w:sz w:val="24"/>
          <w:szCs w:val="24"/>
        </w:rPr>
        <w:t> </w:t>
      </w:r>
      <w:r w:rsidR="00221DA2">
        <w:rPr>
          <w:rFonts w:ascii="Corbel" w:hAnsi="Corbel"/>
          <w:sz w:val="24"/>
          <w:szCs w:val="24"/>
        </w:rPr>
        <w:t>ktor</w:t>
      </w:r>
      <w:r w:rsidR="00780BE6">
        <w:rPr>
          <w:rFonts w:ascii="Corbel" w:hAnsi="Corbel"/>
          <w:sz w:val="24"/>
          <w:szCs w:val="24"/>
        </w:rPr>
        <w:t xml:space="preserve">ých dizajn bude </w:t>
      </w:r>
      <w:r w:rsidR="00780BE6" w:rsidRPr="000E7C3A">
        <w:rPr>
          <w:rFonts w:ascii="Corbel" w:hAnsi="Corbel"/>
          <w:sz w:val="24"/>
          <w:szCs w:val="24"/>
        </w:rPr>
        <w:t>v súlade s dizajnovým manuálom</w:t>
      </w:r>
      <w:r w:rsidR="00780BE6">
        <w:rPr>
          <w:rFonts w:ascii="Corbel" w:hAnsi="Corbel"/>
          <w:sz w:val="24"/>
          <w:szCs w:val="24"/>
        </w:rPr>
        <w:t xml:space="preserve"> verejného obstarávateľa</w:t>
      </w:r>
      <w:r>
        <w:rPr>
          <w:rFonts w:ascii="Corbel" w:hAnsi="Corbel"/>
          <w:sz w:val="24"/>
          <w:szCs w:val="24"/>
        </w:rPr>
        <w:t>.</w:t>
      </w:r>
      <w:r w:rsidR="00EE749F">
        <w:rPr>
          <w:rFonts w:ascii="Corbel" w:hAnsi="Corbel"/>
          <w:sz w:val="24"/>
          <w:szCs w:val="24"/>
        </w:rPr>
        <w:t xml:space="preserve"> </w:t>
      </w:r>
      <w:r w:rsidR="00E230B6" w:rsidRPr="00EE749F">
        <w:rPr>
          <w:rFonts w:ascii="Corbel" w:hAnsi="Corbel"/>
          <w:sz w:val="24"/>
          <w:szCs w:val="24"/>
        </w:rPr>
        <w:t xml:space="preserve">Predaj </w:t>
      </w:r>
      <w:r w:rsidR="00EE749F">
        <w:rPr>
          <w:rFonts w:ascii="Corbel" w:hAnsi="Corbel"/>
          <w:sz w:val="24"/>
          <w:szCs w:val="24"/>
        </w:rPr>
        <w:t>takýchto</w:t>
      </w:r>
      <w:r w:rsidR="00E230B6" w:rsidRPr="00EE749F">
        <w:rPr>
          <w:rFonts w:ascii="Corbel" w:hAnsi="Corbel"/>
          <w:sz w:val="24"/>
          <w:szCs w:val="24"/>
        </w:rPr>
        <w:t xml:space="preserve"> produktov, ktoré nie sú uvedené v</w:t>
      </w:r>
      <w:r w:rsidR="00EE749F">
        <w:rPr>
          <w:rFonts w:ascii="Corbel" w:hAnsi="Corbel"/>
          <w:sz w:val="24"/>
          <w:szCs w:val="24"/>
        </w:rPr>
        <w:t> </w:t>
      </w:r>
      <w:r w:rsidR="00562FF7" w:rsidRPr="00EE749F">
        <w:rPr>
          <w:rFonts w:ascii="Corbel" w:hAnsi="Corbel"/>
          <w:sz w:val="24"/>
          <w:szCs w:val="24"/>
        </w:rPr>
        <w:t>prílohe</w:t>
      </w:r>
      <w:r w:rsidR="00EE749F">
        <w:rPr>
          <w:rFonts w:ascii="Corbel" w:hAnsi="Corbel"/>
          <w:sz w:val="24"/>
          <w:szCs w:val="24"/>
        </w:rPr>
        <w:t xml:space="preserve"> č. 2 – Zoznam produktov</w:t>
      </w:r>
      <w:r w:rsidR="00562FF7" w:rsidRPr="00EE749F">
        <w:rPr>
          <w:rFonts w:ascii="Corbel" w:hAnsi="Corbel"/>
          <w:sz w:val="24"/>
          <w:szCs w:val="24"/>
        </w:rPr>
        <w:t xml:space="preserve">, podlieha schváleniu </w:t>
      </w:r>
      <w:r w:rsidR="00FB6B17" w:rsidRPr="00EE749F">
        <w:rPr>
          <w:rFonts w:ascii="Corbel" w:hAnsi="Corbel"/>
          <w:sz w:val="24"/>
          <w:szCs w:val="24"/>
        </w:rPr>
        <w:t xml:space="preserve">verejného obstarávateľa, pričom lehota na schválenie nového produktu je </w:t>
      </w:r>
      <w:r w:rsidR="006052AB" w:rsidRPr="00EE749F">
        <w:rPr>
          <w:rFonts w:ascii="Corbel" w:hAnsi="Corbel"/>
          <w:sz w:val="24"/>
          <w:szCs w:val="24"/>
        </w:rPr>
        <w:t>14 dní odo dňa odoslania návrhu nového produktu na schválenie verejným obstarávateľom</w:t>
      </w:r>
      <w:r w:rsidRPr="00EE749F">
        <w:rPr>
          <w:rFonts w:ascii="Corbel" w:hAnsi="Corbel"/>
          <w:sz w:val="24"/>
          <w:szCs w:val="24"/>
        </w:rPr>
        <w:t>.</w:t>
      </w:r>
    </w:p>
    <w:p w14:paraId="170F5F41" w14:textId="71D09447" w:rsidR="00A45BB2" w:rsidRPr="000E7C3A" w:rsidRDefault="00A45BB2" w:rsidP="009E66A7">
      <w:pPr>
        <w:pStyle w:val="Odsekzoznamu"/>
        <w:numPr>
          <w:ilvl w:val="1"/>
          <w:numId w:val="1"/>
        </w:numPr>
        <w:ind w:left="567" w:hanging="567"/>
        <w:jc w:val="both"/>
        <w:rPr>
          <w:rFonts w:ascii="Corbel" w:hAnsi="Corbel"/>
          <w:sz w:val="24"/>
          <w:szCs w:val="24"/>
        </w:rPr>
      </w:pPr>
      <w:r w:rsidRPr="000E7C3A">
        <w:rPr>
          <w:rFonts w:ascii="Corbel" w:hAnsi="Corbel"/>
          <w:sz w:val="24"/>
          <w:szCs w:val="24"/>
        </w:rPr>
        <w:t>Platba v e-</w:t>
      </w:r>
      <w:proofErr w:type="spellStart"/>
      <w:r w:rsidRPr="000E7C3A">
        <w:rPr>
          <w:rFonts w:ascii="Corbel" w:hAnsi="Corbel"/>
          <w:sz w:val="24"/>
          <w:szCs w:val="24"/>
        </w:rPr>
        <w:t>shope</w:t>
      </w:r>
      <w:proofErr w:type="spellEnd"/>
      <w:r w:rsidRPr="000E7C3A">
        <w:rPr>
          <w:rFonts w:ascii="Corbel" w:hAnsi="Corbel"/>
          <w:sz w:val="24"/>
          <w:szCs w:val="24"/>
        </w:rPr>
        <w:t xml:space="preserve"> musí byť možná </w:t>
      </w:r>
      <w:r w:rsidR="009370D3">
        <w:rPr>
          <w:rFonts w:ascii="Corbel" w:hAnsi="Corbel"/>
          <w:sz w:val="24"/>
          <w:szCs w:val="24"/>
        </w:rPr>
        <w:t xml:space="preserve">aj </w:t>
      </w:r>
      <w:r w:rsidRPr="000E7C3A">
        <w:rPr>
          <w:rFonts w:ascii="Corbel" w:hAnsi="Corbel"/>
          <w:sz w:val="24"/>
          <w:szCs w:val="24"/>
        </w:rPr>
        <w:t>prostredníctvom platobnej brány.</w:t>
      </w:r>
    </w:p>
    <w:p w14:paraId="79A466FE" w14:textId="17DAC211" w:rsidR="004741F0" w:rsidRPr="000E7C3A" w:rsidRDefault="004741F0" w:rsidP="009E66A7">
      <w:pPr>
        <w:pStyle w:val="Odsekzoznamu"/>
        <w:numPr>
          <w:ilvl w:val="1"/>
          <w:numId w:val="1"/>
        </w:numPr>
        <w:ind w:left="567" w:hanging="567"/>
        <w:jc w:val="both"/>
        <w:rPr>
          <w:rFonts w:ascii="Corbel" w:hAnsi="Corbel"/>
          <w:sz w:val="24"/>
          <w:szCs w:val="24"/>
        </w:rPr>
      </w:pPr>
      <w:r w:rsidRPr="000E7C3A">
        <w:rPr>
          <w:rFonts w:ascii="Corbel" w:hAnsi="Corbel"/>
          <w:sz w:val="24"/>
          <w:szCs w:val="24"/>
        </w:rPr>
        <w:t>Minimálne požiadavky na dostupné marketingové predmety v e-</w:t>
      </w:r>
      <w:proofErr w:type="spellStart"/>
      <w:r w:rsidRPr="000E7C3A">
        <w:rPr>
          <w:rFonts w:ascii="Corbel" w:hAnsi="Corbel"/>
          <w:sz w:val="24"/>
          <w:szCs w:val="24"/>
        </w:rPr>
        <w:t>shope</w:t>
      </w:r>
      <w:proofErr w:type="spellEnd"/>
      <w:r w:rsidRPr="000E7C3A">
        <w:rPr>
          <w:rFonts w:ascii="Corbel" w:hAnsi="Corbel"/>
          <w:sz w:val="24"/>
          <w:szCs w:val="24"/>
        </w:rPr>
        <w:t>:</w:t>
      </w:r>
    </w:p>
    <w:p w14:paraId="1283E441" w14:textId="30E9D237" w:rsidR="004741F0" w:rsidRPr="000E7C3A" w:rsidRDefault="00F6067F" w:rsidP="009E66A7">
      <w:pPr>
        <w:pStyle w:val="Odsekzoznamu"/>
        <w:numPr>
          <w:ilvl w:val="2"/>
          <w:numId w:val="1"/>
        </w:numPr>
        <w:ind w:left="851" w:hanging="28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m</w:t>
      </w:r>
      <w:r w:rsidR="004741F0" w:rsidRPr="000E7C3A">
        <w:rPr>
          <w:rFonts w:ascii="Corbel" w:hAnsi="Corbel"/>
          <w:sz w:val="24"/>
          <w:szCs w:val="24"/>
        </w:rPr>
        <w:t xml:space="preserve">ikiny s logom </w:t>
      </w:r>
      <w:r w:rsidR="00FE4146">
        <w:rPr>
          <w:rFonts w:ascii="Corbel" w:hAnsi="Corbel"/>
          <w:sz w:val="24"/>
          <w:szCs w:val="24"/>
        </w:rPr>
        <w:t>verejného obstarávateľa</w:t>
      </w:r>
      <w:r w:rsidR="004741F0" w:rsidRPr="000E7C3A">
        <w:rPr>
          <w:rFonts w:ascii="Corbel" w:hAnsi="Corbel"/>
          <w:sz w:val="24"/>
          <w:szCs w:val="24"/>
        </w:rPr>
        <w:t xml:space="preserve"> a logami 13 fakúlt, dámske a pánske modely, veľkosti S až XXXL, so zipsom aj bez zipsu</w:t>
      </w:r>
      <w:r>
        <w:rPr>
          <w:rFonts w:ascii="Corbel" w:hAnsi="Corbel"/>
          <w:sz w:val="24"/>
          <w:szCs w:val="24"/>
        </w:rPr>
        <w:t>;</w:t>
      </w:r>
    </w:p>
    <w:p w14:paraId="519FC7EA" w14:textId="042DD808" w:rsidR="004741F0" w:rsidRPr="000E7C3A" w:rsidRDefault="00F6067F" w:rsidP="009E66A7">
      <w:pPr>
        <w:pStyle w:val="Odsekzoznamu"/>
        <w:numPr>
          <w:ilvl w:val="2"/>
          <w:numId w:val="1"/>
        </w:numPr>
        <w:ind w:left="851" w:hanging="28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</w:t>
      </w:r>
      <w:r w:rsidR="004741F0" w:rsidRPr="000E7C3A">
        <w:rPr>
          <w:rFonts w:ascii="Corbel" w:hAnsi="Corbel"/>
          <w:sz w:val="24"/>
          <w:szCs w:val="24"/>
        </w:rPr>
        <w:t>ričká</w:t>
      </w:r>
      <w:r w:rsidR="009B458C" w:rsidRPr="000E7C3A">
        <w:rPr>
          <w:rFonts w:ascii="Corbel" w:hAnsi="Corbel"/>
          <w:sz w:val="24"/>
          <w:szCs w:val="24"/>
        </w:rPr>
        <w:t xml:space="preserve"> s krátkym rukávom</w:t>
      </w:r>
      <w:r w:rsidR="004741F0" w:rsidRPr="000E7C3A">
        <w:rPr>
          <w:rFonts w:ascii="Corbel" w:hAnsi="Corbel"/>
          <w:sz w:val="24"/>
          <w:szCs w:val="24"/>
        </w:rPr>
        <w:t xml:space="preserve"> s logom </w:t>
      </w:r>
      <w:r>
        <w:rPr>
          <w:rFonts w:ascii="Corbel" w:hAnsi="Corbel"/>
          <w:sz w:val="24"/>
          <w:szCs w:val="24"/>
        </w:rPr>
        <w:t>verejného obstarávateľa</w:t>
      </w:r>
      <w:r w:rsidR="004741F0" w:rsidRPr="000E7C3A">
        <w:rPr>
          <w:rFonts w:ascii="Corbel" w:hAnsi="Corbel"/>
          <w:sz w:val="24"/>
          <w:szCs w:val="24"/>
        </w:rPr>
        <w:t xml:space="preserve"> a logami 13 fakúlt, dámske a pánske modely</w:t>
      </w:r>
      <w:r w:rsidR="009B458C" w:rsidRPr="000E7C3A">
        <w:rPr>
          <w:rFonts w:ascii="Corbel" w:hAnsi="Corbel"/>
          <w:sz w:val="24"/>
          <w:szCs w:val="24"/>
        </w:rPr>
        <w:t>, veľkosti S až XXXL</w:t>
      </w:r>
      <w:r>
        <w:rPr>
          <w:rFonts w:ascii="Corbel" w:hAnsi="Corbel"/>
          <w:sz w:val="24"/>
          <w:szCs w:val="24"/>
        </w:rPr>
        <w:t>;</w:t>
      </w:r>
    </w:p>
    <w:p w14:paraId="4ABA13E7" w14:textId="7BA80180" w:rsidR="009B458C" w:rsidRPr="000E7C3A" w:rsidRDefault="00F6067F" w:rsidP="009E66A7">
      <w:pPr>
        <w:pStyle w:val="Odsekzoznamu"/>
        <w:numPr>
          <w:ilvl w:val="2"/>
          <w:numId w:val="1"/>
        </w:numPr>
        <w:ind w:left="851" w:hanging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</w:t>
      </w:r>
      <w:r w:rsidR="009B458C" w:rsidRPr="000E7C3A">
        <w:rPr>
          <w:rFonts w:ascii="Corbel" w:hAnsi="Corbel"/>
          <w:sz w:val="24"/>
          <w:szCs w:val="24"/>
        </w:rPr>
        <w:t>láten</w:t>
      </w:r>
      <w:r w:rsidR="004362FA">
        <w:rPr>
          <w:rFonts w:ascii="Corbel" w:hAnsi="Corbel"/>
          <w:sz w:val="24"/>
          <w:szCs w:val="24"/>
        </w:rPr>
        <w:t>n</w:t>
      </w:r>
      <w:r w:rsidR="009B458C" w:rsidRPr="000E7C3A">
        <w:rPr>
          <w:rFonts w:ascii="Corbel" w:hAnsi="Corbel"/>
          <w:sz w:val="24"/>
          <w:szCs w:val="24"/>
        </w:rPr>
        <w:t xml:space="preserve">é tašky s logom </w:t>
      </w:r>
      <w:r>
        <w:rPr>
          <w:rFonts w:ascii="Corbel" w:hAnsi="Corbel"/>
          <w:sz w:val="24"/>
          <w:szCs w:val="24"/>
        </w:rPr>
        <w:t>verejného obstarávateľa</w:t>
      </w:r>
      <w:r w:rsidR="009B458C" w:rsidRPr="000E7C3A">
        <w:rPr>
          <w:rFonts w:ascii="Corbel" w:hAnsi="Corbel"/>
          <w:sz w:val="24"/>
          <w:szCs w:val="24"/>
        </w:rPr>
        <w:t xml:space="preserve"> a 13 fakúlt</w:t>
      </w:r>
      <w:r>
        <w:rPr>
          <w:rFonts w:ascii="Corbel" w:hAnsi="Corbel"/>
          <w:sz w:val="24"/>
          <w:szCs w:val="24"/>
        </w:rPr>
        <w:t>.</w:t>
      </w:r>
    </w:p>
    <w:p w14:paraId="1E2FB33C" w14:textId="0A80A5F5" w:rsidR="00AD0D2B" w:rsidRPr="000E7C3A" w:rsidRDefault="00AD0D2B" w:rsidP="009E66A7">
      <w:pPr>
        <w:pStyle w:val="Odsekzoznamu"/>
        <w:numPr>
          <w:ilvl w:val="1"/>
          <w:numId w:val="1"/>
        </w:numPr>
        <w:ind w:left="567" w:hanging="567"/>
        <w:jc w:val="both"/>
        <w:rPr>
          <w:rFonts w:ascii="Corbel" w:hAnsi="Corbel"/>
          <w:sz w:val="24"/>
          <w:szCs w:val="24"/>
        </w:rPr>
      </w:pPr>
      <w:r w:rsidRPr="000E7C3A">
        <w:rPr>
          <w:rFonts w:ascii="Corbel" w:hAnsi="Corbel"/>
          <w:sz w:val="24"/>
          <w:szCs w:val="24"/>
        </w:rPr>
        <w:t>Predmety dostupné v e-</w:t>
      </w:r>
      <w:proofErr w:type="spellStart"/>
      <w:r w:rsidRPr="000E7C3A">
        <w:rPr>
          <w:rFonts w:ascii="Corbel" w:hAnsi="Corbel"/>
          <w:sz w:val="24"/>
          <w:szCs w:val="24"/>
        </w:rPr>
        <w:t>shope</w:t>
      </w:r>
      <w:proofErr w:type="spellEnd"/>
      <w:r w:rsidRPr="000E7C3A">
        <w:rPr>
          <w:rFonts w:ascii="Corbel" w:hAnsi="Corbel"/>
          <w:sz w:val="24"/>
          <w:szCs w:val="24"/>
        </w:rPr>
        <w:t xml:space="preserve"> musia kvalitou zodpovedať minimálnym požiadavkám na predmety, ktoré </w:t>
      </w:r>
      <w:r w:rsidR="00BE0CCF">
        <w:rPr>
          <w:rFonts w:ascii="Corbel" w:hAnsi="Corbel"/>
          <w:sz w:val="24"/>
          <w:szCs w:val="24"/>
        </w:rPr>
        <w:t>verejný obstarávateľ požaduje dodávať v súlade s</w:t>
      </w:r>
      <w:r w:rsidR="002D4EC7">
        <w:rPr>
          <w:rFonts w:ascii="Corbel" w:hAnsi="Corbel"/>
          <w:sz w:val="24"/>
          <w:szCs w:val="24"/>
        </w:rPr>
        <w:t xml:space="preserve"> prílohou </w:t>
      </w:r>
      <w:r w:rsidR="004362FA">
        <w:rPr>
          <w:rFonts w:ascii="Corbel" w:hAnsi="Corbel"/>
          <w:sz w:val="24"/>
          <w:szCs w:val="24"/>
        </w:rPr>
        <w:t>č. 2 – Zoznam produktov.</w:t>
      </w:r>
    </w:p>
    <w:p w14:paraId="4BC9B3C6" w14:textId="157AC53D" w:rsidR="00EC6969" w:rsidRPr="000E7C3A" w:rsidRDefault="00F05AFD" w:rsidP="00C52A92">
      <w:pPr>
        <w:pStyle w:val="Odsekzoznamu"/>
        <w:numPr>
          <w:ilvl w:val="1"/>
          <w:numId w:val="1"/>
        </w:numPr>
        <w:ind w:left="567" w:hanging="567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 Verejný o</w:t>
      </w:r>
      <w:r w:rsidR="00EC6969" w:rsidRPr="000E7C3A">
        <w:rPr>
          <w:rFonts w:ascii="Corbel" w:hAnsi="Corbel"/>
          <w:sz w:val="24"/>
          <w:szCs w:val="24"/>
        </w:rPr>
        <w:t>bstarávateľ môže</w:t>
      </w:r>
      <w:r>
        <w:rPr>
          <w:rFonts w:ascii="Corbel" w:hAnsi="Corbel"/>
          <w:sz w:val="24"/>
          <w:szCs w:val="24"/>
        </w:rPr>
        <w:t xml:space="preserve"> úspešnému uchádzačovi</w:t>
      </w:r>
      <w:r w:rsidR="00EC6969" w:rsidRPr="000E7C3A">
        <w:rPr>
          <w:rFonts w:ascii="Corbel" w:hAnsi="Corbel"/>
          <w:sz w:val="24"/>
          <w:szCs w:val="24"/>
        </w:rPr>
        <w:t xml:space="preserve"> navrhovať nové produkty alebo dizajny, napríklad v spojení s výročiami či významnými spoločenskými udalosťami či </w:t>
      </w:r>
      <w:r w:rsidR="00EC6969" w:rsidRPr="000E7C3A">
        <w:rPr>
          <w:rFonts w:ascii="Corbel" w:hAnsi="Corbel"/>
          <w:sz w:val="24"/>
          <w:szCs w:val="24"/>
        </w:rPr>
        <w:lastRenderedPageBreak/>
        <w:t xml:space="preserve">limitované edície. Konečné rozhodnutie o výrobe a predaji týchto produktov je na </w:t>
      </w:r>
      <w:r w:rsidR="007E7C50">
        <w:rPr>
          <w:rFonts w:ascii="Corbel" w:hAnsi="Corbel"/>
          <w:sz w:val="24"/>
          <w:szCs w:val="24"/>
        </w:rPr>
        <w:t>úspešnom uchádzačovi</w:t>
      </w:r>
      <w:r w:rsidR="00EC6969" w:rsidRPr="000E7C3A">
        <w:rPr>
          <w:rFonts w:ascii="Corbel" w:hAnsi="Corbel"/>
          <w:sz w:val="24"/>
          <w:szCs w:val="24"/>
        </w:rPr>
        <w:t xml:space="preserve">. </w:t>
      </w:r>
      <w:r w:rsidR="00121465" w:rsidRPr="000E7C3A">
        <w:rPr>
          <w:rFonts w:ascii="Corbel" w:hAnsi="Corbel"/>
          <w:sz w:val="24"/>
          <w:szCs w:val="24"/>
        </w:rPr>
        <w:t xml:space="preserve">V prípade záujmu </w:t>
      </w:r>
      <w:r w:rsidR="007E7C50">
        <w:rPr>
          <w:rFonts w:ascii="Corbel" w:hAnsi="Corbel"/>
          <w:sz w:val="24"/>
          <w:szCs w:val="24"/>
        </w:rPr>
        <w:t xml:space="preserve">verejného </w:t>
      </w:r>
      <w:r w:rsidR="00121465" w:rsidRPr="000E7C3A">
        <w:rPr>
          <w:rFonts w:ascii="Corbel" w:hAnsi="Corbel"/>
          <w:sz w:val="24"/>
          <w:szCs w:val="24"/>
        </w:rPr>
        <w:t xml:space="preserve">obstarávateľa je </w:t>
      </w:r>
      <w:r w:rsidR="007E7C50">
        <w:rPr>
          <w:rFonts w:ascii="Corbel" w:hAnsi="Corbel"/>
          <w:sz w:val="24"/>
          <w:szCs w:val="24"/>
        </w:rPr>
        <w:t>úspešný uchádzač</w:t>
      </w:r>
      <w:r w:rsidR="00EC6969" w:rsidRPr="000E7C3A">
        <w:rPr>
          <w:rFonts w:ascii="Corbel" w:hAnsi="Corbel"/>
          <w:sz w:val="24"/>
          <w:szCs w:val="24"/>
        </w:rPr>
        <w:t xml:space="preserve"> povinný zaradiť do predaja produkt alebo limitovanú edíciu na požiadanie </w:t>
      </w:r>
      <w:r w:rsidR="005032F7">
        <w:rPr>
          <w:rFonts w:ascii="Corbel" w:hAnsi="Corbel"/>
          <w:sz w:val="24"/>
          <w:szCs w:val="24"/>
        </w:rPr>
        <w:t xml:space="preserve">verejného </w:t>
      </w:r>
      <w:r w:rsidR="00EC6969" w:rsidRPr="000E7C3A">
        <w:rPr>
          <w:rFonts w:ascii="Corbel" w:hAnsi="Corbel"/>
          <w:sz w:val="24"/>
          <w:szCs w:val="24"/>
        </w:rPr>
        <w:t>obstarávateľa minimálne raz za 365 dní.</w:t>
      </w:r>
    </w:p>
    <w:p w14:paraId="19FFD2AD" w14:textId="33A1AE70" w:rsidR="00EC6969" w:rsidRPr="000E7C3A" w:rsidRDefault="00FE2F2C" w:rsidP="00C52A92">
      <w:pPr>
        <w:pStyle w:val="Odsekzoznamu"/>
        <w:numPr>
          <w:ilvl w:val="1"/>
          <w:numId w:val="1"/>
        </w:numPr>
        <w:ind w:left="567" w:hanging="567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 Úspešný uchádzač</w:t>
      </w:r>
      <w:r w:rsidR="00EC6969" w:rsidRPr="000E7C3A">
        <w:rPr>
          <w:rFonts w:ascii="Corbel" w:hAnsi="Corbel"/>
          <w:sz w:val="24"/>
          <w:szCs w:val="24"/>
        </w:rPr>
        <w:t xml:space="preserve"> je povinný zahrnúť do predaja limitované edície produktov v počte minimálne 500 kusov minimálne dvakrát za 365 dní. Limitované edície podliehajú schváleniu </w:t>
      </w:r>
      <w:r>
        <w:rPr>
          <w:rFonts w:ascii="Corbel" w:hAnsi="Corbel"/>
          <w:sz w:val="24"/>
          <w:szCs w:val="24"/>
        </w:rPr>
        <w:t xml:space="preserve">verejného </w:t>
      </w:r>
      <w:r w:rsidR="00EC6969" w:rsidRPr="000E7C3A">
        <w:rPr>
          <w:rFonts w:ascii="Corbel" w:hAnsi="Corbel"/>
          <w:sz w:val="24"/>
          <w:szCs w:val="24"/>
        </w:rPr>
        <w:t>obstarávateľa.</w:t>
      </w:r>
    </w:p>
    <w:p w14:paraId="3DFB74C8" w14:textId="442C2392" w:rsidR="000719B5" w:rsidRPr="000E7C3A" w:rsidRDefault="00CF4814" w:rsidP="00C52A92">
      <w:pPr>
        <w:pStyle w:val="Odsekzoznamu"/>
        <w:numPr>
          <w:ilvl w:val="1"/>
          <w:numId w:val="2"/>
        </w:numPr>
        <w:ind w:left="567" w:hanging="567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Úspešný uchádzač</w:t>
      </w:r>
      <w:r w:rsidR="009B458C" w:rsidRPr="000E7C3A">
        <w:rPr>
          <w:rFonts w:ascii="Corbel" w:hAnsi="Corbel"/>
          <w:sz w:val="24"/>
          <w:szCs w:val="24"/>
        </w:rPr>
        <w:t xml:space="preserve"> je povinný dodať </w:t>
      </w:r>
      <w:r w:rsidR="005032F7">
        <w:rPr>
          <w:rFonts w:ascii="Corbel" w:hAnsi="Corbel"/>
          <w:sz w:val="24"/>
          <w:szCs w:val="24"/>
        </w:rPr>
        <w:t xml:space="preserve">verejnému </w:t>
      </w:r>
      <w:r w:rsidR="000719B5" w:rsidRPr="000E7C3A">
        <w:rPr>
          <w:rFonts w:ascii="Corbel" w:hAnsi="Corbel"/>
          <w:sz w:val="24"/>
          <w:szCs w:val="24"/>
        </w:rPr>
        <w:t>obstarávateľovi fotografie/vizuály všetkých dostupných produktov vo formáte .</w:t>
      </w:r>
      <w:proofErr w:type="spellStart"/>
      <w:r w:rsidR="000719B5" w:rsidRPr="000E7C3A">
        <w:rPr>
          <w:rFonts w:ascii="Corbel" w:hAnsi="Corbel"/>
          <w:sz w:val="24"/>
          <w:szCs w:val="24"/>
        </w:rPr>
        <w:t>jpg</w:t>
      </w:r>
      <w:proofErr w:type="spellEnd"/>
      <w:r w:rsidR="000719B5" w:rsidRPr="000E7C3A">
        <w:rPr>
          <w:rFonts w:ascii="Corbel" w:hAnsi="Corbel"/>
          <w:sz w:val="24"/>
          <w:szCs w:val="24"/>
        </w:rPr>
        <w:t xml:space="preserve"> alebo .</w:t>
      </w:r>
      <w:proofErr w:type="spellStart"/>
      <w:r w:rsidR="000719B5" w:rsidRPr="000E7C3A">
        <w:rPr>
          <w:rFonts w:ascii="Corbel" w:hAnsi="Corbel"/>
          <w:sz w:val="24"/>
          <w:szCs w:val="24"/>
        </w:rPr>
        <w:t>png</w:t>
      </w:r>
      <w:proofErr w:type="spellEnd"/>
      <w:r w:rsidR="000719B5" w:rsidRPr="000E7C3A">
        <w:rPr>
          <w:rFonts w:ascii="Corbel" w:hAnsi="Corbel"/>
          <w:sz w:val="24"/>
          <w:szCs w:val="24"/>
        </w:rPr>
        <w:t xml:space="preserve"> spolu s informáciami o cene a dostupnosti produktov na účely marketingovej kampane.</w:t>
      </w:r>
    </w:p>
    <w:p w14:paraId="4249D7A8" w14:textId="0ABFD9F3" w:rsidR="000719B5" w:rsidRPr="000E7C3A" w:rsidRDefault="00CF4814" w:rsidP="00C52A92">
      <w:pPr>
        <w:pStyle w:val="Odsekzoznamu"/>
        <w:numPr>
          <w:ilvl w:val="1"/>
          <w:numId w:val="2"/>
        </w:numPr>
        <w:ind w:left="567" w:hanging="567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Verejný o</w:t>
      </w:r>
      <w:r w:rsidR="000719B5" w:rsidRPr="000E7C3A">
        <w:rPr>
          <w:rFonts w:ascii="Corbel" w:hAnsi="Corbel"/>
          <w:sz w:val="24"/>
          <w:szCs w:val="24"/>
        </w:rPr>
        <w:t>bstarávateľ môže propagovať marketingové predmety cez vlastné komunikačné kanály.</w:t>
      </w:r>
    </w:p>
    <w:p w14:paraId="0A37501D" w14:textId="46787DBD" w:rsidR="009F2658" w:rsidRDefault="009C7DA1" w:rsidP="00C52A92">
      <w:pPr>
        <w:pStyle w:val="Odsekzoznamu"/>
        <w:numPr>
          <w:ilvl w:val="1"/>
          <w:numId w:val="2"/>
        </w:numPr>
        <w:ind w:left="567" w:hanging="567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L</w:t>
      </w:r>
      <w:r w:rsidR="009B458C" w:rsidRPr="000E7C3A">
        <w:rPr>
          <w:rFonts w:ascii="Corbel" w:hAnsi="Corbel"/>
          <w:sz w:val="24"/>
          <w:szCs w:val="24"/>
        </w:rPr>
        <w:t xml:space="preserve">ehota </w:t>
      </w:r>
      <w:r>
        <w:rPr>
          <w:rFonts w:ascii="Corbel" w:hAnsi="Corbel"/>
          <w:sz w:val="24"/>
          <w:szCs w:val="24"/>
        </w:rPr>
        <w:t xml:space="preserve">dodania </w:t>
      </w:r>
      <w:r w:rsidR="009B458C" w:rsidRPr="000E7C3A">
        <w:rPr>
          <w:rFonts w:ascii="Corbel" w:hAnsi="Corbel"/>
          <w:sz w:val="24"/>
          <w:szCs w:val="24"/>
        </w:rPr>
        <w:t xml:space="preserve">produktov pre koncového spotrebiteľa </w:t>
      </w:r>
      <w:r>
        <w:rPr>
          <w:rFonts w:ascii="Corbel" w:hAnsi="Corbel"/>
          <w:sz w:val="24"/>
          <w:szCs w:val="24"/>
        </w:rPr>
        <w:t xml:space="preserve">je </w:t>
      </w:r>
      <w:r w:rsidR="009B458C" w:rsidRPr="000E7C3A">
        <w:rPr>
          <w:rFonts w:ascii="Corbel" w:hAnsi="Corbel"/>
          <w:sz w:val="24"/>
          <w:szCs w:val="24"/>
        </w:rPr>
        <w:t xml:space="preserve">max. </w:t>
      </w:r>
      <w:r w:rsidR="00121465" w:rsidRPr="000E7C3A">
        <w:rPr>
          <w:rFonts w:ascii="Corbel" w:hAnsi="Corbel"/>
          <w:sz w:val="24"/>
          <w:szCs w:val="24"/>
        </w:rPr>
        <w:t xml:space="preserve">pracovných </w:t>
      </w:r>
      <w:r w:rsidR="009B458C" w:rsidRPr="000E7C3A">
        <w:rPr>
          <w:rFonts w:ascii="Corbel" w:hAnsi="Corbel"/>
          <w:sz w:val="24"/>
          <w:szCs w:val="24"/>
        </w:rPr>
        <w:t>14 dní</w:t>
      </w:r>
      <w:r w:rsidR="00552F35">
        <w:rPr>
          <w:rFonts w:ascii="Corbel" w:hAnsi="Corbel"/>
          <w:sz w:val="24"/>
          <w:szCs w:val="24"/>
        </w:rPr>
        <w:t xml:space="preserve"> od doručenia objednávky</w:t>
      </w:r>
      <w:r w:rsidR="00121465" w:rsidRPr="000E7C3A">
        <w:rPr>
          <w:rFonts w:ascii="Corbel" w:hAnsi="Corbel"/>
          <w:sz w:val="24"/>
          <w:szCs w:val="24"/>
        </w:rPr>
        <w:t>.</w:t>
      </w:r>
    </w:p>
    <w:p w14:paraId="59FCB6F4" w14:textId="14A47DC8" w:rsidR="000F2399" w:rsidRPr="000E7C3A" w:rsidRDefault="000F2399" w:rsidP="00C52A92">
      <w:pPr>
        <w:pStyle w:val="Odsekzoznamu"/>
        <w:numPr>
          <w:ilvl w:val="1"/>
          <w:numId w:val="2"/>
        </w:numPr>
        <w:ind w:left="567" w:hanging="567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 Úspešný uchádzač sa zaväzuje zabezpečiť dodanie marketingových predmetov min. na území Slovenskej republiky a Českej republiky.</w:t>
      </w:r>
    </w:p>
    <w:p w14:paraId="0C233089" w14:textId="6646E06E" w:rsidR="00121465" w:rsidRPr="000E7C3A" w:rsidRDefault="009E0766" w:rsidP="00C52A92">
      <w:pPr>
        <w:pStyle w:val="Odsekzoznamu"/>
        <w:numPr>
          <w:ilvl w:val="1"/>
          <w:numId w:val="2"/>
        </w:numPr>
        <w:ind w:left="567" w:hanging="567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 Úspešný uchádzač sa zaväzuje, </w:t>
      </w:r>
      <w:r w:rsidR="008C6A95">
        <w:rPr>
          <w:rFonts w:ascii="Corbel" w:hAnsi="Corbel"/>
          <w:sz w:val="24"/>
          <w:szCs w:val="24"/>
        </w:rPr>
        <w:t xml:space="preserve">že zamestnancom a študentom verejného obstarávateľa bude na nákup produktov pre ich osobnú potrebu poskytnutá zľava vo výške min. 5%. </w:t>
      </w:r>
    </w:p>
    <w:p w14:paraId="6DB77744" w14:textId="099B0BB2" w:rsidR="00121465" w:rsidRPr="000E7C3A" w:rsidRDefault="004F67D7" w:rsidP="00C52A92">
      <w:pPr>
        <w:pStyle w:val="Odsekzoznamu"/>
        <w:numPr>
          <w:ilvl w:val="1"/>
          <w:numId w:val="2"/>
        </w:numPr>
        <w:ind w:left="567" w:hanging="567"/>
        <w:jc w:val="both"/>
        <w:rPr>
          <w:rFonts w:ascii="Corbel" w:hAnsi="Corbel"/>
          <w:sz w:val="24"/>
          <w:szCs w:val="24"/>
        </w:rPr>
      </w:pPr>
      <w:r w:rsidRPr="000E7C3A">
        <w:rPr>
          <w:rFonts w:ascii="Corbel" w:hAnsi="Corbel"/>
          <w:sz w:val="24"/>
          <w:szCs w:val="24"/>
        </w:rPr>
        <w:t xml:space="preserve">Podpisom zmluvy poskytuje </w:t>
      </w:r>
      <w:r w:rsidR="009B73DE">
        <w:rPr>
          <w:rFonts w:ascii="Corbel" w:hAnsi="Corbel"/>
          <w:sz w:val="24"/>
          <w:szCs w:val="24"/>
        </w:rPr>
        <w:t xml:space="preserve">verejný </w:t>
      </w:r>
      <w:r w:rsidR="00376509" w:rsidRPr="000E7C3A">
        <w:rPr>
          <w:rFonts w:ascii="Corbel" w:hAnsi="Corbel"/>
          <w:sz w:val="24"/>
          <w:szCs w:val="24"/>
        </w:rPr>
        <w:t>ob</w:t>
      </w:r>
      <w:r w:rsidR="000719B5" w:rsidRPr="000E7C3A">
        <w:rPr>
          <w:rFonts w:ascii="Corbel" w:hAnsi="Corbel"/>
          <w:sz w:val="24"/>
          <w:szCs w:val="24"/>
        </w:rPr>
        <w:t>stará</w:t>
      </w:r>
      <w:r w:rsidR="00376509" w:rsidRPr="000E7C3A">
        <w:rPr>
          <w:rFonts w:ascii="Corbel" w:hAnsi="Corbel"/>
          <w:sz w:val="24"/>
          <w:szCs w:val="24"/>
        </w:rPr>
        <w:t>vateľ</w:t>
      </w:r>
      <w:r w:rsidR="009B73DE">
        <w:rPr>
          <w:rFonts w:ascii="Corbel" w:hAnsi="Corbel"/>
          <w:sz w:val="24"/>
          <w:szCs w:val="24"/>
        </w:rPr>
        <w:t xml:space="preserve"> úspešnému uchádzačovi</w:t>
      </w:r>
      <w:r w:rsidRPr="000E7C3A">
        <w:rPr>
          <w:rFonts w:ascii="Corbel" w:hAnsi="Corbel"/>
          <w:sz w:val="24"/>
          <w:szCs w:val="24"/>
        </w:rPr>
        <w:t xml:space="preserve"> </w:t>
      </w:r>
      <w:r w:rsidR="00376509" w:rsidRPr="000E7C3A">
        <w:rPr>
          <w:rFonts w:ascii="Corbel" w:hAnsi="Corbel"/>
          <w:sz w:val="24"/>
          <w:szCs w:val="24"/>
        </w:rPr>
        <w:t>súhlas</w:t>
      </w:r>
      <w:r w:rsidRPr="000E7C3A">
        <w:rPr>
          <w:rFonts w:ascii="Corbel" w:hAnsi="Corbel"/>
          <w:sz w:val="24"/>
          <w:szCs w:val="24"/>
        </w:rPr>
        <w:t xml:space="preserve"> </w:t>
      </w:r>
      <w:r w:rsidR="00376509" w:rsidRPr="000E7C3A">
        <w:rPr>
          <w:rFonts w:ascii="Corbel" w:hAnsi="Corbel"/>
          <w:sz w:val="24"/>
          <w:szCs w:val="24"/>
        </w:rPr>
        <w:t>s</w:t>
      </w:r>
      <w:r w:rsidRPr="000E7C3A">
        <w:rPr>
          <w:rFonts w:ascii="Corbel" w:hAnsi="Corbel"/>
          <w:sz w:val="24"/>
          <w:szCs w:val="24"/>
        </w:rPr>
        <w:t xml:space="preserve"> </w:t>
      </w:r>
      <w:r w:rsidR="00376509" w:rsidRPr="000E7C3A">
        <w:rPr>
          <w:rFonts w:ascii="Corbel" w:hAnsi="Corbel"/>
          <w:sz w:val="24"/>
          <w:szCs w:val="24"/>
        </w:rPr>
        <w:t>použitím</w:t>
      </w:r>
      <w:r w:rsidRPr="000E7C3A">
        <w:rPr>
          <w:rFonts w:ascii="Corbel" w:hAnsi="Corbel"/>
          <w:sz w:val="24"/>
          <w:szCs w:val="24"/>
        </w:rPr>
        <w:t xml:space="preserve"> log</w:t>
      </w:r>
      <w:r w:rsidR="00376509" w:rsidRPr="000E7C3A">
        <w:rPr>
          <w:rFonts w:ascii="Corbel" w:hAnsi="Corbel"/>
          <w:sz w:val="24"/>
          <w:szCs w:val="24"/>
        </w:rPr>
        <w:t xml:space="preserve"> a grafických</w:t>
      </w:r>
      <w:r w:rsidRPr="000E7C3A">
        <w:rPr>
          <w:rFonts w:ascii="Corbel" w:hAnsi="Corbel"/>
          <w:sz w:val="24"/>
          <w:szCs w:val="24"/>
        </w:rPr>
        <w:t xml:space="preserve"> symbolov </w:t>
      </w:r>
      <w:r w:rsidR="009B73DE">
        <w:rPr>
          <w:rFonts w:ascii="Corbel" w:hAnsi="Corbel"/>
          <w:sz w:val="24"/>
          <w:szCs w:val="24"/>
        </w:rPr>
        <w:t>verejného obstarávateľa</w:t>
      </w:r>
      <w:r w:rsidRPr="000E7C3A">
        <w:rPr>
          <w:rFonts w:ascii="Corbel" w:hAnsi="Corbel"/>
          <w:sz w:val="24"/>
          <w:szCs w:val="24"/>
        </w:rPr>
        <w:t xml:space="preserve"> pre účel</w:t>
      </w:r>
      <w:r w:rsidR="009B73DE">
        <w:rPr>
          <w:rFonts w:ascii="Corbel" w:hAnsi="Corbel"/>
          <w:sz w:val="24"/>
          <w:szCs w:val="24"/>
        </w:rPr>
        <w:t>y</w:t>
      </w:r>
      <w:r w:rsidRPr="000E7C3A">
        <w:rPr>
          <w:rFonts w:ascii="Corbel" w:hAnsi="Corbel"/>
          <w:sz w:val="24"/>
          <w:szCs w:val="24"/>
        </w:rPr>
        <w:t xml:space="preserve"> komerčného predaja. </w:t>
      </w:r>
      <w:r w:rsidR="00D230ED">
        <w:rPr>
          <w:rFonts w:ascii="Corbel" w:hAnsi="Corbel"/>
          <w:sz w:val="24"/>
          <w:szCs w:val="24"/>
        </w:rPr>
        <w:t xml:space="preserve">Úspešný uchádzač </w:t>
      </w:r>
      <w:r w:rsidR="000719B5" w:rsidRPr="000E7C3A">
        <w:rPr>
          <w:rFonts w:ascii="Corbel" w:hAnsi="Corbel"/>
          <w:sz w:val="24"/>
          <w:szCs w:val="24"/>
        </w:rPr>
        <w:t>tým získa výhradné právo na predaj marketingových predmetov s logom univerzity</w:t>
      </w:r>
      <w:ins w:id="1" w:author="Dufala Martin" w:date="2022-02-19T16:23:00Z">
        <w:r w:rsidR="00A92293">
          <w:rPr>
            <w:rFonts w:ascii="Corbel" w:hAnsi="Corbel"/>
            <w:sz w:val="24"/>
            <w:szCs w:val="24"/>
          </w:rPr>
          <w:t xml:space="preserve"> počas </w:t>
        </w:r>
        <w:r w:rsidR="00663E9B">
          <w:rPr>
            <w:rFonts w:ascii="Corbel" w:hAnsi="Corbel"/>
            <w:sz w:val="24"/>
            <w:szCs w:val="24"/>
          </w:rPr>
          <w:t>platnosti</w:t>
        </w:r>
        <w:r w:rsidR="00A92293">
          <w:rPr>
            <w:rFonts w:ascii="Corbel" w:hAnsi="Corbel"/>
            <w:sz w:val="24"/>
            <w:szCs w:val="24"/>
          </w:rPr>
          <w:t xml:space="preserve"> rámcovej dohody</w:t>
        </w:r>
      </w:ins>
      <w:r w:rsidR="000719B5" w:rsidRPr="000E7C3A">
        <w:rPr>
          <w:rFonts w:ascii="Corbel" w:hAnsi="Corbel"/>
          <w:sz w:val="24"/>
          <w:szCs w:val="24"/>
        </w:rPr>
        <w:t xml:space="preserve">. </w:t>
      </w:r>
      <w:del w:id="2" w:author="Sabová Eva, Mgr." w:date="2022-03-02T14:25:00Z">
        <w:r w:rsidR="000719B5" w:rsidRPr="000E7C3A" w:rsidDel="00A55D08">
          <w:rPr>
            <w:rFonts w:ascii="Corbel" w:hAnsi="Corbel"/>
            <w:sz w:val="24"/>
            <w:szCs w:val="24"/>
          </w:rPr>
          <w:delText>Výhradné právo sa nevzťahuje na predmety s logami fakúlt a</w:delText>
        </w:r>
        <w:r w:rsidR="00121465" w:rsidRPr="000E7C3A" w:rsidDel="00A55D08">
          <w:rPr>
            <w:rFonts w:ascii="Corbel" w:hAnsi="Corbel"/>
            <w:sz w:val="24"/>
            <w:szCs w:val="24"/>
          </w:rPr>
          <w:delText> </w:delText>
        </w:r>
        <w:r w:rsidR="000719B5" w:rsidRPr="000E7C3A" w:rsidDel="00A55D08">
          <w:rPr>
            <w:rFonts w:ascii="Corbel" w:hAnsi="Corbel"/>
            <w:sz w:val="24"/>
            <w:szCs w:val="24"/>
          </w:rPr>
          <w:delText>súčastí</w:delText>
        </w:r>
        <w:r w:rsidR="00121465" w:rsidRPr="000E7C3A" w:rsidDel="00A55D08">
          <w:rPr>
            <w:rFonts w:ascii="Corbel" w:hAnsi="Corbel"/>
            <w:sz w:val="24"/>
            <w:szCs w:val="24"/>
          </w:rPr>
          <w:delText xml:space="preserve"> UK</w:delText>
        </w:r>
        <w:r w:rsidR="000719B5" w:rsidRPr="000E7C3A" w:rsidDel="00A55D08">
          <w:rPr>
            <w:rFonts w:ascii="Corbel" w:hAnsi="Corbel"/>
            <w:sz w:val="24"/>
            <w:szCs w:val="24"/>
          </w:rPr>
          <w:delText xml:space="preserve">. </w:delText>
        </w:r>
      </w:del>
    </w:p>
    <w:p w14:paraId="694F1FEE" w14:textId="5FB92215" w:rsidR="008365D1" w:rsidRPr="000E7C3A" w:rsidRDefault="008365D1" w:rsidP="00C52A92">
      <w:pPr>
        <w:pStyle w:val="Odsekzoznamu"/>
        <w:numPr>
          <w:ilvl w:val="1"/>
          <w:numId w:val="2"/>
        </w:numPr>
        <w:ind w:left="567" w:hanging="567"/>
        <w:jc w:val="both"/>
        <w:rPr>
          <w:rFonts w:ascii="Corbel" w:hAnsi="Corbel"/>
          <w:sz w:val="24"/>
          <w:szCs w:val="24"/>
        </w:rPr>
      </w:pPr>
      <w:r w:rsidRPr="000E7C3A">
        <w:rPr>
          <w:rFonts w:ascii="Corbel" w:hAnsi="Corbel"/>
          <w:sz w:val="24"/>
          <w:szCs w:val="24"/>
        </w:rPr>
        <w:t xml:space="preserve">Ceny </w:t>
      </w:r>
      <w:r w:rsidR="000719B5" w:rsidRPr="000E7C3A">
        <w:rPr>
          <w:rFonts w:ascii="Corbel" w:hAnsi="Corbel"/>
          <w:sz w:val="24"/>
          <w:szCs w:val="24"/>
        </w:rPr>
        <w:t>produktov v</w:t>
      </w:r>
      <w:r w:rsidRPr="000E7C3A">
        <w:rPr>
          <w:rFonts w:ascii="Corbel" w:hAnsi="Corbel"/>
          <w:sz w:val="24"/>
          <w:szCs w:val="24"/>
        </w:rPr>
        <w:t xml:space="preserve"> e-</w:t>
      </w:r>
      <w:proofErr w:type="spellStart"/>
      <w:r w:rsidRPr="000E7C3A">
        <w:rPr>
          <w:rFonts w:ascii="Corbel" w:hAnsi="Corbel"/>
          <w:sz w:val="24"/>
          <w:szCs w:val="24"/>
        </w:rPr>
        <w:t>shope</w:t>
      </w:r>
      <w:proofErr w:type="spellEnd"/>
      <w:r w:rsidRPr="000E7C3A">
        <w:rPr>
          <w:rFonts w:ascii="Corbel" w:hAnsi="Corbel"/>
          <w:sz w:val="24"/>
          <w:szCs w:val="24"/>
        </w:rPr>
        <w:t xml:space="preserve"> </w:t>
      </w:r>
      <w:r w:rsidR="000719B5" w:rsidRPr="000E7C3A">
        <w:rPr>
          <w:rFonts w:ascii="Corbel" w:hAnsi="Corbel"/>
          <w:sz w:val="24"/>
          <w:szCs w:val="24"/>
        </w:rPr>
        <w:t>urč</w:t>
      </w:r>
      <w:r w:rsidRPr="000E7C3A">
        <w:rPr>
          <w:rFonts w:ascii="Corbel" w:hAnsi="Corbel"/>
          <w:sz w:val="24"/>
          <w:szCs w:val="24"/>
        </w:rPr>
        <w:t xml:space="preserve">uje </w:t>
      </w:r>
      <w:r w:rsidR="00D230ED">
        <w:rPr>
          <w:rFonts w:ascii="Corbel" w:hAnsi="Corbel"/>
          <w:sz w:val="24"/>
          <w:szCs w:val="24"/>
        </w:rPr>
        <w:t>úspešný uch</w:t>
      </w:r>
      <w:r w:rsidR="005E776A">
        <w:rPr>
          <w:rFonts w:ascii="Corbel" w:hAnsi="Corbel"/>
          <w:sz w:val="24"/>
          <w:szCs w:val="24"/>
        </w:rPr>
        <w:t>á</w:t>
      </w:r>
      <w:r w:rsidR="00D230ED">
        <w:rPr>
          <w:rFonts w:ascii="Corbel" w:hAnsi="Corbel"/>
          <w:sz w:val="24"/>
          <w:szCs w:val="24"/>
        </w:rPr>
        <w:t>dzač.</w:t>
      </w:r>
    </w:p>
    <w:p w14:paraId="2C80D1DF" w14:textId="56FBBF72" w:rsidR="00401757" w:rsidRPr="000E7C3A" w:rsidRDefault="00401757" w:rsidP="00C52A92">
      <w:pPr>
        <w:pStyle w:val="Odsekzoznamu"/>
        <w:numPr>
          <w:ilvl w:val="1"/>
          <w:numId w:val="2"/>
        </w:numPr>
        <w:ind w:left="567" w:hanging="567"/>
        <w:jc w:val="both"/>
        <w:rPr>
          <w:rFonts w:ascii="Corbel" w:hAnsi="Corbel"/>
          <w:sz w:val="24"/>
          <w:szCs w:val="24"/>
        </w:rPr>
      </w:pPr>
      <w:r w:rsidRPr="000E7C3A">
        <w:rPr>
          <w:rFonts w:ascii="Corbel" w:hAnsi="Corbel"/>
          <w:sz w:val="24"/>
          <w:szCs w:val="24"/>
        </w:rPr>
        <w:t xml:space="preserve">Zo zisku z predaja produktov je </w:t>
      </w:r>
      <w:r w:rsidR="005E776A">
        <w:rPr>
          <w:rFonts w:ascii="Corbel" w:hAnsi="Corbel"/>
          <w:sz w:val="24"/>
          <w:szCs w:val="24"/>
        </w:rPr>
        <w:t>úspešný uchádzač</w:t>
      </w:r>
      <w:r w:rsidRPr="000E7C3A">
        <w:rPr>
          <w:rFonts w:ascii="Corbel" w:hAnsi="Corbel"/>
          <w:sz w:val="24"/>
          <w:szCs w:val="24"/>
        </w:rPr>
        <w:t xml:space="preserve"> povinný vždy ku koncu trojmesačného obdobia previesť </w:t>
      </w:r>
      <w:r w:rsidR="00D230ED">
        <w:rPr>
          <w:rFonts w:ascii="Corbel" w:hAnsi="Corbel"/>
          <w:sz w:val="24"/>
          <w:szCs w:val="24"/>
        </w:rPr>
        <w:t xml:space="preserve">verejnému </w:t>
      </w:r>
      <w:r w:rsidRPr="000E7C3A">
        <w:rPr>
          <w:rFonts w:ascii="Corbel" w:hAnsi="Corbel"/>
          <w:sz w:val="24"/>
          <w:szCs w:val="24"/>
        </w:rPr>
        <w:t xml:space="preserve">obstarávateľovi 20% vo forme marketingových predmetov pre vlastnú spotrebu </w:t>
      </w:r>
      <w:r w:rsidR="00D230ED">
        <w:rPr>
          <w:rFonts w:ascii="Corbel" w:hAnsi="Corbel"/>
          <w:sz w:val="24"/>
          <w:szCs w:val="24"/>
        </w:rPr>
        <w:t xml:space="preserve">verejného </w:t>
      </w:r>
      <w:r w:rsidRPr="000E7C3A">
        <w:rPr>
          <w:rFonts w:ascii="Corbel" w:hAnsi="Corbel"/>
          <w:sz w:val="24"/>
          <w:szCs w:val="24"/>
        </w:rPr>
        <w:t>obstarávateľa</w:t>
      </w:r>
      <w:r w:rsidR="007818BA">
        <w:rPr>
          <w:rFonts w:ascii="Corbel" w:hAnsi="Corbel"/>
          <w:sz w:val="24"/>
          <w:szCs w:val="24"/>
        </w:rPr>
        <w:t xml:space="preserve">, a to podľa cien produktov uvedených v prílohe </w:t>
      </w:r>
      <w:r w:rsidR="004843AC">
        <w:rPr>
          <w:rFonts w:ascii="Corbel" w:hAnsi="Corbel"/>
          <w:sz w:val="24"/>
          <w:szCs w:val="24"/>
        </w:rPr>
        <w:t>č. 2 – Zoznam produktov.</w:t>
      </w:r>
    </w:p>
    <w:p w14:paraId="227D992A" w14:textId="6C4272E1" w:rsidR="00AC4ACD" w:rsidRPr="000E7C3A" w:rsidRDefault="00D230ED" w:rsidP="00C52A92">
      <w:pPr>
        <w:pStyle w:val="Odsekzoznamu"/>
        <w:numPr>
          <w:ilvl w:val="1"/>
          <w:numId w:val="2"/>
        </w:numPr>
        <w:ind w:left="567" w:hanging="567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 Úspešný uchádzač </w:t>
      </w:r>
      <w:r w:rsidR="00AC4ACD" w:rsidRPr="000E7C3A">
        <w:rPr>
          <w:rFonts w:ascii="Corbel" w:hAnsi="Corbel"/>
          <w:sz w:val="24"/>
          <w:szCs w:val="24"/>
        </w:rPr>
        <w:t xml:space="preserve"> je povinný vyhotoviť pre </w:t>
      </w:r>
      <w:r>
        <w:rPr>
          <w:rFonts w:ascii="Corbel" w:hAnsi="Corbel"/>
          <w:sz w:val="24"/>
          <w:szCs w:val="24"/>
        </w:rPr>
        <w:t xml:space="preserve"> verejného </w:t>
      </w:r>
      <w:r w:rsidR="00AC4ACD" w:rsidRPr="000E7C3A">
        <w:rPr>
          <w:rFonts w:ascii="Corbel" w:hAnsi="Corbel"/>
          <w:sz w:val="24"/>
          <w:szCs w:val="24"/>
        </w:rPr>
        <w:t>obstarávateľa mesačný report predajov</w:t>
      </w:r>
      <w:ins w:id="3" w:author="Dufala Martin" w:date="2022-02-19T16:30:00Z">
        <w:r w:rsidR="00A2302D">
          <w:rPr>
            <w:rFonts w:ascii="Corbel" w:hAnsi="Corbel"/>
            <w:sz w:val="24"/>
            <w:szCs w:val="24"/>
          </w:rPr>
          <w:t>,</w:t>
        </w:r>
      </w:ins>
      <w:r w:rsidR="00AC4ACD" w:rsidRPr="000E7C3A">
        <w:rPr>
          <w:rFonts w:ascii="Corbel" w:hAnsi="Corbel"/>
          <w:sz w:val="24"/>
          <w:szCs w:val="24"/>
        </w:rPr>
        <w:t xml:space="preserve"> a to vždy najneskôr k 10. dňu nasledujúceho mesiaca.</w:t>
      </w:r>
    </w:p>
    <w:p w14:paraId="15F40780" w14:textId="3152EF23" w:rsidR="00AC4ACD" w:rsidRPr="00296536" w:rsidRDefault="00AD0D2B" w:rsidP="00972ED4">
      <w:pPr>
        <w:pStyle w:val="Odsekzoznamu"/>
        <w:numPr>
          <w:ilvl w:val="1"/>
          <w:numId w:val="2"/>
        </w:numPr>
        <w:ind w:left="567" w:hanging="567"/>
        <w:jc w:val="both"/>
        <w:rPr>
          <w:rFonts w:ascii="Corbel" w:hAnsi="Corbel"/>
          <w:sz w:val="24"/>
          <w:szCs w:val="24"/>
        </w:rPr>
      </w:pPr>
      <w:r w:rsidRPr="000E7C3A">
        <w:rPr>
          <w:rFonts w:ascii="Corbel" w:hAnsi="Corbel"/>
          <w:sz w:val="24"/>
          <w:szCs w:val="24"/>
        </w:rPr>
        <w:t xml:space="preserve">Formu distribúcie produktov určuje </w:t>
      </w:r>
      <w:r w:rsidR="004843AC">
        <w:rPr>
          <w:rFonts w:ascii="Corbel" w:hAnsi="Corbel"/>
          <w:sz w:val="24"/>
          <w:szCs w:val="24"/>
        </w:rPr>
        <w:t>úspešný uchádzač</w:t>
      </w:r>
      <w:r w:rsidRPr="000E7C3A">
        <w:rPr>
          <w:rFonts w:ascii="Corbel" w:hAnsi="Corbel"/>
          <w:sz w:val="24"/>
          <w:szCs w:val="24"/>
        </w:rPr>
        <w:t xml:space="preserve">. Ako miesto osobného odberu môže obstarávateľ ponúknuť vlastné priestory, napríklad Infocentrum UK alebo iné. </w:t>
      </w:r>
    </w:p>
    <w:sectPr w:rsidR="00AC4ACD" w:rsidRPr="00296536" w:rsidSect="002735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4" w:right="1133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FCB99" w14:textId="77777777" w:rsidR="00120A32" w:rsidRDefault="00120A32" w:rsidP="0072387A">
      <w:pPr>
        <w:spacing w:after="0" w:line="240" w:lineRule="auto"/>
      </w:pPr>
      <w:r>
        <w:separator/>
      </w:r>
    </w:p>
  </w:endnote>
  <w:endnote w:type="continuationSeparator" w:id="0">
    <w:p w14:paraId="788753D2" w14:textId="77777777" w:rsidR="00120A32" w:rsidRDefault="00120A32" w:rsidP="00723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ADE95" w14:textId="77777777" w:rsidR="00273509" w:rsidRDefault="0027350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3BBA7" w14:textId="77777777" w:rsidR="00273509" w:rsidRDefault="0027350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8ADE3" w14:textId="77777777" w:rsidR="00273509" w:rsidRDefault="0027350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1BD29" w14:textId="77777777" w:rsidR="00120A32" w:rsidRDefault="00120A32" w:rsidP="0072387A">
      <w:pPr>
        <w:spacing w:after="0" w:line="240" w:lineRule="auto"/>
      </w:pPr>
      <w:r>
        <w:separator/>
      </w:r>
    </w:p>
  </w:footnote>
  <w:footnote w:type="continuationSeparator" w:id="0">
    <w:p w14:paraId="48CDE305" w14:textId="77777777" w:rsidR="00120A32" w:rsidRDefault="00120A32" w:rsidP="00723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B858A" w14:textId="77777777" w:rsidR="00273509" w:rsidRDefault="0027350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B618B" w14:textId="77777777" w:rsidR="0072387A" w:rsidRDefault="0072387A" w:rsidP="0072387A">
    <w:pPr>
      <w:pStyle w:val="Nzov"/>
      <w:spacing w:after="40" w:line="276" w:lineRule="auto"/>
    </w:pPr>
  </w:p>
  <w:tbl>
    <w:tblPr>
      <w:tblStyle w:val="Mriekatabuky"/>
      <w:tblW w:w="5261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42" w:type="dxa"/>
        <w:right w:w="0" w:type="dxa"/>
      </w:tblCellMar>
      <w:tblLook w:val="04A0" w:firstRow="1" w:lastRow="0" w:firstColumn="1" w:lastColumn="0" w:noHBand="0" w:noVBand="1"/>
    </w:tblPr>
    <w:tblGrid>
      <w:gridCol w:w="1031"/>
      <w:gridCol w:w="3233"/>
      <w:gridCol w:w="2347"/>
      <w:gridCol w:w="3233"/>
    </w:tblGrid>
    <w:tr w:rsidR="0072387A" w14:paraId="54F5A8FE" w14:textId="77777777" w:rsidTr="00C66682">
      <w:trPr>
        <w:trHeight w:val="428"/>
      </w:trPr>
      <w:tc>
        <w:tcPr>
          <w:tcW w:w="523" w:type="pct"/>
          <w:shd w:val="clear" w:color="auto" w:fill="auto"/>
        </w:tcPr>
        <w:p w14:paraId="6CCA1B36" w14:textId="77777777" w:rsidR="0072387A" w:rsidRPr="00A84B5A" w:rsidRDefault="0072387A" w:rsidP="0072387A">
          <w:pPr>
            <w:tabs>
              <w:tab w:val="left" w:pos="1848"/>
            </w:tabs>
            <w:ind w:left="-142" w:right="-133"/>
            <w:rPr>
              <w:rFonts w:ascii="Corbel" w:hAnsi="Corbel"/>
              <w:color w:val="000000" w:themeColor="text1"/>
            </w:rPr>
          </w:pPr>
          <w:r w:rsidRPr="0035489D">
            <w:rPr>
              <w:rFonts w:ascii="Corbel" w:hAnsi="Corbel"/>
              <w:noProof/>
              <w:color w:val="000000" w:themeColor="text1"/>
              <w:lang w:eastAsia="sk-SK"/>
            </w:rPr>
            <w:drawing>
              <wp:inline distT="0" distB="0" distL="0" distR="0" wp14:anchorId="76A7E385" wp14:editId="21D06A9E">
                <wp:extent cx="540000" cy="540000"/>
                <wp:effectExtent l="0" t="0" r="6350" b="6350"/>
                <wp:docPr id="14" name="Picture 1" descr="Shap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Shape&#10;&#10;Description automatically generated with low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42" w:type="pct"/>
          <w:tcBorders>
            <w:right w:val="single" w:sz="6" w:space="0" w:color="auto"/>
          </w:tcBorders>
          <w:shd w:val="clear" w:color="auto" w:fill="auto"/>
        </w:tcPr>
        <w:p w14:paraId="2082E16D" w14:textId="77777777" w:rsidR="0072387A" w:rsidRPr="0083444C" w:rsidRDefault="0072387A" w:rsidP="0072387A">
          <w:pPr>
            <w:spacing w:before="60" w:line="276" w:lineRule="auto"/>
            <w:ind w:left="3" w:right="283" w:hanging="3"/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</w:pPr>
          <w:r w:rsidRPr="006C7C57"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t>Univerzita Komenského v</w:t>
          </w:r>
          <w:r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t> </w:t>
          </w:r>
          <w:r w:rsidRPr="006C7C57"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t>Bratislave</w:t>
          </w:r>
          <w:r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br/>
          </w:r>
          <w:r w:rsidRPr="00C15890">
            <w:rPr>
              <w:rFonts w:ascii="Corbel" w:hAnsi="Corbel"/>
              <w:color w:val="000000" w:themeColor="text1"/>
              <w:sz w:val="18"/>
              <w:szCs w:val="18"/>
              <w:lang w:eastAsia="en-GB"/>
            </w:rPr>
            <w:t>Rektorát</w:t>
          </w:r>
        </w:p>
      </w:tc>
      <w:tc>
        <w:tcPr>
          <w:tcW w:w="1192" w:type="pct"/>
          <w:tcBorders>
            <w:left w:val="single" w:sz="6" w:space="0" w:color="auto"/>
            <w:right w:val="single" w:sz="6" w:space="0" w:color="auto"/>
          </w:tcBorders>
        </w:tcPr>
        <w:p w14:paraId="580EE159" w14:textId="77777777" w:rsidR="0072387A" w:rsidRPr="009C3CBA" w:rsidRDefault="0072387A" w:rsidP="0072387A">
          <w:pPr>
            <w:pStyle w:val="Hlavickaadresa"/>
          </w:pPr>
          <w:r w:rsidRPr="00C15890">
            <w:t>Šafárikovo námestie 6</w:t>
          </w:r>
          <w:r w:rsidRPr="00C15890">
            <w:br/>
            <w:t>P. O. BOX 440</w:t>
          </w:r>
          <w:r w:rsidRPr="00C15890">
            <w:br/>
            <w:t>814 99  Bratislava 1</w:t>
          </w:r>
        </w:p>
      </w:tc>
      <w:tc>
        <w:tcPr>
          <w:tcW w:w="1642" w:type="pct"/>
          <w:tcBorders>
            <w:left w:val="single" w:sz="6" w:space="0" w:color="auto"/>
          </w:tcBorders>
        </w:tcPr>
        <w:p w14:paraId="4DE7E980" w14:textId="77777777" w:rsidR="0072387A" w:rsidRPr="001A2E90" w:rsidRDefault="0072387A" w:rsidP="0072387A">
          <w:pPr>
            <w:pStyle w:val="HlavickaODD"/>
          </w:pPr>
          <w:r w:rsidRPr="00EE248C">
            <w:t>Oddelenie centrálneho obstarávania zákaziek</w:t>
          </w:r>
        </w:p>
      </w:tc>
    </w:tr>
  </w:tbl>
  <w:p w14:paraId="69128FA6" w14:textId="77777777" w:rsidR="0072387A" w:rsidRDefault="0072387A" w:rsidP="0027350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5719A" w14:textId="77777777" w:rsidR="00273509" w:rsidRDefault="0027350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53925"/>
    <w:multiLevelType w:val="hybridMultilevel"/>
    <w:tmpl w:val="93DE2294"/>
    <w:lvl w:ilvl="0" w:tplc="EF48551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E4A24"/>
    <w:multiLevelType w:val="hybridMultilevel"/>
    <w:tmpl w:val="781C59B6"/>
    <w:lvl w:ilvl="0" w:tplc="EF48551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1832B4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114878"/>
    <w:multiLevelType w:val="hybridMultilevel"/>
    <w:tmpl w:val="052A8796"/>
    <w:lvl w:ilvl="0" w:tplc="E7F41AF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abová Eva, Mgr.">
    <w15:presenceInfo w15:providerId="AD" w15:userId="S::eva.sabova@bratislava.sk::ecde5b9e-202d-452a-8c89-4c92d8d3f566"/>
  </w15:person>
  <w15:person w15:author="Dufala Martin">
    <w15:presenceInfo w15:providerId="AD" w15:userId="S::dufala1@uniba.sk::45b1b775-6db3-4ecd-94e3-a88902406b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836"/>
    <w:rsid w:val="00062DCE"/>
    <w:rsid w:val="000719B5"/>
    <w:rsid w:val="000D7326"/>
    <w:rsid w:val="000E7C3A"/>
    <w:rsid w:val="000F2399"/>
    <w:rsid w:val="001141C3"/>
    <w:rsid w:val="00120A32"/>
    <w:rsid w:val="00121465"/>
    <w:rsid w:val="00125701"/>
    <w:rsid w:val="00131B99"/>
    <w:rsid w:val="0014291C"/>
    <w:rsid w:val="00172138"/>
    <w:rsid w:val="00185370"/>
    <w:rsid w:val="001A63A9"/>
    <w:rsid w:val="001E1757"/>
    <w:rsid w:val="001E7DB4"/>
    <w:rsid w:val="00206125"/>
    <w:rsid w:val="00221DA2"/>
    <w:rsid w:val="00221DDB"/>
    <w:rsid w:val="00222338"/>
    <w:rsid w:val="00237365"/>
    <w:rsid w:val="00263064"/>
    <w:rsid w:val="00273509"/>
    <w:rsid w:val="00296536"/>
    <w:rsid w:val="002A5D50"/>
    <w:rsid w:val="002B4F4B"/>
    <w:rsid w:val="002D0A15"/>
    <w:rsid w:val="002D4EC7"/>
    <w:rsid w:val="002E4543"/>
    <w:rsid w:val="00300680"/>
    <w:rsid w:val="00305EDE"/>
    <w:rsid w:val="0032454E"/>
    <w:rsid w:val="003564A3"/>
    <w:rsid w:val="00376509"/>
    <w:rsid w:val="003950C4"/>
    <w:rsid w:val="003A544E"/>
    <w:rsid w:val="003C2590"/>
    <w:rsid w:val="003D3273"/>
    <w:rsid w:val="00401757"/>
    <w:rsid w:val="00434AED"/>
    <w:rsid w:val="004362FA"/>
    <w:rsid w:val="00456003"/>
    <w:rsid w:val="004741F0"/>
    <w:rsid w:val="004843AC"/>
    <w:rsid w:val="00485141"/>
    <w:rsid w:val="00492438"/>
    <w:rsid w:val="004E018E"/>
    <w:rsid w:val="004F67D7"/>
    <w:rsid w:val="00501597"/>
    <w:rsid w:val="005032F7"/>
    <w:rsid w:val="00511CA2"/>
    <w:rsid w:val="00527993"/>
    <w:rsid w:val="00552F35"/>
    <w:rsid w:val="00562FF7"/>
    <w:rsid w:val="005A0D64"/>
    <w:rsid w:val="005D4A41"/>
    <w:rsid w:val="005E5325"/>
    <w:rsid w:val="005E776A"/>
    <w:rsid w:val="006052AB"/>
    <w:rsid w:val="00637068"/>
    <w:rsid w:val="00642FCD"/>
    <w:rsid w:val="00647AB2"/>
    <w:rsid w:val="00657EF3"/>
    <w:rsid w:val="00663E56"/>
    <w:rsid w:val="00663E9B"/>
    <w:rsid w:val="00685755"/>
    <w:rsid w:val="00696521"/>
    <w:rsid w:val="006E6872"/>
    <w:rsid w:val="0072387A"/>
    <w:rsid w:val="00780BE6"/>
    <w:rsid w:val="007818BA"/>
    <w:rsid w:val="007C62E8"/>
    <w:rsid w:val="007D3D0E"/>
    <w:rsid w:val="007D5874"/>
    <w:rsid w:val="007E093F"/>
    <w:rsid w:val="007E2B26"/>
    <w:rsid w:val="007E7C50"/>
    <w:rsid w:val="00813496"/>
    <w:rsid w:val="00814F76"/>
    <w:rsid w:val="00833143"/>
    <w:rsid w:val="008365D1"/>
    <w:rsid w:val="00872ABE"/>
    <w:rsid w:val="00872AEF"/>
    <w:rsid w:val="008A173A"/>
    <w:rsid w:val="008C6A95"/>
    <w:rsid w:val="008D35D7"/>
    <w:rsid w:val="008D3808"/>
    <w:rsid w:val="008E757D"/>
    <w:rsid w:val="008F0B46"/>
    <w:rsid w:val="008F4DAC"/>
    <w:rsid w:val="009370D3"/>
    <w:rsid w:val="00944FCE"/>
    <w:rsid w:val="0095596D"/>
    <w:rsid w:val="0095643F"/>
    <w:rsid w:val="0096365C"/>
    <w:rsid w:val="00972ED4"/>
    <w:rsid w:val="009B2269"/>
    <w:rsid w:val="009B458C"/>
    <w:rsid w:val="009B73DE"/>
    <w:rsid w:val="009C7DA1"/>
    <w:rsid w:val="009E0766"/>
    <w:rsid w:val="009E5AB0"/>
    <w:rsid w:val="009E66A7"/>
    <w:rsid w:val="009F2658"/>
    <w:rsid w:val="00A02AAE"/>
    <w:rsid w:val="00A2302D"/>
    <w:rsid w:val="00A427F4"/>
    <w:rsid w:val="00A45BB2"/>
    <w:rsid w:val="00A51EB2"/>
    <w:rsid w:val="00A55D08"/>
    <w:rsid w:val="00A57AE1"/>
    <w:rsid w:val="00A64ED4"/>
    <w:rsid w:val="00A76BB5"/>
    <w:rsid w:val="00A92293"/>
    <w:rsid w:val="00AA6F6A"/>
    <w:rsid w:val="00AB36BB"/>
    <w:rsid w:val="00AB3B91"/>
    <w:rsid w:val="00AB7148"/>
    <w:rsid w:val="00AC4ACD"/>
    <w:rsid w:val="00AC66EA"/>
    <w:rsid w:val="00AD06F5"/>
    <w:rsid w:val="00AD0D2B"/>
    <w:rsid w:val="00AE1671"/>
    <w:rsid w:val="00B20454"/>
    <w:rsid w:val="00BB2A21"/>
    <w:rsid w:val="00BE0CCF"/>
    <w:rsid w:val="00BF0565"/>
    <w:rsid w:val="00BF52A0"/>
    <w:rsid w:val="00C52A92"/>
    <w:rsid w:val="00C631F9"/>
    <w:rsid w:val="00C963C3"/>
    <w:rsid w:val="00C97D7D"/>
    <w:rsid w:val="00CC437F"/>
    <w:rsid w:val="00CC4CED"/>
    <w:rsid w:val="00CF4814"/>
    <w:rsid w:val="00D146B7"/>
    <w:rsid w:val="00D22D69"/>
    <w:rsid w:val="00D230ED"/>
    <w:rsid w:val="00D32836"/>
    <w:rsid w:val="00D36523"/>
    <w:rsid w:val="00D421EA"/>
    <w:rsid w:val="00D5335D"/>
    <w:rsid w:val="00D61B0C"/>
    <w:rsid w:val="00D65755"/>
    <w:rsid w:val="00D85981"/>
    <w:rsid w:val="00DA3D5E"/>
    <w:rsid w:val="00DC33DB"/>
    <w:rsid w:val="00E104A3"/>
    <w:rsid w:val="00E230B6"/>
    <w:rsid w:val="00EA6827"/>
    <w:rsid w:val="00EC6969"/>
    <w:rsid w:val="00EE749F"/>
    <w:rsid w:val="00EF28C9"/>
    <w:rsid w:val="00F05AFD"/>
    <w:rsid w:val="00F6067F"/>
    <w:rsid w:val="00F64469"/>
    <w:rsid w:val="00F930F6"/>
    <w:rsid w:val="00FB6B17"/>
    <w:rsid w:val="00FE2F2C"/>
    <w:rsid w:val="00FE4146"/>
    <w:rsid w:val="38AD2EFC"/>
    <w:rsid w:val="62D8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0E424F"/>
  <w15:chartTrackingRefBased/>
  <w15:docId w15:val="{7D72C55F-C8E0-4E71-8F2B-33C49474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sz w:val="22"/>
      <w:szCs w:val="22"/>
      <w:lang w:val="sk-SK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E6872"/>
    <w:pPr>
      <w:ind w:left="720"/>
      <w:contextualSpacing/>
    </w:pPr>
  </w:style>
  <w:style w:type="character" w:styleId="Odkaznakomentr">
    <w:name w:val="annotation reference"/>
    <w:uiPriority w:val="99"/>
    <w:semiHidden/>
    <w:unhideWhenUsed/>
    <w:rsid w:val="008365D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365D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8365D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5D1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8365D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36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365D1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A45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222338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222338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22338"/>
    <w:rPr>
      <w:color w:val="954F72" w:themeColor="followedHyperlink"/>
      <w:u w:val="single"/>
    </w:rPr>
  </w:style>
  <w:style w:type="paragraph" w:styleId="Revzia">
    <w:name w:val="Revision"/>
    <w:hidden/>
    <w:uiPriority w:val="99"/>
    <w:semiHidden/>
    <w:rsid w:val="002D0A15"/>
    <w:rPr>
      <w:sz w:val="22"/>
      <w:szCs w:val="22"/>
      <w:lang w:val="sk-SK" w:eastAsia="en-US"/>
    </w:rPr>
  </w:style>
  <w:style w:type="paragraph" w:styleId="Hlavika">
    <w:name w:val="header"/>
    <w:basedOn w:val="Normlny"/>
    <w:link w:val="HlavikaChar"/>
    <w:uiPriority w:val="99"/>
    <w:unhideWhenUsed/>
    <w:rsid w:val="00723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2387A"/>
    <w:rPr>
      <w:sz w:val="22"/>
      <w:szCs w:val="22"/>
      <w:lang w:val="sk-SK" w:eastAsia="en-US"/>
    </w:rPr>
  </w:style>
  <w:style w:type="paragraph" w:styleId="Pta">
    <w:name w:val="footer"/>
    <w:basedOn w:val="Normlny"/>
    <w:link w:val="PtaChar"/>
    <w:uiPriority w:val="99"/>
    <w:unhideWhenUsed/>
    <w:rsid w:val="00723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2387A"/>
    <w:rPr>
      <w:sz w:val="22"/>
      <w:szCs w:val="22"/>
      <w:lang w:val="sk-SK" w:eastAsia="en-US"/>
    </w:rPr>
  </w:style>
  <w:style w:type="paragraph" w:styleId="Nzov">
    <w:name w:val="Title"/>
    <w:basedOn w:val="Normlny"/>
    <w:next w:val="Normlny"/>
    <w:link w:val="NzovChar"/>
    <w:uiPriority w:val="10"/>
    <w:qFormat/>
    <w:rsid w:val="0072387A"/>
    <w:pPr>
      <w:spacing w:after="0" w:line="240" w:lineRule="auto"/>
      <w:contextualSpacing/>
    </w:pPr>
    <w:rPr>
      <w:rFonts w:ascii="Arial" w:eastAsiaTheme="majorEastAsia" w:hAnsi="Arial" w:cstheme="majorBidi"/>
      <w:b/>
      <w:color w:val="7B7B7B" w:themeColor="accent3" w:themeShade="BF"/>
      <w:spacing w:val="-10"/>
      <w:kern w:val="28"/>
      <w:sz w:val="24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72387A"/>
    <w:rPr>
      <w:rFonts w:ascii="Arial" w:eastAsiaTheme="majorEastAsia" w:hAnsi="Arial" w:cstheme="majorBidi"/>
      <w:b/>
      <w:color w:val="7B7B7B" w:themeColor="accent3" w:themeShade="BF"/>
      <w:spacing w:val="-10"/>
      <w:kern w:val="28"/>
      <w:sz w:val="24"/>
      <w:szCs w:val="56"/>
      <w:lang w:val="sk-SK" w:eastAsia="en-US"/>
    </w:rPr>
  </w:style>
  <w:style w:type="paragraph" w:customStyle="1" w:styleId="HlavickaODD">
    <w:name w:val="Hlavicka ODD"/>
    <w:basedOn w:val="Normlny"/>
    <w:qFormat/>
    <w:rsid w:val="0072387A"/>
    <w:pPr>
      <w:spacing w:before="60" w:after="0" w:line="276" w:lineRule="auto"/>
      <w:ind w:left="173" w:right="93" w:hanging="3"/>
    </w:pPr>
    <w:rPr>
      <w:rFonts w:ascii="Corbel" w:eastAsia="Times New Roman" w:hAnsi="Corbel" w:cs="Times New Roman (Body CS)"/>
      <w:b/>
      <w:bCs/>
      <w:sz w:val="18"/>
      <w:szCs w:val="18"/>
      <w14:numForm w14:val="lining"/>
    </w:rPr>
  </w:style>
  <w:style w:type="paragraph" w:customStyle="1" w:styleId="Hlavickaadresa">
    <w:name w:val="Hlavicka adresa"/>
    <w:basedOn w:val="Normlny"/>
    <w:qFormat/>
    <w:rsid w:val="0072387A"/>
    <w:pPr>
      <w:spacing w:before="60" w:after="0" w:line="276" w:lineRule="auto"/>
      <w:ind w:left="173" w:right="170" w:hanging="3"/>
    </w:pPr>
    <w:rPr>
      <w:rFonts w:ascii="Corbel" w:eastAsia="Times New Roman" w:hAnsi="Corbel" w:cs="Times New Roman (Body CS)"/>
      <w:sz w:val="18"/>
      <w:szCs w:val="18"/>
      <w14:numForm w14:val="lini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4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uniba.sk/o-univerzite/loga-a-symboly-uk/na-stiahnuti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1" ma:contentTypeDescription="Umožňuje vytvoriť nový dokument." ma:contentTypeScope="" ma:versionID="1b7400da79a9fdf064bf58622df6db6c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ec5a3be35ac732b625f771c8d0c6ab13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2AA790-0498-413F-A1EB-10001CD789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163B13-C1C4-4BB3-8793-FCADADA285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988906-4DD2-4E40-8D93-FFB470869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1f6ae-ae00-4f5e-81ad-6a76ccf99225"/>
    <ds:schemaRef ds:uri="e268c47e-392d-4bda-be85-a5756f4dce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2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Links>
    <vt:vector size="6" baseType="variant">
      <vt:variant>
        <vt:i4>7471161</vt:i4>
      </vt:variant>
      <vt:variant>
        <vt:i4>0</vt:i4>
      </vt:variant>
      <vt:variant>
        <vt:i4>0</vt:i4>
      </vt:variant>
      <vt:variant>
        <vt:i4>5</vt:i4>
      </vt:variant>
      <vt:variant>
        <vt:lpwstr>https://uniba.sk/o-univerzite/loga-a-symboly-uk/na-stiahnutie/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Mášiková Martina</dc:creator>
  <cp:keywords/>
  <dc:description/>
  <cp:lastModifiedBy>Sabová Eva, Mgr.</cp:lastModifiedBy>
  <cp:revision>11</cp:revision>
  <dcterms:created xsi:type="dcterms:W3CDTF">2022-02-19T15:19:00Z</dcterms:created>
  <dcterms:modified xsi:type="dcterms:W3CDTF">2022-03-02T13:25:00Z</dcterms:modified>
</cp:coreProperties>
</file>