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A0A5B" w14:textId="77777777" w:rsidR="00DA07E5" w:rsidRDefault="00DA07E5" w:rsidP="00E5007A">
      <w:pPr>
        <w:tabs>
          <w:tab w:val="left" w:pos="1230"/>
          <w:tab w:val="center" w:pos="4535"/>
        </w:tabs>
        <w:jc w:val="center"/>
        <w:rPr>
          <w:rFonts w:ascii="Calibri" w:hAnsi="Calibri" w:cs="Calibri"/>
          <w:b/>
          <w:bCs/>
        </w:rPr>
      </w:pPr>
    </w:p>
    <w:p w14:paraId="3693439A" w14:textId="492E1B4C" w:rsidR="00E5007A" w:rsidRPr="0063584C" w:rsidRDefault="00E5007A" w:rsidP="00E5007A">
      <w:pPr>
        <w:tabs>
          <w:tab w:val="left" w:pos="1230"/>
          <w:tab w:val="center" w:pos="4535"/>
        </w:tabs>
        <w:jc w:val="center"/>
        <w:rPr>
          <w:rFonts w:ascii="Calibri" w:hAnsi="Calibri" w:cs="Calibri"/>
          <w:b/>
          <w:bCs/>
        </w:rPr>
      </w:pPr>
      <w:r w:rsidRPr="0063584C">
        <w:rPr>
          <w:rFonts w:ascii="Calibri" w:hAnsi="Calibri" w:cs="Calibri"/>
          <w:b/>
          <w:bCs/>
        </w:rPr>
        <w:t xml:space="preserve">Podlimitná zákazka zadávaná postupom bez využitia elektronického trhoviska podľa § 108 ods. 1 písm. b) zákona  č. 343/2015 </w:t>
      </w:r>
      <w:proofErr w:type="spellStart"/>
      <w:r w:rsidRPr="0063584C">
        <w:rPr>
          <w:rFonts w:ascii="Calibri" w:hAnsi="Calibri" w:cs="Calibri"/>
          <w:b/>
          <w:bCs/>
        </w:rPr>
        <w:t>Z.z</w:t>
      </w:r>
      <w:proofErr w:type="spellEnd"/>
      <w:r w:rsidRPr="0063584C">
        <w:rPr>
          <w:rFonts w:ascii="Calibri" w:hAnsi="Calibri" w:cs="Calibri"/>
          <w:b/>
          <w:bCs/>
        </w:rPr>
        <w:t>. o verejnom obstarávaní a o zmene a doplnení niektorých zákonov v znení neskorších predpisov.</w:t>
      </w:r>
    </w:p>
    <w:p w14:paraId="4A953C9E" w14:textId="77777777" w:rsidR="00E5007A" w:rsidRDefault="00E5007A" w:rsidP="00E5007A">
      <w:pPr>
        <w:tabs>
          <w:tab w:val="left" w:pos="1230"/>
          <w:tab w:val="center" w:pos="4535"/>
        </w:tabs>
        <w:jc w:val="center"/>
        <w:rPr>
          <w:rFonts w:ascii="Calibri" w:hAnsi="Calibri" w:cs="Calibri"/>
          <w:b/>
          <w:bCs/>
        </w:rPr>
      </w:pPr>
    </w:p>
    <w:p w14:paraId="5A4352C9" w14:textId="77777777" w:rsidR="00E5007A" w:rsidRPr="0063584C" w:rsidRDefault="00E5007A" w:rsidP="00E5007A">
      <w:pPr>
        <w:tabs>
          <w:tab w:val="left" w:pos="1230"/>
          <w:tab w:val="center" w:pos="4535"/>
        </w:tabs>
        <w:jc w:val="center"/>
        <w:rPr>
          <w:rFonts w:ascii="Calibri" w:hAnsi="Calibri" w:cs="Calibri"/>
          <w:b/>
          <w:bCs/>
        </w:rPr>
      </w:pPr>
    </w:p>
    <w:p w14:paraId="63CBDD9B" w14:textId="21CFF893" w:rsidR="00E5007A" w:rsidRPr="007C4E62" w:rsidRDefault="00E5007A" w:rsidP="00E5007A">
      <w:pPr>
        <w:tabs>
          <w:tab w:val="left" w:pos="1230"/>
          <w:tab w:val="center" w:pos="4535"/>
        </w:tabs>
        <w:jc w:val="center"/>
        <w:rPr>
          <w:rFonts w:ascii="Calibri" w:hAnsi="Calibri" w:cs="Calibri"/>
          <w:b/>
        </w:rPr>
      </w:pPr>
      <w:r w:rsidRPr="007C4E62">
        <w:rPr>
          <w:rFonts w:ascii="Calibri" w:hAnsi="Calibri" w:cs="Calibri"/>
          <w:b/>
        </w:rPr>
        <w:t>Zákazka na uskutočnenie stavebných prác</w:t>
      </w:r>
      <w:r w:rsidR="0032309D" w:rsidRPr="007C4E62">
        <w:rPr>
          <w:rFonts w:ascii="Calibri" w:hAnsi="Calibri" w:cs="Calibri"/>
          <w:b/>
        </w:rPr>
        <w:t xml:space="preserve"> </w:t>
      </w:r>
    </w:p>
    <w:p w14:paraId="1F01756D" w14:textId="77777777" w:rsidR="00E5007A" w:rsidRPr="0063584C" w:rsidRDefault="00E5007A" w:rsidP="00E5007A">
      <w:pPr>
        <w:pStyle w:val="Hlavika"/>
        <w:rPr>
          <w:rFonts w:ascii="Calibri" w:hAnsi="Calibri" w:cs="Calibri"/>
        </w:rPr>
      </w:pPr>
    </w:p>
    <w:p w14:paraId="1602A294" w14:textId="77777777" w:rsidR="00E5007A" w:rsidRPr="0063584C" w:rsidRDefault="00E5007A" w:rsidP="00E5007A">
      <w:pPr>
        <w:pStyle w:val="Hlavika"/>
        <w:rPr>
          <w:rFonts w:ascii="Calibri" w:hAnsi="Calibri" w:cs="Calibri"/>
        </w:rPr>
      </w:pPr>
    </w:p>
    <w:p w14:paraId="7E23C248" w14:textId="77777777" w:rsidR="00E5007A" w:rsidRDefault="00E5007A" w:rsidP="00E5007A">
      <w:pPr>
        <w:pStyle w:val="Nadpis5"/>
        <w:ind w:left="0" w:firstLine="0"/>
        <w:rPr>
          <w:rFonts w:ascii="Calibri" w:hAnsi="Calibri" w:cs="Calibri"/>
          <w:w w:val="150"/>
          <w:sz w:val="24"/>
          <w:szCs w:val="24"/>
          <w:lang w:val="sk-SK"/>
        </w:rPr>
      </w:pPr>
    </w:p>
    <w:p w14:paraId="2947C6DF" w14:textId="77777777" w:rsidR="00E5007A" w:rsidRPr="0063584C" w:rsidRDefault="00E5007A" w:rsidP="00E5007A">
      <w:pPr>
        <w:rPr>
          <w:rFonts w:ascii="Calibri" w:hAnsi="Calibri"/>
        </w:rPr>
      </w:pPr>
    </w:p>
    <w:p w14:paraId="41A53300" w14:textId="77777777" w:rsidR="00E5007A" w:rsidRPr="0063584C" w:rsidRDefault="00E5007A" w:rsidP="00E5007A">
      <w:pPr>
        <w:rPr>
          <w:rFonts w:ascii="Calibri" w:hAnsi="Calibri"/>
        </w:rPr>
      </w:pPr>
    </w:p>
    <w:p w14:paraId="79A2669B" w14:textId="77777777" w:rsidR="00E5007A" w:rsidRPr="0063584C" w:rsidRDefault="00E5007A" w:rsidP="00E5007A">
      <w:pPr>
        <w:rPr>
          <w:rFonts w:ascii="Calibri" w:hAnsi="Calibri"/>
        </w:rPr>
      </w:pPr>
    </w:p>
    <w:p w14:paraId="66473FD1" w14:textId="77777777" w:rsidR="00E5007A" w:rsidRPr="00B76C39" w:rsidRDefault="00E5007A" w:rsidP="00E5007A">
      <w:pPr>
        <w:pStyle w:val="Nadpis5"/>
        <w:ind w:left="0" w:firstLine="0"/>
        <w:rPr>
          <w:rFonts w:ascii="Calibri" w:hAnsi="Calibri" w:cs="Calibri"/>
          <w:w w:val="150"/>
          <w:sz w:val="32"/>
          <w:szCs w:val="32"/>
          <w:lang w:val="sk-SK"/>
        </w:rPr>
      </w:pPr>
      <w:r w:rsidRPr="00B76C39">
        <w:rPr>
          <w:rFonts w:ascii="Calibri" w:hAnsi="Calibri" w:cs="Calibri"/>
          <w:w w:val="150"/>
          <w:sz w:val="32"/>
          <w:szCs w:val="32"/>
          <w:lang w:val="sk-SK"/>
        </w:rPr>
        <w:t>SÚŤAŽNÉ PODKLADY</w:t>
      </w:r>
    </w:p>
    <w:p w14:paraId="56682A56" w14:textId="77777777" w:rsidR="00E5007A" w:rsidRPr="0063584C" w:rsidRDefault="00E5007A" w:rsidP="00E5007A">
      <w:pPr>
        <w:jc w:val="center"/>
        <w:rPr>
          <w:rFonts w:ascii="Calibri" w:hAnsi="Calibri" w:cs="Calibri"/>
          <w:sz w:val="20"/>
          <w:szCs w:val="20"/>
        </w:rPr>
      </w:pPr>
    </w:p>
    <w:p w14:paraId="752D1748" w14:textId="77777777" w:rsidR="00E5007A" w:rsidRPr="0063584C" w:rsidRDefault="00E5007A" w:rsidP="00E5007A">
      <w:pPr>
        <w:jc w:val="both"/>
        <w:rPr>
          <w:rFonts w:ascii="Calibri" w:hAnsi="Calibri" w:cs="Calibri"/>
        </w:rPr>
      </w:pPr>
    </w:p>
    <w:p w14:paraId="5DE31087" w14:textId="77777777" w:rsidR="00E5007A" w:rsidRPr="0063584C" w:rsidRDefault="00E5007A" w:rsidP="00E5007A">
      <w:pPr>
        <w:jc w:val="both"/>
        <w:rPr>
          <w:rFonts w:ascii="Calibri" w:hAnsi="Calibri" w:cs="Calibri"/>
        </w:rPr>
      </w:pPr>
    </w:p>
    <w:p w14:paraId="6AFDF01E" w14:textId="77777777" w:rsidR="00E5007A" w:rsidRPr="0063584C" w:rsidRDefault="00E5007A" w:rsidP="00E5007A">
      <w:pPr>
        <w:jc w:val="both"/>
        <w:rPr>
          <w:rFonts w:ascii="Calibri" w:hAnsi="Calibri" w:cs="Calibri"/>
        </w:rPr>
      </w:pPr>
    </w:p>
    <w:p w14:paraId="2AF1B060" w14:textId="77777777" w:rsidR="00E5007A" w:rsidRPr="0063584C" w:rsidRDefault="00E5007A" w:rsidP="00E5007A">
      <w:pPr>
        <w:jc w:val="both"/>
        <w:rPr>
          <w:rFonts w:ascii="Calibri" w:hAnsi="Calibri" w:cs="Calibri"/>
        </w:rPr>
      </w:pPr>
    </w:p>
    <w:p w14:paraId="74F0426D" w14:textId="3C78C000" w:rsidR="00E5007A" w:rsidRPr="00134FEE" w:rsidRDefault="00BC52ED" w:rsidP="0032309D">
      <w:pPr>
        <w:jc w:val="center"/>
        <w:rPr>
          <w:rFonts w:ascii="Calibri" w:hAnsi="Calibri" w:cs="Calibri"/>
        </w:rPr>
      </w:pPr>
      <w:r w:rsidRPr="00134FEE">
        <w:rPr>
          <w:rFonts w:ascii="Calibri" w:hAnsi="Calibri" w:cs="Calibri"/>
        </w:rPr>
        <w:t>Predmet zákazky</w:t>
      </w:r>
      <w:r w:rsidR="00E5007A" w:rsidRPr="00134FEE">
        <w:rPr>
          <w:rFonts w:ascii="Calibri" w:hAnsi="Calibri" w:cs="Calibri"/>
        </w:rPr>
        <w:t>:</w:t>
      </w:r>
    </w:p>
    <w:p w14:paraId="082B795C" w14:textId="5FF669EA" w:rsidR="00E5007A" w:rsidRPr="0063584C" w:rsidRDefault="006C43C2" w:rsidP="006C43C2">
      <w:pPr>
        <w:jc w:val="center"/>
        <w:rPr>
          <w:rFonts w:ascii="Calibri" w:hAnsi="Calibri" w:cs="Calibri"/>
          <w:sz w:val="20"/>
        </w:rPr>
      </w:pPr>
      <w:r w:rsidRPr="006C43C2">
        <w:rPr>
          <w:rFonts w:asciiTheme="minorHAnsi" w:hAnsiTheme="minorHAnsi" w:cstheme="minorHAnsi"/>
          <w:b/>
        </w:rPr>
        <w:t>SPŠ J. Murgaša - Podpora inovatívneho myslenia – modernizácia a rekonštrukcie interiérových priestorov</w:t>
      </w:r>
    </w:p>
    <w:p w14:paraId="06DB6E4E" w14:textId="77777777" w:rsidR="00E5007A" w:rsidRPr="0063584C" w:rsidRDefault="00E5007A" w:rsidP="00E5007A">
      <w:pPr>
        <w:jc w:val="both"/>
        <w:rPr>
          <w:rFonts w:ascii="Calibri" w:hAnsi="Calibri" w:cs="Calibri"/>
          <w:sz w:val="20"/>
        </w:rPr>
      </w:pPr>
    </w:p>
    <w:p w14:paraId="2B235C70" w14:textId="77777777" w:rsidR="00E5007A" w:rsidRDefault="00E5007A" w:rsidP="00E5007A">
      <w:pPr>
        <w:jc w:val="both"/>
        <w:rPr>
          <w:rFonts w:ascii="Calibri" w:hAnsi="Calibri" w:cs="Calibri"/>
          <w:sz w:val="20"/>
        </w:rPr>
      </w:pPr>
    </w:p>
    <w:p w14:paraId="069DEDB6" w14:textId="77777777" w:rsidR="00E5007A" w:rsidRPr="0063584C" w:rsidRDefault="00E5007A" w:rsidP="00E5007A">
      <w:pPr>
        <w:jc w:val="both"/>
        <w:rPr>
          <w:rFonts w:ascii="Calibri" w:hAnsi="Calibri" w:cs="Calibri"/>
          <w:sz w:val="20"/>
        </w:rPr>
      </w:pPr>
    </w:p>
    <w:p w14:paraId="73B51B5B" w14:textId="77777777" w:rsidR="00E5007A" w:rsidRPr="0063584C" w:rsidRDefault="00E5007A" w:rsidP="00E5007A">
      <w:pPr>
        <w:jc w:val="both"/>
        <w:rPr>
          <w:rFonts w:ascii="Calibri" w:hAnsi="Calibri" w:cs="Calibri"/>
          <w:sz w:val="20"/>
        </w:rPr>
      </w:pPr>
    </w:p>
    <w:p w14:paraId="05E773C3" w14:textId="0BE986F3" w:rsidR="00E5007A" w:rsidRDefault="00E5007A" w:rsidP="00E5007A">
      <w:pPr>
        <w:jc w:val="both"/>
        <w:rPr>
          <w:rFonts w:ascii="Calibri" w:hAnsi="Calibri" w:cs="Calibri"/>
          <w:sz w:val="20"/>
        </w:rPr>
      </w:pPr>
    </w:p>
    <w:p w14:paraId="18EABE0B" w14:textId="00897475" w:rsidR="008A0864" w:rsidRDefault="008A0864" w:rsidP="00E5007A">
      <w:pPr>
        <w:jc w:val="both"/>
        <w:rPr>
          <w:rFonts w:ascii="Calibri" w:hAnsi="Calibri" w:cs="Calibri"/>
          <w:sz w:val="20"/>
        </w:rPr>
      </w:pPr>
    </w:p>
    <w:p w14:paraId="3445526B" w14:textId="77777777" w:rsidR="008A0864" w:rsidRDefault="008A0864" w:rsidP="00E5007A">
      <w:pPr>
        <w:jc w:val="both"/>
        <w:rPr>
          <w:rFonts w:ascii="Calibri" w:hAnsi="Calibri" w:cs="Calibri"/>
          <w:sz w:val="20"/>
        </w:rPr>
      </w:pPr>
    </w:p>
    <w:p w14:paraId="1B50C381" w14:textId="77777777" w:rsidR="00E5007A" w:rsidRDefault="00E5007A" w:rsidP="00E5007A">
      <w:pPr>
        <w:jc w:val="both"/>
        <w:rPr>
          <w:rFonts w:ascii="Calibri" w:hAnsi="Calibri" w:cs="Calibri"/>
          <w:sz w:val="20"/>
        </w:rPr>
      </w:pPr>
    </w:p>
    <w:p w14:paraId="0468E02B" w14:textId="77777777" w:rsidR="00E5007A" w:rsidRDefault="00E5007A" w:rsidP="00E5007A">
      <w:pPr>
        <w:jc w:val="both"/>
        <w:rPr>
          <w:rFonts w:ascii="Calibri" w:hAnsi="Calibri" w:cs="Calibri"/>
          <w:sz w:val="20"/>
        </w:rPr>
      </w:pPr>
    </w:p>
    <w:p w14:paraId="466C7CDB" w14:textId="68C1587D" w:rsidR="00E5007A" w:rsidRDefault="00E5007A" w:rsidP="00E5007A">
      <w:pPr>
        <w:jc w:val="both"/>
        <w:rPr>
          <w:rFonts w:ascii="Calibri" w:hAnsi="Calibri" w:cs="Calibri"/>
          <w:sz w:val="20"/>
        </w:rPr>
      </w:pPr>
    </w:p>
    <w:p w14:paraId="5C6C9112" w14:textId="4C063B53" w:rsidR="00914A8D" w:rsidRDefault="00914A8D" w:rsidP="00E5007A">
      <w:pPr>
        <w:jc w:val="both"/>
        <w:rPr>
          <w:rFonts w:ascii="Calibri" w:hAnsi="Calibri" w:cs="Calibri"/>
          <w:sz w:val="20"/>
        </w:rPr>
      </w:pPr>
    </w:p>
    <w:p w14:paraId="76FD7C84" w14:textId="07ED4026" w:rsidR="00E5007A" w:rsidRDefault="00E5007A" w:rsidP="00E5007A">
      <w:pPr>
        <w:jc w:val="both"/>
        <w:rPr>
          <w:rFonts w:ascii="Calibri" w:hAnsi="Calibri" w:cs="Calibri"/>
          <w:sz w:val="20"/>
        </w:rPr>
      </w:pPr>
    </w:p>
    <w:p w14:paraId="33C2A582" w14:textId="798AF9C7" w:rsidR="00576AEC" w:rsidRDefault="00576AEC" w:rsidP="00E5007A">
      <w:pPr>
        <w:jc w:val="both"/>
        <w:rPr>
          <w:rFonts w:ascii="Calibri" w:hAnsi="Calibri" w:cs="Calibri"/>
          <w:sz w:val="20"/>
        </w:rPr>
      </w:pPr>
    </w:p>
    <w:p w14:paraId="639D37D5" w14:textId="0DF6493B" w:rsidR="00576AEC" w:rsidRDefault="00576AEC" w:rsidP="00E5007A">
      <w:pPr>
        <w:jc w:val="both"/>
        <w:rPr>
          <w:rFonts w:ascii="Calibri" w:hAnsi="Calibri" w:cs="Calibri"/>
          <w:sz w:val="20"/>
        </w:rPr>
      </w:pPr>
    </w:p>
    <w:p w14:paraId="3C64184D" w14:textId="77777777" w:rsidR="00576AEC" w:rsidRDefault="00576AEC" w:rsidP="00E5007A">
      <w:pPr>
        <w:jc w:val="both"/>
        <w:rPr>
          <w:rFonts w:ascii="Calibri" w:hAnsi="Calibri" w:cs="Calibri"/>
          <w:sz w:val="20"/>
        </w:rPr>
      </w:pPr>
    </w:p>
    <w:p w14:paraId="759EC983" w14:textId="77777777" w:rsidR="00E5007A" w:rsidRDefault="00E5007A" w:rsidP="00E5007A">
      <w:pPr>
        <w:jc w:val="both"/>
        <w:rPr>
          <w:rFonts w:ascii="Calibri" w:hAnsi="Calibri" w:cs="Calibri"/>
          <w:sz w:val="20"/>
        </w:rPr>
      </w:pPr>
    </w:p>
    <w:p w14:paraId="67A5A6A4" w14:textId="77777777" w:rsidR="00E5007A" w:rsidRDefault="00E5007A" w:rsidP="00E5007A">
      <w:pPr>
        <w:jc w:val="both"/>
        <w:rPr>
          <w:rFonts w:ascii="Calibri" w:hAnsi="Calibri" w:cs="Calibri"/>
          <w:sz w:val="20"/>
        </w:rPr>
      </w:pPr>
    </w:p>
    <w:p w14:paraId="58F6CBC0" w14:textId="77777777" w:rsidR="00E5007A" w:rsidRDefault="00E5007A" w:rsidP="00E5007A">
      <w:pPr>
        <w:jc w:val="both"/>
        <w:rPr>
          <w:rFonts w:ascii="Calibri" w:hAnsi="Calibri" w:cs="Calibri"/>
          <w:sz w:val="20"/>
        </w:rPr>
      </w:pPr>
    </w:p>
    <w:p w14:paraId="0EF36D5A" w14:textId="77777777" w:rsidR="00E5007A" w:rsidRDefault="00E5007A" w:rsidP="00E5007A">
      <w:pPr>
        <w:jc w:val="both"/>
        <w:rPr>
          <w:rFonts w:ascii="Calibri" w:hAnsi="Calibri" w:cs="Calibri"/>
          <w:sz w:val="20"/>
        </w:rPr>
      </w:pPr>
    </w:p>
    <w:p w14:paraId="2BB6DF0D" w14:textId="17DC2359" w:rsidR="00E5007A" w:rsidRDefault="00E5007A" w:rsidP="00E5007A">
      <w:pPr>
        <w:jc w:val="both"/>
        <w:rPr>
          <w:rFonts w:ascii="Calibri" w:hAnsi="Calibri" w:cs="Calibri"/>
          <w:sz w:val="20"/>
        </w:rPr>
      </w:pPr>
    </w:p>
    <w:p w14:paraId="7344BC9C" w14:textId="6609ACC7" w:rsidR="00576AEC" w:rsidRDefault="00576AEC" w:rsidP="00E5007A">
      <w:pPr>
        <w:jc w:val="both"/>
        <w:rPr>
          <w:rFonts w:ascii="Calibri" w:hAnsi="Calibri" w:cs="Calibri"/>
          <w:sz w:val="20"/>
        </w:rPr>
      </w:pPr>
    </w:p>
    <w:p w14:paraId="1C36310D" w14:textId="024768A7" w:rsidR="00576AEC" w:rsidRDefault="00576AEC" w:rsidP="00E5007A">
      <w:pPr>
        <w:jc w:val="both"/>
        <w:rPr>
          <w:rFonts w:ascii="Calibri" w:hAnsi="Calibri" w:cs="Calibri"/>
          <w:sz w:val="20"/>
        </w:rPr>
      </w:pPr>
    </w:p>
    <w:p w14:paraId="08867748" w14:textId="674559BD" w:rsidR="00576AEC" w:rsidRDefault="00576AEC" w:rsidP="00E5007A">
      <w:pPr>
        <w:jc w:val="both"/>
        <w:rPr>
          <w:rFonts w:ascii="Calibri" w:hAnsi="Calibri" w:cs="Calibri"/>
          <w:sz w:val="20"/>
        </w:rPr>
      </w:pPr>
    </w:p>
    <w:p w14:paraId="6A908C36" w14:textId="77777777" w:rsidR="00576AEC" w:rsidRDefault="00576AEC" w:rsidP="00E5007A">
      <w:pPr>
        <w:jc w:val="both"/>
        <w:rPr>
          <w:rFonts w:ascii="Calibri" w:hAnsi="Calibri" w:cs="Calibri"/>
          <w:sz w:val="20"/>
        </w:rPr>
      </w:pPr>
    </w:p>
    <w:p w14:paraId="2197C8E5" w14:textId="77777777" w:rsidR="00E5007A" w:rsidRDefault="00E5007A" w:rsidP="00E5007A">
      <w:pPr>
        <w:jc w:val="both"/>
        <w:rPr>
          <w:rFonts w:ascii="Calibri" w:hAnsi="Calibri" w:cs="Calibri"/>
          <w:sz w:val="20"/>
        </w:rPr>
      </w:pPr>
    </w:p>
    <w:p w14:paraId="5702C47E" w14:textId="77777777" w:rsidR="00E5007A" w:rsidRDefault="00E5007A" w:rsidP="00E5007A">
      <w:pPr>
        <w:jc w:val="both"/>
        <w:rPr>
          <w:rFonts w:ascii="Calibri" w:hAnsi="Calibri" w:cs="Calibri"/>
          <w:sz w:val="20"/>
        </w:rPr>
      </w:pPr>
    </w:p>
    <w:p w14:paraId="4674E75E" w14:textId="1DED262F" w:rsidR="00E5007A" w:rsidRDefault="00E5007A" w:rsidP="00E5007A">
      <w:pPr>
        <w:rPr>
          <w:rFonts w:ascii="Calibri" w:hAnsi="Calibri" w:cs="Calibri"/>
          <w:sz w:val="20"/>
        </w:rPr>
        <w:sectPr w:rsidR="00E5007A" w:rsidSect="00CA7763">
          <w:headerReference w:type="default" r:id="rId8"/>
          <w:footerReference w:type="default" r:id="rId9"/>
          <w:footerReference w:type="first" r:id="rId10"/>
          <w:pgSz w:w="11906" w:h="16838"/>
          <w:pgMar w:top="1417" w:right="1133" w:bottom="1417" w:left="993" w:header="708" w:footer="708" w:gutter="0"/>
          <w:cols w:space="708"/>
          <w:docGrid w:linePitch="360"/>
        </w:sectPr>
      </w:pPr>
      <w:r>
        <w:rPr>
          <w:rFonts w:ascii="Calibri" w:hAnsi="Calibri" w:cs="Calibri"/>
          <w:sz w:val="20"/>
        </w:rPr>
        <w:t>V</w:t>
      </w:r>
      <w:r w:rsidR="005B2A70">
        <w:rPr>
          <w:rFonts w:ascii="Calibri" w:hAnsi="Calibri" w:cs="Calibri"/>
          <w:sz w:val="20"/>
        </w:rPr>
        <w:t> Banskej Bystrici</w:t>
      </w:r>
      <w:r w:rsidRPr="008C382A">
        <w:rPr>
          <w:rFonts w:ascii="Calibri" w:hAnsi="Calibri" w:cs="Calibri"/>
          <w:sz w:val="20"/>
        </w:rPr>
        <w:t xml:space="preserve">, </w:t>
      </w:r>
      <w:r w:rsidR="006C43C2">
        <w:rPr>
          <w:rFonts w:ascii="Calibri" w:hAnsi="Calibri" w:cs="Calibri"/>
          <w:sz w:val="20"/>
        </w:rPr>
        <w:t>február</w:t>
      </w:r>
      <w:r w:rsidR="00FC3906">
        <w:rPr>
          <w:rFonts w:ascii="Calibri" w:hAnsi="Calibri" w:cs="Calibri"/>
          <w:sz w:val="20"/>
        </w:rPr>
        <w:t xml:space="preserve"> 2022</w:t>
      </w:r>
    </w:p>
    <w:p w14:paraId="6BA79AA4" w14:textId="46E3A4D2" w:rsidR="00E5007A" w:rsidRPr="0063584C" w:rsidRDefault="00E5007A" w:rsidP="002F141E">
      <w:pPr>
        <w:tabs>
          <w:tab w:val="left" w:pos="870"/>
          <w:tab w:val="left" w:pos="2166"/>
        </w:tabs>
        <w:jc w:val="center"/>
        <w:rPr>
          <w:rFonts w:ascii="Calibri" w:hAnsi="Calibri" w:cs="Calibri"/>
          <w:b/>
          <w:bCs/>
          <w:iCs/>
        </w:rPr>
      </w:pPr>
      <w:r w:rsidRPr="008C382A">
        <w:rPr>
          <w:rFonts w:ascii="Calibri" w:hAnsi="Calibri" w:cs="Calibri"/>
          <w:b/>
          <w:bCs/>
          <w:iCs/>
        </w:rPr>
        <w:lastRenderedPageBreak/>
        <w:t>OBSAH  SÚŤAŽNÝCH  PODKLADOV</w:t>
      </w:r>
    </w:p>
    <w:p w14:paraId="17E47F90" w14:textId="77777777" w:rsidR="00E5007A" w:rsidRPr="00BA0E4E" w:rsidRDefault="00E5007A" w:rsidP="00E5007A">
      <w:pPr>
        <w:rPr>
          <w:rFonts w:ascii="Calibri" w:hAnsi="Calibri" w:cs="Calibri"/>
          <w:b/>
          <w:iCs/>
          <w:sz w:val="10"/>
          <w:szCs w:val="10"/>
        </w:rPr>
      </w:pPr>
    </w:p>
    <w:p w14:paraId="33FE8610" w14:textId="13ABC19A" w:rsidR="00E5007A" w:rsidRPr="0063584C" w:rsidRDefault="00E5007A" w:rsidP="00E5007A">
      <w:pPr>
        <w:rPr>
          <w:rFonts w:ascii="Calibri" w:hAnsi="Calibri"/>
          <w:b/>
          <w:sz w:val="20"/>
          <w:szCs w:val="20"/>
        </w:rPr>
      </w:pPr>
      <w:r w:rsidRPr="00377ADB">
        <w:rPr>
          <w:rFonts w:ascii="Calibri" w:hAnsi="Calibri"/>
          <w:b/>
          <w:iCs/>
          <w:sz w:val="20"/>
          <w:szCs w:val="20"/>
        </w:rPr>
        <w:t>A. POKYNY NA VYPRACOVANIE PONUKY</w:t>
      </w:r>
    </w:p>
    <w:p w14:paraId="4669E9FB" w14:textId="77777777" w:rsidR="00E5007A" w:rsidRPr="0063584C" w:rsidRDefault="00E5007A" w:rsidP="00E5007A">
      <w:pPr>
        <w:ind w:left="284"/>
        <w:rPr>
          <w:rFonts w:ascii="Calibri" w:hAnsi="Calibri"/>
          <w:sz w:val="20"/>
          <w:szCs w:val="20"/>
        </w:rPr>
      </w:pPr>
      <w:r w:rsidRPr="0063584C">
        <w:rPr>
          <w:rFonts w:ascii="Calibri" w:hAnsi="Calibri"/>
          <w:bCs/>
          <w:sz w:val="20"/>
          <w:szCs w:val="20"/>
        </w:rPr>
        <w:t>1. IDENTIFIKÁCIA VEREJNÉHO OBSTARÁVATEĽA</w:t>
      </w:r>
    </w:p>
    <w:p w14:paraId="684217AD" w14:textId="77777777" w:rsidR="00E5007A" w:rsidRPr="0063584C" w:rsidRDefault="00E5007A" w:rsidP="00E5007A">
      <w:pPr>
        <w:ind w:left="284"/>
        <w:rPr>
          <w:rFonts w:ascii="Calibri" w:hAnsi="Calibri"/>
          <w:sz w:val="20"/>
          <w:szCs w:val="20"/>
        </w:rPr>
      </w:pPr>
      <w:r>
        <w:rPr>
          <w:rFonts w:ascii="Calibri" w:hAnsi="Calibri"/>
          <w:bCs/>
          <w:sz w:val="20"/>
          <w:szCs w:val="20"/>
        </w:rPr>
        <w:t xml:space="preserve">2. </w:t>
      </w:r>
      <w:r w:rsidRPr="0063584C">
        <w:rPr>
          <w:rFonts w:ascii="Calibri" w:hAnsi="Calibri"/>
          <w:bCs/>
          <w:sz w:val="20"/>
          <w:szCs w:val="20"/>
        </w:rPr>
        <w:t>PREDMET ZÁKAZKY</w:t>
      </w:r>
    </w:p>
    <w:p w14:paraId="4A932B5A" w14:textId="77777777" w:rsidR="00E5007A" w:rsidRPr="0063584C" w:rsidRDefault="00E5007A" w:rsidP="00E5007A">
      <w:pPr>
        <w:ind w:left="284"/>
        <w:rPr>
          <w:rFonts w:ascii="Calibri" w:hAnsi="Calibri"/>
          <w:sz w:val="20"/>
          <w:szCs w:val="20"/>
        </w:rPr>
      </w:pPr>
      <w:r w:rsidRPr="0063584C">
        <w:rPr>
          <w:rFonts w:ascii="Calibri" w:hAnsi="Calibri"/>
          <w:bCs/>
          <w:sz w:val="20"/>
          <w:szCs w:val="20"/>
        </w:rPr>
        <w:t>3. VARIANTNÉ RIEŠENIE</w:t>
      </w:r>
    </w:p>
    <w:p w14:paraId="0AF2FDEE" w14:textId="77777777" w:rsidR="00E5007A" w:rsidRPr="0063584C" w:rsidRDefault="00E5007A" w:rsidP="00E5007A">
      <w:pPr>
        <w:ind w:left="284"/>
        <w:rPr>
          <w:rFonts w:ascii="Calibri" w:hAnsi="Calibri"/>
          <w:sz w:val="20"/>
          <w:szCs w:val="20"/>
        </w:rPr>
      </w:pPr>
      <w:r w:rsidRPr="0063584C">
        <w:rPr>
          <w:rFonts w:ascii="Calibri" w:hAnsi="Calibri"/>
          <w:bCs/>
          <w:sz w:val="20"/>
          <w:szCs w:val="20"/>
        </w:rPr>
        <w:t>4. MIESTO, TERMÍN DODANIA A SPÔSOB PLNENIA PREDMETU ZÁKAZKY</w:t>
      </w:r>
    </w:p>
    <w:p w14:paraId="27044BF5" w14:textId="77777777" w:rsidR="00E5007A" w:rsidRPr="0063584C" w:rsidRDefault="00E5007A" w:rsidP="00E5007A">
      <w:pPr>
        <w:ind w:left="284"/>
        <w:rPr>
          <w:rFonts w:ascii="Calibri" w:hAnsi="Calibri"/>
          <w:sz w:val="20"/>
          <w:szCs w:val="20"/>
        </w:rPr>
      </w:pPr>
      <w:r w:rsidRPr="0063584C">
        <w:rPr>
          <w:rFonts w:ascii="Calibri" w:hAnsi="Calibri"/>
          <w:bCs/>
          <w:sz w:val="20"/>
          <w:szCs w:val="20"/>
        </w:rPr>
        <w:t>5. ZDROJ FINANČNÝCH PROSTRIEDKOV</w:t>
      </w:r>
    </w:p>
    <w:p w14:paraId="6AE2CE31" w14:textId="77777777" w:rsidR="00E5007A" w:rsidRPr="0063584C" w:rsidRDefault="00E5007A" w:rsidP="00E5007A">
      <w:pPr>
        <w:ind w:left="284"/>
        <w:rPr>
          <w:rFonts w:ascii="Calibri" w:hAnsi="Calibri"/>
          <w:sz w:val="20"/>
          <w:szCs w:val="20"/>
        </w:rPr>
      </w:pPr>
      <w:r w:rsidRPr="0063584C">
        <w:rPr>
          <w:rFonts w:ascii="Calibri" w:hAnsi="Calibri"/>
          <w:bCs/>
          <w:sz w:val="20"/>
          <w:szCs w:val="20"/>
        </w:rPr>
        <w:t>6. DRUH ZÁKAZKY</w:t>
      </w:r>
    </w:p>
    <w:p w14:paraId="1A0D25FD" w14:textId="77777777" w:rsidR="00E5007A" w:rsidRPr="0063584C" w:rsidRDefault="00E5007A" w:rsidP="00E5007A">
      <w:pPr>
        <w:ind w:left="284"/>
        <w:rPr>
          <w:rFonts w:ascii="Calibri" w:hAnsi="Calibri"/>
          <w:sz w:val="20"/>
          <w:szCs w:val="20"/>
        </w:rPr>
      </w:pPr>
      <w:r w:rsidRPr="0063584C">
        <w:rPr>
          <w:rFonts w:ascii="Calibri" w:hAnsi="Calibri"/>
          <w:bCs/>
          <w:sz w:val="20"/>
          <w:szCs w:val="20"/>
        </w:rPr>
        <w:t xml:space="preserve">7. </w:t>
      </w:r>
      <w:r>
        <w:rPr>
          <w:rFonts w:ascii="Calibri" w:hAnsi="Calibri"/>
          <w:bCs/>
          <w:sz w:val="20"/>
          <w:szCs w:val="20"/>
        </w:rPr>
        <w:t>ZÁBEZPEKA PONUKY A LEHOTA VIAZANOSTI PONUKY</w:t>
      </w:r>
    </w:p>
    <w:p w14:paraId="05771BE0"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8. KOMUNIKÁCIA MEDZI VEREJNÝM OBSTARÁVATEĽOM A ZÁUJEMCAMI/ UCHÁDZAČMI</w:t>
      </w:r>
    </w:p>
    <w:p w14:paraId="4575265C" w14:textId="77777777" w:rsidR="00E5007A" w:rsidRPr="0063584C" w:rsidRDefault="00E5007A" w:rsidP="00E5007A">
      <w:pPr>
        <w:ind w:left="284"/>
        <w:rPr>
          <w:rFonts w:ascii="Calibri" w:hAnsi="Calibri"/>
          <w:sz w:val="20"/>
          <w:szCs w:val="20"/>
        </w:rPr>
      </w:pPr>
      <w:r w:rsidRPr="0063584C">
        <w:rPr>
          <w:rFonts w:ascii="Calibri" w:hAnsi="Calibri"/>
          <w:bCs/>
          <w:sz w:val="20"/>
          <w:szCs w:val="20"/>
        </w:rPr>
        <w:t>9. VYSVETLENIE A ZMENY</w:t>
      </w:r>
    </w:p>
    <w:p w14:paraId="3A4D63ED" w14:textId="77777777" w:rsidR="00E5007A"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 xml:space="preserve">10. </w:t>
      </w:r>
      <w:r>
        <w:rPr>
          <w:rFonts w:ascii="Calibri" w:hAnsi="Calibri" w:cs="Times New Roman"/>
          <w:bCs/>
          <w:sz w:val="20"/>
          <w:szCs w:val="20"/>
        </w:rPr>
        <w:t>OBHLIADKA MIESTA USKUTOČNENIA PREDMETU ZÁKAZKY</w:t>
      </w:r>
    </w:p>
    <w:p w14:paraId="45FF4008" w14:textId="77777777" w:rsidR="00E5007A" w:rsidRPr="0063584C" w:rsidRDefault="00E5007A" w:rsidP="00E5007A">
      <w:pPr>
        <w:pStyle w:val="tl1"/>
        <w:ind w:left="284"/>
        <w:rPr>
          <w:rFonts w:ascii="Calibri" w:hAnsi="Calibri" w:cs="Times New Roman"/>
          <w:bCs/>
          <w:sz w:val="20"/>
          <w:szCs w:val="20"/>
        </w:rPr>
      </w:pPr>
      <w:r>
        <w:rPr>
          <w:rFonts w:ascii="Calibri" w:hAnsi="Calibri" w:cs="Times New Roman"/>
          <w:bCs/>
          <w:sz w:val="20"/>
          <w:szCs w:val="20"/>
        </w:rPr>
        <w:t>11. VYHOTOVENIE PONUKY</w:t>
      </w:r>
    </w:p>
    <w:p w14:paraId="6C4850F0"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w:t>
      </w:r>
      <w:r>
        <w:rPr>
          <w:rFonts w:ascii="Calibri" w:hAnsi="Calibri" w:cs="Times New Roman"/>
          <w:bCs/>
          <w:sz w:val="20"/>
          <w:szCs w:val="20"/>
        </w:rPr>
        <w:t>2</w:t>
      </w:r>
      <w:r w:rsidRPr="0063584C">
        <w:rPr>
          <w:rFonts w:ascii="Calibri" w:hAnsi="Calibri" w:cs="Times New Roman"/>
          <w:bCs/>
          <w:sz w:val="20"/>
          <w:szCs w:val="20"/>
        </w:rPr>
        <w:t>. JAZYK PONUKY</w:t>
      </w:r>
    </w:p>
    <w:p w14:paraId="2D5605D1"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1</w:t>
      </w:r>
      <w:r>
        <w:rPr>
          <w:rFonts w:ascii="Calibri" w:hAnsi="Calibri" w:cs="Times New Roman"/>
          <w:bCs/>
          <w:sz w:val="20"/>
          <w:szCs w:val="20"/>
        </w:rPr>
        <w:t>3</w:t>
      </w:r>
      <w:r w:rsidRPr="0063584C">
        <w:rPr>
          <w:rFonts w:ascii="Calibri" w:hAnsi="Calibri" w:cs="Times New Roman"/>
          <w:bCs/>
          <w:sz w:val="20"/>
          <w:szCs w:val="20"/>
        </w:rPr>
        <w:t>. MENA A CENY UVÁDZANÉ V PONUKE</w:t>
      </w:r>
    </w:p>
    <w:p w14:paraId="5829FBDD"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14. OBSAH  PONUKY</w:t>
      </w:r>
    </w:p>
    <w:p w14:paraId="5DB03E6D"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15. NÁKLADY NA PONUKU</w:t>
      </w:r>
    </w:p>
    <w:p w14:paraId="4D57C013" w14:textId="77777777" w:rsidR="00E5007A" w:rsidRPr="0063584C" w:rsidRDefault="00E5007A" w:rsidP="00E5007A">
      <w:pPr>
        <w:pStyle w:val="tl1"/>
        <w:ind w:left="284"/>
        <w:jc w:val="left"/>
        <w:rPr>
          <w:rFonts w:ascii="Calibri" w:hAnsi="Calibri" w:cs="Times New Roman"/>
          <w:bCs/>
          <w:sz w:val="20"/>
          <w:szCs w:val="20"/>
        </w:rPr>
      </w:pPr>
      <w:r w:rsidRPr="0063584C">
        <w:rPr>
          <w:rFonts w:ascii="Calibri" w:hAnsi="Calibri" w:cs="Times New Roman"/>
          <w:bCs/>
          <w:sz w:val="20"/>
          <w:szCs w:val="20"/>
        </w:rPr>
        <w:t>16. PREDKLADANIE PONÚK</w:t>
      </w:r>
    </w:p>
    <w:p w14:paraId="3A7088FF"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bCs/>
          <w:sz w:val="20"/>
          <w:szCs w:val="20"/>
        </w:rPr>
        <w:t>17. OTVÁRANIE PONÚK</w:t>
      </w:r>
    </w:p>
    <w:p w14:paraId="0A446E4A"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18. VYHODNOTENIE SPLNENIA PODMIENOK ÚČASTI</w:t>
      </w:r>
    </w:p>
    <w:p w14:paraId="7E47C394" w14:textId="77777777" w:rsidR="00E5007A" w:rsidRPr="0063584C" w:rsidRDefault="00E5007A" w:rsidP="00E5007A">
      <w:pPr>
        <w:pStyle w:val="tl1"/>
        <w:ind w:left="284"/>
        <w:rPr>
          <w:rFonts w:ascii="Calibri" w:hAnsi="Calibri" w:cs="Times New Roman"/>
          <w:sz w:val="20"/>
          <w:szCs w:val="20"/>
        </w:rPr>
      </w:pPr>
      <w:r w:rsidRPr="0063584C">
        <w:rPr>
          <w:rFonts w:ascii="Calibri" w:hAnsi="Calibri" w:cs="Times New Roman"/>
          <w:bCs/>
          <w:sz w:val="20"/>
          <w:szCs w:val="20"/>
        </w:rPr>
        <w:t xml:space="preserve">19. VYHODNOCOVANIE PONÚK </w:t>
      </w:r>
    </w:p>
    <w:p w14:paraId="2226F589" w14:textId="77777777" w:rsidR="00E5007A" w:rsidRPr="0063584C" w:rsidRDefault="00E5007A" w:rsidP="00E5007A">
      <w:pPr>
        <w:pStyle w:val="tl1"/>
        <w:ind w:left="284"/>
        <w:rPr>
          <w:rFonts w:ascii="Calibri" w:hAnsi="Calibri" w:cs="Times New Roman"/>
          <w:bCs/>
          <w:sz w:val="20"/>
          <w:szCs w:val="20"/>
        </w:rPr>
      </w:pPr>
      <w:r w:rsidRPr="0063584C">
        <w:rPr>
          <w:rFonts w:ascii="Calibri" w:hAnsi="Calibri" w:cs="Times New Roman"/>
          <w:sz w:val="20"/>
          <w:szCs w:val="20"/>
        </w:rPr>
        <w:t xml:space="preserve">20. </w:t>
      </w:r>
      <w:r w:rsidRPr="0063584C">
        <w:rPr>
          <w:rFonts w:ascii="Calibri" w:hAnsi="Calibri" w:cs="Times New Roman"/>
          <w:bCs/>
          <w:sz w:val="20"/>
          <w:szCs w:val="20"/>
        </w:rPr>
        <w:t>PRAVIDLÁ ELEKTRONICKEJ AUKCIE</w:t>
      </w:r>
    </w:p>
    <w:p w14:paraId="4BA64A7B" w14:textId="77777777" w:rsidR="00E5007A" w:rsidRPr="0063584C" w:rsidRDefault="00E5007A" w:rsidP="00E5007A">
      <w:pPr>
        <w:pStyle w:val="tl1"/>
        <w:ind w:left="284"/>
        <w:jc w:val="left"/>
        <w:rPr>
          <w:rFonts w:ascii="Calibri" w:hAnsi="Calibri" w:cs="Times New Roman"/>
          <w:bCs/>
          <w:sz w:val="20"/>
          <w:szCs w:val="20"/>
        </w:rPr>
      </w:pPr>
      <w:r w:rsidRPr="0063584C">
        <w:rPr>
          <w:rFonts w:ascii="Calibri" w:hAnsi="Calibri" w:cs="Times New Roman"/>
          <w:bCs/>
          <w:sz w:val="20"/>
          <w:szCs w:val="20"/>
        </w:rPr>
        <w:t>21. INFORMÁCIA O VÝSLEDKU VYHODNOTENIA PONÚK</w:t>
      </w:r>
    </w:p>
    <w:p w14:paraId="458435FD" w14:textId="6445D78A" w:rsidR="00E5007A" w:rsidRPr="0063584C" w:rsidRDefault="00E5007A" w:rsidP="00BA0E4E">
      <w:pPr>
        <w:pStyle w:val="tl1"/>
        <w:ind w:left="284"/>
        <w:rPr>
          <w:rFonts w:ascii="Calibri" w:hAnsi="Calibri" w:cs="Times New Roman"/>
          <w:bCs/>
          <w:sz w:val="20"/>
          <w:szCs w:val="20"/>
        </w:rPr>
      </w:pPr>
      <w:r w:rsidRPr="0063584C">
        <w:rPr>
          <w:rFonts w:ascii="Calibri" w:hAnsi="Calibri" w:cs="Times New Roman"/>
          <w:bCs/>
          <w:sz w:val="20"/>
          <w:szCs w:val="20"/>
        </w:rPr>
        <w:t>22. UZAVRETIE ZMLUVY</w:t>
      </w:r>
      <w:r w:rsidR="00F468A7">
        <w:rPr>
          <w:rFonts w:ascii="Calibri" w:hAnsi="Calibri" w:cs="Times New Roman"/>
          <w:bCs/>
          <w:sz w:val="20"/>
          <w:szCs w:val="20"/>
        </w:rPr>
        <w:t xml:space="preserve"> </w:t>
      </w:r>
      <w:r w:rsidR="00FC6BD9">
        <w:rPr>
          <w:rFonts w:ascii="Calibri" w:hAnsi="Calibri" w:cs="Times New Roman"/>
          <w:bCs/>
          <w:sz w:val="20"/>
          <w:szCs w:val="20"/>
        </w:rPr>
        <w:t>A</w:t>
      </w:r>
      <w:r w:rsidR="00EF335A">
        <w:rPr>
          <w:rFonts w:ascii="Calibri" w:hAnsi="Calibri" w:cs="Times New Roman"/>
          <w:bCs/>
          <w:sz w:val="20"/>
          <w:szCs w:val="20"/>
        </w:rPr>
        <w:t xml:space="preserve"> </w:t>
      </w:r>
      <w:r w:rsidR="00F468A7">
        <w:rPr>
          <w:rFonts w:ascii="Calibri" w:hAnsi="Calibri" w:cs="Times New Roman"/>
          <w:bCs/>
          <w:sz w:val="20"/>
          <w:szCs w:val="20"/>
        </w:rPr>
        <w:t>SÚČINNOS</w:t>
      </w:r>
      <w:r w:rsidR="00784094">
        <w:rPr>
          <w:rFonts w:ascii="Calibri" w:hAnsi="Calibri" w:cs="Times New Roman"/>
          <w:bCs/>
          <w:sz w:val="20"/>
          <w:szCs w:val="20"/>
        </w:rPr>
        <w:t>Ť</w:t>
      </w:r>
    </w:p>
    <w:p w14:paraId="7C17F490" w14:textId="77777777" w:rsidR="00E5007A" w:rsidRPr="0063584C" w:rsidRDefault="00E5007A" w:rsidP="00E5007A">
      <w:pPr>
        <w:pStyle w:val="Zkladntext"/>
        <w:ind w:left="284"/>
        <w:rPr>
          <w:rStyle w:val="Zvraznenie"/>
          <w:rFonts w:ascii="Calibri" w:hAnsi="Calibri"/>
          <w:b w:val="0"/>
          <w:i w:val="0"/>
          <w:iCs/>
          <w:sz w:val="20"/>
          <w:lang w:val="sk-SK" w:eastAsia="cs-CZ"/>
        </w:rPr>
      </w:pPr>
      <w:r w:rsidRPr="0063584C">
        <w:rPr>
          <w:rStyle w:val="Zvraznenie"/>
          <w:rFonts w:ascii="Calibri" w:hAnsi="Calibri"/>
          <w:b w:val="0"/>
          <w:i w:val="0"/>
          <w:iCs/>
          <w:sz w:val="20"/>
          <w:lang w:val="sk-SK" w:eastAsia="cs-CZ"/>
        </w:rPr>
        <w:t>23. ZÁVEREČNÉ USTANOVENIA</w:t>
      </w:r>
    </w:p>
    <w:p w14:paraId="3E0E275B" w14:textId="77777777" w:rsidR="00E5007A" w:rsidRPr="00BA0E4E" w:rsidRDefault="00E5007A" w:rsidP="00E5007A">
      <w:pPr>
        <w:pStyle w:val="Zkladntext"/>
        <w:rPr>
          <w:rFonts w:ascii="Calibri" w:hAnsi="Calibri"/>
          <w:sz w:val="10"/>
          <w:szCs w:val="10"/>
          <w:lang w:val="sk-SK"/>
        </w:rPr>
      </w:pPr>
    </w:p>
    <w:p w14:paraId="4008AF64" w14:textId="331FD452" w:rsidR="00E5007A" w:rsidRPr="0063584C" w:rsidRDefault="00E5007A" w:rsidP="00E5007A">
      <w:pPr>
        <w:pStyle w:val="Zkladntext"/>
        <w:rPr>
          <w:rFonts w:ascii="Calibri" w:hAnsi="Calibri"/>
          <w:sz w:val="20"/>
          <w:lang w:val="sk-SK"/>
        </w:rPr>
      </w:pPr>
      <w:r w:rsidRPr="00377ADB">
        <w:rPr>
          <w:rFonts w:ascii="Calibri" w:hAnsi="Calibri"/>
          <w:sz w:val="20"/>
          <w:lang w:val="sk-SK"/>
        </w:rPr>
        <w:t>B. OPIS PREDMETU ZÁKAZKY</w:t>
      </w:r>
    </w:p>
    <w:p w14:paraId="283D674C" w14:textId="4B5C29A8" w:rsidR="00E5007A" w:rsidRDefault="00E5007A" w:rsidP="00E5007A">
      <w:pPr>
        <w:pStyle w:val="Zkladntext"/>
        <w:ind w:left="284"/>
        <w:rPr>
          <w:rFonts w:ascii="Calibri" w:hAnsi="Calibri"/>
          <w:b w:val="0"/>
          <w:sz w:val="20"/>
          <w:lang w:val="sk-SK"/>
        </w:rPr>
      </w:pPr>
      <w:r w:rsidRPr="007B6667">
        <w:rPr>
          <w:rFonts w:ascii="Calibri" w:hAnsi="Calibri"/>
          <w:b w:val="0"/>
          <w:sz w:val="20"/>
          <w:lang w:val="sk-SK"/>
        </w:rPr>
        <w:t xml:space="preserve">1. </w:t>
      </w:r>
      <w:bookmarkStart w:id="3" w:name="_Hlk87881953"/>
      <w:r w:rsidR="00784094" w:rsidRPr="00BA0E4E">
        <w:rPr>
          <w:rFonts w:ascii="Calibri" w:hAnsi="Calibri"/>
          <w:b w:val="0"/>
          <w:sz w:val="20"/>
          <w:lang w:val="sk-SK"/>
        </w:rPr>
        <w:t>ZÁKLADNÉ ÚDAJE CHARAKTERIZUJÚCE PREDMET ZÁKAZKY</w:t>
      </w:r>
      <w:bookmarkEnd w:id="3"/>
      <w:r w:rsidRPr="007B6667">
        <w:rPr>
          <w:rFonts w:ascii="Calibri" w:hAnsi="Calibri"/>
          <w:b w:val="0"/>
          <w:sz w:val="20"/>
          <w:lang w:val="sk-SK"/>
        </w:rPr>
        <w:t>.</w:t>
      </w:r>
    </w:p>
    <w:p w14:paraId="74C86770" w14:textId="7534C39D" w:rsidR="00EB6BD9" w:rsidRPr="007B6667" w:rsidRDefault="00EB6BD9" w:rsidP="00E5007A">
      <w:pPr>
        <w:pStyle w:val="Zkladntext"/>
        <w:ind w:left="284"/>
        <w:rPr>
          <w:rFonts w:ascii="Calibri" w:hAnsi="Calibri"/>
          <w:b w:val="0"/>
          <w:sz w:val="20"/>
          <w:lang w:val="sk-SK"/>
        </w:rPr>
      </w:pPr>
      <w:r>
        <w:rPr>
          <w:rFonts w:ascii="Calibri" w:hAnsi="Calibri"/>
          <w:b w:val="0"/>
          <w:sz w:val="20"/>
          <w:lang w:val="sk-SK"/>
        </w:rPr>
        <w:t>2. VŠEOBECNÉ A KVALITATÍVNE POŽIADAVKY NA PREDMET ZÁKAZKY.</w:t>
      </w:r>
    </w:p>
    <w:p w14:paraId="56B08B86" w14:textId="5808DBAA" w:rsidR="00E5007A" w:rsidRPr="007B6667" w:rsidRDefault="00EB6BD9" w:rsidP="00E5007A">
      <w:pPr>
        <w:pStyle w:val="Zkladntext"/>
        <w:ind w:left="284"/>
        <w:rPr>
          <w:rFonts w:ascii="Calibri" w:hAnsi="Calibri"/>
          <w:b w:val="0"/>
          <w:sz w:val="20"/>
          <w:lang w:val="sk-SK"/>
        </w:rPr>
      </w:pPr>
      <w:r>
        <w:rPr>
          <w:rFonts w:ascii="Calibri" w:hAnsi="Calibri"/>
          <w:b w:val="0"/>
          <w:sz w:val="20"/>
          <w:lang w:val="sk-SK"/>
        </w:rPr>
        <w:t>3</w:t>
      </w:r>
      <w:r w:rsidR="00E5007A">
        <w:rPr>
          <w:rFonts w:ascii="Calibri" w:hAnsi="Calibri"/>
          <w:b w:val="0"/>
          <w:sz w:val="20"/>
          <w:lang w:val="sk-SK"/>
        </w:rPr>
        <w:t>.</w:t>
      </w:r>
      <w:r w:rsidR="00E5007A" w:rsidRPr="007B6667">
        <w:rPr>
          <w:rFonts w:ascii="Calibri" w:hAnsi="Calibri"/>
          <w:b w:val="0"/>
          <w:sz w:val="20"/>
          <w:lang w:val="sk-SK"/>
        </w:rPr>
        <w:t>DOKLADY A DOKUMENTY POŽADOVANÉ NA PREUKÁZANIE SPLNENIA POŽIADAVIEK VEREJNÉHO OBSTARÁVATEĽA NA PREDMET ZÁKAZKY.</w:t>
      </w:r>
    </w:p>
    <w:p w14:paraId="4DE5875E" w14:textId="77777777" w:rsidR="00E5007A" w:rsidRPr="00BA0E4E" w:rsidRDefault="00E5007A" w:rsidP="00E5007A">
      <w:pPr>
        <w:pStyle w:val="Zkladntext"/>
        <w:rPr>
          <w:rFonts w:ascii="Calibri" w:hAnsi="Calibri"/>
          <w:sz w:val="10"/>
          <w:szCs w:val="10"/>
          <w:lang w:val="sk-SK"/>
        </w:rPr>
      </w:pPr>
    </w:p>
    <w:p w14:paraId="79870C5E" w14:textId="29B6FE3B" w:rsidR="00E5007A" w:rsidRPr="0063584C" w:rsidRDefault="00E5007A" w:rsidP="00E5007A">
      <w:pPr>
        <w:pStyle w:val="Zkladntext"/>
        <w:rPr>
          <w:rFonts w:ascii="Calibri" w:hAnsi="Calibri"/>
          <w:sz w:val="20"/>
          <w:lang w:val="sk-SK"/>
        </w:rPr>
      </w:pPr>
      <w:r w:rsidRPr="00377ADB">
        <w:rPr>
          <w:rFonts w:ascii="Calibri" w:hAnsi="Calibri"/>
          <w:sz w:val="20"/>
          <w:lang w:val="sk-SK"/>
        </w:rPr>
        <w:t>C. OBCHODNÉ PODMIENKY</w:t>
      </w:r>
    </w:p>
    <w:p w14:paraId="534D39E7" w14:textId="77777777" w:rsidR="00784094" w:rsidRPr="00BA0E4E" w:rsidRDefault="00784094" w:rsidP="00E5007A">
      <w:pPr>
        <w:pStyle w:val="Zkladntext"/>
        <w:rPr>
          <w:rFonts w:ascii="Calibri" w:hAnsi="Calibri"/>
          <w:sz w:val="10"/>
          <w:szCs w:val="10"/>
          <w:lang w:val="sk-SK"/>
        </w:rPr>
      </w:pPr>
    </w:p>
    <w:p w14:paraId="4CF26F94" w14:textId="6C43DBFF" w:rsidR="00E5007A" w:rsidRPr="0063584C" w:rsidRDefault="00E5007A" w:rsidP="00E5007A">
      <w:pPr>
        <w:pStyle w:val="Zkladntext"/>
        <w:rPr>
          <w:rFonts w:ascii="Calibri" w:hAnsi="Calibri"/>
          <w:sz w:val="20"/>
          <w:lang w:val="sk-SK"/>
        </w:rPr>
      </w:pPr>
      <w:r w:rsidRPr="00377ADB">
        <w:rPr>
          <w:rFonts w:ascii="Calibri" w:hAnsi="Calibri"/>
          <w:sz w:val="20"/>
          <w:lang w:val="sk-SK"/>
        </w:rPr>
        <w:t>D. SPÔSOB URČENIA CENY</w:t>
      </w:r>
    </w:p>
    <w:p w14:paraId="632B5AA3" w14:textId="77777777" w:rsidR="00784094" w:rsidRPr="00BA0E4E" w:rsidRDefault="00784094" w:rsidP="00E5007A">
      <w:pPr>
        <w:pStyle w:val="Zkladntext"/>
        <w:rPr>
          <w:rFonts w:ascii="Calibri" w:hAnsi="Calibri"/>
          <w:sz w:val="10"/>
          <w:szCs w:val="10"/>
          <w:lang w:val="sk-SK"/>
        </w:rPr>
      </w:pPr>
    </w:p>
    <w:p w14:paraId="0BAF5D4E" w14:textId="025BB92E" w:rsidR="00E5007A" w:rsidRPr="0063584C" w:rsidRDefault="00E5007A" w:rsidP="00E5007A">
      <w:pPr>
        <w:pStyle w:val="Zkladntext"/>
        <w:rPr>
          <w:rFonts w:ascii="Calibri" w:hAnsi="Calibri"/>
          <w:sz w:val="20"/>
          <w:lang w:val="sk-SK"/>
        </w:rPr>
      </w:pPr>
      <w:r w:rsidRPr="00377ADB">
        <w:rPr>
          <w:rFonts w:ascii="Calibri" w:hAnsi="Calibri"/>
          <w:sz w:val="20"/>
          <w:lang w:val="sk-SK"/>
        </w:rPr>
        <w:t>E. KRITÉRIA NA HODNOTENIE PONÚK A PRAVIDLÁ ICH UPLATNENIA</w:t>
      </w:r>
    </w:p>
    <w:p w14:paraId="423B98AE" w14:textId="77777777" w:rsidR="00784094" w:rsidRPr="00BA0E4E" w:rsidRDefault="00784094" w:rsidP="00E5007A">
      <w:pPr>
        <w:pStyle w:val="Zkladntext"/>
        <w:rPr>
          <w:rFonts w:ascii="Calibri" w:hAnsi="Calibri"/>
          <w:sz w:val="10"/>
          <w:szCs w:val="10"/>
          <w:lang w:val="sk-SK"/>
        </w:rPr>
      </w:pPr>
    </w:p>
    <w:p w14:paraId="619B3953" w14:textId="13DBD0C9" w:rsidR="00E5007A" w:rsidRPr="0063584C" w:rsidRDefault="00E5007A" w:rsidP="00E5007A">
      <w:pPr>
        <w:pStyle w:val="Zkladntext"/>
        <w:rPr>
          <w:rFonts w:ascii="Calibri" w:hAnsi="Calibri"/>
          <w:sz w:val="20"/>
          <w:lang w:val="sk-SK"/>
        </w:rPr>
      </w:pPr>
      <w:r w:rsidRPr="00377ADB">
        <w:rPr>
          <w:rFonts w:ascii="Calibri" w:hAnsi="Calibri"/>
          <w:sz w:val="20"/>
          <w:lang w:val="sk-SK"/>
        </w:rPr>
        <w:t>F. PODMIENKY ÚČASTI UCHÁDZAČOV</w:t>
      </w:r>
    </w:p>
    <w:p w14:paraId="1AF303A4" w14:textId="77777777" w:rsidR="00E5007A" w:rsidRPr="0063584C" w:rsidRDefault="00E5007A" w:rsidP="00E5007A">
      <w:pPr>
        <w:pStyle w:val="Zkladntext"/>
        <w:ind w:left="284"/>
        <w:rPr>
          <w:rFonts w:ascii="Calibri" w:hAnsi="Calibri"/>
          <w:b w:val="0"/>
          <w:sz w:val="20"/>
          <w:lang w:val="sk-SK"/>
        </w:rPr>
      </w:pPr>
      <w:r w:rsidRPr="0063584C">
        <w:rPr>
          <w:rFonts w:ascii="Calibri" w:hAnsi="Calibri"/>
          <w:b w:val="0"/>
          <w:sz w:val="20"/>
          <w:lang w:val="sk-SK"/>
        </w:rPr>
        <w:t>1. OSOBNÉ POSTAVENIE</w:t>
      </w:r>
    </w:p>
    <w:p w14:paraId="77DF5FED" w14:textId="77777777" w:rsidR="00E5007A" w:rsidRPr="0063584C" w:rsidRDefault="00E5007A" w:rsidP="00E5007A">
      <w:pPr>
        <w:pStyle w:val="Zkladntext"/>
        <w:ind w:left="284"/>
        <w:rPr>
          <w:rFonts w:ascii="Calibri" w:hAnsi="Calibri"/>
          <w:b w:val="0"/>
          <w:sz w:val="20"/>
          <w:lang w:val="sk-SK"/>
        </w:rPr>
      </w:pPr>
      <w:r w:rsidRPr="0063584C">
        <w:rPr>
          <w:rFonts w:ascii="Calibri" w:hAnsi="Calibri"/>
          <w:b w:val="0"/>
          <w:sz w:val="20"/>
          <w:lang w:val="sk-SK"/>
        </w:rPr>
        <w:t>2. EKONOMICKÉ A FINANČNÉ POSTAVENIE</w:t>
      </w:r>
    </w:p>
    <w:p w14:paraId="4F6FED86" w14:textId="77777777" w:rsidR="00E5007A" w:rsidRPr="00A86752" w:rsidRDefault="00E5007A" w:rsidP="00E5007A">
      <w:pPr>
        <w:pStyle w:val="Zkladntext"/>
        <w:ind w:left="284"/>
        <w:rPr>
          <w:rFonts w:ascii="Calibri" w:hAnsi="Calibri"/>
          <w:b w:val="0"/>
          <w:sz w:val="20"/>
          <w:lang w:val="sk-SK"/>
        </w:rPr>
      </w:pPr>
      <w:r w:rsidRPr="0063584C">
        <w:rPr>
          <w:rFonts w:ascii="Calibri" w:hAnsi="Calibri"/>
          <w:b w:val="0"/>
          <w:sz w:val="20"/>
          <w:lang w:val="sk-SK"/>
        </w:rPr>
        <w:t xml:space="preserve">3. </w:t>
      </w:r>
      <w:r w:rsidRPr="00A86752">
        <w:rPr>
          <w:rFonts w:ascii="Calibri" w:hAnsi="Calibri"/>
          <w:b w:val="0"/>
          <w:sz w:val="20"/>
          <w:lang w:val="sk-SK"/>
        </w:rPr>
        <w:t>TECHNICKÁ SPÔSOBILOSŤ ALEBO ODBORNÁ SPÔSOBILOSŤ</w:t>
      </w:r>
    </w:p>
    <w:p w14:paraId="13F81336" w14:textId="77777777" w:rsidR="00E5007A" w:rsidRPr="00A86752" w:rsidRDefault="00E5007A" w:rsidP="00E5007A">
      <w:pPr>
        <w:pStyle w:val="Zkladntext"/>
        <w:ind w:left="284"/>
        <w:rPr>
          <w:rFonts w:ascii="Calibri" w:hAnsi="Calibri"/>
          <w:b w:val="0"/>
          <w:sz w:val="20"/>
          <w:lang w:val="sk-SK"/>
        </w:rPr>
      </w:pPr>
      <w:r w:rsidRPr="00A86752">
        <w:rPr>
          <w:rFonts w:ascii="Calibri" w:hAnsi="Calibri"/>
          <w:b w:val="0"/>
          <w:sz w:val="20"/>
          <w:lang w:val="sk-SK"/>
        </w:rPr>
        <w:t>4. DOPLŇUJÚCE INFORMÁCIE K PODMIENKAM ÚČASTI</w:t>
      </w:r>
    </w:p>
    <w:p w14:paraId="2F05B6D1" w14:textId="77777777" w:rsidR="00E5007A" w:rsidRPr="00A86752" w:rsidRDefault="00E5007A" w:rsidP="00E5007A">
      <w:pPr>
        <w:pStyle w:val="Zkladntext"/>
        <w:rPr>
          <w:rFonts w:ascii="Calibri" w:hAnsi="Calibri"/>
          <w:sz w:val="10"/>
          <w:szCs w:val="10"/>
          <w:lang w:val="sk-SK"/>
        </w:rPr>
      </w:pPr>
    </w:p>
    <w:p w14:paraId="09432C3F" w14:textId="4F6643CE" w:rsidR="00E5007A" w:rsidRPr="00A86752" w:rsidRDefault="00E5007A" w:rsidP="00E5007A">
      <w:pPr>
        <w:pStyle w:val="Zkladntext"/>
        <w:rPr>
          <w:rFonts w:ascii="Calibri" w:hAnsi="Calibri"/>
          <w:sz w:val="20"/>
          <w:lang w:val="sk-SK"/>
        </w:rPr>
      </w:pPr>
      <w:r w:rsidRPr="00A86752">
        <w:rPr>
          <w:rFonts w:ascii="Calibri" w:hAnsi="Calibri"/>
          <w:sz w:val="20"/>
          <w:lang w:val="sk-SK"/>
        </w:rPr>
        <w:t xml:space="preserve">G. NÁVRH UCHÁDZAČA NA PLNENIE </w:t>
      </w:r>
      <w:r w:rsidR="00524902" w:rsidRPr="00A86752">
        <w:rPr>
          <w:rFonts w:ascii="Calibri" w:hAnsi="Calibri"/>
          <w:sz w:val="20"/>
          <w:lang w:val="sk-SK"/>
        </w:rPr>
        <w:t>KRITÉRII</w:t>
      </w:r>
    </w:p>
    <w:p w14:paraId="15F940A3" w14:textId="77777777" w:rsidR="00784094" w:rsidRPr="00A86752" w:rsidRDefault="00784094" w:rsidP="00E5007A">
      <w:pPr>
        <w:pStyle w:val="Zkladntext"/>
        <w:rPr>
          <w:rFonts w:ascii="Calibri" w:hAnsi="Calibri"/>
          <w:sz w:val="10"/>
          <w:szCs w:val="10"/>
          <w:lang w:val="sk-SK"/>
        </w:rPr>
      </w:pPr>
    </w:p>
    <w:p w14:paraId="4BFE5DE2" w14:textId="16A6BF7E" w:rsidR="00172B93" w:rsidRPr="00A86752" w:rsidRDefault="00E5007A" w:rsidP="00E5007A">
      <w:pPr>
        <w:pStyle w:val="Zkladntext"/>
        <w:rPr>
          <w:rFonts w:ascii="Calibri" w:hAnsi="Calibri"/>
          <w:sz w:val="20"/>
          <w:lang w:val="sk-SK"/>
        </w:rPr>
      </w:pPr>
      <w:r w:rsidRPr="00A86752">
        <w:rPr>
          <w:rFonts w:ascii="Calibri" w:hAnsi="Calibri"/>
          <w:sz w:val="20"/>
          <w:lang w:val="sk-SK"/>
        </w:rPr>
        <w:t>H. ČESTNÉ VYHLÁSENIE K PREUKÁZANIU PODMIENOK ÚČASTI</w:t>
      </w:r>
    </w:p>
    <w:p w14:paraId="398AD93D" w14:textId="77777777" w:rsidR="00784094" w:rsidRPr="00A86752" w:rsidRDefault="00784094" w:rsidP="00E5007A">
      <w:pPr>
        <w:pStyle w:val="Zkladntext"/>
        <w:rPr>
          <w:rFonts w:ascii="Calibri" w:hAnsi="Calibri"/>
          <w:sz w:val="10"/>
          <w:szCs w:val="10"/>
          <w:lang w:val="sk-SK"/>
        </w:rPr>
      </w:pPr>
    </w:p>
    <w:p w14:paraId="710528D4" w14:textId="256308D2" w:rsidR="00E5007A" w:rsidRDefault="00E5007A" w:rsidP="00A86752">
      <w:pPr>
        <w:pStyle w:val="Zkladntext"/>
        <w:rPr>
          <w:rFonts w:ascii="Calibri" w:hAnsi="Calibri"/>
          <w:sz w:val="20"/>
          <w:lang w:val="sk-SK"/>
        </w:rPr>
      </w:pPr>
    </w:p>
    <w:p w14:paraId="63562E71" w14:textId="0BAF8E44" w:rsidR="00A86752" w:rsidRDefault="00A86752" w:rsidP="00A86752">
      <w:pPr>
        <w:pStyle w:val="Zkladntext"/>
        <w:rPr>
          <w:rFonts w:ascii="Calibri" w:hAnsi="Calibri"/>
          <w:sz w:val="20"/>
          <w:lang w:val="sk-SK"/>
        </w:rPr>
      </w:pPr>
    </w:p>
    <w:p w14:paraId="68F17C93" w14:textId="77777777" w:rsidR="00A86752" w:rsidRPr="00A86752" w:rsidRDefault="00A86752" w:rsidP="00A86752">
      <w:pPr>
        <w:pStyle w:val="Zkladntext"/>
        <w:rPr>
          <w:rFonts w:ascii="Calibri" w:hAnsi="Calibri"/>
          <w:sz w:val="20"/>
          <w:lang w:val="sk-SK"/>
        </w:rPr>
      </w:pPr>
    </w:p>
    <w:p w14:paraId="6DFC32D7" w14:textId="77777777" w:rsidR="00E5007A" w:rsidRPr="00A86752" w:rsidRDefault="00E5007A" w:rsidP="00E5007A">
      <w:pPr>
        <w:pStyle w:val="Zkladntext"/>
        <w:rPr>
          <w:rFonts w:ascii="Calibri" w:hAnsi="Calibri"/>
          <w:sz w:val="10"/>
          <w:szCs w:val="10"/>
          <w:lang w:val="sk-SK"/>
        </w:rPr>
      </w:pPr>
    </w:p>
    <w:p w14:paraId="7F375C9C" w14:textId="61060192" w:rsidR="00E5007A" w:rsidRPr="00402D3E" w:rsidRDefault="00E5007A" w:rsidP="00E5007A">
      <w:pPr>
        <w:pStyle w:val="Zkladntext"/>
        <w:rPr>
          <w:rFonts w:ascii="Calibri" w:hAnsi="Calibri"/>
          <w:sz w:val="20"/>
          <w:lang w:val="sk-SK"/>
        </w:rPr>
      </w:pPr>
      <w:r w:rsidRPr="00A86752">
        <w:rPr>
          <w:rFonts w:ascii="Calibri" w:hAnsi="Calibri"/>
          <w:sz w:val="20"/>
          <w:lang w:val="sk-SK"/>
        </w:rPr>
        <w:t>PRÍLOHY</w:t>
      </w:r>
      <w:r w:rsidR="005F5CE9" w:rsidRPr="00A86752">
        <w:rPr>
          <w:rFonts w:ascii="Calibri" w:hAnsi="Calibri"/>
          <w:sz w:val="20"/>
          <w:lang w:val="sk-SK"/>
        </w:rPr>
        <w:t>:</w:t>
      </w:r>
    </w:p>
    <w:p w14:paraId="09E8CC47" w14:textId="555488EE" w:rsidR="00E5007A" w:rsidRPr="00F95756" w:rsidRDefault="00E5007A" w:rsidP="00F95756">
      <w:pPr>
        <w:pStyle w:val="Zkladntext"/>
        <w:jc w:val="left"/>
        <w:rPr>
          <w:rFonts w:asciiTheme="minorHAnsi" w:hAnsiTheme="minorHAnsi" w:cstheme="minorHAnsi"/>
          <w:b w:val="0"/>
          <w:sz w:val="20"/>
          <w:lang w:val="sk-SK"/>
        </w:rPr>
      </w:pPr>
      <w:r w:rsidRPr="00F95756">
        <w:rPr>
          <w:rFonts w:asciiTheme="minorHAnsi" w:hAnsiTheme="minorHAnsi" w:cstheme="minorHAnsi"/>
          <w:b w:val="0"/>
          <w:sz w:val="20"/>
          <w:lang w:val="sk-SK"/>
        </w:rPr>
        <w:t xml:space="preserve">Príloha č. 1 </w:t>
      </w:r>
      <w:r w:rsidR="005F5CE9" w:rsidRPr="00F95756">
        <w:rPr>
          <w:rFonts w:asciiTheme="minorHAnsi" w:hAnsiTheme="minorHAnsi" w:cstheme="minorHAnsi"/>
          <w:b w:val="0"/>
          <w:sz w:val="20"/>
          <w:lang w:val="sk-SK"/>
        </w:rPr>
        <w:t>súťažných podkladov -</w:t>
      </w:r>
      <w:r w:rsidRPr="00F95756">
        <w:rPr>
          <w:rFonts w:asciiTheme="minorHAnsi" w:hAnsiTheme="minorHAnsi" w:cstheme="minorHAnsi"/>
          <w:b w:val="0"/>
          <w:sz w:val="20"/>
          <w:lang w:val="sk-SK"/>
        </w:rPr>
        <w:t xml:space="preserve"> Návrh zmluvy o</w:t>
      </w:r>
      <w:r w:rsidR="0032309D" w:rsidRPr="00F95756">
        <w:rPr>
          <w:rFonts w:asciiTheme="minorHAnsi" w:hAnsiTheme="minorHAnsi" w:cstheme="minorHAnsi"/>
          <w:b w:val="0"/>
          <w:sz w:val="20"/>
          <w:lang w:val="sk-SK"/>
        </w:rPr>
        <w:t> </w:t>
      </w:r>
      <w:r w:rsidRPr="00F95756">
        <w:rPr>
          <w:rFonts w:asciiTheme="minorHAnsi" w:hAnsiTheme="minorHAnsi" w:cstheme="minorHAnsi"/>
          <w:b w:val="0"/>
          <w:sz w:val="20"/>
          <w:lang w:val="sk-SK"/>
        </w:rPr>
        <w:t>dielo</w:t>
      </w:r>
      <w:r w:rsidR="0032309D" w:rsidRPr="00F95756">
        <w:rPr>
          <w:rFonts w:asciiTheme="minorHAnsi" w:hAnsiTheme="minorHAnsi" w:cstheme="minorHAnsi"/>
          <w:b w:val="0"/>
          <w:sz w:val="20"/>
          <w:lang w:val="sk-SK"/>
        </w:rPr>
        <w:t xml:space="preserve"> </w:t>
      </w:r>
    </w:p>
    <w:p w14:paraId="62D72EBD" w14:textId="3145E631" w:rsidR="00033BC0" w:rsidRPr="00F95756" w:rsidRDefault="0032309D" w:rsidP="00F95756">
      <w:pPr>
        <w:pStyle w:val="Zkladntext"/>
        <w:jc w:val="left"/>
        <w:rPr>
          <w:rFonts w:asciiTheme="minorHAnsi" w:hAnsiTheme="minorHAnsi" w:cstheme="minorHAnsi"/>
          <w:b w:val="0"/>
          <w:sz w:val="20"/>
          <w:lang w:val="sk-SK"/>
        </w:rPr>
      </w:pPr>
      <w:bookmarkStart w:id="4" w:name="_Hlk75379408"/>
      <w:r w:rsidRPr="00F95756">
        <w:rPr>
          <w:rFonts w:asciiTheme="minorHAnsi" w:hAnsiTheme="minorHAnsi" w:cstheme="minorHAnsi"/>
          <w:b w:val="0"/>
          <w:sz w:val="20"/>
          <w:lang w:val="sk-SK"/>
        </w:rPr>
        <w:t xml:space="preserve">Príloha č. </w:t>
      </w:r>
      <w:r w:rsidR="007C4E62" w:rsidRPr="00F95756">
        <w:rPr>
          <w:rFonts w:asciiTheme="minorHAnsi" w:hAnsiTheme="minorHAnsi" w:cstheme="minorHAnsi"/>
          <w:b w:val="0"/>
          <w:sz w:val="20"/>
          <w:lang w:val="sk-SK"/>
        </w:rPr>
        <w:t>2</w:t>
      </w:r>
      <w:r w:rsidRPr="00F95756">
        <w:rPr>
          <w:rFonts w:asciiTheme="minorHAnsi" w:hAnsiTheme="minorHAnsi" w:cstheme="minorHAnsi"/>
          <w:b w:val="0"/>
          <w:sz w:val="20"/>
          <w:lang w:val="sk-SK"/>
        </w:rPr>
        <w:t xml:space="preserve"> </w:t>
      </w:r>
      <w:r w:rsidR="005F5CE9" w:rsidRPr="00F95756">
        <w:rPr>
          <w:rFonts w:asciiTheme="minorHAnsi" w:hAnsiTheme="minorHAnsi" w:cstheme="minorHAnsi"/>
          <w:b w:val="0"/>
          <w:sz w:val="20"/>
          <w:lang w:val="sk-SK"/>
        </w:rPr>
        <w:t>súťažných podkladov</w:t>
      </w:r>
      <w:r w:rsidR="00F95756" w:rsidRPr="00F95756">
        <w:rPr>
          <w:rFonts w:asciiTheme="minorHAnsi" w:hAnsiTheme="minorHAnsi" w:cstheme="minorHAnsi"/>
          <w:b w:val="0"/>
          <w:sz w:val="20"/>
          <w:lang w:val="sk-SK"/>
        </w:rPr>
        <w:t xml:space="preserve"> - </w:t>
      </w:r>
      <w:r w:rsidR="005F5CE9" w:rsidRPr="00F95756">
        <w:rPr>
          <w:rFonts w:asciiTheme="minorHAnsi" w:hAnsiTheme="minorHAnsi" w:cstheme="minorHAnsi"/>
          <w:b w:val="0"/>
          <w:sz w:val="20"/>
          <w:lang w:val="sk-SK"/>
        </w:rPr>
        <w:t>Výkaz výmer</w:t>
      </w:r>
    </w:p>
    <w:p w14:paraId="45CE597F" w14:textId="00BBD2E2" w:rsidR="00E5007A" w:rsidRPr="00F95756" w:rsidRDefault="00E5007A" w:rsidP="00F95756">
      <w:pPr>
        <w:pStyle w:val="Zkladntext"/>
        <w:jc w:val="left"/>
        <w:rPr>
          <w:rFonts w:asciiTheme="minorHAnsi" w:hAnsiTheme="minorHAnsi" w:cstheme="minorHAnsi"/>
          <w:b w:val="0"/>
          <w:sz w:val="20"/>
          <w:lang w:val="sk-SK"/>
        </w:rPr>
      </w:pPr>
      <w:r w:rsidRPr="00F95756">
        <w:rPr>
          <w:rFonts w:asciiTheme="minorHAnsi" w:hAnsiTheme="minorHAnsi" w:cstheme="minorHAnsi"/>
          <w:b w:val="0"/>
          <w:sz w:val="20"/>
          <w:lang w:val="sk-SK"/>
        </w:rPr>
        <w:t xml:space="preserve">Príloha č. 3 </w:t>
      </w:r>
      <w:r w:rsidR="005F5CE9" w:rsidRPr="00F95756">
        <w:rPr>
          <w:rFonts w:asciiTheme="minorHAnsi" w:hAnsiTheme="minorHAnsi" w:cstheme="minorHAnsi"/>
          <w:b w:val="0"/>
          <w:sz w:val="20"/>
          <w:lang w:val="sk-SK"/>
        </w:rPr>
        <w:t xml:space="preserve">súťažných podkladov - </w:t>
      </w:r>
      <w:r w:rsidRPr="00F95756">
        <w:rPr>
          <w:rFonts w:asciiTheme="minorHAnsi" w:hAnsiTheme="minorHAnsi" w:cstheme="minorHAnsi"/>
          <w:b w:val="0"/>
          <w:sz w:val="20"/>
          <w:lang w:val="sk-SK"/>
        </w:rPr>
        <w:t xml:space="preserve">Projektová dokumentácia </w:t>
      </w:r>
    </w:p>
    <w:p w14:paraId="6A16C254" w14:textId="19699183" w:rsidR="00434F5C" w:rsidRPr="00F95756" w:rsidRDefault="00434F5C" w:rsidP="00B04C60">
      <w:pPr>
        <w:pStyle w:val="Zkladntext"/>
        <w:rPr>
          <w:rFonts w:asciiTheme="minorHAnsi" w:hAnsiTheme="minorHAnsi" w:cstheme="minorHAnsi"/>
          <w:b w:val="0"/>
          <w:sz w:val="20"/>
          <w:lang w:val="sk-SK"/>
        </w:rPr>
      </w:pPr>
      <w:r w:rsidRPr="001A39CC">
        <w:rPr>
          <w:rFonts w:asciiTheme="minorHAnsi" w:hAnsiTheme="minorHAnsi" w:cstheme="minorHAnsi"/>
          <w:b w:val="0"/>
          <w:sz w:val="20"/>
          <w:lang w:val="sk-SK"/>
        </w:rPr>
        <w:t xml:space="preserve">Príloha č. 4 súťažných podkladov </w:t>
      </w:r>
      <w:r w:rsidR="00B04C60">
        <w:rPr>
          <w:rFonts w:asciiTheme="minorHAnsi" w:hAnsiTheme="minorHAnsi" w:cstheme="minorHAnsi"/>
          <w:b w:val="0"/>
          <w:sz w:val="20"/>
          <w:lang w:val="sk-SK"/>
        </w:rPr>
        <w:t>–</w:t>
      </w:r>
      <w:r w:rsidRPr="001A39CC">
        <w:rPr>
          <w:rFonts w:asciiTheme="minorHAnsi" w:hAnsiTheme="minorHAnsi" w:cstheme="minorHAnsi"/>
          <w:b w:val="0"/>
          <w:sz w:val="20"/>
          <w:lang w:val="sk-SK"/>
        </w:rPr>
        <w:t xml:space="preserve"> </w:t>
      </w:r>
      <w:r w:rsidR="00B04C60" w:rsidRPr="00B04C60">
        <w:rPr>
          <w:rFonts w:asciiTheme="minorHAnsi" w:hAnsiTheme="minorHAnsi" w:cstheme="minorHAnsi"/>
          <w:b w:val="0"/>
          <w:sz w:val="20"/>
          <w:lang w:val="sk-SK"/>
        </w:rPr>
        <w:t>O</w:t>
      </w:r>
      <w:r w:rsidR="00B04C60">
        <w:rPr>
          <w:rFonts w:asciiTheme="minorHAnsi" w:hAnsiTheme="minorHAnsi" w:cstheme="minorHAnsi"/>
          <w:b w:val="0"/>
          <w:sz w:val="20"/>
          <w:lang w:val="sk-SK"/>
        </w:rPr>
        <w:t xml:space="preserve">známenie </w:t>
      </w:r>
      <w:r w:rsidR="00B04C60" w:rsidRPr="00B04C60">
        <w:rPr>
          <w:rFonts w:asciiTheme="minorHAnsi" w:hAnsiTheme="minorHAnsi" w:cstheme="minorHAnsi"/>
          <w:b w:val="0"/>
          <w:sz w:val="20"/>
          <w:lang w:val="sk-SK"/>
        </w:rPr>
        <w:t>k ohláseným stavebným úpravám a udržiavacím prácam</w:t>
      </w:r>
    </w:p>
    <w:p w14:paraId="0B90A3AC" w14:textId="4E425433" w:rsidR="00434F5C" w:rsidRDefault="00434F5C" w:rsidP="005A03BD">
      <w:pPr>
        <w:pStyle w:val="Zkladntext"/>
        <w:ind w:left="284"/>
        <w:rPr>
          <w:rFonts w:ascii="Calibri" w:hAnsi="Calibri"/>
          <w:b w:val="0"/>
          <w:sz w:val="20"/>
          <w:lang w:val="sk-SK"/>
        </w:rPr>
        <w:sectPr w:rsidR="00434F5C" w:rsidSect="00CA7763">
          <w:headerReference w:type="default" r:id="rId11"/>
          <w:pgSz w:w="11906" w:h="16838" w:code="9"/>
          <w:pgMar w:top="1418" w:right="1134" w:bottom="1418" w:left="1021" w:header="709" w:footer="709" w:gutter="0"/>
          <w:cols w:space="708"/>
          <w:docGrid w:linePitch="360"/>
        </w:sectPr>
      </w:pPr>
    </w:p>
    <w:bookmarkEnd w:id="4"/>
    <w:p w14:paraId="0D8DE00C" w14:textId="2EC7B09C" w:rsidR="00E5007A" w:rsidRPr="0063584C" w:rsidRDefault="00E5007A" w:rsidP="00F95756">
      <w:pPr>
        <w:pStyle w:val="Zkladntext"/>
        <w:tabs>
          <w:tab w:val="left" w:pos="426"/>
        </w:tabs>
        <w:jc w:val="left"/>
        <w:rPr>
          <w:rFonts w:ascii="Calibri" w:hAnsi="Calibri" w:cs="Calibri"/>
          <w:lang w:val="sk-SK"/>
        </w:rPr>
      </w:pPr>
      <w:r w:rsidRPr="0063584C">
        <w:rPr>
          <w:rFonts w:ascii="Calibri" w:hAnsi="Calibri" w:cs="Calibri"/>
          <w:iCs/>
          <w:lang w:val="sk-SK"/>
        </w:rPr>
        <w:lastRenderedPageBreak/>
        <w:t xml:space="preserve">A. </w:t>
      </w:r>
      <w:r w:rsidR="00F91B1C">
        <w:rPr>
          <w:rFonts w:ascii="Calibri" w:hAnsi="Calibri" w:cs="Calibri"/>
          <w:iCs/>
          <w:lang w:val="sk-SK"/>
        </w:rPr>
        <w:tab/>
      </w:r>
      <w:r w:rsidRPr="0063584C">
        <w:rPr>
          <w:rFonts w:ascii="Calibri" w:hAnsi="Calibri" w:cs="Calibri"/>
          <w:iCs/>
          <w:lang w:val="sk-SK"/>
        </w:rPr>
        <w:t>POKYNY NA VYPRACOVANIE PONUKY</w:t>
      </w:r>
    </w:p>
    <w:p w14:paraId="16D8F737" w14:textId="77777777" w:rsidR="00E5007A" w:rsidRPr="0063584C" w:rsidRDefault="00E5007A" w:rsidP="00E5007A">
      <w:pPr>
        <w:pStyle w:val="tl1"/>
        <w:jc w:val="left"/>
        <w:rPr>
          <w:rFonts w:ascii="Calibri" w:hAnsi="Calibri" w:cs="Calibri"/>
          <w:b/>
          <w:bCs/>
          <w:sz w:val="20"/>
          <w:szCs w:val="20"/>
        </w:rPr>
      </w:pPr>
    </w:p>
    <w:p w14:paraId="1C90BE11" w14:textId="42EF24E8" w:rsidR="00E5007A" w:rsidRDefault="00E5007A" w:rsidP="002F4C0B">
      <w:pPr>
        <w:pStyle w:val="tl1"/>
        <w:numPr>
          <w:ilvl w:val="0"/>
          <w:numId w:val="8"/>
        </w:numPr>
        <w:tabs>
          <w:tab w:val="left" w:pos="426"/>
        </w:tabs>
        <w:ind w:left="567" w:hanging="567"/>
        <w:jc w:val="left"/>
        <w:rPr>
          <w:rFonts w:ascii="Calibri" w:hAnsi="Calibri" w:cs="Calibri"/>
          <w:b/>
          <w:bCs/>
          <w:sz w:val="20"/>
          <w:szCs w:val="20"/>
        </w:rPr>
      </w:pPr>
      <w:r w:rsidRPr="0063584C">
        <w:rPr>
          <w:rFonts w:ascii="Calibri" w:hAnsi="Calibri" w:cs="Calibri"/>
          <w:b/>
          <w:bCs/>
          <w:sz w:val="20"/>
          <w:szCs w:val="20"/>
        </w:rPr>
        <w:t>IDENTIFIKÁCIA VEREJNÉHO  OBSTARÁVATEĽA</w:t>
      </w:r>
    </w:p>
    <w:p w14:paraId="77D857C8" w14:textId="77777777" w:rsidR="00E5007A" w:rsidRPr="00382C9B" w:rsidRDefault="00E5007A" w:rsidP="002F4C0B">
      <w:pPr>
        <w:pStyle w:val="tl1"/>
        <w:numPr>
          <w:ilvl w:val="1"/>
          <w:numId w:val="8"/>
        </w:numPr>
        <w:ind w:left="426" w:hanging="426"/>
        <w:rPr>
          <w:rFonts w:asciiTheme="minorHAnsi" w:hAnsiTheme="minorHAnsi" w:cstheme="minorHAnsi"/>
          <w:bCs/>
          <w:iCs/>
          <w:sz w:val="20"/>
          <w:szCs w:val="20"/>
        </w:rPr>
      </w:pPr>
      <w:r w:rsidRPr="0063584C">
        <w:rPr>
          <w:rFonts w:ascii="Calibri" w:hAnsi="Calibri" w:cs="Calibri"/>
          <w:bCs/>
          <w:iCs/>
          <w:sz w:val="20"/>
          <w:szCs w:val="20"/>
        </w:rPr>
        <w:t>Verejný obstarávateľ</w:t>
      </w:r>
    </w:p>
    <w:p w14:paraId="7634F1D6" w14:textId="77777777" w:rsidR="00E5007A" w:rsidRPr="0063584C" w:rsidRDefault="00E5007A" w:rsidP="00E5007A">
      <w:pPr>
        <w:rPr>
          <w:rFonts w:ascii="Calibri" w:hAnsi="Calibri" w:cs="Calibri"/>
          <w:iCs/>
          <w:sz w:val="20"/>
          <w:szCs w:val="20"/>
        </w:rPr>
      </w:pPr>
      <w:r w:rsidRPr="0063584C">
        <w:rPr>
          <w:rFonts w:ascii="Calibri" w:hAnsi="Calibri" w:cs="Calibri"/>
          <w:iCs/>
          <w:sz w:val="20"/>
          <w:szCs w:val="20"/>
        </w:rPr>
        <w:t>Názov:</w:t>
      </w:r>
      <w:r w:rsidRPr="0063584C">
        <w:rPr>
          <w:rFonts w:ascii="Calibri" w:hAnsi="Calibri" w:cs="Calibri"/>
          <w:iCs/>
          <w:sz w:val="20"/>
          <w:szCs w:val="20"/>
        </w:rPr>
        <w:tab/>
      </w:r>
      <w:r w:rsidRPr="0063584C">
        <w:rPr>
          <w:rFonts w:ascii="Calibri" w:hAnsi="Calibri" w:cs="Calibri"/>
          <w:iCs/>
          <w:sz w:val="20"/>
          <w:szCs w:val="20"/>
        </w:rPr>
        <w:tab/>
      </w:r>
      <w:r w:rsidRPr="0063584C">
        <w:rPr>
          <w:rFonts w:ascii="Calibri" w:hAnsi="Calibri" w:cs="Calibri"/>
          <w:iCs/>
          <w:sz w:val="20"/>
          <w:szCs w:val="20"/>
        </w:rPr>
        <w:tab/>
      </w:r>
      <w:r w:rsidRPr="004B6C3E">
        <w:rPr>
          <w:rFonts w:ascii="Calibri" w:hAnsi="Calibri" w:cs="Calibri"/>
          <w:b/>
          <w:bCs/>
          <w:iCs/>
          <w:sz w:val="20"/>
          <w:szCs w:val="20"/>
        </w:rPr>
        <w:t>Banskobystrický samosprávny kraj</w:t>
      </w:r>
    </w:p>
    <w:p w14:paraId="682E9F18" w14:textId="77777777" w:rsidR="00E5007A" w:rsidRPr="0063584C" w:rsidRDefault="00E5007A" w:rsidP="00E5007A">
      <w:pPr>
        <w:rPr>
          <w:rFonts w:ascii="Calibri" w:hAnsi="Calibri" w:cs="Calibri"/>
          <w:iCs/>
          <w:sz w:val="20"/>
          <w:szCs w:val="20"/>
        </w:rPr>
      </w:pPr>
      <w:r w:rsidRPr="0063584C">
        <w:rPr>
          <w:rFonts w:ascii="Calibri" w:hAnsi="Calibri" w:cs="Calibri"/>
          <w:iCs/>
          <w:sz w:val="20"/>
          <w:szCs w:val="20"/>
        </w:rPr>
        <w:t>Sídlo:</w:t>
      </w:r>
      <w:r w:rsidRPr="0063584C">
        <w:rPr>
          <w:rFonts w:ascii="Calibri" w:hAnsi="Calibri" w:cs="Calibri"/>
          <w:iCs/>
          <w:sz w:val="20"/>
          <w:szCs w:val="20"/>
        </w:rPr>
        <w:tab/>
      </w:r>
      <w:r w:rsidRPr="0063584C">
        <w:rPr>
          <w:rFonts w:ascii="Calibri" w:hAnsi="Calibri" w:cs="Calibri"/>
          <w:iCs/>
          <w:sz w:val="20"/>
          <w:szCs w:val="20"/>
        </w:rPr>
        <w:tab/>
      </w:r>
      <w:r w:rsidRPr="0063584C">
        <w:rPr>
          <w:rFonts w:ascii="Calibri" w:hAnsi="Calibri" w:cs="Calibri"/>
          <w:iCs/>
          <w:sz w:val="20"/>
          <w:szCs w:val="20"/>
        </w:rPr>
        <w:tab/>
        <w:t>Námestie SNP 23, 974 01 Banská Bystrica</w:t>
      </w:r>
    </w:p>
    <w:p w14:paraId="5F9A3B67" w14:textId="78640EFE" w:rsidR="00E5007A" w:rsidRDefault="00E5007A" w:rsidP="00E5007A">
      <w:pPr>
        <w:rPr>
          <w:rFonts w:ascii="Calibri" w:hAnsi="Calibri" w:cs="Calibri"/>
          <w:iCs/>
          <w:sz w:val="20"/>
          <w:szCs w:val="20"/>
        </w:rPr>
      </w:pPr>
      <w:r w:rsidRPr="0063584C">
        <w:rPr>
          <w:rFonts w:ascii="Calibri" w:hAnsi="Calibri" w:cs="Calibri"/>
          <w:iCs/>
          <w:sz w:val="20"/>
          <w:szCs w:val="20"/>
        </w:rPr>
        <w:t>IČO:</w:t>
      </w:r>
      <w:r w:rsidRPr="0063584C">
        <w:rPr>
          <w:rFonts w:ascii="Calibri" w:hAnsi="Calibri" w:cs="Calibri"/>
          <w:iCs/>
          <w:sz w:val="20"/>
          <w:szCs w:val="20"/>
        </w:rPr>
        <w:tab/>
      </w:r>
      <w:r w:rsidRPr="0063584C">
        <w:rPr>
          <w:rFonts w:ascii="Calibri" w:hAnsi="Calibri" w:cs="Calibri"/>
          <w:iCs/>
          <w:sz w:val="20"/>
          <w:szCs w:val="20"/>
        </w:rPr>
        <w:tab/>
      </w:r>
      <w:r w:rsidRPr="0063584C">
        <w:rPr>
          <w:rFonts w:ascii="Calibri" w:hAnsi="Calibri" w:cs="Calibri"/>
          <w:iCs/>
          <w:sz w:val="20"/>
          <w:szCs w:val="20"/>
        </w:rPr>
        <w:tab/>
        <w:t>37</w:t>
      </w:r>
      <w:r w:rsidR="00382C9B">
        <w:rPr>
          <w:rFonts w:ascii="Calibri" w:hAnsi="Calibri" w:cs="Calibri"/>
          <w:iCs/>
          <w:sz w:val="20"/>
          <w:szCs w:val="20"/>
        </w:rPr>
        <w:t> </w:t>
      </w:r>
      <w:r w:rsidRPr="0063584C">
        <w:rPr>
          <w:rFonts w:ascii="Calibri" w:hAnsi="Calibri" w:cs="Calibri"/>
          <w:iCs/>
          <w:sz w:val="20"/>
          <w:szCs w:val="20"/>
        </w:rPr>
        <w:t>828</w:t>
      </w:r>
      <w:r w:rsidR="00967A2C">
        <w:rPr>
          <w:rFonts w:ascii="Calibri" w:hAnsi="Calibri" w:cs="Calibri"/>
          <w:iCs/>
          <w:sz w:val="20"/>
          <w:szCs w:val="20"/>
        </w:rPr>
        <w:t> </w:t>
      </w:r>
      <w:r w:rsidRPr="0063584C">
        <w:rPr>
          <w:rFonts w:ascii="Calibri" w:hAnsi="Calibri" w:cs="Calibri"/>
          <w:iCs/>
          <w:sz w:val="20"/>
          <w:szCs w:val="20"/>
        </w:rPr>
        <w:t>100</w:t>
      </w:r>
    </w:p>
    <w:p w14:paraId="3FAB3E1B" w14:textId="77777777" w:rsidR="00967A2C" w:rsidRPr="002D5FBF" w:rsidRDefault="00967A2C" w:rsidP="00967A2C">
      <w:pPr>
        <w:tabs>
          <w:tab w:val="left" w:pos="2127"/>
        </w:tabs>
        <w:spacing w:line="264" w:lineRule="auto"/>
        <w:jc w:val="both"/>
        <w:rPr>
          <w:rFonts w:asciiTheme="minorHAnsi" w:eastAsia="Bookman Old Style" w:hAnsiTheme="minorHAnsi" w:cstheme="minorHAnsi"/>
          <w:color w:val="0000FF"/>
          <w:sz w:val="20"/>
          <w:szCs w:val="20"/>
          <w:u w:val="single"/>
          <w:lang w:eastAsia="sk-SK"/>
        </w:rPr>
      </w:pPr>
      <w:r w:rsidRPr="000B0EA6">
        <w:rPr>
          <w:rFonts w:asciiTheme="minorHAnsi" w:hAnsiTheme="minorHAnsi" w:cstheme="minorHAnsi"/>
          <w:sz w:val="20"/>
          <w:szCs w:val="20"/>
        </w:rPr>
        <w:t>Komunikačné rozhranie:</w:t>
      </w:r>
      <w:r w:rsidRPr="000B0EA6">
        <w:rPr>
          <w:rFonts w:asciiTheme="minorHAnsi" w:hAnsiTheme="minorHAnsi" w:cstheme="minorHAnsi"/>
          <w:sz w:val="20"/>
          <w:szCs w:val="20"/>
        </w:rPr>
        <w:tab/>
      </w:r>
      <w:hyperlink r:id="rId12" w:history="1">
        <w:r w:rsidRPr="000B0EA6">
          <w:rPr>
            <w:rStyle w:val="Hypertextovprepojenie"/>
            <w:rFonts w:asciiTheme="minorHAnsi" w:eastAsia="Bookman Old Style" w:hAnsiTheme="minorHAnsi" w:cstheme="minorHAnsi"/>
            <w:sz w:val="20"/>
            <w:szCs w:val="20"/>
            <w:lang w:eastAsia="sk-SK"/>
          </w:rPr>
          <w:t>https://josephine.proebiz.com</w:t>
        </w:r>
      </w:hyperlink>
    </w:p>
    <w:p w14:paraId="01850CC6" w14:textId="3EA4B679" w:rsidR="00967A2C" w:rsidRPr="004B6C3E" w:rsidRDefault="00967A2C" w:rsidP="004B6C3E">
      <w:pPr>
        <w:tabs>
          <w:tab w:val="left" w:pos="2127"/>
        </w:tabs>
        <w:spacing w:line="264" w:lineRule="auto"/>
        <w:jc w:val="both"/>
        <w:rPr>
          <w:rFonts w:asciiTheme="minorHAnsi" w:eastAsia="Bookman Old Style" w:hAnsiTheme="minorHAnsi" w:cstheme="minorHAnsi"/>
          <w:color w:val="0000FF"/>
          <w:sz w:val="20"/>
          <w:szCs w:val="20"/>
          <w:u w:val="single"/>
          <w:lang w:eastAsia="sk-SK"/>
        </w:rPr>
      </w:pPr>
      <w:r w:rsidRPr="000B0EA6">
        <w:rPr>
          <w:rFonts w:asciiTheme="minorHAnsi" w:hAnsiTheme="minorHAnsi" w:cstheme="minorHAnsi"/>
          <w:sz w:val="20"/>
          <w:szCs w:val="20"/>
        </w:rPr>
        <w:t>Adresa profilu:</w:t>
      </w:r>
      <w:r w:rsidRPr="000B0EA6">
        <w:rPr>
          <w:rFonts w:asciiTheme="minorHAnsi" w:hAnsiTheme="minorHAnsi" w:cstheme="minorHAnsi"/>
          <w:sz w:val="20"/>
          <w:szCs w:val="20"/>
        </w:rPr>
        <w:tab/>
      </w:r>
      <w:hyperlink r:id="rId13" w:history="1">
        <w:r w:rsidRPr="000B0EA6">
          <w:rPr>
            <w:rStyle w:val="Hypertextovprepojenie"/>
            <w:rFonts w:asciiTheme="minorHAnsi" w:eastAsia="Bookman Old Style" w:hAnsiTheme="minorHAnsi" w:cstheme="minorHAnsi"/>
            <w:sz w:val="20"/>
            <w:szCs w:val="20"/>
            <w:lang w:eastAsia="sk-SK"/>
          </w:rPr>
          <w:t>https://www.uvo.gov.sk/vyhladavanie-profilov/detail/3406</w:t>
        </w:r>
      </w:hyperlink>
    </w:p>
    <w:p w14:paraId="3AE5B689" w14:textId="52CF0EC4" w:rsidR="00E5007A" w:rsidRPr="0063584C" w:rsidRDefault="00E5007A" w:rsidP="00E5007A">
      <w:pPr>
        <w:rPr>
          <w:rFonts w:ascii="Calibri" w:hAnsi="Calibri" w:cs="Calibri"/>
          <w:iCs/>
          <w:sz w:val="20"/>
          <w:szCs w:val="20"/>
        </w:rPr>
      </w:pPr>
      <w:r w:rsidRPr="0063584C">
        <w:rPr>
          <w:rFonts w:ascii="Calibri" w:hAnsi="Calibri" w:cs="Calibri"/>
          <w:iCs/>
          <w:sz w:val="20"/>
          <w:szCs w:val="20"/>
        </w:rPr>
        <w:t>Kontaktná osoba:</w:t>
      </w:r>
      <w:r w:rsidRPr="0063584C">
        <w:rPr>
          <w:rFonts w:ascii="Calibri" w:hAnsi="Calibri" w:cs="Calibri"/>
          <w:iCs/>
          <w:sz w:val="20"/>
          <w:szCs w:val="20"/>
        </w:rPr>
        <w:tab/>
      </w:r>
      <w:r w:rsidR="00332BE6">
        <w:rPr>
          <w:rFonts w:ascii="Calibri" w:hAnsi="Calibri" w:cs="Calibri"/>
          <w:iCs/>
          <w:sz w:val="20"/>
          <w:szCs w:val="20"/>
        </w:rPr>
        <w:t>Mgr. Anna Píšová</w:t>
      </w:r>
      <w:r w:rsidR="004B6C3E">
        <w:rPr>
          <w:rFonts w:ascii="Calibri" w:hAnsi="Calibri" w:cs="Calibri"/>
          <w:iCs/>
          <w:sz w:val="20"/>
          <w:szCs w:val="20"/>
        </w:rPr>
        <w:t>, odborná referentka pre verejné obstarávanie</w:t>
      </w:r>
    </w:p>
    <w:p w14:paraId="199870A0" w14:textId="77777777" w:rsidR="00E5007A" w:rsidRPr="00E91DC2" w:rsidRDefault="00E5007A" w:rsidP="00E5007A">
      <w:pPr>
        <w:rPr>
          <w:rFonts w:ascii="Calibri" w:hAnsi="Calibri" w:cs="Calibri"/>
          <w:iCs/>
          <w:sz w:val="20"/>
          <w:szCs w:val="20"/>
        </w:rPr>
      </w:pPr>
      <w:r w:rsidRPr="00E91DC2">
        <w:rPr>
          <w:rFonts w:ascii="Calibri" w:hAnsi="Calibri" w:cs="Calibri"/>
          <w:iCs/>
          <w:sz w:val="20"/>
          <w:szCs w:val="20"/>
        </w:rPr>
        <w:t>Komunikačné rozhranie:</w:t>
      </w:r>
      <w:r w:rsidRPr="00E91DC2">
        <w:rPr>
          <w:rFonts w:ascii="Calibri" w:hAnsi="Calibri" w:cs="Calibri"/>
          <w:iCs/>
          <w:sz w:val="20"/>
          <w:szCs w:val="20"/>
        </w:rPr>
        <w:tab/>
      </w:r>
      <w:r w:rsidRPr="00E91DC2">
        <w:rPr>
          <w:rStyle w:val="Hypertextovprepojenie"/>
          <w:rFonts w:ascii="Calibri" w:hAnsi="Calibri" w:cs="Calibri"/>
          <w:iCs/>
          <w:sz w:val="20"/>
          <w:szCs w:val="20"/>
        </w:rPr>
        <w:t>https://josephine.proebiz.com/</w:t>
      </w:r>
      <w:r>
        <w:rPr>
          <w:rStyle w:val="Hypertextovprepojenie"/>
          <w:rFonts w:ascii="Calibri" w:hAnsi="Calibri" w:cs="Calibri"/>
          <w:iCs/>
          <w:sz w:val="20"/>
          <w:szCs w:val="20"/>
        </w:rPr>
        <w:t>sk</w:t>
      </w:r>
    </w:p>
    <w:p w14:paraId="08256F36" w14:textId="77777777" w:rsidR="00E5007A" w:rsidRPr="0063584C" w:rsidRDefault="00E5007A" w:rsidP="00E5007A">
      <w:pPr>
        <w:rPr>
          <w:rFonts w:ascii="Calibri" w:hAnsi="Calibri" w:cs="Calibri"/>
          <w:sz w:val="20"/>
          <w:szCs w:val="20"/>
        </w:rPr>
      </w:pPr>
    </w:p>
    <w:p w14:paraId="1F28303A" w14:textId="3B5AEA75" w:rsidR="00E5007A" w:rsidRPr="004B6C3E" w:rsidRDefault="00E5007A" w:rsidP="002F4C0B">
      <w:pPr>
        <w:pStyle w:val="tl1"/>
        <w:numPr>
          <w:ilvl w:val="0"/>
          <w:numId w:val="8"/>
        </w:numPr>
        <w:tabs>
          <w:tab w:val="left" w:pos="426"/>
        </w:tabs>
        <w:ind w:left="567" w:hanging="567"/>
        <w:jc w:val="left"/>
        <w:rPr>
          <w:rFonts w:ascii="Calibri" w:hAnsi="Calibri" w:cs="Calibri"/>
          <w:sz w:val="20"/>
          <w:szCs w:val="20"/>
        </w:rPr>
      </w:pPr>
      <w:r w:rsidRPr="0063584C">
        <w:rPr>
          <w:rFonts w:ascii="Calibri" w:hAnsi="Calibri" w:cs="Calibri"/>
          <w:b/>
          <w:bCs/>
          <w:sz w:val="20"/>
          <w:szCs w:val="20"/>
        </w:rPr>
        <w:t>PREDMET ZÁKAZKY</w:t>
      </w:r>
    </w:p>
    <w:p w14:paraId="5B90459A" w14:textId="11D5DA42" w:rsidR="004226CC" w:rsidRPr="004226CC" w:rsidRDefault="004226CC" w:rsidP="002F4C0B">
      <w:pPr>
        <w:pStyle w:val="Odsekzoznamu"/>
        <w:numPr>
          <w:ilvl w:val="1"/>
          <w:numId w:val="17"/>
        </w:numPr>
        <w:jc w:val="both"/>
        <w:rPr>
          <w:rFonts w:asciiTheme="minorHAnsi" w:hAnsiTheme="minorHAnsi" w:cstheme="minorHAnsi"/>
          <w:sz w:val="20"/>
          <w:szCs w:val="20"/>
        </w:rPr>
      </w:pPr>
      <w:r w:rsidRPr="004226CC">
        <w:rPr>
          <w:rFonts w:asciiTheme="minorHAnsi" w:hAnsiTheme="minorHAnsi" w:cstheme="minorHAnsi"/>
          <w:sz w:val="20"/>
          <w:szCs w:val="20"/>
        </w:rPr>
        <w:t>Predmetom zákazky je rekonštrukcia interiérových priestorov výchovno-vzdelávacích blokov SPŠ Jozefa Murgaša v Banskej Bystrici. Jedná sa o kompletnú rekonštrukciu povrchov podláh, stien a stropov, rekonštrukciu silnoprúdových, slaboprúdových rozvodov, vrátane rekonštrukcie umelého osvetlenia, ako aj rekonštrukcie stúpacích rozvodov vody a kanalizácie.</w:t>
      </w:r>
    </w:p>
    <w:p w14:paraId="292515D6" w14:textId="77777777" w:rsidR="0017091F" w:rsidRPr="004226CC" w:rsidRDefault="0017091F" w:rsidP="009A57BC">
      <w:pPr>
        <w:pStyle w:val="Odsekzoznamu"/>
        <w:tabs>
          <w:tab w:val="left" w:pos="426"/>
        </w:tabs>
        <w:ind w:left="0"/>
        <w:jc w:val="both"/>
        <w:rPr>
          <w:rFonts w:asciiTheme="minorHAnsi" w:hAnsiTheme="minorHAnsi" w:cstheme="minorHAnsi"/>
          <w:sz w:val="20"/>
          <w:szCs w:val="20"/>
        </w:rPr>
      </w:pPr>
    </w:p>
    <w:p w14:paraId="2486EAA9" w14:textId="6FEE6EFF" w:rsidR="00A86752" w:rsidRPr="00A86752" w:rsidRDefault="00A86752" w:rsidP="009A57BC">
      <w:pPr>
        <w:jc w:val="both"/>
        <w:rPr>
          <w:rFonts w:asciiTheme="minorHAnsi" w:hAnsiTheme="minorHAnsi"/>
          <w:sz w:val="20"/>
          <w:szCs w:val="20"/>
        </w:rPr>
      </w:pPr>
      <w:r w:rsidRPr="00A86752">
        <w:rPr>
          <w:rFonts w:asciiTheme="minorHAnsi" w:hAnsiTheme="minorHAnsi"/>
          <w:sz w:val="20"/>
          <w:szCs w:val="20"/>
        </w:rPr>
        <w:t xml:space="preserve">Podrobný opis predmetu zákazky je uvedený v časti </w:t>
      </w:r>
      <w:r w:rsidRPr="00A86752">
        <w:rPr>
          <w:rFonts w:asciiTheme="minorHAnsi" w:hAnsiTheme="minorHAnsi"/>
          <w:b/>
          <w:sz w:val="20"/>
          <w:szCs w:val="20"/>
        </w:rPr>
        <w:t>B. Opis predmetu zákazky</w:t>
      </w:r>
      <w:r w:rsidRPr="00A86752">
        <w:rPr>
          <w:rFonts w:asciiTheme="minorHAnsi" w:hAnsiTheme="minorHAnsi"/>
          <w:sz w:val="20"/>
          <w:szCs w:val="20"/>
        </w:rPr>
        <w:t xml:space="preserve"> týchto súťažných podkladov (ďalej aj „</w:t>
      </w:r>
      <w:r w:rsidRPr="00A86752">
        <w:rPr>
          <w:rFonts w:asciiTheme="minorHAnsi" w:hAnsiTheme="minorHAnsi"/>
          <w:b/>
          <w:sz w:val="20"/>
          <w:szCs w:val="20"/>
        </w:rPr>
        <w:t>SP</w:t>
      </w:r>
      <w:r w:rsidRPr="00A86752">
        <w:rPr>
          <w:rFonts w:asciiTheme="minorHAnsi" w:hAnsiTheme="minorHAnsi"/>
          <w:sz w:val="20"/>
          <w:szCs w:val="20"/>
        </w:rPr>
        <w:t xml:space="preserve">“) a v prílohách týchto SP. </w:t>
      </w:r>
    </w:p>
    <w:p w14:paraId="618D2C3C" w14:textId="77777777" w:rsidR="00093DF6" w:rsidRPr="007C4E62" w:rsidRDefault="00093DF6" w:rsidP="009A57BC">
      <w:pPr>
        <w:pStyle w:val="Odsekzoznamu"/>
        <w:tabs>
          <w:tab w:val="left" w:pos="567"/>
        </w:tabs>
        <w:ind w:left="0"/>
        <w:jc w:val="both"/>
        <w:rPr>
          <w:rFonts w:asciiTheme="minorHAnsi" w:hAnsiTheme="minorHAnsi" w:cstheme="minorHAnsi"/>
          <w:sz w:val="22"/>
          <w:szCs w:val="22"/>
        </w:rPr>
      </w:pPr>
    </w:p>
    <w:p w14:paraId="0E9CFB3D" w14:textId="73056881" w:rsidR="007C4E62" w:rsidRDefault="007C4E62" w:rsidP="002F4C0B">
      <w:pPr>
        <w:pStyle w:val="Odsekzoznamu"/>
        <w:numPr>
          <w:ilvl w:val="1"/>
          <w:numId w:val="17"/>
        </w:numPr>
        <w:tabs>
          <w:tab w:val="left" w:pos="426"/>
        </w:tabs>
        <w:jc w:val="both"/>
        <w:rPr>
          <w:rFonts w:asciiTheme="minorHAnsi" w:hAnsiTheme="minorHAnsi"/>
          <w:sz w:val="20"/>
          <w:szCs w:val="20"/>
        </w:rPr>
      </w:pPr>
      <w:r w:rsidRPr="007C4E62">
        <w:rPr>
          <w:rFonts w:asciiTheme="minorHAnsi" w:hAnsiTheme="minorHAnsi" w:cstheme="minorHAnsi"/>
          <w:sz w:val="20"/>
          <w:szCs w:val="20"/>
        </w:rPr>
        <w:t xml:space="preserve">Predmet </w:t>
      </w:r>
      <w:r w:rsidR="00747DE5" w:rsidRPr="00747DE5">
        <w:rPr>
          <w:rFonts w:asciiTheme="minorHAnsi" w:hAnsiTheme="minorHAnsi" w:cstheme="minorHAnsi"/>
          <w:sz w:val="20"/>
          <w:szCs w:val="20"/>
        </w:rPr>
        <w:t>zákazky nie je rozdelený na časti, uchádzači predložia ponuku na celý predmet zákazky.</w:t>
      </w:r>
    </w:p>
    <w:p w14:paraId="073C1F98" w14:textId="77777777" w:rsidR="00E5007A" w:rsidRPr="0028416E" w:rsidRDefault="00E5007A" w:rsidP="00E5007A">
      <w:pPr>
        <w:rPr>
          <w:rFonts w:asciiTheme="minorHAnsi" w:hAnsiTheme="minorHAnsi"/>
          <w:sz w:val="20"/>
          <w:szCs w:val="20"/>
        </w:rPr>
      </w:pPr>
    </w:p>
    <w:p w14:paraId="7CD6CED6" w14:textId="0D09EF01" w:rsidR="00D42575" w:rsidRPr="00D42575" w:rsidRDefault="00E5007A" w:rsidP="002F4C0B">
      <w:pPr>
        <w:pStyle w:val="Odsekzoznamu"/>
        <w:numPr>
          <w:ilvl w:val="1"/>
          <w:numId w:val="17"/>
        </w:numPr>
        <w:ind w:left="426" w:hanging="426"/>
        <w:rPr>
          <w:rFonts w:asciiTheme="minorHAnsi" w:hAnsiTheme="minorHAnsi"/>
          <w:sz w:val="20"/>
          <w:szCs w:val="20"/>
        </w:rPr>
      </w:pPr>
      <w:r w:rsidRPr="00F91B1C">
        <w:rPr>
          <w:rFonts w:asciiTheme="minorHAnsi" w:hAnsiTheme="minorHAnsi"/>
          <w:sz w:val="20"/>
          <w:szCs w:val="20"/>
        </w:rPr>
        <w:t>Spoločný slovník obstarávania (CPV)</w:t>
      </w:r>
      <w:r w:rsidR="00794052">
        <w:rPr>
          <w:rFonts w:asciiTheme="minorHAnsi" w:hAnsiTheme="minorHAnsi"/>
          <w:sz w:val="20"/>
          <w:szCs w:val="20"/>
        </w:rPr>
        <w:t>.</w:t>
      </w:r>
    </w:p>
    <w:p w14:paraId="404BB034" w14:textId="7C39F9C6" w:rsidR="001844CC" w:rsidRPr="001844CC" w:rsidRDefault="001844CC" w:rsidP="001844CC">
      <w:pPr>
        <w:tabs>
          <w:tab w:val="left" w:pos="426"/>
        </w:tabs>
        <w:jc w:val="both"/>
        <w:rPr>
          <w:rFonts w:asciiTheme="minorHAnsi" w:hAnsiTheme="minorHAnsi"/>
          <w:sz w:val="20"/>
          <w:szCs w:val="20"/>
        </w:rPr>
      </w:pPr>
      <w:r>
        <w:rPr>
          <w:rFonts w:asciiTheme="minorHAnsi" w:hAnsiTheme="minorHAnsi"/>
          <w:sz w:val="20"/>
          <w:szCs w:val="20"/>
        </w:rPr>
        <w:tab/>
      </w:r>
      <w:r w:rsidRPr="001844CC">
        <w:rPr>
          <w:rFonts w:asciiTheme="minorHAnsi" w:hAnsiTheme="minorHAnsi"/>
          <w:sz w:val="20"/>
          <w:szCs w:val="20"/>
        </w:rPr>
        <w:t>Hlavný predmet, hlavný slovník:</w:t>
      </w:r>
      <w:r w:rsidRPr="001844CC">
        <w:rPr>
          <w:rFonts w:asciiTheme="minorHAnsi" w:hAnsiTheme="minorHAnsi"/>
          <w:sz w:val="20"/>
          <w:szCs w:val="20"/>
        </w:rPr>
        <w:tab/>
        <w:t>45214200-2 Stavebné práce na stavbe budov škôl</w:t>
      </w:r>
    </w:p>
    <w:p w14:paraId="32B391CF" w14:textId="1FBBA1C6" w:rsidR="001844CC" w:rsidRPr="001844CC" w:rsidRDefault="001844CC" w:rsidP="001844CC">
      <w:pPr>
        <w:tabs>
          <w:tab w:val="left" w:pos="426"/>
        </w:tabs>
        <w:jc w:val="both"/>
        <w:rPr>
          <w:rFonts w:asciiTheme="minorHAnsi" w:hAnsiTheme="minorHAnsi"/>
          <w:sz w:val="20"/>
          <w:szCs w:val="20"/>
        </w:rPr>
      </w:pPr>
      <w:r>
        <w:rPr>
          <w:rFonts w:asciiTheme="minorHAnsi" w:hAnsiTheme="minorHAnsi"/>
          <w:sz w:val="20"/>
          <w:szCs w:val="20"/>
        </w:rPr>
        <w:tab/>
      </w:r>
      <w:r w:rsidRPr="001844CC">
        <w:rPr>
          <w:rFonts w:asciiTheme="minorHAnsi" w:hAnsiTheme="minorHAnsi"/>
          <w:sz w:val="20"/>
          <w:szCs w:val="20"/>
        </w:rPr>
        <w:t>Doplňujúci CPV kód:</w:t>
      </w:r>
      <w:r w:rsidRPr="001844CC">
        <w:rPr>
          <w:rFonts w:asciiTheme="minorHAnsi" w:hAnsiTheme="minorHAnsi"/>
          <w:sz w:val="20"/>
          <w:szCs w:val="20"/>
        </w:rPr>
        <w:tab/>
      </w:r>
      <w:r w:rsidRPr="001844CC">
        <w:rPr>
          <w:rFonts w:asciiTheme="minorHAnsi" w:hAnsiTheme="minorHAnsi"/>
          <w:sz w:val="20"/>
          <w:szCs w:val="20"/>
        </w:rPr>
        <w:tab/>
      </w:r>
      <w:r w:rsidRPr="001844CC">
        <w:rPr>
          <w:rFonts w:asciiTheme="minorHAnsi" w:hAnsiTheme="minorHAnsi"/>
          <w:sz w:val="20"/>
          <w:szCs w:val="20"/>
        </w:rPr>
        <w:tab/>
        <w:t>45220000-5 Inžinierske práce a stavebné práce</w:t>
      </w:r>
    </w:p>
    <w:p w14:paraId="2DED80A7" w14:textId="77777777" w:rsidR="001844CC" w:rsidRPr="001844CC" w:rsidRDefault="001844CC" w:rsidP="001844CC">
      <w:pPr>
        <w:pStyle w:val="Odsekzoznamu"/>
        <w:tabs>
          <w:tab w:val="left" w:pos="426"/>
        </w:tabs>
        <w:jc w:val="both"/>
        <w:rPr>
          <w:rFonts w:asciiTheme="minorHAnsi" w:hAnsiTheme="minorHAnsi"/>
          <w:sz w:val="20"/>
          <w:szCs w:val="20"/>
        </w:rPr>
      </w:pPr>
      <w:r w:rsidRPr="001844CC">
        <w:rPr>
          <w:rFonts w:asciiTheme="minorHAnsi" w:hAnsiTheme="minorHAnsi"/>
          <w:sz w:val="20"/>
          <w:szCs w:val="20"/>
        </w:rPr>
        <w:tab/>
      </w:r>
      <w:r w:rsidRPr="001844CC">
        <w:rPr>
          <w:rFonts w:asciiTheme="minorHAnsi" w:hAnsiTheme="minorHAnsi"/>
          <w:sz w:val="20"/>
          <w:szCs w:val="20"/>
        </w:rPr>
        <w:tab/>
      </w:r>
      <w:r w:rsidRPr="001844CC">
        <w:rPr>
          <w:rFonts w:asciiTheme="minorHAnsi" w:hAnsiTheme="minorHAnsi"/>
          <w:sz w:val="20"/>
          <w:szCs w:val="20"/>
        </w:rPr>
        <w:tab/>
      </w:r>
      <w:r w:rsidRPr="001844CC">
        <w:rPr>
          <w:rFonts w:asciiTheme="minorHAnsi" w:hAnsiTheme="minorHAnsi"/>
          <w:sz w:val="20"/>
          <w:szCs w:val="20"/>
        </w:rPr>
        <w:tab/>
      </w:r>
      <w:r w:rsidRPr="001844CC">
        <w:rPr>
          <w:rFonts w:asciiTheme="minorHAnsi" w:hAnsiTheme="minorHAnsi"/>
          <w:sz w:val="20"/>
          <w:szCs w:val="20"/>
        </w:rPr>
        <w:tab/>
        <w:t>45310000-3 Elektroinštalačné práce</w:t>
      </w:r>
    </w:p>
    <w:p w14:paraId="2AA70982" w14:textId="573020C2" w:rsidR="007C56E5" w:rsidRPr="00CD0AC3" w:rsidRDefault="001844CC" w:rsidP="001844CC">
      <w:pPr>
        <w:pStyle w:val="Odsekzoznamu"/>
        <w:tabs>
          <w:tab w:val="left" w:pos="426"/>
        </w:tabs>
        <w:ind w:left="0"/>
        <w:jc w:val="both"/>
        <w:rPr>
          <w:rFonts w:asciiTheme="minorHAnsi" w:hAnsiTheme="minorHAnsi"/>
          <w:sz w:val="20"/>
          <w:szCs w:val="20"/>
        </w:rPr>
      </w:pPr>
      <w:r w:rsidRPr="001844CC">
        <w:rPr>
          <w:rFonts w:asciiTheme="minorHAnsi" w:hAnsiTheme="minorHAnsi"/>
          <w:sz w:val="20"/>
          <w:szCs w:val="20"/>
        </w:rPr>
        <w:tab/>
      </w:r>
      <w:r w:rsidRPr="001844CC">
        <w:rPr>
          <w:rFonts w:asciiTheme="minorHAnsi" w:hAnsiTheme="minorHAnsi"/>
          <w:sz w:val="20"/>
          <w:szCs w:val="20"/>
        </w:rPr>
        <w:tab/>
      </w:r>
      <w:r w:rsidRPr="001844CC">
        <w:rPr>
          <w:rFonts w:asciiTheme="minorHAnsi" w:hAnsiTheme="minorHAnsi"/>
          <w:sz w:val="20"/>
          <w:szCs w:val="20"/>
        </w:rPr>
        <w:tab/>
      </w:r>
      <w:r w:rsidRPr="001844CC">
        <w:rPr>
          <w:rFonts w:asciiTheme="minorHAnsi" w:hAnsiTheme="minorHAnsi"/>
          <w:sz w:val="20"/>
          <w:szCs w:val="20"/>
        </w:rPr>
        <w:tab/>
      </w:r>
      <w:r w:rsidRPr="001844CC">
        <w:rPr>
          <w:rFonts w:asciiTheme="minorHAnsi" w:hAnsiTheme="minorHAnsi"/>
          <w:sz w:val="20"/>
          <w:szCs w:val="20"/>
        </w:rPr>
        <w:tab/>
      </w:r>
      <w:r>
        <w:rPr>
          <w:rFonts w:asciiTheme="minorHAnsi" w:hAnsiTheme="minorHAnsi"/>
          <w:sz w:val="20"/>
          <w:szCs w:val="20"/>
        </w:rPr>
        <w:tab/>
      </w:r>
      <w:r w:rsidRPr="001844CC">
        <w:rPr>
          <w:rFonts w:asciiTheme="minorHAnsi" w:hAnsiTheme="minorHAnsi"/>
          <w:sz w:val="20"/>
          <w:szCs w:val="20"/>
        </w:rPr>
        <w:t>45400000-1 Kompletizačné (dokončovacie) práce</w:t>
      </w:r>
    </w:p>
    <w:p w14:paraId="6BD4119A" w14:textId="7B26F6E7" w:rsidR="00376F1F" w:rsidRPr="00F72ED2" w:rsidRDefault="00A92BA1" w:rsidP="002F4C0B">
      <w:pPr>
        <w:pStyle w:val="Odsekzoznamu"/>
        <w:numPr>
          <w:ilvl w:val="1"/>
          <w:numId w:val="17"/>
        </w:numPr>
        <w:ind w:left="426" w:hanging="426"/>
        <w:rPr>
          <w:rFonts w:asciiTheme="minorHAnsi" w:hAnsiTheme="minorHAnsi" w:cstheme="minorHAnsi"/>
          <w:sz w:val="20"/>
          <w:szCs w:val="20"/>
        </w:rPr>
      </w:pPr>
      <w:r w:rsidRPr="00F72ED2">
        <w:rPr>
          <w:rFonts w:asciiTheme="minorHAnsi" w:hAnsiTheme="minorHAnsi"/>
          <w:sz w:val="20"/>
          <w:szCs w:val="20"/>
        </w:rPr>
        <w:t>Predpokladaná hodnota zákazky</w:t>
      </w:r>
      <w:r w:rsidR="00E9665C" w:rsidRPr="00F72ED2">
        <w:rPr>
          <w:rFonts w:asciiTheme="minorHAnsi" w:hAnsiTheme="minorHAnsi"/>
          <w:sz w:val="20"/>
          <w:szCs w:val="20"/>
        </w:rPr>
        <w:t>:</w:t>
      </w:r>
    </w:p>
    <w:p w14:paraId="079A7454" w14:textId="28DF4F98" w:rsidR="00E9665C" w:rsidRPr="00A92BA1" w:rsidRDefault="00E9665C" w:rsidP="00F95756">
      <w:pPr>
        <w:pStyle w:val="Odsekzoznamu"/>
        <w:ind w:left="426"/>
        <w:rPr>
          <w:rFonts w:asciiTheme="minorHAnsi" w:hAnsiTheme="minorHAnsi"/>
          <w:sz w:val="20"/>
          <w:szCs w:val="20"/>
        </w:rPr>
      </w:pPr>
      <w:r>
        <w:rPr>
          <w:rFonts w:asciiTheme="minorHAnsi" w:hAnsiTheme="minorHAnsi"/>
          <w:sz w:val="20"/>
          <w:szCs w:val="20"/>
        </w:rPr>
        <w:t>Celková p</w:t>
      </w:r>
      <w:r w:rsidRPr="00C860A7">
        <w:rPr>
          <w:rFonts w:asciiTheme="minorHAnsi" w:hAnsiTheme="minorHAnsi"/>
          <w:sz w:val="20"/>
          <w:szCs w:val="20"/>
        </w:rPr>
        <w:t xml:space="preserve">redpokladaná hodnota </w:t>
      </w:r>
      <w:r w:rsidRPr="006C43C2">
        <w:rPr>
          <w:rFonts w:asciiTheme="minorHAnsi" w:hAnsiTheme="minorHAnsi" w:cstheme="minorHAnsi"/>
          <w:sz w:val="20"/>
          <w:szCs w:val="20"/>
        </w:rPr>
        <w:t xml:space="preserve">zákazky </w:t>
      </w:r>
      <w:r w:rsidR="00A86752" w:rsidRPr="006C43C2">
        <w:rPr>
          <w:rFonts w:asciiTheme="minorHAnsi" w:hAnsiTheme="minorHAnsi" w:cstheme="minorHAnsi"/>
          <w:sz w:val="20"/>
          <w:szCs w:val="20"/>
        </w:rPr>
        <w:t>je</w:t>
      </w:r>
      <w:r w:rsidR="00747DE5" w:rsidRPr="006C43C2">
        <w:rPr>
          <w:rFonts w:asciiTheme="minorHAnsi" w:hAnsiTheme="minorHAnsi" w:cstheme="minorHAnsi"/>
          <w:sz w:val="20"/>
          <w:szCs w:val="20"/>
        </w:rPr>
        <w:t xml:space="preserve"> </w:t>
      </w:r>
      <w:r w:rsidR="006C43C2" w:rsidRPr="006C43C2">
        <w:rPr>
          <w:rFonts w:asciiTheme="minorHAnsi" w:hAnsiTheme="minorHAnsi" w:cstheme="minorHAnsi"/>
          <w:b/>
          <w:bCs/>
          <w:sz w:val="20"/>
          <w:szCs w:val="20"/>
        </w:rPr>
        <w:t xml:space="preserve">493 278,08 </w:t>
      </w:r>
      <w:r w:rsidRPr="006C43C2">
        <w:rPr>
          <w:rFonts w:asciiTheme="minorHAnsi" w:hAnsiTheme="minorHAnsi" w:cstheme="minorHAnsi"/>
          <w:b/>
          <w:bCs/>
          <w:sz w:val="20"/>
          <w:szCs w:val="20"/>
        </w:rPr>
        <w:t>EUR</w:t>
      </w:r>
      <w:r w:rsidRPr="00E76D5C">
        <w:rPr>
          <w:rFonts w:asciiTheme="minorHAnsi" w:hAnsiTheme="minorHAnsi"/>
          <w:b/>
          <w:bCs/>
          <w:sz w:val="20"/>
          <w:szCs w:val="20"/>
        </w:rPr>
        <w:t xml:space="preserve"> bez DPH.</w:t>
      </w:r>
    </w:p>
    <w:p w14:paraId="4983B8DC" w14:textId="3C95E27E" w:rsidR="00A92BA1" w:rsidRPr="00A92BA1" w:rsidRDefault="00E9665C" w:rsidP="00747DE5">
      <w:pPr>
        <w:pStyle w:val="Odsekzoznamu"/>
        <w:tabs>
          <w:tab w:val="left" w:pos="567"/>
        </w:tabs>
        <w:ind w:left="0"/>
        <w:rPr>
          <w:rFonts w:asciiTheme="minorHAnsi" w:hAnsiTheme="minorHAnsi"/>
          <w:sz w:val="20"/>
          <w:szCs w:val="20"/>
        </w:rPr>
      </w:pPr>
      <w:r>
        <w:rPr>
          <w:rFonts w:asciiTheme="minorHAnsi" w:hAnsiTheme="minorHAnsi"/>
          <w:sz w:val="20"/>
          <w:szCs w:val="20"/>
        </w:rPr>
        <w:tab/>
      </w:r>
    </w:p>
    <w:p w14:paraId="4443A925" w14:textId="05F8675E" w:rsidR="00E5007A" w:rsidRPr="00462EA5" w:rsidRDefault="00E5007A" w:rsidP="002F4C0B">
      <w:pPr>
        <w:pStyle w:val="tl1"/>
        <w:numPr>
          <w:ilvl w:val="0"/>
          <w:numId w:val="8"/>
        </w:numPr>
        <w:ind w:left="426" w:hanging="426"/>
        <w:jc w:val="left"/>
        <w:rPr>
          <w:rFonts w:ascii="Calibri" w:hAnsi="Calibri" w:cs="Calibri"/>
          <w:b/>
          <w:bCs/>
          <w:sz w:val="20"/>
          <w:szCs w:val="20"/>
        </w:rPr>
      </w:pPr>
      <w:r w:rsidRPr="00377ADB">
        <w:rPr>
          <w:rFonts w:ascii="Calibri" w:hAnsi="Calibri" w:cs="Calibri"/>
          <w:b/>
          <w:bCs/>
          <w:sz w:val="20"/>
          <w:szCs w:val="20"/>
        </w:rPr>
        <w:t>VARIANTNÉ RIEŠENIE</w:t>
      </w:r>
    </w:p>
    <w:p w14:paraId="72BCD152" w14:textId="703A76AF" w:rsidR="00E5007A" w:rsidRDefault="00E5007A" w:rsidP="002F4C0B">
      <w:pPr>
        <w:pStyle w:val="tl1"/>
        <w:numPr>
          <w:ilvl w:val="1"/>
          <w:numId w:val="8"/>
        </w:numPr>
        <w:tabs>
          <w:tab w:val="left" w:pos="426"/>
        </w:tabs>
        <w:ind w:left="0" w:firstLine="0"/>
        <w:rPr>
          <w:rFonts w:ascii="Calibri" w:hAnsi="Calibri" w:cs="Calibri"/>
          <w:sz w:val="20"/>
          <w:szCs w:val="20"/>
        </w:rPr>
      </w:pPr>
      <w:r w:rsidRPr="00377ADB">
        <w:rPr>
          <w:rFonts w:ascii="Calibri" w:hAnsi="Calibri" w:cs="Calibri"/>
          <w:sz w:val="20"/>
          <w:szCs w:val="20"/>
        </w:rPr>
        <w:t>Uchádzačom  sa neumožňuje  predložiť  variantné  riešenie. Ak uchádzač v rámci ponuky predloží aj variantné riešenie, nebude takéto variantné riešenie zaradené do vyhodnocovania.</w:t>
      </w:r>
    </w:p>
    <w:p w14:paraId="50B731AC" w14:textId="77777777" w:rsidR="00E5007A" w:rsidRPr="009A7067" w:rsidRDefault="00E5007A" w:rsidP="00E5007A">
      <w:pPr>
        <w:pStyle w:val="tl1"/>
        <w:rPr>
          <w:rFonts w:ascii="Calibri" w:hAnsi="Calibri" w:cs="Calibri"/>
          <w:sz w:val="20"/>
          <w:szCs w:val="20"/>
        </w:rPr>
      </w:pPr>
    </w:p>
    <w:p w14:paraId="1EF96921" w14:textId="25DB089B" w:rsidR="00E5007A" w:rsidRPr="009A7067" w:rsidRDefault="00E5007A" w:rsidP="002F4C0B">
      <w:pPr>
        <w:pStyle w:val="tl1"/>
        <w:numPr>
          <w:ilvl w:val="0"/>
          <w:numId w:val="8"/>
        </w:numPr>
        <w:ind w:left="426" w:hanging="426"/>
        <w:jc w:val="left"/>
        <w:rPr>
          <w:rFonts w:ascii="Calibri" w:hAnsi="Calibri" w:cs="Calibri"/>
          <w:b/>
          <w:bCs/>
          <w:sz w:val="20"/>
          <w:szCs w:val="20"/>
        </w:rPr>
      </w:pPr>
      <w:r w:rsidRPr="009A7067">
        <w:rPr>
          <w:rFonts w:ascii="Calibri" w:hAnsi="Calibri" w:cs="Calibri"/>
          <w:b/>
          <w:bCs/>
          <w:sz w:val="20"/>
          <w:szCs w:val="20"/>
        </w:rPr>
        <w:t>MIESTO, TERMÍN DODANIA A SPÔSOB PLNENIA PREDMETU ZÁKAZKY</w:t>
      </w:r>
    </w:p>
    <w:p w14:paraId="6BD1D39A" w14:textId="20111561" w:rsidR="009A7067" w:rsidRPr="006C43C2" w:rsidRDefault="00E5007A" w:rsidP="002F4C0B">
      <w:pPr>
        <w:pStyle w:val="Odsekzoznamu"/>
        <w:numPr>
          <w:ilvl w:val="1"/>
          <w:numId w:val="16"/>
        </w:numPr>
        <w:tabs>
          <w:tab w:val="left" w:pos="426"/>
        </w:tabs>
        <w:jc w:val="both"/>
        <w:rPr>
          <w:rFonts w:ascii="Calibri" w:hAnsi="Calibri" w:cs="Calibri"/>
          <w:noProof/>
          <w:sz w:val="20"/>
          <w:szCs w:val="20"/>
        </w:rPr>
      </w:pPr>
      <w:bookmarkStart w:id="5" w:name="_Hlk92703290"/>
      <w:r w:rsidRPr="006C43C2">
        <w:rPr>
          <w:rFonts w:ascii="Calibri" w:hAnsi="Calibri" w:cs="Calibri"/>
          <w:sz w:val="20"/>
          <w:szCs w:val="20"/>
        </w:rPr>
        <w:t xml:space="preserve">Miestom </w:t>
      </w:r>
      <w:r w:rsidR="00F95756" w:rsidRPr="006C43C2">
        <w:rPr>
          <w:rFonts w:ascii="Calibri" w:hAnsi="Calibri" w:cs="Calibri"/>
          <w:sz w:val="20"/>
          <w:szCs w:val="20"/>
        </w:rPr>
        <w:t xml:space="preserve">vykonania Diela </w:t>
      </w:r>
      <w:r w:rsidR="00747DE5" w:rsidRPr="006C43C2">
        <w:rPr>
          <w:rFonts w:ascii="Calibri" w:hAnsi="Calibri" w:cs="Calibri"/>
          <w:sz w:val="20"/>
          <w:szCs w:val="20"/>
        </w:rPr>
        <w:t xml:space="preserve">je: </w:t>
      </w:r>
      <w:r w:rsidR="006C43C2" w:rsidRPr="006C43C2">
        <w:rPr>
          <w:rFonts w:ascii="Calibri" w:hAnsi="Calibri" w:cs="Calibri"/>
          <w:sz w:val="20"/>
          <w:szCs w:val="20"/>
        </w:rPr>
        <w:t xml:space="preserve">J. M. Hurbanova 6, obec Banská Bystrica, okres Banská Bystrica, č. súpisné 423 na pozemku </w:t>
      </w:r>
      <w:proofErr w:type="spellStart"/>
      <w:r w:rsidR="006C43C2" w:rsidRPr="006C43C2">
        <w:rPr>
          <w:rFonts w:ascii="Calibri" w:hAnsi="Calibri" w:cs="Calibri"/>
          <w:sz w:val="20"/>
          <w:szCs w:val="20"/>
        </w:rPr>
        <w:t>parc</w:t>
      </w:r>
      <w:proofErr w:type="spellEnd"/>
      <w:r w:rsidR="006C43C2" w:rsidRPr="006C43C2">
        <w:rPr>
          <w:rFonts w:ascii="Calibri" w:hAnsi="Calibri" w:cs="Calibri"/>
          <w:sz w:val="20"/>
          <w:szCs w:val="20"/>
        </w:rPr>
        <w:t>. č.: KN C 3336/6, KN C 3336/13 v k. ú. Banská Bystrica</w:t>
      </w:r>
    </w:p>
    <w:p w14:paraId="71E19E3C" w14:textId="77777777" w:rsidR="004226CC" w:rsidRDefault="004226CC" w:rsidP="004226CC">
      <w:pPr>
        <w:pStyle w:val="Odsekzoznamu"/>
        <w:tabs>
          <w:tab w:val="left" w:pos="426"/>
        </w:tabs>
        <w:ind w:left="0"/>
        <w:jc w:val="both"/>
        <w:rPr>
          <w:rFonts w:ascii="Calibri" w:hAnsi="Calibri" w:cs="Calibri"/>
          <w:noProof/>
          <w:sz w:val="20"/>
          <w:szCs w:val="20"/>
        </w:rPr>
      </w:pPr>
    </w:p>
    <w:p w14:paraId="6EA24455" w14:textId="42C09A06" w:rsidR="009A7067" w:rsidRPr="009A7067" w:rsidRDefault="009A7067" w:rsidP="002F4C0B">
      <w:pPr>
        <w:pStyle w:val="Odsekzoznamu"/>
        <w:numPr>
          <w:ilvl w:val="1"/>
          <w:numId w:val="16"/>
        </w:numPr>
        <w:tabs>
          <w:tab w:val="left" w:pos="426"/>
        </w:tabs>
        <w:jc w:val="both"/>
        <w:rPr>
          <w:rFonts w:ascii="Calibri" w:hAnsi="Calibri" w:cs="Calibri"/>
          <w:noProof/>
          <w:sz w:val="20"/>
          <w:szCs w:val="20"/>
        </w:rPr>
      </w:pPr>
      <w:r w:rsidRPr="009A7067">
        <w:rPr>
          <w:rFonts w:ascii="Calibri" w:hAnsi="Calibri" w:cs="Calibri"/>
          <w:noProof/>
          <w:sz w:val="20"/>
          <w:szCs w:val="20"/>
        </w:rPr>
        <w:t xml:space="preserve">Predmet zákazky bude dodaný v čase a spôsobom v zmysle obchodných podmienok uvedených v zmluvách (Príloha č. 1 týchto SP), t.j. najneskôr </w:t>
      </w:r>
      <w:r w:rsidR="006C43C2" w:rsidRPr="006C43C2">
        <w:rPr>
          <w:rFonts w:ascii="Calibri" w:hAnsi="Calibri" w:cs="Calibri"/>
          <w:noProof/>
          <w:sz w:val="20"/>
          <w:szCs w:val="20"/>
        </w:rPr>
        <w:t>do 120 dní odo dňa prevzatia staveniska zhotoviteľom</w:t>
      </w:r>
      <w:r w:rsidRPr="009A7067">
        <w:rPr>
          <w:rFonts w:ascii="Calibri" w:hAnsi="Calibri" w:cs="Calibri"/>
          <w:noProof/>
          <w:sz w:val="20"/>
          <w:szCs w:val="20"/>
        </w:rPr>
        <w:t xml:space="preserve">. </w:t>
      </w:r>
    </w:p>
    <w:p w14:paraId="68294370" w14:textId="77777777" w:rsidR="009A7067" w:rsidRPr="009A7067" w:rsidRDefault="009A7067" w:rsidP="009A7067">
      <w:pPr>
        <w:pStyle w:val="Odsekzoznamu"/>
        <w:rPr>
          <w:rFonts w:ascii="Calibri" w:hAnsi="Calibri" w:cs="Calibri"/>
          <w:noProof/>
          <w:sz w:val="20"/>
          <w:szCs w:val="20"/>
        </w:rPr>
      </w:pPr>
    </w:p>
    <w:p w14:paraId="2A2A2EED" w14:textId="77777777" w:rsidR="009A7067" w:rsidRPr="009A7067" w:rsidRDefault="009A7067" w:rsidP="002F4C0B">
      <w:pPr>
        <w:pStyle w:val="Odsekzoznamu"/>
        <w:numPr>
          <w:ilvl w:val="1"/>
          <w:numId w:val="16"/>
        </w:numPr>
        <w:tabs>
          <w:tab w:val="left" w:pos="426"/>
        </w:tabs>
        <w:jc w:val="both"/>
        <w:rPr>
          <w:rFonts w:ascii="Calibri" w:hAnsi="Calibri" w:cs="Calibri"/>
          <w:b/>
          <w:bCs/>
          <w:noProof/>
          <w:color w:val="FF0000"/>
          <w:sz w:val="20"/>
          <w:szCs w:val="20"/>
        </w:rPr>
      </w:pPr>
      <w:r w:rsidRPr="009A7067">
        <w:rPr>
          <w:rFonts w:ascii="Calibri" w:hAnsi="Calibri" w:cs="Calibri"/>
          <w:b/>
          <w:bCs/>
          <w:noProof/>
          <w:color w:val="FF0000"/>
          <w:sz w:val="20"/>
          <w:szCs w:val="20"/>
        </w:rPr>
        <w:t>Verejný obstarávateľ upozorňuje záujemcov, že predpokladaný začiatok realizácie predmetu zákazky je vzhľadom na procesy súvisiace s podaním a schválením žiadosti o poskytnutie nenávratného finančného príspevku august 2022.</w:t>
      </w:r>
    </w:p>
    <w:p w14:paraId="4E2C7125" w14:textId="49B62005" w:rsidR="00174011" w:rsidRPr="00933C9B" w:rsidRDefault="00174011" w:rsidP="00174011">
      <w:pPr>
        <w:pStyle w:val="Default"/>
        <w:autoSpaceDE w:val="0"/>
        <w:autoSpaceDN w:val="0"/>
        <w:adjustRightInd w:val="0"/>
        <w:spacing w:line="240" w:lineRule="auto"/>
        <w:jc w:val="both"/>
        <w:rPr>
          <w:rFonts w:asciiTheme="minorHAnsi" w:hAnsiTheme="minorHAnsi" w:cstheme="minorHAnsi"/>
          <w:color w:val="auto"/>
          <w:sz w:val="22"/>
          <w:szCs w:val="22"/>
        </w:rPr>
      </w:pPr>
    </w:p>
    <w:bookmarkEnd w:id="5"/>
    <w:p w14:paraId="743C1CB9" w14:textId="4DD3689A" w:rsidR="00E5007A" w:rsidRPr="00377ADB" w:rsidRDefault="00E5007A" w:rsidP="002F4C0B">
      <w:pPr>
        <w:pStyle w:val="tl1"/>
        <w:numPr>
          <w:ilvl w:val="0"/>
          <w:numId w:val="8"/>
        </w:numPr>
        <w:ind w:left="426" w:hanging="426"/>
        <w:jc w:val="left"/>
        <w:rPr>
          <w:rFonts w:ascii="Calibri" w:hAnsi="Calibri" w:cs="Calibri"/>
          <w:b/>
          <w:bCs/>
          <w:sz w:val="20"/>
          <w:szCs w:val="20"/>
        </w:rPr>
      </w:pPr>
      <w:r w:rsidRPr="00377ADB">
        <w:rPr>
          <w:rFonts w:ascii="Calibri" w:hAnsi="Calibri" w:cs="Calibri"/>
          <w:b/>
          <w:bCs/>
          <w:sz w:val="20"/>
          <w:szCs w:val="20"/>
        </w:rPr>
        <w:t>ZDROJ FINANČNÝCH PROSTRIEDKOV</w:t>
      </w:r>
    </w:p>
    <w:p w14:paraId="3312DC69" w14:textId="4583AB84" w:rsidR="00E5007A" w:rsidRPr="00D2151C" w:rsidRDefault="00075781" w:rsidP="002F4C0B">
      <w:pPr>
        <w:pStyle w:val="Default"/>
        <w:numPr>
          <w:ilvl w:val="1"/>
          <w:numId w:val="8"/>
        </w:numPr>
        <w:tabs>
          <w:tab w:val="left" w:pos="426"/>
        </w:tabs>
        <w:ind w:left="0" w:firstLine="0"/>
        <w:jc w:val="both"/>
        <w:rPr>
          <w:rFonts w:asciiTheme="minorHAnsi" w:hAnsiTheme="minorHAnsi" w:cs="Calibri"/>
          <w:color w:val="auto"/>
          <w:sz w:val="20"/>
          <w:lang w:val="sk-SK" w:eastAsia="cs-CZ"/>
        </w:rPr>
      </w:pPr>
      <w:r w:rsidRPr="00D2151C">
        <w:rPr>
          <w:rFonts w:asciiTheme="minorHAnsi" w:hAnsiTheme="minorHAnsi" w:cs="Calibri"/>
          <w:color w:val="auto"/>
          <w:sz w:val="20"/>
          <w:lang w:val="sk-SK" w:eastAsia="cs-CZ"/>
        </w:rPr>
        <w:t>Predmet zákazky bude spolufinancovaný z nenávratného finančného príspevku (ďalej aj „NFP“), ktorého podmienky čerpania sú upravené v </w:t>
      </w:r>
      <w:r w:rsidR="003A2466" w:rsidRPr="00D2151C">
        <w:rPr>
          <w:rFonts w:asciiTheme="minorHAnsi" w:hAnsiTheme="minorHAnsi" w:cs="Calibri"/>
          <w:color w:val="auto"/>
          <w:sz w:val="20"/>
          <w:lang w:val="sk-SK" w:eastAsia="cs-CZ"/>
        </w:rPr>
        <w:t xml:space="preserve">zmluve </w:t>
      </w:r>
      <w:r w:rsidRPr="00D2151C">
        <w:rPr>
          <w:rFonts w:asciiTheme="minorHAnsi" w:hAnsiTheme="minorHAnsi" w:cs="Calibri"/>
          <w:color w:val="auto"/>
          <w:sz w:val="20"/>
          <w:lang w:val="sk-SK" w:eastAsia="cs-CZ"/>
        </w:rPr>
        <w:t>o poskytnutí NFP v rámci Integrovaného regionálneho operačného programu a z prostriedkov získaných od zriaďovateľa verejného obstarávateľa, ktorým je Banskobystrický samosprávny kraj. Poskytovateľom NFP je Ministerstvo investícií, regionálneho rozvoja a informatizácie Slovenskej republiky.</w:t>
      </w:r>
    </w:p>
    <w:p w14:paraId="26AF431D" w14:textId="1412F54A" w:rsidR="00D66E15" w:rsidRPr="00D2151C" w:rsidRDefault="00D66E15" w:rsidP="00D66E15">
      <w:pPr>
        <w:jc w:val="both"/>
        <w:rPr>
          <w:rFonts w:asciiTheme="minorHAnsi" w:hAnsiTheme="minorHAnsi" w:cs="Calibri"/>
          <w:sz w:val="20"/>
          <w:szCs w:val="20"/>
        </w:rPr>
      </w:pPr>
      <w:r w:rsidRPr="00D2151C">
        <w:rPr>
          <w:rFonts w:asciiTheme="minorHAnsi" w:hAnsiTheme="minorHAnsi" w:cs="Calibri"/>
          <w:sz w:val="20"/>
          <w:szCs w:val="20"/>
        </w:rPr>
        <w:t xml:space="preserve">Aktuálne nie sú alokované žiadne finančné prostriedky na predmetnú zákazku. Zmluva o dielo nadobudne účinnosť </w:t>
      </w:r>
      <w:r w:rsidR="00134FEE" w:rsidRPr="00D2151C">
        <w:rPr>
          <w:rFonts w:asciiTheme="minorHAnsi" w:hAnsiTheme="minorHAnsi" w:cs="Calibri"/>
          <w:sz w:val="20"/>
          <w:szCs w:val="20"/>
        </w:rPr>
        <w:t xml:space="preserve">v zmysle znenia bodu 1 čl. XVI </w:t>
      </w:r>
      <w:r w:rsidR="003A2466" w:rsidRPr="00D2151C">
        <w:rPr>
          <w:rFonts w:asciiTheme="minorHAnsi" w:hAnsiTheme="minorHAnsi" w:cs="Calibri"/>
          <w:sz w:val="20"/>
          <w:szCs w:val="20"/>
        </w:rPr>
        <w:t xml:space="preserve">zmluvy </w:t>
      </w:r>
      <w:r w:rsidR="00134FEE" w:rsidRPr="00D2151C">
        <w:rPr>
          <w:rFonts w:asciiTheme="minorHAnsi" w:hAnsiTheme="minorHAnsi" w:cs="Calibri"/>
          <w:sz w:val="20"/>
          <w:szCs w:val="20"/>
        </w:rPr>
        <w:t>(prílohy č. 1 týchto SP</w:t>
      </w:r>
      <w:r w:rsidR="005F5F15" w:rsidRPr="00D2151C">
        <w:rPr>
          <w:rFonts w:asciiTheme="minorHAnsi" w:hAnsiTheme="minorHAnsi" w:cs="Calibri"/>
          <w:sz w:val="20"/>
          <w:szCs w:val="20"/>
        </w:rPr>
        <w:t>)</w:t>
      </w:r>
      <w:r w:rsidRPr="00D2151C">
        <w:rPr>
          <w:rFonts w:asciiTheme="minorHAnsi" w:hAnsiTheme="minorHAnsi" w:cs="Calibri"/>
          <w:sz w:val="20"/>
          <w:szCs w:val="20"/>
        </w:rPr>
        <w:t>.</w:t>
      </w:r>
      <w:r w:rsidR="000B3D93" w:rsidRPr="00D2151C">
        <w:rPr>
          <w:rFonts w:asciiTheme="minorHAnsi" w:hAnsiTheme="minorHAnsi" w:cs="Calibri"/>
          <w:sz w:val="20"/>
          <w:szCs w:val="20"/>
        </w:rPr>
        <w:t xml:space="preserve"> </w:t>
      </w:r>
      <w:r w:rsidR="000B3D93" w:rsidRPr="00D2151C">
        <w:rPr>
          <w:rFonts w:asciiTheme="minorHAnsi" w:hAnsiTheme="minorHAnsi"/>
          <w:sz w:val="20"/>
        </w:rPr>
        <w:t>Verejný obstarávateľ neposkytne na plnenie predmetu zmluvy preddavok.</w:t>
      </w:r>
    </w:p>
    <w:p w14:paraId="759E7BFD" w14:textId="77777777" w:rsidR="00E5007A" w:rsidRPr="00D2151C" w:rsidRDefault="00E5007A" w:rsidP="00E5007A">
      <w:pPr>
        <w:pStyle w:val="Default"/>
        <w:jc w:val="both"/>
        <w:rPr>
          <w:rFonts w:ascii="Calibri" w:hAnsi="Calibri" w:cs="Calibri"/>
          <w:b/>
          <w:bCs/>
          <w:sz w:val="20"/>
        </w:rPr>
      </w:pPr>
    </w:p>
    <w:p w14:paraId="5C077C90" w14:textId="0EA193B6" w:rsidR="00E5007A" w:rsidRPr="00D2151C" w:rsidRDefault="00E5007A" w:rsidP="002F4C0B">
      <w:pPr>
        <w:pStyle w:val="tl1"/>
        <w:numPr>
          <w:ilvl w:val="0"/>
          <w:numId w:val="8"/>
        </w:numPr>
        <w:ind w:left="426" w:hanging="426"/>
        <w:jc w:val="left"/>
        <w:rPr>
          <w:rFonts w:ascii="Calibri" w:hAnsi="Calibri" w:cs="Calibri"/>
          <w:b/>
          <w:bCs/>
          <w:sz w:val="20"/>
          <w:szCs w:val="20"/>
        </w:rPr>
      </w:pPr>
      <w:r w:rsidRPr="00D2151C">
        <w:rPr>
          <w:rFonts w:ascii="Calibri" w:hAnsi="Calibri" w:cs="Calibri"/>
          <w:b/>
          <w:bCs/>
          <w:sz w:val="20"/>
          <w:szCs w:val="20"/>
        </w:rPr>
        <w:t>DRUH ZÁKAZKY</w:t>
      </w:r>
    </w:p>
    <w:p w14:paraId="264290A2" w14:textId="4E4C180E" w:rsidR="00E5007A" w:rsidRPr="00D2151C" w:rsidRDefault="00E5007A" w:rsidP="002F4C0B">
      <w:pPr>
        <w:pStyle w:val="Odsekzoznamu"/>
        <w:numPr>
          <w:ilvl w:val="1"/>
          <w:numId w:val="8"/>
        </w:numPr>
        <w:autoSpaceDE w:val="0"/>
        <w:autoSpaceDN w:val="0"/>
        <w:adjustRightInd w:val="0"/>
        <w:ind w:left="426" w:hanging="426"/>
        <w:jc w:val="both"/>
        <w:rPr>
          <w:rFonts w:ascii="Calibri" w:hAnsi="Calibri" w:cs="Calibri"/>
          <w:sz w:val="20"/>
          <w:szCs w:val="20"/>
        </w:rPr>
      </w:pPr>
      <w:r w:rsidRPr="00D2151C">
        <w:rPr>
          <w:rFonts w:ascii="Calibri" w:hAnsi="Calibri" w:cs="Calibri"/>
          <w:sz w:val="20"/>
          <w:szCs w:val="20"/>
        </w:rPr>
        <w:t>Predmetom týchto SP je postup pri zadávaní zákazky na uskutočnenie stavebných prác podľa § 3 ods. 3 ZVO.</w:t>
      </w:r>
    </w:p>
    <w:p w14:paraId="5843ADEC" w14:textId="77777777" w:rsidR="00846279" w:rsidRPr="00D2151C" w:rsidRDefault="00846279" w:rsidP="00846279">
      <w:pPr>
        <w:pStyle w:val="Odsekzoznamu"/>
        <w:autoSpaceDE w:val="0"/>
        <w:autoSpaceDN w:val="0"/>
        <w:adjustRightInd w:val="0"/>
        <w:ind w:left="567"/>
        <w:jc w:val="both"/>
        <w:rPr>
          <w:rFonts w:ascii="Calibri" w:hAnsi="Calibri" w:cs="Calibri"/>
          <w:sz w:val="20"/>
          <w:szCs w:val="20"/>
        </w:rPr>
      </w:pPr>
    </w:p>
    <w:p w14:paraId="343222E1" w14:textId="78840B43" w:rsidR="0061578E" w:rsidRPr="00D2151C" w:rsidRDefault="0061578E" w:rsidP="002F4C0B">
      <w:pPr>
        <w:pStyle w:val="Odsekzoznamu"/>
        <w:numPr>
          <w:ilvl w:val="1"/>
          <w:numId w:val="8"/>
        </w:numPr>
        <w:tabs>
          <w:tab w:val="left" w:pos="426"/>
        </w:tabs>
        <w:autoSpaceDE w:val="0"/>
        <w:autoSpaceDN w:val="0"/>
        <w:adjustRightInd w:val="0"/>
        <w:ind w:left="0" w:firstLine="0"/>
        <w:jc w:val="both"/>
        <w:rPr>
          <w:rFonts w:ascii="Calibri" w:hAnsi="Calibri" w:cs="Calibri"/>
          <w:sz w:val="20"/>
          <w:szCs w:val="20"/>
        </w:rPr>
      </w:pPr>
      <w:r w:rsidRPr="00D2151C">
        <w:rPr>
          <w:rFonts w:ascii="Calibri" w:hAnsi="Calibri" w:cs="Calibri"/>
          <w:sz w:val="20"/>
          <w:szCs w:val="20"/>
        </w:rPr>
        <w:t>Zákazka bude zadaná postupom podlimitnej zákazky bez využitia elektronického trhoviska podľa § 108 ods. 1 písm. b) ZVO, a to konkrétne spôsobom podľa § 112 ods. 6 druhá veta ZVO, t. j. verejný obstarávateľ bude vyhodnocovať splnenie podmienok účasti podľa § 40 ZVO a vyhodnotenie ponúk z hľadiska splnenia požiadaviek na predmet zákazky podľa § 53 ZVO až po vyhodnotení ponúk na základe kritérií na vyhodnotenie ponúk.</w:t>
      </w:r>
    </w:p>
    <w:p w14:paraId="2E40D13F" w14:textId="77777777" w:rsidR="00846279" w:rsidRPr="00D2151C" w:rsidRDefault="00846279" w:rsidP="00846279">
      <w:pPr>
        <w:pStyle w:val="Odsekzoznamu"/>
        <w:rPr>
          <w:rFonts w:ascii="Calibri" w:hAnsi="Calibri" w:cs="Calibri"/>
          <w:sz w:val="20"/>
          <w:szCs w:val="20"/>
        </w:rPr>
      </w:pPr>
    </w:p>
    <w:p w14:paraId="47B14B92" w14:textId="3401F401" w:rsidR="0061578E" w:rsidRPr="00846279" w:rsidRDefault="0061578E" w:rsidP="002F4C0B">
      <w:pPr>
        <w:pStyle w:val="Odsekzoznamu"/>
        <w:numPr>
          <w:ilvl w:val="1"/>
          <w:numId w:val="8"/>
        </w:numPr>
        <w:tabs>
          <w:tab w:val="left" w:pos="426"/>
        </w:tabs>
        <w:autoSpaceDE w:val="0"/>
        <w:autoSpaceDN w:val="0"/>
        <w:adjustRightInd w:val="0"/>
        <w:ind w:left="0" w:firstLine="0"/>
        <w:jc w:val="both"/>
        <w:rPr>
          <w:rFonts w:ascii="Calibri" w:hAnsi="Calibri" w:cs="Calibri"/>
          <w:sz w:val="20"/>
          <w:szCs w:val="20"/>
        </w:rPr>
      </w:pPr>
      <w:r w:rsidRPr="00D2151C">
        <w:rPr>
          <w:rFonts w:ascii="Calibri" w:hAnsi="Calibri" w:cs="Calibri"/>
          <w:sz w:val="20"/>
          <w:szCs w:val="20"/>
        </w:rPr>
        <w:t xml:space="preserve">Podrobné vymedzenie záväzných zmluvných podmienok na uskutočnenie stavebných prác, ktoré </w:t>
      </w:r>
      <w:r w:rsidRPr="00D2151C">
        <w:rPr>
          <w:rFonts w:ascii="Calibri" w:hAnsi="Calibri" w:cs="Calibri"/>
          <w:sz w:val="20"/>
          <w:szCs w:val="20"/>
          <w:u w:val="single"/>
        </w:rPr>
        <w:t>musia byť obsiahnuté v uzatvorenej zmluve o dielo</w:t>
      </w:r>
      <w:r w:rsidRPr="00D2151C">
        <w:rPr>
          <w:rFonts w:ascii="Calibri" w:hAnsi="Calibri" w:cs="Calibri"/>
          <w:sz w:val="20"/>
          <w:szCs w:val="20"/>
        </w:rPr>
        <w:t>, obsahuje </w:t>
      </w:r>
      <w:r w:rsidRPr="00D2151C">
        <w:rPr>
          <w:rFonts w:ascii="Calibri" w:hAnsi="Calibri" w:cs="Calibri"/>
          <w:bCs/>
          <w:sz w:val="20"/>
          <w:szCs w:val="20"/>
        </w:rPr>
        <w:t xml:space="preserve">časť </w:t>
      </w:r>
      <w:r w:rsidRPr="00D2151C">
        <w:rPr>
          <w:rFonts w:ascii="Calibri" w:hAnsi="Calibri" w:cs="Calibri"/>
          <w:b/>
          <w:sz w:val="20"/>
          <w:szCs w:val="20"/>
        </w:rPr>
        <w:t>B. Opis predmetu zákazky</w:t>
      </w:r>
      <w:r w:rsidRPr="00D2151C">
        <w:rPr>
          <w:rFonts w:ascii="Calibri" w:hAnsi="Calibri" w:cs="Calibri"/>
          <w:sz w:val="20"/>
          <w:szCs w:val="20"/>
        </w:rPr>
        <w:t xml:space="preserve">, </w:t>
      </w:r>
      <w:r w:rsidRPr="00D2151C">
        <w:rPr>
          <w:rFonts w:ascii="Calibri" w:hAnsi="Calibri" w:cs="Calibri"/>
          <w:b/>
          <w:sz w:val="20"/>
          <w:szCs w:val="20"/>
        </w:rPr>
        <w:t>C. Obchodné podmienky</w:t>
      </w:r>
      <w:r w:rsidRPr="00D2151C">
        <w:rPr>
          <w:rFonts w:ascii="Calibri" w:hAnsi="Calibri" w:cs="Calibri"/>
          <w:sz w:val="20"/>
          <w:szCs w:val="20"/>
        </w:rPr>
        <w:t xml:space="preserve">, </w:t>
      </w:r>
      <w:r w:rsidRPr="00D2151C">
        <w:rPr>
          <w:rFonts w:ascii="Calibri" w:hAnsi="Calibri" w:cs="Calibri"/>
          <w:b/>
          <w:sz w:val="20"/>
          <w:szCs w:val="20"/>
        </w:rPr>
        <w:t>D. Spôsob určenia</w:t>
      </w:r>
      <w:r w:rsidRPr="00D2151C">
        <w:rPr>
          <w:rFonts w:ascii="Calibri" w:hAnsi="Calibri" w:cs="Calibri"/>
          <w:b/>
          <w:bCs/>
          <w:sz w:val="20"/>
          <w:szCs w:val="20"/>
        </w:rPr>
        <w:t xml:space="preserve"> ceny</w:t>
      </w:r>
      <w:r w:rsidRPr="00D2151C">
        <w:rPr>
          <w:rFonts w:ascii="Calibri" w:hAnsi="Calibri" w:cs="Calibri"/>
          <w:sz w:val="20"/>
          <w:szCs w:val="20"/>
        </w:rPr>
        <w:t xml:space="preserve"> a prílohy týchto SP. Verejný obstarávateľ bude od úspešného uchádzača požadovať záväzne dodržať minimálne zmluvné podmienky uvedené v časti C. O</w:t>
      </w:r>
      <w:r w:rsidRPr="00846279">
        <w:rPr>
          <w:rFonts w:ascii="Calibri" w:hAnsi="Calibri" w:cs="Calibri"/>
          <w:sz w:val="20"/>
          <w:szCs w:val="20"/>
        </w:rPr>
        <w:t>bchodné podmienky a v príslušných prílohách týchto SP.</w:t>
      </w:r>
    </w:p>
    <w:p w14:paraId="647B1331" w14:textId="0D834CCC" w:rsidR="00E5007A" w:rsidRPr="00377ADB" w:rsidRDefault="00E5007A" w:rsidP="0061578E">
      <w:pPr>
        <w:autoSpaceDE w:val="0"/>
        <w:autoSpaceDN w:val="0"/>
        <w:adjustRightInd w:val="0"/>
        <w:jc w:val="both"/>
        <w:rPr>
          <w:rFonts w:ascii="Calibri" w:hAnsi="Calibri" w:cs="Calibri"/>
          <w:b/>
          <w:bCs/>
          <w:sz w:val="20"/>
          <w:szCs w:val="20"/>
        </w:rPr>
      </w:pPr>
    </w:p>
    <w:p w14:paraId="609C1C3C" w14:textId="534C7D3E" w:rsidR="00E5007A" w:rsidRPr="002A1AD0" w:rsidRDefault="00E5007A" w:rsidP="002F4C0B">
      <w:pPr>
        <w:pStyle w:val="tl1"/>
        <w:numPr>
          <w:ilvl w:val="0"/>
          <w:numId w:val="8"/>
        </w:numPr>
        <w:ind w:left="426" w:hanging="426"/>
        <w:jc w:val="left"/>
        <w:rPr>
          <w:rFonts w:ascii="Calibri" w:hAnsi="Calibri" w:cs="Calibri"/>
          <w:b/>
          <w:bCs/>
          <w:sz w:val="20"/>
          <w:szCs w:val="20"/>
        </w:rPr>
      </w:pPr>
      <w:r>
        <w:rPr>
          <w:rFonts w:ascii="Calibri" w:hAnsi="Calibri" w:cs="Calibri"/>
          <w:b/>
          <w:bCs/>
          <w:sz w:val="20"/>
          <w:szCs w:val="20"/>
        </w:rPr>
        <w:t xml:space="preserve">ZÁBEZPEKA PONUKY A </w:t>
      </w:r>
      <w:r w:rsidRPr="002A1AD0">
        <w:rPr>
          <w:rFonts w:ascii="Calibri" w:hAnsi="Calibri" w:cs="Calibri"/>
          <w:b/>
          <w:bCs/>
          <w:sz w:val="20"/>
          <w:szCs w:val="20"/>
        </w:rPr>
        <w:t>LEHOTA VIAZANOSTI PONUKY</w:t>
      </w:r>
    </w:p>
    <w:p w14:paraId="5FF4170A" w14:textId="1FA4D43C" w:rsidR="00E5007A" w:rsidRPr="002A1AD0" w:rsidRDefault="00E5007A" w:rsidP="002F4C0B">
      <w:pPr>
        <w:pStyle w:val="tl1"/>
        <w:numPr>
          <w:ilvl w:val="1"/>
          <w:numId w:val="8"/>
        </w:numPr>
        <w:ind w:left="426" w:hanging="426"/>
        <w:rPr>
          <w:rFonts w:ascii="Calibri" w:hAnsi="Calibri" w:cs="Calibri"/>
          <w:sz w:val="20"/>
          <w:szCs w:val="20"/>
        </w:rPr>
      </w:pPr>
      <w:r>
        <w:rPr>
          <w:rFonts w:ascii="Calibri" w:hAnsi="Calibri" w:cs="Calibri"/>
          <w:sz w:val="20"/>
          <w:szCs w:val="20"/>
        </w:rPr>
        <w:t>Zábezpeka ponuky sa nevyžaduje, z uvedeného dôvodu verejný obstarávateľ neurčuje lehotu viazanosti ponúk.</w:t>
      </w:r>
    </w:p>
    <w:p w14:paraId="3224D464" w14:textId="77777777" w:rsidR="00E5007A" w:rsidRPr="00377ADB" w:rsidRDefault="00E5007A" w:rsidP="00E5007A">
      <w:pPr>
        <w:pStyle w:val="tl1"/>
        <w:rPr>
          <w:rFonts w:ascii="Calibri" w:hAnsi="Calibri" w:cs="Calibri"/>
          <w:b/>
          <w:bCs/>
          <w:sz w:val="20"/>
          <w:szCs w:val="20"/>
        </w:rPr>
      </w:pPr>
    </w:p>
    <w:p w14:paraId="49F4E089" w14:textId="4F896103" w:rsidR="00E5007A" w:rsidRPr="00C91F69" w:rsidRDefault="00E5007A" w:rsidP="002F4C0B">
      <w:pPr>
        <w:pStyle w:val="tl1"/>
        <w:numPr>
          <w:ilvl w:val="0"/>
          <w:numId w:val="8"/>
        </w:numPr>
        <w:ind w:left="426" w:hanging="426"/>
        <w:jc w:val="left"/>
        <w:rPr>
          <w:rFonts w:ascii="Calibri" w:hAnsi="Calibri" w:cs="Calibri"/>
          <w:b/>
          <w:bCs/>
          <w:sz w:val="20"/>
          <w:szCs w:val="20"/>
        </w:rPr>
      </w:pPr>
      <w:r>
        <w:rPr>
          <w:rFonts w:ascii="Calibri" w:hAnsi="Calibri" w:cs="Calibri"/>
          <w:b/>
          <w:bCs/>
          <w:sz w:val="20"/>
          <w:szCs w:val="20"/>
        </w:rPr>
        <w:t>K</w:t>
      </w:r>
      <w:r w:rsidRPr="00C91F69">
        <w:rPr>
          <w:rFonts w:ascii="Calibri" w:hAnsi="Calibri" w:cs="Calibri"/>
          <w:b/>
          <w:bCs/>
          <w:sz w:val="20"/>
          <w:szCs w:val="20"/>
        </w:rPr>
        <w:t>OMUNIKÁCIA MEDZI VEREJNÝM OBSTARÁVATEĽOM A ZÁUJEMCAMI/ UCHÁDZAČMI</w:t>
      </w:r>
    </w:p>
    <w:p w14:paraId="5239B684" w14:textId="46BB0780" w:rsidR="00F575B7" w:rsidRPr="00967372" w:rsidRDefault="00F575B7" w:rsidP="002F4C0B">
      <w:pPr>
        <w:pStyle w:val="tl1"/>
        <w:numPr>
          <w:ilvl w:val="1"/>
          <w:numId w:val="8"/>
        </w:numPr>
        <w:tabs>
          <w:tab w:val="left" w:pos="426"/>
        </w:tabs>
        <w:ind w:left="0" w:firstLine="0"/>
        <w:rPr>
          <w:rFonts w:ascii="Calibri" w:hAnsi="Calibri" w:cs="Calibri"/>
          <w:sz w:val="20"/>
          <w:szCs w:val="20"/>
        </w:rPr>
      </w:pPr>
      <w:r w:rsidRPr="00967372">
        <w:rPr>
          <w:rFonts w:ascii="Calibri" w:hAnsi="Calibri" w:cs="Calibri"/>
          <w:sz w:val="20"/>
          <w:szCs w:val="20"/>
        </w:rPr>
        <w:t>Poskytovanie vysvetlení, odovzdávanie podkladov a komunikácia (ďalej len „</w:t>
      </w:r>
      <w:r w:rsidRPr="00967372">
        <w:rPr>
          <w:rFonts w:ascii="Calibri" w:hAnsi="Calibri" w:cs="Calibri"/>
          <w:b/>
          <w:sz w:val="20"/>
          <w:szCs w:val="20"/>
        </w:rPr>
        <w:t>komunikácia</w:t>
      </w:r>
      <w:r w:rsidRPr="00967372">
        <w:rPr>
          <w:rFonts w:ascii="Calibri" w:hAnsi="Calibri" w:cs="Calibri"/>
          <w:sz w:val="20"/>
          <w:szCs w:val="20"/>
        </w:rPr>
        <w:t xml:space="preserve">“)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0B1BBB00" w14:textId="77777777" w:rsidR="00F575B7" w:rsidRDefault="00F575B7" w:rsidP="00F575B7">
      <w:pPr>
        <w:pStyle w:val="tl1"/>
        <w:ind w:left="360"/>
        <w:rPr>
          <w:rFonts w:ascii="Calibri" w:hAnsi="Calibri" w:cs="Calibri"/>
          <w:sz w:val="20"/>
          <w:szCs w:val="20"/>
        </w:rPr>
      </w:pPr>
    </w:p>
    <w:p w14:paraId="41E1A8B2" w14:textId="1D2504AA" w:rsidR="00F575B7" w:rsidRDefault="00F575B7" w:rsidP="002F4C0B">
      <w:pPr>
        <w:pStyle w:val="tl1"/>
        <w:numPr>
          <w:ilvl w:val="1"/>
          <w:numId w:val="8"/>
        </w:numPr>
        <w:tabs>
          <w:tab w:val="left" w:pos="426"/>
        </w:tabs>
        <w:ind w:left="0" w:firstLine="0"/>
        <w:rPr>
          <w:rFonts w:ascii="Calibri" w:hAnsi="Calibri" w:cs="Calibri"/>
          <w:sz w:val="20"/>
          <w:szCs w:val="20"/>
        </w:rPr>
      </w:pPr>
      <w:r w:rsidRPr="003D7901">
        <w:rPr>
          <w:rFonts w:ascii="Calibri" w:hAnsi="Calibri" w:cs="Calibri"/>
          <w:sz w:val="20"/>
          <w:szCs w:val="20"/>
        </w:rPr>
        <w:t xml:space="preserve">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3D7901">
        <w:rPr>
          <w:rFonts w:ascii="Calibri" w:hAnsi="Calibri" w:cs="Calibri"/>
          <w:b/>
          <w:sz w:val="20"/>
          <w:szCs w:val="20"/>
        </w:rPr>
        <w:t>počas celého procesu verejného obstarávania</w:t>
      </w:r>
      <w:r w:rsidRPr="003D7901">
        <w:rPr>
          <w:rFonts w:ascii="Calibri" w:hAnsi="Calibri" w:cs="Calibri"/>
          <w:sz w:val="20"/>
          <w:szCs w:val="20"/>
        </w:rPr>
        <w:t>.</w:t>
      </w:r>
    </w:p>
    <w:p w14:paraId="3EBD0BCE" w14:textId="77777777" w:rsidR="00846279" w:rsidRDefault="00846279" w:rsidP="00846279">
      <w:pPr>
        <w:pStyle w:val="Odsekzoznamu"/>
        <w:rPr>
          <w:rFonts w:ascii="Calibri" w:hAnsi="Calibri" w:cs="Calibri"/>
          <w:sz w:val="20"/>
          <w:szCs w:val="20"/>
        </w:rPr>
      </w:pPr>
    </w:p>
    <w:p w14:paraId="636FB9DC" w14:textId="1E32ABEA" w:rsidR="00E5007A" w:rsidRPr="00846279" w:rsidRDefault="00E5007A" w:rsidP="002F4C0B">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u w:val="single"/>
        </w:rPr>
        <w:t>Všeobecné informácie k webovej aplikácií JOSEPHINE.</w:t>
      </w:r>
    </w:p>
    <w:p w14:paraId="6E5C5490" w14:textId="37843038" w:rsidR="00BB2E5B" w:rsidRDefault="00E5007A" w:rsidP="00E5007A">
      <w:pPr>
        <w:pStyle w:val="tl1"/>
        <w:rPr>
          <w:rFonts w:ascii="Calibri" w:hAnsi="Calibri" w:cs="Calibri"/>
          <w:sz w:val="20"/>
          <w:szCs w:val="20"/>
        </w:rPr>
      </w:pPr>
      <w:r w:rsidRPr="00C91F69">
        <w:rPr>
          <w:rFonts w:ascii="Calibri" w:hAnsi="Calibri" w:cs="Calibri"/>
          <w:sz w:val="20"/>
          <w:szCs w:val="20"/>
        </w:rPr>
        <w:t xml:space="preserve">JOSEPHINE je na účely tohto verejného obstarávania softvér pre elektronizáciu zadávania zákaziek postupmi podľa ZVO. JOSEPHINE je webová aplikácia na doméne </w:t>
      </w:r>
      <w:hyperlink r:id="rId14" w:history="1">
        <w:r w:rsidRPr="00C91F69">
          <w:rPr>
            <w:rStyle w:val="Hypertextovprepojenie"/>
            <w:rFonts w:ascii="Calibri" w:hAnsi="Calibri" w:cs="Calibri"/>
            <w:sz w:val="20"/>
            <w:szCs w:val="20"/>
          </w:rPr>
          <w:t>https://josephine.proebiz.com</w:t>
        </w:r>
      </w:hyperlink>
      <w:r w:rsidRPr="00C91F69">
        <w:rPr>
          <w:rFonts w:ascii="Calibri" w:hAnsi="Calibri" w:cs="Calibri"/>
          <w:sz w:val="20"/>
          <w:szCs w:val="20"/>
        </w:rPr>
        <w:t>.</w:t>
      </w:r>
    </w:p>
    <w:p w14:paraId="20866F04" w14:textId="3632C088" w:rsidR="00E5007A" w:rsidRPr="00FF1DA0" w:rsidRDefault="00E5007A" w:rsidP="0027268F">
      <w:pPr>
        <w:pStyle w:val="tl1"/>
        <w:tabs>
          <w:tab w:val="left" w:pos="426"/>
        </w:tabs>
        <w:rPr>
          <w:rFonts w:ascii="Calibri" w:hAnsi="Calibri" w:cs="Calibri"/>
          <w:sz w:val="20"/>
          <w:szCs w:val="20"/>
        </w:rPr>
      </w:pPr>
      <w:r w:rsidRPr="00BB2E5B">
        <w:rPr>
          <w:rFonts w:ascii="Calibri" w:hAnsi="Calibri" w:cs="Calibri"/>
          <w:sz w:val="20"/>
          <w:szCs w:val="20"/>
        </w:rPr>
        <w:t>Na bezproblémové používanie systému JOSEPHINE je nutné používať jeden z podporovaných internetových prehliadačov:</w:t>
      </w:r>
    </w:p>
    <w:p w14:paraId="605DABD7" w14:textId="77777777" w:rsidR="00E5007A" w:rsidRPr="00C91F69" w:rsidRDefault="00E5007A" w:rsidP="002F4C0B">
      <w:pPr>
        <w:pStyle w:val="tl1"/>
        <w:numPr>
          <w:ilvl w:val="0"/>
          <w:numId w:val="11"/>
        </w:numPr>
        <w:ind w:hanging="294"/>
        <w:rPr>
          <w:rFonts w:ascii="Calibri" w:hAnsi="Calibri" w:cs="Calibri"/>
          <w:sz w:val="20"/>
          <w:szCs w:val="20"/>
        </w:rPr>
      </w:pPr>
      <w:r w:rsidRPr="00C91F69">
        <w:rPr>
          <w:rFonts w:ascii="Calibri" w:hAnsi="Calibri" w:cs="Calibri"/>
          <w:sz w:val="20"/>
          <w:szCs w:val="20"/>
        </w:rPr>
        <w:t>Microsoft Internet Explorer verzia 11.0 a vyššia,</w:t>
      </w:r>
    </w:p>
    <w:p w14:paraId="04964A93" w14:textId="77777777" w:rsidR="00E5007A" w:rsidRPr="00C91F69" w:rsidRDefault="00E5007A" w:rsidP="002F4C0B">
      <w:pPr>
        <w:pStyle w:val="tl1"/>
        <w:numPr>
          <w:ilvl w:val="0"/>
          <w:numId w:val="11"/>
        </w:numPr>
        <w:ind w:hanging="294"/>
        <w:rPr>
          <w:rFonts w:ascii="Calibri" w:hAnsi="Calibri" w:cs="Calibri"/>
          <w:sz w:val="20"/>
          <w:szCs w:val="20"/>
        </w:rPr>
      </w:pPr>
      <w:proofErr w:type="spellStart"/>
      <w:r w:rsidRPr="00C91F69">
        <w:rPr>
          <w:rFonts w:ascii="Calibri" w:hAnsi="Calibri" w:cs="Calibri"/>
          <w:sz w:val="20"/>
          <w:szCs w:val="20"/>
        </w:rPr>
        <w:t>Mozilla</w:t>
      </w:r>
      <w:proofErr w:type="spellEnd"/>
      <w:r w:rsidRPr="00C91F69">
        <w:rPr>
          <w:rFonts w:ascii="Calibri" w:hAnsi="Calibri" w:cs="Calibri"/>
          <w:sz w:val="20"/>
          <w:szCs w:val="20"/>
        </w:rPr>
        <w:t xml:space="preserve"> Firefox verzia 13.0 a vyššia alebo</w:t>
      </w:r>
    </w:p>
    <w:p w14:paraId="14B7995C" w14:textId="77777777" w:rsidR="00E5007A" w:rsidRDefault="00E5007A" w:rsidP="002F4C0B">
      <w:pPr>
        <w:pStyle w:val="tl1"/>
        <w:numPr>
          <w:ilvl w:val="0"/>
          <w:numId w:val="11"/>
        </w:numPr>
        <w:ind w:hanging="294"/>
        <w:rPr>
          <w:rFonts w:ascii="Calibri" w:hAnsi="Calibri" w:cs="Calibri"/>
          <w:sz w:val="20"/>
          <w:szCs w:val="20"/>
        </w:rPr>
      </w:pPr>
      <w:r w:rsidRPr="00C91F69">
        <w:rPr>
          <w:rFonts w:ascii="Calibri" w:hAnsi="Calibri" w:cs="Calibri"/>
          <w:sz w:val="20"/>
          <w:szCs w:val="20"/>
        </w:rPr>
        <w:t>Google Chrome</w:t>
      </w:r>
      <w:r>
        <w:rPr>
          <w:rFonts w:ascii="Calibri" w:hAnsi="Calibri" w:cs="Calibri"/>
          <w:sz w:val="20"/>
          <w:szCs w:val="20"/>
        </w:rPr>
        <w:t>,</w:t>
      </w:r>
    </w:p>
    <w:p w14:paraId="62831B7D" w14:textId="77777777" w:rsidR="00E5007A" w:rsidRPr="00CA6C6D" w:rsidRDefault="00E5007A" w:rsidP="002F4C0B">
      <w:pPr>
        <w:pStyle w:val="tl1"/>
        <w:numPr>
          <w:ilvl w:val="0"/>
          <w:numId w:val="11"/>
        </w:numPr>
        <w:ind w:hanging="294"/>
        <w:rPr>
          <w:rFonts w:ascii="Calibri" w:hAnsi="Calibri" w:cs="Calibri"/>
          <w:sz w:val="20"/>
          <w:szCs w:val="20"/>
        </w:rPr>
      </w:pPr>
      <w:r>
        <w:rPr>
          <w:rFonts w:ascii="Calibri" w:hAnsi="Calibri" w:cs="Calibri"/>
          <w:sz w:val="20"/>
          <w:szCs w:val="20"/>
        </w:rPr>
        <w:t xml:space="preserve">Microsoft </w:t>
      </w:r>
      <w:proofErr w:type="spellStart"/>
      <w:r>
        <w:rPr>
          <w:rFonts w:ascii="Calibri" w:hAnsi="Calibri" w:cs="Calibri"/>
          <w:sz w:val="20"/>
          <w:szCs w:val="20"/>
        </w:rPr>
        <w:t>Edge</w:t>
      </w:r>
      <w:proofErr w:type="spellEnd"/>
      <w:r>
        <w:rPr>
          <w:rFonts w:ascii="Calibri" w:hAnsi="Calibri" w:cs="Calibri"/>
          <w:sz w:val="20"/>
          <w:szCs w:val="20"/>
        </w:rPr>
        <w:t>.</w:t>
      </w:r>
    </w:p>
    <w:p w14:paraId="5AC265AC" w14:textId="77777777" w:rsidR="00E5007A" w:rsidRPr="00C91F69" w:rsidRDefault="00E5007A" w:rsidP="00E5007A">
      <w:pPr>
        <w:pStyle w:val="tl1"/>
        <w:rPr>
          <w:rFonts w:ascii="Calibri" w:hAnsi="Calibri" w:cs="Calibri"/>
          <w:sz w:val="20"/>
          <w:szCs w:val="20"/>
        </w:rPr>
      </w:pPr>
    </w:p>
    <w:p w14:paraId="6EC35A76" w14:textId="7852E380" w:rsidR="00E5007A" w:rsidRDefault="00E5007A" w:rsidP="002F4C0B">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rPr>
        <w:t>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1EEE8C61" w14:textId="77777777" w:rsidR="00846279" w:rsidRDefault="00846279" w:rsidP="00846279">
      <w:pPr>
        <w:pStyle w:val="tl1"/>
        <w:tabs>
          <w:tab w:val="left" w:pos="567"/>
        </w:tabs>
        <w:rPr>
          <w:rFonts w:ascii="Calibri" w:hAnsi="Calibri" w:cs="Calibri"/>
          <w:sz w:val="20"/>
          <w:szCs w:val="20"/>
        </w:rPr>
      </w:pPr>
    </w:p>
    <w:p w14:paraId="59B524B4" w14:textId="4D3FD168" w:rsidR="00E5007A" w:rsidRDefault="00E5007A" w:rsidP="002F4C0B">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rPr>
        <w:t xml:space="preserve">Ak je odosielateľom zásielky verejný obstarávateľ, tak záujemcovi/ uchádzačovi bude na ním určený kontaktný email (zadaný pri registrácii do systému JOSEPHINE)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w:t>
      </w:r>
      <w:r w:rsidR="001E75F4">
        <w:rPr>
          <w:rFonts w:ascii="Calibri" w:hAnsi="Calibri" w:cs="Calibri"/>
          <w:sz w:val="20"/>
          <w:szCs w:val="20"/>
        </w:rPr>
        <w:t xml:space="preserve">               </w:t>
      </w:r>
      <w:r w:rsidRPr="00846279">
        <w:rPr>
          <w:rFonts w:ascii="Calibri" w:hAnsi="Calibri" w:cs="Calibri"/>
          <w:sz w:val="20"/>
          <w:szCs w:val="20"/>
        </w:rPr>
        <w:t>o svojej komunikácii s verejným obstarávateľom.</w:t>
      </w:r>
    </w:p>
    <w:p w14:paraId="3E0E9B89" w14:textId="77777777" w:rsidR="00846279" w:rsidRDefault="00846279" w:rsidP="00846279">
      <w:pPr>
        <w:pStyle w:val="Odsekzoznamu"/>
        <w:rPr>
          <w:rFonts w:ascii="Calibri" w:hAnsi="Calibri" w:cs="Calibri"/>
          <w:sz w:val="20"/>
          <w:szCs w:val="20"/>
        </w:rPr>
      </w:pPr>
    </w:p>
    <w:p w14:paraId="6808BB7A" w14:textId="08BD8818" w:rsidR="00E5007A" w:rsidRDefault="00E5007A" w:rsidP="002F4C0B">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rPr>
        <w:t xml:space="preserve">Ak je odosielateľom informácie záujemca/ 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w:t>
      </w:r>
      <w:r w:rsidR="001E75F4">
        <w:rPr>
          <w:rFonts w:ascii="Calibri" w:hAnsi="Calibri" w:cs="Calibri"/>
          <w:sz w:val="20"/>
          <w:szCs w:val="20"/>
        </w:rPr>
        <w:t xml:space="preserve">             </w:t>
      </w:r>
      <w:r w:rsidRPr="00846279">
        <w:rPr>
          <w:rFonts w:ascii="Calibri" w:hAnsi="Calibri" w:cs="Calibri"/>
          <w:sz w:val="20"/>
          <w:szCs w:val="20"/>
        </w:rPr>
        <w:t>s funkcionalitou systému.</w:t>
      </w:r>
    </w:p>
    <w:p w14:paraId="7E5A5B3D" w14:textId="77777777" w:rsidR="00846279" w:rsidRDefault="00846279" w:rsidP="00846279">
      <w:pPr>
        <w:pStyle w:val="Odsekzoznamu"/>
        <w:rPr>
          <w:rFonts w:ascii="Calibri" w:hAnsi="Calibri" w:cs="Calibri"/>
          <w:sz w:val="20"/>
          <w:szCs w:val="20"/>
        </w:rPr>
      </w:pPr>
    </w:p>
    <w:p w14:paraId="3AFBFC32" w14:textId="20A38166" w:rsidR="00E5007A" w:rsidRDefault="00E5007A" w:rsidP="002F4C0B">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rPr>
        <w:t>Verejný obstarávateľ odporúča záujemcom, ktorí chcú byť informovaní o prípadných aktualizáciách týkajúcich sa zákazky prostredníctvom notifikačných e-mailov, aby v danej zákazke zaklikli tlačidlo „ZAUJÍMA MA TO“ (v pravej hornej časti obrazovky).</w:t>
      </w:r>
    </w:p>
    <w:p w14:paraId="324DFCB3" w14:textId="77777777" w:rsidR="00846279" w:rsidRDefault="00846279" w:rsidP="00846279">
      <w:pPr>
        <w:pStyle w:val="Odsekzoznamu"/>
        <w:rPr>
          <w:rFonts w:ascii="Calibri" w:hAnsi="Calibri" w:cs="Calibri"/>
          <w:sz w:val="20"/>
          <w:szCs w:val="20"/>
        </w:rPr>
      </w:pPr>
    </w:p>
    <w:p w14:paraId="529F74F5" w14:textId="3F5C455A" w:rsidR="00E5007A" w:rsidRDefault="00E5007A" w:rsidP="002F4C0B">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rPr>
        <w:lastRenderedPageBreak/>
        <w:t>Verejný obstarávateľ umožňuje neobmedzený a priamy prístup elektronickými prostriedkami k všetkým poskytnutým dokumentom / informáciám počas lehoty na predkladanie ponúk. Verejný obstarávateľ bude všetky dokumenty uverejňovať ako elektronické dokumenty v príslušnej časti zákazky v systéme JOSEPHINE.</w:t>
      </w:r>
    </w:p>
    <w:p w14:paraId="193D37F2" w14:textId="77777777" w:rsidR="00E5007A" w:rsidRDefault="00E5007A" w:rsidP="00E5007A">
      <w:pPr>
        <w:pStyle w:val="tl1"/>
        <w:rPr>
          <w:rFonts w:ascii="Calibri" w:hAnsi="Calibri" w:cs="Calibri"/>
          <w:b/>
          <w:bCs/>
          <w:sz w:val="20"/>
          <w:szCs w:val="20"/>
        </w:rPr>
      </w:pPr>
    </w:p>
    <w:p w14:paraId="5C980DAA" w14:textId="70E05A3A" w:rsidR="00E5007A" w:rsidRPr="002A1AD0" w:rsidRDefault="00E5007A" w:rsidP="002F4C0B">
      <w:pPr>
        <w:pStyle w:val="tl1"/>
        <w:numPr>
          <w:ilvl w:val="0"/>
          <w:numId w:val="8"/>
        </w:numPr>
        <w:ind w:left="426" w:hanging="426"/>
        <w:jc w:val="left"/>
        <w:rPr>
          <w:rFonts w:ascii="Calibri" w:hAnsi="Calibri" w:cs="Calibri"/>
          <w:b/>
          <w:bCs/>
          <w:sz w:val="20"/>
          <w:szCs w:val="20"/>
        </w:rPr>
      </w:pPr>
      <w:r w:rsidRPr="002A1AD0">
        <w:rPr>
          <w:rFonts w:ascii="Calibri" w:hAnsi="Calibri" w:cs="Calibri"/>
          <w:b/>
          <w:bCs/>
          <w:sz w:val="20"/>
          <w:szCs w:val="20"/>
        </w:rPr>
        <w:t>VYSVETLENIE A</w:t>
      </w:r>
      <w:r w:rsidR="00CA1C3B">
        <w:rPr>
          <w:rFonts w:ascii="Calibri" w:hAnsi="Calibri" w:cs="Calibri"/>
          <w:b/>
          <w:bCs/>
          <w:sz w:val="20"/>
          <w:szCs w:val="20"/>
        </w:rPr>
        <w:t> </w:t>
      </w:r>
      <w:r w:rsidRPr="002A1AD0">
        <w:rPr>
          <w:rFonts w:ascii="Calibri" w:hAnsi="Calibri" w:cs="Calibri"/>
          <w:b/>
          <w:bCs/>
          <w:sz w:val="20"/>
          <w:szCs w:val="20"/>
        </w:rPr>
        <w:t>ZMENY</w:t>
      </w:r>
    </w:p>
    <w:p w14:paraId="505108ED" w14:textId="36F04A1E" w:rsidR="00E5007A" w:rsidRDefault="00E5007A" w:rsidP="002F4C0B">
      <w:pPr>
        <w:pStyle w:val="tl1"/>
        <w:numPr>
          <w:ilvl w:val="1"/>
          <w:numId w:val="8"/>
        </w:numPr>
        <w:tabs>
          <w:tab w:val="left" w:pos="426"/>
        </w:tabs>
        <w:ind w:left="0" w:firstLine="0"/>
        <w:rPr>
          <w:rFonts w:ascii="Calibri" w:hAnsi="Calibri" w:cs="Calibri"/>
          <w:sz w:val="20"/>
          <w:szCs w:val="20"/>
        </w:rPr>
      </w:pPr>
      <w:r w:rsidRPr="002A1AD0">
        <w:rPr>
          <w:rFonts w:ascii="Calibri" w:hAnsi="Calibri" w:cs="Calibri"/>
          <w:sz w:val="20"/>
          <w:szCs w:val="20"/>
        </w:rPr>
        <w:t>Záujemca môže požiadať o vysvetlenie informácií uvedených vo výzve na predkladanie ponúk, v súťažných podkladoch alebo v inej sprievodnej dokumentácii prostredníctvom komunikačného rozhrania systému JOSEPHINE podľa vyššie uvedených pravidiel komunikácie. Vysvetlenie informácií uvedených vo výzve na predkladanie ponúk,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3B582BD4" w14:textId="77777777" w:rsidR="00846279" w:rsidRDefault="00846279" w:rsidP="00846279">
      <w:pPr>
        <w:pStyle w:val="tl1"/>
        <w:tabs>
          <w:tab w:val="left" w:pos="567"/>
        </w:tabs>
        <w:rPr>
          <w:rFonts w:ascii="Calibri" w:hAnsi="Calibri" w:cs="Calibri"/>
          <w:sz w:val="20"/>
          <w:szCs w:val="20"/>
        </w:rPr>
      </w:pPr>
    </w:p>
    <w:p w14:paraId="0371215D" w14:textId="3B251F99" w:rsidR="00E5007A" w:rsidRPr="00846279" w:rsidRDefault="00E5007A" w:rsidP="002F4C0B">
      <w:pPr>
        <w:pStyle w:val="tl1"/>
        <w:numPr>
          <w:ilvl w:val="1"/>
          <w:numId w:val="8"/>
        </w:numPr>
        <w:tabs>
          <w:tab w:val="left" w:pos="426"/>
        </w:tabs>
        <w:ind w:left="0" w:firstLine="0"/>
        <w:rPr>
          <w:rFonts w:ascii="Calibri" w:hAnsi="Calibri" w:cs="Calibri"/>
          <w:sz w:val="20"/>
          <w:szCs w:val="20"/>
        </w:rPr>
      </w:pPr>
      <w:r w:rsidRPr="00846279">
        <w:rPr>
          <w:rFonts w:ascii="Calibri" w:hAnsi="Calibri" w:cs="Calibri"/>
          <w:sz w:val="20"/>
          <w:szCs w:val="20"/>
        </w:rPr>
        <w:t>Verejný obstarávateľ primerane predĺži lehotu na predkladanie ponúk, ak</w:t>
      </w:r>
    </w:p>
    <w:p w14:paraId="2619A8A8" w14:textId="77777777" w:rsidR="00E5007A" w:rsidRPr="002A1AD0" w:rsidRDefault="00E5007A" w:rsidP="002F4C0B">
      <w:pPr>
        <w:pStyle w:val="tl1"/>
        <w:numPr>
          <w:ilvl w:val="0"/>
          <w:numId w:val="5"/>
        </w:numPr>
        <w:ind w:left="709" w:hanging="283"/>
        <w:rPr>
          <w:rFonts w:ascii="Calibri" w:hAnsi="Calibri" w:cs="Calibri"/>
          <w:sz w:val="20"/>
          <w:szCs w:val="20"/>
        </w:rPr>
      </w:pPr>
      <w:r w:rsidRPr="002A1AD0">
        <w:rPr>
          <w:rFonts w:ascii="Calibri" w:hAnsi="Calibri" w:cs="Calibri"/>
          <w:sz w:val="20"/>
          <w:szCs w:val="20"/>
        </w:rPr>
        <w:t>vysvetlenie informácií potrebných na vypracovanie ponuky alebo na preukázanie splnenia podmienok účasti nie je poskytnuté v lehote podľa bodu 9.1 aj napriek tomu, že bolo vyžiadané dostatočne vopred alebo</w:t>
      </w:r>
    </w:p>
    <w:p w14:paraId="1CF0E2B4" w14:textId="04C85AF9" w:rsidR="00846279" w:rsidRPr="00846279" w:rsidRDefault="00E5007A" w:rsidP="002F4C0B">
      <w:pPr>
        <w:pStyle w:val="tl1"/>
        <w:numPr>
          <w:ilvl w:val="0"/>
          <w:numId w:val="5"/>
        </w:numPr>
        <w:ind w:left="709" w:hanging="283"/>
        <w:rPr>
          <w:rFonts w:ascii="Calibri" w:hAnsi="Calibri" w:cs="Calibri"/>
          <w:sz w:val="20"/>
          <w:szCs w:val="20"/>
        </w:rPr>
      </w:pPr>
      <w:r w:rsidRPr="002A1AD0">
        <w:rPr>
          <w:rFonts w:ascii="Calibri" w:hAnsi="Calibri" w:cs="Calibri"/>
          <w:sz w:val="20"/>
          <w:szCs w:val="20"/>
        </w:rPr>
        <w:t>v dokumentoch potrebných na vypracovanie ponuky alebo na preukázanie splnenia podmienok účasti vykoná podstatnú zmenu.</w:t>
      </w:r>
    </w:p>
    <w:p w14:paraId="4B102C3C" w14:textId="77777777" w:rsidR="00E5007A" w:rsidRPr="002A1AD0" w:rsidRDefault="00E5007A" w:rsidP="00E5007A">
      <w:pPr>
        <w:pStyle w:val="tl1"/>
        <w:rPr>
          <w:rFonts w:ascii="Calibri" w:hAnsi="Calibri" w:cs="Calibri"/>
          <w:sz w:val="20"/>
          <w:szCs w:val="20"/>
        </w:rPr>
      </w:pPr>
    </w:p>
    <w:p w14:paraId="62F953B9" w14:textId="7B4F8376" w:rsidR="00E5007A" w:rsidRDefault="00E5007A" w:rsidP="002F4C0B">
      <w:pPr>
        <w:pStyle w:val="tl1"/>
        <w:numPr>
          <w:ilvl w:val="1"/>
          <w:numId w:val="8"/>
        </w:numPr>
        <w:tabs>
          <w:tab w:val="left" w:pos="426"/>
        </w:tabs>
        <w:ind w:left="0" w:firstLine="0"/>
        <w:rPr>
          <w:rFonts w:ascii="Calibri" w:hAnsi="Calibri" w:cs="Calibri"/>
          <w:sz w:val="20"/>
          <w:szCs w:val="20"/>
        </w:rPr>
      </w:pPr>
      <w:r w:rsidRPr="002A1AD0">
        <w:rPr>
          <w:rFonts w:ascii="Calibri" w:hAnsi="Calibri" w:cs="Calibri"/>
          <w:sz w:val="20"/>
          <w:szCs w:val="20"/>
        </w:rPr>
        <w:t>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3473459F" w14:textId="77777777" w:rsidR="00BB2E5B" w:rsidRPr="00EF335A" w:rsidRDefault="00BB2E5B" w:rsidP="00BB2E5B">
      <w:pPr>
        <w:pStyle w:val="tl1"/>
        <w:tabs>
          <w:tab w:val="left" w:pos="567"/>
        </w:tabs>
        <w:rPr>
          <w:rFonts w:ascii="Calibri" w:hAnsi="Calibri" w:cs="Calibri"/>
          <w:sz w:val="20"/>
          <w:szCs w:val="20"/>
        </w:rPr>
      </w:pPr>
    </w:p>
    <w:p w14:paraId="120DCC8E" w14:textId="3739CA44" w:rsidR="00E5007A" w:rsidRDefault="00E5007A" w:rsidP="002F4C0B">
      <w:pPr>
        <w:pStyle w:val="tl1"/>
        <w:numPr>
          <w:ilvl w:val="0"/>
          <w:numId w:val="8"/>
        </w:numPr>
        <w:ind w:left="426" w:hanging="426"/>
        <w:jc w:val="left"/>
        <w:rPr>
          <w:rFonts w:ascii="Calibri" w:hAnsi="Calibri" w:cs="Calibri"/>
          <w:b/>
          <w:bCs/>
          <w:sz w:val="20"/>
          <w:szCs w:val="20"/>
        </w:rPr>
      </w:pPr>
      <w:r>
        <w:rPr>
          <w:rFonts w:ascii="Calibri" w:hAnsi="Calibri" w:cs="Calibri"/>
          <w:b/>
          <w:bCs/>
          <w:sz w:val="20"/>
          <w:szCs w:val="20"/>
        </w:rPr>
        <w:t>OBHLIADKA MIESTA USKUTOČNENIA PREDMETU ZÁKAZKY</w:t>
      </w:r>
    </w:p>
    <w:p w14:paraId="366D3017" w14:textId="086E05DE" w:rsidR="00E5007A" w:rsidRDefault="00E5007A" w:rsidP="002F4C0B">
      <w:pPr>
        <w:pStyle w:val="tl1"/>
        <w:numPr>
          <w:ilvl w:val="1"/>
          <w:numId w:val="8"/>
        </w:numPr>
        <w:ind w:left="426" w:hanging="426"/>
        <w:rPr>
          <w:rFonts w:ascii="Calibri" w:hAnsi="Calibri" w:cs="Calibri"/>
          <w:bCs/>
          <w:sz w:val="20"/>
          <w:szCs w:val="20"/>
        </w:rPr>
      </w:pPr>
      <w:r w:rsidRPr="00382C2C">
        <w:rPr>
          <w:rFonts w:ascii="Calibri" w:hAnsi="Calibri" w:cs="Calibri"/>
          <w:bCs/>
          <w:sz w:val="20"/>
          <w:szCs w:val="20"/>
        </w:rPr>
        <w:t xml:space="preserve">V prípade záujmu, verejný obstarávateľ umožňuje vykonanie obhliadky. </w:t>
      </w:r>
    </w:p>
    <w:p w14:paraId="7FE3CFA4" w14:textId="77777777" w:rsidR="00AF6A9E" w:rsidRDefault="00AF6A9E" w:rsidP="00AF6A9E">
      <w:pPr>
        <w:pStyle w:val="tl1"/>
        <w:ind w:left="567"/>
        <w:rPr>
          <w:rFonts w:ascii="Calibri" w:hAnsi="Calibri" w:cs="Calibri"/>
          <w:bCs/>
          <w:sz w:val="20"/>
          <w:szCs w:val="20"/>
        </w:rPr>
      </w:pPr>
    </w:p>
    <w:p w14:paraId="00509FEC" w14:textId="0D1B4B96" w:rsidR="00E5007A" w:rsidRDefault="00E5007A" w:rsidP="002F4C0B">
      <w:pPr>
        <w:pStyle w:val="tl1"/>
        <w:numPr>
          <w:ilvl w:val="1"/>
          <w:numId w:val="8"/>
        </w:numPr>
        <w:tabs>
          <w:tab w:val="left" w:pos="426"/>
        </w:tabs>
        <w:ind w:left="0" w:firstLine="0"/>
        <w:rPr>
          <w:rFonts w:ascii="Calibri" w:hAnsi="Calibri" w:cs="Calibri"/>
          <w:bCs/>
          <w:sz w:val="20"/>
          <w:szCs w:val="20"/>
        </w:rPr>
      </w:pPr>
      <w:r w:rsidRPr="0027268F">
        <w:rPr>
          <w:rFonts w:ascii="Calibri" w:hAnsi="Calibri" w:cs="Calibri"/>
          <w:b/>
          <w:sz w:val="20"/>
          <w:szCs w:val="20"/>
        </w:rPr>
        <w:t>Termín obhliadky bude záujemcovi určený individuálne, na základe ním doručenej žiadosti prostredníctvom komunikačného rozhrania systému JOSEPHINE</w:t>
      </w:r>
      <w:r w:rsidRPr="00AF6A9E">
        <w:rPr>
          <w:rFonts w:ascii="Calibri" w:hAnsi="Calibri" w:cs="Calibri"/>
          <w:bCs/>
          <w:sz w:val="20"/>
          <w:szCs w:val="20"/>
        </w:rPr>
        <w:t>. Žiadosť o vykonanie obhliadky musí byť doručená najneskôr do uplynutia lehoty na predkladanie ponúk. Na žiadosti doručené po uvedenej lehote sa nebude prihliadať.</w:t>
      </w:r>
    </w:p>
    <w:p w14:paraId="1884F476" w14:textId="77777777" w:rsidR="00AF6A9E" w:rsidRDefault="00AF6A9E" w:rsidP="00AF6A9E">
      <w:pPr>
        <w:pStyle w:val="Odsekzoznamu"/>
        <w:rPr>
          <w:rFonts w:ascii="Calibri" w:hAnsi="Calibri" w:cs="Calibri"/>
          <w:bCs/>
          <w:sz w:val="20"/>
          <w:szCs w:val="20"/>
        </w:rPr>
      </w:pPr>
    </w:p>
    <w:p w14:paraId="03849003" w14:textId="02EFB735" w:rsidR="00E5007A" w:rsidRDefault="00E5007A" w:rsidP="002F4C0B">
      <w:pPr>
        <w:pStyle w:val="tl1"/>
        <w:numPr>
          <w:ilvl w:val="1"/>
          <w:numId w:val="8"/>
        </w:numPr>
        <w:tabs>
          <w:tab w:val="left" w:pos="426"/>
        </w:tabs>
        <w:ind w:left="0" w:firstLine="0"/>
        <w:rPr>
          <w:rFonts w:ascii="Calibri" w:hAnsi="Calibri" w:cs="Calibri"/>
          <w:bCs/>
          <w:sz w:val="20"/>
          <w:szCs w:val="20"/>
        </w:rPr>
      </w:pPr>
      <w:r w:rsidRPr="00AF6A9E">
        <w:rPr>
          <w:rFonts w:ascii="Calibri" w:hAnsi="Calibri" w:cs="Calibri"/>
          <w:bCs/>
          <w:sz w:val="20"/>
          <w:szCs w:val="20"/>
        </w:rPr>
        <w:t xml:space="preserve">Verejný obstarávateľ určí každému záujemcovi termín obhliadky a bezodkladne od doručenia žiadosti o obhliadku odošle záujemcovi oznámenie, v ktorom uvedie minimálne miesto, dátum a čas konania obhliadky. </w:t>
      </w:r>
      <w:r w:rsidRPr="0027268F">
        <w:rPr>
          <w:rFonts w:ascii="Calibri" w:hAnsi="Calibri" w:cs="Calibri"/>
          <w:bCs/>
          <w:sz w:val="20"/>
          <w:szCs w:val="20"/>
          <w:u w:val="single"/>
        </w:rPr>
        <w:t>Obhliadka sa nemôže uskutočniť skôr ako dva pracovné dni odo dňa odoslania oznámenia o konaní obhliadky</w:t>
      </w:r>
      <w:r w:rsidRPr="00AF6A9E">
        <w:rPr>
          <w:rFonts w:ascii="Calibri" w:hAnsi="Calibri" w:cs="Calibri"/>
          <w:bCs/>
          <w:sz w:val="20"/>
          <w:szCs w:val="20"/>
        </w:rPr>
        <w:t xml:space="preserve">. </w:t>
      </w:r>
    </w:p>
    <w:p w14:paraId="5271E4B2" w14:textId="77777777" w:rsidR="00AF6A9E" w:rsidRDefault="00AF6A9E" w:rsidP="00AF6A9E">
      <w:pPr>
        <w:pStyle w:val="Odsekzoznamu"/>
        <w:rPr>
          <w:rFonts w:ascii="Calibri" w:hAnsi="Calibri" w:cs="Calibri"/>
          <w:bCs/>
          <w:sz w:val="20"/>
          <w:szCs w:val="20"/>
        </w:rPr>
      </w:pPr>
    </w:p>
    <w:p w14:paraId="71C1E390" w14:textId="0CCA6899" w:rsidR="00E5007A" w:rsidRDefault="00E5007A" w:rsidP="002F4C0B">
      <w:pPr>
        <w:pStyle w:val="tl1"/>
        <w:numPr>
          <w:ilvl w:val="1"/>
          <w:numId w:val="8"/>
        </w:numPr>
        <w:tabs>
          <w:tab w:val="left" w:pos="426"/>
        </w:tabs>
        <w:ind w:left="0" w:firstLine="0"/>
        <w:rPr>
          <w:rFonts w:ascii="Calibri" w:hAnsi="Calibri" w:cs="Calibri"/>
          <w:bCs/>
          <w:sz w:val="20"/>
          <w:szCs w:val="20"/>
        </w:rPr>
      </w:pPr>
      <w:r w:rsidRPr="00AF6A9E">
        <w:rPr>
          <w:rFonts w:ascii="Calibri" w:hAnsi="Calibri" w:cs="Calibri"/>
          <w:bCs/>
          <w:sz w:val="20"/>
          <w:szCs w:val="20"/>
        </w:rPr>
        <w:t xml:space="preserve">Verejný obstarávateľ určuje pre každého zo záujemcov 60 minút ako maximálny čas trvania obhliadky. </w:t>
      </w:r>
    </w:p>
    <w:p w14:paraId="55C7B185" w14:textId="77777777" w:rsidR="00AF6A9E" w:rsidRDefault="00AF6A9E" w:rsidP="00AF6A9E">
      <w:pPr>
        <w:pStyle w:val="Odsekzoznamu"/>
        <w:rPr>
          <w:rFonts w:ascii="Calibri" w:hAnsi="Calibri" w:cs="Calibri"/>
          <w:bCs/>
          <w:sz w:val="20"/>
          <w:szCs w:val="20"/>
        </w:rPr>
      </w:pPr>
    </w:p>
    <w:p w14:paraId="6B1BBD0A" w14:textId="261530DA" w:rsidR="00E5007A" w:rsidRDefault="00E5007A" w:rsidP="002F4C0B">
      <w:pPr>
        <w:pStyle w:val="tl1"/>
        <w:numPr>
          <w:ilvl w:val="1"/>
          <w:numId w:val="8"/>
        </w:numPr>
        <w:tabs>
          <w:tab w:val="left" w:pos="426"/>
        </w:tabs>
        <w:ind w:left="0" w:firstLine="0"/>
        <w:rPr>
          <w:rFonts w:ascii="Calibri" w:hAnsi="Calibri" w:cs="Calibri"/>
          <w:bCs/>
          <w:sz w:val="20"/>
          <w:szCs w:val="20"/>
        </w:rPr>
      </w:pPr>
      <w:r w:rsidRPr="00AF6A9E">
        <w:rPr>
          <w:rFonts w:ascii="Calibri" w:hAnsi="Calibri" w:cs="Calibri"/>
          <w:bCs/>
          <w:sz w:val="20"/>
          <w:szCs w:val="20"/>
        </w:rPr>
        <w:t xml:space="preserve">Počas obhliadky nebudú záujemcom poskytované iné informácie ako tie, ktoré sú uvedené v súťažných podkladoch a ich prílohách a ďalších dokumentoch potrebných na vypracovanie ponuky už poskytnutých verejným obstarávateľom. </w:t>
      </w:r>
    </w:p>
    <w:p w14:paraId="163779A7" w14:textId="77777777" w:rsidR="00AF6A9E" w:rsidRDefault="00AF6A9E" w:rsidP="00AF6A9E">
      <w:pPr>
        <w:pStyle w:val="Odsekzoznamu"/>
        <w:rPr>
          <w:rFonts w:ascii="Calibri" w:hAnsi="Calibri" w:cs="Calibri"/>
          <w:bCs/>
          <w:sz w:val="20"/>
          <w:szCs w:val="20"/>
        </w:rPr>
      </w:pPr>
    </w:p>
    <w:p w14:paraId="2C03126B" w14:textId="058F744D" w:rsidR="00E5007A" w:rsidRPr="00AF6A9E" w:rsidRDefault="00E5007A" w:rsidP="002F4C0B">
      <w:pPr>
        <w:pStyle w:val="tl1"/>
        <w:numPr>
          <w:ilvl w:val="1"/>
          <w:numId w:val="8"/>
        </w:numPr>
        <w:tabs>
          <w:tab w:val="left" w:pos="426"/>
        </w:tabs>
        <w:ind w:left="0" w:firstLine="0"/>
        <w:rPr>
          <w:rFonts w:ascii="Calibri" w:hAnsi="Calibri" w:cs="Calibri"/>
          <w:bCs/>
          <w:sz w:val="20"/>
          <w:szCs w:val="20"/>
        </w:rPr>
      </w:pPr>
      <w:r w:rsidRPr="00AF6A9E">
        <w:rPr>
          <w:rFonts w:ascii="Calibri" w:hAnsi="Calibri" w:cs="Calibri"/>
          <w:bCs/>
          <w:sz w:val="20"/>
          <w:szCs w:val="20"/>
        </w:rPr>
        <w:t xml:space="preserve">Na základe obhliadky môže záujemca požiadať verejného obstarávateľa o vysvetlenie, v takomto prípade postupuje podľa čl. 9 tejto časti SP.   </w:t>
      </w:r>
    </w:p>
    <w:p w14:paraId="0CE66E70" w14:textId="77777777" w:rsidR="00E5007A" w:rsidRPr="002A1AD0" w:rsidRDefault="00E5007A" w:rsidP="00E5007A">
      <w:pPr>
        <w:pStyle w:val="tl1"/>
        <w:rPr>
          <w:rFonts w:ascii="Calibri" w:hAnsi="Calibri" w:cs="Calibri"/>
          <w:b/>
          <w:bCs/>
          <w:sz w:val="20"/>
          <w:szCs w:val="20"/>
        </w:rPr>
      </w:pPr>
    </w:p>
    <w:p w14:paraId="7F2770D0" w14:textId="3FE83E20" w:rsidR="00E5007A" w:rsidRPr="00371273" w:rsidRDefault="00E5007A" w:rsidP="002F4C0B">
      <w:pPr>
        <w:pStyle w:val="tl1"/>
        <w:numPr>
          <w:ilvl w:val="0"/>
          <w:numId w:val="8"/>
        </w:numPr>
        <w:ind w:left="426" w:hanging="426"/>
        <w:jc w:val="left"/>
        <w:rPr>
          <w:rFonts w:ascii="Calibri" w:hAnsi="Calibri" w:cs="Calibri"/>
          <w:b/>
          <w:bCs/>
          <w:sz w:val="20"/>
          <w:szCs w:val="20"/>
        </w:rPr>
      </w:pPr>
      <w:r w:rsidRPr="00371273">
        <w:rPr>
          <w:rFonts w:ascii="Calibri" w:hAnsi="Calibri" w:cs="Calibri"/>
          <w:b/>
          <w:bCs/>
          <w:sz w:val="20"/>
          <w:szCs w:val="20"/>
        </w:rPr>
        <w:t>VYHOTOVENIE PONUKY</w:t>
      </w:r>
    </w:p>
    <w:p w14:paraId="271FC942" w14:textId="00AB1F8C" w:rsidR="00E5007A" w:rsidRPr="00AF6A9E" w:rsidRDefault="00E5007A" w:rsidP="002F4C0B">
      <w:pPr>
        <w:pStyle w:val="tl1"/>
        <w:numPr>
          <w:ilvl w:val="1"/>
          <w:numId w:val="8"/>
        </w:numPr>
        <w:tabs>
          <w:tab w:val="left" w:pos="426"/>
        </w:tabs>
        <w:ind w:left="0" w:firstLine="0"/>
        <w:rPr>
          <w:rFonts w:ascii="Calibri" w:hAnsi="Calibri" w:cs="Calibri"/>
          <w:sz w:val="20"/>
          <w:szCs w:val="20"/>
        </w:rPr>
      </w:pPr>
      <w:r w:rsidRPr="00371273">
        <w:rPr>
          <w:rFonts w:ascii="Calibri" w:hAnsi="Calibri" w:cs="Calibri"/>
          <w:b/>
          <w:sz w:val="20"/>
          <w:szCs w:val="20"/>
        </w:rPr>
        <w:t>Ponuka</w:t>
      </w:r>
      <w:r w:rsidRPr="00371273">
        <w:rPr>
          <w:rFonts w:ascii="Calibri" w:hAnsi="Calibri" w:cs="Calibri"/>
          <w:sz w:val="20"/>
          <w:szCs w:val="20"/>
        </w:rPr>
        <w:t>, pre účely zadávania tejto zákazky</w:t>
      </w:r>
      <w:r w:rsidRPr="00371273">
        <w:rPr>
          <w:rFonts w:ascii="Calibri" w:hAnsi="Calibri" w:cs="Calibri"/>
          <w:b/>
          <w:sz w:val="20"/>
          <w:szCs w:val="20"/>
        </w:rPr>
        <w:t>, je prejav slobodnej vôle uchádzača</w:t>
      </w:r>
      <w:r w:rsidRPr="00371273">
        <w:rPr>
          <w:rFonts w:ascii="Calibri" w:hAnsi="Calibri" w:cs="Calibri"/>
          <w:sz w:val="20"/>
          <w:szCs w:val="20"/>
        </w:rPr>
        <w:t xml:space="preserve">, že chce za úhradu poskytnúť verejnému obstarávateľovi určené plnenie </w:t>
      </w:r>
      <w:r w:rsidRPr="00371273">
        <w:rPr>
          <w:rFonts w:ascii="Calibri" w:hAnsi="Calibri" w:cs="Calibri"/>
          <w:sz w:val="20"/>
          <w:szCs w:val="20"/>
          <w:u w:val="single"/>
        </w:rPr>
        <w:t xml:space="preserve">pri dodržaní podmienok stanovených verejným obstarávateľom </w:t>
      </w:r>
      <w:r w:rsidRPr="00371273">
        <w:rPr>
          <w:rFonts w:ascii="Calibri" w:hAnsi="Calibri" w:cs="Calibri"/>
          <w:b/>
          <w:sz w:val="20"/>
          <w:szCs w:val="20"/>
          <w:u w:val="single"/>
        </w:rPr>
        <w:t>bez určovania svojich osobitných podmienok.</w:t>
      </w:r>
    </w:p>
    <w:p w14:paraId="3FE5F48F" w14:textId="77777777" w:rsidR="00AF6A9E" w:rsidRPr="00AF6A9E" w:rsidRDefault="00AF6A9E" w:rsidP="00AF6A9E">
      <w:pPr>
        <w:pStyle w:val="tl1"/>
        <w:tabs>
          <w:tab w:val="left" w:pos="567"/>
        </w:tabs>
        <w:rPr>
          <w:rFonts w:ascii="Calibri" w:hAnsi="Calibri" w:cs="Calibri"/>
          <w:sz w:val="20"/>
          <w:szCs w:val="20"/>
        </w:rPr>
      </w:pPr>
    </w:p>
    <w:p w14:paraId="7863A2C4" w14:textId="30E4549B" w:rsidR="00E5007A" w:rsidRDefault="00E5007A" w:rsidP="002F4C0B">
      <w:pPr>
        <w:pStyle w:val="tl1"/>
        <w:numPr>
          <w:ilvl w:val="1"/>
          <w:numId w:val="8"/>
        </w:numPr>
        <w:tabs>
          <w:tab w:val="left" w:pos="426"/>
        </w:tabs>
        <w:ind w:left="0" w:firstLine="0"/>
        <w:rPr>
          <w:rFonts w:ascii="Calibri" w:hAnsi="Calibri" w:cs="Calibri"/>
          <w:sz w:val="20"/>
          <w:szCs w:val="20"/>
        </w:rPr>
      </w:pPr>
      <w:r w:rsidRPr="00AF6A9E">
        <w:rPr>
          <w:rFonts w:ascii="Calibri" w:hAnsi="Calibri" w:cs="Calibri"/>
          <w:sz w:val="20"/>
          <w:szCs w:val="20"/>
        </w:rPr>
        <w:t>Uchádzač predkladá ponuku v elektronickej podobe v lehote na predkladanie ponúk podľa požiadaviek uvedených v týchto SP.</w:t>
      </w:r>
    </w:p>
    <w:p w14:paraId="70F757ED" w14:textId="77777777" w:rsidR="00AF6A9E" w:rsidRDefault="00AF6A9E" w:rsidP="00AF6A9E">
      <w:pPr>
        <w:pStyle w:val="Odsekzoznamu"/>
        <w:rPr>
          <w:rFonts w:ascii="Calibri" w:hAnsi="Calibri" w:cs="Calibri"/>
          <w:sz w:val="20"/>
          <w:szCs w:val="20"/>
        </w:rPr>
      </w:pPr>
    </w:p>
    <w:p w14:paraId="3812C9A6" w14:textId="7EBE9EF5" w:rsidR="00E5007A" w:rsidRPr="00AF6A9E" w:rsidRDefault="00E5007A" w:rsidP="002F4C0B">
      <w:pPr>
        <w:pStyle w:val="tl1"/>
        <w:numPr>
          <w:ilvl w:val="1"/>
          <w:numId w:val="8"/>
        </w:numPr>
        <w:tabs>
          <w:tab w:val="left" w:pos="426"/>
        </w:tabs>
        <w:ind w:left="0" w:firstLine="0"/>
        <w:rPr>
          <w:rFonts w:ascii="Calibri" w:hAnsi="Calibri" w:cs="Calibri"/>
          <w:sz w:val="20"/>
          <w:szCs w:val="20"/>
        </w:rPr>
      </w:pPr>
      <w:r w:rsidRPr="00AF6A9E">
        <w:rPr>
          <w:rFonts w:ascii="Calibri" w:hAnsi="Calibri" w:cs="Calibri"/>
          <w:sz w:val="20"/>
          <w:szCs w:val="20"/>
        </w:rPr>
        <w:t xml:space="preserve">Ponuka musí byť vyhotovená elektronicky v zmysle § 49 ods. 1 písm. a) ZVO a vložená do systému JOSEPHINE umiestnenom na webovej adrese </w:t>
      </w:r>
      <w:hyperlink r:id="rId15" w:history="1">
        <w:r w:rsidRPr="00AF6A9E">
          <w:rPr>
            <w:rStyle w:val="Hypertextovprepojenie"/>
            <w:rFonts w:ascii="Calibri" w:hAnsi="Calibri" w:cs="Calibri"/>
            <w:sz w:val="20"/>
            <w:szCs w:val="20"/>
          </w:rPr>
          <w:t>https://josephine.proebiz.com/</w:t>
        </w:r>
      </w:hyperlink>
      <w:r w:rsidRPr="00AF6A9E">
        <w:rPr>
          <w:rStyle w:val="Hypertextovprepojenie"/>
          <w:rFonts w:ascii="Calibri" w:hAnsi="Calibri" w:cs="Calibri"/>
          <w:sz w:val="20"/>
          <w:szCs w:val="20"/>
        </w:rPr>
        <w:t>.</w:t>
      </w:r>
    </w:p>
    <w:p w14:paraId="43CEAB70" w14:textId="446619FC" w:rsidR="00E5007A" w:rsidRDefault="00E5007A" w:rsidP="00E5007A">
      <w:pPr>
        <w:pStyle w:val="tl1"/>
        <w:rPr>
          <w:rFonts w:ascii="Calibri" w:hAnsi="Calibri" w:cs="Calibri"/>
          <w:sz w:val="20"/>
          <w:szCs w:val="20"/>
        </w:rPr>
      </w:pPr>
      <w:r w:rsidRPr="00371273">
        <w:rPr>
          <w:rFonts w:ascii="Calibri" w:hAnsi="Calibri" w:cs="Calibri"/>
          <w:sz w:val="20"/>
          <w:szCs w:val="20"/>
        </w:rPr>
        <w:t>Uchádzač svoju ponuku identifikuje uvedením obchodného mena alebo názvu, sídla, miesta podnikania alebo obvyklého pobytu uchádzača.</w:t>
      </w:r>
    </w:p>
    <w:p w14:paraId="1BFFAA4C" w14:textId="77777777" w:rsidR="00AF6A9E" w:rsidRDefault="00AF6A9E" w:rsidP="00E5007A">
      <w:pPr>
        <w:pStyle w:val="tl1"/>
        <w:rPr>
          <w:rFonts w:ascii="Calibri" w:hAnsi="Calibri" w:cs="Calibri"/>
          <w:sz w:val="20"/>
          <w:szCs w:val="20"/>
        </w:rPr>
      </w:pPr>
    </w:p>
    <w:p w14:paraId="27DAB3A6" w14:textId="4BB9F741" w:rsidR="00AF6A9E" w:rsidRPr="00A97D0C" w:rsidRDefault="00E5007A" w:rsidP="002F4C0B">
      <w:pPr>
        <w:pStyle w:val="tl1"/>
        <w:numPr>
          <w:ilvl w:val="1"/>
          <w:numId w:val="8"/>
        </w:numPr>
        <w:tabs>
          <w:tab w:val="left" w:pos="426"/>
        </w:tabs>
        <w:ind w:left="0" w:firstLine="0"/>
        <w:rPr>
          <w:rFonts w:ascii="Calibri" w:hAnsi="Calibri" w:cs="Calibri"/>
          <w:sz w:val="20"/>
          <w:szCs w:val="20"/>
        </w:rPr>
      </w:pPr>
      <w:r w:rsidRPr="00A97D0C">
        <w:rPr>
          <w:rFonts w:ascii="Calibri" w:hAnsi="Calibri" w:cs="Calibri"/>
          <w:sz w:val="20"/>
          <w:szCs w:val="20"/>
        </w:rPr>
        <w:lastRenderedPageBreak/>
        <w:t xml:space="preserve">Pri tvorbe ponuky uchádzačom, ktorá bude po ukončení procesu verejného obstarávania podľa § 64 zákona </w:t>
      </w:r>
      <w:r w:rsidR="001E75F4">
        <w:rPr>
          <w:rFonts w:ascii="Calibri" w:hAnsi="Calibri" w:cs="Calibri"/>
          <w:sz w:val="20"/>
          <w:szCs w:val="20"/>
        </w:rPr>
        <w:t xml:space="preserve">                    </w:t>
      </w:r>
      <w:r w:rsidRPr="00A97D0C">
        <w:rPr>
          <w:rFonts w:ascii="Calibri" w:hAnsi="Calibri" w:cs="Calibri"/>
          <w:sz w:val="20"/>
          <w:szCs w:val="20"/>
        </w:rPr>
        <w:t>o verejnom obstarávaní zverejnená na profile verejného obstarávateľa, je potrebné dbať na ochranu tých častí dokumentov, informácií a údajov v ponuke, ktoré podliehajú ochrane podľa osobitných predpisov.</w:t>
      </w:r>
    </w:p>
    <w:p w14:paraId="5EB96031" w14:textId="77777777" w:rsidR="00AF6A9E" w:rsidRDefault="00AF6A9E" w:rsidP="00AF6A9E">
      <w:pPr>
        <w:pStyle w:val="tl1"/>
        <w:tabs>
          <w:tab w:val="left" w:pos="567"/>
        </w:tabs>
        <w:rPr>
          <w:rFonts w:ascii="Calibri" w:hAnsi="Calibri" w:cs="Calibri"/>
          <w:sz w:val="20"/>
          <w:szCs w:val="20"/>
        </w:rPr>
      </w:pPr>
    </w:p>
    <w:p w14:paraId="10F5CA80" w14:textId="305FEB85" w:rsidR="00AF6A9E" w:rsidRPr="00AF6A9E" w:rsidRDefault="00E5007A" w:rsidP="002F4C0B">
      <w:pPr>
        <w:pStyle w:val="tl1"/>
        <w:numPr>
          <w:ilvl w:val="1"/>
          <w:numId w:val="8"/>
        </w:numPr>
        <w:tabs>
          <w:tab w:val="left" w:pos="426"/>
        </w:tabs>
        <w:ind w:left="0" w:firstLine="0"/>
        <w:rPr>
          <w:rFonts w:ascii="Calibri" w:hAnsi="Calibri" w:cs="Calibri"/>
          <w:sz w:val="20"/>
          <w:szCs w:val="20"/>
        </w:rPr>
      </w:pPr>
      <w:r w:rsidRPr="00AF6A9E">
        <w:rPr>
          <w:rFonts w:ascii="Calibri" w:hAnsi="Calibri" w:cs="Calibri"/>
          <w:sz w:val="20"/>
          <w:szCs w:val="20"/>
        </w:rPr>
        <w:t>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r w:rsidRPr="00AF6A9E">
        <w:rPr>
          <w:rFonts w:ascii="Calibri" w:hAnsi="Calibri" w:cs="Calibri"/>
          <w:sz w:val="20"/>
          <w:szCs w:val="20"/>
        </w:rPr>
        <w:cr/>
      </w:r>
    </w:p>
    <w:p w14:paraId="4AE8FCDC" w14:textId="57D402CD" w:rsidR="00E5007A" w:rsidRDefault="00E5007A" w:rsidP="002F4C0B">
      <w:pPr>
        <w:pStyle w:val="tl1"/>
        <w:numPr>
          <w:ilvl w:val="1"/>
          <w:numId w:val="8"/>
        </w:numPr>
        <w:tabs>
          <w:tab w:val="left" w:pos="426"/>
        </w:tabs>
        <w:ind w:left="0" w:firstLine="0"/>
        <w:rPr>
          <w:rFonts w:ascii="Calibri" w:hAnsi="Calibri" w:cs="Calibri"/>
          <w:sz w:val="20"/>
          <w:szCs w:val="20"/>
        </w:rPr>
      </w:pPr>
      <w:r w:rsidRPr="00AF6A9E">
        <w:rPr>
          <w:rFonts w:ascii="Calibri" w:hAnsi="Calibri" w:cs="Calibri"/>
          <w:sz w:val="20"/>
          <w:szCs w:val="20"/>
        </w:rPr>
        <w:t>Doklady a dokumenty tvoriace obsah ponuky, požadované v týchto SP, musia byť k termínu predloženia ponuky platné a aktuálne.</w:t>
      </w:r>
    </w:p>
    <w:p w14:paraId="7B7C4E1B" w14:textId="77777777" w:rsidR="00AF6A9E" w:rsidRDefault="00AF6A9E" w:rsidP="00AF6A9E">
      <w:pPr>
        <w:pStyle w:val="tl1"/>
        <w:tabs>
          <w:tab w:val="left" w:pos="567"/>
        </w:tabs>
        <w:rPr>
          <w:rFonts w:ascii="Calibri" w:hAnsi="Calibri" w:cs="Calibri"/>
          <w:sz w:val="20"/>
          <w:szCs w:val="20"/>
        </w:rPr>
      </w:pPr>
    </w:p>
    <w:p w14:paraId="19479FAB" w14:textId="40FFEEB6" w:rsidR="00E5007A" w:rsidRPr="0096253E" w:rsidRDefault="00E5007A" w:rsidP="002F4C0B">
      <w:pPr>
        <w:pStyle w:val="tl1"/>
        <w:numPr>
          <w:ilvl w:val="1"/>
          <w:numId w:val="8"/>
        </w:numPr>
        <w:tabs>
          <w:tab w:val="left" w:pos="426"/>
        </w:tabs>
        <w:ind w:left="0" w:firstLine="0"/>
        <w:rPr>
          <w:rFonts w:ascii="Calibri" w:hAnsi="Calibri" w:cs="Cambria"/>
          <w:sz w:val="20"/>
          <w:szCs w:val="20"/>
        </w:rPr>
      </w:pPr>
      <w:r w:rsidRPr="00AF6A9E">
        <w:rPr>
          <w:rFonts w:ascii="Calibri" w:hAnsi="Calibri" w:cs="Cambria"/>
          <w:sz w:val="20"/>
          <w:szCs w:val="20"/>
        </w:rPr>
        <w:t xml:space="preserve">Uchádzač </w:t>
      </w:r>
      <w:r w:rsidRPr="0027268F">
        <w:rPr>
          <w:rFonts w:ascii="Calibri" w:hAnsi="Calibri" w:cs="Cambria"/>
          <w:sz w:val="20"/>
          <w:szCs w:val="20"/>
          <w:u w:val="single"/>
        </w:rPr>
        <w:t>môže nahradiť doklady</w:t>
      </w:r>
      <w:r w:rsidRPr="00AF6A9E">
        <w:rPr>
          <w:rFonts w:ascii="Calibri" w:hAnsi="Calibri" w:cs="Cambria"/>
          <w:sz w:val="20"/>
          <w:szCs w:val="20"/>
        </w:rPr>
        <w:t>, prostredníctvom ktorých preukazuje splnenie podmienok účasti:</w:t>
      </w:r>
    </w:p>
    <w:p w14:paraId="387984EB" w14:textId="3575985B" w:rsidR="004F6B8B" w:rsidRPr="0027268F" w:rsidRDefault="00E5007A" w:rsidP="002F4C0B">
      <w:pPr>
        <w:pStyle w:val="tl1"/>
        <w:numPr>
          <w:ilvl w:val="0"/>
          <w:numId w:val="9"/>
        </w:numPr>
        <w:rPr>
          <w:rFonts w:ascii="Calibri" w:hAnsi="Calibri" w:cs="Cambria"/>
          <w:sz w:val="20"/>
          <w:szCs w:val="20"/>
        </w:rPr>
      </w:pPr>
      <w:r w:rsidRPr="00F36451">
        <w:rPr>
          <w:rFonts w:ascii="Calibri" w:hAnsi="Calibri" w:cs="Cambria"/>
          <w:b/>
          <w:bCs/>
          <w:sz w:val="20"/>
          <w:szCs w:val="20"/>
        </w:rPr>
        <w:t>v zmysle § 39 ZVO jednotným európskym dokumentom</w:t>
      </w:r>
      <w:r w:rsidRPr="00F36451">
        <w:rPr>
          <w:rFonts w:ascii="Calibri" w:hAnsi="Calibri" w:cs="Cambria"/>
          <w:sz w:val="20"/>
          <w:szCs w:val="20"/>
        </w:rPr>
        <w:t>,</w:t>
      </w:r>
      <w:r w:rsidRPr="0063584C">
        <w:rPr>
          <w:rFonts w:ascii="Calibri" w:hAnsi="Calibri" w:cs="Cambria"/>
          <w:sz w:val="20"/>
          <w:szCs w:val="20"/>
        </w:rPr>
        <w:t xml:space="preserve"> v takomto prípade súčasťou jeho ponuky bude vyplnený jednotný elektronický dokument. Uchádzač </w:t>
      </w:r>
      <w:r w:rsidRPr="0063584C">
        <w:rPr>
          <w:rFonts w:ascii="Calibri" w:hAnsi="Calibri" w:cs="Cambria"/>
          <w:sz w:val="20"/>
          <w:szCs w:val="20"/>
          <w:u w:val="single"/>
        </w:rPr>
        <w:t>môže</w:t>
      </w:r>
      <w:r w:rsidRPr="0063584C">
        <w:rPr>
          <w:rFonts w:ascii="Calibri" w:hAnsi="Calibri" w:cs="Cambria"/>
          <w:sz w:val="20"/>
          <w:szCs w:val="20"/>
        </w:rPr>
        <w:t xml:space="preserve"> prehlásiť splnenie podmienok účasti </w:t>
      </w:r>
      <w:r w:rsidRPr="00A6795A">
        <w:rPr>
          <w:rFonts w:ascii="Calibri" w:hAnsi="Calibri" w:cs="Cambria"/>
          <w:sz w:val="20"/>
          <w:szCs w:val="20"/>
        </w:rPr>
        <w:t xml:space="preserve">finančného a ekonomického postavenia a podmienky účasti technickej alebo odbornej spôsobilosti </w:t>
      </w:r>
      <w:r w:rsidRPr="00A6795A">
        <w:rPr>
          <w:rFonts w:ascii="Calibri" w:hAnsi="Calibri" w:cs="Cambria"/>
          <w:sz w:val="20"/>
          <w:szCs w:val="20"/>
          <w:u w:val="single"/>
        </w:rPr>
        <w:t>prostredníctvom globálneho údaju</w:t>
      </w:r>
      <w:r w:rsidRPr="00A6795A">
        <w:rPr>
          <w:rFonts w:ascii="Calibri" w:hAnsi="Calibri" w:cs="Cambria"/>
          <w:sz w:val="20"/>
          <w:szCs w:val="20"/>
        </w:rPr>
        <w:t xml:space="preserve"> uvedeného v oddiel α IV. časti jednotného európskeho dokumentu alebo</w:t>
      </w:r>
    </w:p>
    <w:p w14:paraId="041790B7" w14:textId="3E6696F8" w:rsidR="00E5007A" w:rsidRPr="00A6795A" w:rsidRDefault="00E5007A" w:rsidP="002F4C0B">
      <w:pPr>
        <w:pStyle w:val="tl1"/>
        <w:numPr>
          <w:ilvl w:val="0"/>
          <w:numId w:val="9"/>
        </w:numPr>
        <w:rPr>
          <w:rFonts w:ascii="Calibri" w:hAnsi="Calibri" w:cs="Cambria"/>
          <w:sz w:val="20"/>
          <w:szCs w:val="20"/>
        </w:rPr>
      </w:pPr>
      <w:r w:rsidRPr="00F36451">
        <w:rPr>
          <w:rFonts w:ascii="Calibri" w:hAnsi="Calibri" w:cs="Cambria"/>
          <w:b/>
          <w:bCs/>
          <w:sz w:val="20"/>
          <w:szCs w:val="20"/>
        </w:rPr>
        <w:t>v zmysle § 114 ods. 1 ZVO</w:t>
      </w:r>
      <w:r w:rsidRPr="00F36451">
        <w:rPr>
          <w:rFonts w:ascii="Calibri" w:hAnsi="Calibri"/>
          <w:b/>
          <w:bCs/>
          <w:sz w:val="20"/>
          <w:szCs w:val="20"/>
        </w:rPr>
        <w:t xml:space="preserve"> čestným vyhlásením</w:t>
      </w:r>
      <w:r w:rsidRPr="00F36451">
        <w:rPr>
          <w:rFonts w:ascii="Calibri" w:hAnsi="Calibri"/>
          <w:sz w:val="20"/>
          <w:szCs w:val="20"/>
        </w:rPr>
        <w:t>,</w:t>
      </w:r>
      <w:r w:rsidRPr="00A6795A">
        <w:rPr>
          <w:rFonts w:ascii="Calibri" w:hAnsi="Calibri"/>
          <w:sz w:val="20"/>
          <w:szCs w:val="20"/>
        </w:rPr>
        <w:t xml:space="preserve"> v ktorom vyhlási, že spĺňa všetky podmienky účasti určené verejným obstarávateľom a poskytne verejnému obstarávateľovi na požiadanie doklady, ktoré čestným vyhlásením nahradil</w:t>
      </w:r>
      <w:r w:rsidRPr="00A6795A">
        <w:rPr>
          <w:rFonts w:ascii="Calibri" w:hAnsi="Calibri" w:cs="Cambria"/>
          <w:sz w:val="20"/>
          <w:szCs w:val="20"/>
        </w:rPr>
        <w:t xml:space="preserve"> (</w:t>
      </w:r>
      <w:r w:rsidR="00B177E4">
        <w:rPr>
          <w:rFonts w:ascii="Calibri" w:hAnsi="Calibri" w:cs="Calibri"/>
          <w:sz w:val="20"/>
        </w:rPr>
        <w:t>viď</w:t>
      </w:r>
      <w:r w:rsidR="00B177E4" w:rsidRPr="004D21AC">
        <w:rPr>
          <w:rFonts w:ascii="Calibri" w:hAnsi="Calibri" w:cs="Calibri"/>
          <w:sz w:val="20"/>
        </w:rPr>
        <w:t xml:space="preserve"> </w:t>
      </w:r>
      <w:r w:rsidR="00B177E4">
        <w:rPr>
          <w:rFonts w:ascii="Calibri" w:hAnsi="Calibri" w:cs="Calibri"/>
          <w:sz w:val="20"/>
        </w:rPr>
        <w:t>časť</w:t>
      </w:r>
      <w:r w:rsidR="00B177E4" w:rsidRPr="004D21AC">
        <w:rPr>
          <w:rFonts w:ascii="Calibri" w:hAnsi="Calibri" w:cs="Calibri"/>
          <w:sz w:val="20"/>
        </w:rPr>
        <w:t xml:space="preserve"> H</w:t>
      </w:r>
      <w:r w:rsidR="00B177E4">
        <w:rPr>
          <w:rFonts w:ascii="Calibri" w:hAnsi="Calibri" w:cs="Calibri"/>
          <w:sz w:val="20"/>
        </w:rPr>
        <w:t xml:space="preserve">. </w:t>
      </w:r>
      <w:r w:rsidR="00B177E4" w:rsidRPr="00F60999">
        <w:rPr>
          <w:rFonts w:ascii="Calibri" w:hAnsi="Calibri" w:cs="Calibri"/>
          <w:sz w:val="20"/>
          <w:szCs w:val="20"/>
        </w:rPr>
        <w:t>ČESTNÉ VYHLÁSENIE K PREUKÁZANIU PODMIENOK ÚČASTI</w:t>
      </w:r>
      <w:r w:rsidR="00B177E4">
        <w:rPr>
          <w:b/>
          <w:bCs/>
          <w:sz w:val="23"/>
          <w:szCs w:val="23"/>
        </w:rPr>
        <w:t xml:space="preserve"> </w:t>
      </w:r>
      <w:r w:rsidR="00B177E4" w:rsidRPr="004D21AC">
        <w:rPr>
          <w:rFonts w:ascii="Calibri" w:hAnsi="Calibri" w:cs="Calibri"/>
          <w:sz w:val="20"/>
        </w:rPr>
        <w:t>týchto SP</w:t>
      </w:r>
      <w:r w:rsidRPr="00A6795A">
        <w:rPr>
          <w:rFonts w:ascii="Calibri" w:hAnsi="Calibri" w:cs="Cambria"/>
          <w:sz w:val="20"/>
          <w:szCs w:val="20"/>
        </w:rPr>
        <w:t>)</w:t>
      </w:r>
      <w:r>
        <w:rPr>
          <w:rFonts w:ascii="Calibri" w:hAnsi="Calibri" w:cs="Cambria"/>
          <w:sz w:val="20"/>
          <w:szCs w:val="20"/>
        </w:rPr>
        <w:t>.</w:t>
      </w:r>
    </w:p>
    <w:p w14:paraId="17175F7A" w14:textId="77777777" w:rsidR="00E5007A" w:rsidRPr="00371273" w:rsidRDefault="00E5007A" w:rsidP="00E5007A">
      <w:pPr>
        <w:pStyle w:val="tl1"/>
        <w:rPr>
          <w:rFonts w:ascii="Calibri" w:hAnsi="Calibri" w:cs="Calibri"/>
          <w:sz w:val="20"/>
          <w:szCs w:val="20"/>
        </w:rPr>
      </w:pPr>
    </w:p>
    <w:p w14:paraId="76B67820" w14:textId="5D2285B5" w:rsidR="00E5007A" w:rsidRPr="00AF6A9E" w:rsidRDefault="00E5007A" w:rsidP="002F4C0B">
      <w:pPr>
        <w:pStyle w:val="tl1"/>
        <w:numPr>
          <w:ilvl w:val="1"/>
          <w:numId w:val="8"/>
        </w:numPr>
        <w:tabs>
          <w:tab w:val="left" w:pos="426"/>
        </w:tabs>
        <w:ind w:left="0" w:firstLine="0"/>
        <w:rPr>
          <w:rFonts w:ascii="Calibri" w:hAnsi="Calibri" w:cs="Cambria"/>
          <w:sz w:val="20"/>
          <w:szCs w:val="20"/>
        </w:rPr>
      </w:pPr>
      <w:r w:rsidRPr="00AF6A9E">
        <w:rPr>
          <w:rFonts w:ascii="Calibri" w:hAnsi="Calibri" w:cs="Cambria"/>
          <w:sz w:val="20"/>
          <w:szCs w:val="20"/>
        </w:rPr>
        <w:t>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 predložených v ponuke aj v listinnej podobe s cieľom overiť originalitu dokladov.</w:t>
      </w:r>
    </w:p>
    <w:p w14:paraId="512B554A" w14:textId="77777777" w:rsidR="00E5007A" w:rsidRPr="00AF6A9E" w:rsidRDefault="00E5007A" w:rsidP="00AF6A9E">
      <w:pPr>
        <w:pStyle w:val="tl1"/>
        <w:tabs>
          <w:tab w:val="left" w:pos="567"/>
        </w:tabs>
        <w:rPr>
          <w:rFonts w:ascii="Calibri" w:hAnsi="Calibri" w:cs="Cambria"/>
          <w:sz w:val="20"/>
          <w:szCs w:val="20"/>
        </w:rPr>
      </w:pPr>
    </w:p>
    <w:p w14:paraId="0673E6DB" w14:textId="70881D57" w:rsidR="00E5007A" w:rsidRPr="00AF6A9E" w:rsidRDefault="00E5007A" w:rsidP="002F4C0B">
      <w:pPr>
        <w:pStyle w:val="tl1"/>
        <w:numPr>
          <w:ilvl w:val="1"/>
          <w:numId w:val="8"/>
        </w:numPr>
        <w:tabs>
          <w:tab w:val="left" w:pos="426"/>
        </w:tabs>
        <w:ind w:left="0" w:firstLine="0"/>
        <w:rPr>
          <w:rFonts w:ascii="Calibri" w:hAnsi="Calibri" w:cs="Cambria"/>
          <w:sz w:val="20"/>
          <w:szCs w:val="20"/>
        </w:rPr>
      </w:pPr>
      <w:r w:rsidRPr="00AF6A9E">
        <w:rPr>
          <w:rFonts w:ascii="Calibri" w:hAnsi="Calibri" w:cs="Cambria"/>
          <w:sz w:val="20"/>
          <w:szCs w:val="20"/>
        </w:rPr>
        <w:t>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276C1369" w14:textId="77777777" w:rsidR="00E5007A" w:rsidRPr="00AF6A9E" w:rsidRDefault="00E5007A" w:rsidP="00AF6A9E">
      <w:pPr>
        <w:pStyle w:val="tl1"/>
        <w:tabs>
          <w:tab w:val="left" w:pos="567"/>
        </w:tabs>
        <w:rPr>
          <w:rFonts w:ascii="Calibri" w:hAnsi="Calibri" w:cs="Cambria"/>
          <w:sz w:val="20"/>
          <w:szCs w:val="20"/>
        </w:rPr>
      </w:pPr>
    </w:p>
    <w:p w14:paraId="7831714B" w14:textId="31E013E4" w:rsidR="00E5007A" w:rsidRPr="00AF6A9E" w:rsidRDefault="00E5007A" w:rsidP="002F4C0B">
      <w:pPr>
        <w:pStyle w:val="tl1"/>
        <w:numPr>
          <w:ilvl w:val="1"/>
          <w:numId w:val="8"/>
        </w:numPr>
        <w:tabs>
          <w:tab w:val="left" w:pos="567"/>
        </w:tabs>
        <w:ind w:left="0" w:firstLine="0"/>
        <w:rPr>
          <w:rFonts w:ascii="Calibri" w:hAnsi="Calibri" w:cs="Cambria"/>
          <w:sz w:val="20"/>
          <w:szCs w:val="20"/>
        </w:rPr>
      </w:pPr>
      <w:r w:rsidRPr="00AF6A9E">
        <w:rPr>
          <w:rFonts w:ascii="Calibri" w:hAnsi="Calibri" w:cs="Cambria"/>
          <w:sz w:val="20"/>
          <w:szCs w:val="20"/>
        </w:rPr>
        <w:t>Ustanovenia ZVO týkajúce sa preukazovania splnenia podmienok účasti osobného postavenia prostredníctvom zoznamu hospodárskych subjektov týmto nie sú dotknuté.</w:t>
      </w:r>
    </w:p>
    <w:p w14:paraId="1BD43565" w14:textId="77777777" w:rsidR="00E5007A" w:rsidRPr="002A1AD0" w:rsidRDefault="00E5007A" w:rsidP="0027268F">
      <w:pPr>
        <w:pStyle w:val="tl1"/>
        <w:rPr>
          <w:rFonts w:ascii="Calibri" w:hAnsi="Calibri" w:cs="Calibri"/>
          <w:sz w:val="20"/>
          <w:szCs w:val="20"/>
        </w:rPr>
      </w:pPr>
    </w:p>
    <w:p w14:paraId="371133F1" w14:textId="1BA6FD26" w:rsidR="00E5007A" w:rsidRPr="00846279" w:rsidRDefault="00E5007A" w:rsidP="002F4C0B">
      <w:pPr>
        <w:pStyle w:val="tl1"/>
        <w:numPr>
          <w:ilvl w:val="0"/>
          <w:numId w:val="8"/>
        </w:numPr>
        <w:ind w:left="426" w:hanging="426"/>
        <w:jc w:val="left"/>
        <w:rPr>
          <w:rFonts w:ascii="Calibri" w:hAnsi="Calibri" w:cs="Calibri"/>
          <w:b/>
          <w:bCs/>
          <w:sz w:val="20"/>
          <w:szCs w:val="20"/>
        </w:rPr>
      </w:pPr>
      <w:r w:rsidRPr="002A1AD0">
        <w:rPr>
          <w:rFonts w:ascii="Calibri" w:hAnsi="Calibri" w:cs="Calibri"/>
          <w:b/>
          <w:bCs/>
          <w:sz w:val="20"/>
          <w:szCs w:val="20"/>
        </w:rPr>
        <w:t>JAZYK PONUKY</w:t>
      </w:r>
    </w:p>
    <w:p w14:paraId="2A026CA2" w14:textId="45E33AD8" w:rsidR="00E5007A" w:rsidRPr="002A1AD0" w:rsidRDefault="00E5007A" w:rsidP="002F4C0B">
      <w:pPr>
        <w:pStyle w:val="tl1"/>
        <w:numPr>
          <w:ilvl w:val="1"/>
          <w:numId w:val="8"/>
        </w:numPr>
        <w:tabs>
          <w:tab w:val="left" w:pos="426"/>
        </w:tabs>
        <w:ind w:left="0" w:firstLine="0"/>
        <w:rPr>
          <w:rFonts w:ascii="Calibri" w:hAnsi="Calibri" w:cs="Calibri"/>
          <w:sz w:val="20"/>
          <w:szCs w:val="20"/>
        </w:rPr>
      </w:pPr>
      <w:r w:rsidRPr="002A1AD0">
        <w:rPr>
          <w:rFonts w:ascii="Calibri" w:hAnsi="Calibri" w:cs="Calibri"/>
          <w:sz w:val="20"/>
          <w:szCs w:val="20"/>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3A0E52A7" w14:textId="77777777" w:rsidR="00E5007A" w:rsidRPr="002A1AD0" w:rsidRDefault="00E5007A" w:rsidP="00E5007A">
      <w:pPr>
        <w:pStyle w:val="tl1"/>
        <w:rPr>
          <w:rFonts w:ascii="Calibri" w:hAnsi="Calibri" w:cs="Calibri"/>
          <w:b/>
          <w:bCs/>
          <w:sz w:val="20"/>
          <w:szCs w:val="20"/>
        </w:rPr>
      </w:pPr>
    </w:p>
    <w:p w14:paraId="5285954D" w14:textId="2D6333EF" w:rsidR="00E5007A" w:rsidRPr="002A1AD0" w:rsidRDefault="00E5007A" w:rsidP="002F4C0B">
      <w:pPr>
        <w:pStyle w:val="tl1"/>
        <w:numPr>
          <w:ilvl w:val="0"/>
          <w:numId w:val="8"/>
        </w:numPr>
        <w:ind w:left="426" w:hanging="426"/>
        <w:jc w:val="left"/>
        <w:rPr>
          <w:rFonts w:ascii="Calibri" w:hAnsi="Calibri" w:cs="Calibri"/>
          <w:b/>
          <w:bCs/>
          <w:sz w:val="20"/>
          <w:szCs w:val="20"/>
        </w:rPr>
      </w:pPr>
      <w:r w:rsidRPr="002A1AD0">
        <w:rPr>
          <w:rFonts w:ascii="Calibri" w:hAnsi="Calibri" w:cs="Calibri"/>
          <w:b/>
          <w:bCs/>
          <w:sz w:val="20"/>
          <w:szCs w:val="20"/>
        </w:rPr>
        <w:t>MENA A CENY UVÁDZANÉ V</w:t>
      </w:r>
      <w:r w:rsidR="00644B40">
        <w:rPr>
          <w:rFonts w:ascii="Calibri" w:hAnsi="Calibri" w:cs="Calibri"/>
          <w:b/>
          <w:bCs/>
          <w:sz w:val="20"/>
          <w:szCs w:val="20"/>
        </w:rPr>
        <w:t> </w:t>
      </w:r>
      <w:r w:rsidRPr="002A1AD0">
        <w:rPr>
          <w:rFonts w:ascii="Calibri" w:hAnsi="Calibri" w:cs="Calibri"/>
          <w:b/>
          <w:bCs/>
          <w:sz w:val="20"/>
          <w:szCs w:val="20"/>
        </w:rPr>
        <w:t>PONUKE</w:t>
      </w:r>
    </w:p>
    <w:p w14:paraId="42893E02" w14:textId="261CA646" w:rsidR="00AF6A9E" w:rsidRPr="00AF6A9E" w:rsidRDefault="00E5007A" w:rsidP="002F4C0B">
      <w:pPr>
        <w:pStyle w:val="tl1"/>
        <w:numPr>
          <w:ilvl w:val="1"/>
          <w:numId w:val="8"/>
        </w:numPr>
        <w:tabs>
          <w:tab w:val="left" w:pos="426"/>
        </w:tabs>
        <w:ind w:left="0" w:firstLine="0"/>
        <w:rPr>
          <w:rFonts w:ascii="Calibri" w:hAnsi="Calibri" w:cs="Calibri"/>
          <w:b/>
          <w:sz w:val="20"/>
          <w:szCs w:val="20"/>
        </w:rPr>
      </w:pPr>
      <w:r w:rsidRPr="002A1AD0">
        <w:rPr>
          <w:rFonts w:ascii="Calibri" w:hAnsi="Calibri" w:cs="Calibri"/>
          <w:sz w:val="20"/>
          <w:szCs w:val="20"/>
        </w:rPr>
        <w:t xml:space="preserve">Uchádzačom navrhovaná zmluvná cena za predmet zákazky bude vyjadrená v eurách (EUR) a </w:t>
      </w:r>
      <w:r w:rsidRPr="0027268F">
        <w:rPr>
          <w:rFonts w:ascii="Calibri" w:hAnsi="Calibri" w:cs="Calibri"/>
          <w:sz w:val="20"/>
          <w:szCs w:val="20"/>
          <w:u w:val="single"/>
        </w:rPr>
        <w:t>matematicky zaokrúhlená na dve desatinné miesta</w:t>
      </w:r>
      <w:r w:rsidRPr="002A1AD0">
        <w:rPr>
          <w:rFonts w:ascii="Calibri" w:hAnsi="Calibri" w:cs="Calibri"/>
          <w:sz w:val="20"/>
          <w:szCs w:val="20"/>
        </w:rPr>
        <w:t>.</w:t>
      </w:r>
    </w:p>
    <w:p w14:paraId="34239336" w14:textId="77777777" w:rsidR="00AF6A9E" w:rsidRPr="00AF6A9E" w:rsidRDefault="00AF6A9E" w:rsidP="00AF6A9E">
      <w:pPr>
        <w:pStyle w:val="tl1"/>
        <w:tabs>
          <w:tab w:val="left" w:pos="567"/>
        </w:tabs>
        <w:rPr>
          <w:rFonts w:ascii="Calibri" w:hAnsi="Calibri" w:cs="Calibri"/>
          <w:b/>
          <w:sz w:val="20"/>
          <w:szCs w:val="20"/>
        </w:rPr>
      </w:pPr>
    </w:p>
    <w:p w14:paraId="7A8B402F" w14:textId="1CAC6728" w:rsidR="009D1182" w:rsidRPr="00D66E15" w:rsidRDefault="00E5007A" w:rsidP="002F4C0B">
      <w:pPr>
        <w:pStyle w:val="tl1"/>
        <w:numPr>
          <w:ilvl w:val="1"/>
          <w:numId w:val="8"/>
        </w:numPr>
        <w:tabs>
          <w:tab w:val="left" w:pos="426"/>
        </w:tabs>
        <w:ind w:left="0" w:firstLine="0"/>
        <w:rPr>
          <w:rFonts w:ascii="Calibri" w:hAnsi="Calibri" w:cs="Calibri"/>
          <w:b/>
          <w:sz w:val="20"/>
          <w:szCs w:val="20"/>
        </w:rPr>
      </w:pPr>
      <w:r w:rsidRPr="00AF6A9E">
        <w:rPr>
          <w:rFonts w:ascii="Calibri" w:hAnsi="Calibri" w:cs="Calibri"/>
          <w:sz w:val="20"/>
          <w:szCs w:val="20"/>
        </w:rPr>
        <w:t>Uchádzač</w:t>
      </w:r>
      <w:r w:rsidRPr="00AF6A9E">
        <w:rPr>
          <w:rFonts w:ascii="Calibri" w:hAnsi="Calibri" w:cs="Calibri"/>
          <w:iCs/>
          <w:sz w:val="20"/>
          <w:szCs w:val="20"/>
        </w:rPr>
        <w:t xml:space="preserve"> </w:t>
      </w:r>
      <w:r w:rsidRPr="00AF6A9E">
        <w:rPr>
          <w:rFonts w:ascii="Calibri" w:hAnsi="Calibri" w:cs="Calibri"/>
          <w:sz w:val="20"/>
          <w:szCs w:val="20"/>
        </w:rPr>
        <w:t>navrhovanú zmluvnú cenu uvedie v zložení:</w:t>
      </w:r>
    </w:p>
    <w:p w14:paraId="15A2363C" w14:textId="440B139D" w:rsidR="00AC476F" w:rsidRPr="00AC476F" w:rsidRDefault="00724B1D" w:rsidP="002F4C0B">
      <w:pPr>
        <w:pStyle w:val="tl1"/>
        <w:numPr>
          <w:ilvl w:val="0"/>
          <w:numId w:val="22"/>
        </w:numPr>
        <w:rPr>
          <w:rFonts w:ascii="Calibri" w:hAnsi="Calibri" w:cs="Calibri"/>
          <w:sz w:val="20"/>
          <w:szCs w:val="20"/>
        </w:rPr>
      </w:pPr>
      <w:r>
        <w:rPr>
          <w:rFonts w:ascii="Calibri" w:hAnsi="Calibri" w:cs="Calibri"/>
          <w:sz w:val="20"/>
          <w:szCs w:val="20"/>
        </w:rPr>
        <w:t xml:space="preserve">celková </w:t>
      </w:r>
      <w:r w:rsidR="00AC476F" w:rsidRPr="00AC476F">
        <w:rPr>
          <w:rFonts w:ascii="Calibri" w:hAnsi="Calibri" w:cs="Calibri"/>
          <w:sz w:val="20"/>
          <w:szCs w:val="20"/>
        </w:rPr>
        <w:t xml:space="preserve">cena </w:t>
      </w:r>
      <w:r w:rsidR="00B177E4">
        <w:rPr>
          <w:rFonts w:ascii="Calibri" w:hAnsi="Calibri" w:cs="Calibri"/>
          <w:sz w:val="20"/>
          <w:szCs w:val="20"/>
        </w:rPr>
        <w:t xml:space="preserve">za predmet zákazky </w:t>
      </w:r>
      <w:r w:rsidR="00AC476F" w:rsidRPr="00AC476F">
        <w:rPr>
          <w:rFonts w:ascii="Calibri" w:hAnsi="Calibri" w:cs="Calibri"/>
          <w:sz w:val="20"/>
          <w:szCs w:val="20"/>
        </w:rPr>
        <w:t>v EUR bez DPH</w:t>
      </w:r>
      <w:r w:rsidR="00AC476F">
        <w:rPr>
          <w:rFonts w:ascii="Calibri" w:hAnsi="Calibri" w:cs="Calibri"/>
          <w:sz w:val="20"/>
          <w:szCs w:val="20"/>
        </w:rPr>
        <w:t>,</w:t>
      </w:r>
    </w:p>
    <w:p w14:paraId="0B075C9D" w14:textId="45E456A1" w:rsidR="00AC476F" w:rsidRPr="00AC476F" w:rsidRDefault="00AC476F" w:rsidP="002F4C0B">
      <w:pPr>
        <w:pStyle w:val="tl1"/>
        <w:numPr>
          <w:ilvl w:val="0"/>
          <w:numId w:val="22"/>
        </w:numPr>
        <w:rPr>
          <w:rFonts w:ascii="Calibri" w:hAnsi="Calibri" w:cs="Calibri"/>
          <w:sz w:val="20"/>
          <w:szCs w:val="20"/>
        </w:rPr>
      </w:pPr>
      <w:r w:rsidRPr="00AC476F">
        <w:rPr>
          <w:rFonts w:ascii="Calibri" w:hAnsi="Calibri" w:cs="Calibri"/>
          <w:sz w:val="20"/>
          <w:szCs w:val="20"/>
        </w:rPr>
        <w:t>výška DPH v</w:t>
      </w:r>
      <w:r>
        <w:rPr>
          <w:rFonts w:ascii="Calibri" w:hAnsi="Calibri" w:cs="Calibri"/>
          <w:sz w:val="20"/>
          <w:szCs w:val="20"/>
        </w:rPr>
        <w:t> </w:t>
      </w:r>
      <w:r w:rsidRPr="00AC476F">
        <w:rPr>
          <w:rFonts w:ascii="Calibri" w:hAnsi="Calibri" w:cs="Calibri"/>
          <w:sz w:val="20"/>
          <w:szCs w:val="20"/>
        </w:rPr>
        <w:t>EUR</w:t>
      </w:r>
      <w:r>
        <w:rPr>
          <w:rFonts w:ascii="Calibri" w:hAnsi="Calibri" w:cs="Calibri"/>
          <w:sz w:val="20"/>
          <w:szCs w:val="20"/>
        </w:rPr>
        <w:t>,</w:t>
      </w:r>
    </w:p>
    <w:p w14:paraId="3478AB15" w14:textId="11EC606B" w:rsidR="00AC476F" w:rsidRPr="00AC476F" w:rsidRDefault="00724B1D" w:rsidP="002F4C0B">
      <w:pPr>
        <w:pStyle w:val="tl1"/>
        <w:numPr>
          <w:ilvl w:val="0"/>
          <w:numId w:val="22"/>
        </w:numPr>
        <w:rPr>
          <w:rFonts w:ascii="Calibri" w:hAnsi="Calibri" w:cs="Calibri"/>
          <w:sz w:val="20"/>
          <w:szCs w:val="20"/>
        </w:rPr>
      </w:pPr>
      <w:r>
        <w:rPr>
          <w:rFonts w:ascii="Calibri" w:hAnsi="Calibri" w:cs="Calibri"/>
          <w:sz w:val="20"/>
          <w:szCs w:val="20"/>
        </w:rPr>
        <w:t xml:space="preserve">celková </w:t>
      </w:r>
      <w:r w:rsidR="00AC476F" w:rsidRPr="00AC476F">
        <w:rPr>
          <w:rFonts w:ascii="Calibri" w:hAnsi="Calibri" w:cs="Calibri"/>
          <w:sz w:val="20"/>
          <w:szCs w:val="20"/>
        </w:rPr>
        <w:t>cena</w:t>
      </w:r>
      <w:r w:rsidR="00A63A84">
        <w:rPr>
          <w:rFonts w:ascii="Calibri" w:hAnsi="Calibri" w:cs="Calibri"/>
          <w:sz w:val="20"/>
          <w:szCs w:val="20"/>
        </w:rPr>
        <w:t xml:space="preserve"> za predmet zákazky</w:t>
      </w:r>
      <w:r w:rsidR="00AC476F" w:rsidRPr="00AC476F">
        <w:rPr>
          <w:rFonts w:ascii="Calibri" w:hAnsi="Calibri" w:cs="Calibri"/>
          <w:sz w:val="20"/>
          <w:szCs w:val="20"/>
        </w:rPr>
        <w:t xml:space="preserve"> v EUR s</w:t>
      </w:r>
      <w:r w:rsidR="00AC476F">
        <w:rPr>
          <w:rFonts w:ascii="Calibri" w:hAnsi="Calibri" w:cs="Calibri"/>
          <w:sz w:val="20"/>
          <w:szCs w:val="20"/>
        </w:rPr>
        <w:t> </w:t>
      </w:r>
      <w:r w:rsidR="00AC476F" w:rsidRPr="00AC476F">
        <w:rPr>
          <w:rFonts w:ascii="Calibri" w:hAnsi="Calibri" w:cs="Calibri"/>
          <w:sz w:val="20"/>
          <w:szCs w:val="20"/>
        </w:rPr>
        <w:t>DPH</w:t>
      </w:r>
      <w:r w:rsidR="00AC476F">
        <w:rPr>
          <w:rFonts w:ascii="Calibri" w:hAnsi="Calibri" w:cs="Calibri"/>
          <w:sz w:val="20"/>
          <w:szCs w:val="20"/>
        </w:rPr>
        <w:t>.</w:t>
      </w:r>
    </w:p>
    <w:p w14:paraId="77311ED4" w14:textId="77777777" w:rsidR="00E5007A" w:rsidRPr="002A1AD0" w:rsidRDefault="00E5007A" w:rsidP="00E5007A">
      <w:pPr>
        <w:pStyle w:val="tl1"/>
        <w:rPr>
          <w:rFonts w:ascii="Calibri" w:hAnsi="Calibri" w:cs="Calibri"/>
          <w:sz w:val="20"/>
          <w:szCs w:val="20"/>
        </w:rPr>
      </w:pPr>
    </w:p>
    <w:p w14:paraId="59BD9B8E" w14:textId="2B1F1927" w:rsidR="00E5007A" w:rsidRDefault="00E5007A" w:rsidP="002F4C0B">
      <w:pPr>
        <w:pStyle w:val="tl1"/>
        <w:numPr>
          <w:ilvl w:val="1"/>
          <w:numId w:val="8"/>
        </w:numPr>
        <w:tabs>
          <w:tab w:val="left" w:pos="426"/>
        </w:tabs>
        <w:ind w:left="0" w:firstLine="0"/>
        <w:rPr>
          <w:rFonts w:ascii="Calibri" w:hAnsi="Calibri" w:cs="Calibri"/>
          <w:bCs/>
          <w:sz w:val="20"/>
          <w:szCs w:val="20"/>
        </w:rPr>
      </w:pPr>
      <w:r w:rsidRPr="00AF6A9E">
        <w:rPr>
          <w:rFonts w:ascii="Calibri" w:hAnsi="Calibri" w:cs="Calibri"/>
          <w:bCs/>
          <w:sz w:val="20"/>
          <w:szCs w:val="20"/>
        </w:rPr>
        <w:t>Ak uchádzač nie je platcom DPH, na túto skutočnosť vo svojej ponuke upozorní. Cena uchádzača, ktorý nie je platcom DPH, bude posudzovaná ako cena celkom.</w:t>
      </w:r>
    </w:p>
    <w:p w14:paraId="6314AD4E" w14:textId="77777777" w:rsidR="0096253E" w:rsidRPr="00AC476F" w:rsidRDefault="0096253E" w:rsidP="0027268F">
      <w:pPr>
        <w:pStyle w:val="tl1"/>
        <w:tabs>
          <w:tab w:val="left" w:pos="426"/>
        </w:tabs>
        <w:rPr>
          <w:rFonts w:ascii="Calibri" w:hAnsi="Calibri" w:cs="Calibri"/>
          <w:bCs/>
          <w:sz w:val="20"/>
          <w:szCs w:val="20"/>
        </w:rPr>
      </w:pPr>
    </w:p>
    <w:p w14:paraId="5A05852E" w14:textId="6E9A5B45" w:rsidR="00E5007A" w:rsidRPr="00AF6A9E" w:rsidRDefault="00E5007A" w:rsidP="002F4C0B">
      <w:pPr>
        <w:pStyle w:val="tl1"/>
        <w:numPr>
          <w:ilvl w:val="1"/>
          <w:numId w:val="8"/>
        </w:numPr>
        <w:tabs>
          <w:tab w:val="left" w:pos="426"/>
        </w:tabs>
        <w:ind w:left="0" w:firstLine="0"/>
        <w:rPr>
          <w:rFonts w:ascii="Calibri" w:hAnsi="Calibri" w:cs="Calibri"/>
          <w:bCs/>
          <w:sz w:val="20"/>
          <w:szCs w:val="20"/>
        </w:rPr>
      </w:pPr>
      <w:r w:rsidRPr="00AF6A9E">
        <w:rPr>
          <w:rFonts w:ascii="Calibri" w:hAnsi="Calibri" w:cs="Calibri"/>
          <w:bCs/>
          <w:sz w:val="20"/>
          <w:szCs w:val="20"/>
        </w:rPr>
        <w:t>V prípade, ak je uchádzač zahraničnou osobou, uvedie celkovú cenu diela ako cenu v EUR bez DPH (bez DPH platnej v krajine sídla uchádzača) navýšenú o aktuálne platnú sadzbu DPH v SR (DPH odvádza v prípade úspešnosti jeho ponuky verejný obstarávateľ).</w:t>
      </w:r>
    </w:p>
    <w:p w14:paraId="20D31373" w14:textId="77777777" w:rsidR="00E5007A" w:rsidRPr="0063584C" w:rsidRDefault="00E5007A" w:rsidP="00E5007A">
      <w:pPr>
        <w:pStyle w:val="tl1"/>
        <w:rPr>
          <w:rFonts w:ascii="Calibri" w:hAnsi="Calibri" w:cs="Calibri"/>
          <w:b/>
          <w:bCs/>
          <w:sz w:val="20"/>
          <w:szCs w:val="20"/>
        </w:rPr>
      </w:pPr>
    </w:p>
    <w:p w14:paraId="5C9DDF2B" w14:textId="76CF31ED" w:rsidR="00E5007A" w:rsidRPr="00846279" w:rsidRDefault="00E5007A" w:rsidP="002F4C0B">
      <w:pPr>
        <w:pStyle w:val="tl1"/>
        <w:numPr>
          <w:ilvl w:val="0"/>
          <w:numId w:val="8"/>
        </w:numPr>
        <w:ind w:left="426" w:hanging="426"/>
        <w:jc w:val="left"/>
        <w:rPr>
          <w:rFonts w:ascii="Calibri" w:hAnsi="Calibri" w:cs="Calibri"/>
          <w:b/>
          <w:bCs/>
          <w:sz w:val="20"/>
          <w:szCs w:val="20"/>
        </w:rPr>
      </w:pPr>
      <w:r w:rsidRPr="0063584C">
        <w:rPr>
          <w:rFonts w:ascii="Calibri" w:hAnsi="Calibri" w:cs="Calibri"/>
          <w:b/>
          <w:bCs/>
          <w:sz w:val="20"/>
          <w:szCs w:val="20"/>
        </w:rPr>
        <w:t>OBSAH  PONUKY</w:t>
      </w:r>
    </w:p>
    <w:p w14:paraId="2F875DE6" w14:textId="3D00F996" w:rsidR="00E5007A" w:rsidRDefault="00E5007A" w:rsidP="002F4C0B">
      <w:pPr>
        <w:pStyle w:val="tl1"/>
        <w:numPr>
          <w:ilvl w:val="1"/>
          <w:numId w:val="8"/>
        </w:numPr>
        <w:tabs>
          <w:tab w:val="left" w:pos="426"/>
        </w:tabs>
        <w:ind w:left="0" w:firstLine="0"/>
        <w:rPr>
          <w:rFonts w:ascii="Calibri" w:hAnsi="Calibri" w:cs="Times New Roman"/>
          <w:sz w:val="20"/>
          <w:szCs w:val="20"/>
        </w:rPr>
      </w:pPr>
      <w:r w:rsidRPr="0063584C">
        <w:rPr>
          <w:rFonts w:ascii="Calibri" w:hAnsi="Calibri" w:cs="Times New Roman"/>
          <w:sz w:val="20"/>
          <w:szCs w:val="20"/>
        </w:rPr>
        <w:lastRenderedPageBreak/>
        <w:t>Záujemca je povinný pri zostavovaní ponuky dodržať obsah uvedený v bode 14.2. tejto časti SP, pričom dodrží ustanovenia  uvedené v </w:t>
      </w:r>
      <w:r>
        <w:rPr>
          <w:rFonts w:ascii="Calibri" w:hAnsi="Calibri" w:cs="Times New Roman"/>
          <w:sz w:val="20"/>
          <w:szCs w:val="20"/>
        </w:rPr>
        <w:t>bode</w:t>
      </w:r>
      <w:r w:rsidRPr="0063584C">
        <w:rPr>
          <w:rFonts w:ascii="Calibri" w:hAnsi="Calibri" w:cs="Times New Roman"/>
          <w:sz w:val="20"/>
          <w:szCs w:val="20"/>
        </w:rPr>
        <w:t xml:space="preserve"> </w:t>
      </w:r>
      <w:r w:rsidR="00F36451" w:rsidRPr="0063584C">
        <w:rPr>
          <w:rFonts w:ascii="Calibri" w:hAnsi="Calibri" w:cs="Times New Roman"/>
          <w:sz w:val="20"/>
          <w:szCs w:val="20"/>
        </w:rPr>
        <w:t>1</w:t>
      </w:r>
      <w:r w:rsidR="00F36451">
        <w:rPr>
          <w:rFonts w:ascii="Calibri" w:hAnsi="Calibri" w:cs="Times New Roman"/>
          <w:sz w:val="20"/>
          <w:szCs w:val="20"/>
        </w:rPr>
        <w:t>1</w:t>
      </w:r>
      <w:r w:rsidR="00F36451" w:rsidRPr="0063584C">
        <w:rPr>
          <w:rFonts w:ascii="Calibri" w:hAnsi="Calibri" w:cs="Times New Roman"/>
          <w:sz w:val="20"/>
          <w:szCs w:val="20"/>
        </w:rPr>
        <w:t xml:space="preserve"> </w:t>
      </w:r>
      <w:r w:rsidRPr="0063584C">
        <w:rPr>
          <w:rFonts w:ascii="Calibri" w:hAnsi="Calibri" w:cs="Times New Roman"/>
          <w:sz w:val="20"/>
          <w:szCs w:val="20"/>
        </w:rPr>
        <w:t xml:space="preserve">tejto časti SP. </w:t>
      </w:r>
    </w:p>
    <w:p w14:paraId="4A791419" w14:textId="77777777" w:rsidR="00AF6A9E" w:rsidRDefault="00AF6A9E" w:rsidP="00AF6A9E">
      <w:pPr>
        <w:pStyle w:val="tl1"/>
        <w:tabs>
          <w:tab w:val="left" w:pos="567"/>
        </w:tabs>
        <w:rPr>
          <w:rFonts w:ascii="Calibri" w:hAnsi="Calibri" w:cs="Times New Roman"/>
          <w:sz w:val="20"/>
          <w:szCs w:val="20"/>
        </w:rPr>
      </w:pPr>
    </w:p>
    <w:p w14:paraId="20B17B00" w14:textId="1706947B" w:rsidR="00E5007A" w:rsidRDefault="00AC476F" w:rsidP="002F4C0B">
      <w:pPr>
        <w:pStyle w:val="tl1"/>
        <w:numPr>
          <w:ilvl w:val="1"/>
          <w:numId w:val="8"/>
        </w:numPr>
        <w:tabs>
          <w:tab w:val="left" w:pos="426"/>
        </w:tabs>
        <w:ind w:left="0" w:firstLine="0"/>
        <w:rPr>
          <w:rFonts w:ascii="Calibri" w:hAnsi="Calibri" w:cs="Times New Roman"/>
          <w:sz w:val="20"/>
          <w:szCs w:val="20"/>
        </w:rPr>
      </w:pPr>
      <w:r w:rsidRPr="00AC476F">
        <w:rPr>
          <w:rFonts w:ascii="Calibri" w:hAnsi="Calibri" w:cs="Times New Roman"/>
          <w:sz w:val="20"/>
          <w:szCs w:val="20"/>
        </w:rPr>
        <w:t>V predloženej ponuke prostredníctvom systému JOSEPHINE musia byť pripojené nasledovné naskenované doklady a dokumenty tvoriace obsah ponuky, ktoré musia byť k termínu predloženia ponuky platné a</w:t>
      </w:r>
      <w:r w:rsidR="00AD3A7D">
        <w:rPr>
          <w:rFonts w:ascii="Calibri" w:hAnsi="Calibri" w:cs="Times New Roman"/>
          <w:sz w:val="20"/>
          <w:szCs w:val="20"/>
        </w:rPr>
        <w:t> </w:t>
      </w:r>
      <w:r w:rsidRPr="00AC476F">
        <w:rPr>
          <w:rFonts w:ascii="Calibri" w:hAnsi="Calibri" w:cs="Times New Roman"/>
          <w:sz w:val="20"/>
          <w:szCs w:val="20"/>
        </w:rPr>
        <w:t>aktuálne</w:t>
      </w:r>
      <w:r w:rsidR="00AD3A7D">
        <w:rPr>
          <w:rFonts w:ascii="Calibri" w:hAnsi="Calibri" w:cs="Times New Roman"/>
          <w:sz w:val="20"/>
          <w:szCs w:val="20"/>
        </w:rPr>
        <w:t>:</w:t>
      </w:r>
    </w:p>
    <w:p w14:paraId="727AF13F" w14:textId="77777777" w:rsidR="00AD3A7D" w:rsidRPr="00AF6A9E" w:rsidRDefault="00AD3A7D" w:rsidP="00AD3A7D">
      <w:pPr>
        <w:pStyle w:val="tl1"/>
        <w:tabs>
          <w:tab w:val="left" w:pos="426"/>
        </w:tabs>
        <w:rPr>
          <w:rFonts w:ascii="Calibri" w:hAnsi="Calibri" w:cs="Times New Roman"/>
          <w:sz w:val="20"/>
          <w:szCs w:val="20"/>
        </w:rPr>
      </w:pPr>
    </w:p>
    <w:p w14:paraId="53C87DC0" w14:textId="77777777" w:rsidR="00E5007A" w:rsidRPr="0063584C" w:rsidRDefault="00E5007A" w:rsidP="00E5007A">
      <w:pPr>
        <w:pStyle w:val="tl1"/>
        <w:rPr>
          <w:rFonts w:ascii="Calibri" w:hAnsi="Calibri" w:cs="Times New Roman"/>
          <w:sz w:val="20"/>
          <w:szCs w:val="20"/>
        </w:rPr>
      </w:pPr>
    </w:p>
    <w:p w14:paraId="4D8D04EB" w14:textId="2E110DC0" w:rsidR="00E5007A" w:rsidRPr="004A1CC3" w:rsidRDefault="001C5ADA" w:rsidP="002F4C0B">
      <w:pPr>
        <w:pStyle w:val="tl1"/>
        <w:numPr>
          <w:ilvl w:val="2"/>
          <w:numId w:val="8"/>
        </w:numPr>
        <w:tabs>
          <w:tab w:val="left" w:pos="709"/>
          <w:tab w:val="left" w:pos="993"/>
        </w:tabs>
        <w:ind w:left="426" w:firstLine="0"/>
        <w:rPr>
          <w:rFonts w:ascii="Calibri" w:hAnsi="Calibri" w:cs="Times New Roman"/>
          <w:sz w:val="20"/>
          <w:szCs w:val="20"/>
        </w:rPr>
      </w:pPr>
      <w:r w:rsidRPr="0043049D">
        <w:rPr>
          <w:rFonts w:ascii="Calibri" w:hAnsi="Calibri" w:cs="Calibri"/>
          <w:iCs/>
          <w:sz w:val="20"/>
          <w:szCs w:val="20"/>
        </w:rPr>
        <w:t>Dokl</w:t>
      </w:r>
      <w:r w:rsidRPr="00005F57">
        <w:rPr>
          <w:rFonts w:ascii="Calibri" w:hAnsi="Calibri" w:cs="Calibri"/>
          <w:iCs/>
          <w:sz w:val="20"/>
          <w:szCs w:val="20"/>
        </w:rPr>
        <w:t xml:space="preserve">ady a dokumenty </w:t>
      </w:r>
      <w:r w:rsidRPr="00005F57">
        <w:rPr>
          <w:rFonts w:ascii="Calibri" w:hAnsi="Calibri" w:cs="Calibri"/>
          <w:sz w:val="20"/>
          <w:szCs w:val="20"/>
        </w:rPr>
        <w:t xml:space="preserve">na preukázanie </w:t>
      </w:r>
      <w:r w:rsidRPr="00005F57">
        <w:rPr>
          <w:rFonts w:ascii="Calibri" w:hAnsi="Calibri" w:cs="Calibri"/>
          <w:b/>
          <w:sz w:val="20"/>
          <w:szCs w:val="20"/>
        </w:rPr>
        <w:t>splnenia podmienok účasti</w:t>
      </w:r>
      <w:r w:rsidRPr="00CF285A">
        <w:rPr>
          <w:rFonts w:ascii="Calibri" w:hAnsi="Calibri" w:cs="Calibri"/>
          <w:sz w:val="20"/>
          <w:szCs w:val="20"/>
        </w:rPr>
        <w:t xml:space="preserve"> vo verejnom obstarávaní, </w:t>
      </w:r>
      <w:r w:rsidRPr="00CA574E">
        <w:rPr>
          <w:rFonts w:ascii="Calibri" w:hAnsi="Calibri" w:cs="Calibri"/>
          <w:sz w:val="20"/>
          <w:szCs w:val="20"/>
        </w:rPr>
        <w:t xml:space="preserve">požadovaných vo </w:t>
      </w:r>
      <w:r w:rsidRPr="009C0989">
        <w:rPr>
          <w:rFonts w:ascii="Calibri" w:hAnsi="Calibri" w:cs="Calibri"/>
          <w:sz w:val="20"/>
          <w:szCs w:val="20"/>
        </w:rPr>
        <w:t xml:space="preserve">Výzve na predkladanie </w:t>
      </w:r>
      <w:r w:rsidRPr="003F6040">
        <w:rPr>
          <w:rFonts w:ascii="Calibri" w:hAnsi="Calibri" w:cs="Calibri"/>
          <w:sz w:val="20"/>
          <w:szCs w:val="20"/>
        </w:rPr>
        <w:t xml:space="preserve">ponúk a v časti </w:t>
      </w:r>
      <w:r w:rsidRPr="003F6040">
        <w:rPr>
          <w:rFonts w:ascii="Calibri" w:hAnsi="Calibri" w:cs="Calibri"/>
          <w:iCs/>
          <w:sz w:val="20"/>
          <w:szCs w:val="20"/>
        </w:rPr>
        <w:t xml:space="preserve">F. Podmienky účasti uchádzačov </w:t>
      </w:r>
      <w:r w:rsidRPr="003F6040">
        <w:rPr>
          <w:rFonts w:ascii="Calibri" w:hAnsi="Calibri" w:cs="Calibri"/>
          <w:sz w:val="20"/>
          <w:szCs w:val="20"/>
        </w:rPr>
        <w:t>týchto SP.</w:t>
      </w:r>
    </w:p>
    <w:p w14:paraId="360280DD" w14:textId="77777777" w:rsidR="00E5007A" w:rsidRPr="00377ADB" w:rsidRDefault="00E5007A" w:rsidP="00E5007A">
      <w:pPr>
        <w:pStyle w:val="tl1"/>
        <w:ind w:left="567"/>
        <w:rPr>
          <w:rFonts w:ascii="Calibri" w:hAnsi="Calibri" w:cs="Times New Roman"/>
          <w:sz w:val="20"/>
          <w:szCs w:val="20"/>
        </w:rPr>
      </w:pPr>
    </w:p>
    <w:p w14:paraId="191681CB" w14:textId="647C3D41" w:rsidR="00E5007A" w:rsidRPr="00AF6A9E" w:rsidRDefault="001C5ADA" w:rsidP="002F4C0B">
      <w:pPr>
        <w:pStyle w:val="tl1"/>
        <w:numPr>
          <w:ilvl w:val="2"/>
          <w:numId w:val="8"/>
        </w:numPr>
        <w:tabs>
          <w:tab w:val="left" w:pos="993"/>
        </w:tabs>
        <w:ind w:left="426" w:firstLine="0"/>
        <w:rPr>
          <w:rFonts w:ascii="Calibri" w:hAnsi="Calibri" w:cs="Times New Roman"/>
          <w:b/>
          <w:iCs/>
          <w:sz w:val="20"/>
          <w:szCs w:val="20"/>
          <w:u w:val="single"/>
        </w:rPr>
      </w:pPr>
      <w:r w:rsidRPr="003F6040">
        <w:rPr>
          <w:rFonts w:ascii="Calibri" w:hAnsi="Calibri" w:cs="Calibri"/>
          <w:iCs/>
          <w:sz w:val="20"/>
          <w:szCs w:val="20"/>
        </w:rPr>
        <w:t>Doklady a dokumenty</w:t>
      </w:r>
      <w:r w:rsidRPr="003F6040">
        <w:rPr>
          <w:rFonts w:ascii="Calibri" w:hAnsi="Calibri" w:cs="Calibri"/>
          <w:sz w:val="20"/>
          <w:szCs w:val="20"/>
        </w:rPr>
        <w:t xml:space="preserve"> na preukázanie a opísanie spôsobu</w:t>
      </w:r>
      <w:r w:rsidRPr="003F6040">
        <w:rPr>
          <w:rFonts w:ascii="Calibri" w:hAnsi="Calibri" w:cs="Calibri"/>
          <w:b/>
          <w:sz w:val="20"/>
          <w:szCs w:val="20"/>
        </w:rPr>
        <w:t xml:space="preserve"> splnenia požiadaviek verejného obstarávateľa </w:t>
      </w:r>
      <w:r w:rsidR="001E75F4">
        <w:rPr>
          <w:rFonts w:ascii="Calibri" w:hAnsi="Calibri" w:cs="Calibri"/>
          <w:b/>
          <w:sz w:val="20"/>
          <w:szCs w:val="20"/>
        </w:rPr>
        <w:t xml:space="preserve">     </w:t>
      </w:r>
      <w:r w:rsidRPr="003F6040">
        <w:rPr>
          <w:rFonts w:ascii="Calibri" w:hAnsi="Calibri" w:cs="Calibri"/>
          <w:b/>
          <w:sz w:val="20"/>
          <w:szCs w:val="20"/>
        </w:rPr>
        <w:t>na predmet zákazky</w:t>
      </w:r>
      <w:r w:rsidRPr="003F6040">
        <w:rPr>
          <w:rFonts w:ascii="Calibri" w:hAnsi="Calibri" w:cs="Calibri"/>
          <w:sz w:val="20"/>
          <w:szCs w:val="20"/>
        </w:rPr>
        <w:t>, čiže</w:t>
      </w:r>
      <w:r w:rsidR="00E5007A" w:rsidRPr="00E52CF2">
        <w:rPr>
          <w:rFonts w:ascii="Calibri" w:hAnsi="Calibri" w:cs="Times New Roman"/>
          <w:bCs/>
          <w:iCs/>
          <w:sz w:val="20"/>
          <w:szCs w:val="20"/>
        </w:rPr>
        <w:t>:</w:t>
      </w:r>
    </w:p>
    <w:p w14:paraId="661C4BF3" w14:textId="6612B4FE" w:rsidR="007C3F8F" w:rsidRPr="00AC601B" w:rsidRDefault="007C3F8F" w:rsidP="002F4C0B">
      <w:pPr>
        <w:pStyle w:val="tl1"/>
        <w:numPr>
          <w:ilvl w:val="0"/>
          <w:numId w:val="23"/>
        </w:numPr>
        <w:ind w:hanging="229"/>
        <w:rPr>
          <w:rFonts w:asciiTheme="minorHAnsi" w:hAnsiTheme="minorHAnsi" w:cstheme="minorHAnsi"/>
          <w:sz w:val="20"/>
          <w:szCs w:val="20"/>
        </w:rPr>
      </w:pPr>
      <w:r w:rsidRPr="00A63A84">
        <w:rPr>
          <w:rFonts w:asciiTheme="minorHAnsi" w:hAnsiTheme="minorHAnsi" w:cstheme="minorHAnsi"/>
          <w:b/>
          <w:bCs/>
          <w:sz w:val="20"/>
          <w:szCs w:val="20"/>
        </w:rPr>
        <w:t>ocenený výkaz výmer</w:t>
      </w:r>
      <w:r w:rsidRPr="00AC601B">
        <w:rPr>
          <w:rFonts w:asciiTheme="minorHAnsi" w:hAnsiTheme="minorHAnsi" w:cstheme="minorHAnsi"/>
          <w:sz w:val="20"/>
          <w:szCs w:val="20"/>
        </w:rPr>
        <w:t xml:space="preserve"> (rozpočet) vo formáte</w:t>
      </w:r>
      <w:r w:rsidR="00134FEE">
        <w:rPr>
          <w:rFonts w:asciiTheme="minorHAnsi" w:hAnsiTheme="minorHAnsi" w:cstheme="minorHAnsi"/>
          <w:sz w:val="20"/>
          <w:szCs w:val="20"/>
        </w:rPr>
        <w:t xml:space="preserve"> .</w:t>
      </w:r>
      <w:proofErr w:type="spellStart"/>
      <w:r w:rsidR="00134FEE">
        <w:rPr>
          <w:rFonts w:asciiTheme="minorHAnsi" w:hAnsiTheme="minorHAnsi" w:cstheme="minorHAnsi"/>
          <w:sz w:val="20"/>
          <w:szCs w:val="20"/>
        </w:rPr>
        <w:t>pdf</w:t>
      </w:r>
      <w:proofErr w:type="spellEnd"/>
      <w:r w:rsidR="00134FEE">
        <w:rPr>
          <w:rFonts w:asciiTheme="minorHAnsi" w:hAnsiTheme="minorHAnsi" w:cstheme="minorHAnsi"/>
          <w:sz w:val="20"/>
          <w:szCs w:val="20"/>
        </w:rPr>
        <w:t xml:space="preserve"> a</w:t>
      </w:r>
      <w:r w:rsidR="001B7E4B">
        <w:rPr>
          <w:rFonts w:asciiTheme="minorHAnsi" w:hAnsiTheme="minorHAnsi" w:cstheme="minorHAnsi"/>
          <w:sz w:val="20"/>
          <w:szCs w:val="20"/>
        </w:rPr>
        <w:t xml:space="preserve"> </w:t>
      </w:r>
      <w:r w:rsidRPr="00AC601B">
        <w:rPr>
          <w:rFonts w:asciiTheme="minorHAnsi" w:hAnsiTheme="minorHAnsi" w:cstheme="minorHAnsi"/>
          <w:sz w:val="20"/>
          <w:szCs w:val="20"/>
        </w:rPr>
        <w:t>.</w:t>
      </w:r>
      <w:proofErr w:type="spellStart"/>
      <w:r w:rsidRPr="00AC601B">
        <w:rPr>
          <w:rFonts w:asciiTheme="minorHAnsi" w:hAnsiTheme="minorHAnsi" w:cstheme="minorHAnsi"/>
          <w:sz w:val="20"/>
          <w:szCs w:val="20"/>
        </w:rPr>
        <w:t>xls</w:t>
      </w:r>
      <w:proofErr w:type="spellEnd"/>
      <w:r w:rsidRPr="00AC601B">
        <w:rPr>
          <w:rFonts w:asciiTheme="minorHAnsi" w:hAnsiTheme="minorHAnsi" w:cstheme="minorHAnsi"/>
          <w:sz w:val="20"/>
          <w:szCs w:val="20"/>
        </w:rPr>
        <w:t>/.</w:t>
      </w:r>
      <w:proofErr w:type="spellStart"/>
      <w:r w:rsidRPr="00AC601B">
        <w:rPr>
          <w:rFonts w:asciiTheme="minorHAnsi" w:hAnsiTheme="minorHAnsi" w:cstheme="minorHAnsi"/>
          <w:sz w:val="20"/>
          <w:szCs w:val="20"/>
        </w:rPr>
        <w:t>xlsx</w:t>
      </w:r>
      <w:proofErr w:type="spellEnd"/>
      <w:r w:rsidRPr="00AC601B">
        <w:rPr>
          <w:rFonts w:asciiTheme="minorHAnsi" w:hAnsiTheme="minorHAnsi" w:cstheme="minorHAnsi"/>
          <w:sz w:val="20"/>
          <w:szCs w:val="20"/>
        </w:rPr>
        <w:t>;</w:t>
      </w:r>
    </w:p>
    <w:p w14:paraId="669A86B6" w14:textId="1281A6FE" w:rsidR="007C3F8F" w:rsidRPr="00AC601B" w:rsidRDefault="007C3F8F" w:rsidP="002F4C0B">
      <w:pPr>
        <w:pStyle w:val="tl1"/>
        <w:numPr>
          <w:ilvl w:val="0"/>
          <w:numId w:val="23"/>
        </w:numPr>
        <w:ind w:hanging="229"/>
        <w:rPr>
          <w:rFonts w:asciiTheme="minorHAnsi" w:hAnsiTheme="minorHAnsi" w:cstheme="minorHAnsi"/>
          <w:sz w:val="20"/>
          <w:szCs w:val="20"/>
        </w:rPr>
      </w:pPr>
      <w:r w:rsidRPr="00033F5E">
        <w:rPr>
          <w:rFonts w:asciiTheme="minorHAnsi" w:hAnsiTheme="minorHAnsi" w:cstheme="minorHAnsi"/>
          <w:sz w:val="20"/>
          <w:szCs w:val="20"/>
        </w:rPr>
        <w:t>podrobný</w:t>
      </w:r>
      <w:r w:rsidRPr="00A63A84">
        <w:rPr>
          <w:rFonts w:asciiTheme="minorHAnsi" w:hAnsiTheme="minorHAnsi" w:cstheme="minorHAnsi"/>
          <w:b/>
          <w:bCs/>
          <w:sz w:val="20"/>
          <w:szCs w:val="20"/>
        </w:rPr>
        <w:t xml:space="preserve"> vecný a časový harmonogram</w:t>
      </w:r>
      <w:r w:rsidRPr="00AC601B">
        <w:rPr>
          <w:rFonts w:asciiTheme="minorHAnsi" w:hAnsiTheme="minorHAnsi" w:cstheme="minorHAnsi"/>
          <w:sz w:val="20"/>
          <w:szCs w:val="20"/>
        </w:rPr>
        <w:t xml:space="preserve"> realizácie stavebných prác;</w:t>
      </w:r>
    </w:p>
    <w:p w14:paraId="512EE15D" w14:textId="6CC37D9B" w:rsidR="007C3F8F" w:rsidRDefault="007C3F8F" w:rsidP="002F4C0B">
      <w:pPr>
        <w:pStyle w:val="tl1"/>
        <w:numPr>
          <w:ilvl w:val="0"/>
          <w:numId w:val="23"/>
        </w:numPr>
        <w:ind w:hanging="229"/>
        <w:rPr>
          <w:rFonts w:asciiTheme="minorHAnsi" w:hAnsiTheme="minorHAnsi" w:cstheme="minorHAnsi"/>
          <w:sz w:val="20"/>
          <w:szCs w:val="20"/>
        </w:rPr>
      </w:pPr>
      <w:r w:rsidRPr="00AC601B">
        <w:rPr>
          <w:rFonts w:asciiTheme="minorHAnsi" w:hAnsiTheme="minorHAnsi" w:cstheme="minorHAnsi"/>
          <w:sz w:val="20"/>
          <w:szCs w:val="20"/>
        </w:rPr>
        <w:t>prehľad ekvivalentných materiálov, výrobkov a zariadení, ak je potrebný;</w:t>
      </w:r>
    </w:p>
    <w:p w14:paraId="22B6A550" w14:textId="3AE90E32" w:rsidR="00C36490" w:rsidRPr="00C36490" w:rsidRDefault="00C36490" w:rsidP="002F4C0B">
      <w:pPr>
        <w:pStyle w:val="tl1"/>
        <w:numPr>
          <w:ilvl w:val="0"/>
          <w:numId w:val="23"/>
        </w:numPr>
        <w:ind w:hanging="229"/>
        <w:rPr>
          <w:rFonts w:ascii="Calibri" w:hAnsi="Calibri" w:cs="Calibri"/>
          <w:sz w:val="20"/>
          <w:szCs w:val="20"/>
        </w:rPr>
      </w:pPr>
      <w:r w:rsidRPr="003F6040">
        <w:rPr>
          <w:rFonts w:ascii="Calibri" w:hAnsi="Calibri" w:cs="Calibri"/>
          <w:sz w:val="20"/>
          <w:szCs w:val="20"/>
        </w:rPr>
        <w:t>súpis materiálov, zariadení, ktoré uchádzač hodlá pri realizácii použiť (okrem tých, ktoré definuje výkaz výmer (rozpočet) (prehľad ekvivalentných výrobkov),</w:t>
      </w:r>
    </w:p>
    <w:p w14:paraId="0E88802F" w14:textId="77777777" w:rsidR="007C3F8F" w:rsidRPr="00AC601B" w:rsidRDefault="007C3F8F" w:rsidP="002F4C0B">
      <w:pPr>
        <w:pStyle w:val="tl1"/>
        <w:numPr>
          <w:ilvl w:val="0"/>
          <w:numId w:val="23"/>
        </w:numPr>
        <w:ind w:hanging="229"/>
        <w:rPr>
          <w:rFonts w:asciiTheme="minorHAnsi" w:hAnsiTheme="minorHAnsi" w:cstheme="minorHAnsi"/>
          <w:sz w:val="20"/>
          <w:szCs w:val="20"/>
        </w:rPr>
      </w:pPr>
      <w:r w:rsidRPr="00AC601B">
        <w:rPr>
          <w:rFonts w:asciiTheme="minorHAnsi" w:hAnsiTheme="minorHAnsi" w:cstheme="minorHAnsi"/>
          <w:sz w:val="20"/>
          <w:szCs w:val="20"/>
        </w:rPr>
        <w:t xml:space="preserve">samostatný očíslovaný zoznam technických listov k ponúknutým ekvivalentom, </w:t>
      </w:r>
      <w:r w:rsidRPr="00C36490">
        <w:rPr>
          <w:rFonts w:asciiTheme="minorHAnsi" w:hAnsiTheme="minorHAnsi" w:cstheme="minorHAnsi"/>
          <w:sz w:val="20"/>
          <w:szCs w:val="20"/>
        </w:rPr>
        <w:t>ak uchádzač ponúkne ekvivalentné výrobky</w:t>
      </w:r>
      <w:r w:rsidRPr="00AC601B">
        <w:rPr>
          <w:rFonts w:asciiTheme="minorHAnsi" w:hAnsiTheme="minorHAnsi" w:cstheme="minorHAnsi"/>
          <w:sz w:val="20"/>
          <w:szCs w:val="20"/>
        </w:rPr>
        <w:t xml:space="preserve">; </w:t>
      </w:r>
    </w:p>
    <w:p w14:paraId="5E0C5B50" w14:textId="7D0D3437" w:rsidR="00E5007A" w:rsidRPr="00AC601B" w:rsidRDefault="007C3F8F" w:rsidP="002F4C0B">
      <w:pPr>
        <w:pStyle w:val="tl1"/>
        <w:numPr>
          <w:ilvl w:val="0"/>
          <w:numId w:val="23"/>
        </w:numPr>
        <w:ind w:hanging="229"/>
        <w:rPr>
          <w:rFonts w:asciiTheme="minorHAnsi" w:hAnsiTheme="minorHAnsi" w:cstheme="minorHAnsi"/>
          <w:sz w:val="20"/>
          <w:szCs w:val="20"/>
        </w:rPr>
      </w:pPr>
      <w:r w:rsidRPr="00AC601B">
        <w:rPr>
          <w:rFonts w:asciiTheme="minorHAnsi" w:hAnsiTheme="minorHAnsi" w:cstheme="minorHAnsi"/>
          <w:sz w:val="20"/>
          <w:szCs w:val="20"/>
        </w:rPr>
        <w:t>ďalšie dokumenty a doklady a odôvodnenia preukazujúce opodstatnenosť a správnosť uchádzačom navrhnutého ekvivalentného výrobku/materiálu (ak sa použije).</w:t>
      </w:r>
    </w:p>
    <w:p w14:paraId="1A050350" w14:textId="77777777" w:rsidR="00033F5E" w:rsidRDefault="00033F5E" w:rsidP="00F25790">
      <w:pPr>
        <w:pStyle w:val="tl1"/>
        <w:ind w:left="426"/>
        <w:rPr>
          <w:rFonts w:ascii="Calibri" w:hAnsi="Calibri" w:cs="Times New Roman"/>
          <w:b/>
          <w:sz w:val="20"/>
          <w:szCs w:val="20"/>
          <w:u w:val="single"/>
        </w:rPr>
      </w:pPr>
    </w:p>
    <w:p w14:paraId="1B17F3D7" w14:textId="1C6B6A5F" w:rsidR="00E5007A" w:rsidRPr="0063584C" w:rsidRDefault="00E5007A" w:rsidP="00F25790">
      <w:pPr>
        <w:pStyle w:val="tl1"/>
        <w:ind w:left="426"/>
        <w:rPr>
          <w:rFonts w:ascii="Calibri" w:hAnsi="Calibri" w:cs="Times New Roman"/>
          <w:sz w:val="20"/>
          <w:szCs w:val="20"/>
        </w:rPr>
      </w:pPr>
      <w:r w:rsidRPr="0037462D">
        <w:rPr>
          <w:rFonts w:ascii="Calibri" w:hAnsi="Calibri" w:cs="Times New Roman"/>
          <w:b/>
          <w:sz w:val="20"/>
          <w:szCs w:val="20"/>
          <w:u w:val="single"/>
        </w:rPr>
        <w:t xml:space="preserve">Podrobnosti k jednotlivým tu požadovaným dokladom a dokumentom sú uvedené v bode </w:t>
      </w:r>
      <w:r w:rsidR="00857B5D">
        <w:rPr>
          <w:rFonts w:ascii="Calibri" w:hAnsi="Calibri" w:cs="Times New Roman"/>
          <w:b/>
          <w:sz w:val="20"/>
          <w:szCs w:val="20"/>
          <w:u w:val="single"/>
        </w:rPr>
        <w:t>3</w:t>
      </w:r>
      <w:r w:rsidRPr="0037462D">
        <w:rPr>
          <w:rFonts w:ascii="Calibri" w:hAnsi="Calibri" w:cs="Times New Roman"/>
          <w:b/>
          <w:sz w:val="20"/>
          <w:szCs w:val="20"/>
          <w:u w:val="single"/>
        </w:rPr>
        <w:t>. časti B. Opis predmetu zákazky týchto SP.</w:t>
      </w:r>
      <w:r w:rsidRPr="0063584C">
        <w:rPr>
          <w:rFonts w:ascii="Calibri" w:hAnsi="Calibri" w:cs="Times New Roman"/>
          <w:b/>
          <w:sz w:val="20"/>
          <w:szCs w:val="20"/>
          <w:u w:val="single"/>
        </w:rPr>
        <w:t xml:space="preserve"> </w:t>
      </w:r>
    </w:p>
    <w:p w14:paraId="00F2488A" w14:textId="77777777" w:rsidR="00E5007A" w:rsidRPr="00377ADB" w:rsidRDefault="00E5007A" w:rsidP="00E5007A">
      <w:pPr>
        <w:pStyle w:val="tl1"/>
        <w:ind w:left="567"/>
        <w:rPr>
          <w:rFonts w:ascii="Calibri" w:hAnsi="Calibri" w:cs="Times New Roman"/>
          <w:sz w:val="20"/>
          <w:szCs w:val="20"/>
        </w:rPr>
      </w:pPr>
    </w:p>
    <w:p w14:paraId="69D589E8" w14:textId="3499F23F" w:rsidR="00E5007A" w:rsidRDefault="00E5007A" w:rsidP="002F4C0B">
      <w:pPr>
        <w:pStyle w:val="tl1"/>
        <w:numPr>
          <w:ilvl w:val="2"/>
          <w:numId w:val="8"/>
        </w:numPr>
        <w:tabs>
          <w:tab w:val="left" w:pos="1134"/>
        </w:tabs>
        <w:ind w:left="426" w:firstLine="0"/>
        <w:rPr>
          <w:rFonts w:ascii="Calibri" w:hAnsi="Calibri" w:cs="Times New Roman"/>
          <w:b/>
          <w:bCs/>
          <w:sz w:val="20"/>
          <w:szCs w:val="20"/>
        </w:rPr>
      </w:pPr>
      <w:r w:rsidRPr="00377ADB">
        <w:rPr>
          <w:rFonts w:ascii="Calibri" w:hAnsi="Calibri" w:cs="Times New Roman"/>
          <w:sz w:val="20"/>
          <w:szCs w:val="20"/>
        </w:rPr>
        <w:t xml:space="preserve">V prípade skupiny dodávateľov </w:t>
      </w:r>
      <w:r w:rsidRPr="00377ADB">
        <w:rPr>
          <w:rFonts w:ascii="Calibri" w:hAnsi="Calibri" w:cs="Times New Roman"/>
          <w:iCs/>
          <w:caps/>
          <w:sz w:val="20"/>
          <w:szCs w:val="20"/>
        </w:rPr>
        <w:t>čestné vyhlásenie skupiny dodávateľov</w:t>
      </w:r>
      <w:r w:rsidRPr="00377ADB">
        <w:rPr>
          <w:rFonts w:ascii="Calibri" w:hAnsi="Calibr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Pr="00377ADB">
        <w:rPr>
          <w:rFonts w:ascii="Calibri" w:hAnsi="Calibri" w:cs="Times New Roman"/>
          <w:b/>
          <w:bCs/>
          <w:sz w:val="20"/>
          <w:szCs w:val="20"/>
        </w:rPr>
        <w:t xml:space="preserve">vytvoria všetci členovia skupiny dodávateľov </w:t>
      </w:r>
      <w:r w:rsidR="001E75F4">
        <w:rPr>
          <w:rFonts w:ascii="Calibri" w:hAnsi="Calibri" w:cs="Times New Roman"/>
          <w:b/>
          <w:bCs/>
          <w:sz w:val="20"/>
          <w:szCs w:val="20"/>
        </w:rPr>
        <w:t xml:space="preserve">                        </w:t>
      </w:r>
      <w:r w:rsidRPr="00377ADB">
        <w:rPr>
          <w:rFonts w:ascii="Calibri" w:hAnsi="Calibri" w:cs="Times New Roman"/>
          <w:b/>
          <w:bCs/>
          <w:sz w:val="20"/>
          <w:szCs w:val="20"/>
        </w:rPr>
        <w:t>pred uzavretím zmluvy s verejným obstarávateľom právne vzťahy potrebné z dôvodu riadneho plnenia zmluvy</w:t>
      </w:r>
      <w:r>
        <w:rPr>
          <w:rFonts w:ascii="Calibri" w:hAnsi="Calibri" w:cs="Times New Roman"/>
          <w:b/>
          <w:bCs/>
          <w:sz w:val="20"/>
          <w:szCs w:val="20"/>
        </w:rPr>
        <w:t xml:space="preserve"> podľa ZVO a príslušných všeobecne záväzných právnych predpisoch</w:t>
      </w:r>
      <w:r w:rsidRPr="00377ADB">
        <w:rPr>
          <w:rFonts w:ascii="Calibri" w:hAnsi="Calibri" w:cs="Times New Roman"/>
          <w:b/>
          <w:bCs/>
          <w:sz w:val="20"/>
          <w:szCs w:val="20"/>
        </w:rPr>
        <w:t>.</w:t>
      </w:r>
    </w:p>
    <w:p w14:paraId="27280407" w14:textId="77777777" w:rsidR="00AC601B" w:rsidRDefault="00AC601B" w:rsidP="00AC601B">
      <w:pPr>
        <w:pStyle w:val="tl1"/>
        <w:ind w:left="567"/>
        <w:rPr>
          <w:rFonts w:ascii="Calibri" w:hAnsi="Calibri" w:cs="Times New Roman"/>
          <w:b/>
          <w:bCs/>
          <w:sz w:val="20"/>
          <w:szCs w:val="20"/>
        </w:rPr>
      </w:pPr>
    </w:p>
    <w:p w14:paraId="05937764" w14:textId="299F3177" w:rsidR="00E5007A" w:rsidRPr="001A639A" w:rsidRDefault="00E5007A" w:rsidP="002F4C0B">
      <w:pPr>
        <w:pStyle w:val="tl1"/>
        <w:numPr>
          <w:ilvl w:val="2"/>
          <w:numId w:val="8"/>
        </w:numPr>
        <w:tabs>
          <w:tab w:val="left" w:pos="993"/>
        </w:tabs>
        <w:ind w:left="426" w:firstLine="0"/>
        <w:rPr>
          <w:rFonts w:ascii="Calibri" w:hAnsi="Calibri" w:cs="Times New Roman"/>
          <w:b/>
          <w:bCs/>
          <w:sz w:val="20"/>
          <w:szCs w:val="20"/>
        </w:rPr>
      </w:pPr>
      <w:r w:rsidRPr="00AF6A9E">
        <w:rPr>
          <w:rFonts w:ascii="Calibri" w:hAnsi="Calibri" w:cs="Times New Roman"/>
          <w:sz w:val="20"/>
          <w:szCs w:val="20"/>
        </w:rPr>
        <w:t xml:space="preserve">V prípade skupiny dodávateľov vystavené plnomocenstvo </w:t>
      </w:r>
      <w:r w:rsidRPr="00AF6A9E">
        <w:rPr>
          <w:rFonts w:ascii="Calibri" w:hAnsi="Calibri" w:cs="Times New Roman"/>
          <w:iCs/>
          <w:sz w:val="20"/>
          <w:szCs w:val="20"/>
        </w:rPr>
        <w:t>pre jedného z členov skupiny</w:t>
      </w:r>
      <w:r w:rsidRPr="00AF6A9E">
        <w:rPr>
          <w:rFonts w:ascii="Calibri" w:hAnsi="Calibri" w:cs="Times New Roman"/>
          <w:sz w:val="20"/>
          <w:szCs w:val="20"/>
        </w:rPr>
        <w:t>, ktorý bude oprávnený prijímať pokyny za všetkých a konať v mene všetkých ostatných členov skupiny (vrátane prijímania akejkoľvek korešpondencie a listín od verejného obstarávateľa)</w:t>
      </w:r>
      <w:r w:rsidR="003630AF" w:rsidRPr="00AF6A9E">
        <w:rPr>
          <w:rFonts w:ascii="Calibri" w:hAnsi="Calibri" w:cs="Times New Roman"/>
          <w:sz w:val="20"/>
          <w:szCs w:val="20"/>
        </w:rPr>
        <w:t xml:space="preserve"> v tomto verejnom obstarávaní</w:t>
      </w:r>
      <w:r w:rsidRPr="00AF6A9E">
        <w:rPr>
          <w:rFonts w:ascii="Calibri" w:hAnsi="Calibri" w:cs="Times New Roman"/>
          <w:sz w:val="20"/>
          <w:szCs w:val="20"/>
        </w:rPr>
        <w:t>, podpísanú všetkými členmi skupiny alebo osobou/osobami oprávnenými konať v danej veci za každého člena skupiny.</w:t>
      </w:r>
    </w:p>
    <w:p w14:paraId="431B0119" w14:textId="77777777" w:rsidR="001A639A" w:rsidRDefault="001A639A" w:rsidP="001A639A">
      <w:pPr>
        <w:pStyle w:val="Odsekzoznamu"/>
        <w:rPr>
          <w:rFonts w:ascii="Calibri" w:hAnsi="Calibri"/>
          <w:b/>
          <w:bCs/>
          <w:sz w:val="20"/>
          <w:szCs w:val="20"/>
        </w:rPr>
      </w:pPr>
    </w:p>
    <w:p w14:paraId="77C55B85" w14:textId="6D6A6C48" w:rsidR="001A639A" w:rsidRPr="001A639A" w:rsidRDefault="001A639A" w:rsidP="002F4C0B">
      <w:pPr>
        <w:pStyle w:val="tl1"/>
        <w:numPr>
          <w:ilvl w:val="2"/>
          <w:numId w:val="8"/>
        </w:numPr>
        <w:tabs>
          <w:tab w:val="left" w:pos="993"/>
        </w:tabs>
        <w:ind w:left="426" w:firstLine="0"/>
        <w:rPr>
          <w:rFonts w:ascii="Calibri" w:hAnsi="Calibri" w:cs="Times New Roman"/>
          <w:sz w:val="20"/>
          <w:szCs w:val="20"/>
        </w:rPr>
      </w:pPr>
      <w:r w:rsidRPr="00A63A84">
        <w:rPr>
          <w:rFonts w:asciiTheme="minorHAnsi" w:hAnsiTheme="minorHAnsi" w:cstheme="minorHAnsi"/>
          <w:b/>
          <w:bCs/>
          <w:sz w:val="20"/>
          <w:szCs w:val="20"/>
        </w:rPr>
        <w:t>NÁVRH</w:t>
      </w:r>
      <w:r w:rsidRPr="003B2059">
        <w:rPr>
          <w:rFonts w:asciiTheme="minorHAnsi" w:hAnsiTheme="minorHAnsi" w:cstheme="minorHAnsi"/>
          <w:b/>
          <w:bCs/>
          <w:sz w:val="20"/>
          <w:szCs w:val="20"/>
        </w:rPr>
        <w:t xml:space="preserve"> UCHÁDZAČA</w:t>
      </w:r>
      <w:r w:rsidRPr="001A639A">
        <w:rPr>
          <w:rFonts w:asciiTheme="minorHAnsi" w:hAnsiTheme="minorHAnsi" w:cstheme="minorHAnsi"/>
          <w:b/>
          <w:sz w:val="20"/>
          <w:szCs w:val="20"/>
        </w:rPr>
        <w:t xml:space="preserve"> NA PLNENIE </w:t>
      </w:r>
      <w:r w:rsidR="005602C9" w:rsidRPr="001A639A">
        <w:rPr>
          <w:rFonts w:asciiTheme="minorHAnsi" w:hAnsiTheme="minorHAnsi" w:cstheme="minorHAnsi"/>
          <w:b/>
          <w:sz w:val="20"/>
          <w:szCs w:val="20"/>
        </w:rPr>
        <w:t>KRITÉRI</w:t>
      </w:r>
      <w:r w:rsidR="003E69FA">
        <w:rPr>
          <w:rFonts w:asciiTheme="minorHAnsi" w:hAnsiTheme="minorHAnsi" w:cstheme="minorHAnsi"/>
          <w:b/>
          <w:sz w:val="20"/>
          <w:szCs w:val="20"/>
        </w:rPr>
        <w:t>Í</w:t>
      </w:r>
      <w:r w:rsidRPr="001A639A">
        <w:rPr>
          <w:rFonts w:asciiTheme="minorHAnsi" w:hAnsiTheme="minorHAnsi" w:cstheme="minorHAnsi"/>
          <w:sz w:val="20"/>
          <w:szCs w:val="20"/>
        </w:rPr>
        <w:t xml:space="preserve"> vypracovaný podľa časti </w:t>
      </w:r>
      <w:r w:rsidRPr="003B2059">
        <w:rPr>
          <w:rFonts w:asciiTheme="minorHAnsi" w:hAnsiTheme="minorHAnsi" w:cstheme="minorHAnsi"/>
          <w:sz w:val="20"/>
          <w:szCs w:val="20"/>
        </w:rPr>
        <w:t>"</w:t>
      </w:r>
      <w:r w:rsidRPr="00A63A84">
        <w:rPr>
          <w:rFonts w:asciiTheme="minorHAnsi" w:hAnsiTheme="minorHAnsi" w:cstheme="minorHAnsi"/>
          <w:sz w:val="20"/>
          <w:szCs w:val="20"/>
        </w:rPr>
        <w:t>E. Kritéria na hodnotenie ponúk a pravidlá ich uplatnenia</w:t>
      </w:r>
      <w:r w:rsidRPr="003B2059">
        <w:rPr>
          <w:rFonts w:asciiTheme="minorHAnsi" w:hAnsiTheme="minorHAnsi" w:cstheme="minorHAnsi"/>
          <w:sz w:val="20"/>
          <w:szCs w:val="20"/>
        </w:rPr>
        <w:t>", časti "</w:t>
      </w:r>
      <w:r w:rsidRPr="00A63A84">
        <w:rPr>
          <w:rFonts w:asciiTheme="minorHAnsi" w:hAnsiTheme="minorHAnsi" w:cstheme="minorHAnsi"/>
          <w:sz w:val="20"/>
          <w:szCs w:val="20"/>
        </w:rPr>
        <w:t>D. Spôsob určenia ceny</w:t>
      </w:r>
      <w:r w:rsidRPr="003B2059">
        <w:rPr>
          <w:rFonts w:asciiTheme="minorHAnsi" w:hAnsiTheme="minorHAnsi" w:cstheme="minorHAnsi"/>
          <w:sz w:val="20"/>
          <w:szCs w:val="20"/>
        </w:rPr>
        <w:t>" a podľa časti "</w:t>
      </w:r>
      <w:r w:rsidRPr="00A63A84">
        <w:rPr>
          <w:rFonts w:asciiTheme="minorHAnsi" w:hAnsiTheme="minorHAnsi" w:cstheme="minorHAnsi"/>
          <w:sz w:val="20"/>
          <w:szCs w:val="20"/>
        </w:rPr>
        <w:t xml:space="preserve">G. „Návrh uchádzača na plnenie </w:t>
      </w:r>
      <w:r w:rsidR="005602C9" w:rsidRPr="00A63A84">
        <w:rPr>
          <w:rFonts w:asciiTheme="minorHAnsi" w:hAnsiTheme="minorHAnsi" w:cstheme="minorHAnsi"/>
          <w:sz w:val="20"/>
          <w:szCs w:val="20"/>
        </w:rPr>
        <w:t>kritérií</w:t>
      </w:r>
      <w:r w:rsidRPr="003B2059">
        <w:rPr>
          <w:rFonts w:asciiTheme="minorHAnsi" w:hAnsiTheme="minorHAnsi" w:cstheme="minorHAnsi"/>
          <w:sz w:val="20"/>
          <w:szCs w:val="20"/>
        </w:rPr>
        <w:t>".</w:t>
      </w:r>
      <w:r w:rsidRPr="001A639A">
        <w:rPr>
          <w:rFonts w:asciiTheme="minorHAnsi" w:hAnsiTheme="minorHAnsi" w:cstheme="minorHAnsi"/>
          <w:sz w:val="20"/>
          <w:szCs w:val="20"/>
        </w:rPr>
        <w:t xml:space="preserve"> Formulár „Návrh na plnenie </w:t>
      </w:r>
      <w:r w:rsidR="007809A2" w:rsidRPr="001A639A">
        <w:rPr>
          <w:rFonts w:asciiTheme="minorHAnsi" w:hAnsiTheme="minorHAnsi" w:cstheme="minorHAnsi"/>
          <w:sz w:val="20"/>
          <w:szCs w:val="20"/>
        </w:rPr>
        <w:t>kritéri</w:t>
      </w:r>
      <w:r w:rsidR="007809A2">
        <w:rPr>
          <w:rFonts w:asciiTheme="minorHAnsi" w:hAnsiTheme="minorHAnsi" w:cstheme="minorHAnsi"/>
          <w:sz w:val="20"/>
          <w:szCs w:val="20"/>
        </w:rPr>
        <w:t>a</w:t>
      </w:r>
      <w:r w:rsidRPr="001A639A">
        <w:rPr>
          <w:rFonts w:asciiTheme="minorHAnsi" w:hAnsiTheme="minorHAnsi" w:cstheme="minorHAnsi"/>
          <w:sz w:val="20"/>
          <w:szCs w:val="20"/>
        </w:rPr>
        <w:t xml:space="preserve">“ musí byť </w:t>
      </w:r>
      <w:r w:rsidRPr="001A639A">
        <w:rPr>
          <w:rFonts w:asciiTheme="minorHAnsi" w:hAnsiTheme="minorHAnsi" w:cstheme="minorHAnsi"/>
          <w:b/>
          <w:sz w:val="20"/>
          <w:szCs w:val="20"/>
        </w:rPr>
        <w:t>podpísaný</w:t>
      </w:r>
      <w:r w:rsidRPr="001A639A">
        <w:rPr>
          <w:rFonts w:asciiTheme="minorHAnsi" w:hAnsiTheme="minorHAnsi" w:cstheme="minorHAnsi"/>
          <w:sz w:val="20"/>
          <w:szCs w:val="20"/>
        </w:rPr>
        <w:t xml:space="preserve"> osobou/osobami oprávnenými konať za uchádzača</w:t>
      </w:r>
      <w:r w:rsidR="00033F5E">
        <w:rPr>
          <w:rFonts w:asciiTheme="minorHAnsi" w:hAnsiTheme="minorHAnsi" w:cstheme="minorHAnsi"/>
          <w:sz w:val="20"/>
          <w:szCs w:val="20"/>
        </w:rPr>
        <w:t xml:space="preserve"> </w:t>
      </w:r>
      <w:r w:rsidR="00F0766A">
        <w:rPr>
          <w:rFonts w:asciiTheme="minorHAnsi" w:hAnsiTheme="minorHAnsi" w:cstheme="minorHAnsi"/>
          <w:sz w:val="20"/>
          <w:szCs w:val="20"/>
        </w:rPr>
        <w:t xml:space="preserve">. </w:t>
      </w:r>
      <w:r w:rsidRPr="001A639A">
        <w:rPr>
          <w:rFonts w:asciiTheme="minorHAnsi" w:hAnsiTheme="minorHAnsi" w:cstheme="minorHAnsi"/>
          <w:sz w:val="20"/>
          <w:szCs w:val="20"/>
        </w:rPr>
        <w:t>V prípade skupiny dodávateľov musí byť podpísaný každým členom skupiny alebo osobou/osobami oprávnenými konať v danej veci za člena skupiny</w:t>
      </w:r>
      <w:r w:rsidR="000A2438">
        <w:rPr>
          <w:rFonts w:asciiTheme="minorHAnsi" w:hAnsiTheme="minorHAnsi" w:cstheme="minorHAnsi"/>
          <w:sz w:val="20"/>
          <w:szCs w:val="20"/>
        </w:rPr>
        <w:t>.</w:t>
      </w:r>
    </w:p>
    <w:p w14:paraId="529D4834" w14:textId="77777777" w:rsidR="00AF6A9E" w:rsidRDefault="00AF6A9E" w:rsidP="001A639A">
      <w:pPr>
        <w:pStyle w:val="tl1"/>
        <w:tabs>
          <w:tab w:val="left" w:pos="1134"/>
        </w:tabs>
        <w:ind w:left="567"/>
        <w:rPr>
          <w:rFonts w:ascii="Calibri" w:hAnsi="Calibri"/>
          <w:bCs/>
        </w:rPr>
      </w:pPr>
    </w:p>
    <w:p w14:paraId="7A68DEC8" w14:textId="55988DD8" w:rsidR="00DC7640" w:rsidRPr="00AF6A9E" w:rsidRDefault="003B2059" w:rsidP="002F4C0B">
      <w:pPr>
        <w:pStyle w:val="tl1"/>
        <w:numPr>
          <w:ilvl w:val="2"/>
          <w:numId w:val="8"/>
        </w:numPr>
        <w:tabs>
          <w:tab w:val="left" w:pos="993"/>
        </w:tabs>
        <w:ind w:left="426" w:firstLine="0"/>
        <w:rPr>
          <w:rFonts w:ascii="Calibri" w:hAnsi="Calibri" w:cs="Times New Roman"/>
          <w:b/>
          <w:bCs/>
          <w:sz w:val="20"/>
          <w:szCs w:val="20"/>
        </w:rPr>
      </w:pPr>
      <w:r w:rsidRPr="003D7901">
        <w:rPr>
          <w:rFonts w:ascii="Calibri" w:hAnsi="Calibri" w:cs="Calibri"/>
          <w:sz w:val="20"/>
          <w:szCs w:val="20"/>
        </w:rPr>
        <w:t xml:space="preserve">Vyplnenú </w:t>
      </w:r>
      <w:r>
        <w:rPr>
          <w:rFonts w:ascii="Calibri" w:hAnsi="Calibri" w:cs="Calibri"/>
          <w:sz w:val="20"/>
        </w:rPr>
        <w:t>časť</w:t>
      </w:r>
      <w:r w:rsidRPr="004D21AC">
        <w:rPr>
          <w:rFonts w:ascii="Calibri" w:hAnsi="Calibri" w:cs="Calibri"/>
          <w:sz w:val="20"/>
        </w:rPr>
        <w:t xml:space="preserve"> H</w:t>
      </w:r>
      <w:r>
        <w:rPr>
          <w:rFonts w:ascii="Calibri" w:hAnsi="Calibri" w:cs="Calibri"/>
          <w:sz w:val="20"/>
        </w:rPr>
        <w:t xml:space="preserve">. týchto SP </w:t>
      </w:r>
      <w:r w:rsidRPr="000A2438">
        <w:rPr>
          <w:rFonts w:ascii="Calibri" w:hAnsi="Calibri" w:cs="Calibri"/>
          <w:sz w:val="20"/>
        </w:rPr>
        <w:t xml:space="preserve">- </w:t>
      </w:r>
      <w:r w:rsidR="00DC7640" w:rsidRPr="008926DF">
        <w:rPr>
          <w:rFonts w:ascii="Calibri" w:hAnsi="Calibri" w:cs="Times New Roman"/>
          <w:b/>
          <w:sz w:val="20"/>
          <w:szCs w:val="20"/>
        </w:rPr>
        <w:t>ČESTNÉ VYHLÁSENIE K PREUKÁZANIU SPLNENIA PODMIENOK</w:t>
      </w:r>
      <w:r w:rsidR="000A2438" w:rsidRPr="007D6236">
        <w:rPr>
          <w:rFonts w:ascii="Calibri" w:hAnsi="Calibri" w:cs="Times New Roman"/>
          <w:b/>
          <w:sz w:val="20"/>
          <w:szCs w:val="20"/>
        </w:rPr>
        <w:t xml:space="preserve"> ÚČASTI</w:t>
      </w:r>
      <w:r w:rsidR="00DC7640" w:rsidRPr="000A2438">
        <w:rPr>
          <w:rFonts w:ascii="Calibri" w:hAnsi="Calibri" w:cs="Times New Roman"/>
          <w:sz w:val="20"/>
          <w:szCs w:val="20"/>
        </w:rPr>
        <w:t>.</w:t>
      </w:r>
      <w:r w:rsidR="00DC7640" w:rsidRPr="00AF6A9E">
        <w:rPr>
          <w:rFonts w:ascii="Calibri" w:hAnsi="Calibri" w:cs="Times New Roman"/>
          <w:sz w:val="20"/>
          <w:szCs w:val="20"/>
        </w:rPr>
        <w:t xml:space="preserve"> </w:t>
      </w:r>
      <w:r w:rsidR="00DC7640" w:rsidRPr="00AF6A9E">
        <w:rPr>
          <w:rFonts w:ascii="Calibri" w:hAnsi="Calibri" w:cs="Times New Roman"/>
          <w:sz w:val="20"/>
          <w:szCs w:val="20"/>
          <w:u w:val="single"/>
        </w:rPr>
        <w:t xml:space="preserve">Uvedené čestné vyhlásenie </w:t>
      </w:r>
      <w:r w:rsidR="00DC7640" w:rsidRPr="00A63A84">
        <w:rPr>
          <w:rFonts w:ascii="Calibri" w:hAnsi="Calibri" w:cs="Times New Roman"/>
          <w:bCs/>
          <w:sz w:val="20"/>
          <w:szCs w:val="20"/>
          <w:u w:val="single"/>
        </w:rPr>
        <w:t>uchádzač predkladá</w:t>
      </w:r>
      <w:r w:rsidR="00DC7640" w:rsidRPr="00AF6A9E">
        <w:rPr>
          <w:rFonts w:ascii="Calibri" w:hAnsi="Calibri" w:cs="Times New Roman"/>
          <w:b/>
          <w:sz w:val="20"/>
          <w:szCs w:val="20"/>
          <w:u w:val="single"/>
        </w:rPr>
        <w:t xml:space="preserve"> len v prípade</w:t>
      </w:r>
      <w:r w:rsidR="00DC7640" w:rsidRPr="00AF6A9E">
        <w:rPr>
          <w:rFonts w:ascii="Calibri" w:hAnsi="Calibri" w:cs="Times New Roman"/>
          <w:sz w:val="20"/>
          <w:szCs w:val="20"/>
          <w:u w:val="single"/>
        </w:rPr>
        <w:t>, že ním preukazuje splnenie všetkých podmienok účasti určených verejným obstarávateľom</w:t>
      </w:r>
      <w:r w:rsidR="000A2438">
        <w:rPr>
          <w:rFonts w:ascii="Calibri" w:hAnsi="Calibri" w:cs="Times New Roman"/>
          <w:sz w:val="20"/>
          <w:szCs w:val="20"/>
        </w:rPr>
        <w:t>.</w:t>
      </w:r>
    </w:p>
    <w:p w14:paraId="11233FCF" w14:textId="77777777" w:rsidR="00353D32" w:rsidRDefault="00353D32" w:rsidP="00353D32">
      <w:pPr>
        <w:pStyle w:val="tl1"/>
        <w:tabs>
          <w:tab w:val="left" w:pos="1134"/>
        </w:tabs>
        <w:ind w:left="567"/>
        <w:rPr>
          <w:rFonts w:ascii="Calibri" w:hAnsi="Calibri" w:cs="Times New Roman"/>
          <w:sz w:val="20"/>
          <w:szCs w:val="20"/>
        </w:rPr>
      </w:pPr>
    </w:p>
    <w:p w14:paraId="31FBF08E" w14:textId="02CBA3DF" w:rsidR="00E5007A" w:rsidRDefault="00E5007A" w:rsidP="002F4C0B">
      <w:pPr>
        <w:pStyle w:val="tl1"/>
        <w:numPr>
          <w:ilvl w:val="2"/>
          <w:numId w:val="8"/>
        </w:numPr>
        <w:tabs>
          <w:tab w:val="left" w:pos="993"/>
        </w:tabs>
        <w:ind w:left="426" w:firstLine="0"/>
        <w:rPr>
          <w:rFonts w:ascii="Calibri" w:hAnsi="Calibri" w:cs="Times New Roman"/>
          <w:sz w:val="20"/>
          <w:szCs w:val="20"/>
        </w:rPr>
      </w:pPr>
      <w:r w:rsidRPr="00353D32">
        <w:rPr>
          <w:rFonts w:ascii="Calibri" w:hAnsi="Calibri" w:cs="Times New Roman"/>
          <w:sz w:val="20"/>
          <w:szCs w:val="20"/>
        </w:rPr>
        <w:t>Ďalšie dokumenty, ak to vyžadujú tieto súťažné podklady.</w:t>
      </w:r>
    </w:p>
    <w:p w14:paraId="595A5BC8" w14:textId="77777777" w:rsidR="00353D32" w:rsidRPr="00353D32" w:rsidRDefault="00353D32" w:rsidP="00353D32">
      <w:pPr>
        <w:pStyle w:val="tl1"/>
        <w:tabs>
          <w:tab w:val="left" w:pos="1134"/>
        </w:tabs>
        <w:rPr>
          <w:rFonts w:ascii="Calibri" w:hAnsi="Calibri" w:cs="Times New Roman"/>
          <w:sz w:val="20"/>
          <w:szCs w:val="20"/>
        </w:rPr>
      </w:pPr>
    </w:p>
    <w:p w14:paraId="29484B95" w14:textId="46049D6C" w:rsidR="00E5007A" w:rsidRPr="00353D32" w:rsidRDefault="00E5007A" w:rsidP="002F4C0B">
      <w:pPr>
        <w:pStyle w:val="tl1"/>
        <w:numPr>
          <w:ilvl w:val="1"/>
          <w:numId w:val="8"/>
        </w:numPr>
        <w:tabs>
          <w:tab w:val="left" w:pos="426"/>
        </w:tabs>
        <w:ind w:left="0" w:firstLine="0"/>
        <w:rPr>
          <w:rFonts w:ascii="Calibri" w:hAnsi="Calibri"/>
          <w:sz w:val="20"/>
        </w:rPr>
      </w:pPr>
      <w:r w:rsidRPr="00353D32">
        <w:rPr>
          <w:rFonts w:ascii="Calibri" w:hAnsi="Calibri"/>
          <w:sz w:val="20"/>
        </w:rPr>
        <w:t xml:space="preserve">Z dôvodu zabezpečenia prehľadnosti ponuky a bezproblémovej komunikácie verejný obstarávateľ </w:t>
      </w:r>
      <w:r w:rsidRPr="007619FB">
        <w:rPr>
          <w:rFonts w:ascii="Calibri" w:hAnsi="Calibri"/>
          <w:b/>
          <w:bCs/>
          <w:sz w:val="20"/>
        </w:rPr>
        <w:t>odporúča</w:t>
      </w:r>
      <w:r w:rsidRPr="00353D32">
        <w:rPr>
          <w:rFonts w:ascii="Calibri" w:hAnsi="Calibri"/>
          <w:sz w:val="20"/>
        </w:rPr>
        <w:t xml:space="preserve"> uchádzačom predložiť aj:</w:t>
      </w:r>
    </w:p>
    <w:p w14:paraId="55885E5B" w14:textId="6C3871FE" w:rsidR="00E5007A" w:rsidRDefault="00E5007A" w:rsidP="002F4C0B">
      <w:pPr>
        <w:pStyle w:val="tl1"/>
        <w:numPr>
          <w:ilvl w:val="2"/>
          <w:numId w:val="8"/>
        </w:numPr>
        <w:tabs>
          <w:tab w:val="left" w:pos="993"/>
        </w:tabs>
        <w:spacing w:before="120"/>
        <w:ind w:left="426" w:firstLine="0"/>
        <w:rPr>
          <w:rFonts w:ascii="Calibri" w:hAnsi="Calibri" w:cs="Times New Roman"/>
          <w:sz w:val="20"/>
          <w:szCs w:val="20"/>
        </w:rPr>
      </w:pPr>
      <w:r w:rsidRPr="00377ADB">
        <w:rPr>
          <w:rFonts w:ascii="Calibri" w:hAnsi="Calibri" w:cs="Times New Roman"/>
          <w:iCs/>
          <w:caps/>
          <w:sz w:val="20"/>
          <w:szCs w:val="20"/>
        </w:rPr>
        <w:t>obsah ponuky</w:t>
      </w:r>
      <w:r w:rsidRPr="00377ADB">
        <w:rPr>
          <w:rFonts w:ascii="Calibri" w:hAnsi="Calibr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BCA8AE9" w14:textId="2EC16B1F" w:rsidR="00E5007A" w:rsidRPr="00353D32" w:rsidRDefault="00E5007A" w:rsidP="002F4C0B">
      <w:pPr>
        <w:pStyle w:val="tl1"/>
        <w:numPr>
          <w:ilvl w:val="2"/>
          <w:numId w:val="8"/>
        </w:numPr>
        <w:tabs>
          <w:tab w:val="left" w:pos="993"/>
        </w:tabs>
        <w:spacing w:before="120"/>
        <w:ind w:left="426" w:firstLine="0"/>
        <w:rPr>
          <w:rFonts w:ascii="Calibri" w:hAnsi="Calibri" w:cs="Times New Roman"/>
          <w:sz w:val="20"/>
          <w:szCs w:val="20"/>
        </w:rPr>
      </w:pPr>
      <w:r w:rsidRPr="00353D32">
        <w:rPr>
          <w:rFonts w:ascii="Calibri" w:hAnsi="Calibri" w:cs="Times New Roman"/>
          <w:iCs/>
          <w:caps/>
          <w:sz w:val="20"/>
          <w:szCs w:val="20"/>
        </w:rPr>
        <w:t>identifikačné údaje uchádzača</w:t>
      </w:r>
      <w:r w:rsidRPr="00353D32">
        <w:rPr>
          <w:rFonts w:ascii="Calibri" w:hAnsi="Calibri" w:cs="Times New Roman"/>
          <w:sz w:val="20"/>
          <w:szCs w:val="20"/>
        </w:rPr>
        <w:t xml:space="preserve">: obchodné meno/názov, adresa sídla uchádzača alebo miesto jeho podnikania, meno, priezvisko a funkcia osoby (osôb) vykonávajúcej funkciu štatutárneho orgánu (člena/členov </w:t>
      </w:r>
      <w:r w:rsidRPr="00353D32">
        <w:rPr>
          <w:rFonts w:ascii="Calibri" w:hAnsi="Calibri" w:cs="Times New Roman"/>
          <w:sz w:val="20"/>
          <w:szCs w:val="20"/>
        </w:rPr>
        <w:lastRenderedPageBreak/>
        <w:t xml:space="preserve">štatutárneho orgánu) uchádzača, IČO, DIČ, IČ DPH, bankové spojenie </w:t>
      </w:r>
      <w:r w:rsidRPr="00353D32">
        <w:rPr>
          <w:rFonts w:ascii="Calibri" w:hAnsi="Calibri" w:cs="Times New Roman"/>
          <w:iCs/>
          <w:sz w:val="20"/>
          <w:szCs w:val="20"/>
        </w:rPr>
        <w:t>(názov, adresa a sídlo peňažného ústavu/banky)</w:t>
      </w:r>
      <w:r w:rsidRPr="00353D32">
        <w:rPr>
          <w:rFonts w:ascii="Calibri" w:hAnsi="Calibri" w:cs="Times New Roman"/>
          <w:sz w:val="20"/>
          <w:szCs w:val="20"/>
        </w:rPr>
        <w:t xml:space="preserve">, číslo bankového účtu, kontaktné telefónne číslo, </w:t>
      </w:r>
      <w:r w:rsidRPr="00353D32">
        <w:rPr>
          <w:rFonts w:ascii="Calibri" w:hAnsi="Calibri" w:cs="Times New Roman"/>
          <w:b/>
          <w:bCs/>
          <w:sz w:val="20"/>
          <w:szCs w:val="20"/>
        </w:rPr>
        <w:t>e-mail.</w:t>
      </w:r>
    </w:p>
    <w:p w14:paraId="0440050F" w14:textId="77777777" w:rsidR="00E5007A" w:rsidRPr="006573FE" w:rsidRDefault="00E5007A" w:rsidP="00E5007A">
      <w:pPr>
        <w:pStyle w:val="tl1"/>
        <w:rPr>
          <w:rFonts w:ascii="Calibri" w:hAnsi="Calibri" w:cs="Times New Roman"/>
          <w:b/>
          <w:bCs/>
          <w:sz w:val="20"/>
          <w:szCs w:val="20"/>
        </w:rPr>
      </w:pPr>
    </w:p>
    <w:p w14:paraId="270EBFF5" w14:textId="28E57138" w:rsidR="00E5007A" w:rsidRPr="00846279" w:rsidRDefault="00E5007A" w:rsidP="002F4C0B">
      <w:pPr>
        <w:pStyle w:val="tl1"/>
        <w:numPr>
          <w:ilvl w:val="0"/>
          <w:numId w:val="8"/>
        </w:numPr>
        <w:ind w:left="426" w:hanging="426"/>
        <w:jc w:val="left"/>
        <w:rPr>
          <w:rFonts w:ascii="Calibri" w:hAnsi="Calibri" w:cs="Calibri"/>
          <w:b/>
          <w:bCs/>
          <w:sz w:val="20"/>
          <w:szCs w:val="20"/>
        </w:rPr>
      </w:pPr>
      <w:r w:rsidRPr="00377ADB">
        <w:rPr>
          <w:rFonts w:ascii="Calibri" w:hAnsi="Calibri" w:cs="Calibri"/>
          <w:b/>
          <w:bCs/>
          <w:sz w:val="20"/>
          <w:szCs w:val="20"/>
        </w:rPr>
        <w:t>NÁKLADY NA PONUKU</w:t>
      </w:r>
    </w:p>
    <w:p w14:paraId="7BE6D39F" w14:textId="4D78148F" w:rsidR="00E5007A" w:rsidRPr="00377ADB" w:rsidRDefault="00E5007A" w:rsidP="002F4C0B">
      <w:pPr>
        <w:pStyle w:val="tl1"/>
        <w:numPr>
          <w:ilvl w:val="1"/>
          <w:numId w:val="8"/>
        </w:numPr>
        <w:tabs>
          <w:tab w:val="left" w:pos="426"/>
        </w:tabs>
        <w:ind w:left="0" w:firstLine="0"/>
        <w:rPr>
          <w:rFonts w:ascii="Calibri" w:hAnsi="Calibri" w:cs="Calibri"/>
          <w:sz w:val="20"/>
          <w:szCs w:val="20"/>
        </w:rPr>
      </w:pPr>
      <w:r w:rsidRPr="00377ADB">
        <w:rPr>
          <w:rFonts w:ascii="Calibri" w:hAnsi="Calibri" w:cs="Calibri"/>
          <w:sz w:val="20"/>
          <w:szCs w:val="20"/>
        </w:rPr>
        <w:t>Všetky náklady a výdavky</w:t>
      </w:r>
      <w:r w:rsidRPr="00377ADB">
        <w:rPr>
          <w:rFonts w:ascii="Calibri" w:hAnsi="Calibri" w:cs="Calibri"/>
          <w:b/>
          <w:bCs/>
          <w:sz w:val="20"/>
          <w:szCs w:val="20"/>
        </w:rPr>
        <w:t xml:space="preserve"> </w:t>
      </w:r>
      <w:r w:rsidRPr="00377ADB">
        <w:rPr>
          <w:rFonts w:ascii="Calibri" w:hAnsi="Calibri" w:cs="Calibri"/>
          <w:sz w:val="20"/>
          <w:szCs w:val="20"/>
        </w:rPr>
        <w:t>spojené s prípravou a predložením ponuky znáša uchádzač bez finančného nároku voči verejnému obstarávateľovi, bez ohľadu na výsledok verejného obstarávania.</w:t>
      </w:r>
    </w:p>
    <w:p w14:paraId="61516EC0" w14:textId="77777777" w:rsidR="00E5007A" w:rsidRPr="00377ADB" w:rsidRDefault="00E5007A" w:rsidP="00E5007A">
      <w:pPr>
        <w:pStyle w:val="tl1"/>
        <w:rPr>
          <w:rFonts w:ascii="Calibri" w:hAnsi="Calibri" w:cs="Calibri"/>
          <w:b/>
          <w:bCs/>
          <w:sz w:val="20"/>
          <w:szCs w:val="20"/>
        </w:rPr>
      </w:pPr>
    </w:p>
    <w:p w14:paraId="0C129C7C" w14:textId="05353F33" w:rsidR="00E5007A" w:rsidRPr="00377ADB" w:rsidRDefault="00E5007A" w:rsidP="002F4C0B">
      <w:pPr>
        <w:pStyle w:val="tl1"/>
        <w:numPr>
          <w:ilvl w:val="0"/>
          <w:numId w:val="8"/>
        </w:numPr>
        <w:ind w:left="426" w:hanging="426"/>
        <w:jc w:val="left"/>
        <w:rPr>
          <w:rFonts w:ascii="Calibri" w:hAnsi="Calibri" w:cs="Calibri"/>
          <w:b/>
          <w:bCs/>
          <w:sz w:val="20"/>
          <w:szCs w:val="20"/>
        </w:rPr>
      </w:pPr>
      <w:r w:rsidRPr="00377ADB">
        <w:rPr>
          <w:rFonts w:ascii="Calibri" w:hAnsi="Calibri" w:cs="Calibri"/>
          <w:b/>
          <w:bCs/>
          <w:sz w:val="20"/>
          <w:szCs w:val="20"/>
        </w:rPr>
        <w:t>PREDKLADANIE PONÚK</w:t>
      </w:r>
    </w:p>
    <w:p w14:paraId="410A07A1" w14:textId="745266B2" w:rsidR="00E5007A" w:rsidRDefault="00E5007A" w:rsidP="002F4C0B">
      <w:pPr>
        <w:pStyle w:val="tl1"/>
        <w:numPr>
          <w:ilvl w:val="1"/>
          <w:numId w:val="8"/>
        </w:numPr>
        <w:tabs>
          <w:tab w:val="left" w:pos="426"/>
        </w:tabs>
        <w:ind w:left="0" w:firstLine="0"/>
        <w:rPr>
          <w:rFonts w:ascii="Calibri" w:hAnsi="Calibri" w:cs="Calibri"/>
          <w:b/>
          <w:sz w:val="20"/>
          <w:szCs w:val="20"/>
        </w:rPr>
      </w:pPr>
      <w:r w:rsidRPr="00A63A84">
        <w:rPr>
          <w:rFonts w:ascii="Calibri" w:hAnsi="Calibri" w:cs="Calibri"/>
          <w:bCs/>
          <w:sz w:val="20"/>
          <w:szCs w:val="20"/>
        </w:rPr>
        <w:t>Ponuky musia byť doručené</w:t>
      </w:r>
      <w:r w:rsidRPr="00F468A7">
        <w:rPr>
          <w:rFonts w:ascii="Calibri" w:hAnsi="Calibri" w:cs="Calibri"/>
          <w:b/>
          <w:sz w:val="20"/>
          <w:szCs w:val="20"/>
        </w:rPr>
        <w:t xml:space="preserve"> </w:t>
      </w:r>
      <w:r w:rsidRPr="009870C9">
        <w:rPr>
          <w:rFonts w:ascii="Calibri" w:hAnsi="Calibri" w:cs="Calibri"/>
          <w:b/>
          <w:sz w:val="20"/>
          <w:szCs w:val="20"/>
        </w:rPr>
        <w:t>v lehote na predkladanie ponúk</w:t>
      </w:r>
      <w:r w:rsidRPr="000A2438">
        <w:rPr>
          <w:rFonts w:ascii="Calibri" w:hAnsi="Calibri" w:cs="Calibri"/>
          <w:bCs/>
          <w:sz w:val="20"/>
          <w:szCs w:val="20"/>
        </w:rPr>
        <w:t>,</w:t>
      </w:r>
      <w:r w:rsidRPr="000A2438">
        <w:rPr>
          <w:rFonts w:ascii="Calibri" w:hAnsi="Calibri" w:cs="Calibri"/>
          <w:b/>
          <w:sz w:val="20"/>
          <w:szCs w:val="20"/>
        </w:rPr>
        <w:t xml:space="preserve"> </w:t>
      </w:r>
      <w:r w:rsidRPr="000A2438">
        <w:rPr>
          <w:rFonts w:ascii="Calibri" w:hAnsi="Calibri" w:cs="Calibri"/>
          <w:bCs/>
          <w:sz w:val="20"/>
          <w:szCs w:val="20"/>
        </w:rPr>
        <w:t>ktorá</w:t>
      </w:r>
      <w:r w:rsidRPr="00A63A84">
        <w:rPr>
          <w:rFonts w:ascii="Calibri" w:hAnsi="Calibri" w:cs="Calibri"/>
          <w:bCs/>
          <w:sz w:val="20"/>
          <w:szCs w:val="20"/>
        </w:rPr>
        <w:t xml:space="preserve"> je uvedená </w:t>
      </w:r>
      <w:r w:rsidRPr="00F468A7">
        <w:rPr>
          <w:rFonts w:ascii="Calibri" w:hAnsi="Calibri" w:cs="Calibri"/>
          <w:b/>
          <w:sz w:val="20"/>
          <w:szCs w:val="20"/>
        </w:rPr>
        <w:t xml:space="preserve">vo </w:t>
      </w:r>
      <w:r w:rsidR="000A2438">
        <w:rPr>
          <w:rFonts w:ascii="Calibri" w:hAnsi="Calibri" w:cs="Calibri"/>
          <w:b/>
          <w:sz w:val="20"/>
          <w:szCs w:val="20"/>
        </w:rPr>
        <w:t>V</w:t>
      </w:r>
      <w:r w:rsidR="000A2438" w:rsidRPr="00F468A7">
        <w:rPr>
          <w:rFonts w:ascii="Calibri" w:hAnsi="Calibri" w:cs="Calibri"/>
          <w:b/>
          <w:sz w:val="20"/>
          <w:szCs w:val="20"/>
        </w:rPr>
        <w:t xml:space="preserve">ýzve </w:t>
      </w:r>
      <w:r w:rsidRPr="00F468A7">
        <w:rPr>
          <w:rFonts w:ascii="Calibri" w:hAnsi="Calibri" w:cs="Calibri"/>
          <w:b/>
          <w:sz w:val="20"/>
          <w:szCs w:val="20"/>
        </w:rPr>
        <w:t>na</w:t>
      </w:r>
      <w:r w:rsidRPr="00377ADB">
        <w:rPr>
          <w:rFonts w:ascii="Calibri" w:hAnsi="Calibri" w:cs="Calibri"/>
          <w:b/>
          <w:sz w:val="20"/>
          <w:szCs w:val="20"/>
        </w:rPr>
        <w:t xml:space="preserve"> predkladanie ponúk</w:t>
      </w:r>
      <w:r w:rsidRPr="00377ADB">
        <w:rPr>
          <w:rFonts w:ascii="Calibri" w:hAnsi="Calibri" w:cs="Calibri"/>
          <w:sz w:val="20"/>
          <w:szCs w:val="20"/>
        </w:rPr>
        <w:t xml:space="preserve">, prostredníctvom ktorej bolo vyhlásené toto verejné obstarávanie. </w:t>
      </w:r>
      <w:r w:rsidRPr="00F468A7">
        <w:rPr>
          <w:rFonts w:ascii="Calibri" w:hAnsi="Calibri" w:cs="Calibri"/>
          <w:b/>
          <w:sz w:val="20"/>
          <w:szCs w:val="20"/>
        </w:rPr>
        <w:t>Ponuka</w:t>
      </w:r>
      <w:r w:rsidRPr="00377ADB">
        <w:rPr>
          <w:rFonts w:ascii="Calibri" w:hAnsi="Calibri" w:cs="Calibri"/>
          <w:sz w:val="20"/>
          <w:szCs w:val="20"/>
        </w:rPr>
        <w:t xml:space="preserve"> uchádzača </w:t>
      </w:r>
      <w:r w:rsidRPr="00F468A7">
        <w:rPr>
          <w:rFonts w:ascii="Calibri" w:hAnsi="Calibri" w:cs="Calibri"/>
          <w:b/>
          <w:sz w:val="20"/>
          <w:szCs w:val="20"/>
        </w:rPr>
        <w:t xml:space="preserve">predložená po uplynutí lehoty </w:t>
      </w:r>
      <w:r w:rsidR="007402D1">
        <w:rPr>
          <w:rFonts w:ascii="Calibri" w:hAnsi="Calibri" w:cs="Calibri"/>
          <w:b/>
          <w:sz w:val="20"/>
          <w:szCs w:val="20"/>
        </w:rPr>
        <w:t xml:space="preserve">      </w:t>
      </w:r>
      <w:r w:rsidRPr="00F468A7">
        <w:rPr>
          <w:rFonts w:ascii="Calibri" w:hAnsi="Calibri" w:cs="Calibri"/>
          <w:b/>
          <w:sz w:val="20"/>
          <w:szCs w:val="20"/>
        </w:rPr>
        <w:t xml:space="preserve">na predkladanie ponúk </w:t>
      </w:r>
      <w:r w:rsidRPr="00F468A7">
        <w:rPr>
          <w:rFonts w:ascii="Calibri" w:hAnsi="Calibri" w:cs="Calibri"/>
          <w:b/>
          <w:sz w:val="20"/>
          <w:szCs w:val="20"/>
          <w:u w:val="single"/>
        </w:rPr>
        <w:t>sa elektronicky neotvorí</w:t>
      </w:r>
      <w:r w:rsidRPr="00F468A7">
        <w:rPr>
          <w:rFonts w:ascii="Calibri" w:hAnsi="Calibri" w:cs="Calibri"/>
          <w:b/>
          <w:sz w:val="20"/>
          <w:szCs w:val="20"/>
        </w:rPr>
        <w:t>.</w:t>
      </w:r>
    </w:p>
    <w:p w14:paraId="4FD9B736" w14:textId="77777777" w:rsidR="00353D32" w:rsidRDefault="00353D32" w:rsidP="00353D32">
      <w:pPr>
        <w:pStyle w:val="tl1"/>
        <w:tabs>
          <w:tab w:val="left" w:pos="567"/>
        </w:tabs>
        <w:rPr>
          <w:rFonts w:ascii="Calibri" w:hAnsi="Calibri" w:cs="Calibri"/>
          <w:b/>
          <w:sz w:val="20"/>
          <w:szCs w:val="20"/>
        </w:rPr>
      </w:pPr>
    </w:p>
    <w:p w14:paraId="2649F235" w14:textId="685D9C7A" w:rsidR="00E5007A" w:rsidRPr="001E0EC3" w:rsidRDefault="00E5007A" w:rsidP="002F4C0B">
      <w:pPr>
        <w:pStyle w:val="tl1"/>
        <w:numPr>
          <w:ilvl w:val="1"/>
          <w:numId w:val="8"/>
        </w:numPr>
        <w:tabs>
          <w:tab w:val="left" w:pos="426"/>
        </w:tabs>
        <w:ind w:left="0" w:firstLine="0"/>
        <w:rPr>
          <w:rFonts w:ascii="Calibri" w:hAnsi="Calibri" w:cs="Calibri"/>
          <w:b/>
          <w:sz w:val="20"/>
          <w:szCs w:val="20"/>
        </w:rPr>
      </w:pPr>
      <w:r w:rsidRPr="00353D32">
        <w:rPr>
          <w:rFonts w:ascii="Calibri" w:hAnsi="Calibri" w:cs="Arial"/>
          <w:sz w:val="20"/>
          <w:szCs w:val="20"/>
        </w:rPr>
        <w:t xml:space="preserve">Ponuky sa budú predkladať elektronicky v zmysle § 49 ods. 1 písm. a) ZVO prostredníctvom systému JOSEPHINE, umiestnenom na webovej adrese </w:t>
      </w:r>
      <w:hyperlink r:id="rId16" w:history="1">
        <w:r w:rsidRPr="00353D32">
          <w:rPr>
            <w:rStyle w:val="Hypertextovprepojenie"/>
            <w:rFonts w:ascii="Calibri" w:hAnsi="Calibri" w:cs="Arial"/>
            <w:sz w:val="20"/>
            <w:szCs w:val="20"/>
          </w:rPr>
          <w:t>https://josephine.proebiz.com</w:t>
        </w:r>
      </w:hyperlink>
      <w:r w:rsidRPr="00353D32">
        <w:rPr>
          <w:rFonts w:ascii="Calibri" w:hAnsi="Calibri" w:cs="Arial"/>
          <w:sz w:val="20"/>
          <w:szCs w:val="20"/>
        </w:rPr>
        <w:t xml:space="preserve">. </w:t>
      </w:r>
    </w:p>
    <w:p w14:paraId="08F6CB98" w14:textId="77777777" w:rsidR="001E0EC3" w:rsidRDefault="001E0EC3" w:rsidP="001E0EC3">
      <w:pPr>
        <w:pStyle w:val="Odsekzoznamu"/>
        <w:rPr>
          <w:rFonts w:ascii="Calibri" w:hAnsi="Calibri" w:cs="Calibri"/>
          <w:b/>
          <w:sz w:val="20"/>
          <w:szCs w:val="20"/>
        </w:rPr>
      </w:pPr>
    </w:p>
    <w:p w14:paraId="6A48E144" w14:textId="395E89B4" w:rsidR="001E0EC3" w:rsidRPr="002A4562" w:rsidRDefault="001E0EC3" w:rsidP="002F4C0B">
      <w:pPr>
        <w:pStyle w:val="tl1"/>
        <w:numPr>
          <w:ilvl w:val="1"/>
          <w:numId w:val="8"/>
        </w:numPr>
        <w:tabs>
          <w:tab w:val="left" w:pos="426"/>
        </w:tabs>
        <w:ind w:left="0" w:firstLine="0"/>
        <w:rPr>
          <w:rFonts w:ascii="Calibri" w:hAnsi="Calibri" w:cs="Calibri"/>
          <w:b/>
          <w:sz w:val="20"/>
          <w:szCs w:val="20"/>
        </w:rPr>
      </w:pPr>
      <w:r w:rsidRPr="00353D32">
        <w:rPr>
          <w:rFonts w:ascii="Calibri" w:hAnsi="Calibri" w:cs="Arial"/>
          <w:sz w:val="20"/>
          <w:szCs w:val="20"/>
        </w:rPr>
        <w:t>Na ponuky predložené iným spôsobom (v listinnej podobe) sa nebude prihliadať.</w:t>
      </w:r>
    </w:p>
    <w:p w14:paraId="6EBC86EC" w14:textId="77777777" w:rsidR="002A4562" w:rsidRDefault="002A4562" w:rsidP="002A4562">
      <w:pPr>
        <w:pStyle w:val="Odsekzoznamu"/>
        <w:rPr>
          <w:rFonts w:ascii="Calibri" w:hAnsi="Calibri" w:cs="Calibri"/>
          <w:b/>
          <w:sz w:val="20"/>
          <w:szCs w:val="20"/>
        </w:rPr>
      </w:pPr>
    </w:p>
    <w:p w14:paraId="51910531" w14:textId="77777777" w:rsidR="002A4562" w:rsidRDefault="002A4562" w:rsidP="002F4C0B">
      <w:pPr>
        <w:pStyle w:val="tl1"/>
        <w:numPr>
          <w:ilvl w:val="1"/>
          <w:numId w:val="8"/>
        </w:numPr>
        <w:tabs>
          <w:tab w:val="left" w:pos="426"/>
        </w:tabs>
        <w:ind w:left="0" w:firstLine="0"/>
        <w:rPr>
          <w:rFonts w:ascii="Calibri" w:hAnsi="Calibri" w:cs="Arial"/>
          <w:sz w:val="20"/>
          <w:szCs w:val="20"/>
        </w:rPr>
      </w:pPr>
      <w:r w:rsidRPr="00353D32">
        <w:rPr>
          <w:rFonts w:ascii="Calibri" w:hAnsi="Calibri" w:cs="Arial"/>
          <w:sz w:val="20"/>
          <w:szCs w:val="20"/>
        </w:rPr>
        <w:t>Uchádzač má možnosť sa registrovať do systému JOSEPHINE pomocou hesla i registráciou a prihlásením pomocou občianskeho preukazom s elektronickým čipom a bezpečnostným osobnostným kódom (</w:t>
      </w:r>
      <w:proofErr w:type="spellStart"/>
      <w:r w:rsidRPr="00353D32">
        <w:rPr>
          <w:rFonts w:ascii="Calibri" w:hAnsi="Calibri" w:cs="Arial"/>
          <w:sz w:val="20"/>
          <w:szCs w:val="20"/>
        </w:rPr>
        <w:t>eID</w:t>
      </w:r>
      <w:proofErr w:type="spellEnd"/>
      <w:r w:rsidRPr="00353D32">
        <w:rPr>
          <w:rFonts w:ascii="Calibri" w:hAnsi="Calibri" w:cs="Arial"/>
          <w:sz w:val="20"/>
          <w:szCs w:val="20"/>
        </w:rPr>
        <w:t>).</w:t>
      </w:r>
    </w:p>
    <w:p w14:paraId="43811393" w14:textId="77777777" w:rsidR="002A4562" w:rsidRDefault="002A4562" w:rsidP="002A4562">
      <w:pPr>
        <w:pStyle w:val="Odsekzoznamu"/>
        <w:rPr>
          <w:rFonts w:ascii="Calibri" w:hAnsi="Calibri" w:cs="Arial"/>
          <w:sz w:val="20"/>
          <w:szCs w:val="20"/>
        </w:rPr>
      </w:pPr>
    </w:p>
    <w:p w14:paraId="1B982EEF" w14:textId="65A2E237" w:rsidR="002A4562" w:rsidRPr="002A4562" w:rsidRDefault="002A4562" w:rsidP="002F4C0B">
      <w:pPr>
        <w:pStyle w:val="tl1"/>
        <w:numPr>
          <w:ilvl w:val="1"/>
          <w:numId w:val="8"/>
        </w:numPr>
        <w:tabs>
          <w:tab w:val="left" w:pos="426"/>
        </w:tabs>
        <w:ind w:left="0" w:firstLine="0"/>
        <w:rPr>
          <w:rFonts w:ascii="Calibri" w:hAnsi="Calibri" w:cs="Arial"/>
          <w:sz w:val="20"/>
          <w:szCs w:val="20"/>
        </w:rPr>
      </w:pPr>
      <w:r w:rsidRPr="00353D32">
        <w:rPr>
          <w:rFonts w:ascii="Calibri" w:hAnsi="Calibri" w:cs="Arial"/>
          <w:sz w:val="20"/>
          <w:szCs w:val="20"/>
        </w:rPr>
        <w:t>Predkladanie ponúk je umožnené iba autentifikovaným uchádzačom. Autentifikáciu je možné previesť nasledovnými spôsobmi:</w:t>
      </w:r>
    </w:p>
    <w:p w14:paraId="384D36A1" w14:textId="77777777" w:rsidR="002A4562" w:rsidRPr="007F5BEC" w:rsidRDefault="002A4562" w:rsidP="00EA305D">
      <w:pPr>
        <w:tabs>
          <w:tab w:val="num" w:pos="284"/>
        </w:tabs>
        <w:spacing w:after="120"/>
        <w:ind w:left="709" w:hanging="283"/>
        <w:jc w:val="both"/>
        <w:rPr>
          <w:rFonts w:asciiTheme="minorHAnsi" w:hAnsiTheme="minorHAnsi" w:cstheme="minorHAnsi"/>
          <w:sz w:val="20"/>
          <w:szCs w:val="20"/>
        </w:rPr>
      </w:pPr>
      <w:r w:rsidRPr="007F5BEC">
        <w:rPr>
          <w:rFonts w:asciiTheme="minorHAnsi" w:hAnsiTheme="minorHAnsi" w:cstheme="minorHAnsi"/>
          <w:sz w:val="20"/>
          <w:szCs w:val="20"/>
        </w:rPr>
        <w:t>a)</w:t>
      </w:r>
      <w:r w:rsidRPr="007F5BEC">
        <w:rPr>
          <w:rFonts w:asciiTheme="minorHAnsi" w:hAnsiTheme="minorHAnsi" w:cstheme="minorHAnsi"/>
          <w:sz w:val="20"/>
          <w:szCs w:val="20"/>
        </w:rPr>
        <w:tab/>
        <w:t>v systéme JOSEPHINE registráciou a prihlásením pomocou občianskeho preukazu s elektronickým čipom a bezpečnostným osobnostným kódom (</w:t>
      </w:r>
      <w:proofErr w:type="spellStart"/>
      <w:r w:rsidRPr="007F5BEC">
        <w:rPr>
          <w:rFonts w:asciiTheme="minorHAnsi" w:hAnsiTheme="minorHAnsi" w:cstheme="minorHAnsi"/>
          <w:sz w:val="20"/>
          <w:szCs w:val="20"/>
        </w:rPr>
        <w:t>eID</w:t>
      </w:r>
      <w:proofErr w:type="spellEnd"/>
      <w:r w:rsidRPr="007F5BEC">
        <w:rPr>
          <w:rFonts w:asciiTheme="minorHAnsi" w:hAnsiTheme="minorHAnsi" w:cstheme="minorHAnsi"/>
          <w:sz w:val="20"/>
          <w:szCs w:val="20"/>
        </w:rPr>
        <w:t xml:space="preserve">). V systéme je autentifikovaná spoločnosť, ktorú pomocou </w:t>
      </w:r>
      <w:proofErr w:type="spellStart"/>
      <w:r w:rsidRPr="007F5BEC">
        <w:rPr>
          <w:rFonts w:asciiTheme="minorHAnsi" w:hAnsiTheme="minorHAnsi" w:cstheme="minorHAnsi"/>
          <w:sz w:val="20"/>
          <w:szCs w:val="20"/>
        </w:rPr>
        <w:t>eID</w:t>
      </w:r>
      <w:proofErr w:type="spellEnd"/>
      <w:r w:rsidRPr="007F5BEC">
        <w:rPr>
          <w:rFonts w:asciiTheme="minorHAnsi" w:hAnsiTheme="minorHAnsi" w:cstheme="minorHAnsi"/>
          <w:sz w:val="20"/>
          <w:szCs w:val="20"/>
        </w:rPr>
        <w:t xml:space="preserve"> registruje štatutár danej spoločnosti. Autentifikáciu vykonáva poskytovateľ systému JOSEPHINE a to v pracovných dňoch v čase 8.00 – 16.00 hod. </w:t>
      </w:r>
    </w:p>
    <w:p w14:paraId="053593FC" w14:textId="77777777" w:rsidR="002A4562" w:rsidRPr="007F5BEC" w:rsidRDefault="002A4562" w:rsidP="007619FB">
      <w:pPr>
        <w:tabs>
          <w:tab w:val="num" w:pos="284"/>
        </w:tabs>
        <w:spacing w:after="120"/>
        <w:ind w:left="709" w:hanging="283"/>
        <w:jc w:val="both"/>
        <w:rPr>
          <w:rFonts w:asciiTheme="minorHAnsi" w:hAnsiTheme="minorHAnsi" w:cstheme="minorHAnsi"/>
          <w:sz w:val="20"/>
          <w:szCs w:val="20"/>
        </w:rPr>
      </w:pPr>
      <w:r w:rsidRPr="007F5BEC">
        <w:rPr>
          <w:rFonts w:asciiTheme="minorHAnsi" w:hAnsiTheme="minorHAnsi" w:cstheme="minorHAnsi"/>
          <w:sz w:val="20"/>
          <w:szCs w:val="20"/>
        </w:rPr>
        <w:t xml:space="preserve">b) </w:t>
      </w:r>
      <w:r w:rsidRPr="007F5BEC">
        <w:rPr>
          <w:rFonts w:asciiTheme="minorHAnsi" w:hAnsiTheme="minorHAnsi" w:cstheme="minorHAnsi"/>
          <w:sz w:val="20"/>
          <w:szCs w:val="20"/>
        </w:rPr>
        <w:tab/>
        <w:t xml:space="preserve">nahraním kvalifikovaného elektronického podpisu (napríklad podpisu </w:t>
      </w:r>
      <w:proofErr w:type="spellStart"/>
      <w:r w:rsidRPr="007F5BEC">
        <w:rPr>
          <w:rFonts w:asciiTheme="minorHAnsi" w:hAnsiTheme="minorHAnsi" w:cstheme="minorHAnsi"/>
          <w:sz w:val="20"/>
          <w:szCs w:val="20"/>
        </w:rPr>
        <w:t>eID</w:t>
      </w:r>
      <w:proofErr w:type="spellEnd"/>
      <w:r w:rsidRPr="007F5BEC">
        <w:rPr>
          <w:rFonts w:asciiTheme="minorHAnsi" w:hAnsiTheme="minorHAnsi" w:cstheme="minorHAnsi"/>
          <w:sz w:val="20"/>
          <w:szCs w:val="20"/>
        </w:rPr>
        <w:t>) štatutára danej spoločnosti na kartu užívateľa po registrácii a prihlásení do systému JOSEPHINE. Autentifikáciu vykoná poskytovateľ systému JOSEPHINE a to v pracovných dňoch v čase 8.00 – 16.00 hod.</w:t>
      </w:r>
    </w:p>
    <w:p w14:paraId="737AE7B0" w14:textId="77777777" w:rsidR="002A4562" w:rsidRPr="007F5BEC" w:rsidRDefault="002A4562" w:rsidP="007619FB">
      <w:pPr>
        <w:tabs>
          <w:tab w:val="num" w:pos="284"/>
        </w:tabs>
        <w:spacing w:after="120"/>
        <w:ind w:left="709" w:hanging="283"/>
        <w:jc w:val="both"/>
        <w:rPr>
          <w:rFonts w:asciiTheme="minorHAnsi" w:hAnsiTheme="minorHAnsi" w:cstheme="minorHAnsi"/>
          <w:sz w:val="20"/>
          <w:szCs w:val="20"/>
        </w:rPr>
      </w:pPr>
      <w:r w:rsidRPr="007F5BEC">
        <w:rPr>
          <w:rFonts w:asciiTheme="minorHAnsi" w:hAnsiTheme="minorHAnsi" w:cstheme="minorHAnsi"/>
          <w:sz w:val="20"/>
          <w:szCs w:val="20"/>
        </w:rPr>
        <w:t xml:space="preserve">c) </w:t>
      </w:r>
      <w:r w:rsidRPr="007F5BEC">
        <w:rPr>
          <w:rFonts w:asciiTheme="minorHAnsi" w:hAnsiTheme="minorHAnsi" w:cstheme="minorHAnsi"/>
          <w:sz w:val="20"/>
          <w:szCs w:val="20"/>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4D172D2B" w14:textId="77777777" w:rsidR="002A4562" w:rsidRPr="008920CC" w:rsidRDefault="002A4562" w:rsidP="007619FB">
      <w:pPr>
        <w:tabs>
          <w:tab w:val="num" w:pos="284"/>
        </w:tabs>
        <w:spacing w:after="120"/>
        <w:ind w:left="709" w:hanging="283"/>
        <w:jc w:val="both"/>
        <w:rPr>
          <w:rFonts w:asciiTheme="minorHAnsi" w:hAnsiTheme="minorHAnsi" w:cstheme="minorHAnsi"/>
          <w:sz w:val="20"/>
          <w:szCs w:val="20"/>
        </w:rPr>
      </w:pPr>
      <w:r w:rsidRPr="007F5BEC">
        <w:rPr>
          <w:rFonts w:asciiTheme="minorHAnsi" w:hAnsiTheme="minorHAnsi" w:cstheme="minorHAnsi"/>
          <w:sz w:val="20"/>
          <w:szCs w:val="20"/>
        </w:rPr>
        <w:t>d)</w:t>
      </w:r>
      <w:r w:rsidRPr="007F5BEC">
        <w:rPr>
          <w:rFonts w:asciiTheme="minorHAnsi" w:hAnsiTheme="minorHAnsi" w:cstheme="minorHAnsi"/>
          <w:sz w:val="20"/>
          <w:szCs w:val="20"/>
        </w:rPr>
        <w:tab/>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7AD594DB" w14:textId="0AD842B6" w:rsidR="002A4562" w:rsidRPr="002A4562" w:rsidRDefault="002A4562" w:rsidP="002F4C0B">
      <w:pPr>
        <w:pStyle w:val="tl1"/>
        <w:numPr>
          <w:ilvl w:val="1"/>
          <w:numId w:val="8"/>
        </w:numPr>
        <w:tabs>
          <w:tab w:val="left" w:pos="426"/>
        </w:tabs>
        <w:ind w:left="0" w:firstLine="0"/>
        <w:rPr>
          <w:rFonts w:ascii="Calibri" w:hAnsi="Calibri" w:cs="Arial"/>
          <w:sz w:val="20"/>
          <w:szCs w:val="20"/>
        </w:rPr>
      </w:pPr>
      <w:r w:rsidRPr="00377ADB">
        <w:rPr>
          <w:rFonts w:ascii="Calibri" w:hAnsi="Calibri" w:cs="Arial"/>
          <w:sz w:val="20"/>
          <w:szCs w:val="20"/>
        </w:rPr>
        <w:t>Autentifikovaný uchádzač si po prihlásení do systé</w:t>
      </w:r>
      <w:r>
        <w:rPr>
          <w:rFonts w:ascii="Calibri" w:hAnsi="Calibri" w:cs="Arial"/>
          <w:sz w:val="20"/>
          <w:szCs w:val="20"/>
        </w:rPr>
        <w:t>mu JOSEPHINE v p</w:t>
      </w:r>
      <w:r w:rsidRPr="00377ADB">
        <w:rPr>
          <w:rFonts w:ascii="Calibri" w:hAnsi="Calibri" w:cs="Arial"/>
          <w:sz w:val="20"/>
          <w:szCs w:val="20"/>
        </w:rPr>
        <w:t xml:space="preserve">rehľade </w:t>
      </w:r>
      <w:r>
        <w:rPr>
          <w:rFonts w:ascii="Calibri" w:hAnsi="Calibri" w:cs="Arial"/>
          <w:sz w:val="20"/>
          <w:szCs w:val="20"/>
        </w:rPr>
        <w:t>- zozname obstarávaní vyberie predmetné</w:t>
      </w:r>
      <w:r w:rsidRPr="00377ADB">
        <w:rPr>
          <w:rFonts w:ascii="Calibri" w:hAnsi="Calibri" w:cs="Arial"/>
          <w:sz w:val="20"/>
          <w:szCs w:val="20"/>
        </w:rPr>
        <w:t xml:space="preserve"> </w:t>
      </w:r>
      <w:r>
        <w:rPr>
          <w:rFonts w:ascii="Calibri" w:hAnsi="Calibri" w:cs="Arial"/>
          <w:sz w:val="20"/>
          <w:szCs w:val="20"/>
        </w:rPr>
        <w:t>obstarávanie</w:t>
      </w:r>
      <w:r w:rsidRPr="00377ADB">
        <w:rPr>
          <w:rFonts w:ascii="Calibri" w:hAnsi="Calibri" w:cs="Arial"/>
          <w:sz w:val="20"/>
          <w:szCs w:val="20"/>
        </w:rPr>
        <w:t xml:space="preserve"> a vloží svoju ponuku do určeného formulára na príjem ponúk, ktorý nájde v</w:t>
      </w:r>
      <w:r>
        <w:rPr>
          <w:rFonts w:ascii="Calibri" w:hAnsi="Calibri" w:cs="Arial"/>
          <w:sz w:val="20"/>
          <w:szCs w:val="20"/>
        </w:rPr>
        <w:t> </w:t>
      </w:r>
      <w:r w:rsidRPr="00377ADB">
        <w:rPr>
          <w:rFonts w:ascii="Calibri" w:hAnsi="Calibri" w:cs="Arial"/>
          <w:sz w:val="20"/>
          <w:szCs w:val="20"/>
        </w:rPr>
        <w:t>záložke</w:t>
      </w:r>
      <w:r>
        <w:rPr>
          <w:rFonts w:ascii="Calibri" w:hAnsi="Calibri" w:cs="Arial"/>
          <w:sz w:val="20"/>
          <w:szCs w:val="20"/>
        </w:rPr>
        <w:t xml:space="preserve"> „Ponuky a žiadosti“</w:t>
      </w:r>
      <w:r w:rsidRPr="00377ADB">
        <w:rPr>
          <w:rFonts w:ascii="Calibri" w:hAnsi="Calibri" w:cs="Arial"/>
          <w:sz w:val="20"/>
          <w:szCs w:val="20"/>
        </w:rPr>
        <w:t>.</w:t>
      </w:r>
    </w:p>
    <w:p w14:paraId="6873E3F0" w14:textId="77777777" w:rsidR="00353D32" w:rsidRDefault="00353D32" w:rsidP="00353D32">
      <w:pPr>
        <w:pStyle w:val="Odsekzoznamu"/>
        <w:rPr>
          <w:rFonts w:ascii="Calibri" w:hAnsi="Calibri" w:cs="Calibri"/>
          <w:b/>
          <w:sz w:val="20"/>
          <w:szCs w:val="20"/>
        </w:rPr>
      </w:pPr>
    </w:p>
    <w:p w14:paraId="38CD6131" w14:textId="65516D81" w:rsidR="00E5007A" w:rsidRPr="00353D32" w:rsidRDefault="00E5007A" w:rsidP="002F4C0B">
      <w:pPr>
        <w:pStyle w:val="tl1"/>
        <w:numPr>
          <w:ilvl w:val="1"/>
          <w:numId w:val="8"/>
        </w:numPr>
        <w:tabs>
          <w:tab w:val="left" w:pos="426"/>
        </w:tabs>
        <w:ind w:left="0" w:firstLine="0"/>
        <w:rPr>
          <w:rFonts w:ascii="Calibri" w:hAnsi="Calibri" w:cs="Calibri"/>
          <w:b/>
          <w:sz w:val="20"/>
          <w:szCs w:val="20"/>
        </w:rPr>
      </w:pPr>
      <w:r w:rsidRPr="00353D32">
        <w:rPr>
          <w:rFonts w:ascii="Calibri" w:hAnsi="Calibri" w:cs="Arial"/>
          <w:sz w:val="20"/>
          <w:szCs w:val="20"/>
        </w:rPr>
        <w:t xml:space="preserve">Elektronická ponuka sa vloží vyplnením ponukového formulára a vložením požadovaných dokladov a dokumentov </w:t>
      </w:r>
      <w:r w:rsidR="007402D1">
        <w:rPr>
          <w:rFonts w:ascii="Calibri" w:hAnsi="Calibri" w:cs="Arial"/>
          <w:sz w:val="20"/>
          <w:szCs w:val="20"/>
        </w:rPr>
        <w:t xml:space="preserve"> </w:t>
      </w:r>
      <w:r w:rsidRPr="00353D32">
        <w:rPr>
          <w:rFonts w:ascii="Calibri" w:hAnsi="Calibri" w:cs="Arial"/>
          <w:sz w:val="20"/>
          <w:szCs w:val="20"/>
        </w:rPr>
        <w:t xml:space="preserve">v systéme JOSEPHINE umiestnenom na webovej adrese </w:t>
      </w:r>
      <w:hyperlink r:id="rId17" w:history="1">
        <w:r w:rsidRPr="00353D32">
          <w:rPr>
            <w:rStyle w:val="Hypertextovprepojenie"/>
            <w:rFonts w:ascii="Calibri" w:hAnsi="Calibri" w:cs="Arial"/>
            <w:sz w:val="20"/>
            <w:szCs w:val="20"/>
          </w:rPr>
          <w:t>https://josephine.proebiz.com</w:t>
        </w:r>
      </w:hyperlink>
      <w:r w:rsidRPr="00353D32">
        <w:rPr>
          <w:rFonts w:ascii="Calibri" w:hAnsi="Calibri" w:cs="Arial"/>
          <w:sz w:val="20"/>
          <w:szCs w:val="20"/>
        </w:rPr>
        <w:t>.</w:t>
      </w:r>
    </w:p>
    <w:p w14:paraId="72083C0B" w14:textId="77777777" w:rsidR="00353D32" w:rsidRDefault="00353D32" w:rsidP="00353D32">
      <w:pPr>
        <w:pStyle w:val="Odsekzoznamu"/>
        <w:rPr>
          <w:rFonts w:ascii="Calibri" w:hAnsi="Calibri" w:cs="Calibri"/>
          <w:b/>
          <w:sz w:val="20"/>
          <w:szCs w:val="20"/>
        </w:rPr>
      </w:pPr>
    </w:p>
    <w:p w14:paraId="07C7F077" w14:textId="133D866F" w:rsidR="00E5007A" w:rsidRPr="00353D32" w:rsidRDefault="00E5007A" w:rsidP="002F4C0B">
      <w:pPr>
        <w:pStyle w:val="tl1"/>
        <w:numPr>
          <w:ilvl w:val="1"/>
          <w:numId w:val="8"/>
        </w:numPr>
        <w:tabs>
          <w:tab w:val="left" w:pos="426"/>
        </w:tabs>
        <w:ind w:left="0" w:firstLine="0"/>
        <w:rPr>
          <w:rFonts w:ascii="Calibri" w:hAnsi="Calibri" w:cs="Calibri"/>
          <w:b/>
          <w:sz w:val="20"/>
          <w:szCs w:val="20"/>
        </w:rPr>
      </w:pPr>
      <w:r w:rsidRPr="00353D32">
        <w:rPr>
          <w:rFonts w:ascii="Calibri" w:hAnsi="Calibri" w:cs="Arial"/>
          <w:sz w:val="20"/>
          <w:szCs w:val="20"/>
        </w:rPr>
        <w:t xml:space="preserve">V predloženej ponuke prostredníctvom systému JOSEPHINE musia byť pripojené požadované naskenované doklady tak, ako je uvedené v týchto súťažných podkladoch a vyplnenie </w:t>
      </w:r>
      <w:proofErr w:type="spellStart"/>
      <w:r w:rsidRPr="00353D32">
        <w:rPr>
          <w:rFonts w:ascii="Calibri" w:hAnsi="Calibri" w:cs="Arial"/>
          <w:sz w:val="20"/>
          <w:szCs w:val="20"/>
        </w:rPr>
        <w:t>položkového</w:t>
      </w:r>
      <w:proofErr w:type="spellEnd"/>
      <w:r w:rsidRPr="00353D32">
        <w:rPr>
          <w:rFonts w:ascii="Calibri" w:hAnsi="Calibri" w:cs="Arial"/>
          <w:sz w:val="20"/>
          <w:szCs w:val="20"/>
        </w:rPr>
        <w:t xml:space="preserve"> elektronického formulára, ktorý zodpovedá návrhu na plnenie kritérií uvedenom v súťažných podkladoch.</w:t>
      </w:r>
    </w:p>
    <w:p w14:paraId="4FD32AF9" w14:textId="77777777" w:rsidR="00353D32" w:rsidRDefault="00353D32" w:rsidP="00353D32">
      <w:pPr>
        <w:pStyle w:val="Odsekzoznamu"/>
        <w:rPr>
          <w:rFonts w:ascii="Calibri" w:hAnsi="Calibri" w:cs="Calibri"/>
          <w:b/>
          <w:sz w:val="20"/>
          <w:szCs w:val="20"/>
        </w:rPr>
      </w:pPr>
    </w:p>
    <w:p w14:paraId="4356238D" w14:textId="32BF46B0" w:rsidR="00E5007A" w:rsidRPr="008824CB" w:rsidRDefault="00E5007A" w:rsidP="002F4C0B">
      <w:pPr>
        <w:pStyle w:val="tl1"/>
        <w:numPr>
          <w:ilvl w:val="1"/>
          <w:numId w:val="8"/>
        </w:numPr>
        <w:tabs>
          <w:tab w:val="left" w:pos="426"/>
        </w:tabs>
        <w:ind w:left="0" w:firstLine="0"/>
        <w:rPr>
          <w:rFonts w:ascii="Calibri" w:hAnsi="Calibri" w:cs="Calibri"/>
          <w:b/>
          <w:sz w:val="20"/>
          <w:szCs w:val="20"/>
        </w:rPr>
      </w:pPr>
      <w:r w:rsidRPr="00353D32">
        <w:rPr>
          <w:rFonts w:ascii="Calibri" w:hAnsi="Calibri" w:cs="Arial"/>
          <w:sz w:val="20"/>
          <w:szCs w:val="20"/>
        </w:rPr>
        <w:t xml:space="preserve">Ak ponuka obsahuje dôverné informácie, uchádzač ich v ponuke viditeľne označí. </w:t>
      </w:r>
    </w:p>
    <w:p w14:paraId="0F91DEF3" w14:textId="77777777" w:rsidR="008824CB" w:rsidRDefault="008824CB" w:rsidP="008824CB">
      <w:pPr>
        <w:pStyle w:val="Odsekzoznamu"/>
        <w:rPr>
          <w:rFonts w:ascii="Calibri" w:hAnsi="Calibri" w:cs="Calibri"/>
          <w:b/>
          <w:sz w:val="20"/>
          <w:szCs w:val="20"/>
        </w:rPr>
      </w:pPr>
    </w:p>
    <w:p w14:paraId="00A4FA80" w14:textId="6D8FE54C" w:rsidR="00E5007A" w:rsidRDefault="00E5007A" w:rsidP="002F4C0B">
      <w:pPr>
        <w:pStyle w:val="tl1"/>
        <w:numPr>
          <w:ilvl w:val="1"/>
          <w:numId w:val="8"/>
        </w:numPr>
        <w:tabs>
          <w:tab w:val="left" w:pos="567"/>
        </w:tabs>
        <w:ind w:left="0" w:firstLine="0"/>
        <w:rPr>
          <w:rFonts w:ascii="Calibri" w:hAnsi="Calibri" w:cs="Arial"/>
          <w:sz w:val="20"/>
          <w:szCs w:val="20"/>
        </w:rPr>
      </w:pPr>
      <w:r w:rsidRPr="008920CC">
        <w:rPr>
          <w:rFonts w:ascii="Calibri" w:hAnsi="Calibri" w:cs="Arial"/>
          <w:sz w:val="20"/>
          <w:szCs w:val="20"/>
        </w:rPr>
        <w:t xml:space="preserve">Po úspešnom nahraní ponuky do systému JOSEPHINE je uchádzačovi odoslaný notifikačný informatívny e-mail (a to na emailovú adresu užívateľa uchádzača, ktorý ponuku nahral). </w:t>
      </w:r>
    </w:p>
    <w:p w14:paraId="28114BFF" w14:textId="77777777" w:rsidR="00353D32" w:rsidRDefault="00353D32" w:rsidP="00353D32">
      <w:pPr>
        <w:pStyle w:val="Odsekzoznamu"/>
        <w:rPr>
          <w:rFonts w:ascii="Calibri" w:hAnsi="Calibri" w:cs="Arial"/>
          <w:sz w:val="20"/>
          <w:szCs w:val="20"/>
        </w:rPr>
      </w:pPr>
    </w:p>
    <w:p w14:paraId="5090E4A2" w14:textId="444EE54F" w:rsidR="00E5007A" w:rsidRDefault="00E5007A" w:rsidP="002F4C0B">
      <w:pPr>
        <w:pStyle w:val="tl1"/>
        <w:numPr>
          <w:ilvl w:val="1"/>
          <w:numId w:val="8"/>
        </w:numPr>
        <w:tabs>
          <w:tab w:val="left" w:pos="567"/>
        </w:tabs>
        <w:ind w:left="0" w:firstLine="0"/>
        <w:rPr>
          <w:rFonts w:ascii="Calibri" w:hAnsi="Calibri" w:cs="Arial"/>
          <w:sz w:val="20"/>
          <w:szCs w:val="20"/>
        </w:rPr>
      </w:pPr>
      <w:r w:rsidRPr="00353D32">
        <w:rPr>
          <w:rFonts w:ascii="Calibri" w:hAnsi="Calibri" w:cs="Arial"/>
          <w:sz w:val="20"/>
          <w:szCs w:val="20"/>
        </w:rPr>
        <w:t>Uchádzač môže predloženú ponuku vziať späť do uplynutia lehoty na predkladanie ponúk. Uchádzač pri odvolaní ponuky postupuje obdobne ako pri vložení prvotnej ponuky (kliknutím na tlačidlo „Stiahnuť ponuku“ a predložením novej ponuky).</w:t>
      </w:r>
    </w:p>
    <w:p w14:paraId="58F97EAC" w14:textId="77777777" w:rsidR="00E5007A" w:rsidRPr="00377ADB" w:rsidRDefault="00E5007A" w:rsidP="00817245">
      <w:pPr>
        <w:pStyle w:val="tl1"/>
        <w:shd w:val="clear" w:color="auto" w:fill="FFFFFF" w:themeFill="background1"/>
        <w:rPr>
          <w:rFonts w:ascii="Calibri" w:hAnsi="Calibri" w:cs="Calibri"/>
          <w:sz w:val="20"/>
          <w:szCs w:val="20"/>
        </w:rPr>
      </w:pPr>
    </w:p>
    <w:p w14:paraId="767D80EC" w14:textId="66C63070" w:rsidR="00E5007A" w:rsidRPr="00817245" w:rsidRDefault="00E5007A" w:rsidP="002F4C0B">
      <w:pPr>
        <w:pStyle w:val="tl1"/>
        <w:numPr>
          <w:ilvl w:val="0"/>
          <w:numId w:val="8"/>
        </w:numPr>
        <w:shd w:val="clear" w:color="auto" w:fill="FFFFFF" w:themeFill="background1"/>
        <w:ind w:left="426" w:hanging="426"/>
        <w:jc w:val="left"/>
        <w:rPr>
          <w:rFonts w:ascii="Calibri" w:hAnsi="Calibri" w:cs="Calibri"/>
          <w:b/>
          <w:bCs/>
          <w:sz w:val="20"/>
          <w:szCs w:val="20"/>
        </w:rPr>
      </w:pPr>
      <w:r w:rsidRPr="00817245">
        <w:rPr>
          <w:rFonts w:ascii="Calibri" w:hAnsi="Calibri" w:cs="Calibri"/>
          <w:b/>
          <w:bCs/>
          <w:sz w:val="20"/>
          <w:szCs w:val="20"/>
        </w:rPr>
        <w:t>OTVÁRANIE PONÚK</w:t>
      </w:r>
    </w:p>
    <w:p w14:paraId="23B0CDC9" w14:textId="12DD76C5" w:rsidR="000409C1" w:rsidRPr="00817245" w:rsidRDefault="000409C1" w:rsidP="002F4C0B">
      <w:pPr>
        <w:pStyle w:val="tl1"/>
        <w:numPr>
          <w:ilvl w:val="1"/>
          <w:numId w:val="8"/>
        </w:numPr>
        <w:shd w:val="clear" w:color="auto" w:fill="FFFFFF" w:themeFill="background1"/>
        <w:tabs>
          <w:tab w:val="left" w:pos="426"/>
        </w:tabs>
        <w:ind w:left="0" w:firstLine="0"/>
        <w:rPr>
          <w:rFonts w:asciiTheme="minorHAnsi" w:hAnsiTheme="minorHAnsi" w:cstheme="minorHAnsi"/>
          <w:sz w:val="20"/>
          <w:szCs w:val="20"/>
        </w:rPr>
      </w:pPr>
      <w:r w:rsidRPr="00817245">
        <w:rPr>
          <w:rFonts w:asciiTheme="minorHAnsi" w:hAnsiTheme="minorHAnsi" w:cstheme="minorHAnsi"/>
          <w:sz w:val="20"/>
          <w:szCs w:val="20"/>
        </w:rPr>
        <w:t xml:space="preserve">Otváranie ponúk sa </w:t>
      </w:r>
      <w:r w:rsidR="002A170D" w:rsidRPr="00817245">
        <w:rPr>
          <w:rFonts w:ascii="Calibri" w:hAnsi="Calibri" w:cs="Calibri"/>
          <w:sz w:val="20"/>
          <w:szCs w:val="20"/>
        </w:rPr>
        <w:t>uskutoční elektronicky</w:t>
      </w:r>
      <w:r w:rsidR="002A170D" w:rsidRPr="00426A36">
        <w:rPr>
          <w:rFonts w:asciiTheme="minorHAnsi" w:hAnsiTheme="minorHAnsi" w:cstheme="minorHAnsi"/>
          <w:sz w:val="20"/>
          <w:szCs w:val="20"/>
        </w:rPr>
        <w:t xml:space="preserve"> (on-line). Pri otváraní ponúk bude použitý postup </w:t>
      </w:r>
      <w:r w:rsidR="00954980" w:rsidRPr="00426A36">
        <w:rPr>
          <w:rFonts w:asciiTheme="minorHAnsi" w:hAnsiTheme="minorHAnsi" w:cstheme="minorHAnsi"/>
          <w:sz w:val="20"/>
          <w:szCs w:val="20"/>
        </w:rPr>
        <w:t xml:space="preserve">podľa </w:t>
      </w:r>
      <w:r w:rsidR="002A170D" w:rsidRPr="00426A36">
        <w:rPr>
          <w:rFonts w:asciiTheme="minorHAnsi" w:hAnsiTheme="minorHAnsi" w:cstheme="minorHAnsi"/>
          <w:sz w:val="20"/>
          <w:szCs w:val="20"/>
        </w:rPr>
        <w:t>§</w:t>
      </w:r>
      <w:r w:rsidR="00954980" w:rsidRPr="00426A36">
        <w:rPr>
          <w:rFonts w:asciiTheme="minorHAnsi" w:hAnsiTheme="minorHAnsi" w:cstheme="minorHAnsi"/>
          <w:sz w:val="20"/>
          <w:szCs w:val="20"/>
        </w:rPr>
        <w:t xml:space="preserve"> </w:t>
      </w:r>
      <w:r w:rsidR="00954980" w:rsidRPr="00954980">
        <w:rPr>
          <w:rFonts w:asciiTheme="minorHAnsi" w:hAnsiTheme="minorHAnsi" w:cstheme="minorHAnsi"/>
          <w:sz w:val="20"/>
          <w:szCs w:val="20"/>
        </w:rPr>
        <w:t>114 ods. 4 ZVO</w:t>
      </w:r>
      <w:r w:rsidR="00426A36">
        <w:rPr>
          <w:rFonts w:asciiTheme="minorHAnsi" w:hAnsiTheme="minorHAnsi" w:cstheme="minorHAnsi"/>
          <w:sz w:val="20"/>
          <w:szCs w:val="20"/>
        </w:rPr>
        <w:t>, postupom podľa § 112 ods. 6 ZVO, druhá veta</w:t>
      </w:r>
      <w:r w:rsidR="002A170D" w:rsidRPr="00954980">
        <w:rPr>
          <w:rFonts w:asciiTheme="minorHAnsi" w:hAnsiTheme="minorHAnsi" w:cstheme="minorHAnsi"/>
          <w:sz w:val="20"/>
          <w:szCs w:val="20"/>
        </w:rPr>
        <w:t>.</w:t>
      </w:r>
    </w:p>
    <w:p w14:paraId="13FEF53E" w14:textId="77777777" w:rsidR="00B602DD" w:rsidRPr="00817245" w:rsidRDefault="00B602DD" w:rsidP="00817245">
      <w:pPr>
        <w:pStyle w:val="tl1"/>
        <w:shd w:val="clear" w:color="auto" w:fill="FFFFFF" w:themeFill="background1"/>
        <w:tabs>
          <w:tab w:val="left" w:pos="567"/>
        </w:tabs>
        <w:rPr>
          <w:rFonts w:asciiTheme="minorHAnsi" w:hAnsiTheme="minorHAnsi" w:cstheme="minorHAnsi"/>
          <w:sz w:val="20"/>
          <w:szCs w:val="20"/>
        </w:rPr>
      </w:pPr>
    </w:p>
    <w:p w14:paraId="593CE82E" w14:textId="3B221830" w:rsidR="000409C1" w:rsidRPr="00817245" w:rsidRDefault="002A170D" w:rsidP="002F4C0B">
      <w:pPr>
        <w:pStyle w:val="tl1"/>
        <w:numPr>
          <w:ilvl w:val="1"/>
          <w:numId w:val="8"/>
        </w:numPr>
        <w:shd w:val="clear" w:color="auto" w:fill="FFFFFF" w:themeFill="background1"/>
        <w:tabs>
          <w:tab w:val="left" w:pos="426"/>
        </w:tabs>
        <w:ind w:left="0" w:firstLine="0"/>
        <w:rPr>
          <w:rFonts w:asciiTheme="minorHAnsi" w:hAnsiTheme="minorHAnsi" w:cstheme="minorHAnsi"/>
          <w:sz w:val="20"/>
          <w:szCs w:val="20"/>
        </w:rPr>
      </w:pPr>
      <w:r w:rsidRPr="00817245">
        <w:rPr>
          <w:rFonts w:ascii="Calibri" w:hAnsi="Calibri" w:cs="Calibri"/>
          <w:b/>
          <w:bCs/>
          <w:sz w:val="20"/>
          <w:szCs w:val="20"/>
        </w:rPr>
        <w:t>Miestom</w:t>
      </w:r>
      <w:r w:rsidRPr="00817245">
        <w:rPr>
          <w:rFonts w:ascii="Calibri" w:hAnsi="Calibri" w:cs="Calibri"/>
          <w:sz w:val="20"/>
          <w:szCs w:val="20"/>
        </w:rPr>
        <w:t xml:space="preserve"> „on-line“ sprístupnenia ponúk je </w:t>
      </w:r>
      <w:r w:rsidRPr="00817245">
        <w:rPr>
          <w:rFonts w:ascii="Calibri" w:hAnsi="Calibri" w:cs="Calibri"/>
          <w:b/>
          <w:bCs/>
          <w:sz w:val="20"/>
          <w:szCs w:val="20"/>
        </w:rPr>
        <w:t>webová adresa</w:t>
      </w:r>
      <w:r w:rsidRPr="00817245">
        <w:rPr>
          <w:rFonts w:ascii="Calibri" w:hAnsi="Calibri" w:cs="Calibri"/>
          <w:sz w:val="20"/>
          <w:szCs w:val="20"/>
        </w:rPr>
        <w:t xml:space="preserve"> </w:t>
      </w:r>
      <w:hyperlink r:id="rId18" w:history="1">
        <w:r w:rsidRPr="00817245">
          <w:rPr>
            <w:rStyle w:val="Hypertextovprepojenie"/>
            <w:rFonts w:ascii="Calibri" w:hAnsi="Calibri" w:cs="Calibri"/>
            <w:sz w:val="20"/>
            <w:szCs w:val="20"/>
          </w:rPr>
          <w:t>https://josephine.proebiz.com/</w:t>
        </w:r>
      </w:hyperlink>
      <w:r w:rsidRPr="00817245">
        <w:rPr>
          <w:rFonts w:ascii="Calibri" w:hAnsi="Calibri" w:cs="Calibri"/>
          <w:sz w:val="20"/>
          <w:szCs w:val="20"/>
        </w:rPr>
        <w:t xml:space="preserve"> a totožná záložka ako </w:t>
      </w:r>
      <w:r w:rsidR="00817245">
        <w:rPr>
          <w:rFonts w:ascii="Calibri" w:hAnsi="Calibri" w:cs="Calibri"/>
          <w:sz w:val="20"/>
          <w:szCs w:val="20"/>
        </w:rPr>
        <w:t xml:space="preserve">     </w:t>
      </w:r>
      <w:r w:rsidRPr="00817245">
        <w:rPr>
          <w:rFonts w:ascii="Calibri" w:hAnsi="Calibri" w:cs="Calibri"/>
          <w:sz w:val="20"/>
          <w:szCs w:val="20"/>
        </w:rPr>
        <w:t xml:space="preserve">pri predkladaní ponúk. </w:t>
      </w:r>
      <w:r w:rsidRPr="00817245">
        <w:rPr>
          <w:rFonts w:ascii="Calibri" w:hAnsi="Calibri" w:cs="Calibri"/>
          <w:b/>
          <w:bCs/>
          <w:sz w:val="20"/>
          <w:szCs w:val="20"/>
        </w:rPr>
        <w:t xml:space="preserve">Čas </w:t>
      </w:r>
      <w:r w:rsidRPr="00817245">
        <w:rPr>
          <w:rFonts w:ascii="Calibri" w:hAnsi="Calibri" w:cs="Calibri"/>
          <w:sz w:val="20"/>
          <w:szCs w:val="20"/>
        </w:rPr>
        <w:t xml:space="preserve">otvárania ponúk </w:t>
      </w:r>
      <w:r w:rsidRPr="00817245">
        <w:rPr>
          <w:rFonts w:ascii="Calibri" w:hAnsi="Calibri" w:cs="Calibri"/>
          <w:b/>
          <w:bCs/>
          <w:sz w:val="20"/>
          <w:szCs w:val="20"/>
        </w:rPr>
        <w:t>je uvedený vo Výzve na predkladanie ponúk</w:t>
      </w:r>
      <w:r w:rsidR="000409C1" w:rsidRPr="00817245">
        <w:rPr>
          <w:rFonts w:asciiTheme="minorHAnsi" w:hAnsiTheme="minorHAnsi" w:cstheme="minorHAnsi"/>
          <w:sz w:val="20"/>
          <w:szCs w:val="20"/>
        </w:rPr>
        <w:t>.</w:t>
      </w:r>
    </w:p>
    <w:p w14:paraId="5F67F806" w14:textId="77777777" w:rsidR="00B602DD" w:rsidRPr="00817245" w:rsidRDefault="00B602DD" w:rsidP="00817245">
      <w:pPr>
        <w:pStyle w:val="Odsekzoznamu"/>
        <w:shd w:val="clear" w:color="auto" w:fill="FFFFFF" w:themeFill="background1"/>
        <w:jc w:val="both"/>
        <w:rPr>
          <w:rFonts w:asciiTheme="minorHAnsi" w:hAnsiTheme="minorHAnsi" w:cstheme="minorHAnsi"/>
          <w:sz w:val="20"/>
          <w:szCs w:val="20"/>
        </w:rPr>
      </w:pPr>
    </w:p>
    <w:p w14:paraId="7847F659" w14:textId="73FE725A" w:rsidR="00817245" w:rsidRPr="00817245" w:rsidRDefault="002A170D" w:rsidP="002F4C0B">
      <w:pPr>
        <w:pStyle w:val="tl1"/>
        <w:numPr>
          <w:ilvl w:val="1"/>
          <w:numId w:val="8"/>
        </w:numPr>
        <w:shd w:val="clear" w:color="auto" w:fill="FFFFFF" w:themeFill="background1"/>
        <w:tabs>
          <w:tab w:val="left" w:pos="426"/>
        </w:tabs>
        <w:ind w:left="0" w:firstLine="0"/>
        <w:rPr>
          <w:rFonts w:ascii="Calibri" w:hAnsi="Calibri" w:cs="Calibri"/>
          <w:sz w:val="20"/>
          <w:szCs w:val="20"/>
        </w:rPr>
      </w:pPr>
      <w:r w:rsidRPr="00817245">
        <w:rPr>
          <w:rFonts w:ascii="Calibri" w:hAnsi="Calibri" w:cs="Calibri"/>
          <w:sz w:val="20"/>
          <w:szCs w:val="20"/>
        </w:rPr>
        <w:t>Všetky prístupy do toho „on-line“ prostredia zo strany uchádzačov bude systém JOSEPHINE logovať a budú súčasťou protokolov v danom obstarávaní</w:t>
      </w:r>
      <w:r w:rsidR="00817245" w:rsidRPr="00817245">
        <w:rPr>
          <w:rFonts w:asciiTheme="minorHAnsi" w:hAnsiTheme="minorHAnsi" w:cstheme="minorHAnsi"/>
          <w:sz w:val="20"/>
          <w:szCs w:val="20"/>
        </w:rPr>
        <w:t>.</w:t>
      </w:r>
    </w:p>
    <w:p w14:paraId="2F8AF8F7" w14:textId="77777777" w:rsidR="00817245" w:rsidRPr="00817245" w:rsidRDefault="00817245" w:rsidP="00817245">
      <w:pPr>
        <w:pStyle w:val="tl1"/>
        <w:shd w:val="clear" w:color="auto" w:fill="FFFFFF" w:themeFill="background1"/>
        <w:tabs>
          <w:tab w:val="left" w:pos="426"/>
        </w:tabs>
        <w:rPr>
          <w:rFonts w:ascii="Calibri" w:hAnsi="Calibri" w:cs="Calibri"/>
          <w:sz w:val="20"/>
          <w:szCs w:val="20"/>
        </w:rPr>
      </w:pPr>
    </w:p>
    <w:p w14:paraId="5584D320" w14:textId="361D092D" w:rsidR="003703F6" w:rsidRPr="00817245" w:rsidRDefault="002A170D" w:rsidP="002F4C0B">
      <w:pPr>
        <w:pStyle w:val="tl1"/>
        <w:numPr>
          <w:ilvl w:val="1"/>
          <w:numId w:val="8"/>
        </w:numPr>
        <w:shd w:val="clear" w:color="auto" w:fill="FFFFFF" w:themeFill="background1"/>
        <w:tabs>
          <w:tab w:val="left" w:pos="426"/>
        </w:tabs>
        <w:ind w:left="0" w:firstLine="0"/>
        <w:rPr>
          <w:rFonts w:asciiTheme="minorHAnsi" w:hAnsiTheme="minorHAnsi" w:cstheme="minorHAnsi"/>
          <w:sz w:val="20"/>
          <w:szCs w:val="20"/>
        </w:rPr>
      </w:pPr>
      <w:r w:rsidRPr="00817245">
        <w:rPr>
          <w:rFonts w:ascii="Calibri" w:hAnsi="Calibri" w:cs="Calibri"/>
          <w:sz w:val="20"/>
          <w:szCs w:val="20"/>
        </w:rPr>
        <w:t>On-line sprístupnenia ponúk sa môže zúčastniť len uchádzač, ktorého ponuka bola predložená v</w:t>
      </w:r>
      <w:r w:rsidR="00817245">
        <w:rPr>
          <w:rFonts w:ascii="Calibri" w:hAnsi="Calibri" w:cs="Calibri"/>
          <w:sz w:val="20"/>
          <w:szCs w:val="20"/>
        </w:rPr>
        <w:t> </w:t>
      </w:r>
      <w:r w:rsidR="00817245" w:rsidRPr="00817245">
        <w:rPr>
          <w:rFonts w:ascii="Calibri" w:hAnsi="Calibri" w:cs="Calibri"/>
          <w:sz w:val="20"/>
          <w:szCs w:val="20"/>
        </w:rPr>
        <w:t>lehote</w:t>
      </w:r>
      <w:r w:rsidR="00817245">
        <w:rPr>
          <w:rFonts w:ascii="Calibri" w:hAnsi="Calibri" w:cs="Calibri"/>
          <w:sz w:val="20"/>
          <w:szCs w:val="20"/>
        </w:rPr>
        <w:t xml:space="preserve">                              </w:t>
      </w:r>
      <w:r w:rsidRPr="00817245">
        <w:rPr>
          <w:rFonts w:ascii="Calibri" w:hAnsi="Calibri" w:cs="Calibri"/>
          <w:sz w:val="20"/>
          <w:szCs w:val="20"/>
        </w:rPr>
        <w:t>na predkladanie ponúk. Pri on-line sprístupnení ponúk budú zverejnené informácie v zmysle ZVO.</w:t>
      </w:r>
    </w:p>
    <w:p w14:paraId="73D15D1F" w14:textId="77777777" w:rsidR="000409C1" w:rsidRPr="00817245" w:rsidRDefault="000409C1" w:rsidP="00817245">
      <w:pPr>
        <w:pStyle w:val="tl1"/>
        <w:shd w:val="clear" w:color="auto" w:fill="FFFFFF" w:themeFill="background1"/>
        <w:rPr>
          <w:rFonts w:asciiTheme="minorHAnsi" w:hAnsiTheme="minorHAnsi" w:cstheme="minorHAnsi"/>
          <w:sz w:val="20"/>
          <w:szCs w:val="20"/>
        </w:rPr>
      </w:pPr>
    </w:p>
    <w:p w14:paraId="41EE6267" w14:textId="0926D4C5" w:rsidR="000409C1" w:rsidRPr="00817245" w:rsidRDefault="00817245" w:rsidP="002F4C0B">
      <w:pPr>
        <w:pStyle w:val="tl1"/>
        <w:numPr>
          <w:ilvl w:val="1"/>
          <w:numId w:val="8"/>
        </w:numPr>
        <w:shd w:val="clear" w:color="auto" w:fill="FFFFFF" w:themeFill="background1"/>
        <w:tabs>
          <w:tab w:val="left" w:pos="426"/>
        </w:tabs>
        <w:ind w:left="0" w:firstLine="0"/>
        <w:rPr>
          <w:rFonts w:ascii="Calibri" w:hAnsi="Calibri" w:cs="Cambria"/>
          <w:sz w:val="20"/>
          <w:szCs w:val="20"/>
        </w:rPr>
      </w:pPr>
      <w:r w:rsidRPr="00817245">
        <w:rPr>
          <w:rFonts w:ascii="Calibri" w:hAnsi="Calibri" w:cs="Cambria"/>
          <w:sz w:val="20"/>
          <w:szCs w:val="20"/>
        </w:rPr>
        <w:t xml:space="preserve">Verejný obstarávateľ najneskôr do piatich pracovných dní odo dňa otvárania ponúk pošle všetkým uchádzačom, ktorí predložili ponuky v lehote na predkladanie ponúk, zápisnicu z otvárania ponúk, ktorá obsahuje údaje zverejnené </w:t>
      </w:r>
      <w:r>
        <w:rPr>
          <w:rFonts w:ascii="Calibri" w:hAnsi="Calibri" w:cs="Cambria"/>
          <w:sz w:val="20"/>
          <w:szCs w:val="20"/>
        </w:rPr>
        <w:t xml:space="preserve">    </w:t>
      </w:r>
      <w:r w:rsidRPr="00817245">
        <w:rPr>
          <w:rFonts w:ascii="Calibri" w:hAnsi="Calibri" w:cs="Cambria"/>
          <w:sz w:val="20"/>
          <w:szCs w:val="20"/>
        </w:rPr>
        <w:t>na otváraní ponúk.</w:t>
      </w:r>
    </w:p>
    <w:p w14:paraId="35B4A69C" w14:textId="77777777" w:rsidR="00E5007A" w:rsidRPr="00377ADB" w:rsidRDefault="00E5007A" w:rsidP="00817245">
      <w:pPr>
        <w:pStyle w:val="tl1"/>
        <w:shd w:val="clear" w:color="auto" w:fill="FFFFFF" w:themeFill="background1"/>
        <w:rPr>
          <w:rFonts w:ascii="Calibri" w:hAnsi="Calibri" w:cs="Cambria"/>
          <w:sz w:val="20"/>
          <w:szCs w:val="20"/>
        </w:rPr>
      </w:pPr>
    </w:p>
    <w:p w14:paraId="6E68704E" w14:textId="3669F7AD" w:rsidR="00E5007A" w:rsidRPr="00846279" w:rsidRDefault="00E5007A" w:rsidP="002F4C0B">
      <w:pPr>
        <w:pStyle w:val="tl1"/>
        <w:numPr>
          <w:ilvl w:val="0"/>
          <w:numId w:val="8"/>
        </w:numPr>
        <w:ind w:left="426" w:hanging="426"/>
        <w:jc w:val="left"/>
        <w:rPr>
          <w:rFonts w:ascii="Calibri" w:hAnsi="Calibri" w:cs="Calibri"/>
          <w:b/>
          <w:bCs/>
          <w:sz w:val="20"/>
          <w:szCs w:val="20"/>
        </w:rPr>
      </w:pPr>
      <w:r w:rsidRPr="00377ADB">
        <w:rPr>
          <w:rFonts w:ascii="Calibri" w:hAnsi="Calibri" w:cs="Calibri"/>
          <w:b/>
          <w:bCs/>
          <w:sz w:val="20"/>
          <w:szCs w:val="20"/>
        </w:rPr>
        <w:t>VYHODNOTENIE SPLNENIA PODMIENOK ÚČASTI</w:t>
      </w:r>
    </w:p>
    <w:p w14:paraId="37A96509" w14:textId="52016657" w:rsidR="00E5007A" w:rsidRPr="00377ADB" w:rsidRDefault="00E5007A" w:rsidP="002F4C0B">
      <w:pPr>
        <w:pStyle w:val="Nadpis3"/>
        <w:numPr>
          <w:ilvl w:val="1"/>
          <w:numId w:val="8"/>
        </w:numPr>
        <w:tabs>
          <w:tab w:val="left" w:pos="426"/>
        </w:tabs>
        <w:ind w:left="0" w:firstLine="0"/>
        <w:rPr>
          <w:rFonts w:ascii="Calibri" w:hAnsi="Calibri" w:cs="Calibri"/>
          <w:b w:val="0"/>
          <w:sz w:val="20"/>
          <w:szCs w:val="20"/>
          <w:lang w:val="sk-SK"/>
        </w:rPr>
      </w:pPr>
      <w:r w:rsidRPr="00377ADB">
        <w:rPr>
          <w:rFonts w:ascii="Calibri" w:hAnsi="Calibri" w:cs="Calibri"/>
          <w:b w:val="0"/>
          <w:sz w:val="20"/>
          <w:szCs w:val="20"/>
          <w:lang w:val="sk-SK"/>
        </w:rPr>
        <w:t xml:space="preserve">Na proces vyhodnocovania splnenia podmienok účasti uchádzačov budú aplikované postupy uvedené v  </w:t>
      </w:r>
      <w:r w:rsidR="009870C9" w:rsidRPr="009870C9">
        <w:rPr>
          <w:rFonts w:ascii="Calibri" w:hAnsi="Calibri" w:cs="Calibri"/>
          <w:b w:val="0"/>
          <w:sz w:val="20"/>
          <w:szCs w:val="20"/>
          <w:lang w:val="sk-SK"/>
        </w:rPr>
        <w:t>§ 40 ZVO a § 152 ods. 4 ZVO</w:t>
      </w:r>
      <w:r>
        <w:rPr>
          <w:rFonts w:ascii="Calibri" w:hAnsi="Calibri" w:cs="Calibri"/>
          <w:b w:val="0"/>
          <w:sz w:val="20"/>
          <w:szCs w:val="20"/>
          <w:lang w:val="sk-SK"/>
        </w:rPr>
        <w:t>.</w:t>
      </w:r>
    </w:p>
    <w:p w14:paraId="7895D81E" w14:textId="77777777" w:rsidR="00E5007A" w:rsidRPr="00377ADB" w:rsidRDefault="00E5007A" w:rsidP="00E5007A">
      <w:pPr>
        <w:jc w:val="both"/>
        <w:rPr>
          <w:rFonts w:ascii="Calibri" w:hAnsi="Calibri"/>
          <w:sz w:val="20"/>
          <w:szCs w:val="20"/>
        </w:rPr>
      </w:pPr>
    </w:p>
    <w:p w14:paraId="2790EC8A" w14:textId="3906065D" w:rsidR="00E5007A" w:rsidRDefault="00E5007A" w:rsidP="002F4C0B">
      <w:pPr>
        <w:pStyle w:val="Odsekzoznamu"/>
        <w:numPr>
          <w:ilvl w:val="1"/>
          <w:numId w:val="8"/>
        </w:numPr>
        <w:tabs>
          <w:tab w:val="left" w:pos="426"/>
        </w:tabs>
        <w:ind w:left="0" w:firstLine="0"/>
        <w:jc w:val="both"/>
        <w:rPr>
          <w:rFonts w:ascii="Calibri" w:hAnsi="Calibri"/>
          <w:sz w:val="20"/>
          <w:szCs w:val="20"/>
        </w:rPr>
      </w:pPr>
      <w:r w:rsidRPr="007276B4">
        <w:rPr>
          <w:rFonts w:ascii="Calibri" w:hAnsi="Calibri"/>
          <w:sz w:val="20"/>
          <w:szCs w:val="20"/>
        </w:rPr>
        <w:t>V zmysle § 152 ods. (5) ZVO, verejný obstarávateľ je bez ohľadu na § 152 ods. (4) ZVO oprávnený od uchádzača dodatočne vyžiadať doklad podľa § 32 ods. (2) písm. b) a c) ZVO.</w:t>
      </w:r>
    </w:p>
    <w:p w14:paraId="1D21265B" w14:textId="77777777" w:rsidR="007276B4" w:rsidRPr="007276B4" w:rsidRDefault="007276B4" w:rsidP="007276B4">
      <w:pPr>
        <w:pStyle w:val="Odsekzoznamu"/>
        <w:rPr>
          <w:rFonts w:ascii="Calibri" w:hAnsi="Calibri"/>
          <w:sz w:val="20"/>
          <w:szCs w:val="20"/>
        </w:rPr>
      </w:pPr>
    </w:p>
    <w:p w14:paraId="4D97F8C0" w14:textId="0850C5FC" w:rsidR="003703F6" w:rsidRDefault="003703F6" w:rsidP="002F4C0B">
      <w:pPr>
        <w:pStyle w:val="Odsekzoznamu"/>
        <w:numPr>
          <w:ilvl w:val="1"/>
          <w:numId w:val="8"/>
        </w:numPr>
        <w:tabs>
          <w:tab w:val="left" w:pos="426"/>
        </w:tabs>
        <w:ind w:left="0" w:firstLine="0"/>
        <w:jc w:val="both"/>
        <w:rPr>
          <w:rFonts w:ascii="Calibri" w:hAnsi="Calibri"/>
          <w:sz w:val="20"/>
          <w:szCs w:val="20"/>
        </w:rPr>
      </w:pPr>
      <w:r w:rsidRPr="007276B4">
        <w:rPr>
          <w:rFonts w:ascii="Calibri" w:hAnsi="Calibri"/>
          <w:sz w:val="20"/>
          <w:szCs w:val="20"/>
        </w:rPr>
        <w:t>Vzhľadom ku skutočnosti, že verejný obstarávateľ v predmetnom verejnom obstarávaní využije postup v súlade s § 112 ods. 6 druhá veta ZVO, vyhodnotenie splnenia podmienok účasti a vyhodnotenie ponúk z hľadiska splnenia požiadaviek na predmet zákazky sa uskutoční po vyhodnotení ponúk na základe kritérií na vyhodnotenie ponúk.</w:t>
      </w:r>
    </w:p>
    <w:p w14:paraId="1CBDAD4E" w14:textId="77777777" w:rsidR="007276B4" w:rsidRPr="007276B4" w:rsidRDefault="007276B4" w:rsidP="007276B4">
      <w:pPr>
        <w:pStyle w:val="Odsekzoznamu"/>
        <w:rPr>
          <w:rFonts w:ascii="Calibri" w:hAnsi="Calibri"/>
          <w:sz w:val="20"/>
          <w:szCs w:val="20"/>
        </w:rPr>
      </w:pPr>
    </w:p>
    <w:p w14:paraId="55B43A1C" w14:textId="6BFEACDE" w:rsidR="003703F6" w:rsidRPr="007276B4" w:rsidRDefault="003703F6" w:rsidP="002F4C0B">
      <w:pPr>
        <w:pStyle w:val="Odsekzoznamu"/>
        <w:numPr>
          <w:ilvl w:val="1"/>
          <w:numId w:val="8"/>
        </w:numPr>
        <w:tabs>
          <w:tab w:val="left" w:pos="426"/>
        </w:tabs>
        <w:ind w:left="0" w:firstLine="0"/>
        <w:jc w:val="both"/>
        <w:rPr>
          <w:rFonts w:ascii="Calibri" w:hAnsi="Calibri"/>
          <w:sz w:val="20"/>
          <w:szCs w:val="20"/>
        </w:rPr>
      </w:pPr>
      <w:r w:rsidRPr="007276B4">
        <w:rPr>
          <w:rFonts w:ascii="Calibri" w:hAnsi="Calibri"/>
          <w:sz w:val="20"/>
          <w:szCs w:val="20"/>
        </w:rPr>
        <w:t>V súvislosti s vyššie uvedeným, verejný obstarávateľ v zmysle § 55 ods. 1 ZVO vyhodnotí:</w:t>
      </w:r>
    </w:p>
    <w:p w14:paraId="21B140CC" w14:textId="5F7CAA0D" w:rsidR="003703F6" w:rsidRPr="00060EF9" w:rsidRDefault="003703F6" w:rsidP="002F4C0B">
      <w:pPr>
        <w:pStyle w:val="Odsekzoznamu"/>
        <w:numPr>
          <w:ilvl w:val="0"/>
          <w:numId w:val="12"/>
        </w:numPr>
        <w:ind w:left="284" w:firstLine="142"/>
        <w:jc w:val="both"/>
        <w:rPr>
          <w:rFonts w:ascii="Calibri" w:hAnsi="Calibri"/>
          <w:sz w:val="20"/>
          <w:szCs w:val="20"/>
        </w:rPr>
      </w:pPr>
      <w:r w:rsidRPr="00060EF9">
        <w:rPr>
          <w:rFonts w:ascii="Calibri" w:hAnsi="Calibri"/>
          <w:sz w:val="20"/>
          <w:szCs w:val="20"/>
        </w:rPr>
        <w:t>splnenie podmienok účasti podľa § 40 ZVO a</w:t>
      </w:r>
    </w:p>
    <w:p w14:paraId="7821C023" w14:textId="12EFFE08" w:rsidR="00AF6C64" w:rsidRPr="007619FB" w:rsidRDefault="003703F6" w:rsidP="002F4C0B">
      <w:pPr>
        <w:pStyle w:val="Odsekzoznamu"/>
        <w:numPr>
          <w:ilvl w:val="0"/>
          <w:numId w:val="12"/>
        </w:numPr>
        <w:ind w:left="284" w:firstLine="142"/>
        <w:jc w:val="both"/>
        <w:rPr>
          <w:rFonts w:ascii="Calibri" w:hAnsi="Calibri"/>
          <w:sz w:val="20"/>
          <w:szCs w:val="20"/>
        </w:rPr>
      </w:pPr>
      <w:r>
        <w:rPr>
          <w:rFonts w:ascii="Calibri" w:hAnsi="Calibri"/>
          <w:sz w:val="20"/>
          <w:szCs w:val="20"/>
        </w:rPr>
        <w:t>s</w:t>
      </w:r>
      <w:r w:rsidRPr="00060EF9">
        <w:rPr>
          <w:rFonts w:ascii="Calibri" w:hAnsi="Calibri"/>
          <w:sz w:val="20"/>
          <w:szCs w:val="20"/>
        </w:rPr>
        <w:t>plnenie</w:t>
      </w:r>
      <w:r>
        <w:rPr>
          <w:rFonts w:ascii="Calibri" w:hAnsi="Calibri"/>
          <w:sz w:val="20"/>
          <w:szCs w:val="20"/>
        </w:rPr>
        <w:t xml:space="preserve"> požiadaviek na predmet zákazky podľa § 53 ZVO</w:t>
      </w:r>
    </w:p>
    <w:p w14:paraId="74E21C6C" w14:textId="38268448" w:rsidR="003703F6" w:rsidRPr="00060EF9" w:rsidRDefault="003703F6" w:rsidP="003703F6">
      <w:pPr>
        <w:jc w:val="both"/>
        <w:rPr>
          <w:rFonts w:ascii="Calibri" w:hAnsi="Calibri"/>
          <w:sz w:val="20"/>
          <w:szCs w:val="20"/>
        </w:rPr>
      </w:pPr>
      <w:r>
        <w:rPr>
          <w:rFonts w:ascii="Calibri" w:hAnsi="Calibri"/>
          <w:sz w:val="20"/>
          <w:szCs w:val="20"/>
        </w:rPr>
        <w:t>u uchádzača, ktorý sa umiestnil na prvom mieste v</w:t>
      </w:r>
      <w:r w:rsidR="00642E24">
        <w:rPr>
          <w:rFonts w:ascii="Calibri" w:hAnsi="Calibri"/>
          <w:sz w:val="20"/>
          <w:szCs w:val="20"/>
        </w:rPr>
        <w:t> </w:t>
      </w:r>
      <w:r>
        <w:rPr>
          <w:rFonts w:ascii="Calibri" w:hAnsi="Calibri"/>
          <w:sz w:val="20"/>
          <w:szCs w:val="20"/>
        </w:rPr>
        <w:t>poradí</w:t>
      </w:r>
      <w:r w:rsidR="00642E24">
        <w:rPr>
          <w:rFonts w:ascii="Calibri" w:hAnsi="Calibri"/>
          <w:sz w:val="20"/>
          <w:szCs w:val="20"/>
        </w:rPr>
        <w:t xml:space="preserve"> </w:t>
      </w:r>
      <w:r w:rsidR="00642E24" w:rsidRPr="00642E24">
        <w:rPr>
          <w:rFonts w:ascii="Calibri" w:hAnsi="Calibri"/>
          <w:sz w:val="20"/>
          <w:szCs w:val="20"/>
        </w:rPr>
        <w:t>alebo u uchádzačov, ktorí sa umiestnili na prvom až treťom mieste v poradí.</w:t>
      </w:r>
    </w:p>
    <w:p w14:paraId="7DCF2480" w14:textId="77777777" w:rsidR="00E5007A" w:rsidRPr="00377ADB" w:rsidRDefault="00E5007A" w:rsidP="00E5007A">
      <w:pPr>
        <w:pStyle w:val="tl1"/>
        <w:rPr>
          <w:rFonts w:ascii="Calibri" w:hAnsi="Calibri" w:cs="Calibri"/>
          <w:b/>
          <w:bCs/>
          <w:sz w:val="20"/>
          <w:szCs w:val="20"/>
        </w:rPr>
      </w:pPr>
    </w:p>
    <w:p w14:paraId="0EB82F73" w14:textId="2089A9AE" w:rsidR="00E5007A" w:rsidRPr="00846279" w:rsidRDefault="00644B40" w:rsidP="002F4C0B">
      <w:pPr>
        <w:pStyle w:val="tl1"/>
        <w:numPr>
          <w:ilvl w:val="0"/>
          <w:numId w:val="8"/>
        </w:numPr>
        <w:ind w:left="426" w:hanging="426"/>
        <w:jc w:val="left"/>
        <w:rPr>
          <w:rFonts w:ascii="Calibri" w:hAnsi="Calibri" w:cs="Calibri"/>
          <w:b/>
          <w:bCs/>
          <w:sz w:val="20"/>
          <w:szCs w:val="20"/>
        </w:rPr>
      </w:pPr>
      <w:r>
        <w:rPr>
          <w:rFonts w:ascii="Calibri" w:hAnsi="Calibri" w:cs="Calibri"/>
          <w:b/>
          <w:bCs/>
          <w:sz w:val="20"/>
          <w:szCs w:val="20"/>
        </w:rPr>
        <w:t>VYHODNOCOVANIE PONÚK</w:t>
      </w:r>
    </w:p>
    <w:p w14:paraId="4B010673" w14:textId="2CF9CB32" w:rsidR="00E5007A" w:rsidRDefault="00E5007A" w:rsidP="002F4C0B">
      <w:pPr>
        <w:pStyle w:val="tl1"/>
        <w:numPr>
          <w:ilvl w:val="1"/>
          <w:numId w:val="8"/>
        </w:numPr>
        <w:ind w:left="426" w:hanging="426"/>
        <w:rPr>
          <w:rFonts w:ascii="Calibri" w:hAnsi="Calibri" w:cs="Calibri"/>
          <w:sz w:val="20"/>
          <w:szCs w:val="20"/>
        </w:rPr>
      </w:pPr>
      <w:r w:rsidRPr="00377ADB">
        <w:rPr>
          <w:rFonts w:ascii="Calibri" w:hAnsi="Calibri" w:cs="Calibri"/>
          <w:sz w:val="20"/>
          <w:szCs w:val="20"/>
        </w:rPr>
        <w:t>Komisia na vyhodnotenie ponúk bude postupovať pri vyhodnocovaní ponúk v súlade s </w:t>
      </w:r>
      <w:proofErr w:type="spellStart"/>
      <w:r w:rsidRPr="00377ADB">
        <w:rPr>
          <w:rFonts w:ascii="Calibri" w:hAnsi="Calibri" w:cs="Calibri"/>
          <w:sz w:val="20"/>
          <w:szCs w:val="20"/>
        </w:rPr>
        <w:t>ust</w:t>
      </w:r>
      <w:proofErr w:type="spellEnd"/>
      <w:r w:rsidRPr="00377ADB">
        <w:rPr>
          <w:rFonts w:ascii="Calibri" w:hAnsi="Calibri" w:cs="Calibri"/>
          <w:sz w:val="20"/>
          <w:szCs w:val="20"/>
        </w:rPr>
        <w:t xml:space="preserve">. § 53 ZVO. </w:t>
      </w:r>
    </w:p>
    <w:p w14:paraId="05F514FC" w14:textId="77777777" w:rsidR="007276B4" w:rsidRDefault="007276B4" w:rsidP="007276B4">
      <w:pPr>
        <w:pStyle w:val="tl1"/>
        <w:rPr>
          <w:rFonts w:ascii="Calibri" w:hAnsi="Calibri" w:cs="Calibri"/>
          <w:sz w:val="20"/>
          <w:szCs w:val="20"/>
        </w:rPr>
      </w:pPr>
    </w:p>
    <w:p w14:paraId="1BD7B77E" w14:textId="32803018" w:rsidR="007276B4" w:rsidRPr="00C47007" w:rsidRDefault="00E5007A" w:rsidP="002F4C0B">
      <w:pPr>
        <w:pStyle w:val="tl1"/>
        <w:numPr>
          <w:ilvl w:val="1"/>
          <w:numId w:val="8"/>
        </w:numPr>
        <w:tabs>
          <w:tab w:val="left" w:pos="426"/>
        </w:tabs>
        <w:ind w:left="0" w:firstLine="0"/>
        <w:rPr>
          <w:rFonts w:ascii="Calibri" w:hAnsi="Calibri" w:cs="Calibri"/>
          <w:sz w:val="20"/>
          <w:szCs w:val="20"/>
        </w:rPr>
      </w:pPr>
      <w:r w:rsidRPr="007276B4">
        <w:rPr>
          <w:rFonts w:ascii="Calibri" w:hAnsi="Calibri" w:cs="Calibri"/>
          <w:sz w:val="20"/>
          <w:szCs w:val="20"/>
        </w:rPr>
        <w:t>Verejný obstarávateľ v zmysle § 112 ods. 6 ZVO rozhodol, že vyhodnotenie splnenia podmienok účasti a vyhodnotenie ponúk z hľadiska splnenia požiadaviek na predmet zákazky sa uskutoční po vyhodnotení ponúk na základe kritérií na vyhodnotenie ponúk</w:t>
      </w:r>
      <w:r w:rsidR="00CD69AB" w:rsidRPr="007276B4">
        <w:rPr>
          <w:rFonts w:ascii="Calibri" w:hAnsi="Calibri" w:cs="Calibri"/>
          <w:sz w:val="20"/>
          <w:szCs w:val="20"/>
        </w:rPr>
        <w:t xml:space="preserve"> a následne bude postupovať v súlade s bodom 18.4 týchto SP.</w:t>
      </w:r>
    </w:p>
    <w:p w14:paraId="5EE63D82" w14:textId="4D258B9A" w:rsidR="00CD69AB" w:rsidRDefault="00CD69AB" w:rsidP="002F4C0B">
      <w:pPr>
        <w:pStyle w:val="tl1"/>
        <w:numPr>
          <w:ilvl w:val="1"/>
          <w:numId w:val="8"/>
        </w:numPr>
        <w:tabs>
          <w:tab w:val="left" w:pos="426"/>
        </w:tabs>
        <w:ind w:left="0" w:firstLine="0"/>
        <w:rPr>
          <w:rFonts w:ascii="Calibri" w:hAnsi="Calibri" w:cs="Calibri"/>
          <w:sz w:val="20"/>
          <w:szCs w:val="20"/>
        </w:rPr>
      </w:pPr>
      <w:r w:rsidRPr="007276B4">
        <w:rPr>
          <w:rFonts w:ascii="Calibri" w:hAnsi="Calibri" w:cs="Calibri"/>
          <w:sz w:val="20"/>
          <w:szCs w:val="20"/>
        </w:rPr>
        <w:t>Návrhy na plnenie kritérií sa budú vyhodnocovať podľa určených kritérií na hodnotenie ponúk.</w:t>
      </w:r>
    </w:p>
    <w:p w14:paraId="4DE65104" w14:textId="77777777" w:rsidR="007276B4" w:rsidRDefault="007276B4" w:rsidP="007276B4">
      <w:pPr>
        <w:pStyle w:val="Odsekzoznamu"/>
        <w:rPr>
          <w:rFonts w:ascii="Calibri" w:hAnsi="Calibri" w:cs="Calibri"/>
          <w:sz w:val="20"/>
          <w:szCs w:val="20"/>
        </w:rPr>
      </w:pPr>
    </w:p>
    <w:p w14:paraId="77141FA3" w14:textId="4E6403FD" w:rsidR="00F468A7" w:rsidRPr="00E02E5F" w:rsidRDefault="00CD69AB" w:rsidP="002F4C0B">
      <w:pPr>
        <w:pStyle w:val="tl1"/>
        <w:numPr>
          <w:ilvl w:val="1"/>
          <w:numId w:val="8"/>
        </w:numPr>
        <w:tabs>
          <w:tab w:val="left" w:pos="426"/>
        </w:tabs>
        <w:ind w:left="0" w:firstLine="0"/>
        <w:rPr>
          <w:rFonts w:ascii="Calibri" w:hAnsi="Calibri" w:cs="Calibri"/>
          <w:sz w:val="20"/>
          <w:szCs w:val="20"/>
        </w:rPr>
      </w:pPr>
      <w:r w:rsidRPr="007276B4">
        <w:rPr>
          <w:rFonts w:ascii="Calibri" w:hAnsi="Calibri" w:cs="Calibri"/>
          <w:sz w:val="20"/>
          <w:szCs w:val="20"/>
        </w:rPr>
        <w:t>V prípade ak verejný obstarávateľ požiada uchádzača o vysvetlenie mimoriadne nízkej ponuky, vysvetlenie uchádzača sa musí týkať:</w:t>
      </w:r>
    </w:p>
    <w:p w14:paraId="72F7FD20" w14:textId="62108DF5" w:rsidR="00CD69AB" w:rsidRDefault="00CD69AB" w:rsidP="002F4C0B">
      <w:pPr>
        <w:pStyle w:val="tl1"/>
        <w:numPr>
          <w:ilvl w:val="0"/>
          <w:numId w:val="14"/>
        </w:numPr>
        <w:ind w:hanging="294"/>
        <w:rPr>
          <w:rFonts w:ascii="Calibri" w:hAnsi="Calibri" w:cs="Calibri"/>
          <w:sz w:val="20"/>
          <w:szCs w:val="20"/>
        </w:rPr>
      </w:pPr>
      <w:r w:rsidRPr="00060EF9">
        <w:rPr>
          <w:rFonts w:ascii="Calibri" w:hAnsi="Calibri" w:cs="Calibri"/>
          <w:sz w:val="20"/>
          <w:szCs w:val="20"/>
        </w:rPr>
        <w:t>hospodárnosti stavebných postupov, hospodárnosti výrobných postupov alebo hospodárnosti poskytovaných služieb,</w:t>
      </w:r>
    </w:p>
    <w:p w14:paraId="34F89959" w14:textId="64F2A2FB" w:rsidR="00CD69AB" w:rsidRDefault="00CD69AB" w:rsidP="002F4C0B">
      <w:pPr>
        <w:pStyle w:val="tl1"/>
        <w:numPr>
          <w:ilvl w:val="0"/>
          <w:numId w:val="14"/>
        </w:numPr>
        <w:ind w:hanging="294"/>
        <w:rPr>
          <w:rFonts w:ascii="Calibri" w:hAnsi="Calibri" w:cs="Calibri"/>
          <w:sz w:val="20"/>
          <w:szCs w:val="20"/>
        </w:rPr>
      </w:pPr>
      <w:r w:rsidRPr="00060EF9">
        <w:rPr>
          <w:rFonts w:ascii="Calibri" w:hAnsi="Calibri" w:cs="Calibri"/>
          <w:sz w:val="20"/>
          <w:szCs w:val="20"/>
        </w:rPr>
        <w:t>technického riešenia alebo osobitne výhodných podmienok, ktoré má uchádzač k dispozícii na dodanie tovaru,</w:t>
      </w:r>
      <w:r>
        <w:rPr>
          <w:rFonts w:ascii="Calibri" w:hAnsi="Calibri" w:cs="Calibri"/>
          <w:sz w:val="20"/>
          <w:szCs w:val="20"/>
        </w:rPr>
        <w:t xml:space="preserve"> </w:t>
      </w:r>
      <w:r w:rsidRPr="00060EF9">
        <w:rPr>
          <w:rFonts w:ascii="Calibri" w:hAnsi="Calibri" w:cs="Calibri"/>
          <w:sz w:val="20"/>
          <w:szCs w:val="20"/>
        </w:rPr>
        <w:t>na uskutočnenie stavebných prác, na poskytnutie služby,</w:t>
      </w:r>
    </w:p>
    <w:p w14:paraId="5FCCBB34" w14:textId="77777777" w:rsidR="00CD69AB" w:rsidRDefault="00CD69AB" w:rsidP="002F4C0B">
      <w:pPr>
        <w:pStyle w:val="tl1"/>
        <w:numPr>
          <w:ilvl w:val="0"/>
          <w:numId w:val="14"/>
        </w:numPr>
        <w:ind w:hanging="294"/>
        <w:rPr>
          <w:rFonts w:ascii="Calibri" w:hAnsi="Calibri" w:cs="Calibri"/>
          <w:sz w:val="20"/>
          <w:szCs w:val="20"/>
        </w:rPr>
      </w:pPr>
      <w:r w:rsidRPr="00060EF9">
        <w:rPr>
          <w:rFonts w:ascii="Calibri" w:hAnsi="Calibri" w:cs="Calibri"/>
          <w:sz w:val="20"/>
          <w:szCs w:val="20"/>
        </w:rPr>
        <w:t>osobitosti tovaru, osobitosti stavebných prác alebo osobitosti služby navrhovanej uchádzačom,</w:t>
      </w:r>
    </w:p>
    <w:p w14:paraId="031DC3E8" w14:textId="2F2DFDA9" w:rsidR="00CD69AB" w:rsidRDefault="00CD69AB" w:rsidP="002F4C0B">
      <w:pPr>
        <w:pStyle w:val="tl1"/>
        <w:numPr>
          <w:ilvl w:val="0"/>
          <w:numId w:val="14"/>
        </w:numPr>
        <w:ind w:hanging="294"/>
        <w:rPr>
          <w:rFonts w:ascii="Calibri" w:hAnsi="Calibri" w:cs="Calibri"/>
          <w:sz w:val="20"/>
          <w:szCs w:val="20"/>
        </w:rPr>
      </w:pPr>
      <w:r w:rsidRPr="00060EF9">
        <w:rPr>
          <w:rFonts w:ascii="Calibri" w:hAnsi="Calibri" w:cs="Calibri"/>
          <w:sz w:val="20"/>
          <w:szCs w:val="20"/>
        </w:rPr>
        <w:t>dodržiavania povinností v oblasti ochrany pracovného práva najmä s</w:t>
      </w:r>
      <w:r>
        <w:rPr>
          <w:rFonts w:ascii="Calibri" w:hAnsi="Calibri" w:cs="Calibri"/>
          <w:sz w:val="20"/>
          <w:szCs w:val="20"/>
        </w:rPr>
        <w:t xml:space="preserve"> </w:t>
      </w:r>
      <w:r w:rsidRPr="00060EF9">
        <w:rPr>
          <w:rFonts w:ascii="Calibri" w:hAnsi="Calibri" w:cs="Calibri"/>
          <w:sz w:val="20"/>
          <w:szCs w:val="20"/>
        </w:rPr>
        <w:t>ohľadom na dodržanie minimálnych mzdových nárokov, ochrany životného prostredia alebo sociálneho práva podľa osobitných predpisov,</w:t>
      </w:r>
    </w:p>
    <w:p w14:paraId="209568B8" w14:textId="77777777" w:rsidR="00CD69AB" w:rsidRDefault="00CD69AB" w:rsidP="002F4C0B">
      <w:pPr>
        <w:pStyle w:val="tl1"/>
        <w:numPr>
          <w:ilvl w:val="0"/>
          <w:numId w:val="14"/>
        </w:numPr>
        <w:ind w:hanging="294"/>
        <w:rPr>
          <w:rFonts w:ascii="Calibri" w:hAnsi="Calibri" w:cs="Calibri"/>
          <w:sz w:val="20"/>
          <w:szCs w:val="20"/>
        </w:rPr>
      </w:pPr>
      <w:r w:rsidRPr="00060EF9">
        <w:rPr>
          <w:rFonts w:ascii="Calibri" w:hAnsi="Calibri" w:cs="Calibri"/>
          <w:sz w:val="20"/>
          <w:szCs w:val="20"/>
        </w:rPr>
        <w:t>dodržiavania povinností voči subdodávateľom,</w:t>
      </w:r>
    </w:p>
    <w:p w14:paraId="03DA11C9" w14:textId="0795574B" w:rsidR="00CD69AB" w:rsidRPr="00A37AC2" w:rsidRDefault="00CD69AB" w:rsidP="002F4C0B">
      <w:pPr>
        <w:pStyle w:val="tl1"/>
        <w:numPr>
          <w:ilvl w:val="0"/>
          <w:numId w:val="14"/>
        </w:numPr>
        <w:ind w:hanging="294"/>
        <w:rPr>
          <w:rFonts w:ascii="Calibri" w:hAnsi="Calibri" w:cs="Calibri"/>
          <w:sz w:val="20"/>
          <w:szCs w:val="20"/>
        </w:rPr>
      </w:pPr>
      <w:r w:rsidRPr="00060EF9">
        <w:rPr>
          <w:rFonts w:ascii="Calibri" w:hAnsi="Calibri" w:cs="Calibri"/>
          <w:sz w:val="20"/>
          <w:szCs w:val="20"/>
        </w:rPr>
        <w:t>možnosti uchádzača získať štátnu pomoc.</w:t>
      </w:r>
    </w:p>
    <w:p w14:paraId="7B5C898C" w14:textId="77777777" w:rsidR="00CD69AB" w:rsidRDefault="00CD69AB" w:rsidP="00E5007A">
      <w:pPr>
        <w:pStyle w:val="tl1"/>
        <w:rPr>
          <w:rFonts w:ascii="Calibri" w:hAnsi="Calibri" w:cs="Calibri"/>
          <w:sz w:val="20"/>
          <w:szCs w:val="20"/>
        </w:rPr>
      </w:pPr>
      <w:r w:rsidRPr="00060EF9">
        <w:rPr>
          <w:rFonts w:ascii="Calibri" w:hAnsi="Calibri" w:cs="Calibri"/>
          <w:sz w:val="20"/>
          <w:szCs w:val="20"/>
        </w:rPr>
        <w:t>Uchádzač musí komisii verejného obstarávateľa na vyhodnotenie ponúk predložiť záväzný právny dokument (zmluva, dohoda a pod., originál prípadne úradne overená kópia) s výrobcom alebo predajcom tovarov, či</w:t>
      </w:r>
      <w:r>
        <w:rPr>
          <w:rFonts w:ascii="Calibri" w:hAnsi="Calibri" w:cs="Calibri"/>
          <w:sz w:val="20"/>
          <w:szCs w:val="20"/>
        </w:rPr>
        <w:t xml:space="preserve"> </w:t>
      </w:r>
      <w:r w:rsidRPr="00060EF9">
        <w:rPr>
          <w:rFonts w:ascii="Calibri" w:hAnsi="Calibri" w:cs="Calibri"/>
          <w:sz w:val="20"/>
          <w:szCs w:val="20"/>
        </w:rPr>
        <w:t xml:space="preserve">poskytovateľom služieb, </w:t>
      </w:r>
      <w:r w:rsidRPr="00060EF9">
        <w:rPr>
          <w:rFonts w:ascii="Calibri" w:hAnsi="Calibri" w:cs="Calibri"/>
          <w:sz w:val="20"/>
          <w:szCs w:val="20"/>
        </w:rPr>
        <w:lastRenderedPageBreak/>
        <w:t>a to na všetky tovary, ktorých nie je uchádzač výrobcom, a tiež služby použité v</w:t>
      </w:r>
      <w:r>
        <w:rPr>
          <w:rFonts w:ascii="Calibri" w:hAnsi="Calibri" w:cs="Calibri"/>
          <w:sz w:val="20"/>
          <w:szCs w:val="20"/>
        </w:rPr>
        <w:t xml:space="preserve"> </w:t>
      </w:r>
      <w:r w:rsidRPr="00060EF9">
        <w:rPr>
          <w:rFonts w:ascii="Calibri" w:hAnsi="Calibri" w:cs="Calibri"/>
          <w:sz w:val="20"/>
          <w:szCs w:val="20"/>
        </w:rPr>
        <w:t>súvislosti s dodávkou predmetu zákazky, spĺňajúcimi znaky mimoriadne nízkej ponuky, kde garantuje ceny počas celého obdobia realizácie dodávky.</w:t>
      </w:r>
    </w:p>
    <w:p w14:paraId="3DEC594E" w14:textId="77777777" w:rsidR="00CD69AB" w:rsidRDefault="00CD69AB" w:rsidP="00E5007A">
      <w:pPr>
        <w:pStyle w:val="tl1"/>
        <w:rPr>
          <w:rFonts w:ascii="Calibri" w:hAnsi="Calibri" w:cs="Calibri"/>
          <w:sz w:val="20"/>
          <w:szCs w:val="20"/>
        </w:rPr>
      </w:pPr>
    </w:p>
    <w:p w14:paraId="38800DED" w14:textId="4C3D194D" w:rsidR="00CD69AB" w:rsidRDefault="00CD69AB" w:rsidP="002F4C0B">
      <w:pPr>
        <w:pStyle w:val="tl1"/>
        <w:numPr>
          <w:ilvl w:val="1"/>
          <w:numId w:val="8"/>
        </w:numPr>
        <w:tabs>
          <w:tab w:val="left" w:pos="426"/>
        </w:tabs>
        <w:ind w:left="0" w:firstLine="0"/>
        <w:rPr>
          <w:rFonts w:ascii="Calibri" w:hAnsi="Calibri" w:cs="Calibri"/>
          <w:sz w:val="20"/>
          <w:szCs w:val="20"/>
        </w:rPr>
      </w:pPr>
      <w:r w:rsidRPr="00060EF9">
        <w:rPr>
          <w:rFonts w:ascii="Calibri" w:hAnsi="Calibri" w:cs="Calibri"/>
          <w:sz w:val="20"/>
          <w:szCs w:val="20"/>
        </w:rPr>
        <w:t>Komunikácia medzi uchádzačom/uchádzačmi a obstarávateľom/komisiou na vyhodnotenie ponúk počas vyhodnotenia ponúk a vyhodnotenia splnenia podmienok účasti bude prebiehať elektronicky, prostredníctvom komunikačného rozhrania systému JOSEPHINE. Uchádzač musí písomné vysvetlenie/doplnenie ponuky na</w:t>
      </w:r>
      <w:r w:rsidR="0095015D">
        <w:rPr>
          <w:rFonts w:ascii="Calibri" w:hAnsi="Calibri" w:cs="Calibri"/>
          <w:sz w:val="20"/>
          <w:szCs w:val="20"/>
        </w:rPr>
        <w:t xml:space="preserve"> </w:t>
      </w:r>
      <w:r w:rsidRPr="00060EF9">
        <w:rPr>
          <w:rFonts w:ascii="Calibri" w:hAnsi="Calibri" w:cs="Calibri"/>
          <w:sz w:val="20"/>
          <w:szCs w:val="20"/>
        </w:rPr>
        <w:t>základe požiadavky doručiť obstarávateľovi prostredníctvom určenej komunikácie v systému JOSEPHINE.</w:t>
      </w:r>
    </w:p>
    <w:p w14:paraId="5BA34FA0" w14:textId="77777777" w:rsidR="00CD69AB" w:rsidRDefault="00CD69AB" w:rsidP="007276B4">
      <w:pPr>
        <w:pStyle w:val="tl1"/>
        <w:tabs>
          <w:tab w:val="left" w:pos="567"/>
        </w:tabs>
        <w:rPr>
          <w:rFonts w:ascii="Calibri" w:hAnsi="Calibri" w:cs="Calibri"/>
          <w:sz w:val="20"/>
          <w:szCs w:val="20"/>
        </w:rPr>
      </w:pPr>
    </w:p>
    <w:p w14:paraId="63283EFD" w14:textId="46EA194F" w:rsidR="00CD69AB" w:rsidRDefault="00CD69AB" w:rsidP="002F4C0B">
      <w:pPr>
        <w:pStyle w:val="tl1"/>
        <w:numPr>
          <w:ilvl w:val="1"/>
          <w:numId w:val="8"/>
        </w:numPr>
        <w:tabs>
          <w:tab w:val="left" w:pos="426"/>
        </w:tabs>
        <w:ind w:left="0" w:firstLine="0"/>
        <w:rPr>
          <w:rFonts w:ascii="Calibri" w:hAnsi="Calibri" w:cs="Calibri"/>
          <w:sz w:val="20"/>
          <w:szCs w:val="20"/>
        </w:rPr>
      </w:pPr>
      <w:r w:rsidRPr="00060EF9">
        <w:rPr>
          <w:rFonts w:ascii="Calibri" w:hAnsi="Calibri" w:cs="Calibri"/>
          <w:sz w:val="20"/>
          <w:szCs w:val="20"/>
        </w:rPr>
        <w:t>Obstarávateľ bezodkladne prostredníctvom komunikačného rozhrania systému JOSEPHINE upovedomí uchádzača, že bol vylúčený alebo, že jeho ponuka bola vylúčená s uvedením dôvodu a</w:t>
      </w:r>
      <w:r>
        <w:rPr>
          <w:rFonts w:ascii="Calibri" w:hAnsi="Calibri" w:cs="Calibri"/>
          <w:sz w:val="20"/>
          <w:szCs w:val="20"/>
        </w:rPr>
        <w:t xml:space="preserve"> </w:t>
      </w:r>
      <w:r w:rsidRPr="00060EF9">
        <w:rPr>
          <w:rFonts w:ascii="Calibri" w:hAnsi="Calibri" w:cs="Calibri"/>
          <w:sz w:val="20"/>
          <w:szCs w:val="20"/>
        </w:rPr>
        <w:t>lehoty, v ktorej môže byť</w:t>
      </w:r>
      <w:r>
        <w:rPr>
          <w:rFonts w:ascii="Calibri" w:hAnsi="Calibri" w:cs="Calibri"/>
          <w:sz w:val="20"/>
          <w:szCs w:val="20"/>
        </w:rPr>
        <w:t xml:space="preserve"> </w:t>
      </w:r>
      <w:r w:rsidRPr="00060EF9">
        <w:rPr>
          <w:rFonts w:ascii="Calibri" w:hAnsi="Calibri" w:cs="Calibri"/>
          <w:sz w:val="20"/>
          <w:szCs w:val="20"/>
        </w:rPr>
        <w:t>doručená námietka.</w:t>
      </w:r>
    </w:p>
    <w:p w14:paraId="37399A3A" w14:textId="77777777" w:rsidR="00E5007A" w:rsidRPr="00377ADB" w:rsidRDefault="00E5007A" w:rsidP="00E5007A">
      <w:pPr>
        <w:pStyle w:val="tl1"/>
        <w:rPr>
          <w:rFonts w:ascii="Calibri" w:hAnsi="Calibri" w:cs="Calibri"/>
          <w:sz w:val="20"/>
          <w:szCs w:val="20"/>
        </w:rPr>
      </w:pPr>
    </w:p>
    <w:p w14:paraId="37DE74EE" w14:textId="61C3D821" w:rsidR="00E5007A" w:rsidRPr="00377ADB" w:rsidRDefault="00E5007A" w:rsidP="002F4C0B">
      <w:pPr>
        <w:pStyle w:val="tl1"/>
        <w:numPr>
          <w:ilvl w:val="0"/>
          <w:numId w:val="8"/>
        </w:numPr>
        <w:ind w:left="426" w:hanging="426"/>
        <w:jc w:val="left"/>
        <w:rPr>
          <w:rFonts w:ascii="Calibri" w:hAnsi="Calibri" w:cs="Calibri"/>
          <w:b/>
          <w:bCs/>
          <w:sz w:val="20"/>
          <w:szCs w:val="20"/>
        </w:rPr>
      </w:pPr>
      <w:r w:rsidRPr="00377ADB">
        <w:rPr>
          <w:rFonts w:ascii="Calibri" w:hAnsi="Calibri" w:cs="Calibri"/>
          <w:b/>
          <w:bCs/>
          <w:sz w:val="20"/>
          <w:szCs w:val="20"/>
        </w:rPr>
        <w:t>PRAVIDLÁ ELEKTRONICKEJ AUKCIE</w:t>
      </w:r>
    </w:p>
    <w:p w14:paraId="6C38A620" w14:textId="52FADC14" w:rsidR="00E5007A" w:rsidRPr="00377ADB" w:rsidRDefault="00E5007A" w:rsidP="002F4C0B">
      <w:pPr>
        <w:pStyle w:val="tl1"/>
        <w:numPr>
          <w:ilvl w:val="1"/>
          <w:numId w:val="8"/>
        </w:numPr>
        <w:tabs>
          <w:tab w:val="left" w:pos="426"/>
        </w:tabs>
        <w:ind w:left="0" w:firstLine="0"/>
        <w:jc w:val="left"/>
        <w:rPr>
          <w:rFonts w:ascii="Calibri" w:hAnsi="Calibri" w:cs="Calibri"/>
          <w:bCs/>
          <w:sz w:val="20"/>
          <w:szCs w:val="20"/>
        </w:rPr>
      </w:pPr>
      <w:r w:rsidRPr="00377ADB">
        <w:rPr>
          <w:rFonts w:ascii="Calibri" w:hAnsi="Calibri" w:cs="Calibri"/>
          <w:bCs/>
          <w:sz w:val="20"/>
          <w:szCs w:val="20"/>
        </w:rPr>
        <w:t>Nepoužije sa.</w:t>
      </w:r>
    </w:p>
    <w:p w14:paraId="544A0765" w14:textId="77777777" w:rsidR="00E5007A" w:rsidRPr="00377ADB" w:rsidRDefault="00E5007A" w:rsidP="00E5007A">
      <w:pPr>
        <w:pStyle w:val="tl1"/>
        <w:jc w:val="left"/>
        <w:rPr>
          <w:rFonts w:ascii="Calibri" w:hAnsi="Calibri" w:cs="Calibri"/>
          <w:sz w:val="20"/>
          <w:szCs w:val="20"/>
        </w:rPr>
      </w:pPr>
    </w:p>
    <w:p w14:paraId="370A8B94" w14:textId="31476672" w:rsidR="00E5007A" w:rsidRPr="00846279" w:rsidRDefault="00E5007A" w:rsidP="002F4C0B">
      <w:pPr>
        <w:pStyle w:val="tl1"/>
        <w:numPr>
          <w:ilvl w:val="0"/>
          <w:numId w:val="8"/>
        </w:numPr>
        <w:ind w:left="426" w:hanging="426"/>
        <w:jc w:val="left"/>
      </w:pPr>
      <w:r w:rsidRPr="00377ADB">
        <w:rPr>
          <w:rFonts w:ascii="Calibri" w:hAnsi="Calibri" w:cs="Calibri"/>
          <w:b/>
          <w:bCs/>
          <w:sz w:val="20"/>
          <w:szCs w:val="20"/>
        </w:rPr>
        <w:t>INFORMÁCIA O VÝSLEDKU VYHODNOTENIA PONÚK</w:t>
      </w:r>
    </w:p>
    <w:p w14:paraId="2A997719" w14:textId="73565A39" w:rsidR="00E5007A" w:rsidRPr="00377ADB" w:rsidRDefault="00E5007A" w:rsidP="002F4C0B">
      <w:pPr>
        <w:pStyle w:val="tl1"/>
        <w:numPr>
          <w:ilvl w:val="1"/>
          <w:numId w:val="8"/>
        </w:numPr>
        <w:tabs>
          <w:tab w:val="left" w:pos="426"/>
        </w:tabs>
        <w:ind w:left="0" w:firstLine="0"/>
        <w:rPr>
          <w:rStyle w:val="apple-style-span"/>
          <w:rFonts w:ascii="Calibri" w:hAnsi="Calibri" w:cs="Arial"/>
          <w:color w:val="000000"/>
          <w:sz w:val="20"/>
          <w:szCs w:val="20"/>
        </w:rPr>
      </w:pPr>
      <w:r w:rsidRPr="00377ADB">
        <w:rPr>
          <w:rStyle w:val="apple-style-span"/>
          <w:rFonts w:ascii="Calibri" w:hAnsi="Calibri" w:cs="Arial"/>
          <w:color w:val="000000"/>
          <w:sz w:val="20"/>
          <w:szCs w:val="20"/>
        </w:rPr>
        <w:t xml:space="preserve">Verejný obstarávateľ po vyhodnotení ponúk, po ukončení postupu podľa § 55 ods. (1) ZVO (ak sa bude uplatňovať) a po odoslaní všetkých oznámení o vylúčení uchádzača, záujemcu alebo účastníka bezodkladne písomne oznámi všetkým uchádzačom, ktorých ponuky sa vyhodnocovali, výsledok vyhodnotenia ponúk, vrátane poradia uchádzačov a súčasne uverejní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w:t>
      </w:r>
    </w:p>
    <w:p w14:paraId="5C7AB4C0" w14:textId="77777777" w:rsidR="00E5007A" w:rsidRPr="00377ADB" w:rsidRDefault="00E5007A" w:rsidP="00E5007A">
      <w:pPr>
        <w:pStyle w:val="tl1"/>
        <w:rPr>
          <w:rFonts w:ascii="Calibri" w:hAnsi="Calibri" w:cs="Calibri"/>
          <w:b/>
          <w:bCs/>
          <w:sz w:val="20"/>
          <w:szCs w:val="20"/>
        </w:rPr>
      </w:pPr>
    </w:p>
    <w:p w14:paraId="6A750C34" w14:textId="296350D2" w:rsidR="00E5007A" w:rsidRPr="00377ADB" w:rsidRDefault="00E5007A" w:rsidP="002F4C0B">
      <w:pPr>
        <w:pStyle w:val="tl1"/>
        <w:numPr>
          <w:ilvl w:val="0"/>
          <w:numId w:val="8"/>
        </w:numPr>
        <w:ind w:left="426" w:hanging="426"/>
        <w:rPr>
          <w:rFonts w:ascii="Calibri" w:hAnsi="Calibri" w:cs="Calibri"/>
          <w:b/>
          <w:bCs/>
          <w:sz w:val="20"/>
          <w:szCs w:val="20"/>
        </w:rPr>
      </w:pPr>
      <w:r w:rsidRPr="00377ADB">
        <w:rPr>
          <w:rFonts w:ascii="Calibri" w:hAnsi="Calibri" w:cs="Calibri"/>
          <w:b/>
          <w:bCs/>
          <w:sz w:val="20"/>
          <w:szCs w:val="20"/>
        </w:rPr>
        <w:t>UZAVRETIE ZMLUVY</w:t>
      </w:r>
      <w:r w:rsidR="00F468A7">
        <w:rPr>
          <w:rFonts w:ascii="Calibri" w:hAnsi="Calibri" w:cs="Calibri"/>
          <w:b/>
          <w:bCs/>
          <w:sz w:val="20"/>
          <w:szCs w:val="20"/>
        </w:rPr>
        <w:t xml:space="preserve"> A</w:t>
      </w:r>
      <w:r w:rsidR="00837D02">
        <w:rPr>
          <w:rFonts w:ascii="Calibri" w:hAnsi="Calibri" w:cs="Calibri"/>
          <w:b/>
          <w:bCs/>
          <w:sz w:val="20"/>
          <w:szCs w:val="20"/>
        </w:rPr>
        <w:t> </w:t>
      </w:r>
      <w:r w:rsidR="00837D02" w:rsidRPr="00E02E5F">
        <w:rPr>
          <w:rFonts w:ascii="Calibri" w:hAnsi="Calibri" w:cs="Calibri"/>
          <w:b/>
          <w:bCs/>
          <w:sz w:val="20"/>
          <w:szCs w:val="20"/>
        </w:rPr>
        <w:t xml:space="preserve"> </w:t>
      </w:r>
      <w:r w:rsidR="00ED4DB1" w:rsidRPr="00E02E5F">
        <w:rPr>
          <w:rFonts w:ascii="Calibri" w:hAnsi="Calibri" w:cs="Calibri"/>
          <w:b/>
          <w:bCs/>
          <w:sz w:val="20"/>
          <w:szCs w:val="20"/>
        </w:rPr>
        <w:t>SÚČINNOS</w:t>
      </w:r>
      <w:r w:rsidR="00ED4DB1">
        <w:rPr>
          <w:rFonts w:ascii="Calibri" w:hAnsi="Calibri" w:cs="Calibri"/>
          <w:b/>
          <w:bCs/>
          <w:sz w:val="20"/>
          <w:szCs w:val="20"/>
        </w:rPr>
        <w:t>Ť</w:t>
      </w:r>
      <w:r w:rsidR="00ED4DB1" w:rsidRPr="00E02E5F">
        <w:rPr>
          <w:rFonts w:ascii="Calibri" w:hAnsi="Calibri" w:cs="Calibri"/>
          <w:sz w:val="20"/>
          <w:szCs w:val="20"/>
        </w:rPr>
        <w:t xml:space="preserve"> </w:t>
      </w:r>
    </w:p>
    <w:p w14:paraId="180F3676" w14:textId="77777777" w:rsidR="008824CB" w:rsidRPr="009870C9" w:rsidRDefault="00E5007A" w:rsidP="002F4C0B">
      <w:pPr>
        <w:pStyle w:val="tl1"/>
        <w:numPr>
          <w:ilvl w:val="1"/>
          <w:numId w:val="8"/>
        </w:numPr>
        <w:tabs>
          <w:tab w:val="left" w:pos="426"/>
        </w:tabs>
        <w:ind w:left="0" w:firstLine="0"/>
        <w:rPr>
          <w:rFonts w:ascii="Calibri" w:hAnsi="Calibri" w:cs="Calibri"/>
          <w:b/>
          <w:sz w:val="20"/>
          <w:szCs w:val="20"/>
          <w:u w:val="single"/>
        </w:rPr>
      </w:pPr>
      <w:r w:rsidRPr="001A3CE5">
        <w:rPr>
          <w:rFonts w:asciiTheme="minorHAnsi" w:hAnsiTheme="minorHAnsi" w:cs="Calibri"/>
          <w:bCs/>
          <w:sz w:val="20"/>
          <w:szCs w:val="20"/>
        </w:rPr>
        <w:t xml:space="preserve">Verejný obstarávateľ uzatvorí zmluvu s úspešným uchádzačom postupom podľa § 56 ZVO. Uzavretá zmluva nesmie byť v rozpore so súťažnými podkladmi a s ponukou predloženou úspešným uchádzačom. </w:t>
      </w:r>
    </w:p>
    <w:p w14:paraId="27621AA8" w14:textId="4A9F33E8" w:rsidR="00E5007A" w:rsidRPr="007276B4" w:rsidRDefault="00E5007A" w:rsidP="009870C9">
      <w:pPr>
        <w:pStyle w:val="tl1"/>
        <w:tabs>
          <w:tab w:val="left" w:pos="426"/>
        </w:tabs>
        <w:rPr>
          <w:rFonts w:ascii="Calibri" w:hAnsi="Calibri" w:cs="Calibri"/>
          <w:b/>
          <w:sz w:val="20"/>
          <w:szCs w:val="20"/>
          <w:u w:val="single"/>
        </w:rPr>
      </w:pPr>
      <w:bookmarkStart w:id="6" w:name="_Hlk89336226"/>
      <w:r w:rsidRPr="00060EF9">
        <w:rPr>
          <w:rFonts w:asciiTheme="minorHAnsi" w:hAnsiTheme="minorHAnsi" w:cs="Calibri"/>
          <w:b/>
          <w:bCs/>
          <w:sz w:val="20"/>
          <w:szCs w:val="20"/>
          <w:u w:val="single"/>
        </w:rPr>
        <w:t>Úspešný uchádzač, jeho subdodávatelia podľa § 11 ods. 1 ZVO a jeho osoby podľa § 34 ods. 3  ZVO sú povinní na účely poskytnutia riadnej súčinnosti potrebnej na uzavretie zmluvy mať v registri partnerov verejného sektora zapísaných konečných užívateľov výhod.</w:t>
      </w:r>
    </w:p>
    <w:bookmarkEnd w:id="6"/>
    <w:p w14:paraId="49A40637" w14:textId="77777777" w:rsidR="007276B4" w:rsidRPr="007276B4" w:rsidRDefault="007276B4" w:rsidP="007276B4">
      <w:pPr>
        <w:pStyle w:val="tl1"/>
        <w:tabs>
          <w:tab w:val="left" w:pos="567"/>
        </w:tabs>
        <w:rPr>
          <w:rFonts w:ascii="Calibri" w:hAnsi="Calibri" w:cs="Calibri"/>
          <w:b/>
          <w:sz w:val="20"/>
          <w:szCs w:val="20"/>
          <w:u w:val="single"/>
        </w:rPr>
      </w:pPr>
    </w:p>
    <w:p w14:paraId="5A014CDE" w14:textId="794E9E7A" w:rsidR="00E5007A" w:rsidRPr="00E02E5F" w:rsidRDefault="00E5007A" w:rsidP="002F4C0B">
      <w:pPr>
        <w:pStyle w:val="tl1"/>
        <w:numPr>
          <w:ilvl w:val="1"/>
          <w:numId w:val="8"/>
        </w:numPr>
        <w:tabs>
          <w:tab w:val="left" w:pos="426"/>
        </w:tabs>
        <w:ind w:left="0" w:firstLine="0"/>
        <w:rPr>
          <w:rFonts w:asciiTheme="minorHAnsi" w:hAnsiTheme="minorHAnsi" w:cstheme="minorHAnsi"/>
          <w:b/>
          <w:sz w:val="20"/>
          <w:szCs w:val="20"/>
          <w:u w:val="single"/>
        </w:rPr>
      </w:pPr>
      <w:r w:rsidRPr="007276B4">
        <w:rPr>
          <w:rFonts w:asciiTheme="minorHAnsi" w:hAnsiTheme="minorHAnsi" w:cs="Calibri"/>
          <w:bCs/>
          <w:sz w:val="20"/>
          <w:szCs w:val="20"/>
        </w:rPr>
        <w:t xml:space="preserve">Verejný </w:t>
      </w:r>
      <w:r w:rsidRPr="00E02E5F">
        <w:rPr>
          <w:rFonts w:asciiTheme="minorHAnsi" w:hAnsiTheme="minorHAnsi" w:cstheme="minorHAnsi"/>
          <w:bCs/>
          <w:sz w:val="20"/>
          <w:szCs w:val="20"/>
        </w:rPr>
        <w:t xml:space="preserve">obstarávateľ v zmysle </w:t>
      </w:r>
      <w:r w:rsidR="00E02E5F" w:rsidRPr="00E02E5F">
        <w:rPr>
          <w:rFonts w:asciiTheme="minorHAnsi" w:hAnsiTheme="minorHAnsi" w:cstheme="minorHAnsi"/>
          <w:sz w:val="20"/>
          <w:szCs w:val="20"/>
        </w:rPr>
        <w:t xml:space="preserve">§ 114 ods. 7, tretia veta a § 42 ods. 12 ZVO určuje nasledovné osobitné podmienky súvisiace s plnením zmluvy. Verejný obstarávateľ na preukázanie ich splnenia požaduje </w:t>
      </w:r>
      <w:r w:rsidR="00E02E5F" w:rsidRPr="00E02E5F">
        <w:rPr>
          <w:rFonts w:asciiTheme="minorHAnsi" w:hAnsiTheme="minorHAnsi" w:cstheme="minorHAnsi"/>
          <w:b/>
          <w:sz w:val="20"/>
          <w:szCs w:val="20"/>
        </w:rPr>
        <w:t>od úspešného uchádzača (zhotoviteľa)</w:t>
      </w:r>
      <w:r w:rsidR="00E02E5F" w:rsidRPr="00E02E5F">
        <w:rPr>
          <w:rFonts w:asciiTheme="minorHAnsi" w:hAnsiTheme="minorHAnsi" w:cstheme="minorHAnsi"/>
          <w:sz w:val="20"/>
          <w:szCs w:val="20"/>
        </w:rPr>
        <w:t xml:space="preserve">, aby predložil verejnému obstarávateľovi v lehote </w:t>
      </w:r>
      <w:r w:rsidR="00E02E5F" w:rsidRPr="00E02E5F">
        <w:rPr>
          <w:rFonts w:asciiTheme="minorHAnsi" w:hAnsiTheme="minorHAnsi" w:cstheme="minorHAnsi"/>
          <w:b/>
          <w:sz w:val="20"/>
          <w:szCs w:val="20"/>
        </w:rPr>
        <w:t xml:space="preserve">do </w:t>
      </w:r>
      <w:r w:rsidR="00B07039">
        <w:rPr>
          <w:rFonts w:asciiTheme="minorHAnsi" w:hAnsiTheme="minorHAnsi" w:cstheme="minorHAnsi"/>
          <w:b/>
          <w:sz w:val="20"/>
          <w:szCs w:val="20"/>
        </w:rPr>
        <w:t>15</w:t>
      </w:r>
      <w:r w:rsidR="00B07039" w:rsidRPr="00E02E5F">
        <w:rPr>
          <w:rFonts w:asciiTheme="minorHAnsi" w:hAnsiTheme="minorHAnsi" w:cstheme="minorHAnsi"/>
          <w:b/>
          <w:sz w:val="20"/>
          <w:szCs w:val="20"/>
        </w:rPr>
        <w:t xml:space="preserve"> </w:t>
      </w:r>
      <w:r w:rsidR="00E02E5F" w:rsidRPr="00E02E5F">
        <w:rPr>
          <w:rFonts w:asciiTheme="minorHAnsi" w:hAnsiTheme="minorHAnsi" w:cstheme="minorHAnsi"/>
          <w:b/>
          <w:sz w:val="20"/>
          <w:szCs w:val="20"/>
        </w:rPr>
        <w:t>pracovných dní</w:t>
      </w:r>
      <w:r w:rsidR="00E02E5F" w:rsidRPr="00E02E5F">
        <w:rPr>
          <w:rFonts w:asciiTheme="minorHAnsi" w:hAnsiTheme="minorHAnsi" w:cstheme="minorHAnsi"/>
          <w:sz w:val="20"/>
          <w:szCs w:val="20"/>
        </w:rPr>
        <w:t xml:space="preserve"> </w:t>
      </w:r>
      <w:r w:rsidR="00E02E5F" w:rsidRPr="00E02E5F">
        <w:rPr>
          <w:rFonts w:asciiTheme="minorHAnsi" w:hAnsiTheme="minorHAnsi" w:cstheme="minorHAnsi"/>
          <w:b/>
          <w:bCs/>
          <w:sz w:val="20"/>
          <w:szCs w:val="20"/>
        </w:rPr>
        <w:t>odo dňa doručenia písomnej výzvy na poskytnutie súčinnosti potrebnej na uzavretie zmluvy</w:t>
      </w:r>
      <w:r w:rsidR="00E02E5F" w:rsidRPr="00E02E5F">
        <w:rPr>
          <w:rFonts w:asciiTheme="minorHAnsi" w:hAnsiTheme="minorHAnsi" w:cstheme="minorHAnsi"/>
          <w:sz w:val="20"/>
          <w:szCs w:val="20"/>
        </w:rPr>
        <w:t xml:space="preserve"> doklady a dokumenty nasledovným spôsobom</w:t>
      </w:r>
      <w:r w:rsidRPr="00E02E5F">
        <w:rPr>
          <w:rFonts w:asciiTheme="minorHAnsi" w:hAnsiTheme="minorHAnsi" w:cstheme="minorHAnsi"/>
          <w:bCs/>
          <w:sz w:val="20"/>
          <w:szCs w:val="20"/>
        </w:rPr>
        <w:t>:</w:t>
      </w:r>
    </w:p>
    <w:p w14:paraId="7EEEBD7B" w14:textId="5A093D65" w:rsidR="00E5007A" w:rsidRDefault="00E5007A" w:rsidP="00E5007A">
      <w:pPr>
        <w:shd w:val="clear" w:color="auto" w:fill="FFFFFF"/>
        <w:jc w:val="both"/>
        <w:rPr>
          <w:rFonts w:ascii="Calibri" w:hAnsi="Calibri" w:cs="Calibri"/>
          <w:sz w:val="20"/>
          <w:szCs w:val="20"/>
        </w:rPr>
      </w:pPr>
    </w:p>
    <w:p w14:paraId="246BBD45" w14:textId="4FD24AF4" w:rsidR="0095015D" w:rsidRPr="00056C6A" w:rsidRDefault="0095015D" w:rsidP="002F4C0B">
      <w:pPr>
        <w:pStyle w:val="Odsekzoznamu"/>
        <w:numPr>
          <w:ilvl w:val="1"/>
          <w:numId w:val="25"/>
        </w:numPr>
        <w:shd w:val="clear" w:color="auto" w:fill="FFFFFF"/>
        <w:ind w:left="426" w:hanging="426"/>
        <w:jc w:val="both"/>
        <w:rPr>
          <w:rFonts w:asciiTheme="minorHAnsi" w:hAnsiTheme="minorHAnsi" w:cstheme="minorHAnsi"/>
          <w:sz w:val="20"/>
          <w:szCs w:val="20"/>
        </w:rPr>
      </w:pPr>
      <w:r w:rsidRPr="00056C6A">
        <w:rPr>
          <w:rFonts w:asciiTheme="minorHAnsi" w:hAnsiTheme="minorHAnsi" w:cstheme="minorHAnsi"/>
          <w:b/>
          <w:sz w:val="20"/>
          <w:szCs w:val="20"/>
        </w:rPr>
        <w:t>Elektronicky</w:t>
      </w:r>
      <w:r w:rsidRPr="00056C6A">
        <w:rPr>
          <w:rFonts w:ascii="Calibri" w:hAnsi="Calibri" w:cs="Calibri"/>
          <w:sz w:val="20"/>
          <w:szCs w:val="20"/>
        </w:rPr>
        <w:t xml:space="preserve"> prostredníctvom komunikačného rozhrania systému JOSEPHINE vo forme </w:t>
      </w:r>
      <w:proofErr w:type="spellStart"/>
      <w:r w:rsidRPr="00056C6A">
        <w:rPr>
          <w:rFonts w:ascii="Calibri" w:hAnsi="Calibri" w:cs="Calibri"/>
          <w:sz w:val="20"/>
          <w:szCs w:val="20"/>
        </w:rPr>
        <w:t>scan</w:t>
      </w:r>
      <w:r w:rsidR="004209EB" w:rsidRPr="00056C6A">
        <w:rPr>
          <w:rFonts w:ascii="Calibri" w:hAnsi="Calibri" w:cs="Calibri"/>
          <w:sz w:val="20"/>
          <w:szCs w:val="20"/>
        </w:rPr>
        <w:t>ov</w:t>
      </w:r>
      <w:proofErr w:type="spellEnd"/>
      <w:r w:rsidRPr="00056C6A">
        <w:rPr>
          <w:rFonts w:ascii="Calibri" w:hAnsi="Calibri" w:cs="Calibri"/>
          <w:sz w:val="20"/>
          <w:szCs w:val="20"/>
        </w:rPr>
        <w:t xml:space="preserve"> originálov alebo </w:t>
      </w:r>
      <w:r w:rsidRPr="00056C6A">
        <w:rPr>
          <w:rFonts w:asciiTheme="minorHAnsi" w:hAnsiTheme="minorHAnsi" w:cstheme="minorHAnsi"/>
          <w:sz w:val="20"/>
          <w:szCs w:val="20"/>
        </w:rPr>
        <w:t>úradne overených fotokópií (vo formáte .</w:t>
      </w:r>
      <w:proofErr w:type="spellStart"/>
      <w:r w:rsidRPr="00056C6A">
        <w:rPr>
          <w:rFonts w:asciiTheme="minorHAnsi" w:hAnsiTheme="minorHAnsi" w:cstheme="minorHAnsi"/>
          <w:sz w:val="20"/>
          <w:szCs w:val="20"/>
        </w:rPr>
        <w:t>pdf</w:t>
      </w:r>
      <w:proofErr w:type="spellEnd"/>
      <w:r w:rsidRPr="00056C6A">
        <w:rPr>
          <w:rFonts w:asciiTheme="minorHAnsi" w:hAnsiTheme="minorHAnsi" w:cstheme="minorHAnsi"/>
          <w:sz w:val="20"/>
          <w:szCs w:val="20"/>
        </w:rPr>
        <w:t>):</w:t>
      </w:r>
    </w:p>
    <w:p w14:paraId="13AE0B9D" w14:textId="2D52547F" w:rsidR="00AA58CC" w:rsidRPr="00AA58CC" w:rsidRDefault="00620699" w:rsidP="002F4C0B">
      <w:pPr>
        <w:pStyle w:val="Odsekzoznamu"/>
        <w:numPr>
          <w:ilvl w:val="0"/>
          <w:numId w:val="24"/>
        </w:numPr>
        <w:shd w:val="clear" w:color="auto" w:fill="FFFFFF"/>
        <w:ind w:hanging="294"/>
        <w:jc w:val="both"/>
        <w:rPr>
          <w:rFonts w:asciiTheme="minorHAnsi" w:hAnsiTheme="minorHAnsi" w:cstheme="minorHAnsi"/>
          <w:sz w:val="20"/>
          <w:szCs w:val="20"/>
        </w:rPr>
      </w:pPr>
      <w:r>
        <w:rPr>
          <w:rFonts w:asciiTheme="minorHAnsi" w:hAnsiTheme="minorHAnsi" w:cstheme="minorHAnsi"/>
          <w:b/>
          <w:sz w:val="20"/>
          <w:szCs w:val="20"/>
        </w:rPr>
        <w:t>D</w:t>
      </w:r>
      <w:r w:rsidRPr="00AA58CC">
        <w:rPr>
          <w:rFonts w:asciiTheme="minorHAnsi" w:hAnsiTheme="minorHAnsi" w:cstheme="minorHAnsi"/>
          <w:b/>
          <w:sz w:val="20"/>
          <w:szCs w:val="20"/>
        </w:rPr>
        <w:t xml:space="preserve">ôkaz </w:t>
      </w:r>
      <w:r w:rsidR="00E5007A" w:rsidRPr="00AA58CC">
        <w:rPr>
          <w:rFonts w:asciiTheme="minorHAnsi" w:hAnsiTheme="minorHAnsi" w:cstheme="minorHAnsi"/>
          <w:b/>
          <w:sz w:val="20"/>
          <w:szCs w:val="20"/>
        </w:rPr>
        <w:t>o existencii poistenia</w:t>
      </w:r>
      <w:r w:rsidR="00E5007A" w:rsidRPr="00AA58CC">
        <w:rPr>
          <w:rFonts w:asciiTheme="minorHAnsi" w:hAnsiTheme="minorHAnsi" w:cstheme="minorHAnsi"/>
          <w:sz w:val="20"/>
          <w:szCs w:val="20"/>
        </w:rPr>
        <w:t xml:space="preserve"> </w:t>
      </w:r>
      <w:bookmarkStart w:id="7" w:name="_Hlk67385765"/>
      <w:r w:rsidR="00AA58CC" w:rsidRPr="00AA58CC">
        <w:rPr>
          <w:rFonts w:asciiTheme="minorHAnsi" w:hAnsiTheme="minorHAnsi" w:cstheme="minorHAnsi"/>
          <w:sz w:val="20"/>
          <w:szCs w:val="20"/>
        </w:rPr>
        <w:t>v súlade s </w:t>
      </w:r>
      <w:r w:rsidR="00AA58CC" w:rsidRPr="00A75639">
        <w:rPr>
          <w:rFonts w:asciiTheme="minorHAnsi" w:hAnsiTheme="minorHAnsi" w:cstheme="minorHAnsi"/>
          <w:sz w:val="20"/>
          <w:szCs w:val="20"/>
        </w:rPr>
        <w:t xml:space="preserve">bodom 27 článku </w:t>
      </w:r>
      <w:r w:rsidR="00AA58CC" w:rsidRPr="00A75639">
        <w:rPr>
          <w:rFonts w:asciiTheme="minorHAnsi" w:hAnsiTheme="minorHAnsi" w:cstheme="minorHAnsi"/>
          <w:i/>
          <w:iCs/>
          <w:sz w:val="20"/>
          <w:szCs w:val="20"/>
        </w:rPr>
        <w:t>VII. Podmienky vykonania diela</w:t>
      </w:r>
      <w:r w:rsidR="00AA58CC" w:rsidRPr="00AA58CC">
        <w:rPr>
          <w:rFonts w:asciiTheme="minorHAnsi" w:hAnsiTheme="minorHAnsi" w:cstheme="minorHAnsi"/>
          <w:sz w:val="20"/>
          <w:szCs w:val="20"/>
        </w:rPr>
        <w:t xml:space="preserve"> </w:t>
      </w:r>
      <w:r w:rsidR="003A2466">
        <w:rPr>
          <w:rFonts w:asciiTheme="minorHAnsi" w:hAnsiTheme="minorHAnsi" w:cstheme="minorHAnsi"/>
          <w:sz w:val="20"/>
          <w:szCs w:val="20"/>
        </w:rPr>
        <w:t>z</w:t>
      </w:r>
      <w:r w:rsidR="003A2466" w:rsidRPr="00AA58CC">
        <w:rPr>
          <w:rFonts w:asciiTheme="minorHAnsi" w:hAnsiTheme="minorHAnsi" w:cstheme="minorHAnsi"/>
          <w:sz w:val="20"/>
          <w:szCs w:val="20"/>
        </w:rPr>
        <w:t xml:space="preserve">mluvy </w:t>
      </w:r>
      <w:r w:rsidR="00AA58CC" w:rsidRPr="00AA58CC">
        <w:rPr>
          <w:rFonts w:asciiTheme="minorHAnsi" w:hAnsiTheme="minorHAnsi" w:cstheme="minorHAnsi"/>
          <w:sz w:val="20"/>
          <w:szCs w:val="20"/>
        </w:rPr>
        <w:t>o dielo. Toto poistenie musí byť platné počas celej platnosti a účinnosti zmluvy o dielo.</w:t>
      </w:r>
      <w:bookmarkEnd w:id="7"/>
    </w:p>
    <w:p w14:paraId="5873B9D1" w14:textId="042BE0EF" w:rsidR="004C4C24" w:rsidRPr="00AA58CC" w:rsidRDefault="00AA58CC" w:rsidP="007619FB">
      <w:pPr>
        <w:pStyle w:val="Odsekzoznamu"/>
        <w:shd w:val="clear" w:color="auto" w:fill="FFFFFF"/>
        <w:ind w:left="720"/>
        <w:jc w:val="both"/>
      </w:pPr>
      <w:r w:rsidRPr="00AA58CC">
        <w:rPr>
          <w:rFonts w:asciiTheme="minorHAnsi" w:hAnsiTheme="minorHAnsi" w:cstheme="minorHAnsi"/>
          <w:sz w:val="20"/>
          <w:szCs w:val="20"/>
        </w:rPr>
        <w:t xml:space="preserve">Úspešný uchádzač bude povinný preukázať verejnému obstarávateľovi za podmienok podľa tohto písmena SP platné poistenie na všetky požadované riziká alebo prípadné/možné škody spôsobené činnosťou úspešného uchádzača pri zhotovovaní predmetu zákazky. Vo vyššie uvedených poistných zmluvách či vo všeobecných poistných podmienkach viažucich sa k poistným zmluvám nesmú byť dojednané ustanovenia či výluky </w:t>
      </w:r>
      <w:r w:rsidR="007402D1">
        <w:rPr>
          <w:rFonts w:asciiTheme="minorHAnsi" w:hAnsiTheme="minorHAnsi" w:cstheme="minorHAnsi"/>
          <w:sz w:val="20"/>
          <w:szCs w:val="20"/>
        </w:rPr>
        <w:t xml:space="preserve">                        </w:t>
      </w:r>
      <w:r w:rsidRPr="00AA58CC">
        <w:rPr>
          <w:rFonts w:asciiTheme="minorHAnsi" w:hAnsiTheme="minorHAnsi" w:cstheme="minorHAnsi"/>
          <w:sz w:val="20"/>
          <w:szCs w:val="20"/>
        </w:rPr>
        <w:t>z poistenia, ktoré by marili účel poistenia vo vzťahu k predmetu zákazky (dielu</w:t>
      </w:r>
      <w:r w:rsidR="008B3857" w:rsidRPr="00AA58CC">
        <w:rPr>
          <w:rFonts w:asciiTheme="minorHAnsi" w:hAnsiTheme="minorHAnsi" w:cstheme="minorHAnsi"/>
          <w:sz w:val="20"/>
          <w:szCs w:val="20"/>
        </w:rPr>
        <w:t>)</w:t>
      </w:r>
      <w:r w:rsidR="008B3857">
        <w:rPr>
          <w:rFonts w:asciiTheme="minorHAnsi" w:hAnsiTheme="minorHAnsi" w:cstheme="minorHAnsi"/>
          <w:sz w:val="20"/>
          <w:szCs w:val="20"/>
        </w:rPr>
        <w:t>.</w:t>
      </w:r>
    </w:p>
    <w:p w14:paraId="736D9E21" w14:textId="1387AA45" w:rsidR="001D079B" w:rsidRPr="008D4A3F" w:rsidRDefault="00620699" w:rsidP="002F4C0B">
      <w:pPr>
        <w:pStyle w:val="Odsekzoznamu"/>
        <w:numPr>
          <w:ilvl w:val="0"/>
          <w:numId w:val="24"/>
        </w:numPr>
        <w:shd w:val="clear" w:color="auto" w:fill="FFFFFF"/>
        <w:ind w:hanging="294"/>
        <w:jc w:val="both"/>
        <w:rPr>
          <w:rFonts w:asciiTheme="minorHAnsi" w:hAnsiTheme="minorHAnsi" w:cstheme="minorHAnsi"/>
          <w:sz w:val="10"/>
          <w:szCs w:val="10"/>
        </w:rPr>
      </w:pPr>
      <w:r>
        <w:rPr>
          <w:rFonts w:asciiTheme="minorHAnsi" w:hAnsiTheme="minorHAnsi" w:cstheme="minorHAnsi"/>
          <w:b/>
          <w:sz w:val="20"/>
          <w:szCs w:val="20"/>
        </w:rPr>
        <w:t>B</w:t>
      </w:r>
      <w:r w:rsidR="007F27CA">
        <w:rPr>
          <w:rFonts w:asciiTheme="minorHAnsi" w:hAnsiTheme="minorHAnsi" w:cstheme="minorHAnsi"/>
          <w:b/>
          <w:sz w:val="20"/>
          <w:szCs w:val="20"/>
        </w:rPr>
        <w:t>ankovú záruku</w:t>
      </w:r>
      <w:r w:rsidR="00A75639">
        <w:rPr>
          <w:rFonts w:asciiTheme="minorHAnsi" w:hAnsiTheme="minorHAnsi" w:cstheme="minorHAnsi"/>
          <w:b/>
          <w:sz w:val="20"/>
          <w:szCs w:val="20"/>
        </w:rPr>
        <w:t>/</w:t>
      </w:r>
      <w:r w:rsidR="00A75639" w:rsidRPr="00A75639">
        <w:rPr>
          <w:rFonts w:asciiTheme="minorHAnsi" w:hAnsiTheme="minorHAnsi" w:cstheme="minorHAnsi"/>
          <w:b/>
          <w:sz w:val="20"/>
          <w:szCs w:val="20"/>
        </w:rPr>
        <w:t>Poistenie záruky</w:t>
      </w:r>
      <w:r w:rsidR="007F27CA">
        <w:rPr>
          <w:rFonts w:asciiTheme="minorHAnsi" w:hAnsiTheme="minorHAnsi" w:cstheme="minorHAnsi"/>
          <w:b/>
          <w:sz w:val="20"/>
          <w:szCs w:val="20"/>
        </w:rPr>
        <w:t xml:space="preserve"> za riadne vykonanie diela</w:t>
      </w:r>
      <w:r w:rsidR="007F27CA" w:rsidRPr="00A75639">
        <w:rPr>
          <w:rFonts w:asciiTheme="minorHAnsi" w:hAnsiTheme="minorHAnsi" w:cstheme="minorHAnsi"/>
          <w:bCs/>
          <w:sz w:val="20"/>
          <w:szCs w:val="20"/>
        </w:rPr>
        <w:t xml:space="preserve"> -</w:t>
      </w:r>
      <w:r w:rsidR="00E5007A" w:rsidRPr="00AA58CC">
        <w:rPr>
          <w:rFonts w:asciiTheme="minorHAnsi" w:hAnsiTheme="minorHAnsi" w:cstheme="minorHAnsi"/>
          <w:b/>
          <w:sz w:val="20"/>
          <w:szCs w:val="20"/>
        </w:rPr>
        <w:t xml:space="preserve"> </w:t>
      </w:r>
      <w:r w:rsidR="00A37AC2" w:rsidRPr="009053D0">
        <w:rPr>
          <w:rFonts w:asciiTheme="minorHAnsi" w:hAnsiTheme="minorHAnsi" w:cstheme="minorHAnsi"/>
          <w:sz w:val="20"/>
          <w:szCs w:val="20"/>
        </w:rPr>
        <w:t>doklad preukazujúci poskytnutie bankovej záruky</w:t>
      </w:r>
      <w:r w:rsidR="00062642">
        <w:rPr>
          <w:rFonts w:asciiTheme="minorHAnsi" w:hAnsiTheme="minorHAnsi" w:cstheme="minorHAnsi"/>
          <w:sz w:val="20"/>
          <w:szCs w:val="20"/>
        </w:rPr>
        <w:t>/poistenie záruky</w:t>
      </w:r>
      <w:r w:rsidR="00A37AC2" w:rsidRPr="009053D0">
        <w:rPr>
          <w:rFonts w:asciiTheme="minorHAnsi" w:hAnsiTheme="minorHAnsi" w:cstheme="minorHAnsi"/>
          <w:sz w:val="20"/>
          <w:szCs w:val="20"/>
        </w:rPr>
        <w:t xml:space="preserve"> za riadne vykonanie diela</w:t>
      </w:r>
      <w:r w:rsidR="00062642">
        <w:rPr>
          <w:rFonts w:asciiTheme="minorHAnsi" w:hAnsiTheme="minorHAnsi" w:cstheme="minorHAnsi"/>
          <w:sz w:val="20"/>
          <w:szCs w:val="20"/>
        </w:rPr>
        <w:t xml:space="preserve"> podľa podmienok zmluvy</w:t>
      </w:r>
      <w:r w:rsidR="00A37AC2" w:rsidRPr="009053D0">
        <w:rPr>
          <w:rFonts w:asciiTheme="minorHAnsi" w:hAnsiTheme="minorHAnsi" w:cstheme="minorHAnsi"/>
          <w:sz w:val="20"/>
          <w:szCs w:val="20"/>
        </w:rPr>
        <w:t xml:space="preserve"> </w:t>
      </w:r>
      <w:r w:rsidR="00062642" w:rsidRPr="009053D0">
        <w:rPr>
          <w:rFonts w:asciiTheme="minorHAnsi" w:hAnsiTheme="minorHAnsi" w:cstheme="minorHAnsi"/>
          <w:sz w:val="20"/>
          <w:szCs w:val="20"/>
        </w:rPr>
        <w:t xml:space="preserve">(výkonová banková záruka </w:t>
      </w:r>
      <w:r w:rsidR="003C51F9">
        <w:rPr>
          <w:rFonts w:asciiTheme="minorHAnsi" w:hAnsiTheme="minorHAnsi" w:cstheme="minorHAnsi"/>
          <w:sz w:val="20"/>
          <w:szCs w:val="20"/>
        </w:rPr>
        <w:t xml:space="preserve">                   </w:t>
      </w:r>
      <w:r w:rsidR="00A37AC2" w:rsidRPr="009053D0">
        <w:rPr>
          <w:rFonts w:asciiTheme="minorHAnsi" w:hAnsiTheme="minorHAnsi" w:cstheme="minorHAnsi"/>
          <w:sz w:val="20"/>
          <w:szCs w:val="20"/>
        </w:rPr>
        <w:t xml:space="preserve">na zabezpečenie riadneho plnenia/splnenia </w:t>
      </w:r>
      <w:r w:rsidR="003A2466">
        <w:rPr>
          <w:rFonts w:asciiTheme="minorHAnsi" w:hAnsiTheme="minorHAnsi" w:cstheme="minorHAnsi"/>
          <w:sz w:val="20"/>
          <w:szCs w:val="20"/>
        </w:rPr>
        <w:t>d</w:t>
      </w:r>
      <w:r w:rsidR="003A2466" w:rsidRPr="009053D0">
        <w:rPr>
          <w:rFonts w:asciiTheme="minorHAnsi" w:hAnsiTheme="minorHAnsi" w:cstheme="minorHAnsi"/>
          <w:sz w:val="20"/>
          <w:szCs w:val="20"/>
        </w:rPr>
        <w:t>iela</w:t>
      </w:r>
      <w:r w:rsidR="00062642">
        <w:rPr>
          <w:rFonts w:asciiTheme="minorHAnsi" w:hAnsiTheme="minorHAnsi" w:cstheme="minorHAnsi"/>
          <w:sz w:val="20"/>
          <w:szCs w:val="20"/>
        </w:rPr>
        <w:t xml:space="preserve">, </w:t>
      </w:r>
      <w:r w:rsidR="00A37AC2" w:rsidRPr="009053D0">
        <w:rPr>
          <w:rFonts w:asciiTheme="minorHAnsi" w:hAnsiTheme="minorHAnsi" w:cstheme="minorHAnsi"/>
          <w:sz w:val="20"/>
          <w:szCs w:val="20"/>
        </w:rPr>
        <w:t xml:space="preserve">a to pre prípad, že zhotoviteľ nebude plniť svoje povinnosti podľa </w:t>
      </w:r>
      <w:r w:rsidR="003A2466">
        <w:rPr>
          <w:rFonts w:asciiTheme="minorHAnsi" w:hAnsiTheme="minorHAnsi" w:cstheme="minorHAnsi"/>
          <w:sz w:val="20"/>
          <w:szCs w:val="20"/>
        </w:rPr>
        <w:t>z</w:t>
      </w:r>
      <w:r w:rsidR="003A2466" w:rsidRPr="009053D0">
        <w:rPr>
          <w:rFonts w:asciiTheme="minorHAnsi" w:hAnsiTheme="minorHAnsi" w:cstheme="minorHAnsi"/>
          <w:sz w:val="20"/>
          <w:szCs w:val="20"/>
        </w:rPr>
        <w:t xml:space="preserve">mluvy </w:t>
      </w:r>
      <w:r w:rsidR="00A37AC2" w:rsidRPr="009053D0">
        <w:rPr>
          <w:rFonts w:asciiTheme="minorHAnsi" w:hAnsiTheme="minorHAnsi" w:cstheme="minorHAnsi"/>
          <w:sz w:val="20"/>
          <w:szCs w:val="20"/>
        </w:rPr>
        <w:t>o </w:t>
      </w:r>
      <w:r w:rsidR="00A37AC2" w:rsidRPr="00B1374F">
        <w:rPr>
          <w:rFonts w:asciiTheme="minorHAnsi" w:hAnsiTheme="minorHAnsi" w:cstheme="minorHAnsi"/>
          <w:sz w:val="20"/>
          <w:szCs w:val="20"/>
        </w:rPr>
        <w:t>dielo a objednávateľovi voči nemu vznikne nárok a/alebo pohľadávka (ďalej len „banková záruka/poistenie záruky“).</w:t>
      </w:r>
    </w:p>
    <w:p w14:paraId="4058613D" w14:textId="601A7E56" w:rsidR="00A75639" w:rsidRPr="00B1374F" w:rsidRDefault="00A75639" w:rsidP="00B1374F">
      <w:pPr>
        <w:pStyle w:val="Odsekzoznamu"/>
        <w:shd w:val="clear" w:color="auto" w:fill="FFFFFF"/>
        <w:ind w:left="720"/>
        <w:jc w:val="both"/>
        <w:rPr>
          <w:rFonts w:asciiTheme="minorHAnsi" w:hAnsiTheme="minorHAnsi" w:cstheme="minorHAnsi"/>
          <w:sz w:val="22"/>
          <w:szCs w:val="22"/>
        </w:rPr>
      </w:pPr>
      <w:r w:rsidRPr="00B1374F">
        <w:rPr>
          <w:rFonts w:asciiTheme="minorHAnsi" w:hAnsiTheme="minorHAnsi" w:cstheme="minorHAnsi"/>
          <w:sz w:val="20"/>
          <w:szCs w:val="20"/>
        </w:rPr>
        <w:t>Banková záruka/Poistenie záruky bude vystavená/é v prospech objednávateľa „bez výhrad“ a bude vystavená/é bankou podľa zákona č. 483/2001 Z. z. o bankách v platnom znení , alebo poisťovňou podľa zákona č. 39/2015 Z. z. o poisťovníctve v platnom znení a o zmene a doplnení niektorých zákonov v znení neskorších predpisov.</w:t>
      </w:r>
    </w:p>
    <w:p w14:paraId="62885612" w14:textId="77777777" w:rsidR="001D079B" w:rsidRPr="008D4A3F" w:rsidRDefault="001D079B" w:rsidP="00A75639">
      <w:pPr>
        <w:shd w:val="clear" w:color="auto" w:fill="FFFFFF"/>
        <w:ind w:left="720"/>
        <w:jc w:val="both"/>
        <w:rPr>
          <w:rFonts w:asciiTheme="minorHAnsi" w:hAnsiTheme="minorHAnsi" w:cstheme="minorHAnsi"/>
          <w:sz w:val="10"/>
          <w:szCs w:val="10"/>
        </w:rPr>
      </w:pPr>
    </w:p>
    <w:p w14:paraId="29E51F42" w14:textId="35BFF1B9" w:rsidR="00DD03F6" w:rsidRPr="008D4A3F" w:rsidRDefault="00A75639" w:rsidP="008D4A3F">
      <w:pPr>
        <w:pStyle w:val="Bezriadkovania"/>
        <w:tabs>
          <w:tab w:val="left" w:pos="426"/>
        </w:tabs>
        <w:ind w:left="709"/>
        <w:jc w:val="both"/>
      </w:pPr>
      <w:r w:rsidRPr="008D4A3F">
        <w:rPr>
          <w:rFonts w:asciiTheme="minorHAnsi" w:hAnsiTheme="minorHAnsi" w:cstheme="minorHAnsi"/>
          <w:color w:val="auto"/>
          <w:sz w:val="20"/>
          <w:szCs w:val="20"/>
          <w:lang w:eastAsia="cs-CZ"/>
        </w:rPr>
        <w:t xml:space="preserve">Banková záruka/Poistenie záruky </w:t>
      </w:r>
      <w:r w:rsidR="00A37AC2" w:rsidRPr="008D4A3F">
        <w:rPr>
          <w:rFonts w:asciiTheme="minorHAnsi" w:hAnsiTheme="minorHAnsi" w:cstheme="minorHAnsi"/>
          <w:color w:val="auto"/>
          <w:sz w:val="20"/>
          <w:szCs w:val="20"/>
          <w:lang w:eastAsia="cs-CZ"/>
        </w:rPr>
        <w:t xml:space="preserve">bude obsahovať záväzok, </w:t>
      </w:r>
      <w:r w:rsidR="001D079B" w:rsidRPr="008D4A3F">
        <w:rPr>
          <w:rFonts w:asciiTheme="minorHAnsi" w:hAnsiTheme="minorHAnsi" w:cstheme="minorHAnsi"/>
          <w:color w:val="auto"/>
          <w:sz w:val="20"/>
          <w:szCs w:val="20"/>
          <w:lang w:eastAsia="cs-CZ"/>
        </w:rPr>
        <w:t xml:space="preserve">že v lehote 15 dní po doručení písomnej žiadosti objednávateľa na zaplatenie, zaplatí banka/poisťovňa akúkoľvek sumu až do výšky </w:t>
      </w:r>
      <w:r w:rsidR="006D2133">
        <w:rPr>
          <w:rFonts w:asciiTheme="minorHAnsi" w:hAnsiTheme="minorHAnsi" w:cstheme="minorHAnsi"/>
          <w:color w:val="auto"/>
          <w:sz w:val="20"/>
          <w:szCs w:val="20"/>
          <w:lang w:eastAsia="cs-CZ"/>
        </w:rPr>
        <w:t>2</w:t>
      </w:r>
      <w:r w:rsidR="003D2D7B">
        <w:rPr>
          <w:rFonts w:asciiTheme="minorHAnsi" w:hAnsiTheme="minorHAnsi" w:cstheme="minorHAnsi"/>
          <w:color w:val="auto"/>
          <w:sz w:val="20"/>
          <w:szCs w:val="20"/>
          <w:lang w:eastAsia="cs-CZ"/>
        </w:rPr>
        <w:t>5</w:t>
      </w:r>
      <w:r w:rsidR="001D079B" w:rsidRPr="008D4A3F">
        <w:rPr>
          <w:rFonts w:asciiTheme="minorHAnsi" w:hAnsiTheme="minorHAnsi" w:cstheme="minorHAnsi"/>
          <w:color w:val="auto"/>
          <w:sz w:val="20"/>
          <w:szCs w:val="20"/>
          <w:lang w:eastAsia="cs-CZ"/>
        </w:rPr>
        <w:t xml:space="preserve"> % z ceny diela bez DPH</w:t>
      </w:r>
      <w:bookmarkStart w:id="8" w:name="_Hlk89256591"/>
      <w:r w:rsidR="001D079B">
        <w:rPr>
          <w:rFonts w:asciiTheme="minorHAnsi" w:hAnsiTheme="minorHAnsi" w:cstheme="minorHAnsi"/>
          <w:color w:val="auto"/>
          <w:sz w:val="20"/>
          <w:szCs w:val="20"/>
          <w:lang w:eastAsia="cs-CZ"/>
        </w:rPr>
        <w:t xml:space="preserve"> </w:t>
      </w:r>
      <w:r w:rsidR="001D079B" w:rsidRPr="008D4A3F">
        <w:rPr>
          <w:rFonts w:asciiTheme="minorHAnsi" w:hAnsiTheme="minorHAnsi" w:cstheme="minorHAnsi"/>
          <w:color w:val="auto"/>
          <w:sz w:val="20"/>
          <w:szCs w:val="20"/>
          <w:lang w:eastAsia="cs-CZ"/>
        </w:rPr>
        <w:t>v období od prevzatia Staveniska do  momentu podpisu Protokolu o odovzdaní a prevzatí celého diela.</w:t>
      </w:r>
      <w:bookmarkEnd w:id="8"/>
    </w:p>
    <w:p w14:paraId="0C0A525E" w14:textId="6E97D111" w:rsidR="001D079B" w:rsidRDefault="00A37AC2" w:rsidP="00DD03F6">
      <w:pPr>
        <w:shd w:val="clear" w:color="auto" w:fill="FFFFFF"/>
        <w:ind w:left="720"/>
        <w:jc w:val="both"/>
        <w:rPr>
          <w:rFonts w:asciiTheme="minorHAnsi" w:hAnsiTheme="minorHAnsi" w:cstheme="minorHAnsi"/>
          <w:sz w:val="20"/>
          <w:szCs w:val="20"/>
        </w:rPr>
      </w:pPr>
      <w:r w:rsidRPr="009053D0">
        <w:rPr>
          <w:rFonts w:asciiTheme="minorHAnsi" w:hAnsiTheme="minorHAnsi" w:cstheme="minorHAnsi"/>
          <w:sz w:val="20"/>
          <w:szCs w:val="20"/>
        </w:rPr>
        <w:lastRenderedPageBreak/>
        <w:t xml:space="preserve">Objednávateľ je oprávnený použiť </w:t>
      </w:r>
      <w:r w:rsidR="001D079B">
        <w:rPr>
          <w:rFonts w:asciiTheme="minorHAnsi" w:hAnsiTheme="minorHAnsi" w:cstheme="minorHAnsi"/>
          <w:sz w:val="20"/>
          <w:szCs w:val="20"/>
        </w:rPr>
        <w:t>b</w:t>
      </w:r>
      <w:r w:rsidR="001D079B" w:rsidRPr="009053D0">
        <w:rPr>
          <w:rFonts w:asciiTheme="minorHAnsi" w:hAnsiTheme="minorHAnsi" w:cstheme="minorHAnsi"/>
          <w:sz w:val="20"/>
          <w:szCs w:val="20"/>
        </w:rPr>
        <w:t xml:space="preserve">ankovú </w:t>
      </w:r>
      <w:r w:rsidRPr="009053D0">
        <w:rPr>
          <w:rFonts w:asciiTheme="minorHAnsi" w:hAnsiTheme="minorHAnsi" w:cstheme="minorHAnsi"/>
          <w:sz w:val="20"/>
          <w:szCs w:val="20"/>
        </w:rPr>
        <w:t>záruku</w:t>
      </w:r>
      <w:r w:rsidR="00094251" w:rsidRPr="00B1374F">
        <w:rPr>
          <w:rFonts w:asciiTheme="minorHAnsi" w:hAnsiTheme="minorHAnsi" w:cstheme="minorHAnsi"/>
          <w:sz w:val="20"/>
          <w:szCs w:val="20"/>
        </w:rPr>
        <w:t>/</w:t>
      </w:r>
      <w:r w:rsidR="001D079B">
        <w:rPr>
          <w:rFonts w:asciiTheme="minorHAnsi" w:hAnsiTheme="minorHAnsi" w:cstheme="minorHAnsi"/>
          <w:sz w:val="20"/>
          <w:szCs w:val="20"/>
        </w:rPr>
        <w:t>p</w:t>
      </w:r>
      <w:r w:rsidR="001D079B" w:rsidRPr="00B1374F">
        <w:rPr>
          <w:rFonts w:asciiTheme="minorHAnsi" w:hAnsiTheme="minorHAnsi" w:cstheme="minorHAnsi"/>
          <w:sz w:val="20"/>
          <w:szCs w:val="20"/>
        </w:rPr>
        <w:t xml:space="preserve">oistenie </w:t>
      </w:r>
      <w:r w:rsidR="00094251" w:rsidRPr="00B1374F">
        <w:rPr>
          <w:rFonts w:asciiTheme="minorHAnsi" w:hAnsiTheme="minorHAnsi" w:cstheme="minorHAnsi"/>
          <w:sz w:val="20"/>
          <w:szCs w:val="20"/>
        </w:rPr>
        <w:t>záruky</w:t>
      </w:r>
      <w:r w:rsidRPr="009053D0">
        <w:rPr>
          <w:rFonts w:asciiTheme="minorHAnsi" w:hAnsiTheme="minorHAnsi" w:cstheme="minorHAnsi"/>
          <w:sz w:val="20"/>
          <w:szCs w:val="20"/>
        </w:rPr>
        <w:t xml:space="preserve"> alebo jej časť v prípade, ak zhotoviteľ poruší/nesplní </w:t>
      </w:r>
      <w:r w:rsidR="007F27CA">
        <w:rPr>
          <w:rFonts w:asciiTheme="minorHAnsi" w:hAnsiTheme="minorHAnsi" w:cstheme="minorHAnsi"/>
          <w:sz w:val="20"/>
          <w:szCs w:val="20"/>
        </w:rPr>
        <w:t xml:space="preserve">svoju zmluvnú </w:t>
      </w:r>
      <w:r w:rsidRPr="009053D0">
        <w:rPr>
          <w:rFonts w:asciiTheme="minorHAnsi" w:hAnsiTheme="minorHAnsi" w:cstheme="minorHAnsi"/>
          <w:sz w:val="20"/>
          <w:szCs w:val="20"/>
        </w:rPr>
        <w:t xml:space="preserve">povinnosť </w:t>
      </w:r>
      <w:r w:rsidR="007F27CA">
        <w:rPr>
          <w:rFonts w:asciiTheme="minorHAnsi" w:hAnsiTheme="minorHAnsi" w:cstheme="minorHAnsi"/>
          <w:sz w:val="20"/>
          <w:szCs w:val="20"/>
        </w:rPr>
        <w:t xml:space="preserve">vyplývajúcu zo </w:t>
      </w:r>
      <w:r w:rsidR="003A2466">
        <w:rPr>
          <w:rFonts w:asciiTheme="minorHAnsi" w:hAnsiTheme="minorHAnsi" w:cstheme="minorHAnsi"/>
          <w:sz w:val="20"/>
          <w:szCs w:val="20"/>
        </w:rPr>
        <w:t>zmluvy</w:t>
      </w:r>
      <w:r w:rsidR="007F27CA">
        <w:rPr>
          <w:rFonts w:asciiTheme="minorHAnsi" w:hAnsiTheme="minorHAnsi" w:cstheme="minorHAnsi"/>
          <w:sz w:val="20"/>
          <w:szCs w:val="20"/>
        </w:rPr>
        <w:t xml:space="preserve">, nesplní povinnosť </w:t>
      </w:r>
      <w:r w:rsidRPr="009053D0">
        <w:rPr>
          <w:rFonts w:asciiTheme="minorHAnsi" w:hAnsiTheme="minorHAnsi" w:cstheme="minorHAnsi"/>
          <w:sz w:val="20"/>
          <w:szCs w:val="20"/>
        </w:rPr>
        <w:t>uhradiť peňažné záväzky vrátane zmluvných pokút a sankcií</w:t>
      </w:r>
      <w:r w:rsidR="007402D1">
        <w:rPr>
          <w:rFonts w:asciiTheme="minorHAnsi" w:hAnsiTheme="minorHAnsi" w:cstheme="minorHAnsi"/>
          <w:sz w:val="20"/>
          <w:szCs w:val="20"/>
        </w:rPr>
        <w:t xml:space="preserve"> </w:t>
      </w:r>
      <w:r w:rsidRPr="009053D0">
        <w:rPr>
          <w:rFonts w:asciiTheme="minorHAnsi" w:hAnsiTheme="minorHAnsi" w:cstheme="minorHAnsi"/>
          <w:sz w:val="20"/>
          <w:szCs w:val="20"/>
        </w:rPr>
        <w:t xml:space="preserve">za nedodržanie/nesplnenie/porušenie zmluvných povinností, najmä/ale nie výlučne vo veciach vyhradenej kvality diela, termínu riadneho dokončenia diela a/alebo nedodržanie termínu </w:t>
      </w:r>
      <w:r w:rsidR="00BB3625">
        <w:rPr>
          <w:rFonts w:asciiTheme="minorHAnsi" w:hAnsiTheme="minorHAnsi" w:cstheme="minorHAnsi"/>
          <w:sz w:val="20"/>
          <w:szCs w:val="20"/>
        </w:rPr>
        <w:t xml:space="preserve">   </w:t>
      </w:r>
      <w:r w:rsidRPr="009053D0">
        <w:rPr>
          <w:rFonts w:asciiTheme="minorHAnsi" w:hAnsiTheme="minorHAnsi" w:cstheme="minorHAnsi"/>
          <w:sz w:val="20"/>
          <w:szCs w:val="20"/>
        </w:rPr>
        <w:t xml:space="preserve">na odstránenie zistených nedorobkov a vád diela v čase jeho plnenia zo strany zhotoviteľa, po objednávateľovom písomnom upozornení zhotoviteľa, ktorý si svoj záväzok nesplní ani v poskytnutej primeranej lehote na nápravu. </w:t>
      </w:r>
    </w:p>
    <w:p w14:paraId="0A88B605" w14:textId="77777777" w:rsidR="001D079B" w:rsidRPr="008D4A3F" w:rsidRDefault="001D079B" w:rsidP="00B1374F">
      <w:pPr>
        <w:shd w:val="clear" w:color="auto" w:fill="FFFFFF"/>
        <w:ind w:left="720"/>
        <w:jc w:val="both"/>
        <w:rPr>
          <w:rFonts w:asciiTheme="minorHAnsi" w:hAnsiTheme="minorHAnsi" w:cstheme="minorHAnsi"/>
          <w:sz w:val="8"/>
          <w:szCs w:val="8"/>
        </w:rPr>
      </w:pPr>
    </w:p>
    <w:p w14:paraId="5CA445B8" w14:textId="1FA91CC0" w:rsidR="00DD03F6" w:rsidRPr="008D4A3F" w:rsidRDefault="00A37AC2" w:rsidP="008D4A3F">
      <w:pPr>
        <w:shd w:val="clear" w:color="auto" w:fill="FFFFFF"/>
        <w:ind w:left="720"/>
        <w:jc w:val="both"/>
      </w:pPr>
      <w:r w:rsidRPr="009053D0">
        <w:rPr>
          <w:rFonts w:asciiTheme="minorHAnsi" w:hAnsiTheme="minorHAnsi" w:cstheme="minorHAnsi"/>
          <w:sz w:val="20"/>
          <w:szCs w:val="20"/>
        </w:rPr>
        <w:t xml:space="preserve">V prípade využitia </w:t>
      </w:r>
      <w:r w:rsidR="001D079B">
        <w:rPr>
          <w:rFonts w:asciiTheme="minorHAnsi" w:hAnsiTheme="minorHAnsi" w:cstheme="minorHAnsi"/>
          <w:sz w:val="20"/>
          <w:szCs w:val="20"/>
        </w:rPr>
        <w:t>b</w:t>
      </w:r>
      <w:r w:rsidRPr="009053D0">
        <w:rPr>
          <w:rFonts w:asciiTheme="minorHAnsi" w:hAnsiTheme="minorHAnsi" w:cstheme="minorHAnsi"/>
          <w:sz w:val="20"/>
          <w:szCs w:val="20"/>
        </w:rPr>
        <w:t>ankovej záruky</w:t>
      </w:r>
      <w:r w:rsidR="00094251" w:rsidRPr="00B1374F">
        <w:rPr>
          <w:rFonts w:asciiTheme="minorHAnsi" w:hAnsiTheme="minorHAnsi" w:cstheme="minorHAnsi"/>
          <w:sz w:val="20"/>
          <w:szCs w:val="20"/>
        </w:rPr>
        <w:t>/</w:t>
      </w:r>
      <w:r w:rsidR="001D079B">
        <w:rPr>
          <w:rFonts w:asciiTheme="minorHAnsi" w:hAnsiTheme="minorHAnsi" w:cstheme="minorHAnsi"/>
          <w:sz w:val="20"/>
          <w:szCs w:val="20"/>
        </w:rPr>
        <w:t>p</w:t>
      </w:r>
      <w:r w:rsidR="001D079B" w:rsidRPr="00B1374F">
        <w:rPr>
          <w:rFonts w:asciiTheme="minorHAnsi" w:hAnsiTheme="minorHAnsi" w:cstheme="minorHAnsi"/>
          <w:sz w:val="20"/>
          <w:szCs w:val="20"/>
        </w:rPr>
        <w:t xml:space="preserve">oistenia </w:t>
      </w:r>
      <w:r w:rsidR="00094251" w:rsidRPr="00B1374F">
        <w:rPr>
          <w:rFonts w:asciiTheme="minorHAnsi" w:hAnsiTheme="minorHAnsi" w:cstheme="minorHAnsi"/>
          <w:sz w:val="20"/>
          <w:szCs w:val="20"/>
        </w:rPr>
        <w:t>záruky</w:t>
      </w:r>
      <w:r w:rsidRPr="009053D0">
        <w:rPr>
          <w:rFonts w:asciiTheme="minorHAnsi" w:hAnsiTheme="minorHAnsi" w:cstheme="minorHAnsi"/>
          <w:sz w:val="20"/>
          <w:szCs w:val="20"/>
        </w:rPr>
        <w:t xml:space="preserve"> alebo jej časti objednávateľom, bude </w:t>
      </w:r>
      <w:r w:rsidR="007F27CA">
        <w:rPr>
          <w:rFonts w:asciiTheme="minorHAnsi" w:hAnsiTheme="minorHAnsi" w:cstheme="minorHAnsi"/>
          <w:sz w:val="20"/>
          <w:szCs w:val="20"/>
        </w:rPr>
        <w:t xml:space="preserve">zhotoviteľ </w:t>
      </w:r>
      <w:r w:rsidR="000731EA">
        <w:rPr>
          <w:rFonts w:asciiTheme="minorHAnsi" w:hAnsiTheme="minorHAnsi" w:cstheme="minorHAnsi"/>
          <w:sz w:val="20"/>
          <w:szCs w:val="20"/>
        </w:rPr>
        <w:t xml:space="preserve">                       </w:t>
      </w:r>
      <w:r w:rsidRPr="009053D0">
        <w:rPr>
          <w:rFonts w:asciiTheme="minorHAnsi" w:hAnsiTheme="minorHAnsi" w:cstheme="minorHAnsi"/>
          <w:sz w:val="20"/>
          <w:szCs w:val="20"/>
        </w:rPr>
        <w:t xml:space="preserve">bez zbytočného odkladu povinný doplniť </w:t>
      </w:r>
      <w:r w:rsidR="001D079B">
        <w:rPr>
          <w:rFonts w:asciiTheme="minorHAnsi" w:hAnsiTheme="minorHAnsi" w:cstheme="minorHAnsi"/>
          <w:sz w:val="20"/>
          <w:szCs w:val="20"/>
        </w:rPr>
        <w:t>b</w:t>
      </w:r>
      <w:r w:rsidR="001D079B" w:rsidRPr="009053D0">
        <w:rPr>
          <w:rFonts w:asciiTheme="minorHAnsi" w:hAnsiTheme="minorHAnsi" w:cstheme="minorHAnsi"/>
          <w:sz w:val="20"/>
          <w:szCs w:val="20"/>
        </w:rPr>
        <w:t xml:space="preserve">ankovú </w:t>
      </w:r>
      <w:r w:rsidRPr="009053D0">
        <w:rPr>
          <w:rFonts w:asciiTheme="minorHAnsi" w:hAnsiTheme="minorHAnsi" w:cstheme="minorHAnsi"/>
          <w:sz w:val="20"/>
          <w:szCs w:val="20"/>
        </w:rPr>
        <w:t>záruku</w:t>
      </w:r>
      <w:r w:rsidR="001D079B">
        <w:rPr>
          <w:rFonts w:asciiTheme="minorHAnsi" w:hAnsiTheme="minorHAnsi" w:cstheme="minorHAnsi"/>
          <w:sz w:val="20"/>
          <w:szCs w:val="20"/>
        </w:rPr>
        <w:t>/p</w:t>
      </w:r>
      <w:r w:rsidR="001D079B" w:rsidRPr="00B1374F">
        <w:rPr>
          <w:rFonts w:asciiTheme="minorHAnsi" w:hAnsiTheme="minorHAnsi" w:cstheme="minorHAnsi"/>
          <w:sz w:val="20"/>
          <w:szCs w:val="20"/>
        </w:rPr>
        <w:t>oisteni</w:t>
      </w:r>
      <w:r w:rsidR="001D079B">
        <w:rPr>
          <w:rFonts w:asciiTheme="minorHAnsi" w:hAnsiTheme="minorHAnsi" w:cstheme="minorHAnsi"/>
          <w:sz w:val="20"/>
          <w:szCs w:val="20"/>
        </w:rPr>
        <w:t>e</w:t>
      </w:r>
      <w:r w:rsidR="001D079B" w:rsidRPr="00B1374F">
        <w:rPr>
          <w:rFonts w:asciiTheme="minorHAnsi" w:hAnsiTheme="minorHAnsi" w:cstheme="minorHAnsi"/>
          <w:sz w:val="20"/>
          <w:szCs w:val="20"/>
        </w:rPr>
        <w:t xml:space="preserve"> záruky</w:t>
      </w:r>
      <w:r w:rsidRPr="009053D0">
        <w:rPr>
          <w:rFonts w:asciiTheme="minorHAnsi" w:hAnsiTheme="minorHAnsi" w:cstheme="minorHAnsi"/>
          <w:sz w:val="20"/>
          <w:szCs w:val="20"/>
        </w:rPr>
        <w:t xml:space="preserve"> do plnej výšky, </w:t>
      </w:r>
      <w:proofErr w:type="spellStart"/>
      <w:r w:rsidRPr="009053D0">
        <w:rPr>
          <w:rFonts w:asciiTheme="minorHAnsi" w:hAnsiTheme="minorHAnsi" w:cstheme="minorHAnsi"/>
          <w:sz w:val="20"/>
          <w:szCs w:val="20"/>
        </w:rPr>
        <w:t>t.j</w:t>
      </w:r>
      <w:proofErr w:type="spellEnd"/>
      <w:r w:rsidRPr="009053D0">
        <w:rPr>
          <w:rFonts w:asciiTheme="minorHAnsi" w:hAnsiTheme="minorHAnsi" w:cstheme="minorHAnsi"/>
          <w:sz w:val="20"/>
          <w:szCs w:val="20"/>
        </w:rPr>
        <w:t xml:space="preserve">. </w:t>
      </w:r>
      <w:r w:rsidR="006D2133">
        <w:rPr>
          <w:rFonts w:asciiTheme="minorHAnsi" w:hAnsiTheme="minorHAnsi" w:cstheme="minorHAnsi"/>
          <w:sz w:val="20"/>
          <w:szCs w:val="20"/>
        </w:rPr>
        <w:t>2</w:t>
      </w:r>
      <w:r w:rsidR="003D2D7B">
        <w:rPr>
          <w:rFonts w:asciiTheme="minorHAnsi" w:hAnsiTheme="minorHAnsi" w:cstheme="minorHAnsi"/>
          <w:sz w:val="20"/>
          <w:szCs w:val="20"/>
        </w:rPr>
        <w:t>5</w:t>
      </w:r>
      <w:r w:rsidRPr="009053D0">
        <w:rPr>
          <w:rFonts w:asciiTheme="minorHAnsi" w:hAnsiTheme="minorHAnsi" w:cstheme="minorHAnsi"/>
          <w:sz w:val="20"/>
          <w:szCs w:val="20"/>
        </w:rPr>
        <w:t xml:space="preserve"> % z ceny </w:t>
      </w:r>
      <w:r w:rsidR="003A2466">
        <w:rPr>
          <w:rFonts w:asciiTheme="minorHAnsi" w:hAnsiTheme="minorHAnsi" w:cstheme="minorHAnsi"/>
          <w:sz w:val="20"/>
          <w:szCs w:val="20"/>
        </w:rPr>
        <w:t>d</w:t>
      </w:r>
      <w:r w:rsidR="003A2466" w:rsidRPr="009053D0">
        <w:rPr>
          <w:rFonts w:asciiTheme="minorHAnsi" w:hAnsiTheme="minorHAnsi" w:cstheme="minorHAnsi"/>
          <w:sz w:val="20"/>
          <w:szCs w:val="20"/>
        </w:rPr>
        <w:t xml:space="preserve">iela </w:t>
      </w:r>
      <w:r w:rsidRPr="009053D0">
        <w:rPr>
          <w:rFonts w:asciiTheme="minorHAnsi" w:hAnsiTheme="minorHAnsi" w:cstheme="minorHAnsi"/>
          <w:sz w:val="20"/>
          <w:szCs w:val="20"/>
        </w:rPr>
        <w:t xml:space="preserve">bez DPH, a to najneskôr do 15 dní od doručenia výzvy objednávateľa na jej doplnenie/obnovenie. </w:t>
      </w:r>
      <w:r w:rsidR="00094251">
        <w:rPr>
          <w:rFonts w:asciiTheme="minorHAnsi" w:hAnsiTheme="minorHAnsi" w:cstheme="minorHAnsi"/>
          <w:sz w:val="20"/>
          <w:szCs w:val="20"/>
        </w:rPr>
        <w:t xml:space="preserve"> </w:t>
      </w:r>
      <w:r w:rsidR="00094251" w:rsidRPr="00B1374F">
        <w:rPr>
          <w:rFonts w:asciiTheme="minorHAnsi" w:hAnsiTheme="minorHAnsi" w:cstheme="minorHAnsi"/>
          <w:sz w:val="20"/>
          <w:szCs w:val="20"/>
        </w:rPr>
        <w:t xml:space="preserve">V prípade riadneho splnenia </w:t>
      </w:r>
      <w:r w:rsidR="003A2466">
        <w:rPr>
          <w:rFonts w:asciiTheme="minorHAnsi" w:hAnsiTheme="minorHAnsi" w:cstheme="minorHAnsi"/>
          <w:sz w:val="20"/>
          <w:szCs w:val="20"/>
        </w:rPr>
        <w:t>z</w:t>
      </w:r>
      <w:r w:rsidR="003A2466" w:rsidRPr="00B1374F">
        <w:rPr>
          <w:rFonts w:asciiTheme="minorHAnsi" w:hAnsiTheme="minorHAnsi" w:cstheme="minorHAnsi"/>
          <w:sz w:val="20"/>
          <w:szCs w:val="20"/>
        </w:rPr>
        <w:t xml:space="preserve">mluvy </w:t>
      </w:r>
      <w:r w:rsidR="00094251" w:rsidRPr="00B1374F">
        <w:rPr>
          <w:rFonts w:asciiTheme="minorHAnsi" w:hAnsiTheme="minorHAnsi" w:cstheme="minorHAnsi"/>
          <w:sz w:val="20"/>
          <w:szCs w:val="20"/>
        </w:rPr>
        <w:t xml:space="preserve">sa </w:t>
      </w:r>
      <w:r w:rsidR="001D079B">
        <w:rPr>
          <w:rFonts w:asciiTheme="minorHAnsi" w:hAnsiTheme="minorHAnsi" w:cstheme="minorHAnsi"/>
          <w:sz w:val="20"/>
          <w:szCs w:val="20"/>
        </w:rPr>
        <w:t>b</w:t>
      </w:r>
      <w:r w:rsidR="001D079B" w:rsidRPr="00B1374F">
        <w:rPr>
          <w:rFonts w:asciiTheme="minorHAnsi" w:hAnsiTheme="minorHAnsi" w:cstheme="minorHAnsi"/>
          <w:sz w:val="20"/>
          <w:szCs w:val="20"/>
        </w:rPr>
        <w:t xml:space="preserve">anková </w:t>
      </w:r>
      <w:r w:rsidR="00094251" w:rsidRPr="00B1374F">
        <w:rPr>
          <w:rFonts w:asciiTheme="minorHAnsi" w:hAnsiTheme="minorHAnsi" w:cstheme="minorHAnsi"/>
          <w:sz w:val="20"/>
          <w:szCs w:val="20"/>
        </w:rPr>
        <w:t>záruka/</w:t>
      </w:r>
      <w:r w:rsidR="001D079B">
        <w:rPr>
          <w:rFonts w:asciiTheme="minorHAnsi" w:hAnsiTheme="minorHAnsi" w:cstheme="minorHAnsi"/>
          <w:sz w:val="20"/>
          <w:szCs w:val="20"/>
        </w:rPr>
        <w:t>p</w:t>
      </w:r>
      <w:r w:rsidR="001D079B" w:rsidRPr="00B1374F">
        <w:rPr>
          <w:rFonts w:asciiTheme="minorHAnsi" w:hAnsiTheme="minorHAnsi" w:cstheme="minorHAnsi"/>
          <w:sz w:val="20"/>
          <w:szCs w:val="20"/>
        </w:rPr>
        <w:t xml:space="preserve">oistenie </w:t>
      </w:r>
      <w:r w:rsidR="00094251" w:rsidRPr="00B1374F">
        <w:rPr>
          <w:rFonts w:asciiTheme="minorHAnsi" w:hAnsiTheme="minorHAnsi" w:cstheme="minorHAnsi"/>
          <w:sz w:val="20"/>
          <w:szCs w:val="20"/>
        </w:rPr>
        <w:t>záruky vráti zhotoviteľovi do 15 dní po odovzdaní a prevzatí ukončeného diela</w:t>
      </w:r>
    </w:p>
    <w:p w14:paraId="1A5A8A14" w14:textId="2BCBE45A" w:rsidR="00DD03F6" w:rsidRPr="008D4A3F" w:rsidRDefault="00A37AC2" w:rsidP="009D1DAF">
      <w:pPr>
        <w:pStyle w:val="Default"/>
        <w:ind w:left="709"/>
        <w:jc w:val="both"/>
        <w:rPr>
          <w:rFonts w:asciiTheme="minorHAnsi" w:hAnsiTheme="minorHAnsi" w:cstheme="minorHAnsi"/>
          <w:sz w:val="20"/>
          <w:lang w:val="sk-SK"/>
        </w:rPr>
      </w:pPr>
      <w:r w:rsidRPr="008D4A3F">
        <w:rPr>
          <w:rFonts w:asciiTheme="minorHAnsi" w:hAnsiTheme="minorHAnsi" w:cstheme="minorHAnsi"/>
          <w:b/>
          <w:bCs/>
          <w:sz w:val="20"/>
          <w:lang w:val="sk-SK"/>
        </w:rPr>
        <w:t xml:space="preserve">Verejný obstarávateľ </w:t>
      </w:r>
      <w:bookmarkStart w:id="9" w:name="_Hlk83639036"/>
      <w:r w:rsidRPr="008D4A3F">
        <w:rPr>
          <w:rFonts w:asciiTheme="minorHAnsi" w:hAnsiTheme="minorHAnsi" w:cstheme="minorHAnsi"/>
          <w:b/>
          <w:bCs/>
          <w:sz w:val="20"/>
          <w:lang w:val="sk-SK"/>
        </w:rPr>
        <w:t xml:space="preserve">bude akceptovať aj zloženie </w:t>
      </w:r>
      <w:r w:rsidR="00B1374F" w:rsidRPr="008D4A3F">
        <w:rPr>
          <w:rFonts w:asciiTheme="minorHAnsi" w:hAnsiTheme="minorHAnsi" w:cstheme="minorHAnsi"/>
          <w:b/>
          <w:bCs/>
          <w:sz w:val="20"/>
          <w:lang w:val="sk-SK"/>
        </w:rPr>
        <w:t xml:space="preserve">finančných prostriedkov </w:t>
      </w:r>
      <w:r w:rsidRPr="008D4A3F">
        <w:rPr>
          <w:rFonts w:asciiTheme="minorHAnsi" w:hAnsiTheme="minorHAnsi" w:cstheme="minorHAnsi"/>
          <w:b/>
          <w:bCs/>
          <w:sz w:val="20"/>
          <w:lang w:val="sk-SK"/>
        </w:rPr>
        <w:t>na účet verejného obstarávateľa</w:t>
      </w:r>
      <w:r w:rsidR="00B1374F" w:rsidRPr="008D4A3F">
        <w:rPr>
          <w:rFonts w:asciiTheme="minorHAnsi" w:hAnsiTheme="minorHAnsi" w:cstheme="minorHAnsi"/>
          <w:b/>
          <w:bCs/>
          <w:sz w:val="20"/>
          <w:lang w:val="sk-SK"/>
        </w:rPr>
        <w:t xml:space="preserve"> slúžiacich ako zábezpeka</w:t>
      </w:r>
      <w:r w:rsidR="00B1374F" w:rsidRPr="00B1374F">
        <w:rPr>
          <w:rFonts w:asciiTheme="minorHAnsi" w:hAnsiTheme="minorHAnsi" w:cstheme="minorHAnsi"/>
          <w:sz w:val="20"/>
          <w:lang w:val="sk-SK"/>
        </w:rPr>
        <w:t xml:space="preserve"> najmä na vady diela</w:t>
      </w:r>
      <w:bookmarkEnd w:id="9"/>
      <w:r w:rsidR="00B1374F" w:rsidRPr="00B1374F">
        <w:rPr>
          <w:rFonts w:asciiTheme="minorHAnsi" w:hAnsiTheme="minorHAnsi" w:cstheme="minorHAnsi"/>
          <w:sz w:val="20"/>
          <w:lang w:val="sk-SK"/>
        </w:rPr>
        <w:t xml:space="preserve"> v zmysle uvedeného ako alternatíva </w:t>
      </w:r>
      <w:r w:rsidR="00B1374F" w:rsidRPr="009D1DAF">
        <w:rPr>
          <w:rFonts w:asciiTheme="minorHAnsi" w:hAnsiTheme="minorHAnsi" w:cstheme="minorHAnsi"/>
          <w:sz w:val="20"/>
          <w:lang w:val="sk-SK"/>
        </w:rPr>
        <w:t xml:space="preserve">uvedená v čl. </w:t>
      </w:r>
      <w:r w:rsidR="00DD03F6" w:rsidRPr="008D4A3F">
        <w:rPr>
          <w:rFonts w:asciiTheme="minorHAnsi" w:hAnsiTheme="minorHAnsi" w:cstheme="minorHAnsi"/>
          <w:sz w:val="20"/>
          <w:lang w:val="sk-SK"/>
        </w:rPr>
        <w:t>XV</w:t>
      </w:r>
      <w:r w:rsidR="00B1374F" w:rsidRPr="009D1DAF">
        <w:rPr>
          <w:rFonts w:asciiTheme="minorHAnsi" w:hAnsiTheme="minorHAnsi" w:cstheme="minorHAnsi"/>
          <w:sz w:val="20"/>
          <w:lang w:val="sk-SK"/>
        </w:rPr>
        <w:t xml:space="preserve">. Banková záruka/Poistenie záruky/Zmluvná (realizačná a garančná) zábezpeka, </w:t>
      </w:r>
      <w:r w:rsidR="003A2466" w:rsidRPr="009D1DAF">
        <w:rPr>
          <w:rFonts w:asciiTheme="minorHAnsi" w:hAnsiTheme="minorHAnsi" w:cstheme="minorHAnsi"/>
          <w:sz w:val="20"/>
          <w:lang w:val="sk-SK"/>
        </w:rPr>
        <w:t xml:space="preserve">zmluvy </w:t>
      </w:r>
      <w:r w:rsidR="00B1374F" w:rsidRPr="009D1DAF">
        <w:rPr>
          <w:rFonts w:asciiTheme="minorHAnsi" w:hAnsiTheme="minorHAnsi" w:cstheme="minorHAnsi"/>
          <w:sz w:val="20"/>
          <w:lang w:val="sk-SK"/>
        </w:rPr>
        <w:t>(Príloha č. 1 týchto SP)</w:t>
      </w:r>
      <w:r w:rsidR="00DD03F6" w:rsidRPr="009D1DAF">
        <w:rPr>
          <w:rFonts w:asciiTheme="minorHAnsi" w:hAnsiTheme="minorHAnsi" w:cstheme="minorHAnsi"/>
          <w:sz w:val="20"/>
          <w:lang w:val="sk-SK"/>
        </w:rPr>
        <w:t>.</w:t>
      </w:r>
    </w:p>
    <w:p w14:paraId="77E7B3D1" w14:textId="4D78013E" w:rsidR="00524902" w:rsidRPr="00524902" w:rsidRDefault="00620699" w:rsidP="002F4C0B">
      <w:pPr>
        <w:pStyle w:val="Odsekzoznamu"/>
        <w:numPr>
          <w:ilvl w:val="0"/>
          <w:numId w:val="24"/>
        </w:numPr>
        <w:ind w:hanging="294"/>
        <w:jc w:val="both"/>
        <w:rPr>
          <w:rFonts w:asciiTheme="minorHAnsi" w:hAnsiTheme="minorHAnsi" w:cstheme="minorHAnsi"/>
          <w:sz w:val="20"/>
          <w:szCs w:val="20"/>
        </w:rPr>
      </w:pPr>
      <w:r w:rsidRPr="009B449C">
        <w:rPr>
          <w:rFonts w:asciiTheme="minorHAnsi" w:hAnsiTheme="minorHAnsi" w:cstheme="minorHAnsi"/>
          <w:b/>
          <w:sz w:val="20"/>
          <w:szCs w:val="20"/>
        </w:rPr>
        <w:t xml:space="preserve">Zoznam </w:t>
      </w:r>
      <w:r w:rsidR="00524902" w:rsidRPr="009B449C">
        <w:rPr>
          <w:rFonts w:asciiTheme="minorHAnsi" w:hAnsiTheme="minorHAnsi" w:cstheme="minorHAnsi"/>
          <w:b/>
          <w:sz w:val="20"/>
          <w:szCs w:val="20"/>
        </w:rPr>
        <w:t>všetkých subdodávateľov</w:t>
      </w:r>
      <w:r w:rsidR="009B449C">
        <w:rPr>
          <w:rFonts w:asciiTheme="minorHAnsi" w:hAnsiTheme="minorHAnsi" w:cstheme="minorHAnsi"/>
          <w:b/>
          <w:sz w:val="20"/>
          <w:szCs w:val="20"/>
        </w:rPr>
        <w:t xml:space="preserve"> </w:t>
      </w:r>
      <w:r w:rsidR="009B449C" w:rsidRPr="009B449C">
        <w:rPr>
          <w:rFonts w:asciiTheme="minorHAnsi" w:hAnsiTheme="minorHAnsi" w:cstheme="minorHAnsi"/>
          <w:bCs/>
          <w:sz w:val="20"/>
          <w:szCs w:val="20"/>
        </w:rPr>
        <w:t>(viď časť J. týchto SP)</w:t>
      </w:r>
      <w:r w:rsidR="00524902" w:rsidRPr="009B449C">
        <w:rPr>
          <w:rFonts w:asciiTheme="minorHAnsi" w:hAnsiTheme="minorHAnsi" w:cstheme="minorHAnsi"/>
          <w:sz w:val="20"/>
          <w:szCs w:val="20"/>
        </w:rPr>
        <w:t xml:space="preserve"> s uvedením</w:t>
      </w:r>
      <w:r w:rsidR="00524902" w:rsidRPr="00876286">
        <w:rPr>
          <w:rFonts w:asciiTheme="minorHAnsi" w:hAnsiTheme="minorHAnsi" w:cstheme="minorHAnsi"/>
          <w:sz w:val="20"/>
          <w:szCs w:val="20"/>
        </w:rPr>
        <w:t xml:space="preserve"> jeho identifikačných údajov, podielu a predmetu subdodávky a údajov o osobe oprávnenej konať za každého subdodávateľa v rozsahu meno a priezvisko, adresa pobytu, dátum narodenia, </w:t>
      </w:r>
      <w:r w:rsidR="00524902" w:rsidRPr="00876286">
        <w:rPr>
          <w:rFonts w:asciiTheme="minorHAnsi" w:hAnsiTheme="minorHAnsi" w:cstheme="minorHAnsi"/>
          <w:sz w:val="20"/>
          <w:szCs w:val="20"/>
          <w:u w:val="single"/>
        </w:rPr>
        <w:t>resp. čestné vyhlásenie o nevyužití subdodávateľov</w:t>
      </w:r>
      <w:r w:rsidR="00524902" w:rsidRPr="00876286">
        <w:rPr>
          <w:rFonts w:asciiTheme="minorHAnsi" w:hAnsiTheme="minorHAnsi" w:cstheme="minorHAnsi"/>
          <w:sz w:val="20"/>
          <w:szCs w:val="20"/>
        </w:rPr>
        <w:t>. V prípade využitia subdodávateľov úspešný uchádzač ku každému subdodávateľovi</w:t>
      </w:r>
      <w:r w:rsidR="00524902" w:rsidRPr="00524902">
        <w:rPr>
          <w:rFonts w:asciiTheme="minorHAnsi" w:hAnsiTheme="minorHAnsi" w:cstheme="minorHAnsi"/>
          <w:sz w:val="20"/>
          <w:szCs w:val="20"/>
        </w:rPr>
        <w:t xml:space="preserve"> zároveň predkladá dôkaz o oprávnení na príslušné plnenie predmetu zákazky podľa § 32 ods. 1 písm. e) ZVO a dôkaz o zápise do registra partnerov verejného sektora, ak zákon pre takéhoto subdodávateľa tento zápis vyžaduje</w:t>
      </w:r>
      <w:r w:rsidR="005334FA">
        <w:rPr>
          <w:rFonts w:asciiTheme="minorHAnsi" w:hAnsiTheme="minorHAnsi" w:cstheme="minorHAnsi"/>
          <w:sz w:val="20"/>
          <w:szCs w:val="20"/>
        </w:rPr>
        <w:t>.</w:t>
      </w:r>
    </w:p>
    <w:p w14:paraId="520A888C" w14:textId="20DB827A" w:rsidR="001D4A30" w:rsidRPr="007619FB" w:rsidRDefault="00620699" w:rsidP="002F4C0B">
      <w:pPr>
        <w:pStyle w:val="Odsekzoznamu"/>
        <w:numPr>
          <w:ilvl w:val="0"/>
          <w:numId w:val="24"/>
        </w:numPr>
        <w:shd w:val="clear" w:color="auto" w:fill="FFFFFF"/>
        <w:ind w:hanging="294"/>
        <w:jc w:val="both"/>
        <w:rPr>
          <w:rFonts w:ascii="Calibri" w:hAnsi="Calibri" w:cs="Calibri"/>
          <w:sz w:val="20"/>
          <w:szCs w:val="20"/>
          <w:u w:val="single"/>
        </w:rPr>
      </w:pPr>
      <w:r w:rsidRPr="008D4A3F">
        <w:rPr>
          <w:rFonts w:asciiTheme="minorHAnsi" w:hAnsiTheme="minorHAnsi"/>
          <w:bCs/>
          <w:sz w:val="20"/>
          <w:szCs w:val="20"/>
        </w:rPr>
        <w:t>Záväzný</w:t>
      </w:r>
      <w:r w:rsidRPr="00045076">
        <w:rPr>
          <w:rFonts w:asciiTheme="minorHAnsi" w:hAnsiTheme="minorHAnsi"/>
          <w:b/>
          <w:sz w:val="20"/>
          <w:szCs w:val="20"/>
        </w:rPr>
        <w:t xml:space="preserve"> </w:t>
      </w:r>
      <w:r w:rsidR="00E5007A" w:rsidRPr="00045076">
        <w:rPr>
          <w:rFonts w:asciiTheme="minorHAnsi" w:hAnsiTheme="minorHAnsi"/>
          <w:b/>
          <w:sz w:val="20"/>
          <w:szCs w:val="20"/>
        </w:rPr>
        <w:t xml:space="preserve">časový a vecný </w:t>
      </w:r>
      <w:r w:rsidR="00E5007A" w:rsidRPr="007809A2">
        <w:rPr>
          <w:rFonts w:asciiTheme="minorHAnsi" w:hAnsiTheme="minorHAnsi"/>
          <w:b/>
          <w:sz w:val="20"/>
          <w:szCs w:val="20"/>
        </w:rPr>
        <w:t>Harmonogram realizácie prác</w:t>
      </w:r>
      <w:r w:rsidR="00524902">
        <w:rPr>
          <w:rFonts w:asciiTheme="minorHAnsi" w:hAnsiTheme="minorHAnsi"/>
          <w:sz w:val="20"/>
          <w:szCs w:val="20"/>
        </w:rPr>
        <w:t xml:space="preserve"> </w:t>
      </w:r>
      <w:r w:rsidR="00E5007A" w:rsidRPr="00973A75">
        <w:rPr>
          <w:rFonts w:asciiTheme="minorHAnsi" w:hAnsiTheme="minorHAnsi"/>
          <w:sz w:val="20"/>
          <w:szCs w:val="20"/>
        </w:rPr>
        <w:t>vychádzajúci z harmonogramu predloženom úspešným uchádzačom v ponuke</w:t>
      </w:r>
      <w:r>
        <w:rPr>
          <w:rFonts w:asciiTheme="minorHAnsi" w:hAnsiTheme="minorHAnsi"/>
          <w:sz w:val="20"/>
          <w:szCs w:val="20"/>
        </w:rPr>
        <w:t>.</w:t>
      </w:r>
    </w:p>
    <w:p w14:paraId="56B1E7D5" w14:textId="61ED0C5B" w:rsidR="0061341E" w:rsidRDefault="00620699" w:rsidP="002F4C0B">
      <w:pPr>
        <w:pStyle w:val="Odsekzoznamu"/>
        <w:numPr>
          <w:ilvl w:val="0"/>
          <w:numId w:val="24"/>
        </w:numPr>
        <w:shd w:val="clear" w:color="auto" w:fill="FFFFFF"/>
        <w:ind w:hanging="294"/>
        <w:jc w:val="both"/>
        <w:rPr>
          <w:rFonts w:asciiTheme="minorHAnsi" w:hAnsiTheme="minorHAnsi" w:cstheme="minorHAnsi"/>
          <w:sz w:val="20"/>
          <w:szCs w:val="20"/>
        </w:rPr>
      </w:pPr>
      <w:r>
        <w:rPr>
          <w:rFonts w:ascii="Calibri" w:hAnsi="Calibri" w:cs="Calibri"/>
          <w:b/>
          <w:sz w:val="20"/>
          <w:szCs w:val="20"/>
        </w:rPr>
        <w:t>D</w:t>
      </w:r>
      <w:r w:rsidRPr="008F0BC1">
        <w:rPr>
          <w:rFonts w:ascii="Calibri" w:hAnsi="Calibri" w:cs="Calibri"/>
          <w:b/>
          <w:sz w:val="20"/>
          <w:szCs w:val="20"/>
        </w:rPr>
        <w:t xml:space="preserve">ôkaz </w:t>
      </w:r>
      <w:r w:rsidR="0061341E" w:rsidRPr="008F0BC1">
        <w:rPr>
          <w:rFonts w:ascii="Calibri" w:hAnsi="Calibri" w:cs="Calibri"/>
          <w:b/>
          <w:sz w:val="20"/>
          <w:szCs w:val="20"/>
        </w:rPr>
        <w:t xml:space="preserve">o zriadení transparentného účtu </w:t>
      </w:r>
      <w:r w:rsidR="0061341E" w:rsidRPr="006F3E0E">
        <w:rPr>
          <w:rFonts w:ascii="Calibri" w:hAnsi="Calibri" w:cs="Calibri"/>
          <w:sz w:val="20"/>
          <w:szCs w:val="20"/>
        </w:rPr>
        <w:t>– verejný obstarávateľ požaduje od úspešného uchádzača, aby zriadil transparentný účet, ktorý bude slúžiť na úhradu vystavených faktúr a na úhradu splatných záväzkov voči subdodávateľom zhotoviteľa</w:t>
      </w:r>
      <w:r w:rsidRPr="00620699">
        <w:rPr>
          <w:rFonts w:asciiTheme="minorHAnsi" w:hAnsiTheme="minorHAnsi" w:cstheme="minorHAnsi"/>
          <w:sz w:val="20"/>
          <w:szCs w:val="20"/>
        </w:rPr>
        <w:t>.</w:t>
      </w:r>
    </w:p>
    <w:p w14:paraId="5DFFEBDA" w14:textId="779D4FCB" w:rsidR="00B67310" w:rsidRPr="00B67310" w:rsidRDefault="00B67310" w:rsidP="002F4C0B">
      <w:pPr>
        <w:pStyle w:val="Odsekzoznamu"/>
        <w:numPr>
          <w:ilvl w:val="0"/>
          <w:numId w:val="24"/>
        </w:numPr>
        <w:shd w:val="clear" w:color="auto" w:fill="FFFFFF"/>
        <w:ind w:hanging="294"/>
        <w:jc w:val="both"/>
        <w:rPr>
          <w:rFonts w:ascii="Calibri" w:hAnsi="Calibri" w:cs="Calibri"/>
          <w:b/>
          <w:sz w:val="20"/>
          <w:szCs w:val="20"/>
        </w:rPr>
      </w:pPr>
      <w:proofErr w:type="spellStart"/>
      <w:r>
        <w:rPr>
          <w:rFonts w:asciiTheme="minorHAnsi" w:hAnsiTheme="minorHAnsi"/>
          <w:b/>
          <w:sz w:val="20"/>
          <w:szCs w:val="20"/>
          <w:u w:val="single"/>
        </w:rPr>
        <w:t>S</w:t>
      </w:r>
      <w:r w:rsidRPr="00D55CD6">
        <w:rPr>
          <w:rFonts w:asciiTheme="minorHAnsi" w:hAnsiTheme="minorHAnsi"/>
          <w:b/>
          <w:sz w:val="20"/>
          <w:szCs w:val="20"/>
          <w:u w:val="single"/>
        </w:rPr>
        <w:t>can</w:t>
      </w:r>
      <w:proofErr w:type="spellEnd"/>
      <w:r w:rsidRPr="00D55CD6">
        <w:rPr>
          <w:rFonts w:asciiTheme="minorHAnsi" w:hAnsiTheme="minorHAnsi"/>
          <w:b/>
          <w:sz w:val="20"/>
          <w:szCs w:val="20"/>
          <w:u w:val="single"/>
        </w:rPr>
        <w:t xml:space="preserve"> vyplnenej a podpísanej </w:t>
      </w:r>
      <w:r>
        <w:rPr>
          <w:rFonts w:asciiTheme="minorHAnsi" w:hAnsiTheme="minorHAnsi"/>
          <w:b/>
          <w:sz w:val="20"/>
          <w:szCs w:val="20"/>
          <w:u w:val="single"/>
        </w:rPr>
        <w:t>z</w:t>
      </w:r>
      <w:r w:rsidRPr="00D55CD6">
        <w:rPr>
          <w:rFonts w:asciiTheme="minorHAnsi" w:hAnsiTheme="minorHAnsi"/>
          <w:b/>
          <w:sz w:val="20"/>
          <w:szCs w:val="20"/>
          <w:u w:val="single"/>
        </w:rPr>
        <w:t>mluvy o dielo spolu so všetkými prílohami</w:t>
      </w:r>
      <w:r w:rsidRPr="00D55CD6">
        <w:rPr>
          <w:rFonts w:asciiTheme="minorHAnsi" w:hAnsiTheme="minorHAnsi"/>
          <w:b/>
          <w:sz w:val="20"/>
          <w:szCs w:val="20"/>
        </w:rPr>
        <w:t>.</w:t>
      </w:r>
    </w:p>
    <w:p w14:paraId="2D514636" w14:textId="77777777" w:rsidR="00FE75CE" w:rsidRPr="009053D0" w:rsidRDefault="00FE75CE" w:rsidP="009053D0">
      <w:pPr>
        <w:pStyle w:val="Odsekzoznamu"/>
        <w:shd w:val="clear" w:color="auto" w:fill="FFFFFF"/>
        <w:ind w:left="720"/>
        <w:jc w:val="both"/>
        <w:rPr>
          <w:rFonts w:asciiTheme="minorHAnsi" w:hAnsiTheme="minorHAnsi" w:cstheme="minorHAnsi"/>
          <w:sz w:val="20"/>
          <w:szCs w:val="20"/>
        </w:rPr>
      </w:pPr>
    </w:p>
    <w:p w14:paraId="52299995" w14:textId="719CD44A" w:rsidR="009053D0" w:rsidRPr="00B01198" w:rsidRDefault="00644B40" w:rsidP="002F4C0B">
      <w:pPr>
        <w:pStyle w:val="Odsekzoznamu"/>
        <w:numPr>
          <w:ilvl w:val="1"/>
          <w:numId w:val="25"/>
        </w:numPr>
        <w:shd w:val="clear" w:color="auto" w:fill="FFFFFF"/>
        <w:ind w:left="426" w:hanging="426"/>
        <w:jc w:val="both"/>
        <w:rPr>
          <w:rFonts w:asciiTheme="minorHAnsi" w:hAnsiTheme="minorHAnsi" w:cstheme="minorHAnsi"/>
          <w:sz w:val="20"/>
          <w:szCs w:val="20"/>
        </w:rPr>
      </w:pPr>
      <w:r w:rsidRPr="007619FB">
        <w:rPr>
          <w:rFonts w:asciiTheme="minorHAnsi" w:hAnsiTheme="minorHAnsi" w:cstheme="minorHAnsi"/>
          <w:b/>
          <w:bCs/>
          <w:sz w:val="20"/>
          <w:szCs w:val="20"/>
        </w:rPr>
        <w:t>Listinne</w:t>
      </w:r>
      <w:r w:rsidR="00E5007A" w:rsidRPr="007619FB">
        <w:rPr>
          <w:rFonts w:asciiTheme="minorHAnsi" w:hAnsiTheme="minorHAnsi" w:cstheme="minorHAnsi"/>
          <w:sz w:val="20"/>
          <w:szCs w:val="20"/>
        </w:rPr>
        <w:t xml:space="preserve"> osobne alebo prostredníctvom poštovej prepravy resp. využitím inej doručovateľskej služby, na adresu verejného obstarávateľa </w:t>
      </w:r>
      <w:r w:rsidR="00B67310" w:rsidRPr="00B67310">
        <w:rPr>
          <w:rFonts w:ascii="Calibri" w:hAnsi="Calibri" w:cs="Calibri"/>
          <w:bCs/>
          <w:i/>
          <w:iCs/>
          <w:sz w:val="20"/>
          <w:szCs w:val="20"/>
          <w:u w:val="single"/>
        </w:rPr>
        <w:t>Banskobystrický samosprávny kraj, Námestie SNP 23, 974 01 Banská Bystrica</w:t>
      </w:r>
      <w:r w:rsidR="00B01198" w:rsidRPr="00B67310">
        <w:rPr>
          <w:rFonts w:asciiTheme="minorHAnsi" w:hAnsiTheme="minorHAnsi" w:cstheme="minorHAnsi"/>
          <w:sz w:val="22"/>
          <w:szCs w:val="22"/>
        </w:rPr>
        <w:t>:</w:t>
      </w:r>
    </w:p>
    <w:p w14:paraId="48A87161" w14:textId="61F39D1C" w:rsidR="00644B40" w:rsidRPr="00FE75CE" w:rsidRDefault="00644B40" w:rsidP="002F4C0B">
      <w:pPr>
        <w:pStyle w:val="tl1"/>
        <w:numPr>
          <w:ilvl w:val="0"/>
          <w:numId w:val="15"/>
        </w:numPr>
        <w:tabs>
          <w:tab w:val="left" w:pos="426"/>
        </w:tabs>
        <w:spacing w:line="264" w:lineRule="auto"/>
        <w:ind w:left="709" w:hanging="283"/>
        <w:rPr>
          <w:rFonts w:asciiTheme="minorHAnsi" w:hAnsiTheme="minorHAnsi" w:cstheme="minorHAnsi"/>
          <w:sz w:val="20"/>
          <w:szCs w:val="20"/>
          <w:lang w:eastAsia="cs-CZ"/>
        </w:rPr>
      </w:pPr>
      <w:r w:rsidRPr="00FE75CE">
        <w:rPr>
          <w:rFonts w:asciiTheme="minorHAnsi" w:hAnsiTheme="minorHAnsi" w:cstheme="minorHAnsi"/>
          <w:sz w:val="20"/>
          <w:szCs w:val="20"/>
          <w:lang w:eastAsia="cs-CZ"/>
        </w:rPr>
        <w:t xml:space="preserve">vyplnenú a podpísanú </w:t>
      </w:r>
      <w:r w:rsidRPr="009870C9">
        <w:rPr>
          <w:rFonts w:asciiTheme="minorHAnsi" w:hAnsiTheme="minorHAnsi" w:cstheme="minorHAnsi"/>
          <w:b/>
          <w:bCs/>
          <w:sz w:val="20"/>
          <w:szCs w:val="20"/>
          <w:lang w:eastAsia="cs-CZ"/>
        </w:rPr>
        <w:t xml:space="preserve">zmluvu o dielo  v </w:t>
      </w:r>
      <w:r w:rsidR="00FE75CE" w:rsidRPr="004863DF">
        <w:rPr>
          <w:rFonts w:asciiTheme="minorHAnsi" w:hAnsiTheme="minorHAnsi" w:cstheme="minorHAnsi"/>
          <w:b/>
          <w:bCs/>
          <w:sz w:val="20"/>
          <w:szCs w:val="20"/>
          <w:lang w:eastAsia="cs-CZ"/>
        </w:rPr>
        <w:t>6</w:t>
      </w:r>
      <w:r w:rsidR="00FE75CE" w:rsidRPr="009870C9">
        <w:rPr>
          <w:rFonts w:asciiTheme="minorHAnsi" w:hAnsiTheme="minorHAnsi" w:cstheme="minorHAnsi"/>
          <w:b/>
          <w:bCs/>
          <w:sz w:val="20"/>
          <w:szCs w:val="20"/>
          <w:lang w:eastAsia="cs-CZ"/>
        </w:rPr>
        <w:t xml:space="preserve"> </w:t>
      </w:r>
      <w:r w:rsidRPr="009870C9">
        <w:rPr>
          <w:rFonts w:asciiTheme="minorHAnsi" w:hAnsiTheme="minorHAnsi" w:cstheme="minorHAnsi"/>
          <w:b/>
          <w:bCs/>
          <w:sz w:val="20"/>
          <w:szCs w:val="20"/>
          <w:lang w:eastAsia="cs-CZ"/>
        </w:rPr>
        <w:t>vyhotoveniach</w:t>
      </w:r>
      <w:r w:rsidRPr="00912052">
        <w:rPr>
          <w:rFonts w:asciiTheme="minorHAnsi" w:hAnsiTheme="minorHAnsi" w:cstheme="minorHAnsi"/>
          <w:sz w:val="20"/>
          <w:szCs w:val="20"/>
          <w:lang w:eastAsia="cs-CZ"/>
        </w:rPr>
        <w:t xml:space="preserve"> </w:t>
      </w:r>
      <w:r w:rsidRPr="009870C9">
        <w:rPr>
          <w:rFonts w:asciiTheme="minorHAnsi" w:hAnsiTheme="minorHAnsi" w:cstheme="minorHAnsi"/>
          <w:sz w:val="20"/>
          <w:szCs w:val="20"/>
          <w:lang w:eastAsia="cs-CZ"/>
        </w:rPr>
        <w:t>s platnosťou originálu (</w:t>
      </w:r>
      <w:r w:rsidRPr="00912052">
        <w:rPr>
          <w:rFonts w:asciiTheme="minorHAnsi" w:hAnsiTheme="minorHAnsi" w:cstheme="minorHAnsi"/>
          <w:sz w:val="20"/>
          <w:szCs w:val="20"/>
          <w:lang w:eastAsia="cs-CZ"/>
        </w:rPr>
        <w:t>rovnopisoch</w:t>
      </w:r>
      <w:r w:rsidRPr="00FE75CE">
        <w:rPr>
          <w:rFonts w:asciiTheme="minorHAnsi" w:hAnsiTheme="minorHAnsi" w:cstheme="minorHAnsi"/>
          <w:sz w:val="20"/>
          <w:szCs w:val="20"/>
          <w:lang w:eastAsia="cs-CZ"/>
        </w:rPr>
        <w:t>)</w:t>
      </w:r>
      <w:r w:rsidR="00FE75CE">
        <w:rPr>
          <w:rFonts w:asciiTheme="minorHAnsi" w:hAnsiTheme="minorHAnsi" w:cstheme="minorHAnsi"/>
          <w:sz w:val="20"/>
          <w:szCs w:val="20"/>
          <w:lang w:eastAsia="cs-CZ"/>
        </w:rPr>
        <w:t xml:space="preserve"> </w:t>
      </w:r>
      <w:bookmarkStart w:id="10" w:name="_Hlk87946406"/>
      <w:r w:rsidR="00FE75CE" w:rsidRPr="003D1988">
        <w:rPr>
          <w:rFonts w:asciiTheme="minorHAnsi" w:hAnsiTheme="minorHAnsi" w:cstheme="minorHAnsi"/>
          <w:sz w:val="20"/>
          <w:szCs w:val="20"/>
          <w:u w:val="single"/>
          <w:lang w:eastAsia="cs-CZ"/>
        </w:rPr>
        <w:t>vrátane všetkých relevantných príloh</w:t>
      </w:r>
      <w:bookmarkEnd w:id="10"/>
      <w:r w:rsidRPr="00FE75CE">
        <w:rPr>
          <w:rFonts w:asciiTheme="minorHAnsi" w:hAnsiTheme="minorHAnsi" w:cstheme="minorHAnsi"/>
          <w:sz w:val="20"/>
          <w:szCs w:val="20"/>
          <w:lang w:eastAsia="cs-CZ"/>
        </w:rPr>
        <w:t xml:space="preserve">, </w:t>
      </w:r>
    </w:p>
    <w:p w14:paraId="2EAC213C" w14:textId="77777777" w:rsidR="00F015C1" w:rsidRPr="00FE75CE" w:rsidRDefault="00F015C1" w:rsidP="00F015C1">
      <w:pPr>
        <w:pStyle w:val="tl1"/>
        <w:tabs>
          <w:tab w:val="left" w:pos="426"/>
        </w:tabs>
        <w:spacing w:line="264" w:lineRule="auto"/>
        <w:ind w:left="861"/>
        <w:rPr>
          <w:rFonts w:asciiTheme="minorHAnsi" w:hAnsiTheme="minorHAnsi" w:cstheme="minorHAnsi"/>
          <w:sz w:val="20"/>
          <w:szCs w:val="20"/>
          <w:lang w:eastAsia="cs-CZ"/>
        </w:rPr>
      </w:pPr>
    </w:p>
    <w:p w14:paraId="00B05DA1" w14:textId="57469BD9" w:rsidR="00912052" w:rsidRPr="00FE75CE" w:rsidRDefault="005E170E" w:rsidP="002F4C0B">
      <w:pPr>
        <w:pStyle w:val="tl1"/>
        <w:numPr>
          <w:ilvl w:val="0"/>
          <w:numId w:val="15"/>
        </w:numPr>
        <w:tabs>
          <w:tab w:val="left" w:pos="426"/>
        </w:tabs>
        <w:spacing w:line="264" w:lineRule="auto"/>
        <w:ind w:left="709" w:hanging="283"/>
        <w:rPr>
          <w:rFonts w:asciiTheme="minorHAnsi" w:hAnsiTheme="minorHAnsi" w:cstheme="minorHAnsi"/>
          <w:b/>
          <w:sz w:val="20"/>
          <w:szCs w:val="20"/>
          <w:lang w:eastAsia="cs-CZ"/>
        </w:rPr>
      </w:pPr>
      <w:r>
        <w:rPr>
          <w:rFonts w:asciiTheme="minorHAnsi" w:hAnsiTheme="minorHAnsi" w:cstheme="minorHAnsi"/>
          <w:b/>
          <w:sz w:val="20"/>
          <w:szCs w:val="20"/>
        </w:rPr>
        <w:t>bankovú záruku</w:t>
      </w:r>
      <w:r w:rsidR="00B67310">
        <w:rPr>
          <w:rFonts w:asciiTheme="minorHAnsi" w:hAnsiTheme="minorHAnsi" w:cstheme="minorHAnsi"/>
          <w:b/>
          <w:sz w:val="20"/>
          <w:szCs w:val="20"/>
        </w:rPr>
        <w:t>/</w:t>
      </w:r>
      <w:r w:rsidR="00B67310">
        <w:rPr>
          <w:rFonts w:asciiTheme="minorHAnsi" w:hAnsiTheme="minorHAnsi" w:cs="Times New Roman"/>
          <w:b/>
          <w:bCs/>
          <w:sz w:val="20"/>
          <w:szCs w:val="20"/>
          <w:lang w:eastAsia="cs-CZ"/>
        </w:rPr>
        <w:t>poistenie záruky</w:t>
      </w:r>
      <w:r>
        <w:rPr>
          <w:rFonts w:asciiTheme="minorHAnsi" w:hAnsiTheme="minorHAnsi" w:cstheme="minorHAnsi"/>
          <w:b/>
          <w:sz w:val="20"/>
          <w:szCs w:val="20"/>
        </w:rPr>
        <w:t xml:space="preserve"> za riadne vykonanie diela </w:t>
      </w:r>
      <w:r w:rsidR="00644B40" w:rsidRPr="00FE75CE">
        <w:rPr>
          <w:rFonts w:asciiTheme="minorHAnsi" w:hAnsiTheme="minorHAnsi" w:cstheme="minorHAnsi"/>
          <w:sz w:val="20"/>
          <w:szCs w:val="20"/>
          <w:lang w:eastAsia="cs-CZ"/>
        </w:rPr>
        <w:t>– doklad preukazujúci poskytnutie bankovej</w:t>
      </w:r>
      <w:r>
        <w:rPr>
          <w:rFonts w:asciiTheme="minorHAnsi" w:hAnsiTheme="minorHAnsi" w:cstheme="minorHAnsi"/>
          <w:sz w:val="20"/>
          <w:szCs w:val="20"/>
          <w:lang w:eastAsia="cs-CZ"/>
        </w:rPr>
        <w:t xml:space="preserve"> záruky</w:t>
      </w:r>
      <w:r w:rsidR="00644B40" w:rsidRPr="00FE75CE">
        <w:rPr>
          <w:rFonts w:asciiTheme="minorHAnsi" w:hAnsiTheme="minorHAnsi" w:cstheme="minorHAnsi"/>
          <w:sz w:val="20"/>
          <w:szCs w:val="20"/>
          <w:lang w:eastAsia="cs-CZ"/>
        </w:rPr>
        <w:t>/poistenia záruky za riadne vykonanie diela v prípade, ak na zloženie výkonovej zábezpeky použije jeden z uvedených spôsobov</w:t>
      </w:r>
      <w:r w:rsidR="00644B40" w:rsidRPr="00FE75CE">
        <w:rPr>
          <w:rFonts w:asciiTheme="minorHAnsi" w:hAnsiTheme="minorHAnsi" w:cstheme="minorHAnsi"/>
          <w:b/>
          <w:sz w:val="20"/>
          <w:szCs w:val="20"/>
          <w:lang w:eastAsia="cs-CZ"/>
        </w:rPr>
        <w:t xml:space="preserve"> </w:t>
      </w:r>
      <w:r w:rsidR="00644B40" w:rsidRPr="00871058">
        <w:rPr>
          <w:rFonts w:asciiTheme="minorHAnsi" w:hAnsiTheme="minorHAnsi" w:cstheme="minorHAnsi"/>
          <w:bCs/>
          <w:sz w:val="20"/>
          <w:szCs w:val="20"/>
          <w:lang w:eastAsia="cs-CZ"/>
        </w:rPr>
        <w:t xml:space="preserve">– </w:t>
      </w:r>
      <w:r w:rsidR="00644B40" w:rsidRPr="00FE75CE">
        <w:rPr>
          <w:rFonts w:asciiTheme="minorHAnsi" w:hAnsiTheme="minorHAnsi" w:cstheme="minorHAnsi"/>
          <w:b/>
          <w:sz w:val="20"/>
          <w:szCs w:val="20"/>
          <w:lang w:eastAsia="cs-CZ"/>
        </w:rPr>
        <w:t>1 vyhotovenie s platnosťou originálu</w:t>
      </w:r>
      <w:r w:rsidR="00F015C1" w:rsidRPr="009870C9">
        <w:rPr>
          <w:rFonts w:asciiTheme="minorHAnsi" w:hAnsiTheme="minorHAnsi" w:cstheme="minorHAnsi"/>
          <w:bCs/>
          <w:sz w:val="20"/>
          <w:szCs w:val="20"/>
          <w:lang w:eastAsia="cs-CZ"/>
        </w:rPr>
        <w:t>.</w:t>
      </w:r>
    </w:p>
    <w:p w14:paraId="639C28BF" w14:textId="77777777" w:rsidR="00F015C1" w:rsidRPr="00374B1C" w:rsidRDefault="00F015C1" w:rsidP="009870C9">
      <w:pPr>
        <w:pStyle w:val="tl1"/>
        <w:tabs>
          <w:tab w:val="left" w:pos="426"/>
        </w:tabs>
        <w:spacing w:line="264" w:lineRule="auto"/>
        <w:ind w:left="709"/>
        <w:rPr>
          <w:rFonts w:asciiTheme="minorHAnsi" w:hAnsiTheme="minorHAnsi" w:cstheme="minorHAnsi"/>
          <w:sz w:val="20"/>
          <w:szCs w:val="20"/>
          <w:lang w:eastAsia="cs-CZ"/>
        </w:rPr>
      </w:pPr>
    </w:p>
    <w:p w14:paraId="78A778E3" w14:textId="3CE1C223" w:rsidR="00F015C1" w:rsidRPr="00810F06" w:rsidRDefault="00F015C1" w:rsidP="002F4C0B">
      <w:pPr>
        <w:pStyle w:val="tl1"/>
        <w:numPr>
          <w:ilvl w:val="1"/>
          <w:numId w:val="8"/>
        </w:numPr>
        <w:tabs>
          <w:tab w:val="left" w:pos="426"/>
        </w:tabs>
        <w:ind w:left="0" w:firstLine="0"/>
        <w:rPr>
          <w:rFonts w:asciiTheme="minorHAnsi" w:hAnsiTheme="minorHAnsi" w:cs="Calibri"/>
          <w:bCs/>
          <w:sz w:val="20"/>
          <w:szCs w:val="20"/>
        </w:rPr>
      </w:pPr>
      <w:r w:rsidRPr="00810F06">
        <w:rPr>
          <w:rFonts w:asciiTheme="minorHAnsi" w:hAnsiTheme="minorHAnsi" w:cs="Calibri"/>
          <w:bCs/>
          <w:sz w:val="20"/>
          <w:szCs w:val="20"/>
        </w:rPr>
        <w:t xml:space="preserve">Verejný obstarávateľ vyžaduje od subdodávateľov, aby disponovali oprávnením na príslušné plnenie zmluvy podľa § 32 ods. 1 písm. e) ZVO. Táto skutočnosť sa preukazuje podľa pravidiel uvedených v zmluve. To neplatí </w:t>
      </w:r>
      <w:r w:rsidR="007402D1">
        <w:rPr>
          <w:rFonts w:asciiTheme="minorHAnsi" w:hAnsiTheme="minorHAnsi" w:cs="Calibri"/>
          <w:bCs/>
          <w:sz w:val="20"/>
          <w:szCs w:val="20"/>
        </w:rPr>
        <w:t xml:space="preserve">                                       </w:t>
      </w:r>
      <w:r w:rsidRPr="00810F06">
        <w:rPr>
          <w:rFonts w:asciiTheme="minorHAnsi" w:hAnsiTheme="minorHAnsi" w:cs="Calibri"/>
          <w:bCs/>
          <w:sz w:val="20"/>
          <w:szCs w:val="20"/>
        </w:rPr>
        <w:t>pre subdodávateľov, ktorých kapacity alebo zdroje boli využívané k preukázaniu splnenia podmienok účasti, tieto osoby musia spĺňať v plnom rozsahu požiadavky podľa § 32 zákona o verejnom obstarávaní. Všetky pravidlá týkajúce sa zmeny subdodávateľa sa nachádzajú v návrhu zmluvy a v časti C. Obchodné podmienky týchto SP.</w:t>
      </w:r>
    </w:p>
    <w:p w14:paraId="4A7EBCA7" w14:textId="77777777" w:rsidR="006F7939" w:rsidRDefault="006F7939" w:rsidP="006F7939">
      <w:pPr>
        <w:pStyle w:val="tl1"/>
        <w:tabs>
          <w:tab w:val="left" w:pos="567"/>
        </w:tabs>
        <w:rPr>
          <w:rFonts w:asciiTheme="minorHAnsi" w:hAnsiTheme="minorHAnsi" w:cs="Calibri"/>
          <w:bCs/>
          <w:sz w:val="20"/>
          <w:szCs w:val="20"/>
        </w:rPr>
      </w:pPr>
    </w:p>
    <w:p w14:paraId="6D8D02E4" w14:textId="338F5484" w:rsidR="00E5007A" w:rsidRPr="006F7939" w:rsidRDefault="00E5007A" w:rsidP="002F4C0B">
      <w:pPr>
        <w:pStyle w:val="tl1"/>
        <w:numPr>
          <w:ilvl w:val="1"/>
          <w:numId w:val="8"/>
        </w:numPr>
        <w:tabs>
          <w:tab w:val="left" w:pos="426"/>
        </w:tabs>
        <w:ind w:left="0" w:firstLine="0"/>
        <w:rPr>
          <w:rFonts w:asciiTheme="minorHAnsi" w:hAnsiTheme="minorHAnsi" w:cs="Calibri"/>
          <w:bCs/>
          <w:sz w:val="20"/>
          <w:szCs w:val="20"/>
        </w:rPr>
      </w:pPr>
      <w:r w:rsidRPr="006F7939">
        <w:rPr>
          <w:rFonts w:asciiTheme="minorHAnsi" w:hAnsiTheme="minorHAnsi" w:cs="Calibri"/>
          <w:sz w:val="20"/>
          <w:szCs w:val="20"/>
        </w:rPr>
        <w:t>Verejný obstarávateľ vyhodnotí pred podpisom zmluvy doklady a dokumenty podľa bodu 22.2.  a 22.3. pohľadu obsahovej a vecnej správnosti. Nepredloženie dokladov a dokumentov podľa bodu 22.2. a 22.3. bude verejný obstarávateľ považovať za porušenie povinnosti úspešného uchádzača poskytnúť verejnému obstarávateľovi riadnu súčinnosť potrebnú na uzavretie zmluvy v zmysle § 56 ods. 8 ZVO.</w:t>
      </w:r>
    </w:p>
    <w:p w14:paraId="451FBDF0" w14:textId="77777777" w:rsidR="006F7939" w:rsidRDefault="006F7939" w:rsidP="006F7939">
      <w:pPr>
        <w:pStyle w:val="Odsekzoznamu"/>
        <w:rPr>
          <w:rFonts w:asciiTheme="minorHAnsi" w:hAnsiTheme="minorHAnsi" w:cs="Calibri"/>
          <w:bCs/>
          <w:sz w:val="20"/>
          <w:szCs w:val="20"/>
        </w:rPr>
      </w:pPr>
    </w:p>
    <w:p w14:paraId="157BAFD6" w14:textId="36908266" w:rsidR="00E5007A" w:rsidRPr="006F7939" w:rsidRDefault="00E5007A" w:rsidP="002F4C0B">
      <w:pPr>
        <w:pStyle w:val="tl1"/>
        <w:numPr>
          <w:ilvl w:val="1"/>
          <w:numId w:val="8"/>
        </w:numPr>
        <w:tabs>
          <w:tab w:val="left" w:pos="426"/>
        </w:tabs>
        <w:ind w:left="0" w:firstLine="0"/>
        <w:rPr>
          <w:rFonts w:asciiTheme="minorHAnsi" w:hAnsiTheme="minorHAnsi" w:cs="Calibri"/>
          <w:bCs/>
          <w:sz w:val="20"/>
          <w:szCs w:val="20"/>
        </w:rPr>
      </w:pPr>
      <w:r w:rsidRPr="006F7939">
        <w:rPr>
          <w:rFonts w:asciiTheme="minorHAnsi" w:hAnsiTheme="minorHAnsi" w:cs="Calibri"/>
          <w:sz w:val="20"/>
          <w:szCs w:val="20"/>
        </w:rPr>
        <w:t xml:space="preserve">Zmluva uzavretá ako výsledok tohto verejného obstarávania nadobúda platnosť dňom podpisu oboma zmluvnými stranami. </w:t>
      </w:r>
    </w:p>
    <w:p w14:paraId="235737BB" w14:textId="77777777" w:rsidR="006F7939" w:rsidRPr="00A7297B" w:rsidRDefault="006F7939" w:rsidP="006F7939">
      <w:pPr>
        <w:pStyle w:val="Odsekzoznamu"/>
        <w:rPr>
          <w:rFonts w:asciiTheme="minorHAnsi" w:hAnsiTheme="minorHAnsi" w:cstheme="minorHAnsi"/>
          <w:bCs/>
          <w:sz w:val="20"/>
          <w:szCs w:val="20"/>
        </w:rPr>
      </w:pPr>
    </w:p>
    <w:p w14:paraId="1ABA4DD1" w14:textId="77777777" w:rsidR="00A7297B" w:rsidRPr="007A1FB6" w:rsidRDefault="00A7297B" w:rsidP="002F4C0B">
      <w:pPr>
        <w:pStyle w:val="tl1"/>
        <w:numPr>
          <w:ilvl w:val="1"/>
          <w:numId w:val="8"/>
        </w:numPr>
        <w:tabs>
          <w:tab w:val="left" w:pos="426"/>
        </w:tabs>
        <w:ind w:left="0" w:firstLine="0"/>
        <w:rPr>
          <w:rFonts w:asciiTheme="minorHAnsi" w:hAnsiTheme="minorHAnsi" w:cstheme="minorHAnsi"/>
          <w:sz w:val="20"/>
          <w:szCs w:val="20"/>
        </w:rPr>
      </w:pPr>
      <w:r w:rsidRPr="00515E84">
        <w:rPr>
          <w:rFonts w:asciiTheme="minorHAnsi" w:hAnsiTheme="minorHAnsi" w:cstheme="minorHAnsi"/>
          <w:b/>
          <w:bCs/>
          <w:sz w:val="20"/>
          <w:szCs w:val="20"/>
        </w:rPr>
        <w:t>Zmluva</w:t>
      </w:r>
      <w:r w:rsidRPr="00515E84">
        <w:rPr>
          <w:rFonts w:asciiTheme="minorHAnsi" w:hAnsiTheme="minorHAnsi" w:cstheme="minorHAnsi"/>
          <w:sz w:val="20"/>
          <w:szCs w:val="20"/>
        </w:rPr>
        <w:t xml:space="preserve"> uzavretá týmto postupom verejného obstarávania </w:t>
      </w:r>
      <w:r w:rsidRPr="00515E84">
        <w:rPr>
          <w:rFonts w:asciiTheme="minorHAnsi" w:hAnsiTheme="minorHAnsi" w:cstheme="minorHAnsi"/>
          <w:b/>
          <w:bCs/>
          <w:sz w:val="20"/>
          <w:szCs w:val="20"/>
        </w:rPr>
        <w:t xml:space="preserve">nadobudne účinnosť po splnení nasledovných </w:t>
      </w:r>
      <w:r w:rsidRPr="007A1FB6">
        <w:rPr>
          <w:rFonts w:asciiTheme="minorHAnsi" w:hAnsiTheme="minorHAnsi" w:cstheme="minorHAnsi"/>
          <w:b/>
          <w:bCs/>
          <w:sz w:val="20"/>
          <w:szCs w:val="20"/>
        </w:rPr>
        <w:t>kumulatívnych podmienok:</w:t>
      </w:r>
      <w:r w:rsidRPr="007A1FB6">
        <w:rPr>
          <w:rFonts w:asciiTheme="minorHAnsi" w:hAnsiTheme="minorHAnsi" w:cstheme="minorHAnsi"/>
          <w:sz w:val="20"/>
          <w:szCs w:val="20"/>
        </w:rPr>
        <w:t xml:space="preserve"> </w:t>
      </w:r>
    </w:p>
    <w:p w14:paraId="79BA40B4" w14:textId="04DAA7BE" w:rsidR="006C095D" w:rsidRDefault="006C095D" w:rsidP="006C095D">
      <w:pPr>
        <w:pStyle w:val="Odsekzoznamu"/>
        <w:rPr>
          <w:rFonts w:asciiTheme="minorHAnsi" w:hAnsiTheme="minorHAnsi" w:cstheme="minorHAnsi"/>
          <w:sz w:val="20"/>
          <w:szCs w:val="20"/>
          <w:lang w:eastAsia="sk-SK"/>
        </w:rPr>
      </w:pPr>
      <w:r>
        <w:rPr>
          <w:rFonts w:asciiTheme="minorHAnsi" w:hAnsiTheme="minorHAnsi" w:cstheme="minorHAnsi"/>
          <w:sz w:val="20"/>
          <w:szCs w:val="20"/>
          <w:lang w:eastAsia="sk-SK"/>
        </w:rPr>
        <w:t xml:space="preserve">a) </w:t>
      </w:r>
      <w:r w:rsidRPr="006C095D">
        <w:rPr>
          <w:rFonts w:asciiTheme="minorHAnsi" w:hAnsiTheme="minorHAnsi" w:cstheme="minorHAnsi"/>
          <w:sz w:val="20"/>
          <w:szCs w:val="20"/>
          <w:lang w:eastAsia="sk-SK"/>
        </w:rPr>
        <w:t xml:space="preserve">dňom nasledujúcim po dni zverejnenia Zmluvy na webovom sídle objednávateľa v súlade s § 47a ods. 1 zákona č. 40/1964 Zb. Občiansky zákonník v znení neskorších predpisov v spojení s § 5a zákona č. 211/2000 Z. </w:t>
      </w:r>
      <w:r w:rsidRPr="006C095D">
        <w:rPr>
          <w:rFonts w:asciiTheme="minorHAnsi" w:hAnsiTheme="minorHAnsi" w:cstheme="minorHAnsi"/>
          <w:sz w:val="20"/>
          <w:szCs w:val="20"/>
          <w:lang w:eastAsia="sk-SK"/>
        </w:rPr>
        <w:lastRenderedPageBreak/>
        <w:t xml:space="preserve">z. o slobodnom prístupe k informáciám a o zmene a doplnení niektorých zákonov (zákon o slobode informácií) v znení neskorších predpisov, </w:t>
      </w:r>
    </w:p>
    <w:p w14:paraId="5361DF84" w14:textId="77777777" w:rsidR="006C095D" w:rsidRPr="006C095D" w:rsidRDefault="006C095D" w:rsidP="006C095D">
      <w:pPr>
        <w:pStyle w:val="Odsekzoznamu"/>
        <w:rPr>
          <w:rFonts w:asciiTheme="minorHAnsi" w:hAnsiTheme="minorHAnsi" w:cstheme="minorHAnsi"/>
          <w:sz w:val="20"/>
          <w:szCs w:val="20"/>
          <w:lang w:eastAsia="sk-SK"/>
        </w:rPr>
      </w:pPr>
    </w:p>
    <w:p w14:paraId="79512C67" w14:textId="6CC8AD55" w:rsidR="006C095D" w:rsidRDefault="006C095D" w:rsidP="006C095D">
      <w:pPr>
        <w:pStyle w:val="Odsekzoznamu"/>
        <w:rPr>
          <w:rFonts w:asciiTheme="minorHAnsi" w:hAnsiTheme="minorHAnsi" w:cstheme="minorHAnsi"/>
          <w:sz w:val="20"/>
          <w:szCs w:val="20"/>
          <w:lang w:eastAsia="sk-SK"/>
        </w:rPr>
      </w:pPr>
      <w:r>
        <w:rPr>
          <w:rFonts w:asciiTheme="minorHAnsi" w:hAnsiTheme="minorHAnsi" w:cstheme="minorHAnsi"/>
          <w:sz w:val="20"/>
          <w:szCs w:val="20"/>
          <w:lang w:eastAsia="sk-SK"/>
        </w:rPr>
        <w:t xml:space="preserve">b) </w:t>
      </w:r>
      <w:r w:rsidRPr="006C095D">
        <w:rPr>
          <w:rFonts w:asciiTheme="minorHAnsi" w:hAnsiTheme="minorHAnsi" w:cstheme="minorHAnsi"/>
          <w:sz w:val="20"/>
          <w:szCs w:val="20"/>
          <w:lang w:eastAsia="sk-SK"/>
        </w:rPr>
        <w:t>uzavretie platnej a účinnej zmluvy o poskytnutí nenávratného finančného príspevku medzi poskytovateľom NFP a objednávateľom, na projekt: Stredná priemyselná škola Jozefa Murgaša Banská Bystrica - Moderné vzdelávacie technologické centrum pre podporu digitalizácie priemyslu podľa, ktorej budú stavebné práce za predmetnú stavbu považované za oprávnený náklad (schválené v rámci vyhodnotenia schvaľovacieho procesu tohto projektu),</w:t>
      </w:r>
    </w:p>
    <w:p w14:paraId="69AE82AC" w14:textId="77777777" w:rsidR="006C095D" w:rsidRPr="006C095D" w:rsidRDefault="006C095D" w:rsidP="006C095D">
      <w:pPr>
        <w:pStyle w:val="Odsekzoznamu"/>
        <w:rPr>
          <w:rFonts w:asciiTheme="minorHAnsi" w:hAnsiTheme="minorHAnsi" w:cstheme="minorHAnsi"/>
          <w:sz w:val="20"/>
          <w:szCs w:val="20"/>
          <w:lang w:eastAsia="sk-SK"/>
        </w:rPr>
      </w:pPr>
    </w:p>
    <w:p w14:paraId="3A2164BA" w14:textId="213EE4C2" w:rsidR="006C095D" w:rsidRPr="006C095D" w:rsidRDefault="006C095D" w:rsidP="006C095D">
      <w:pPr>
        <w:pStyle w:val="Odsekzoznamu"/>
        <w:rPr>
          <w:rFonts w:asciiTheme="minorHAnsi" w:hAnsiTheme="minorHAnsi" w:cstheme="minorHAnsi"/>
          <w:sz w:val="20"/>
          <w:szCs w:val="20"/>
          <w:lang w:eastAsia="sk-SK"/>
        </w:rPr>
      </w:pPr>
      <w:r>
        <w:rPr>
          <w:rFonts w:asciiTheme="minorHAnsi" w:hAnsiTheme="minorHAnsi" w:cstheme="minorHAnsi"/>
          <w:sz w:val="20"/>
          <w:szCs w:val="20"/>
          <w:lang w:eastAsia="sk-SK"/>
        </w:rPr>
        <w:t xml:space="preserve">c) </w:t>
      </w:r>
      <w:r w:rsidRPr="006C095D">
        <w:rPr>
          <w:rFonts w:asciiTheme="minorHAnsi" w:hAnsiTheme="minorHAnsi" w:cstheme="minorHAnsi"/>
          <w:sz w:val="20"/>
          <w:szCs w:val="20"/>
          <w:lang w:eastAsia="sk-SK"/>
        </w:rPr>
        <w:t xml:space="preserve">predloženie bankovej záruky podľa čl. XV. tejto Zmluvy zo strany zhotoviteľa objednávateľovi. </w:t>
      </w:r>
    </w:p>
    <w:p w14:paraId="54C5160C" w14:textId="77777777" w:rsidR="006F7939" w:rsidRPr="00A7297B" w:rsidRDefault="006F7939" w:rsidP="006F7939">
      <w:pPr>
        <w:pStyle w:val="Odsekzoznamu"/>
        <w:rPr>
          <w:rFonts w:asciiTheme="minorHAnsi" w:hAnsiTheme="minorHAnsi" w:cstheme="minorHAnsi"/>
          <w:bCs/>
          <w:sz w:val="20"/>
          <w:szCs w:val="20"/>
        </w:rPr>
      </w:pPr>
    </w:p>
    <w:p w14:paraId="585ECF67" w14:textId="2E50605D" w:rsidR="00E5007A" w:rsidRPr="006F7939" w:rsidRDefault="00E5007A" w:rsidP="002F4C0B">
      <w:pPr>
        <w:pStyle w:val="tl1"/>
        <w:numPr>
          <w:ilvl w:val="1"/>
          <w:numId w:val="8"/>
        </w:numPr>
        <w:tabs>
          <w:tab w:val="left" w:pos="426"/>
        </w:tabs>
        <w:ind w:left="0" w:firstLine="0"/>
        <w:rPr>
          <w:rFonts w:asciiTheme="minorHAnsi" w:hAnsiTheme="minorHAnsi" w:cs="Calibri"/>
          <w:bCs/>
          <w:sz w:val="20"/>
          <w:szCs w:val="20"/>
        </w:rPr>
      </w:pPr>
      <w:r w:rsidRPr="006F7939">
        <w:rPr>
          <w:rFonts w:asciiTheme="minorHAnsi" w:hAnsiTheme="minorHAnsi" w:cs="Calibri"/>
          <w:sz w:val="20"/>
          <w:szCs w:val="20"/>
        </w:rPr>
        <w:t xml:space="preserve">Verejný obstarávateľ apeluje na uchádzačov, aby pristúpili zodpovedne k poskytnutiu súčinnosti k podpisu zmluvy, najmä, aby včas zabezpečili registráciu do Registra partnerov verejného sektora (podľa zákona č.315/2016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 resp. overili registráciu v Registri partnerov verejného sektora podľa § 22 zákona č.315/2016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a to vo vzťahu k sebe ako zmluvnej strane a zároveň vo vzťahu k subdodávateľom, na ktorých sa táto povinnosť vzťahuje podľa zákona č. 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Uchádzač bude postupovať pri registrácii podľa zákona č. 315/2016 </w:t>
      </w:r>
      <w:proofErr w:type="spellStart"/>
      <w:r w:rsidRPr="006F7939">
        <w:rPr>
          <w:rFonts w:asciiTheme="minorHAnsi" w:hAnsiTheme="minorHAnsi" w:cs="Calibri"/>
          <w:sz w:val="20"/>
          <w:szCs w:val="20"/>
        </w:rPr>
        <w:t>Z.z</w:t>
      </w:r>
      <w:proofErr w:type="spellEnd"/>
      <w:r w:rsidRPr="006F7939">
        <w:rPr>
          <w:rFonts w:asciiTheme="minorHAnsi" w:hAnsiTheme="minorHAnsi" w:cs="Calibri"/>
          <w:sz w:val="20"/>
          <w:szCs w:val="20"/>
        </w:rPr>
        <w:t xml:space="preserve">. </w:t>
      </w:r>
    </w:p>
    <w:p w14:paraId="484786AC" w14:textId="77777777" w:rsidR="00E5007A" w:rsidRPr="00973A75" w:rsidRDefault="00E5007A" w:rsidP="00E5007A">
      <w:pPr>
        <w:jc w:val="both"/>
        <w:rPr>
          <w:rFonts w:ascii="Calibri" w:hAnsi="Calibri" w:cs="Calibri"/>
          <w:sz w:val="20"/>
          <w:szCs w:val="20"/>
        </w:rPr>
      </w:pPr>
    </w:p>
    <w:p w14:paraId="7B064FAB" w14:textId="4E90449F" w:rsidR="00E5007A" w:rsidRPr="00846279" w:rsidRDefault="00E5007A" w:rsidP="002F4C0B">
      <w:pPr>
        <w:pStyle w:val="tl1"/>
        <w:numPr>
          <w:ilvl w:val="0"/>
          <w:numId w:val="8"/>
        </w:numPr>
        <w:ind w:left="426" w:hanging="426"/>
        <w:jc w:val="left"/>
        <w:rPr>
          <w:rFonts w:ascii="Calibri" w:hAnsi="Calibri" w:cs="Calibri"/>
          <w:b/>
          <w:bCs/>
          <w:sz w:val="20"/>
          <w:szCs w:val="20"/>
        </w:rPr>
      </w:pPr>
      <w:r w:rsidRPr="00846279">
        <w:rPr>
          <w:rFonts w:ascii="Calibri" w:hAnsi="Calibri" w:cs="Calibri"/>
          <w:b/>
          <w:bCs/>
          <w:sz w:val="20"/>
          <w:szCs w:val="20"/>
        </w:rPr>
        <w:t>ZÁVEREČNÉ USTANOVENIA</w:t>
      </w:r>
    </w:p>
    <w:p w14:paraId="3C2B557F" w14:textId="5885E8B0" w:rsidR="00E5007A" w:rsidRDefault="00E5007A" w:rsidP="002F4C0B">
      <w:pPr>
        <w:pStyle w:val="tl1"/>
        <w:numPr>
          <w:ilvl w:val="1"/>
          <w:numId w:val="8"/>
        </w:numPr>
        <w:tabs>
          <w:tab w:val="left" w:pos="426"/>
        </w:tabs>
        <w:ind w:left="0" w:firstLine="0"/>
        <w:rPr>
          <w:rFonts w:ascii="Calibri" w:hAnsi="Calibri" w:cs="Calibri"/>
          <w:sz w:val="20"/>
          <w:szCs w:val="20"/>
        </w:rPr>
      </w:pPr>
      <w:r w:rsidRPr="00BE5FA4">
        <w:rPr>
          <w:rFonts w:ascii="Calibri" w:hAnsi="Calibri" w:cs="Calibri"/>
          <w:sz w:val="20"/>
          <w:szCs w:val="20"/>
        </w:rPr>
        <w:t xml:space="preserve">Verejný obstarávateľ si vyhradzuje právo overenia všetkých skutočností uvedených v ponukách uchádzačov, </w:t>
      </w:r>
      <w:r w:rsidR="007402D1">
        <w:rPr>
          <w:rFonts w:ascii="Calibri" w:hAnsi="Calibri" w:cs="Calibri"/>
          <w:sz w:val="20"/>
          <w:szCs w:val="20"/>
        </w:rPr>
        <w:t xml:space="preserve">              </w:t>
      </w:r>
      <w:r w:rsidRPr="00BE5FA4">
        <w:rPr>
          <w:rFonts w:ascii="Calibri" w:hAnsi="Calibri" w:cs="Calibri"/>
          <w:sz w:val="20"/>
          <w:szCs w:val="20"/>
        </w:rPr>
        <w:t>bez predchádzajúceho súhlasu uchádzačov.</w:t>
      </w:r>
    </w:p>
    <w:p w14:paraId="3D6DC085" w14:textId="77777777" w:rsidR="00BE5FA4" w:rsidRDefault="00BE5FA4" w:rsidP="00BE5FA4">
      <w:pPr>
        <w:pStyle w:val="Odsekzoznamu"/>
        <w:shd w:val="clear" w:color="auto" w:fill="FFFFFF"/>
        <w:tabs>
          <w:tab w:val="left" w:pos="567"/>
        </w:tabs>
        <w:ind w:left="0"/>
        <w:jc w:val="both"/>
        <w:rPr>
          <w:rFonts w:ascii="Calibri" w:hAnsi="Calibri" w:cs="Calibri"/>
          <w:sz w:val="20"/>
          <w:szCs w:val="20"/>
        </w:rPr>
      </w:pPr>
    </w:p>
    <w:p w14:paraId="358628CD" w14:textId="7CE32D41" w:rsidR="004F6B8B" w:rsidRDefault="004F6B8B" w:rsidP="002F4C0B">
      <w:pPr>
        <w:pStyle w:val="tl1"/>
        <w:numPr>
          <w:ilvl w:val="1"/>
          <w:numId w:val="8"/>
        </w:numPr>
        <w:tabs>
          <w:tab w:val="left" w:pos="426"/>
        </w:tabs>
        <w:ind w:left="0" w:firstLine="0"/>
        <w:rPr>
          <w:rFonts w:ascii="Calibri" w:hAnsi="Calibri" w:cs="Calibri"/>
          <w:sz w:val="20"/>
          <w:szCs w:val="20"/>
        </w:rPr>
      </w:pPr>
      <w:r w:rsidRPr="00BE5FA4">
        <w:rPr>
          <w:rFonts w:ascii="Calibri" w:hAnsi="Calibri" w:cs="Calibri"/>
          <w:sz w:val="20"/>
          <w:szCs w:val="20"/>
        </w:rPr>
        <w:t xml:space="preserve">Verejný obstarávateľ zruší vyhlásený postup zadávania zákazky, ak </w:t>
      </w:r>
      <w:r w:rsidR="009E316F" w:rsidRPr="00BE5FA4">
        <w:rPr>
          <w:rFonts w:ascii="Calibri" w:hAnsi="Calibri" w:cs="Calibri"/>
          <w:sz w:val="20"/>
          <w:szCs w:val="20"/>
        </w:rPr>
        <w:t>ne</w:t>
      </w:r>
      <w:r w:rsidRPr="00BE5FA4">
        <w:rPr>
          <w:rFonts w:ascii="Calibri" w:hAnsi="Calibri" w:cs="Calibri"/>
          <w:sz w:val="20"/>
          <w:szCs w:val="20"/>
        </w:rPr>
        <w:t>bude splnená niektorá z podmienok v súlade s § 57 ods. 1 ZVO. Verejný obstarávateľ môže zrušiť vyhlásený postup zadávania zákazky, ak nastanú okolností podľa § 57 ods. 2 ZVO.</w:t>
      </w:r>
    </w:p>
    <w:p w14:paraId="2940BED1" w14:textId="77777777" w:rsidR="00FE60E9" w:rsidRPr="00FE60E9" w:rsidRDefault="00FE60E9" w:rsidP="009053D0">
      <w:pPr>
        <w:rPr>
          <w:rFonts w:ascii="Calibri" w:hAnsi="Calibri"/>
        </w:rPr>
      </w:pPr>
    </w:p>
    <w:p w14:paraId="50337BE7" w14:textId="1AF5638A" w:rsidR="00F015C1" w:rsidRDefault="00F015C1" w:rsidP="002F4C0B">
      <w:pPr>
        <w:pStyle w:val="tl1"/>
        <w:numPr>
          <w:ilvl w:val="1"/>
          <w:numId w:val="8"/>
        </w:numPr>
        <w:tabs>
          <w:tab w:val="left" w:pos="426"/>
        </w:tabs>
        <w:ind w:left="0" w:firstLine="0"/>
        <w:rPr>
          <w:rFonts w:ascii="Calibri" w:hAnsi="Calibri" w:cs="Calibri"/>
          <w:sz w:val="20"/>
          <w:szCs w:val="20"/>
        </w:rPr>
      </w:pPr>
      <w:r w:rsidRPr="00FE60E9">
        <w:rPr>
          <w:rFonts w:ascii="Calibri" w:hAnsi="Calibri" w:cs="Calibri"/>
          <w:sz w:val="20"/>
          <w:szCs w:val="20"/>
        </w:rPr>
        <w:t>Verejný obstarávateľ si vyhradzuje právo neuzavrieť zmluvu s úspešným uchádzačom, pokiaľ výsledkom verejného obstarávania bude vyššia finančná hodnota ponuky úspešného uchádzača ako predpokladaná hodnota zákazky podľa týchto SP.</w:t>
      </w:r>
    </w:p>
    <w:p w14:paraId="1E719311" w14:textId="77777777" w:rsidR="00FE60E9" w:rsidRPr="00FE60E9" w:rsidRDefault="00FE60E9" w:rsidP="00FE60E9">
      <w:pPr>
        <w:pStyle w:val="Odsekzoznamu"/>
        <w:rPr>
          <w:rFonts w:ascii="Calibri" w:hAnsi="Calibri" w:cs="Calibri"/>
          <w:sz w:val="20"/>
          <w:szCs w:val="20"/>
        </w:rPr>
      </w:pPr>
    </w:p>
    <w:p w14:paraId="58443EDF" w14:textId="2CD61829" w:rsidR="00E5007A" w:rsidRPr="00FE60E9" w:rsidRDefault="00E5007A" w:rsidP="002F4C0B">
      <w:pPr>
        <w:pStyle w:val="tl1"/>
        <w:numPr>
          <w:ilvl w:val="1"/>
          <w:numId w:val="8"/>
        </w:numPr>
        <w:tabs>
          <w:tab w:val="left" w:pos="426"/>
        </w:tabs>
        <w:ind w:left="0" w:firstLine="0"/>
        <w:rPr>
          <w:rFonts w:ascii="Calibri" w:hAnsi="Calibri" w:cs="Calibri"/>
          <w:sz w:val="20"/>
          <w:szCs w:val="20"/>
        </w:rPr>
      </w:pPr>
      <w:r w:rsidRPr="00FE60E9">
        <w:rPr>
          <w:rFonts w:ascii="Calibri" w:hAnsi="Calibri" w:cs="Calibri"/>
          <w:sz w:val="20"/>
          <w:szCs w:val="20"/>
        </w:rPr>
        <w:t>V použitom postupe verejného obstarávania platia pre ostatné ustanovenia neupravené týmito SP, príslušné ustanovenia ZVO a ostatných relevantných právnych predpisov platných na území Slovenskej Republiky.</w:t>
      </w:r>
    </w:p>
    <w:p w14:paraId="6B3CCADC" w14:textId="34899184" w:rsidR="007E5143" w:rsidRPr="009053D0" w:rsidRDefault="007E5143" w:rsidP="008B67D6">
      <w:pPr>
        <w:pStyle w:val="tl1"/>
        <w:tabs>
          <w:tab w:val="left" w:pos="426"/>
        </w:tabs>
        <w:rPr>
          <w:rFonts w:asciiTheme="minorHAnsi" w:hAnsiTheme="minorHAnsi" w:cstheme="minorHAnsi"/>
          <w:sz w:val="20"/>
          <w:szCs w:val="20"/>
          <w:u w:val="single"/>
        </w:rPr>
      </w:pPr>
    </w:p>
    <w:p w14:paraId="4A522029" w14:textId="07BD7DF2" w:rsidR="009053D0" w:rsidRDefault="009053D0">
      <w:pPr>
        <w:spacing w:after="160" w:line="259" w:lineRule="auto"/>
        <w:rPr>
          <w:rFonts w:ascii="Calibri" w:hAnsi="Calibri" w:cs="Calibri"/>
          <w:b/>
          <w:bCs/>
          <w:iCs/>
          <w:szCs w:val="20"/>
          <w:lang w:eastAsia="sk-SK"/>
        </w:rPr>
      </w:pPr>
      <w:r>
        <w:rPr>
          <w:rFonts w:ascii="Calibri" w:hAnsi="Calibri" w:cs="Calibri"/>
          <w:b/>
          <w:bCs/>
          <w:iCs/>
          <w:szCs w:val="20"/>
        </w:rPr>
        <w:br w:type="page"/>
      </w:r>
    </w:p>
    <w:p w14:paraId="13997C2A" w14:textId="17ACECB6" w:rsidR="00E5007A" w:rsidRPr="0063584C" w:rsidRDefault="00E5007A" w:rsidP="00810F06">
      <w:pPr>
        <w:pStyle w:val="tl1"/>
        <w:tabs>
          <w:tab w:val="left" w:pos="426"/>
        </w:tabs>
        <w:jc w:val="left"/>
        <w:rPr>
          <w:rFonts w:ascii="Calibri" w:hAnsi="Calibri" w:cs="Calibri"/>
          <w:b/>
          <w:bCs/>
          <w:iCs/>
          <w:sz w:val="24"/>
          <w:szCs w:val="20"/>
        </w:rPr>
      </w:pPr>
      <w:r w:rsidRPr="0063584C">
        <w:rPr>
          <w:rFonts w:ascii="Calibri" w:hAnsi="Calibri" w:cs="Calibri"/>
          <w:b/>
          <w:bCs/>
          <w:iCs/>
          <w:sz w:val="24"/>
          <w:szCs w:val="20"/>
        </w:rPr>
        <w:lastRenderedPageBreak/>
        <w:t xml:space="preserve">B. </w:t>
      </w:r>
      <w:r w:rsidR="00147D1F">
        <w:rPr>
          <w:rFonts w:ascii="Calibri" w:hAnsi="Calibri" w:cs="Calibri"/>
          <w:b/>
          <w:bCs/>
          <w:iCs/>
          <w:sz w:val="24"/>
          <w:szCs w:val="20"/>
        </w:rPr>
        <w:tab/>
      </w:r>
      <w:r w:rsidRPr="0063584C">
        <w:rPr>
          <w:rFonts w:ascii="Calibri" w:hAnsi="Calibri" w:cs="Calibri"/>
          <w:b/>
          <w:bCs/>
          <w:iCs/>
          <w:sz w:val="24"/>
          <w:szCs w:val="20"/>
        </w:rPr>
        <w:t>OPIS  PREDMETU  ZÁKAZKY</w:t>
      </w:r>
    </w:p>
    <w:p w14:paraId="023D0A10" w14:textId="77777777" w:rsidR="00E5007A" w:rsidRDefault="00E5007A" w:rsidP="00E5007A">
      <w:pPr>
        <w:tabs>
          <w:tab w:val="left" w:pos="2552"/>
        </w:tabs>
        <w:jc w:val="both"/>
        <w:rPr>
          <w:rFonts w:ascii="Calibri" w:hAnsi="Calibri" w:cs="Calibri"/>
          <w:b/>
          <w:bCs/>
          <w:iCs/>
          <w:sz w:val="20"/>
          <w:szCs w:val="20"/>
          <w:lang w:eastAsia="sk-SK"/>
        </w:rPr>
      </w:pPr>
    </w:p>
    <w:p w14:paraId="7AB7C121" w14:textId="26F27C3E" w:rsidR="00E5007A" w:rsidRPr="007A3A0B" w:rsidRDefault="00E5007A" w:rsidP="002F4C0B">
      <w:pPr>
        <w:pStyle w:val="Odsekzoznamu"/>
        <w:numPr>
          <w:ilvl w:val="0"/>
          <w:numId w:val="18"/>
        </w:numPr>
        <w:ind w:left="426" w:hanging="426"/>
        <w:jc w:val="both"/>
        <w:rPr>
          <w:rFonts w:asciiTheme="minorHAnsi" w:hAnsiTheme="minorHAnsi"/>
          <w:b/>
          <w:noProof/>
          <w:sz w:val="20"/>
          <w:szCs w:val="20"/>
          <w:lang w:eastAsia="sk-SK"/>
        </w:rPr>
      </w:pPr>
      <w:r w:rsidRPr="007A3A0B">
        <w:rPr>
          <w:rFonts w:asciiTheme="minorHAnsi" w:hAnsiTheme="minorHAnsi"/>
          <w:b/>
          <w:noProof/>
          <w:sz w:val="20"/>
          <w:szCs w:val="20"/>
          <w:lang w:eastAsia="sk-SK"/>
        </w:rPr>
        <w:t>ZÁKLADNÉ ÚDAJE CHARAKTERIZUJÚCE PREDMET ZÁKAZKY</w:t>
      </w:r>
    </w:p>
    <w:p w14:paraId="4C01877A" w14:textId="77777777" w:rsidR="00794052" w:rsidRPr="000D34FE" w:rsidRDefault="00794052" w:rsidP="00216CA5">
      <w:pPr>
        <w:pStyle w:val="Odsekzoznamu"/>
        <w:tabs>
          <w:tab w:val="left" w:pos="426"/>
        </w:tabs>
        <w:ind w:left="0"/>
        <w:jc w:val="both"/>
        <w:rPr>
          <w:rFonts w:asciiTheme="minorHAnsi" w:hAnsiTheme="minorHAnsi" w:cstheme="minorHAnsi"/>
          <w:sz w:val="22"/>
          <w:szCs w:val="22"/>
        </w:rPr>
      </w:pPr>
    </w:p>
    <w:p w14:paraId="629E069E" w14:textId="0231349B" w:rsidR="00794052" w:rsidRPr="0017091F" w:rsidRDefault="004226CC" w:rsidP="002F4C0B">
      <w:pPr>
        <w:pStyle w:val="Odsekzoznamu"/>
        <w:numPr>
          <w:ilvl w:val="1"/>
          <w:numId w:val="18"/>
        </w:numPr>
        <w:tabs>
          <w:tab w:val="left" w:pos="426"/>
        </w:tabs>
        <w:jc w:val="both"/>
        <w:rPr>
          <w:rFonts w:asciiTheme="minorHAnsi" w:hAnsiTheme="minorHAnsi"/>
          <w:sz w:val="20"/>
          <w:szCs w:val="20"/>
        </w:rPr>
      </w:pPr>
      <w:r>
        <w:rPr>
          <w:rFonts w:ascii="Brandon Grotesque Light" w:hAnsi="Brandon Grotesque Light"/>
          <w:sz w:val="21"/>
          <w:szCs w:val="21"/>
        </w:rPr>
        <w:t>Predmetom zákazky je</w:t>
      </w:r>
      <w:r w:rsidR="0017091F" w:rsidRPr="00CD76B3">
        <w:rPr>
          <w:rFonts w:ascii="Brandon Grotesque Light" w:hAnsi="Brandon Grotesque Light"/>
          <w:sz w:val="21"/>
          <w:szCs w:val="21"/>
        </w:rPr>
        <w:t xml:space="preserve"> rekonštrukci</w:t>
      </w:r>
      <w:r>
        <w:rPr>
          <w:rFonts w:ascii="Brandon Grotesque Light" w:hAnsi="Brandon Grotesque Light"/>
          <w:sz w:val="21"/>
          <w:szCs w:val="21"/>
        </w:rPr>
        <w:t>a</w:t>
      </w:r>
      <w:r w:rsidR="0017091F" w:rsidRPr="00CD76B3">
        <w:rPr>
          <w:rFonts w:ascii="Brandon Grotesque Light" w:hAnsi="Brandon Grotesque Light"/>
          <w:sz w:val="21"/>
          <w:szCs w:val="21"/>
        </w:rPr>
        <w:t xml:space="preserve"> interiérových priestorov výchovno-vzdelávacích blokov SPŠ Jozefa Murgaša v Banskej Bystrici. Jedná sa o kompletnú rekonštrukciu povrchov podláh, stien a stropov, rekonštrukciu silnoprúdových, slaboprúdových rozvodov, vrátane rekonštrukcie umelého osvetlenia, ako aj rekonštrukcie stúpacích rozvodov vody a</w:t>
      </w:r>
      <w:r>
        <w:rPr>
          <w:rFonts w:ascii="Brandon Grotesque Light" w:hAnsi="Brandon Grotesque Light"/>
          <w:sz w:val="21"/>
          <w:szCs w:val="21"/>
        </w:rPr>
        <w:t> </w:t>
      </w:r>
      <w:r w:rsidR="0017091F" w:rsidRPr="00CD76B3">
        <w:rPr>
          <w:rFonts w:ascii="Brandon Grotesque Light" w:hAnsi="Brandon Grotesque Light"/>
          <w:sz w:val="21"/>
          <w:szCs w:val="21"/>
        </w:rPr>
        <w:t>kanalizácie</w:t>
      </w:r>
      <w:r>
        <w:rPr>
          <w:rFonts w:ascii="Brandon Grotesque Light" w:hAnsi="Brandon Grotesque Light"/>
          <w:sz w:val="21"/>
          <w:szCs w:val="21"/>
        </w:rPr>
        <w:t>.</w:t>
      </w:r>
    </w:p>
    <w:p w14:paraId="664340A8" w14:textId="77777777" w:rsidR="009B1A7D" w:rsidRPr="006710BC" w:rsidRDefault="009B1A7D" w:rsidP="009B1A7D">
      <w:pPr>
        <w:pStyle w:val="Odsekzoznamu"/>
        <w:tabs>
          <w:tab w:val="left" w:pos="426"/>
        </w:tabs>
        <w:ind w:left="720"/>
        <w:jc w:val="both"/>
        <w:rPr>
          <w:rFonts w:asciiTheme="minorHAnsi" w:hAnsiTheme="minorHAnsi"/>
          <w:sz w:val="20"/>
          <w:szCs w:val="20"/>
        </w:rPr>
      </w:pPr>
    </w:p>
    <w:p w14:paraId="6370B888" w14:textId="0D9A350F" w:rsidR="00794052" w:rsidRPr="009870C9" w:rsidRDefault="00794052" w:rsidP="00794052">
      <w:pPr>
        <w:jc w:val="both"/>
        <w:rPr>
          <w:rFonts w:asciiTheme="minorHAnsi" w:hAnsiTheme="minorHAnsi"/>
          <w:sz w:val="20"/>
          <w:szCs w:val="20"/>
          <w:u w:val="single"/>
        </w:rPr>
      </w:pPr>
      <w:r w:rsidRPr="009870C9">
        <w:rPr>
          <w:rFonts w:asciiTheme="minorHAnsi" w:hAnsiTheme="minorHAnsi"/>
          <w:sz w:val="20"/>
          <w:szCs w:val="20"/>
          <w:u w:val="single"/>
        </w:rPr>
        <w:t xml:space="preserve">Podrobný opis predmetu zákazky je uvedený </w:t>
      </w:r>
      <w:r w:rsidR="002F4C0B">
        <w:rPr>
          <w:rFonts w:asciiTheme="minorHAnsi" w:hAnsiTheme="minorHAnsi"/>
          <w:sz w:val="20"/>
          <w:szCs w:val="20"/>
          <w:u w:val="single"/>
        </w:rPr>
        <w:t>v prílohách týchto</w:t>
      </w:r>
      <w:r w:rsidRPr="009870C9">
        <w:rPr>
          <w:rFonts w:asciiTheme="minorHAnsi" w:hAnsiTheme="minorHAnsi"/>
          <w:sz w:val="20"/>
          <w:szCs w:val="20"/>
          <w:u w:val="single"/>
        </w:rPr>
        <w:t xml:space="preserve"> súťažných podkladov (ďalej aj „SP“) a</w:t>
      </w:r>
      <w:r w:rsidR="002F4C0B">
        <w:rPr>
          <w:rFonts w:asciiTheme="minorHAnsi" w:hAnsiTheme="minorHAnsi"/>
          <w:sz w:val="20"/>
          <w:szCs w:val="20"/>
          <w:u w:val="single"/>
        </w:rPr>
        <w:t> to najmä v Prílohe č. 3 – Projektová dokumentácia.</w:t>
      </w:r>
    </w:p>
    <w:p w14:paraId="7F6F2EB3" w14:textId="63430B79" w:rsidR="00794052" w:rsidRDefault="00794052" w:rsidP="00A65EF6">
      <w:pPr>
        <w:pStyle w:val="Odsekzoznamu"/>
        <w:tabs>
          <w:tab w:val="left" w:pos="567"/>
        </w:tabs>
        <w:ind w:left="0"/>
        <w:jc w:val="both"/>
        <w:rPr>
          <w:rFonts w:asciiTheme="minorHAnsi" w:hAnsiTheme="minorHAnsi" w:cstheme="minorHAnsi"/>
          <w:sz w:val="20"/>
          <w:szCs w:val="20"/>
        </w:rPr>
      </w:pPr>
    </w:p>
    <w:p w14:paraId="7E324375" w14:textId="77777777" w:rsidR="00794052" w:rsidRDefault="00794052" w:rsidP="002F4C0B">
      <w:pPr>
        <w:pStyle w:val="Odsekzoznamu"/>
        <w:numPr>
          <w:ilvl w:val="1"/>
          <w:numId w:val="18"/>
        </w:numPr>
        <w:tabs>
          <w:tab w:val="left" w:pos="426"/>
        </w:tabs>
        <w:jc w:val="both"/>
        <w:rPr>
          <w:rFonts w:asciiTheme="minorHAnsi" w:hAnsiTheme="minorHAnsi"/>
          <w:sz w:val="20"/>
          <w:szCs w:val="20"/>
        </w:rPr>
      </w:pPr>
      <w:r w:rsidRPr="00F91B1C">
        <w:rPr>
          <w:rFonts w:asciiTheme="minorHAnsi" w:hAnsiTheme="minorHAnsi"/>
          <w:sz w:val="20"/>
          <w:szCs w:val="20"/>
        </w:rPr>
        <w:t>Spoločný slovník obstarávania (CPV)</w:t>
      </w:r>
      <w:r>
        <w:rPr>
          <w:rFonts w:asciiTheme="minorHAnsi" w:hAnsiTheme="minorHAnsi"/>
          <w:sz w:val="20"/>
          <w:szCs w:val="20"/>
        </w:rPr>
        <w:t>.</w:t>
      </w:r>
    </w:p>
    <w:p w14:paraId="6952CEEC" w14:textId="7AA2C225" w:rsidR="00794052" w:rsidRDefault="00794052" w:rsidP="00A073E9">
      <w:pPr>
        <w:pStyle w:val="Odsekzoznamu"/>
        <w:tabs>
          <w:tab w:val="left" w:pos="426"/>
        </w:tabs>
        <w:ind w:left="426"/>
        <w:jc w:val="both"/>
        <w:rPr>
          <w:rFonts w:asciiTheme="minorHAnsi" w:hAnsiTheme="minorHAnsi"/>
          <w:sz w:val="20"/>
          <w:szCs w:val="20"/>
        </w:rPr>
      </w:pPr>
      <w:r w:rsidRPr="00E76D5C">
        <w:rPr>
          <w:rFonts w:asciiTheme="minorHAnsi" w:hAnsiTheme="minorHAnsi"/>
          <w:sz w:val="20"/>
          <w:szCs w:val="20"/>
        </w:rPr>
        <w:t>Hlavný predmet, hlavný slovník:</w:t>
      </w:r>
      <w:r w:rsidRPr="00E76D5C">
        <w:rPr>
          <w:rFonts w:asciiTheme="minorHAnsi" w:hAnsiTheme="minorHAnsi"/>
          <w:sz w:val="20"/>
          <w:szCs w:val="20"/>
        </w:rPr>
        <w:tab/>
        <w:t>45214200-2 Stavebné práce na stavbe budov škôl</w:t>
      </w:r>
    </w:p>
    <w:p w14:paraId="1626F59F" w14:textId="56FACE8A" w:rsidR="00D42575" w:rsidRDefault="00794052" w:rsidP="00D42575">
      <w:pPr>
        <w:pStyle w:val="Odsekzoznamu"/>
        <w:tabs>
          <w:tab w:val="left" w:pos="426"/>
        </w:tabs>
        <w:ind w:left="426"/>
        <w:jc w:val="both"/>
        <w:rPr>
          <w:rFonts w:asciiTheme="minorHAnsi" w:hAnsiTheme="minorHAnsi"/>
          <w:sz w:val="20"/>
          <w:szCs w:val="20"/>
        </w:rPr>
      </w:pPr>
      <w:r w:rsidRPr="00D42575">
        <w:rPr>
          <w:rFonts w:asciiTheme="minorHAnsi" w:hAnsiTheme="minorHAnsi"/>
          <w:sz w:val="20"/>
          <w:szCs w:val="20"/>
        </w:rPr>
        <w:t>Doplňujúci CPV kód</w:t>
      </w:r>
      <w:r w:rsidRPr="00E76D5C">
        <w:rPr>
          <w:rFonts w:asciiTheme="minorHAnsi" w:hAnsiTheme="minorHAnsi"/>
          <w:sz w:val="20"/>
          <w:szCs w:val="20"/>
        </w:rPr>
        <w:t>:</w:t>
      </w:r>
      <w:r w:rsidRPr="00E76D5C">
        <w:rPr>
          <w:rFonts w:asciiTheme="minorHAnsi" w:hAnsiTheme="minorHAnsi"/>
          <w:sz w:val="20"/>
          <w:szCs w:val="20"/>
        </w:rPr>
        <w:tab/>
      </w:r>
      <w:r>
        <w:rPr>
          <w:rFonts w:asciiTheme="minorHAnsi" w:hAnsiTheme="minorHAnsi"/>
          <w:sz w:val="20"/>
          <w:szCs w:val="20"/>
        </w:rPr>
        <w:tab/>
      </w:r>
      <w:r w:rsidR="00D42575">
        <w:rPr>
          <w:rFonts w:asciiTheme="minorHAnsi" w:hAnsiTheme="minorHAnsi"/>
          <w:sz w:val="20"/>
          <w:szCs w:val="20"/>
        </w:rPr>
        <w:tab/>
      </w:r>
      <w:r w:rsidR="00D42575" w:rsidRPr="00E76D5C">
        <w:rPr>
          <w:rFonts w:asciiTheme="minorHAnsi" w:hAnsiTheme="minorHAnsi"/>
          <w:sz w:val="20"/>
          <w:szCs w:val="20"/>
        </w:rPr>
        <w:t>45220000-5 Inžinierske práce a stavebné práce</w:t>
      </w:r>
    </w:p>
    <w:p w14:paraId="6ED27B91" w14:textId="1872940C" w:rsidR="0017091F" w:rsidRDefault="0017091F" w:rsidP="00D42575">
      <w:pPr>
        <w:pStyle w:val="Odsekzoznamu"/>
        <w:tabs>
          <w:tab w:val="left" w:pos="426"/>
        </w:tabs>
        <w:ind w:left="426"/>
        <w:jc w:val="both"/>
        <w:rPr>
          <w:rFonts w:asciiTheme="minorHAnsi" w:hAnsiTheme="minorHAnsi"/>
          <w:sz w:val="20"/>
          <w:szCs w:val="20"/>
        </w:rPr>
      </w:pP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sidRPr="0017091F">
        <w:rPr>
          <w:rFonts w:asciiTheme="minorHAnsi" w:hAnsiTheme="minorHAnsi"/>
          <w:sz w:val="20"/>
          <w:szCs w:val="20"/>
        </w:rPr>
        <w:t>45310000-3 Elektroinštalačné práce</w:t>
      </w:r>
    </w:p>
    <w:p w14:paraId="2A800B5A" w14:textId="27258A3D" w:rsidR="00794052" w:rsidRPr="00C153C9" w:rsidRDefault="00D42575" w:rsidP="00D42575">
      <w:pPr>
        <w:pStyle w:val="Odsekzoznamu"/>
        <w:tabs>
          <w:tab w:val="left" w:pos="426"/>
        </w:tabs>
        <w:ind w:left="426"/>
        <w:jc w:val="both"/>
        <w:rPr>
          <w:rFonts w:eastAsia="Calibri" w:cs="Arial"/>
          <w:b/>
          <w:lang w:eastAsia="en-US"/>
        </w:rPr>
      </w:pP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sidRPr="002918A8">
        <w:rPr>
          <w:rFonts w:asciiTheme="minorHAnsi" w:hAnsiTheme="minorHAnsi"/>
          <w:sz w:val="20"/>
          <w:szCs w:val="20"/>
        </w:rPr>
        <w:t>45400000-1</w:t>
      </w:r>
      <w:r>
        <w:rPr>
          <w:rFonts w:asciiTheme="minorHAnsi" w:hAnsiTheme="minorHAnsi"/>
          <w:sz w:val="20"/>
          <w:szCs w:val="20"/>
        </w:rPr>
        <w:t xml:space="preserve"> </w:t>
      </w:r>
      <w:r w:rsidRPr="002918A8">
        <w:rPr>
          <w:rFonts w:asciiTheme="minorHAnsi" w:hAnsiTheme="minorHAnsi"/>
          <w:sz w:val="20"/>
          <w:szCs w:val="20"/>
        </w:rPr>
        <w:t>Kompletizačné (dokončovacie) práce</w:t>
      </w:r>
    </w:p>
    <w:p w14:paraId="0D403E9C" w14:textId="77777777" w:rsidR="00794052" w:rsidRPr="00CD0AC3" w:rsidRDefault="00794052" w:rsidP="00794052">
      <w:pPr>
        <w:pStyle w:val="Odsekzoznamu"/>
        <w:tabs>
          <w:tab w:val="left" w:pos="567"/>
        </w:tabs>
        <w:ind w:left="0"/>
        <w:rPr>
          <w:rFonts w:asciiTheme="minorHAnsi" w:hAnsiTheme="minorHAnsi"/>
          <w:sz w:val="20"/>
          <w:szCs w:val="20"/>
        </w:rPr>
      </w:pPr>
    </w:p>
    <w:p w14:paraId="6A8A47E5" w14:textId="5D36793C" w:rsidR="00794052" w:rsidRPr="00A92BA1" w:rsidRDefault="00794052" w:rsidP="002F4C0B">
      <w:pPr>
        <w:pStyle w:val="Odsekzoznamu"/>
        <w:numPr>
          <w:ilvl w:val="1"/>
          <w:numId w:val="18"/>
        </w:numPr>
        <w:tabs>
          <w:tab w:val="left" w:pos="426"/>
        </w:tabs>
        <w:jc w:val="both"/>
        <w:rPr>
          <w:rFonts w:asciiTheme="minorHAnsi" w:hAnsiTheme="minorHAnsi"/>
          <w:sz w:val="20"/>
          <w:szCs w:val="20"/>
        </w:rPr>
      </w:pPr>
      <w:r w:rsidRPr="00F72ED2">
        <w:rPr>
          <w:rFonts w:asciiTheme="minorHAnsi" w:hAnsiTheme="minorHAnsi"/>
          <w:sz w:val="20"/>
          <w:szCs w:val="20"/>
        </w:rPr>
        <w:t>Predpokladaná hodnota zákazky</w:t>
      </w:r>
      <w:r>
        <w:rPr>
          <w:rFonts w:asciiTheme="minorHAnsi" w:hAnsiTheme="minorHAnsi"/>
          <w:sz w:val="20"/>
          <w:szCs w:val="20"/>
        </w:rPr>
        <w:t xml:space="preserve"> je</w:t>
      </w:r>
      <w:r w:rsidR="006C095D" w:rsidRPr="006C095D">
        <w:t xml:space="preserve"> </w:t>
      </w:r>
      <w:r w:rsidR="006C095D" w:rsidRPr="006C095D">
        <w:rPr>
          <w:rFonts w:asciiTheme="minorHAnsi" w:hAnsiTheme="minorHAnsi"/>
          <w:b/>
          <w:bCs/>
          <w:sz w:val="20"/>
          <w:szCs w:val="20"/>
        </w:rPr>
        <w:t xml:space="preserve">493 278,08 </w:t>
      </w:r>
      <w:r w:rsidRPr="006C095D">
        <w:rPr>
          <w:rFonts w:asciiTheme="minorHAnsi" w:hAnsiTheme="minorHAnsi"/>
          <w:b/>
          <w:bCs/>
          <w:sz w:val="20"/>
          <w:szCs w:val="20"/>
        </w:rPr>
        <w:t xml:space="preserve"> </w:t>
      </w:r>
      <w:r w:rsidRPr="006C095D">
        <w:rPr>
          <w:rFonts w:ascii="Calibri" w:hAnsi="Calibri" w:cs="Calibri"/>
          <w:b/>
          <w:bCs/>
          <w:sz w:val="20"/>
          <w:szCs w:val="20"/>
        </w:rPr>
        <w:t>EUR</w:t>
      </w:r>
      <w:r w:rsidRPr="00E76D5C">
        <w:rPr>
          <w:rFonts w:asciiTheme="minorHAnsi" w:hAnsiTheme="minorHAnsi"/>
          <w:b/>
          <w:bCs/>
          <w:sz w:val="20"/>
          <w:szCs w:val="20"/>
        </w:rPr>
        <w:t xml:space="preserve"> bez DPH.</w:t>
      </w:r>
    </w:p>
    <w:p w14:paraId="25986A54" w14:textId="77777777" w:rsidR="007A3A0B" w:rsidRPr="007A3A0B" w:rsidRDefault="007A3A0B" w:rsidP="00F067F9">
      <w:pPr>
        <w:rPr>
          <w:rFonts w:cs="Calibri"/>
        </w:rPr>
      </w:pPr>
    </w:p>
    <w:p w14:paraId="2E5FF1EE" w14:textId="52745DC6" w:rsidR="001B6EBB" w:rsidRDefault="001B6EBB" w:rsidP="002F4C0B">
      <w:pPr>
        <w:pStyle w:val="Odsekzoznamu"/>
        <w:numPr>
          <w:ilvl w:val="0"/>
          <w:numId w:val="18"/>
        </w:numPr>
        <w:ind w:left="426" w:hanging="426"/>
        <w:jc w:val="both"/>
        <w:rPr>
          <w:rFonts w:asciiTheme="minorHAnsi" w:hAnsiTheme="minorHAnsi"/>
          <w:b/>
          <w:noProof/>
          <w:sz w:val="20"/>
          <w:szCs w:val="20"/>
          <w:lang w:eastAsia="sk-SK"/>
        </w:rPr>
      </w:pPr>
      <w:r>
        <w:rPr>
          <w:rFonts w:asciiTheme="minorHAnsi" w:hAnsiTheme="minorHAnsi"/>
          <w:b/>
          <w:noProof/>
          <w:sz w:val="20"/>
          <w:szCs w:val="20"/>
          <w:lang w:eastAsia="sk-SK"/>
        </w:rPr>
        <w:t>VŠEOBECNÉ A KVALITATÍVNE POŽIADAVKY NA PREDMET ZÁKAZKY</w:t>
      </w:r>
    </w:p>
    <w:p w14:paraId="553E6240" w14:textId="77777777" w:rsidR="006C095D" w:rsidRDefault="006C095D" w:rsidP="006C095D">
      <w:pPr>
        <w:pStyle w:val="Odsekzoznamu"/>
        <w:ind w:left="426"/>
        <w:jc w:val="both"/>
        <w:rPr>
          <w:rFonts w:asciiTheme="minorHAnsi" w:hAnsiTheme="minorHAnsi"/>
          <w:b/>
          <w:noProof/>
          <w:sz w:val="20"/>
          <w:szCs w:val="20"/>
          <w:lang w:eastAsia="sk-SK"/>
        </w:rPr>
      </w:pPr>
    </w:p>
    <w:p w14:paraId="018553A8" w14:textId="77777777" w:rsidR="006C095D" w:rsidRPr="006C095D" w:rsidRDefault="00747DE5" w:rsidP="002F4C0B">
      <w:pPr>
        <w:pStyle w:val="Odsekzoznamu"/>
        <w:numPr>
          <w:ilvl w:val="1"/>
          <w:numId w:val="18"/>
        </w:numPr>
        <w:rPr>
          <w:rFonts w:asciiTheme="minorHAnsi" w:hAnsiTheme="minorHAnsi" w:cs="Calibri"/>
          <w:sz w:val="20"/>
          <w:szCs w:val="20"/>
        </w:rPr>
      </w:pPr>
      <w:r w:rsidRPr="006C095D">
        <w:rPr>
          <w:rFonts w:asciiTheme="minorHAnsi" w:hAnsiTheme="minorHAnsi" w:cs="Calibri"/>
          <w:sz w:val="20"/>
          <w:szCs w:val="20"/>
        </w:rPr>
        <w:t xml:space="preserve">Miestom vykonania Diela je: </w:t>
      </w:r>
      <w:r w:rsidR="006C095D" w:rsidRPr="006C095D">
        <w:rPr>
          <w:rFonts w:asciiTheme="minorHAnsi" w:hAnsiTheme="minorHAnsi" w:cs="Calibri"/>
          <w:sz w:val="20"/>
          <w:szCs w:val="20"/>
        </w:rPr>
        <w:t xml:space="preserve">J. M. Hurbanova 6, obec Banská Bystrica, okres Banská Bystrica, č. súpisné 423 na pozemku </w:t>
      </w:r>
      <w:proofErr w:type="spellStart"/>
      <w:r w:rsidR="006C095D" w:rsidRPr="006C095D">
        <w:rPr>
          <w:rFonts w:asciiTheme="minorHAnsi" w:hAnsiTheme="minorHAnsi" w:cs="Calibri"/>
          <w:sz w:val="20"/>
          <w:szCs w:val="20"/>
        </w:rPr>
        <w:t>parc</w:t>
      </w:r>
      <w:proofErr w:type="spellEnd"/>
      <w:r w:rsidR="006C095D" w:rsidRPr="006C095D">
        <w:rPr>
          <w:rFonts w:asciiTheme="minorHAnsi" w:hAnsiTheme="minorHAnsi" w:cs="Calibri"/>
          <w:sz w:val="20"/>
          <w:szCs w:val="20"/>
        </w:rPr>
        <w:t>. č.: KN C 3336/6, KN C 3336/13 v k. ú. Banská Bystrica</w:t>
      </w:r>
    </w:p>
    <w:p w14:paraId="48809B95" w14:textId="72E70568" w:rsidR="00747DE5" w:rsidRPr="006C095D" w:rsidRDefault="00747DE5" w:rsidP="006C095D">
      <w:pPr>
        <w:pStyle w:val="Odsekzoznamu"/>
        <w:tabs>
          <w:tab w:val="left" w:pos="426"/>
        </w:tabs>
        <w:ind w:left="792"/>
        <w:jc w:val="both"/>
        <w:rPr>
          <w:rFonts w:asciiTheme="minorHAnsi" w:hAnsiTheme="minorHAnsi" w:cs="Calibri"/>
          <w:sz w:val="20"/>
          <w:szCs w:val="20"/>
        </w:rPr>
      </w:pPr>
    </w:p>
    <w:p w14:paraId="08DD8DE8" w14:textId="77777777" w:rsidR="00747DE5" w:rsidRPr="00747DE5" w:rsidRDefault="00747DE5" w:rsidP="002F4C0B">
      <w:pPr>
        <w:pStyle w:val="Odsekzoznamu"/>
        <w:numPr>
          <w:ilvl w:val="1"/>
          <w:numId w:val="18"/>
        </w:numPr>
        <w:tabs>
          <w:tab w:val="left" w:pos="426"/>
        </w:tabs>
        <w:jc w:val="both"/>
        <w:rPr>
          <w:rFonts w:asciiTheme="minorHAnsi" w:hAnsiTheme="minorHAnsi" w:cs="Calibri"/>
          <w:sz w:val="20"/>
          <w:szCs w:val="20"/>
        </w:rPr>
      </w:pPr>
      <w:r w:rsidRPr="00747DE5">
        <w:rPr>
          <w:rFonts w:asciiTheme="minorHAnsi" w:hAnsiTheme="minorHAnsi" w:cs="Calibri"/>
          <w:sz w:val="20"/>
          <w:szCs w:val="20"/>
        </w:rPr>
        <w:t xml:space="preserve">Termíny realizácie diela: </w:t>
      </w:r>
    </w:p>
    <w:p w14:paraId="7EB7A50A" w14:textId="77777777" w:rsidR="006C095D" w:rsidRPr="006C095D" w:rsidRDefault="006C095D" w:rsidP="002F4C0B">
      <w:pPr>
        <w:pStyle w:val="Odsekzoznamu"/>
        <w:numPr>
          <w:ilvl w:val="0"/>
          <w:numId w:val="34"/>
        </w:numPr>
        <w:tabs>
          <w:tab w:val="left" w:pos="426"/>
        </w:tabs>
        <w:jc w:val="both"/>
        <w:rPr>
          <w:rFonts w:asciiTheme="minorHAnsi" w:hAnsiTheme="minorHAnsi" w:cs="Calibri"/>
          <w:sz w:val="20"/>
          <w:szCs w:val="20"/>
        </w:rPr>
      </w:pPr>
      <w:r w:rsidRPr="006C095D">
        <w:rPr>
          <w:rFonts w:asciiTheme="minorHAnsi" w:hAnsiTheme="minorHAnsi" w:cs="Calibri"/>
          <w:sz w:val="20"/>
          <w:szCs w:val="20"/>
        </w:rPr>
        <w:t xml:space="preserve">prevzatie staveniska zhotoviteľom: do desiatich pracovných dní odo dňa nadobudnutia účinnosti tejto Zmluvy, </w:t>
      </w:r>
    </w:p>
    <w:p w14:paraId="66437C39" w14:textId="5914AA25" w:rsidR="006C095D" w:rsidRPr="006C095D" w:rsidRDefault="006C095D" w:rsidP="002F4C0B">
      <w:pPr>
        <w:pStyle w:val="Odsekzoznamu"/>
        <w:numPr>
          <w:ilvl w:val="0"/>
          <w:numId w:val="34"/>
        </w:numPr>
        <w:tabs>
          <w:tab w:val="left" w:pos="426"/>
        </w:tabs>
        <w:jc w:val="both"/>
        <w:rPr>
          <w:rFonts w:asciiTheme="minorHAnsi" w:hAnsiTheme="minorHAnsi" w:cs="Calibri"/>
          <w:sz w:val="20"/>
          <w:szCs w:val="20"/>
        </w:rPr>
      </w:pPr>
      <w:r w:rsidRPr="006C095D">
        <w:rPr>
          <w:rFonts w:asciiTheme="minorHAnsi" w:hAnsiTheme="minorHAnsi" w:cs="Calibri"/>
          <w:sz w:val="20"/>
          <w:szCs w:val="20"/>
        </w:rPr>
        <w:t xml:space="preserve">začiatok realizácie: bez zbytočného odkladu po prevzatí staveniska </w:t>
      </w:r>
      <w:proofErr w:type="spellStart"/>
      <w:r w:rsidRPr="006C095D">
        <w:rPr>
          <w:rFonts w:asciiTheme="minorHAnsi" w:hAnsiTheme="minorHAnsi" w:cs="Calibri"/>
          <w:sz w:val="20"/>
          <w:szCs w:val="20"/>
        </w:rPr>
        <w:t>zhotoviteľom,najneskôr</w:t>
      </w:r>
      <w:proofErr w:type="spellEnd"/>
      <w:r w:rsidRPr="006C095D">
        <w:rPr>
          <w:rFonts w:asciiTheme="minorHAnsi" w:hAnsiTheme="minorHAnsi" w:cs="Calibri"/>
          <w:sz w:val="20"/>
          <w:szCs w:val="20"/>
        </w:rPr>
        <w:t xml:space="preserve"> do 3 pracovných dní odo dňa prevzatia staveniska</w:t>
      </w:r>
    </w:p>
    <w:p w14:paraId="46017FD5" w14:textId="77777777" w:rsidR="006C095D" w:rsidRPr="006C095D" w:rsidRDefault="006C095D" w:rsidP="002F4C0B">
      <w:pPr>
        <w:pStyle w:val="Odsekzoznamu"/>
        <w:numPr>
          <w:ilvl w:val="0"/>
          <w:numId w:val="34"/>
        </w:numPr>
        <w:tabs>
          <w:tab w:val="left" w:pos="426"/>
        </w:tabs>
        <w:jc w:val="both"/>
        <w:rPr>
          <w:rFonts w:asciiTheme="minorHAnsi" w:hAnsiTheme="minorHAnsi" w:cs="Calibri"/>
          <w:sz w:val="20"/>
          <w:szCs w:val="20"/>
        </w:rPr>
      </w:pPr>
      <w:r w:rsidRPr="006C095D">
        <w:rPr>
          <w:rFonts w:asciiTheme="minorHAnsi" w:hAnsiTheme="minorHAnsi" w:cs="Calibri"/>
          <w:sz w:val="20"/>
          <w:szCs w:val="20"/>
        </w:rPr>
        <w:t xml:space="preserve">dokončenie realizácie: najneskôr do 120 dní odo dňa prevzatia staveniska zhotoviteľom. </w:t>
      </w:r>
    </w:p>
    <w:p w14:paraId="088951D3" w14:textId="4291E226" w:rsidR="00A073E9" w:rsidRPr="00747DE5" w:rsidRDefault="00747DE5" w:rsidP="006C095D">
      <w:pPr>
        <w:pStyle w:val="Odsekzoznamu"/>
        <w:tabs>
          <w:tab w:val="left" w:pos="426"/>
        </w:tabs>
        <w:ind w:left="1512"/>
        <w:jc w:val="both"/>
        <w:rPr>
          <w:rFonts w:asciiTheme="minorHAnsi" w:hAnsiTheme="minorHAnsi" w:cs="Calibri"/>
          <w:sz w:val="20"/>
          <w:szCs w:val="20"/>
        </w:rPr>
      </w:pPr>
      <w:r w:rsidRPr="00747DE5">
        <w:rPr>
          <w:rFonts w:asciiTheme="minorHAnsi" w:hAnsiTheme="minorHAnsi" w:cs="Calibri"/>
          <w:sz w:val="20"/>
          <w:szCs w:val="20"/>
        </w:rPr>
        <w:t xml:space="preserve"> </w:t>
      </w:r>
      <w:r w:rsidR="00A073E9" w:rsidRPr="00747DE5">
        <w:rPr>
          <w:rFonts w:ascii="Cambria" w:hAnsi="Cambria" w:cs="Calibri"/>
          <w:sz w:val="20"/>
          <w:szCs w:val="20"/>
        </w:rPr>
        <w:t xml:space="preserve"> </w:t>
      </w:r>
    </w:p>
    <w:p w14:paraId="2488EFAE" w14:textId="77777777" w:rsidR="00A073E9" w:rsidRDefault="00A073E9" w:rsidP="00F067F9">
      <w:pPr>
        <w:pStyle w:val="Odsekzoznamu"/>
      </w:pPr>
    </w:p>
    <w:p w14:paraId="19D892EB" w14:textId="28E8FE1F" w:rsidR="00A073E9" w:rsidRPr="00F067F9" w:rsidRDefault="00A073E9" w:rsidP="002F4C0B">
      <w:pPr>
        <w:pStyle w:val="Odsekzoznamu"/>
        <w:numPr>
          <w:ilvl w:val="1"/>
          <w:numId w:val="18"/>
        </w:numPr>
        <w:tabs>
          <w:tab w:val="left" w:pos="426"/>
        </w:tabs>
        <w:ind w:hanging="6"/>
        <w:jc w:val="both"/>
        <w:rPr>
          <w:rFonts w:asciiTheme="minorHAnsi" w:hAnsiTheme="minorHAnsi" w:cstheme="minorHAnsi"/>
        </w:rPr>
      </w:pPr>
      <w:r w:rsidRPr="00F067F9">
        <w:rPr>
          <w:rFonts w:asciiTheme="minorHAnsi" w:hAnsiTheme="minorHAnsi" w:cstheme="minorHAnsi"/>
          <w:sz w:val="20"/>
          <w:szCs w:val="20"/>
        </w:rPr>
        <w:t xml:space="preserve">Uchádzač je povinný pripraviť a vypracovať svoju ponuku s odbornou starostlivosťou, pričom musí vychádzať </w:t>
      </w:r>
      <w:r w:rsidR="007402D1">
        <w:rPr>
          <w:rFonts w:asciiTheme="minorHAnsi" w:hAnsiTheme="minorHAnsi" w:cstheme="minorHAnsi"/>
          <w:sz w:val="20"/>
          <w:szCs w:val="20"/>
        </w:rPr>
        <w:t xml:space="preserve">                  </w:t>
      </w:r>
      <w:r w:rsidRPr="00F067F9">
        <w:rPr>
          <w:rFonts w:asciiTheme="minorHAnsi" w:hAnsiTheme="minorHAnsi" w:cstheme="minorHAnsi"/>
          <w:sz w:val="20"/>
          <w:szCs w:val="20"/>
        </w:rPr>
        <w:t>z podkladov a podmienok stanovených v týchto SP, ich prílohách.</w:t>
      </w:r>
    </w:p>
    <w:p w14:paraId="57328B74" w14:textId="77777777" w:rsidR="00E5007A" w:rsidRPr="0028416E" w:rsidRDefault="00E5007A" w:rsidP="00E5007A">
      <w:pPr>
        <w:autoSpaceDE w:val="0"/>
        <w:autoSpaceDN w:val="0"/>
        <w:adjustRightInd w:val="0"/>
        <w:jc w:val="both"/>
        <w:rPr>
          <w:rFonts w:asciiTheme="minorHAnsi" w:hAnsiTheme="minorHAnsi"/>
          <w:noProof/>
          <w:sz w:val="20"/>
          <w:szCs w:val="20"/>
          <w:highlight w:val="yellow"/>
          <w:lang w:eastAsia="sk-SK"/>
        </w:rPr>
      </w:pPr>
    </w:p>
    <w:p w14:paraId="0A992812" w14:textId="2665F987" w:rsidR="00CA1C3B" w:rsidRDefault="00A073E9" w:rsidP="002F4C0B">
      <w:pPr>
        <w:pStyle w:val="Odsekzoznamu"/>
        <w:numPr>
          <w:ilvl w:val="1"/>
          <w:numId w:val="18"/>
        </w:numPr>
        <w:tabs>
          <w:tab w:val="left" w:pos="426"/>
        </w:tabs>
        <w:ind w:hanging="6"/>
        <w:jc w:val="both"/>
        <w:rPr>
          <w:rFonts w:asciiTheme="minorHAnsi" w:hAnsiTheme="minorHAnsi"/>
          <w:bCs/>
          <w:noProof/>
          <w:sz w:val="20"/>
          <w:szCs w:val="20"/>
          <w:lang w:eastAsia="sk-SK"/>
        </w:rPr>
      </w:pPr>
      <w:r w:rsidRPr="00F067F9">
        <w:rPr>
          <w:rFonts w:asciiTheme="minorHAnsi" w:hAnsiTheme="minorHAnsi"/>
          <w:bCs/>
          <w:noProof/>
          <w:sz w:val="20"/>
          <w:szCs w:val="20"/>
          <w:lang w:eastAsia="sk-SK"/>
        </w:rPr>
        <w:t>Predmet zákazky</w:t>
      </w:r>
      <w:r>
        <w:rPr>
          <w:rFonts w:asciiTheme="minorHAnsi" w:hAnsiTheme="minorHAnsi"/>
          <w:bCs/>
          <w:noProof/>
          <w:sz w:val="20"/>
          <w:szCs w:val="20"/>
          <w:lang w:eastAsia="sk-SK"/>
        </w:rPr>
        <w:t xml:space="preserve">: </w:t>
      </w:r>
    </w:p>
    <w:p w14:paraId="401C7953" w14:textId="77777777" w:rsidR="006C095D" w:rsidRDefault="00747DE5" w:rsidP="006C095D">
      <w:pPr>
        <w:tabs>
          <w:tab w:val="left" w:pos="426"/>
        </w:tabs>
        <w:jc w:val="both"/>
        <w:rPr>
          <w:rFonts w:asciiTheme="minorHAnsi" w:hAnsiTheme="minorHAnsi" w:cstheme="minorHAnsi"/>
          <w:sz w:val="20"/>
          <w:szCs w:val="20"/>
        </w:rPr>
      </w:pPr>
      <w:r w:rsidRPr="00747DE5">
        <w:rPr>
          <w:rFonts w:asciiTheme="minorHAnsi" w:hAnsiTheme="minorHAnsi" w:cstheme="minorHAnsi"/>
          <w:sz w:val="20"/>
          <w:szCs w:val="20"/>
        </w:rPr>
        <w:t xml:space="preserve">Predmetom zákazky je uskutočnenie stavebných prác v rámci investičnej akcie </w:t>
      </w:r>
      <w:r w:rsidR="006C095D" w:rsidRPr="006C095D">
        <w:rPr>
          <w:rFonts w:asciiTheme="minorHAnsi" w:hAnsiTheme="minorHAnsi" w:cstheme="minorHAnsi"/>
          <w:sz w:val="20"/>
          <w:szCs w:val="20"/>
        </w:rPr>
        <w:t xml:space="preserve">SPŠ J. Murgaša - Podpora inovatívneho myslenia – modernizácia a rekonštrukcie interiérových priestorov“, na základe projektovej dokumentácie vyhotovenej projektantom Ing. M. Tomáš - ARCHINOVA, s. r. o. a časť projektu – dátová infraštruktúra – vyhotovená projektantom Ing. Slavomír </w:t>
      </w:r>
      <w:proofErr w:type="spellStart"/>
      <w:r w:rsidR="006C095D" w:rsidRPr="006C095D">
        <w:rPr>
          <w:rFonts w:asciiTheme="minorHAnsi" w:hAnsiTheme="minorHAnsi" w:cstheme="minorHAnsi"/>
          <w:sz w:val="20"/>
          <w:szCs w:val="20"/>
        </w:rPr>
        <w:t>Huťka</w:t>
      </w:r>
      <w:proofErr w:type="spellEnd"/>
      <w:r w:rsidR="006C095D" w:rsidRPr="006C095D">
        <w:rPr>
          <w:rFonts w:asciiTheme="minorHAnsi" w:hAnsiTheme="minorHAnsi" w:cstheme="minorHAnsi"/>
          <w:sz w:val="20"/>
          <w:szCs w:val="20"/>
        </w:rPr>
        <w:t>.</w:t>
      </w:r>
    </w:p>
    <w:p w14:paraId="7CAB4B63" w14:textId="50F7F002" w:rsidR="00BA04A1" w:rsidRPr="00BA04A1" w:rsidRDefault="00747DE5" w:rsidP="006C095D">
      <w:pPr>
        <w:tabs>
          <w:tab w:val="left" w:pos="426"/>
        </w:tabs>
        <w:jc w:val="both"/>
        <w:rPr>
          <w:rFonts w:asciiTheme="minorHAnsi" w:hAnsiTheme="minorHAnsi" w:cstheme="minorHAnsi"/>
          <w:sz w:val="20"/>
          <w:szCs w:val="20"/>
        </w:rPr>
      </w:pPr>
      <w:r w:rsidRPr="00747DE5">
        <w:rPr>
          <w:rFonts w:asciiTheme="minorHAnsi" w:hAnsiTheme="minorHAnsi" w:cstheme="minorHAnsi"/>
          <w:sz w:val="20"/>
          <w:szCs w:val="20"/>
        </w:rPr>
        <w:t xml:space="preserve">Bližšia špecifikácia predmetu </w:t>
      </w:r>
      <w:r w:rsidR="006C095D">
        <w:rPr>
          <w:rFonts w:asciiTheme="minorHAnsi" w:hAnsiTheme="minorHAnsi" w:cstheme="minorHAnsi"/>
          <w:sz w:val="20"/>
          <w:szCs w:val="20"/>
        </w:rPr>
        <w:t xml:space="preserve">je </w:t>
      </w:r>
      <w:r w:rsidRPr="00747DE5">
        <w:rPr>
          <w:rFonts w:asciiTheme="minorHAnsi" w:hAnsiTheme="minorHAnsi" w:cstheme="minorHAnsi"/>
          <w:sz w:val="20"/>
          <w:szCs w:val="20"/>
        </w:rPr>
        <w:t>prílohou súťažných podkladov.</w:t>
      </w:r>
    </w:p>
    <w:p w14:paraId="31227966" w14:textId="77777777" w:rsidR="00BA04A1" w:rsidRPr="00BA04A1" w:rsidRDefault="00BA04A1" w:rsidP="00BA04A1">
      <w:pPr>
        <w:tabs>
          <w:tab w:val="left" w:pos="426"/>
        </w:tabs>
        <w:jc w:val="both"/>
        <w:rPr>
          <w:rFonts w:asciiTheme="minorHAnsi" w:hAnsiTheme="minorHAnsi"/>
          <w:bCs/>
          <w:noProof/>
          <w:sz w:val="20"/>
          <w:szCs w:val="20"/>
          <w:lang w:eastAsia="sk-SK"/>
        </w:rPr>
      </w:pPr>
    </w:p>
    <w:p w14:paraId="491C16D7" w14:textId="7A027FBD" w:rsidR="002800D8" w:rsidRPr="002800D8" w:rsidRDefault="002800D8" w:rsidP="002F4C0B">
      <w:pPr>
        <w:pStyle w:val="Odsekzoznamu"/>
        <w:numPr>
          <w:ilvl w:val="1"/>
          <w:numId w:val="18"/>
        </w:numPr>
        <w:tabs>
          <w:tab w:val="left" w:pos="426"/>
        </w:tabs>
        <w:ind w:hanging="6"/>
        <w:jc w:val="both"/>
        <w:rPr>
          <w:rFonts w:asciiTheme="minorHAnsi" w:hAnsiTheme="minorHAnsi" w:cstheme="minorHAnsi"/>
          <w:b/>
          <w:iCs/>
          <w:sz w:val="20"/>
          <w:szCs w:val="20"/>
          <w:u w:val="single"/>
        </w:rPr>
      </w:pPr>
      <w:bookmarkStart w:id="11" w:name="_Hlk74903571"/>
      <w:r w:rsidRPr="002800D8">
        <w:rPr>
          <w:rFonts w:asciiTheme="minorHAnsi" w:hAnsiTheme="minorHAnsi" w:cstheme="minorHAnsi"/>
          <w:sz w:val="20"/>
          <w:szCs w:val="20"/>
          <w:lang w:eastAsia="sk-SK"/>
        </w:rPr>
        <w:t xml:space="preserve">Predmet zákazky je v celom rozsahu opísaný tak, aby bol presne a zrozumiteľne špecifikovaný. Ak niektorý </w:t>
      </w:r>
      <w:r w:rsidR="007402D1">
        <w:rPr>
          <w:rFonts w:asciiTheme="minorHAnsi" w:hAnsiTheme="minorHAnsi" w:cstheme="minorHAnsi"/>
          <w:sz w:val="20"/>
          <w:szCs w:val="20"/>
          <w:lang w:eastAsia="sk-SK"/>
        </w:rPr>
        <w:t xml:space="preserve">                        </w:t>
      </w:r>
      <w:r w:rsidRPr="002800D8">
        <w:rPr>
          <w:rFonts w:asciiTheme="minorHAnsi" w:hAnsiTheme="minorHAnsi" w:cstheme="minorHAnsi"/>
          <w:sz w:val="20"/>
          <w:szCs w:val="20"/>
          <w:lang w:eastAsia="sk-SK"/>
        </w:rPr>
        <w:t xml:space="preserve">z použitých parametrov, alebo rozpätie parametrov identifikuje konkrétny typ produktu, alebo produkt konkrétneho výrobcu, verejný obstarávateľ umožňuje nahradiť takýto produkt ekvivalentným produktom alebo ekvivalentom technického riešenia pod podmienkou, že ekvivalentný produkt alebo ekvivalentné technické riešenie bude spĺňať úžitkové, prevádzkové, funkčné a estetické charakteristiky, ktoré sú nevyhnutné na zabezpečenie účelu, na ktoré sú uvedené zariadenia určené. </w:t>
      </w:r>
      <w:r w:rsidRPr="002800D8">
        <w:rPr>
          <w:rFonts w:asciiTheme="minorHAnsi" w:hAnsiTheme="minorHAnsi" w:cstheme="minorHAnsi"/>
          <w:b/>
          <w:iCs/>
          <w:sz w:val="20"/>
          <w:szCs w:val="20"/>
        </w:rPr>
        <w:t xml:space="preserve">Pri produktoch alebo príslušenstvách konkrétnej značky uvedených v  dokumentácii/výkaze výmer, </w:t>
      </w:r>
      <w:r w:rsidRPr="002800D8">
        <w:rPr>
          <w:rFonts w:asciiTheme="minorHAnsi" w:hAnsiTheme="minorHAnsi" w:cstheme="minorHAnsi"/>
          <w:b/>
          <w:iCs/>
          <w:sz w:val="20"/>
          <w:szCs w:val="20"/>
          <w:u w:val="single"/>
        </w:rPr>
        <w:t xml:space="preserve">môže uchádzač predložiť aj ekvivalenty inej značky, rovnakej alebo vyššej kvality. </w:t>
      </w:r>
    </w:p>
    <w:p w14:paraId="55A520F4" w14:textId="77777777" w:rsidR="002800D8" w:rsidRPr="002800D8" w:rsidRDefault="002800D8" w:rsidP="002800D8">
      <w:pPr>
        <w:jc w:val="both"/>
        <w:rPr>
          <w:rFonts w:asciiTheme="minorHAnsi" w:hAnsiTheme="minorHAnsi" w:cstheme="minorHAnsi"/>
          <w:b/>
          <w:iCs/>
          <w:sz w:val="20"/>
          <w:szCs w:val="20"/>
          <w:u w:val="single"/>
        </w:rPr>
      </w:pPr>
    </w:p>
    <w:p w14:paraId="3AEE199E" w14:textId="089DD4DD" w:rsidR="002800D8" w:rsidRPr="002800D8" w:rsidRDefault="002800D8" w:rsidP="002F4C0B">
      <w:pPr>
        <w:pStyle w:val="Odsekzoznamu"/>
        <w:numPr>
          <w:ilvl w:val="1"/>
          <w:numId w:val="18"/>
        </w:numPr>
        <w:tabs>
          <w:tab w:val="left" w:pos="426"/>
        </w:tabs>
        <w:ind w:hanging="6"/>
        <w:jc w:val="both"/>
        <w:rPr>
          <w:rFonts w:asciiTheme="minorHAnsi" w:hAnsiTheme="minorHAnsi" w:cstheme="minorHAnsi"/>
          <w:b/>
          <w:iCs/>
          <w:sz w:val="20"/>
          <w:szCs w:val="20"/>
          <w:u w:val="single"/>
          <w:lang w:eastAsia="en-US"/>
        </w:rPr>
      </w:pPr>
      <w:r w:rsidRPr="002800D8">
        <w:rPr>
          <w:rFonts w:asciiTheme="minorHAnsi" w:hAnsiTheme="minorHAnsi" w:cstheme="minorHAnsi"/>
          <w:sz w:val="20"/>
          <w:szCs w:val="20"/>
          <w:lang w:eastAsia="sk-SK"/>
        </w:rPr>
        <w:t>Za estetickú ekvivalenciu sa považuje pohľadová ekvivalencia materiálu/výrobku vrátane farebnosti a textúry, dizajnu/tvaru počas celej doby jeho životnosti. Pohľadová ekvivalencia sa posudzuje z hľadiska finálneho osadenia výrobku na miesto jeho určenia, z pohľadu pozorovateľa a používateľa pri prirodzenom osvetlení ako aj pri umelom osvetlení.</w:t>
      </w:r>
    </w:p>
    <w:p w14:paraId="5B59883B" w14:textId="77777777" w:rsidR="002800D8" w:rsidRPr="002800D8" w:rsidRDefault="002800D8" w:rsidP="002800D8">
      <w:pPr>
        <w:pStyle w:val="Odsekzoznamu"/>
        <w:spacing w:line="264" w:lineRule="auto"/>
        <w:ind w:left="0"/>
        <w:contextualSpacing/>
        <w:jc w:val="both"/>
        <w:rPr>
          <w:rFonts w:asciiTheme="minorHAnsi" w:hAnsiTheme="minorHAnsi" w:cstheme="minorHAnsi"/>
          <w:sz w:val="20"/>
          <w:szCs w:val="20"/>
          <w:lang w:eastAsia="sk-SK"/>
        </w:rPr>
      </w:pPr>
    </w:p>
    <w:p w14:paraId="14CC245D" w14:textId="4F110445" w:rsidR="002800D8" w:rsidRPr="002800D8" w:rsidRDefault="002800D8" w:rsidP="002F4C0B">
      <w:pPr>
        <w:pStyle w:val="Odsekzoznamu"/>
        <w:numPr>
          <w:ilvl w:val="1"/>
          <w:numId w:val="18"/>
        </w:numPr>
        <w:tabs>
          <w:tab w:val="left" w:pos="426"/>
        </w:tabs>
        <w:ind w:hanging="6"/>
        <w:jc w:val="both"/>
        <w:rPr>
          <w:rFonts w:asciiTheme="minorHAnsi" w:hAnsiTheme="minorHAnsi" w:cstheme="minorHAnsi"/>
          <w:sz w:val="20"/>
          <w:szCs w:val="20"/>
          <w:lang w:eastAsia="sk-SK"/>
        </w:rPr>
      </w:pPr>
      <w:r w:rsidRPr="002800D8">
        <w:rPr>
          <w:rFonts w:asciiTheme="minorHAnsi" w:hAnsiTheme="minorHAnsi" w:cstheme="minorHAnsi"/>
          <w:sz w:val="20"/>
          <w:szCs w:val="20"/>
          <w:lang w:eastAsia="sk-SK"/>
        </w:rPr>
        <w:lastRenderedPageBreak/>
        <w:t>Funkčnú ekvivalentnosť jednotlivých komponentov diela uchádzač preukáže výsledkami certifikovaných meraní a platnými certifikátmi.</w:t>
      </w:r>
    </w:p>
    <w:p w14:paraId="4FA37B51" w14:textId="77777777" w:rsidR="002800D8" w:rsidRPr="000072F8" w:rsidRDefault="002800D8" w:rsidP="000072F8">
      <w:pPr>
        <w:pStyle w:val="Odsekzoznamu"/>
        <w:tabs>
          <w:tab w:val="left" w:pos="284"/>
        </w:tabs>
        <w:ind w:left="0"/>
        <w:jc w:val="both"/>
        <w:rPr>
          <w:rFonts w:asciiTheme="minorHAnsi" w:hAnsiTheme="minorHAnsi"/>
          <w:noProof/>
          <w:sz w:val="20"/>
          <w:szCs w:val="20"/>
          <w:lang w:eastAsia="sk-SK"/>
        </w:rPr>
      </w:pPr>
    </w:p>
    <w:p w14:paraId="57EBE40F" w14:textId="25E51CB3" w:rsidR="00E5007A" w:rsidRPr="003B1D77" w:rsidRDefault="002800D8" w:rsidP="002F4C0B">
      <w:pPr>
        <w:pStyle w:val="Odsekzoznamu"/>
        <w:numPr>
          <w:ilvl w:val="1"/>
          <w:numId w:val="18"/>
        </w:numPr>
        <w:tabs>
          <w:tab w:val="left" w:pos="426"/>
        </w:tabs>
        <w:ind w:hanging="6"/>
        <w:jc w:val="both"/>
        <w:rPr>
          <w:rFonts w:ascii="Calibri" w:hAnsi="Calibri" w:cs="Arial"/>
          <w:bCs/>
          <w:iCs/>
          <w:sz w:val="20"/>
          <w:szCs w:val="20"/>
          <w:lang w:eastAsia="sk-SK"/>
        </w:rPr>
      </w:pPr>
      <w:r w:rsidRPr="00747DE5">
        <w:rPr>
          <w:rFonts w:asciiTheme="minorHAnsi" w:hAnsiTheme="minorHAnsi" w:cstheme="minorHAnsi"/>
          <w:b/>
          <w:sz w:val="20"/>
          <w:szCs w:val="20"/>
        </w:rPr>
        <w:t>Projektová dokumentácia</w:t>
      </w:r>
      <w:r w:rsidRPr="00747DE5">
        <w:rPr>
          <w:rFonts w:asciiTheme="minorHAnsi" w:hAnsiTheme="minorHAnsi" w:cstheme="minorHAnsi"/>
          <w:sz w:val="20"/>
          <w:szCs w:val="20"/>
        </w:rPr>
        <w:t xml:space="preserve"> obsahuje ďalšie potrebné informácie pre vypracovanie ponuky a uskutočnenie stavebných prác. </w:t>
      </w:r>
      <w:bookmarkEnd w:id="11"/>
    </w:p>
    <w:p w14:paraId="1EEF5EF1" w14:textId="77777777" w:rsidR="003B1D77" w:rsidRPr="003B1D77" w:rsidRDefault="003B1D77" w:rsidP="003B1D77">
      <w:pPr>
        <w:pStyle w:val="Odsekzoznamu"/>
        <w:rPr>
          <w:rFonts w:ascii="Calibri" w:hAnsi="Calibri" w:cs="Arial"/>
          <w:bCs/>
          <w:iCs/>
          <w:sz w:val="20"/>
          <w:szCs w:val="20"/>
          <w:lang w:eastAsia="sk-SK"/>
        </w:rPr>
      </w:pPr>
    </w:p>
    <w:p w14:paraId="618AB68C" w14:textId="46C9FDFC" w:rsidR="003B1D77" w:rsidRDefault="003B1D77" w:rsidP="003B1D77">
      <w:pPr>
        <w:pStyle w:val="Odsekzoznamu"/>
        <w:tabs>
          <w:tab w:val="left" w:pos="426"/>
        </w:tabs>
        <w:ind w:left="0"/>
        <w:jc w:val="both"/>
        <w:rPr>
          <w:rFonts w:ascii="Calibri" w:hAnsi="Calibri" w:cs="Arial"/>
          <w:bCs/>
          <w:iCs/>
          <w:sz w:val="20"/>
          <w:szCs w:val="20"/>
          <w:lang w:eastAsia="sk-SK"/>
        </w:rPr>
      </w:pPr>
    </w:p>
    <w:p w14:paraId="4E218A48" w14:textId="77C2CEE9" w:rsidR="003B1D77" w:rsidRDefault="003B1D77" w:rsidP="003B1D77">
      <w:pPr>
        <w:pStyle w:val="Odsekzoznamu"/>
        <w:tabs>
          <w:tab w:val="left" w:pos="426"/>
        </w:tabs>
        <w:ind w:left="0"/>
        <w:jc w:val="both"/>
        <w:rPr>
          <w:rFonts w:ascii="Calibri" w:hAnsi="Calibri" w:cs="Arial"/>
          <w:bCs/>
          <w:iCs/>
          <w:sz w:val="20"/>
          <w:szCs w:val="20"/>
          <w:lang w:eastAsia="sk-SK"/>
        </w:rPr>
      </w:pPr>
    </w:p>
    <w:p w14:paraId="0788A9EC" w14:textId="20EB7E28" w:rsidR="003B1D77" w:rsidRDefault="003B1D77" w:rsidP="003B1D77">
      <w:pPr>
        <w:pStyle w:val="Odsekzoznamu"/>
        <w:tabs>
          <w:tab w:val="left" w:pos="426"/>
        </w:tabs>
        <w:ind w:left="0"/>
        <w:jc w:val="both"/>
        <w:rPr>
          <w:rFonts w:ascii="Calibri" w:hAnsi="Calibri" w:cs="Arial"/>
          <w:bCs/>
          <w:iCs/>
          <w:sz w:val="20"/>
          <w:szCs w:val="20"/>
          <w:lang w:eastAsia="sk-SK"/>
        </w:rPr>
      </w:pPr>
    </w:p>
    <w:p w14:paraId="05537996" w14:textId="6E6C13AE" w:rsidR="003B1D77" w:rsidRDefault="003B1D77" w:rsidP="003B1D77">
      <w:pPr>
        <w:pStyle w:val="Odsekzoznamu"/>
        <w:tabs>
          <w:tab w:val="left" w:pos="426"/>
        </w:tabs>
        <w:ind w:left="0"/>
        <w:jc w:val="both"/>
        <w:rPr>
          <w:rFonts w:ascii="Calibri" w:hAnsi="Calibri" w:cs="Arial"/>
          <w:bCs/>
          <w:iCs/>
          <w:sz w:val="20"/>
          <w:szCs w:val="20"/>
          <w:lang w:eastAsia="sk-SK"/>
        </w:rPr>
      </w:pPr>
    </w:p>
    <w:p w14:paraId="433BF026" w14:textId="6D78B80B" w:rsidR="003B1D77" w:rsidRDefault="003B1D77" w:rsidP="003B1D77">
      <w:pPr>
        <w:pStyle w:val="Odsekzoznamu"/>
        <w:tabs>
          <w:tab w:val="left" w:pos="426"/>
        </w:tabs>
        <w:ind w:left="0"/>
        <w:jc w:val="both"/>
        <w:rPr>
          <w:rFonts w:ascii="Calibri" w:hAnsi="Calibri" w:cs="Arial"/>
          <w:bCs/>
          <w:iCs/>
          <w:sz w:val="20"/>
          <w:szCs w:val="20"/>
          <w:lang w:eastAsia="sk-SK"/>
        </w:rPr>
      </w:pPr>
    </w:p>
    <w:p w14:paraId="4B3980D2" w14:textId="780FD7D2" w:rsidR="003B1D77" w:rsidRDefault="003B1D77" w:rsidP="003B1D77">
      <w:pPr>
        <w:pStyle w:val="Odsekzoznamu"/>
        <w:tabs>
          <w:tab w:val="left" w:pos="426"/>
        </w:tabs>
        <w:ind w:left="0"/>
        <w:jc w:val="both"/>
        <w:rPr>
          <w:rFonts w:ascii="Calibri" w:hAnsi="Calibri" w:cs="Arial"/>
          <w:bCs/>
          <w:iCs/>
          <w:sz w:val="20"/>
          <w:szCs w:val="20"/>
          <w:lang w:eastAsia="sk-SK"/>
        </w:rPr>
      </w:pPr>
    </w:p>
    <w:p w14:paraId="12D783D6" w14:textId="70E9559F" w:rsidR="003B1D77" w:rsidRDefault="003B1D77" w:rsidP="003B1D77">
      <w:pPr>
        <w:pStyle w:val="Odsekzoznamu"/>
        <w:tabs>
          <w:tab w:val="left" w:pos="426"/>
        </w:tabs>
        <w:ind w:left="0"/>
        <w:jc w:val="both"/>
        <w:rPr>
          <w:rFonts w:ascii="Calibri" w:hAnsi="Calibri" w:cs="Arial"/>
          <w:bCs/>
          <w:iCs/>
          <w:sz w:val="20"/>
          <w:szCs w:val="20"/>
          <w:lang w:eastAsia="sk-SK"/>
        </w:rPr>
      </w:pPr>
    </w:p>
    <w:p w14:paraId="4286AD65" w14:textId="43B6E69D" w:rsidR="003B1D77" w:rsidRDefault="003B1D77" w:rsidP="003B1D77">
      <w:pPr>
        <w:pStyle w:val="Odsekzoznamu"/>
        <w:tabs>
          <w:tab w:val="left" w:pos="426"/>
        </w:tabs>
        <w:ind w:left="0"/>
        <w:jc w:val="both"/>
        <w:rPr>
          <w:rFonts w:ascii="Calibri" w:hAnsi="Calibri" w:cs="Arial"/>
          <w:bCs/>
          <w:iCs/>
          <w:sz w:val="20"/>
          <w:szCs w:val="20"/>
          <w:lang w:eastAsia="sk-SK"/>
        </w:rPr>
      </w:pPr>
    </w:p>
    <w:p w14:paraId="5AB9F697" w14:textId="2B35EBBA" w:rsidR="003B1D77" w:rsidRDefault="003B1D77" w:rsidP="003B1D77">
      <w:pPr>
        <w:pStyle w:val="Odsekzoznamu"/>
        <w:tabs>
          <w:tab w:val="left" w:pos="426"/>
        </w:tabs>
        <w:ind w:left="0"/>
        <w:jc w:val="both"/>
        <w:rPr>
          <w:rFonts w:ascii="Calibri" w:hAnsi="Calibri" w:cs="Arial"/>
          <w:bCs/>
          <w:iCs/>
          <w:sz w:val="20"/>
          <w:szCs w:val="20"/>
          <w:lang w:eastAsia="sk-SK"/>
        </w:rPr>
      </w:pPr>
    </w:p>
    <w:p w14:paraId="4EA1157D" w14:textId="14C22ADD" w:rsidR="003B1D77" w:rsidRDefault="003B1D77" w:rsidP="003B1D77">
      <w:pPr>
        <w:pStyle w:val="Odsekzoznamu"/>
        <w:tabs>
          <w:tab w:val="left" w:pos="426"/>
        </w:tabs>
        <w:ind w:left="0"/>
        <w:jc w:val="both"/>
        <w:rPr>
          <w:rFonts w:ascii="Calibri" w:hAnsi="Calibri" w:cs="Arial"/>
          <w:bCs/>
          <w:iCs/>
          <w:sz w:val="20"/>
          <w:szCs w:val="20"/>
          <w:lang w:eastAsia="sk-SK"/>
        </w:rPr>
      </w:pPr>
    </w:p>
    <w:p w14:paraId="77F31A94" w14:textId="444F85BE" w:rsidR="003B1D77" w:rsidRDefault="003B1D77" w:rsidP="003B1D77">
      <w:pPr>
        <w:pStyle w:val="Odsekzoznamu"/>
        <w:tabs>
          <w:tab w:val="left" w:pos="426"/>
        </w:tabs>
        <w:ind w:left="0"/>
        <w:jc w:val="both"/>
        <w:rPr>
          <w:rFonts w:ascii="Calibri" w:hAnsi="Calibri" w:cs="Arial"/>
          <w:bCs/>
          <w:iCs/>
          <w:sz w:val="20"/>
          <w:szCs w:val="20"/>
          <w:lang w:eastAsia="sk-SK"/>
        </w:rPr>
      </w:pPr>
    </w:p>
    <w:p w14:paraId="39CAAC1B" w14:textId="2F3958BC" w:rsidR="003B1D77" w:rsidRDefault="003B1D77" w:rsidP="003B1D77">
      <w:pPr>
        <w:pStyle w:val="Odsekzoznamu"/>
        <w:tabs>
          <w:tab w:val="left" w:pos="426"/>
        </w:tabs>
        <w:ind w:left="0"/>
        <w:jc w:val="both"/>
        <w:rPr>
          <w:rFonts w:ascii="Calibri" w:hAnsi="Calibri" w:cs="Arial"/>
          <w:bCs/>
          <w:iCs/>
          <w:sz w:val="20"/>
          <w:szCs w:val="20"/>
          <w:lang w:eastAsia="sk-SK"/>
        </w:rPr>
      </w:pPr>
    </w:p>
    <w:p w14:paraId="460DDE5E" w14:textId="1D188D39" w:rsidR="003B1D77" w:rsidRDefault="003B1D77" w:rsidP="003B1D77">
      <w:pPr>
        <w:pStyle w:val="Odsekzoznamu"/>
        <w:tabs>
          <w:tab w:val="left" w:pos="426"/>
        </w:tabs>
        <w:ind w:left="0"/>
        <w:jc w:val="both"/>
        <w:rPr>
          <w:rFonts w:ascii="Calibri" w:hAnsi="Calibri" w:cs="Arial"/>
          <w:bCs/>
          <w:iCs/>
          <w:sz w:val="20"/>
          <w:szCs w:val="20"/>
          <w:lang w:eastAsia="sk-SK"/>
        </w:rPr>
      </w:pPr>
    </w:p>
    <w:p w14:paraId="51EE8BB6" w14:textId="4772B450" w:rsidR="003B1D77" w:rsidRDefault="003B1D77" w:rsidP="003B1D77">
      <w:pPr>
        <w:pStyle w:val="Odsekzoznamu"/>
        <w:tabs>
          <w:tab w:val="left" w:pos="426"/>
        </w:tabs>
        <w:ind w:left="0"/>
        <w:jc w:val="both"/>
        <w:rPr>
          <w:rFonts w:ascii="Calibri" w:hAnsi="Calibri" w:cs="Arial"/>
          <w:bCs/>
          <w:iCs/>
          <w:sz w:val="20"/>
          <w:szCs w:val="20"/>
          <w:lang w:eastAsia="sk-SK"/>
        </w:rPr>
      </w:pPr>
    </w:p>
    <w:p w14:paraId="167C29D2" w14:textId="345D1F14" w:rsidR="003B1D77" w:rsidRDefault="003B1D77" w:rsidP="003B1D77">
      <w:pPr>
        <w:pStyle w:val="Odsekzoznamu"/>
        <w:tabs>
          <w:tab w:val="left" w:pos="426"/>
        </w:tabs>
        <w:ind w:left="0"/>
        <w:jc w:val="both"/>
        <w:rPr>
          <w:rFonts w:ascii="Calibri" w:hAnsi="Calibri" w:cs="Arial"/>
          <w:bCs/>
          <w:iCs/>
          <w:sz w:val="20"/>
          <w:szCs w:val="20"/>
          <w:lang w:eastAsia="sk-SK"/>
        </w:rPr>
      </w:pPr>
    </w:p>
    <w:p w14:paraId="737E082C" w14:textId="450C6BE2" w:rsidR="003B1D77" w:rsidRDefault="003B1D77" w:rsidP="003B1D77">
      <w:pPr>
        <w:pStyle w:val="Odsekzoznamu"/>
        <w:tabs>
          <w:tab w:val="left" w:pos="426"/>
        </w:tabs>
        <w:ind w:left="0"/>
        <w:jc w:val="both"/>
        <w:rPr>
          <w:rFonts w:ascii="Calibri" w:hAnsi="Calibri" w:cs="Arial"/>
          <w:bCs/>
          <w:iCs/>
          <w:sz w:val="20"/>
          <w:szCs w:val="20"/>
          <w:lang w:eastAsia="sk-SK"/>
        </w:rPr>
      </w:pPr>
    </w:p>
    <w:p w14:paraId="08938629" w14:textId="1E8E8A32" w:rsidR="003B1D77" w:rsidRDefault="003B1D77" w:rsidP="003B1D77">
      <w:pPr>
        <w:pStyle w:val="Odsekzoznamu"/>
        <w:tabs>
          <w:tab w:val="left" w:pos="426"/>
        </w:tabs>
        <w:ind w:left="0"/>
        <w:jc w:val="both"/>
        <w:rPr>
          <w:rFonts w:ascii="Calibri" w:hAnsi="Calibri" w:cs="Arial"/>
          <w:bCs/>
          <w:iCs/>
          <w:sz w:val="20"/>
          <w:szCs w:val="20"/>
          <w:lang w:eastAsia="sk-SK"/>
        </w:rPr>
      </w:pPr>
    </w:p>
    <w:p w14:paraId="5D585596" w14:textId="20D848E4" w:rsidR="003B1D77" w:rsidRDefault="003B1D77" w:rsidP="003B1D77">
      <w:pPr>
        <w:pStyle w:val="Odsekzoznamu"/>
        <w:tabs>
          <w:tab w:val="left" w:pos="426"/>
        </w:tabs>
        <w:ind w:left="0"/>
        <w:jc w:val="both"/>
        <w:rPr>
          <w:rFonts w:ascii="Calibri" w:hAnsi="Calibri" w:cs="Arial"/>
          <w:bCs/>
          <w:iCs/>
          <w:sz w:val="20"/>
          <w:szCs w:val="20"/>
          <w:lang w:eastAsia="sk-SK"/>
        </w:rPr>
      </w:pPr>
    </w:p>
    <w:p w14:paraId="24710DCC" w14:textId="202B2314" w:rsidR="003B1D77" w:rsidRDefault="003B1D77" w:rsidP="003B1D77">
      <w:pPr>
        <w:pStyle w:val="Odsekzoznamu"/>
        <w:tabs>
          <w:tab w:val="left" w:pos="426"/>
        </w:tabs>
        <w:ind w:left="0"/>
        <w:jc w:val="both"/>
        <w:rPr>
          <w:rFonts w:ascii="Calibri" w:hAnsi="Calibri" w:cs="Arial"/>
          <w:bCs/>
          <w:iCs/>
          <w:sz w:val="20"/>
          <w:szCs w:val="20"/>
          <w:lang w:eastAsia="sk-SK"/>
        </w:rPr>
      </w:pPr>
    </w:p>
    <w:p w14:paraId="31ED732F" w14:textId="7D689F66" w:rsidR="003B1D77" w:rsidRDefault="003B1D77" w:rsidP="003B1D77">
      <w:pPr>
        <w:pStyle w:val="Odsekzoznamu"/>
        <w:tabs>
          <w:tab w:val="left" w:pos="426"/>
        </w:tabs>
        <w:ind w:left="0"/>
        <w:jc w:val="both"/>
        <w:rPr>
          <w:rFonts w:ascii="Calibri" w:hAnsi="Calibri" w:cs="Arial"/>
          <w:bCs/>
          <w:iCs/>
          <w:sz w:val="20"/>
          <w:szCs w:val="20"/>
          <w:lang w:eastAsia="sk-SK"/>
        </w:rPr>
      </w:pPr>
    </w:p>
    <w:p w14:paraId="31B7F747" w14:textId="799635EE" w:rsidR="003B1D77" w:rsidRDefault="003B1D77" w:rsidP="003B1D77">
      <w:pPr>
        <w:pStyle w:val="Odsekzoznamu"/>
        <w:tabs>
          <w:tab w:val="left" w:pos="426"/>
        </w:tabs>
        <w:ind w:left="0"/>
        <w:jc w:val="both"/>
        <w:rPr>
          <w:rFonts w:ascii="Calibri" w:hAnsi="Calibri" w:cs="Arial"/>
          <w:bCs/>
          <w:iCs/>
          <w:sz w:val="20"/>
          <w:szCs w:val="20"/>
          <w:lang w:eastAsia="sk-SK"/>
        </w:rPr>
      </w:pPr>
    </w:p>
    <w:p w14:paraId="129FF52F" w14:textId="1D8DBA28" w:rsidR="003B1D77" w:rsidRDefault="003B1D77" w:rsidP="003B1D77">
      <w:pPr>
        <w:pStyle w:val="Odsekzoznamu"/>
        <w:tabs>
          <w:tab w:val="left" w:pos="426"/>
        </w:tabs>
        <w:ind w:left="0"/>
        <w:jc w:val="both"/>
        <w:rPr>
          <w:rFonts w:ascii="Calibri" w:hAnsi="Calibri" w:cs="Arial"/>
          <w:bCs/>
          <w:iCs/>
          <w:sz w:val="20"/>
          <w:szCs w:val="20"/>
          <w:lang w:eastAsia="sk-SK"/>
        </w:rPr>
      </w:pPr>
    </w:p>
    <w:p w14:paraId="612B5F34" w14:textId="57F04374" w:rsidR="003B1D77" w:rsidRDefault="003B1D77" w:rsidP="003B1D77">
      <w:pPr>
        <w:pStyle w:val="Odsekzoznamu"/>
        <w:tabs>
          <w:tab w:val="left" w:pos="426"/>
        </w:tabs>
        <w:ind w:left="0"/>
        <w:jc w:val="both"/>
        <w:rPr>
          <w:rFonts w:ascii="Calibri" w:hAnsi="Calibri" w:cs="Arial"/>
          <w:bCs/>
          <w:iCs/>
          <w:sz w:val="20"/>
          <w:szCs w:val="20"/>
          <w:lang w:eastAsia="sk-SK"/>
        </w:rPr>
      </w:pPr>
    </w:p>
    <w:p w14:paraId="375892C1" w14:textId="5C02D93E" w:rsidR="003B1D77" w:rsidRDefault="003B1D77" w:rsidP="003B1D77">
      <w:pPr>
        <w:pStyle w:val="Odsekzoznamu"/>
        <w:tabs>
          <w:tab w:val="left" w:pos="426"/>
        </w:tabs>
        <w:ind w:left="0"/>
        <w:jc w:val="both"/>
        <w:rPr>
          <w:rFonts w:ascii="Calibri" w:hAnsi="Calibri" w:cs="Arial"/>
          <w:bCs/>
          <w:iCs/>
          <w:sz w:val="20"/>
          <w:szCs w:val="20"/>
          <w:lang w:eastAsia="sk-SK"/>
        </w:rPr>
      </w:pPr>
    </w:p>
    <w:p w14:paraId="74550546" w14:textId="7CB841E4" w:rsidR="003B1D77" w:rsidRDefault="003B1D77" w:rsidP="003B1D77">
      <w:pPr>
        <w:pStyle w:val="Odsekzoznamu"/>
        <w:tabs>
          <w:tab w:val="left" w:pos="426"/>
        </w:tabs>
        <w:ind w:left="0"/>
        <w:jc w:val="both"/>
        <w:rPr>
          <w:rFonts w:ascii="Calibri" w:hAnsi="Calibri" w:cs="Arial"/>
          <w:bCs/>
          <w:iCs/>
          <w:sz w:val="20"/>
          <w:szCs w:val="20"/>
          <w:lang w:eastAsia="sk-SK"/>
        </w:rPr>
      </w:pPr>
    </w:p>
    <w:p w14:paraId="43C4C495" w14:textId="6EB67299" w:rsidR="003B1D77" w:rsidRDefault="003B1D77" w:rsidP="003B1D77">
      <w:pPr>
        <w:pStyle w:val="Odsekzoznamu"/>
        <w:tabs>
          <w:tab w:val="left" w:pos="426"/>
        </w:tabs>
        <w:ind w:left="0"/>
        <w:jc w:val="both"/>
        <w:rPr>
          <w:rFonts w:ascii="Calibri" w:hAnsi="Calibri" w:cs="Arial"/>
          <w:bCs/>
          <w:iCs/>
          <w:sz w:val="20"/>
          <w:szCs w:val="20"/>
          <w:lang w:eastAsia="sk-SK"/>
        </w:rPr>
      </w:pPr>
    </w:p>
    <w:p w14:paraId="68575C0E" w14:textId="7A736451" w:rsidR="003B1D77" w:rsidRDefault="003B1D77" w:rsidP="003B1D77">
      <w:pPr>
        <w:pStyle w:val="Odsekzoznamu"/>
        <w:tabs>
          <w:tab w:val="left" w:pos="426"/>
        </w:tabs>
        <w:ind w:left="0"/>
        <w:jc w:val="both"/>
        <w:rPr>
          <w:rFonts w:ascii="Calibri" w:hAnsi="Calibri" w:cs="Arial"/>
          <w:bCs/>
          <w:iCs/>
          <w:sz w:val="20"/>
          <w:szCs w:val="20"/>
          <w:lang w:eastAsia="sk-SK"/>
        </w:rPr>
      </w:pPr>
    </w:p>
    <w:p w14:paraId="37DC7275" w14:textId="1F1FD63C" w:rsidR="003B1D77" w:rsidRDefault="003B1D77" w:rsidP="003B1D77">
      <w:pPr>
        <w:pStyle w:val="Odsekzoznamu"/>
        <w:tabs>
          <w:tab w:val="left" w:pos="426"/>
        </w:tabs>
        <w:ind w:left="0"/>
        <w:jc w:val="both"/>
        <w:rPr>
          <w:rFonts w:ascii="Calibri" w:hAnsi="Calibri" w:cs="Arial"/>
          <w:bCs/>
          <w:iCs/>
          <w:sz w:val="20"/>
          <w:szCs w:val="20"/>
          <w:lang w:eastAsia="sk-SK"/>
        </w:rPr>
      </w:pPr>
    </w:p>
    <w:p w14:paraId="236A8C92" w14:textId="499F8F89" w:rsidR="003B1D77" w:rsidRDefault="003B1D77" w:rsidP="003B1D77">
      <w:pPr>
        <w:pStyle w:val="Odsekzoznamu"/>
        <w:tabs>
          <w:tab w:val="left" w:pos="426"/>
        </w:tabs>
        <w:ind w:left="0"/>
        <w:jc w:val="both"/>
        <w:rPr>
          <w:rFonts w:ascii="Calibri" w:hAnsi="Calibri" w:cs="Arial"/>
          <w:bCs/>
          <w:iCs/>
          <w:sz w:val="20"/>
          <w:szCs w:val="20"/>
          <w:lang w:eastAsia="sk-SK"/>
        </w:rPr>
      </w:pPr>
    </w:p>
    <w:p w14:paraId="09525416" w14:textId="36709740" w:rsidR="003B1D77" w:rsidRDefault="003B1D77" w:rsidP="003B1D77">
      <w:pPr>
        <w:pStyle w:val="Odsekzoznamu"/>
        <w:tabs>
          <w:tab w:val="left" w:pos="426"/>
        </w:tabs>
        <w:ind w:left="0"/>
        <w:jc w:val="both"/>
        <w:rPr>
          <w:rFonts w:ascii="Calibri" w:hAnsi="Calibri" w:cs="Arial"/>
          <w:bCs/>
          <w:iCs/>
          <w:sz w:val="20"/>
          <w:szCs w:val="20"/>
          <w:lang w:eastAsia="sk-SK"/>
        </w:rPr>
      </w:pPr>
    </w:p>
    <w:p w14:paraId="18674220" w14:textId="4C60913A" w:rsidR="003B1D77" w:rsidRDefault="003B1D77" w:rsidP="003B1D77">
      <w:pPr>
        <w:pStyle w:val="Odsekzoznamu"/>
        <w:tabs>
          <w:tab w:val="left" w:pos="426"/>
        </w:tabs>
        <w:ind w:left="0"/>
        <w:jc w:val="both"/>
        <w:rPr>
          <w:rFonts w:ascii="Calibri" w:hAnsi="Calibri" w:cs="Arial"/>
          <w:bCs/>
          <w:iCs/>
          <w:sz w:val="20"/>
          <w:szCs w:val="20"/>
          <w:lang w:eastAsia="sk-SK"/>
        </w:rPr>
      </w:pPr>
    </w:p>
    <w:p w14:paraId="2FB0427A" w14:textId="17F30516" w:rsidR="003B1D77" w:rsidRDefault="003B1D77" w:rsidP="003B1D77">
      <w:pPr>
        <w:pStyle w:val="Odsekzoznamu"/>
        <w:tabs>
          <w:tab w:val="left" w:pos="426"/>
        </w:tabs>
        <w:ind w:left="0"/>
        <w:jc w:val="both"/>
        <w:rPr>
          <w:rFonts w:ascii="Calibri" w:hAnsi="Calibri" w:cs="Arial"/>
          <w:bCs/>
          <w:iCs/>
          <w:sz w:val="20"/>
          <w:szCs w:val="20"/>
          <w:lang w:eastAsia="sk-SK"/>
        </w:rPr>
      </w:pPr>
    </w:p>
    <w:p w14:paraId="6116CA66" w14:textId="425F87BE" w:rsidR="003B1D77" w:rsidRDefault="003B1D77" w:rsidP="003B1D77">
      <w:pPr>
        <w:pStyle w:val="Odsekzoznamu"/>
        <w:tabs>
          <w:tab w:val="left" w:pos="426"/>
        </w:tabs>
        <w:ind w:left="0"/>
        <w:jc w:val="both"/>
        <w:rPr>
          <w:rFonts w:ascii="Calibri" w:hAnsi="Calibri" w:cs="Arial"/>
          <w:bCs/>
          <w:iCs/>
          <w:sz w:val="20"/>
          <w:szCs w:val="20"/>
          <w:lang w:eastAsia="sk-SK"/>
        </w:rPr>
      </w:pPr>
    </w:p>
    <w:p w14:paraId="65E751F2" w14:textId="763FAD84" w:rsidR="003B1D77" w:rsidRDefault="003B1D77" w:rsidP="003B1D77">
      <w:pPr>
        <w:pStyle w:val="Odsekzoznamu"/>
        <w:tabs>
          <w:tab w:val="left" w:pos="426"/>
        </w:tabs>
        <w:ind w:left="0"/>
        <w:jc w:val="both"/>
        <w:rPr>
          <w:rFonts w:ascii="Calibri" w:hAnsi="Calibri" w:cs="Arial"/>
          <w:bCs/>
          <w:iCs/>
          <w:sz w:val="20"/>
          <w:szCs w:val="20"/>
          <w:lang w:eastAsia="sk-SK"/>
        </w:rPr>
      </w:pPr>
    </w:p>
    <w:p w14:paraId="03F0A3C8" w14:textId="41C7E8D4" w:rsidR="003B1D77" w:rsidRDefault="003B1D77" w:rsidP="003B1D77">
      <w:pPr>
        <w:pStyle w:val="Odsekzoznamu"/>
        <w:tabs>
          <w:tab w:val="left" w:pos="426"/>
        </w:tabs>
        <w:ind w:left="0"/>
        <w:jc w:val="both"/>
        <w:rPr>
          <w:rFonts w:ascii="Calibri" w:hAnsi="Calibri" w:cs="Arial"/>
          <w:bCs/>
          <w:iCs/>
          <w:sz w:val="20"/>
          <w:szCs w:val="20"/>
          <w:lang w:eastAsia="sk-SK"/>
        </w:rPr>
      </w:pPr>
    </w:p>
    <w:p w14:paraId="2D3BD732" w14:textId="6BBB6C42" w:rsidR="003B1D77" w:rsidRDefault="003B1D77" w:rsidP="003B1D77">
      <w:pPr>
        <w:pStyle w:val="Odsekzoznamu"/>
        <w:tabs>
          <w:tab w:val="left" w:pos="426"/>
        </w:tabs>
        <w:ind w:left="0"/>
        <w:jc w:val="both"/>
        <w:rPr>
          <w:rFonts w:ascii="Calibri" w:hAnsi="Calibri" w:cs="Arial"/>
          <w:bCs/>
          <w:iCs/>
          <w:sz w:val="20"/>
          <w:szCs w:val="20"/>
          <w:lang w:eastAsia="sk-SK"/>
        </w:rPr>
      </w:pPr>
    </w:p>
    <w:p w14:paraId="10350AAD" w14:textId="5DE75B7F" w:rsidR="003B1D77" w:rsidRDefault="003B1D77" w:rsidP="003B1D77">
      <w:pPr>
        <w:pStyle w:val="Odsekzoznamu"/>
        <w:tabs>
          <w:tab w:val="left" w:pos="426"/>
        </w:tabs>
        <w:ind w:left="0"/>
        <w:jc w:val="both"/>
        <w:rPr>
          <w:rFonts w:ascii="Calibri" w:hAnsi="Calibri" w:cs="Arial"/>
          <w:bCs/>
          <w:iCs/>
          <w:sz w:val="20"/>
          <w:szCs w:val="20"/>
          <w:lang w:eastAsia="sk-SK"/>
        </w:rPr>
      </w:pPr>
    </w:p>
    <w:p w14:paraId="0FAE1060" w14:textId="23B6E24F" w:rsidR="003B1D77" w:rsidRDefault="003B1D77" w:rsidP="003B1D77">
      <w:pPr>
        <w:pStyle w:val="Odsekzoznamu"/>
        <w:tabs>
          <w:tab w:val="left" w:pos="426"/>
        </w:tabs>
        <w:ind w:left="0"/>
        <w:jc w:val="both"/>
        <w:rPr>
          <w:rFonts w:ascii="Calibri" w:hAnsi="Calibri" w:cs="Arial"/>
          <w:bCs/>
          <w:iCs/>
          <w:sz w:val="20"/>
          <w:szCs w:val="20"/>
          <w:lang w:eastAsia="sk-SK"/>
        </w:rPr>
      </w:pPr>
    </w:p>
    <w:p w14:paraId="3A14A35A" w14:textId="44CB8571" w:rsidR="003B1D77" w:rsidRDefault="003B1D77" w:rsidP="003B1D77">
      <w:pPr>
        <w:pStyle w:val="Odsekzoznamu"/>
        <w:tabs>
          <w:tab w:val="left" w:pos="426"/>
        </w:tabs>
        <w:ind w:left="0"/>
        <w:jc w:val="both"/>
        <w:rPr>
          <w:rFonts w:ascii="Calibri" w:hAnsi="Calibri" w:cs="Arial"/>
          <w:bCs/>
          <w:iCs/>
          <w:sz w:val="20"/>
          <w:szCs w:val="20"/>
          <w:lang w:eastAsia="sk-SK"/>
        </w:rPr>
      </w:pPr>
    </w:p>
    <w:p w14:paraId="4ECB2068" w14:textId="61A7263F" w:rsidR="003B1D77" w:rsidRDefault="003B1D77" w:rsidP="003B1D77">
      <w:pPr>
        <w:pStyle w:val="Odsekzoznamu"/>
        <w:tabs>
          <w:tab w:val="left" w:pos="426"/>
        </w:tabs>
        <w:ind w:left="0"/>
        <w:jc w:val="both"/>
        <w:rPr>
          <w:rFonts w:ascii="Calibri" w:hAnsi="Calibri" w:cs="Arial"/>
          <w:bCs/>
          <w:iCs/>
          <w:sz w:val="20"/>
          <w:szCs w:val="20"/>
          <w:lang w:eastAsia="sk-SK"/>
        </w:rPr>
      </w:pPr>
    </w:p>
    <w:p w14:paraId="64733160" w14:textId="323A1EB2" w:rsidR="003B1D77" w:rsidRDefault="003B1D77" w:rsidP="003B1D77">
      <w:pPr>
        <w:pStyle w:val="Odsekzoznamu"/>
        <w:tabs>
          <w:tab w:val="left" w:pos="426"/>
        </w:tabs>
        <w:ind w:left="0"/>
        <w:jc w:val="both"/>
        <w:rPr>
          <w:rFonts w:ascii="Calibri" w:hAnsi="Calibri" w:cs="Arial"/>
          <w:bCs/>
          <w:iCs/>
          <w:sz w:val="20"/>
          <w:szCs w:val="20"/>
          <w:lang w:eastAsia="sk-SK"/>
        </w:rPr>
      </w:pPr>
    </w:p>
    <w:p w14:paraId="7AB85EF0" w14:textId="0E1F19F2" w:rsidR="003B1D77" w:rsidRDefault="003B1D77" w:rsidP="003B1D77">
      <w:pPr>
        <w:pStyle w:val="Odsekzoznamu"/>
        <w:tabs>
          <w:tab w:val="left" w:pos="426"/>
        </w:tabs>
        <w:ind w:left="0"/>
        <w:jc w:val="both"/>
        <w:rPr>
          <w:rFonts w:ascii="Calibri" w:hAnsi="Calibri" w:cs="Arial"/>
          <w:bCs/>
          <w:iCs/>
          <w:sz w:val="20"/>
          <w:szCs w:val="20"/>
          <w:lang w:eastAsia="sk-SK"/>
        </w:rPr>
      </w:pPr>
    </w:p>
    <w:p w14:paraId="5A331D06" w14:textId="75ED4D49" w:rsidR="003B1D77" w:rsidRDefault="003B1D77" w:rsidP="003B1D77">
      <w:pPr>
        <w:pStyle w:val="Odsekzoznamu"/>
        <w:tabs>
          <w:tab w:val="left" w:pos="426"/>
        </w:tabs>
        <w:ind w:left="0"/>
        <w:jc w:val="both"/>
        <w:rPr>
          <w:rFonts w:ascii="Calibri" w:hAnsi="Calibri" w:cs="Arial"/>
          <w:bCs/>
          <w:iCs/>
          <w:sz w:val="20"/>
          <w:szCs w:val="20"/>
          <w:lang w:eastAsia="sk-SK"/>
        </w:rPr>
      </w:pPr>
    </w:p>
    <w:p w14:paraId="2BBAEF1E" w14:textId="3D7426A5" w:rsidR="003B1D77" w:rsidRDefault="003B1D77" w:rsidP="003B1D77">
      <w:pPr>
        <w:pStyle w:val="Odsekzoznamu"/>
        <w:tabs>
          <w:tab w:val="left" w:pos="426"/>
        </w:tabs>
        <w:ind w:left="0"/>
        <w:jc w:val="both"/>
        <w:rPr>
          <w:rFonts w:ascii="Calibri" w:hAnsi="Calibri" w:cs="Arial"/>
          <w:bCs/>
          <w:iCs/>
          <w:sz w:val="20"/>
          <w:szCs w:val="20"/>
          <w:lang w:eastAsia="sk-SK"/>
        </w:rPr>
      </w:pPr>
    </w:p>
    <w:p w14:paraId="2BFB4C21" w14:textId="62A44CB4" w:rsidR="003B1D77" w:rsidRDefault="003B1D77" w:rsidP="003B1D77">
      <w:pPr>
        <w:pStyle w:val="Odsekzoznamu"/>
        <w:tabs>
          <w:tab w:val="left" w:pos="426"/>
        </w:tabs>
        <w:ind w:left="0"/>
        <w:jc w:val="both"/>
        <w:rPr>
          <w:rFonts w:ascii="Calibri" w:hAnsi="Calibri" w:cs="Arial"/>
          <w:bCs/>
          <w:iCs/>
          <w:sz w:val="20"/>
          <w:szCs w:val="20"/>
          <w:lang w:eastAsia="sk-SK"/>
        </w:rPr>
      </w:pPr>
    </w:p>
    <w:p w14:paraId="541F7081" w14:textId="552BD9E8" w:rsidR="003B1D77" w:rsidRDefault="003B1D77" w:rsidP="003B1D77">
      <w:pPr>
        <w:pStyle w:val="Odsekzoznamu"/>
        <w:tabs>
          <w:tab w:val="left" w:pos="426"/>
        </w:tabs>
        <w:ind w:left="0"/>
        <w:jc w:val="both"/>
        <w:rPr>
          <w:rFonts w:ascii="Calibri" w:hAnsi="Calibri" w:cs="Arial"/>
          <w:bCs/>
          <w:iCs/>
          <w:sz w:val="20"/>
          <w:szCs w:val="20"/>
          <w:lang w:eastAsia="sk-SK"/>
        </w:rPr>
      </w:pPr>
    </w:p>
    <w:p w14:paraId="0E537958" w14:textId="3362D333" w:rsidR="003B1D77" w:rsidRDefault="003B1D77" w:rsidP="003B1D77">
      <w:pPr>
        <w:pStyle w:val="Odsekzoznamu"/>
        <w:tabs>
          <w:tab w:val="left" w:pos="426"/>
        </w:tabs>
        <w:ind w:left="0"/>
        <w:jc w:val="both"/>
        <w:rPr>
          <w:rFonts w:ascii="Calibri" w:hAnsi="Calibri" w:cs="Arial"/>
          <w:bCs/>
          <w:iCs/>
          <w:sz w:val="20"/>
          <w:szCs w:val="20"/>
          <w:lang w:eastAsia="sk-SK"/>
        </w:rPr>
      </w:pPr>
    </w:p>
    <w:p w14:paraId="714D2823" w14:textId="3809B409" w:rsidR="003B1D77" w:rsidRDefault="003B1D77" w:rsidP="003B1D77">
      <w:pPr>
        <w:pStyle w:val="Odsekzoznamu"/>
        <w:tabs>
          <w:tab w:val="left" w:pos="426"/>
        </w:tabs>
        <w:ind w:left="0"/>
        <w:jc w:val="both"/>
        <w:rPr>
          <w:rFonts w:ascii="Calibri" w:hAnsi="Calibri" w:cs="Arial"/>
          <w:bCs/>
          <w:iCs/>
          <w:sz w:val="20"/>
          <w:szCs w:val="20"/>
          <w:lang w:eastAsia="sk-SK"/>
        </w:rPr>
      </w:pPr>
    </w:p>
    <w:p w14:paraId="674C97B5" w14:textId="0064DDD0" w:rsidR="003B1D77" w:rsidRDefault="003B1D77" w:rsidP="003B1D77">
      <w:pPr>
        <w:pStyle w:val="Odsekzoznamu"/>
        <w:tabs>
          <w:tab w:val="left" w:pos="426"/>
        </w:tabs>
        <w:ind w:left="0"/>
        <w:jc w:val="both"/>
        <w:rPr>
          <w:rFonts w:ascii="Calibri" w:hAnsi="Calibri" w:cs="Arial"/>
          <w:bCs/>
          <w:iCs/>
          <w:sz w:val="20"/>
          <w:szCs w:val="20"/>
          <w:lang w:eastAsia="sk-SK"/>
        </w:rPr>
      </w:pPr>
    </w:p>
    <w:p w14:paraId="389E2CFC" w14:textId="273090C6" w:rsidR="003B1D77" w:rsidRDefault="003B1D77" w:rsidP="003B1D77">
      <w:pPr>
        <w:pStyle w:val="Odsekzoznamu"/>
        <w:tabs>
          <w:tab w:val="left" w:pos="426"/>
        </w:tabs>
        <w:ind w:left="0"/>
        <w:jc w:val="both"/>
        <w:rPr>
          <w:rFonts w:ascii="Calibri" w:hAnsi="Calibri" w:cs="Arial"/>
          <w:bCs/>
          <w:iCs/>
          <w:sz w:val="20"/>
          <w:szCs w:val="20"/>
          <w:lang w:eastAsia="sk-SK"/>
        </w:rPr>
      </w:pPr>
    </w:p>
    <w:p w14:paraId="0F9906D8" w14:textId="52BF6CBE" w:rsidR="00E5007A" w:rsidRDefault="00E5007A" w:rsidP="002F4C0B">
      <w:pPr>
        <w:pStyle w:val="Odsekzoznamu"/>
        <w:numPr>
          <w:ilvl w:val="0"/>
          <w:numId w:val="18"/>
        </w:numPr>
        <w:tabs>
          <w:tab w:val="left" w:pos="426"/>
        </w:tabs>
        <w:ind w:left="0" w:firstLine="0"/>
        <w:jc w:val="both"/>
        <w:rPr>
          <w:rFonts w:asciiTheme="minorHAnsi" w:hAnsiTheme="minorHAnsi"/>
          <w:b/>
          <w:noProof/>
          <w:sz w:val="20"/>
          <w:szCs w:val="20"/>
          <w:lang w:eastAsia="sk-SK"/>
        </w:rPr>
      </w:pPr>
      <w:r w:rsidRPr="004E6668">
        <w:rPr>
          <w:rFonts w:asciiTheme="minorHAnsi" w:hAnsiTheme="minorHAnsi"/>
          <w:b/>
          <w:noProof/>
          <w:sz w:val="20"/>
          <w:szCs w:val="20"/>
          <w:lang w:eastAsia="sk-SK"/>
        </w:rPr>
        <w:lastRenderedPageBreak/>
        <w:t>DOKLADY A DOKUMENTY POŽADOVANÉ NA PREUKÁZANIE SPLNENIA POŽIADAVIEK VEREJNÉHO OBSTARÁVATEĽA NA PREDMET ZÁKAZKY</w:t>
      </w:r>
    </w:p>
    <w:p w14:paraId="14BBA412" w14:textId="77777777" w:rsidR="006C095D" w:rsidRPr="004E6668" w:rsidRDefault="006C095D" w:rsidP="006C095D">
      <w:pPr>
        <w:pStyle w:val="Odsekzoznamu"/>
        <w:tabs>
          <w:tab w:val="left" w:pos="426"/>
        </w:tabs>
        <w:ind w:left="0"/>
        <w:jc w:val="both"/>
        <w:rPr>
          <w:rFonts w:asciiTheme="minorHAnsi" w:hAnsiTheme="minorHAnsi"/>
          <w:b/>
          <w:noProof/>
          <w:sz w:val="20"/>
          <w:szCs w:val="20"/>
          <w:lang w:eastAsia="sk-SK"/>
        </w:rPr>
      </w:pPr>
    </w:p>
    <w:p w14:paraId="6A02B93A" w14:textId="5886695D" w:rsidR="00147D1F" w:rsidRDefault="00E5007A" w:rsidP="002F4C0B">
      <w:pPr>
        <w:pStyle w:val="Odsekzoznamu"/>
        <w:numPr>
          <w:ilvl w:val="1"/>
          <w:numId w:val="18"/>
        </w:numPr>
        <w:tabs>
          <w:tab w:val="left" w:pos="426"/>
        </w:tabs>
        <w:jc w:val="both"/>
        <w:rPr>
          <w:rFonts w:ascii="Calibri" w:hAnsi="Calibri" w:cs="Arial"/>
          <w:bCs/>
          <w:iCs/>
          <w:sz w:val="20"/>
          <w:szCs w:val="20"/>
          <w:lang w:eastAsia="sk-SK"/>
        </w:rPr>
      </w:pPr>
      <w:r w:rsidRPr="004E6668">
        <w:rPr>
          <w:rFonts w:ascii="Calibri" w:hAnsi="Calibri" w:cs="Arial"/>
          <w:bCs/>
          <w:iCs/>
          <w:sz w:val="20"/>
          <w:szCs w:val="20"/>
          <w:lang w:eastAsia="sk-SK"/>
        </w:rPr>
        <w:t xml:space="preserve">Uchádzač predloží vo svojej ponuke </w:t>
      </w:r>
      <w:r w:rsidRPr="004E6668">
        <w:rPr>
          <w:rFonts w:ascii="Calibri" w:hAnsi="Calibri" w:cs="Arial"/>
          <w:b/>
          <w:bCs/>
          <w:iCs/>
          <w:sz w:val="20"/>
          <w:szCs w:val="20"/>
          <w:lang w:eastAsia="sk-SK"/>
        </w:rPr>
        <w:t xml:space="preserve">kompletne </w:t>
      </w:r>
      <w:r w:rsidR="00AD5E45" w:rsidRPr="004E6668">
        <w:rPr>
          <w:rFonts w:ascii="Calibri" w:hAnsi="Calibri" w:cs="Arial"/>
          <w:b/>
          <w:bCs/>
          <w:iCs/>
          <w:sz w:val="20"/>
          <w:szCs w:val="20"/>
          <w:lang w:eastAsia="sk-SK"/>
        </w:rPr>
        <w:t>ocenen</w:t>
      </w:r>
      <w:r w:rsidR="00AD5E45">
        <w:rPr>
          <w:rFonts w:ascii="Calibri" w:hAnsi="Calibri" w:cs="Arial"/>
          <w:b/>
          <w:bCs/>
          <w:iCs/>
          <w:sz w:val="20"/>
          <w:szCs w:val="20"/>
          <w:lang w:eastAsia="sk-SK"/>
        </w:rPr>
        <w:t>é</w:t>
      </w:r>
      <w:r w:rsidR="00AD5E45" w:rsidRPr="004E6668">
        <w:rPr>
          <w:rFonts w:ascii="Calibri" w:hAnsi="Calibri" w:cs="Arial"/>
          <w:b/>
          <w:bCs/>
          <w:iCs/>
          <w:sz w:val="20"/>
          <w:szCs w:val="20"/>
          <w:lang w:eastAsia="sk-SK"/>
        </w:rPr>
        <w:t xml:space="preserve"> </w:t>
      </w:r>
      <w:r w:rsidR="002800D8">
        <w:rPr>
          <w:rFonts w:ascii="Calibri" w:hAnsi="Calibri" w:cs="Arial"/>
          <w:b/>
          <w:bCs/>
          <w:iCs/>
          <w:sz w:val="20"/>
          <w:szCs w:val="20"/>
          <w:lang w:eastAsia="sk-SK"/>
        </w:rPr>
        <w:t>výkaz</w:t>
      </w:r>
      <w:r w:rsidR="00AD5E45">
        <w:rPr>
          <w:rFonts w:ascii="Calibri" w:hAnsi="Calibri" w:cs="Arial"/>
          <w:b/>
          <w:bCs/>
          <w:iCs/>
          <w:sz w:val="20"/>
          <w:szCs w:val="20"/>
          <w:lang w:eastAsia="sk-SK"/>
        </w:rPr>
        <w:t>y</w:t>
      </w:r>
      <w:r w:rsidR="002800D8">
        <w:rPr>
          <w:rFonts w:ascii="Calibri" w:hAnsi="Calibri" w:cs="Arial"/>
          <w:b/>
          <w:bCs/>
          <w:iCs/>
          <w:sz w:val="20"/>
          <w:szCs w:val="20"/>
          <w:lang w:eastAsia="sk-SK"/>
        </w:rPr>
        <w:t xml:space="preserve"> výmer</w:t>
      </w:r>
      <w:r w:rsidRPr="004E6668">
        <w:rPr>
          <w:rFonts w:ascii="Calibri" w:hAnsi="Calibri" w:cs="Arial"/>
          <w:b/>
          <w:bCs/>
          <w:iCs/>
          <w:sz w:val="20"/>
          <w:szCs w:val="20"/>
          <w:lang w:eastAsia="sk-SK"/>
        </w:rPr>
        <w:t xml:space="preserve"> </w:t>
      </w:r>
      <w:r w:rsidRPr="004E6668">
        <w:rPr>
          <w:rFonts w:ascii="Calibri" w:hAnsi="Calibri" w:cs="Arial"/>
          <w:bCs/>
          <w:iCs/>
          <w:sz w:val="20"/>
          <w:szCs w:val="20"/>
          <w:lang w:eastAsia="sk-SK"/>
        </w:rPr>
        <w:t xml:space="preserve">v elektronickej podobe vo formáte </w:t>
      </w:r>
      <w:r w:rsidR="00273608" w:rsidRPr="00273608">
        <w:rPr>
          <w:rFonts w:asciiTheme="minorHAnsi" w:hAnsiTheme="minorHAnsi" w:cstheme="minorHAnsi"/>
          <w:b/>
          <w:bCs/>
          <w:sz w:val="20"/>
          <w:szCs w:val="20"/>
        </w:rPr>
        <w:t>.</w:t>
      </w:r>
      <w:proofErr w:type="spellStart"/>
      <w:r w:rsidR="00273608" w:rsidRPr="00273608">
        <w:rPr>
          <w:rFonts w:asciiTheme="minorHAnsi" w:hAnsiTheme="minorHAnsi" w:cstheme="minorHAnsi"/>
          <w:b/>
          <w:bCs/>
          <w:sz w:val="20"/>
          <w:szCs w:val="20"/>
        </w:rPr>
        <w:t>pdf</w:t>
      </w:r>
      <w:proofErr w:type="spellEnd"/>
      <w:r w:rsidR="00273608" w:rsidRPr="00273608">
        <w:rPr>
          <w:rFonts w:asciiTheme="minorHAnsi" w:hAnsiTheme="minorHAnsi" w:cstheme="minorHAnsi"/>
          <w:b/>
          <w:bCs/>
          <w:sz w:val="20"/>
          <w:szCs w:val="20"/>
        </w:rPr>
        <w:t xml:space="preserve"> a .</w:t>
      </w:r>
      <w:proofErr w:type="spellStart"/>
      <w:r w:rsidR="00273608" w:rsidRPr="00273608">
        <w:rPr>
          <w:rFonts w:asciiTheme="minorHAnsi" w:hAnsiTheme="minorHAnsi" w:cstheme="minorHAnsi"/>
          <w:b/>
          <w:bCs/>
          <w:sz w:val="20"/>
          <w:szCs w:val="20"/>
        </w:rPr>
        <w:t>xls</w:t>
      </w:r>
      <w:proofErr w:type="spellEnd"/>
      <w:r w:rsidR="00273608" w:rsidRPr="00273608">
        <w:rPr>
          <w:rFonts w:asciiTheme="minorHAnsi" w:hAnsiTheme="minorHAnsi" w:cstheme="minorHAnsi"/>
          <w:b/>
          <w:bCs/>
          <w:sz w:val="20"/>
          <w:szCs w:val="20"/>
        </w:rPr>
        <w:t>/.</w:t>
      </w:r>
      <w:proofErr w:type="spellStart"/>
      <w:r w:rsidR="00273608" w:rsidRPr="00273608">
        <w:rPr>
          <w:rFonts w:asciiTheme="minorHAnsi" w:hAnsiTheme="minorHAnsi" w:cstheme="minorHAnsi"/>
          <w:b/>
          <w:bCs/>
          <w:sz w:val="20"/>
          <w:szCs w:val="20"/>
        </w:rPr>
        <w:t>xlsx</w:t>
      </w:r>
      <w:proofErr w:type="spellEnd"/>
      <w:r w:rsidR="009870C9">
        <w:rPr>
          <w:rFonts w:ascii="Calibri" w:hAnsi="Calibri" w:cs="Arial"/>
          <w:bCs/>
          <w:iCs/>
          <w:sz w:val="20"/>
          <w:szCs w:val="20"/>
          <w:lang w:eastAsia="sk-SK"/>
        </w:rPr>
        <w:t xml:space="preserve">, </w:t>
      </w:r>
      <w:r w:rsidRPr="004E6668">
        <w:rPr>
          <w:rFonts w:ascii="Calibri" w:hAnsi="Calibri" w:cs="Arial"/>
          <w:bCs/>
          <w:iCs/>
          <w:sz w:val="20"/>
          <w:szCs w:val="20"/>
          <w:lang w:eastAsia="sk-SK"/>
        </w:rPr>
        <w:t>pričom položky z</w:t>
      </w:r>
      <w:r w:rsidR="0043576D">
        <w:rPr>
          <w:rFonts w:ascii="Calibri" w:hAnsi="Calibri" w:cs="Arial"/>
          <w:bCs/>
          <w:iCs/>
          <w:sz w:val="20"/>
          <w:szCs w:val="20"/>
          <w:lang w:eastAsia="sk-SK"/>
        </w:rPr>
        <w:t> výkaz</w:t>
      </w:r>
      <w:r w:rsidR="00AD5E45">
        <w:rPr>
          <w:rFonts w:ascii="Calibri" w:hAnsi="Calibri" w:cs="Arial"/>
          <w:bCs/>
          <w:iCs/>
          <w:sz w:val="20"/>
          <w:szCs w:val="20"/>
          <w:lang w:eastAsia="sk-SK"/>
        </w:rPr>
        <w:t>ov</w:t>
      </w:r>
      <w:r w:rsidR="0043576D">
        <w:rPr>
          <w:rFonts w:ascii="Calibri" w:hAnsi="Calibri" w:cs="Arial"/>
          <w:bCs/>
          <w:iCs/>
          <w:sz w:val="20"/>
          <w:szCs w:val="20"/>
          <w:lang w:eastAsia="sk-SK"/>
        </w:rPr>
        <w:t xml:space="preserve"> výmer</w:t>
      </w:r>
      <w:r w:rsidR="0043576D" w:rsidRPr="004E6668">
        <w:rPr>
          <w:rFonts w:ascii="Calibri" w:hAnsi="Calibri" w:cs="Arial"/>
          <w:bCs/>
          <w:iCs/>
          <w:sz w:val="20"/>
          <w:szCs w:val="20"/>
          <w:lang w:eastAsia="sk-SK"/>
        </w:rPr>
        <w:t xml:space="preserve"> </w:t>
      </w:r>
      <w:r w:rsidR="00AD5E45" w:rsidRPr="004E6668">
        <w:rPr>
          <w:rFonts w:ascii="Calibri" w:hAnsi="Calibri" w:cs="Arial"/>
          <w:bCs/>
          <w:iCs/>
          <w:sz w:val="20"/>
          <w:szCs w:val="20"/>
          <w:lang w:eastAsia="sk-SK"/>
        </w:rPr>
        <w:t>predložen</w:t>
      </w:r>
      <w:r w:rsidR="00AD5E45">
        <w:rPr>
          <w:rFonts w:ascii="Calibri" w:hAnsi="Calibri" w:cs="Arial"/>
          <w:bCs/>
          <w:iCs/>
          <w:sz w:val="20"/>
          <w:szCs w:val="20"/>
          <w:lang w:eastAsia="sk-SK"/>
        </w:rPr>
        <w:t>ých</w:t>
      </w:r>
      <w:r w:rsidR="00AD5E45" w:rsidRPr="004E6668">
        <w:rPr>
          <w:rFonts w:ascii="Calibri" w:hAnsi="Calibri" w:cs="Arial"/>
          <w:bCs/>
          <w:iCs/>
          <w:sz w:val="20"/>
          <w:szCs w:val="20"/>
          <w:lang w:eastAsia="sk-SK"/>
        </w:rPr>
        <w:t xml:space="preserve"> </w:t>
      </w:r>
      <w:r w:rsidRPr="004E6668">
        <w:rPr>
          <w:rFonts w:ascii="Calibri" w:hAnsi="Calibri" w:cs="Arial"/>
          <w:bCs/>
          <w:iCs/>
          <w:sz w:val="20"/>
          <w:szCs w:val="20"/>
          <w:lang w:eastAsia="sk-SK"/>
        </w:rPr>
        <w:t xml:space="preserve">uchádzačom v cenovej ponuke sa musia </w:t>
      </w:r>
      <w:proofErr w:type="spellStart"/>
      <w:r w:rsidRPr="004E6668">
        <w:rPr>
          <w:rFonts w:ascii="Calibri" w:hAnsi="Calibri" w:cs="Arial"/>
          <w:bCs/>
          <w:iCs/>
          <w:sz w:val="20"/>
          <w:szCs w:val="20"/>
          <w:lang w:eastAsia="sk-SK"/>
        </w:rPr>
        <w:t>množstevne</w:t>
      </w:r>
      <w:proofErr w:type="spellEnd"/>
      <w:r w:rsidRPr="004E6668">
        <w:rPr>
          <w:rFonts w:ascii="Calibri" w:hAnsi="Calibri" w:cs="Arial"/>
          <w:bCs/>
          <w:iCs/>
          <w:sz w:val="20"/>
          <w:szCs w:val="20"/>
          <w:lang w:eastAsia="sk-SK"/>
        </w:rPr>
        <w:t xml:space="preserve"> a vecne zhodovať s položkami </w:t>
      </w:r>
      <w:r w:rsidR="0043576D">
        <w:rPr>
          <w:rFonts w:ascii="Calibri" w:hAnsi="Calibri" w:cs="Arial"/>
          <w:bCs/>
          <w:iCs/>
          <w:sz w:val="20"/>
          <w:szCs w:val="20"/>
          <w:lang w:eastAsia="sk-SK"/>
        </w:rPr>
        <w:t xml:space="preserve">výkazov </w:t>
      </w:r>
      <w:r w:rsidR="005E3502">
        <w:rPr>
          <w:rFonts w:ascii="Calibri" w:hAnsi="Calibri" w:cs="Arial"/>
          <w:bCs/>
          <w:iCs/>
          <w:sz w:val="20"/>
          <w:szCs w:val="20"/>
          <w:lang w:eastAsia="sk-SK"/>
        </w:rPr>
        <w:t xml:space="preserve"> výmer</w:t>
      </w:r>
      <w:r w:rsidRPr="004E6668">
        <w:rPr>
          <w:rFonts w:ascii="Calibri" w:hAnsi="Calibri" w:cs="Arial"/>
          <w:bCs/>
          <w:iCs/>
          <w:sz w:val="20"/>
          <w:szCs w:val="20"/>
          <w:lang w:eastAsia="sk-SK"/>
        </w:rPr>
        <w:t xml:space="preserve"> </w:t>
      </w:r>
      <w:r w:rsidR="005E3502" w:rsidRPr="004E6668">
        <w:rPr>
          <w:rFonts w:ascii="Calibri" w:hAnsi="Calibri" w:cs="Arial"/>
          <w:bCs/>
          <w:iCs/>
          <w:sz w:val="20"/>
          <w:szCs w:val="20"/>
          <w:lang w:eastAsia="sk-SK"/>
        </w:rPr>
        <w:t>poskytnut</w:t>
      </w:r>
      <w:r w:rsidR="005E3502">
        <w:rPr>
          <w:rFonts w:ascii="Calibri" w:hAnsi="Calibri" w:cs="Arial"/>
          <w:bCs/>
          <w:iCs/>
          <w:sz w:val="20"/>
          <w:szCs w:val="20"/>
          <w:lang w:eastAsia="sk-SK"/>
        </w:rPr>
        <w:t>ých</w:t>
      </w:r>
      <w:r w:rsidR="005E3502" w:rsidRPr="004E6668">
        <w:rPr>
          <w:rFonts w:ascii="Calibri" w:hAnsi="Calibri" w:cs="Arial"/>
          <w:bCs/>
          <w:iCs/>
          <w:sz w:val="20"/>
          <w:szCs w:val="20"/>
          <w:lang w:eastAsia="sk-SK"/>
        </w:rPr>
        <w:t xml:space="preserve"> </w:t>
      </w:r>
      <w:r w:rsidRPr="004E6668">
        <w:rPr>
          <w:rFonts w:ascii="Calibri" w:hAnsi="Calibri" w:cs="Arial"/>
          <w:bCs/>
          <w:iCs/>
          <w:sz w:val="20"/>
          <w:szCs w:val="20"/>
          <w:lang w:eastAsia="sk-SK"/>
        </w:rPr>
        <w:t>verejným obstarávateľom v </w:t>
      </w:r>
      <w:r w:rsidR="0043576D">
        <w:rPr>
          <w:rFonts w:ascii="Calibri" w:hAnsi="Calibri" w:cs="Arial"/>
          <w:bCs/>
          <w:iCs/>
          <w:sz w:val="20"/>
          <w:szCs w:val="20"/>
          <w:lang w:eastAsia="sk-SK"/>
        </w:rPr>
        <w:t>P</w:t>
      </w:r>
      <w:r w:rsidR="0043576D" w:rsidRPr="004E6668">
        <w:rPr>
          <w:rFonts w:ascii="Calibri" w:hAnsi="Calibri" w:cs="Arial"/>
          <w:bCs/>
          <w:iCs/>
          <w:sz w:val="20"/>
          <w:szCs w:val="20"/>
          <w:lang w:eastAsia="sk-SK"/>
        </w:rPr>
        <w:t>ríloh</w:t>
      </w:r>
      <w:r w:rsidR="0043576D">
        <w:rPr>
          <w:rFonts w:ascii="Calibri" w:hAnsi="Calibri" w:cs="Arial"/>
          <w:bCs/>
          <w:iCs/>
          <w:sz w:val="20"/>
          <w:szCs w:val="20"/>
          <w:lang w:eastAsia="sk-SK"/>
        </w:rPr>
        <w:t>ách</w:t>
      </w:r>
      <w:r w:rsidR="0043576D" w:rsidRPr="004E6668">
        <w:rPr>
          <w:rFonts w:ascii="Calibri" w:hAnsi="Calibri" w:cs="Arial"/>
          <w:bCs/>
          <w:iCs/>
          <w:sz w:val="20"/>
          <w:szCs w:val="20"/>
          <w:lang w:eastAsia="sk-SK"/>
        </w:rPr>
        <w:t xml:space="preserve"> </w:t>
      </w:r>
      <w:r w:rsidRPr="004E6668">
        <w:rPr>
          <w:rFonts w:ascii="Calibri" w:hAnsi="Calibri" w:cs="Arial"/>
          <w:bCs/>
          <w:iCs/>
          <w:sz w:val="20"/>
          <w:szCs w:val="20"/>
          <w:lang w:eastAsia="sk-SK"/>
        </w:rPr>
        <w:t>č. 2</w:t>
      </w:r>
      <w:r w:rsidR="00D73389">
        <w:rPr>
          <w:rFonts w:ascii="Calibri" w:hAnsi="Calibri" w:cs="Arial"/>
          <w:bCs/>
          <w:iCs/>
          <w:sz w:val="20"/>
          <w:szCs w:val="20"/>
          <w:lang w:eastAsia="sk-SK"/>
        </w:rPr>
        <w:t>a</w:t>
      </w:r>
      <w:r w:rsidR="00881F4E">
        <w:rPr>
          <w:rFonts w:ascii="Calibri" w:hAnsi="Calibri" w:cs="Arial"/>
          <w:bCs/>
          <w:iCs/>
          <w:sz w:val="20"/>
          <w:szCs w:val="20"/>
          <w:lang w:eastAsia="sk-SK"/>
        </w:rPr>
        <w:t>/b</w:t>
      </w:r>
      <w:r w:rsidR="005E3502">
        <w:rPr>
          <w:rFonts w:ascii="Calibri" w:hAnsi="Calibri" w:cs="Arial"/>
          <w:bCs/>
          <w:iCs/>
          <w:sz w:val="20"/>
          <w:szCs w:val="20"/>
          <w:lang w:eastAsia="sk-SK"/>
        </w:rPr>
        <w:t xml:space="preserve"> </w:t>
      </w:r>
      <w:r w:rsidRPr="004E6668">
        <w:rPr>
          <w:rFonts w:ascii="Calibri" w:hAnsi="Calibri" w:cs="Arial"/>
          <w:bCs/>
          <w:iCs/>
          <w:sz w:val="20"/>
          <w:szCs w:val="20"/>
          <w:lang w:eastAsia="sk-SK"/>
        </w:rPr>
        <w:t xml:space="preserve">týchto </w:t>
      </w:r>
      <w:r w:rsidR="000265E6">
        <w:rPr>
          <w:rFonts w:ascii="Calibri" w:hAnsi="Calibri" w:cs="Arial"/>
          <w:bCs/>
          <w:iCs/>
          <w:sz w:val="20"/>
          <w:szCs w:val="20"/>
          <w:lang w:eastAsia="sk-SK"/>
        </w:rPr>
        <w:t>S</w:t>
      </w:r>
      <w:r w:rsidR="005E3502">
        <w:rPr>
          <w:rFonts w:ascii="Calibri" w:hAnsi="Calibri" w:cs="Arial"/>
          <w:bCs/>
          <w:iCs/>
          <w:sz w:val="20"/>
          <w:szCs w:val="20"/>
          <w:lang w:eastAsia="sk-SK"/>
        </w:rPr>
        <w:t>P.</w:t>
      </w:r>
    </w:p>
    <w:p w14:paraId="180840D0" w14:textId="77777777" w:rsidR="00AD5E45" w:rsidRDefault="00AD5E45" w:rsidP="00D73389">
      <w:pPr>
        <w:pStyle w:val="Odsekzoznamu"/>
        <w:ind w:left="0"/>
        <w:jc w:val="both"/>
        <w:rPr>
          <w:rFonts w:ascii="Calibri" w:hAnsi="Calibri" w:cs="Arial"/>
          <w:bCs/>
          <w:iCs/>
          <w:sz w:val="20"/>
          <w:szCs w:val="20"/>
          <w:lang w:eastAsia="sk-SK"/>
        </w:rPr>
      </w:pPr>
    </w:p>
    <w:p w14:paraId="1927E35E" w14:textId="44FA7587" w:rsidR="00D73389" w:rsidRPr="00147D1F" w:rsidRDefault="00D73389" w:rsidP="009870C9">
      <w:pPr>
        <w:pStyle w:val="Odsekzoznamu"/>
        <w:tabs>
          <w:tab w:val="left" w:pos="426"/>
        </w:tabs>
        <w:ind w:left="0"/>
        <w:jc w:val="both"/>
        <w:rPr>
          <w:rFonts w:ascii="Calibri" w:hAnsi="Calibri" w:cs="Arial"/>
          <w:bCs/>
          <w:iCs/>
          <w:sz w:val="20"/>
          <w:szCs w:val="20"/>
          <w:lang w:eastAsia="sk-SK"/>
        </w:rPr>
      </w:pPr>
      <w:r>
        <w:rPr>
          <w:rFonts w:ascii="Calibri" w:hAnsi="Calibri" w:cs="Arial"/>
          <w:bCs/>
          <w:iCs/>
          <w:sz w:val="20"/>
          <w:szCs w:val="20"/>
          <w:lang w:eastAsia="sk-SK"/>
        </w:rPr>
        <w:t>Možnosť predkladania výrobkov/stavebných materiálov s kvalitatívne lepšími parametrami ako požaduje verejný obstarávateľ týmto nie je dotknutá.</w:t>
      </w:r>
    </w:p>
    <w:p w14:paraId="49A69C3E" w14:textId="77777777" w:rsidR="005A6578" w:rsidRPr="002B6D80" w:rsidRDefault="005A6578" w:rsidP="002B6D80">
      <w:pPr>
        <w:pStyle w:val="Odsekzoznamu"/>
        <w:ind w:left="360"/>
        <w:jc w:val="both"/>
        <w:rPr>
          <w:rFonts w:ascii="Calibri" w:hAnsi="Calibri" w:cs="Arial"/>
          <w:bCs/>
          <w:iCs/>
          <w:sz w:val="20"/>
          <w:szCs w:val="20"/>
          <w:lang w:eastAsia="sk-SK"/>
        </w:rPr>
      </w:pPr>
    </w:p>
    <w:p w14:paraId="0BCDBEB8" w14:textId="2A658D07" w:rsidR="00BE36E5" w:rsidRDefault="005A6578" w:rsidP="002F4C0B">
      <w:pPr>
        <w:pStyle w:val="Odsekzoznamu"/>
        <w:numPr>
          <w:ilvl w:val="1"/>
          <w:numId w:val="18"/>
        </w:numPr>
        <w:tabs>
          <w:tab w:val="left" w:pos="426"/>
        </w:tabs>
        <w:jc w:val="both"/>
        <w:rPr>
          <w:rFonts w:asciiTheme="minorHAnsi" w:hAnsiTheme="minorHAnsi" w:cstheme="minorHAnsi"/>
          <w:bCs/>
          <w:iCs/>
          <w:sz w:val="20"/>
          <w:szCs w:val="20"/>
          <w:lang w:eastAsia="sk-SK"/>
        </w:rPr>
      </w:pPr>
      <w:r w:rsidRPr="002800D8">
        <w:rPr>
          <w:rFonts w:ascii="Calibri" w:hAnsi="Calibri" w:cs="Arial"/>
          <w:bCs/>
          <w:iCs/>
          <w:sz w:val="20"/>
          <w:szCs w:val="20"/>
          <w:lang w:eastAsia="sk-SK"/>
        </w:rPr>
        <w:t>Uchádzač</w:t>
      </w:r>
      <w:r w:rsidRPr="00147D1F">
        <w:rPr>
          <w:rFonts w:ascii="Calibri" w:hAnsi="Calibri" w:cs="Arial"/>
          <w:bCs/>
          <w:iCs/>
          <w:sz w:val="20"/>
          <w:szCs w:val="20"/>
          <w:lang w:eastAsia="sk-SK"/>
        </w:rPr>
        <w:t xml:space="preserve"> predloží vo svojej ponuke </w:t>
      </w:r>
      <w:r w:rsidRPr="00147D1F">
        <w:rPr>
          <w:rFonts w:ascii="Calibri" w:hAnsi="Calibri" w:cs="Arial"/>
          <w:b/>
          <w:iCs/>
          <w:sz w:val="20"/>
          <w:szCs w:val="20"/>
          <w:lang w:eastAsia="sk-SK"/>
        </w:rPr>
        <w:t>vecný a časový harmonogram realizácie prác</w:t>
      </w:r>
      <w:r w:rsidRPr="00147D1F">
        <w:rPr>
          <w:rFonts w:ascii="Calibri" w:hAnsi="Calibri" w:cs="Arial"/>
          <w:bCs/>
          <w:iCs/>
          <w:sz w:val="20"/>
          <w:szCs w:val="20"/>
          <w:lang w:eastAsia="sk-SK"/>
        </w:rPr>
        <w:t xml:space="preserve">, </w:t>
      </w:r>
      <w:r w:rsidRPr="00D73389">
        <w:rPr>
          <w:rFonts w:ascii="Calibri" w:hAnsi="Calibri" w:cs="Arial"/>
          <w:b/>
          <w:iCs/>
          <w:sz w:val="20"/>
          <w:szCs w:val="20"/>
          <w:lang w:eastAsia="sk-SK"/>
        </w:rPr>
        <w:t>ktorý bude</w:t>
      </w:r>
      <w:r w:rsidR="00147D1F" w:rsidRPr="00D73389">
        <w:rPr>
          <w:rFonts w:ascii="Calibri" w:hAnsi="Calibri" w:cs="Arial"/>
          <w:b/>
          <w:iCs/>
          <w:sz w:val="20"/>
          <w:szCs w:val="20"/>
          <w:lang w:eastAsia="sk-SK"/>
        </w:rPr>
        <w:t xml:space="preserve"> </w:t>
      </w:r>
      <w:r w:rsidRPr="00D73389">
        <w:rPr>
          <w:rFonts w:ascii="Calibri" w:hAnsi="Calibri" w:cs="Arial"/>
          <w:b/>
          <w:iCs/>
          <w:sz w:val="20"/>
          <w:szCs w:val="20"/>
          <w:lang w:eastAsia="sk-SK"/>
        </w:rPr>
        <w:t>korešpondovať</w:t>
      </w:r>
      <w:r w:rsidR="00273608">
        <w:rPr>
          <w:rFonts w:ascii="Calibri" w:hAnsi="Calibri" w:cs="Arial"/>
          <w:b/>
          <w:iCs/>
          <w:sz w:val="20"/>
          <w:szCs w:val="20"/>
          <w:lang w:eastAsia="sk-SK"/>
        </w:rPr>
        <w:t xml:space="preserve">             </w:t>
      </w:r>
      <w:r w:rsidRPr="00D73389">
        <w:rPr>
          <w:rFonts w:ascii="Calibri" w:hAnsi="Calibri" w:cs="Arial"/>
          <w:b/>
          <w:iCs/>
          <w:sz w:val="20"/>
          <w:szCs w:val="20"/>
          <w:lang w:eastAsia="sk-SK"/>
        </w:rPr>
        <w:t xml:space="preserve"> </w:t>
      </w:r>
      <w:r w:rsidR="00273608">
        <w:rPr>
          <w:rFonts w:ascii="Calibri" w:hAnsi="Calibri" w:cs="Arial"/>
          <w:b/>
          <w:iCs/>
          <w:sz w:val="20"/>
          <w:szCs w:val="20"/>
          <w:lang w:eastAsia="sk-SK"/>
        </w:rPr>
        <w:t xml:space="preserve">s </w:t>
      </w:r>
      <w:r w:rsidR="00DD497A">
        <w:rPr>
          <w:rFonts w:ascii="Calibri" w:hAnsi="Calibri" w:cs="Arial"/>
          <w:b/>
          <w:iCs/>
          <w:sz w:val="20"/>
          <w:szCs w:val="20"/>
          <w:lang w:eastAsia="sk-SK"/>
        </w:rPr>
        <w:t>výkaz</w:t>
      </w:r>
      <w:r w:rsidR="00AD5E45">
        <w:rPr>
          <w:rFonts w:ascii="Calibri" w:hAnsi="Calibri" w:cs="Arial"/>
          <w:b/>
          <w:iCs/>
          <w:sz w:val="20"/>
          <w:szCs w:val="20"/>
          <w:lang w:eastAsia="sk-SK"/>
        </w:rPr>
        <w:t>mi</w:t>
      </w:r>
      <w:r w:rsidR="00DD497A">
        <w:rPr>
          <w:rFonts w:ascii="Calibri" w:hAnsi="Calibri" w:cs="Arial"/>
          <w:b/>
          <w:iCs/>
          <w:sz w:val="20"/>
          <w:szCs w:val="20"/>
          <w:lang w:eastAsia="sk-SK"/>
        </w:rPr>
        <w:t xml:space="preserve"> výmer</w:t>
      </w:r>
      <w:r w:rsidR="00DD497A" w:rsidRPr="00D73389">
        <w:rPr>
          <w:rFonts w:ascii="Calibri" w:hAnsi="Calibri" w:cs="Arial"/>
          <w:b/>
          <w:iCs/>
          <w:sz w:val="20"/>
          <w:szCs w:val="20"/>
          <w:lang w:eastAsia="sk-SK"/>
        </w:rPr>
        <w:t xml:space="preserve"> </w:t>
      </w:r>
      <w:r w:rsidRPr="00D73389">
        <w:rPr>
          <w:rFonts w:ascii="Calibri" w:hAnsi="Calibri" w:cs="Arial"/>
          <w:b/>
          <w:iCs/>
          <w:sz w:val="20"/>
          <w:szCs w:val="20"/>
          <w:lang w:eastAsia="sk-SK"/>
        </w:rPr>
        <w:t>a </w:t>
      </w:r>
      <w:r w:rsidR="00DD497A" w:rsidRPr="00D73389">
        <w:rPr>
          <w:rFonts w:ascii="Calibri" w:hAnsi="Calibri" w:cs="Arial"/>
          <w:b/>
          <w:iCs/>
          <w:sz w:val="20"/>
          <w:szCs w:val="20"/>
          <w:lang w:eastAsia="sk-SK"/>
        </w:rPr>
        <w:t>projektov</w:t>
      </w:r>
      <w:r w:rsidR="00DD497A">
        <w:rPr>
          <w:rFonts w:ascii="Calibri" w:hAnsi="Calibri" w:cs="Arial"/>
          <w:b/>
          <w:iCs/>
          <w:sz w:val="20"/>
          <w:szCs w:val="20"/>
          <w:lang w:eastAsia="sk-SK"/>
        </w:rPr>
        <w:t>ou</w:t>
      </w:r>
      <w:r w:rsidR="00DD497A" w:rsidRPr="00D73389">
        <w:rPr>
          <w:rFonts w:ascii="Calibri" w:hAnsi="Calibri" w:cs="Arial"/>
          <w:b/>
          <w:iCs/>
          <w:sz w:val="20"/>
          <w:szCs w:val="20"/>
          <w:lang w:eastAsia="sk-SK"/>
        </w:rPr>
        <w:t xml:space="preserve"> dokumentác</w:t>
      </w:r>
      <w:r w:rsidR="00DD497A">
        <w:rPr>
          <w:rFonts w:ascii="Calibri" w:hAnsi="Calibri" w:cs="Arial"/>
          <w:b/>
          <w:iCs/>
          <w:sz w:val="20"/>
          <w:szCs w:val="20"/>
          <w:lang w:eastAsia="sk-SK"/>
        </w:rPr>
        <w:t>iou</w:t>
      </w:r>
      <w:r w:rsidRPr="00D73389">
        <w:rPr>
          <w:rFonts w:ascii="Calibri" w:hAnsi="Calibri" w:cs="Arial"/>
          <w:b/>
          <w:iCs/>
          <w:sz w:val="20"/>
          <w:szCs w:val="20"/>
          <w:lang w:eastAsia="sk-SK"/>
        </w:rPr>
        <w:t>.</w:t>
      </w:r>
      <w:r w:rsidRPr="00147D1F">
        <w:rPr>
          <w:rFonts w:ascii="Calibri" w:hAnsi="Calibri" w:cs="Arial"/>
          <w:bCs/>
          <w:iCs/>
          <w:sz w:val="20"/>
          <w:szCs w:val="20"/>
          <w:lang w:eastAsia="sk-SK"/>
        </w:rPr>
        <w:t xml:space="preserve"> </w:t>
      </w:r>
      <w:r w:rsidR="005E3502" w:rsidRPr="002B6D80">
        <w:rPr>
          <w:rFonts w:asciiTheme="minorHAnsi" w:hAnsiTheme="minorHAnsi" w:cstheme="minorHAnsi"/>
          <w:bCs/>
          <w:iCs/>
          <w:sz w:val="20"/>
          <w:szCs w:val="20"/>
          <w:lang w:eastAsia="sk-SK"/>
        </w:rPr>
        <w:t xml:space="preserve">Tento harmonogram musí reálne odrážať predpokladaný postup vykonávania jednotlivých prác, ktorý bude uchádzač realizovať v prípade, že jeho ponuka bude úspešná, so stručným popisom hlavných činností, postupnosťou a časovou nadväznosťou, ktorý bude predstavovať návrh uchádzača na </w:t>
      </w:r>
      <w:r w:rsidR="005E3502" w:rsidRPr="00E42E2E">
        <w:rPr>
          <w:rFonts w:asciiTheme="minorHAnsi" w:hAnsiTheme="minorHAnsi" w:cstheme="minorHAnsi"/>
          <w:bCs/>
          <w:iCs/>
          <w:sz w:val="20"/>
          <w:szCs w:val="20"/>
          <w:lang w:eastAsia="sk-SK"/>
        </w:rPr>
        <w:t xml:space="preserve">vykonanie diela. </w:t>
      </w:r>
      <w:r w:rsidR="005E3502" w:rsidRPr="00E42E2E">
        <w:rPr>
          <w:rFonts w:asciiTheme="minorHAnsi" w:hAnsiTheme="minorHAnsi" w:cstheme="minorHAnsi"/>
          <w:b/>
          <w:bCs/>
          <w:iCs/>
          <w:sz w:val="20"/>
          <w:szCs w:val="20"/>
          <w:lang w:eastAsia="sk-SK"/>
        </w:rPr>
        <w:t>Časové údaje o začiatku a konci výstavby</w:t>
      </w:r>
      <w:r w:rsidR="00E77376">
        <w:rPr>
          <w:rFonts w:asciiTheme="minorHAnsi" w:hAnsiTheme="minorHAnsi" w:cstheme="minorHAnsi"/>
          <w:b/>
          <w:bCs/>
          <w:iCs/>
          <w:sz w:val="20"/>
          <w:szCs w:val="20"/>
          <w:lang w:eastAsia="sk-SK"/>
        </w:rPr>
        <w:t>,</w:t>
      </w:r>
      <w:r w:rsidR="005E3502" w:rsidRPr="00E42E2E">
        <w:rPr>
          <w:rFonts w:asciiTheme="minorHAnsi" w:hAnsiTheme="minorHAnsi" w:cstheme="minorHAnsi"/>
          <w:b/>
          <w:bCs/>
          <w:iCs/>
          <w:sz w:val="20"/>
          <w:szCs w:val="20"/>
          <w:lang w:eastAsia="sk-SK"/>
        </w:rPr>
        <w:t xml:space="preserve"> ak sú uvedené</w:t>
      </w:r>
      <w:r w:rsidR="007402D1" w:rsidRPr="00E42E2E">
        <w:rPr>
          <w:rFonts w:asciiTheme="minorHAnsi" w:hAnsiTheme="minorHAnsi" w:cstheme="minorHAnsi"/>
          <w:b/>
          <w:bCs/>
          <w:iCs/>
          <w:sz w:val="20"/>
          <w:szCs w:val="20"/>
          <w:lang w:eastAsia="sk-SK"/>
        </w:rPr>
        <w:t xml:space="preserve"> </w:t>
      </w:r>
      <w:r w:rsidR="005E3502" w:rsidRPr="00E42E2E">
        <w:rPr>
          <w:rFonts w:asciiTheme="minorHAnsi" w:hAnsiTheme="minorHAnsi" w:cstheme="minorHAnsi"/>
          <w:b/>
          <w:bCs/>
          <w:iCs/>
          <w:sz w:val="20"/>
          <w:szCs w:val="20"/>
          <w:lang w:eastAsia="sk-SK"/>
        </w:rPr>
        <w:t>v dokumentácii, nie sú pre uchádzača záväzné</w:t>
      </w:r>
      <w:r w:rsidR="005E3502" w:rsidRPr="00E42E2E">
        <w:rPr>
          <w:rFonts w:asciiTheme="minorHAnsi" w:hAnsiTheme="minorHAnsi" w:cstheme="minorHAnsi"/>
          <w:bCs/>
          <w:iCs/>
          <w:sz w:val="20"/>
          <w:szCs w:val="20"/>
          <w:lang w:eastAsia="sk-SK"/>
        </w:rPr>
        <w:t xml:space="preserve">, uchádzač vypracuje vlastný harmonogram s tým, že maximálna lehota zhotovenia predmetu zákazky </w:t>
      </w:r>
      <w:r w:rsidR="005E3502" w:rsidRPr="00E42E2E">
        <w:rPr>
          <w:rFonts w:asciiTheme="minorHAnsi" w:hAnsiTheme="minorHAnsi" w:cstheme="minorHAnsi"/>
          <w:b/>
          <w:bCs/>
          <w:iCs/>
          <w:sz w:val="20"/>
          <w:szCs w:val="20"/>
          <w:lang w:eastAsia="sk-SK"/>
        </w:rPr>
        <w:t>odo</w:t>
      </w:r>
      <w:r w:rsidR="005E3502" w:rsidRPr="002B6D80">
        <w:rPr>
          <w:rFonts w:asciiTheme="minorHAnsi" w:hAnsiTheme="minorHAnsi" w:cstheme="minorHAnsi"/>
          <w:b/>
          <w:bCs/>
          <w:iCs/>
          <w:sz w:val="20"/>
          <w:szCs w:val="20"/>
          <w:lang w:eastAsia="sk-SK"/>
        </w:rPr>
        <w:t xml:space="preserve"> dňa odovzdania staveniska </w:t>
      </w:r>
      <w:r w:rsidR="005E3502" w:rsidRPr="002B6D80">
        <w:rPr>
          <w:rFonts w:asciiTheme="minorHAnsi" w:hAnsiTheme="minorHAnsi" w:cstheme="minorHAnsi"/>
          <w:bCs/>
          <w:iCs/>
          <w:sz w:val="20"/>
          <w:szCs w:val="20"/>
          <w:lang w:eastAsia="sk-SK"/>
        </w:rPr>
        <w:t xml:space="preserve">musí byť dodržaná. </w:t>
      </w:r>
    </w:p>
    <w:p w14:paraId="5811B9DA" w14:textId="77777777" w:rsidR="00BE36E5" w:rsidRDefault="00BE36E5" w:rsidP="005E3502">
      <w:pPr>
        <w:jc w:val="both"/>
        <w:rPr>
          <w:rFonts w:asciiTheme="minorHAnsi" w:hAnsiTheme="minorHAnsi" w:cstheme="minorHAnsi"/>
          <w:bCs/>
          <w:iCs/>
          <w:sz w:val="20"/>
          <w:szCs w:val="20"/>
          <w:lang w:eastAsia="sk-SK"/>
        </w:rPr>
      </w:pPr>
    </w:p>
    <w:p w14:paraId="0BE6DA74" w14:textId="7E0656A6" w:rsidR="00865D02" w:rsidRPr="002B6D80" w:rsidRDefault="005E3502" w:rsidP="002B6D80">
      <w:pPr>
        <w:jc w:val="both"/>
        <w:rPr>
          <w:rFonts w:ascii="Cambria" w:hAnsi="Cambria" w:cs="Calibri"/>
          <w:bCs/>
          <w:iCs/>
          <w:sz w:val="20"/>
          <w:szCs w:val="20"/>
          <w:lang w:eastAsia="sk-SK"/>
        </w:rPr>
      </w:pPr>
      <w:r w:rsidRPr="002B6D80">
        <w:rPr>
          <w:rFonts w:asciiTheme="minorHAnsi" w:hAnsiTheme="minorHAnsi" w:cstheme="minorHAnsi"/>
          <w:bCs/>
          <w:iCs/>
          <w:sz w:val="20"/>
          <w:szCs w:val="20"/>
          <w:lang w:eastAsia="sk-SK"/>
        </w:rPr>
        <w:t xml:space="preserve">Uchádzač môže navrhnúť aj kratšiu lehotu zhotovenia predmetu zákazky ako je uvedená maximálna lehota. </w:t>
      </w:r>
      <w:bookmarkStart w:id="12" w:name="_Hlk88065994"/>
      <w:r w:rsidRPr="002B6D80">
        <w:rPr>
          <w:rFonts w:asciiTheme="minorHAnsi" w:hAnsiTheme="minorHAnsi" w:cstheme="minorHAnsi"/>
          <w:bCs/>
          <w:iCs/>
          <w:sz w:val="20"/>
          <w:szCs w:val="20"/>
          <w:lang w:eastAsia="sk-SK"/>
        </w:rPr>
        <w:t xml:space="preserve">Verejný obstarávateľ žiada uchádzačov, aby svoje harmonogramy vypracovali </w:t>
      </w:r>
      <w:r w:rsidRPr="002B6D80">
        <w:rPr>
          <w:rFonts w:asciiTheme="minorHAnsi" w:hAnsiTheme="minorHAnsi" w:cstheme="minorHAnsi"/>
          <w:bCs/>
          <w:iCs/>
          <w:sz w:val="20"/>
          <w:szCs w:val="20"/>
          <w:u w:val="single"/>
          <w:lang w:eastAsia="sk-SK"/>
        </w:rPr>
        <w:t>v podobe všeobecných dní</w:t>
      </w:r>
      <w:r w:rsidRPr="002B6D80">
        <w:rPr>
          <w:rFonts w:asciiTheme="minorHAnsi" w:hAnsiTheme="minorHAnsi" w:cstheme="minorHAnsi"/>
          <w:bCs/>
          <w:iCs/>
          <w:sz w:val="20"/>
          <w:szCs w:val="20"/>
          <w:lang w:eastAsia="sk-SK"/>
        </w:rPr>
        <w:t xml:space="preserve"> (napr. 1. deň, 2. deň, atď.), </w:t>
      </w:r>
      <w:proofErr w:type="spellStart"/>
      <w:r w:rsidRPr="002B6D80">
        <w:rPr>
          <w:rFonts w:asciiTheme="minorHAnsi" w:hAnsiTheme="minorHAnsi" w:cstheme="minorHAnsi"/>
          <w:bCs/>
          <w:iCs/>
          <w:sz w:val="20"/>
          <w:szCs w:val="20"/>
          <w:lang w:eastAsia="sk-SK"/>
        </w:rPr>
        <w:t>t.j</w:t>
      </w:r>
      <w:proofErr w:type="spellEnd"/>
      <w:r w:rsidRPr="002B6D80">
        <w:rPr>
          <w:rFonts w:asciiTheme="minorHAnsi" w:hAnsiTheme="minorHAnsi" w:cstheme="minorHAnsi"/>
          <w:bCs/>
          <w:iCs/>
          <w:sz w:val="20"/>
          <w:szCs w:val="20"/>
          <w:lang w:eastAsia="sk-SK"/>
        </w:rPr>
        <w:t xml:space="preserve">., aby sa </w:t>
      </w:r>
      <w:r w:rsidRPr="002B6D80">
        <w:rPr>
          <w:rFonts w:asciiTheme="minorHAnsi" w:hAnsiTheme="minorHAnsi" w:cstheme="minorHAnsi"/>
          <w:b/>
          <w:iCs/>
          <w:sz w:val="20"/>
          <w:szCs w:val="20"/>
          <w:u w:val="single"/>
          <w:lang w:eastAsia="sk-SK"/>
        </w:rPr>
        <w:t>neodkazovali na konkrétny kalendárny deň</w:t>
      </w:r>
      <w:r w:rsidRPr="002B6D80">
        <w:rPr>
          <w:rFonts w:asciiTheme="minorHAnsi" w:hAnsiTheme="minorHAnsi" w:cstheme="minorHAnsi"/>
          <w:bCs/>
          <w:iCs/>
          <w:sz w:val="20"/>
          <w:szCs w:val="20"/>
          <w:lang w:eastAsia="sk-SK"/>
        </w:rPr>
        <w:t xml:space="preserve"> (napr. 01.09.2021, 02.09.2021, atď.</w:t>
      </w:r>
      <w:r w:rsidR="00AB61CA">
        <w:rPr>
          <w:rFonts w:asciiTheme="minorHAnsi" w:hAnsiTheme="minorHAnsi" w:cstheme="minorHAnsi"/>
          <w:bCs/>
          <w:iCs/>
          <w:sz w:val="20"/>
          <w:szCs w:val="20"/>
          <w:lang w:eastAsia="sk-SK"/>
        </w:rPr>
        <w:t>).</w:t>
      </w:r>
      <w:r w:rsidRPr="002B6D80">
        <w:rPr>
          <w:rFonts w:asciiTheme="minorHAnsi" w:hAnsiTheme="minorHAnsi" w:cstheme="minorHAnsi"/>
          <w:bCs/>
          <w:iCs/>
          <w:sz w:val="20"/>
          <w:szCs w:val="20"/>
          <w:lang w:eastAsia="sk-SK"/>
        </w:rPr>
        <w:t xml:space="preserve"> Ak vecný a časový harmonogram realizácie prác nebude korešpondovať s dokumentáciou (napríklad z dôvodu nereálnych lehôt </w:t>
      </w:r>
      <w:r w:rsidR="00624665">
        <w:rPr>
          <w:rFonts w:asciiTheme="minorHAnsi" w:hAnsiTheme="minorHAnsi" w:cstheme="minorHAnsi"/>
          <w:bCs/>
          <w:iCs/>
          <w:sz w:val="20"/>
          <w:szCs w:val="20"/>
          <w:lang w:eastAsia="sk-SK"/>
        </w:rPr>
        <w:t xml:space="preserve">                         </w:t>
      </w:r>
      <w:r w:rsidRPr="002B6D80">
        <w:rPr>
          <w:rFonts w:asciiTheme="minorHAnsi" w:hAnsiTheme="minorHAnsi" w:cstheme="minorHAnsi"/>
          <w:bCs/>
          <w:iCs/>
          <w:sz w:val="20"/>
          <w:szCs w:val="20"/>
          <w:lang w:eastAsia="sk-SK"/>
        </w:rPr>
        <w:t xml:space="preserve">pri použitých technológiách), verejný obstarávateľ bude toto považovať za nesplnenie požiadaviek verejného obstarávateľa na predmet zákazky a takáto ponuka bude vylúčená. </w:t>
      </w:r>
      <w:bookmarkEnd w:id="12"/>
      <w:r w:rsidRPr="002B6D80">
        <w:rPr>
          <w:rFonts w:asciiTheme="minorHAnsi" w:hAnsiTheme="minorHAnsi" w:cstheme="minorHAnsi"/>
          <w:b/>
          <w:bCs/>
          <w:iCs/>
          <w:sz w:val="20"/>
          <w:szCs w:val="20"/>
          <w:lang w:eastAsia="sk-SK"/>
        </w:rPr>
        <w:t>Nepredloženie časového harmonogramu podľa požiadaviek verejného obstarávateľa bude znamenať, že ponuka uchádzača je neúplná a nespĺňa požiadavky verejného obstarávateľa na predmet zákazky.</w:t>
      </w:r>
      <w:r w:rsidRPr="002B6D80">
        <w:rPr>
          <w:rFonts w:asciiTheme="minorHAnsi" w:hAnsiTheme="minorHAnsi" w:cstheme="minorHAnsi"/>
          <w:bCs/>
          <w:iCs/>
          <w:sz w:val="20"/>
          <w:szCs w:val="20"/>
          <w:lang w:eastAsia="sk-SK"/>
        </w:rPr>
        <w:t xml:space="preserve"> Verejným obstarávateľom odsúhlasený harmonogram sa stane súčasťou (prílohou) uzavretej zmluvy s úspešným uchádzačom.</w:t>
      </w:r>
    </w:p>
    <w:p w14:paraId="3CA06F1A" w14:textId="77777777" w:rsidR="005A6578" w:rsidRPr="00F956B8" w:rsidRDefault="005A6578" w:rsidP="005A6578">
      <w:pPr>
        <w:jc w:val="both"/>
        <w:rPr>
          <w:rFonts w:asciiTheme="minorHAnsi" w:hAnsiTheme="minorHAnsi" w:cstheme="minorHAnsi"/>
          <w:bCs/>
          <w:iCs/>
          <w:sz w:val="20"/>
          <w:szCs w:val="20"/>
          <w:lang w:eastAsia="sk-SK"/>
        </w:rPr>
      </w:pPr>
    </w:p>
    <w:p w14:paraId="49FE25DB" w14:textId="17541974" w:rsidR="005A6578" w:rsidRPr="00147D1F" w:rsidRDefault="005A6578" w:rsidP="002F4C0B">
      <w:pPr>
        <w:pStyle w:val="Odsekzoznamu"/>
        <w:numPr>
          <w:ilvl w:val="1"/>
          <w:numId w:val="18"/>
        </w:numPr>
        <w:tabs>
          <w:tab w:val="left" w:pos="426"/>
        </w:tabs>
        <w:jc w:val="both"/>
        <w:rPr>
          <w:rFonts w:ascii="Calibri" w:hAnsi="Calibri" w:cs="Arial"/>
          <w:bCs/>
          <w:iCs/>
          <w:sz w:val="20"/>
          <w:szCs w:val="20"/>
          <w:lang w:eastAsia="sk-SK"/>
        </w:rPr>
      </w:pPr>
      <w:r w:rsidRPr="002B6D80">
        <w:rPr>
          <w:rFonts w:ascii="Calibri" w:hAnsi="Calibri" w:cs="Arial"/>
          <w:bCs/>
          <w:iCs/>
          <w:sz w:val="20"/>
          <w:szCs w:val="20"/>
          <w:lang w:eastAsia="sk-SK"/>
        </w:rPr>
        <w:t xml:space="preserve">V prípade, </w:t>
      </w:r>
      <w:r w:rsidRPr="002B6D80">
        <w:rPr>
          <w:rFonts w:ascii="Calibri" w:hAnsi="Calibri" w:cs="Arial"/>
          <w:b/>
          <w:iCs/>
          <w:sz w:val="20"/>
          <w:szCs w:val="20"/>
          <w:lang w:eastAsia="sk-SK"/>
        </w:rPr>
        <w:t>ak uchádzač</w:t>
      </w:r>
      <w:r w:rsidRPr="002B6D80">
        <w:rPr>
          <w:rFonts w:ascii="Calibri" w:hAnsi="Calibri" w:cs="Arial"/>
          <w:bCs/>
          <w:iCs/>
          <w:sz w:val="20"/>
          <w:szCs w:val="20"/>
          <w:lang w:eastAsia="sk-SK"/>
        </w:rPr>
        <w:t xml:space="preserve"> pri spracovaní ceny predmetu zákazky </w:t>
      </w:r>
      <w:r w:rsidRPr="002B6D80">
        <w:rPr>
          <w:rFonts w:ascii="Calibri" w:hAnsi="Calibri" w:cs="Arial"/>
          <w:b/>
          <w:iCs/>
          <w:sz w:val="20"/>
          <w:szCs w:val="20"/>
          <w:lang w:eastAsia="sk-SK"/>
        </w:rPr>
        <w:t>použije ekvivalentné výrobky a zariadenia,</w:t>
      </w:r>
      <w:r w:rsidR="00147D1F" w:rsidRPr="002B6D80">
        <w:rPr>
          <w:rFonts w:ascii="Calibri" w:hAnsi="Calibri" w:cs="Arial"/>
          <w:b/>
          <w:iCs/>
          <w:sz w:val="20"/>
          <w:szCs w:val="20"/>
          <w:lang w:eastAsia="sk-SK"/>
        </w:rPr>
        <w:t xml:space="preserve"> </w:t>
      </w:r>
      <w:r w:rsidRPr="002B6D80">
        <w:rPr>
          <w:rFonts w:ascii="Calibri" w:hAnsi="Calibri" w:cs="Arial"/>
          <w:b/>
          <w:iCs/>
          <w:sz w:val="20"/>
          <w:szCs w:val="20"/>
          <w:lang w:eastAsia="sk-SK"/>
        </w:rPr>
        <w:t>predloží</w:t>
      </w:r>
      <w:r w:rsidRPr="00BE36E5">
        <w:rPr>
          <w:rFonts w:ascii="Calibri" w:hAnsi="Calibri" w:cs="Arial"/>
          <w:bCs/>
          <w:iCs/>
          <w:sz w:val="20"/>
          <w:szCs w:val="20"/>
          <w:lang w:eastAsia="sk-SK"/>
        </w:rPr>
        <w:t xml:space="preserve"> do ponuky aj</w:t>
      </w:r>
      <w:r w:rsidRPr="00147D1F">
        <w:rPr>
          <w:rFonts w:ascii="Calibri" w:hAnsi="Calibri" w:cs="Arial"/>
          <w:bCs/>
          <w:iCs/>
          <w:sz w:val="20"/>
          <w:szCs w:val="20"/>
          <w:lang w:eastAsia="sk-SK"/>
        </w:rPr>
        <w:t xml:space="preserve"> „</w:t>
      </w:r>
      <w:r w:rsidRPr="00147D1F">
        <w:rPr>
          <w:rFonts w:ascii="Calibri" w:hAnsi="Calibri" w:cs="Arial"/>
          <w:b/>
          <w:iCs/>
          <w:sz w:val="20"/>
          <w:szCs w:val="20"/>
          <w:lang w:eastAsia="sk-SK"/>
        </w:rPr>
        <w:t>Prehľad ekvivalentných materiálov, výrobkov a zariadení</w:t>
      </w:r>
      <w:r w:rsidRPr="00147D1F">
        <w:rPr>
          <w:rFonts w:ascii="Calibri" w:hAnsi="Calibri" w:cs="Arial"/>
          <w:bCs/>
          <w:iCs/>
          <w:sz w:val="20"/>
          <w:szCs w:val="20"/>
          <w:lang w:eastAsia="sk-SK"/>
        </w:rPr>
        <w:t xml:space="preserve">“ použitých pri ocenení predmetu zákazky </w:t>
      </w:r>
      <w:r w:rsidR="00624665">
        <w:rPr>
          <w:rFonts w:ascii="Calibri" w:hAnsi="Calibri" w:cs="Arial"/>
          <w:bCs/>
          <w:iCs/>
          <w:sz w:val="20"/>
          <w:szCs w:val="20"/>
          <w:lang w:eastAsia="sk-SK"/>
        </w:rPr>
        <w:t xml:space="preserve">                </w:t>
      </w:r>
      <w:r w:rsidRPr="00147D1F">
        <w:rPr>
          <w:rFonts w:ascii="Calibri" w:hAnsi="Calibri" w:cs="Arial"/>
          <w:bCs/>
          <w:iCs/>
          <w:sz w:val="20"/>
          <w:szCs w:val="20"/>
          <w:lang w:eastAsia="sk-SK"/>
        </w:rPr>
        <w:t>v členení podľa poskytnut</w:t>
      </w:r>
      <w:r w:rsidR="00327C11">
        <w:rPr>
          <w:rFonts w:ascii="Calibri" w:hAnsi="Calibri" w:cs="Arial"/>
          <w:bCs/>
          <w:iCs/>
          <w:sz w:val="20"/>
          <w:szCs w:val="20"/>
          <w:lang w:eastAsia="sk-SK"/>
        </w:rPr>
        <w:t xml:space="preserve">ých </w:t>
      </w:r>
      <w:r w:rsidR="00AD5E45">
        <w:rPr>
          <w:rFonts w:ascii="Calibri" w:hAnsi="Calibri" w:cs="Arial"/>
          <w:bCs/>
          <w:iCs/>
          <w:sz w:val="20"/>
          <w:szCs w:val="20"/>
          <w:lang w:eastAsia="sk-SK"/>
        </w:rPr>
        <w:t>výkaz</w:t>
      </w:r>
      <w:r w:rsidR="00327C11">
        <w:rPr>
          <w:rFonts w:ascii="Calibri" w:hAnsi="Calibri" w:cs="Arial"/>
          <w:bCs/>
          <w:iCs/>
          <w:sz w:val="20"/>
          <w:szCs w:val="20"/>
          <w:lang w:eastAsia="sk-SK"/>
        </w:rPr>
        <w:t>ov</w:t>
      </w:r>
      <w:r w:rsidR="00AD5E45">
        <w:rPr>
          <w:rFonts w:ascii="Calibri" w:hAnsi="Calibri" w:cs="Arial"/>
          <w:bCs/>
          <w:iCs/>
          <w:sz w:val="20"/>
          <w:szCs w:val="20"/>
          <w:lang w:eastAsia="sk-SK"/>
        </w:rPr>
        <w:t xml:space="preserve"> </w:t>
      </w:r>
      <w:r w:rsidR="00DD497A">
        <w:rPr>
          <w:rFonts w:ascii="Calibri" w:hAnsi="Calibri" w:cs="Arial"/>
          <w:bCs/>
          <w:iCs/>
          <w:sz w:val="20"/>
          <w:szCs w:val="20"/>
          <w:lang w:eastAsia="sk-SK"/>
        </w:rPr>
        <w:t>výmer</w:t>
      </w:r>
      <w:r w:rsidRPr="00147D1F">
        <w:rPr>
          <w:rFonts w:ascii="Calibri" w:hAnsi="Calibri" w:cs="Arial"/>
          <w:bCs/>
          <w:iCs/>
          <w:sz w:val="20"/>
          <w:szCs w:val="20"/>
          <w:lang w:eastAsia="sk-SK"/>
        </w:rPr>
        <w:t>, oddiel a číslo položky s uvedením ekvivalentnej dodávky. Uvedený prehľad bude tvoriť súčasť ponuky uchádzača. Ak uchádzač tento prehľad nevypracuje alebo niektorú položku do neho nezahrnie, bude verejný obstarávateľ mať za to, že uchádzač ocenil výrobky a zariadenia uvedené v</w:t>
      </w:r>
      <w:r w:rsidR="00327C11">
        <w:rPr>
          <w:rFonts w:ascii="Calibri" w:hAnsi="Calibri" w:cs="Arial"/>
          <w:bCs/>
          <w:iCs/>
          <w:sz w:val="20"/>
          <w:szCs w:val="20"/>
          <w:lang w:eastAsia="sk-SK"/>
        </w:rPr>
        <w:t> </w:t>
      </w:r>
      <w:r w:rsidR="00327C11" w:rsidRPr="00147D1F">
        <w:rPr>
          <w:rFonts w:ascii="Calibri" w:hAnsi="Calibri" w:cs="Arial"/>
          <w:bCs/>
          <w:iCs/>
          <w:sz w:val="20"/>
          <w:szCs w:val="20"/>
          <w:lang w:eastAsia="sk-SK"/>
        </w:rPr>
        <w:t>poskytnut</w:t>
      </w:r>
      <w:r w:rsidR="00327C11">
        <w:rPr>
          <w:rFonts w:ascii="Calibri" w:hAnsi="Calibri" w:cs="Arial"/>
          <w:bCs/>
          <w:iCs/>
          <w:sz w:val="20"/>
          <w:szCs w:val="20"/>
          <w:lang w:eastAsia="sk-SK"/>
        </w:rPr>
        <w:t xml:space="preserve">ých </w:t>
      </w:r>
      <w:r w:rsidR="00DD497A">
        <w:rPr>
          <w:rFonts w:ascii="Calibri" w:hAnsi="Calibri" w:cs="Arial"/>
          <w:bCs/>
          <w:iCs/>
          <w:sz w:val="20"/>
          <w:szCs w:val="20"/>
          <w:lang w:eastAsia="sk-SK"/>
        </w:rPr>
        <w:t>výkaz</w:t>
      </w:r>
      <w:r w:rsidR="00327C11">
        <w:rPr>
          <w:rFonts w:ascii="Calibri" w:hAnsi="Calibri" w:cs="Arial"/>
          <w:bCs/>
          <w:iCs/>
          <w:sz w:val="20"/>
          <w:szCs w:val="20"/>
          <w:lang w:eastAsia="sk-SK"/>
        </w:rPr>
        <w:t>och</w:t>
      </w:r>
      <w:r w:rsidR="00DD497A">
        <w:rPr>
          <w:rFonts w:ascii="Calibri" w:hAnsi="Calibri" w:cs="Arial"/>
          <w:bCs/>
          <w:iCs/>
          <w:sz w:val="20"/>
          <w:szCs w:val="20"/>
          <w:lang w:eastAsia="sk-SK"/>
        </w:rPr>
        <w:t xml:space="preserve"> výmer</w:t>
      </w:r>
      <w:r w:rsidRPr="00147D1F">
        <w:rPr>
          <w:rFonts w:ascii="Calibri" w:hAnsi="Calibri" w:cs="Arial"/>
          <w:bCs/>
          <w:iCs/>
          <w:sz w:val="20"/>
          <w:szCs w:val="20"/>
          <w:lang w:eastAsia="sk-SK"/>
        </w:rPr>
        <w:t xml:space="preserve">. </w:t>
      </w:r>
    </w:p>
    <w:p w14:paraId="35FF11E9" w14:textId="77777777" w:rsidR="005A6578" w:rsidRPr="00147D1F" w:rsidRDefault="005A6578" w:rsidP="00147D1F">
      <w:pPr>
        <w:pStyle w:val="Odsekzoznamu"/>
        <w:ind w:left="0"/>
        <w:jc w:val="both"/>
        <w:rPr>
          <w:rFonts w:ascii="Calibri" w:hAnsi="Calibri" w:cs="Arial"/>
          <w:bCs/>
          <w:iCs/>
          <w:sz w:val="20"/>
          <w:szCs w:val="20"/>
          <w:lang w:eastAsia="sk-SK"/>
        </w:rPr>
      </w:pPr>
    </w:p>
    <w:p w14:paraId="72B13E44" w14:textId="129316CE" w:rsidR="005A6578" w:rsidRPr="00147D1F" w:rsidRDefault="005A6578" w:rsidP="002F4C0B">
      <w:pPr>
        <w:pStyle w:val="Odsekzoznamu"/>
        <w:numPr>
          <w:ilvl w:val="1"/>
          <w:numId w:val="18"/>
        </w:numPr>
        <w:tabs>
          <w:tab w:val="left" w:pos="426"/>
        </w:tabs>
        <w:jc w:val="both"/>
        <w:rPr>
          <w:rFonts w:ascii="Calibri" w:hAnsi="Calibri" w:cs="Arial"/>
          <w:bCs/>
          <w:iCs/>
          <w:sz w:val="20"/>
          <w:szCs w:val="20"/>
          <w:lang w:eastAsia="sk-SK"/>
        </w:rPr>
      </w:pPr>
      <w:r w:rsidRPr="00147D1F">
        <w:rPr>
          <w:rFonts w:ascii="Calibri" w:hAnsi="Calibri" w:cs="Arial"/>
          <w:bCs/>
          <w:iCs/>
          <w:sz w:val="20"/>
          <w:szCs w:val="20"/>
          <w:lang w:eastAsia="sk-SK"/>
        </w:rPr>
        <w:t>V prípade uvedenia konkrétnych značiek materiálov a</w:t>
      </w:r>
      <w:r w:rsidR="00C0411F">
        <w:rPr>
          <w:rFonts w:ascii="Calibri" w:hAnsi="Calibri" w:cs="Arial"/>
          <w:bCs/>
          <w:iCs/>
          <w:sz w:val="20"/>
          <w:szCs w:val="20"/>
          <w:lang w:eastAsia="sk-SK"/>
        </w:rPr>
        <w:t> </w:t>
      </w:r>
      <w:r w:rsidRPr="00147D1F">
        <w:rPr>
          <w:rFonts w:ascii="Calibri" w:hAnsi="Calibri" w:cs="Arial"/>
          <w:bCs/>
          <w:iCs/>
          <w:sz w:val="20"/>
          <w:szCs w:val="20"/>
          <w:lang w:eastAsia="sk-SK"/>
        </w:rPr>
        <w:t>výrobkov, pri ktorých sú uvedené minimálne</w:t>
      </w:r>
      <w:r w:rsidR="00147D1F">
        <w:rPr>
          <w:rFonts w:ascii="Calibri" w:hAnsi="Calibri" w:cs="Arial"/>
          <w:bCs/>
          <w:iCs/>
          <w:sz w:val="20"/>
          <w:szCs w:val="20"/>
          <w:lang w:eastAsia="sk-SK"/>
        </w:rPr>
        <w:t xml:space="preserve"> </w:t>
      </w:r>
      <w:r w:rsidRPr="00147D1F">
        <w:rPr>
          <w:rFonts w:ascii="Calibri" w:hAnsi="Calibri" w:cs="Arial"/>
          <w:bCs/>
          <w:iCs/>
          <w:sz w:val="20"/>
          <w:szCs w:val="20"/>
          <w:lang w:eastAsia="sk-SK"/>
        </w:rPr>
        <w:t xml:space="preserve">požiadavky, môže uchádzač predložiť aj materiály/výrobky lepších parametrov. Dôkaz o ich vhodnosti musí byť priložený v ponuke. Uchádzač je povinný s ponukou </w:t>
      </w:r>
      <w:r w:rsidRPr="002B6D80">
        <w:rPr>
          <w:rFonts w:ascii="Calibri" w:hAnsi="Calibri" w:cs="Arial"/>
          <w:bCs/>
          <w:iCs/>
          <w:sz w:val="20"/>
          <w:szCs w:val="20"/>
          <w:u w:val="single"/>
          <w:lang w:eastAsia="sk-SK"/>
        </w:rPr>
        <w:t>predložiť výrobný list tohto výrobku/materiálu, resp. iný vhodný doklad alebo dokument, v ktorom preukáže, že ním navrhovaný ekvivalent spĺňa rovnaké alebo lepšie parametre ako sú minimálne požiadavky uvedené v projektovej dokumentácii</w:t>
      </w:r>
      <w:r w:rsidRPr="00147D1F">
        <w:rPr>
          <w:rFonts w:ascii="Calibri" w:hAnsi="Calibri" w:cs="Arial"/>
          <w:bCs/>
          <w:iCs/>
          <w:sz w:val="20"/>
          <w:szCs w:val="20"/>
          <w:lang w:eastAsia="sk-SK"/>
        </w:rPr>
        <w:t>.</w:t>
      </w:r>
    </w:p>
    <w:p w14:paraId="762B6EAE" w14:textId="6644BFC8" w:rsidR="00E5007A" w:rsidRPr="002B6D80" w:rsidRDefault="00E5007A" w:rsidP="005A6578">
      <w:pPr>
        <w:jc w:val="both"/>
        <w:rPr>
          <w:rFonts w:asciiTheme="minorHAnsi" w:hAnsiTheme="minorHAnsi" w:cstheme="minorHAnsi"/>
          <w:b/>
          <w:bCs/>
          <w:iCs/>
          <w:szCs w:val="20"/>
        </w:rPr>
      </w:pPr>
    </w:p>
    <w:p w14:paraId="2B3CE9A0" w14:textId="77777777" w:rsidR="00E5007A" w:rsidRDefault="00E5007A" w:rsidP="00E5007A">
      <w:pPr>
        <w:pStyle w:val="tl1"/>
        <w:rPr>
          <w:rFonts w:ascii="Calibri" w:hAnsi="Calibri" w:cs="Calibri"/>
          <w:b/>
          <w:bCs/>
          <w:iCs/>
          <w:sz w:val="24"/>
          <w:szCs w:val="20"/>
        </w:rPr>
      </w:pPr>
    </w:p>
    <w:p w14:paraId="65E445FF" w14:textId="77777777" w:rsidR="00AC4592" w:rsidRDefault="00AC4592" w:rsidP="00E5007A">
      <w:pPr>
        <w:pStyle w:val="tl1"/>
        <w:rPr>
          <w:rFonts w:ascii="Calibri" w:hAnsi="Calibri" w:cs="Calibri"/>
          <w:b/>
          <w:bCs/>
          <w:iCs/>
          <w:sz w:val="24"/>
          <w:szCs w:val="20"/>
        </w:rPr>
      </w:pPr>
    </w:p>
    <w:p w14:paraId="169224DB" w14:textId="77777777" w:rsidR="00BE36E5" w:rsidRDefault="00BE36E5">
      <w:pPr>
        <w:spacing w:after="160" w:line="259" w:lineRule="auto"/>
        <w:rPr>
          <w:rFonts w:ascii="Calibri" w:hAnsi="Calibri" w:cs="Calibri"/>
          <w:b/>
          <w:bCs/>
          <w:iCs/>
          <w:szCs w:val="20"/>
          <w:lang w:eastAsia="sk-SK"/>
        </w:rPr>
      </w:pPr>
      <w:r>
        <w:rPr>
          <w:rFonts w:ascii="Calibri" w:hAnsi="Calibri" w:cs="Calibri"/>
          <w:b/>
          <w:bCs/>
          <w:iCs/>
          <w:szCs w:val="20"/>
        </w:rPr>
        <w:br w:type="page"/>
      </w:r>
    </w:p>
    <w:p w14:paraId="3F4818EB" w14:textId="6480A945" w:rsidR="00E5007A" w:rsidRPr="0063584C" w:rsidRDefault="00E5007A" w:rsidP="0009768A">
      <w:pPr>
        <w:pStyle w:val="tl1"/>
        <w:tabs>
          <w:tab w:val="left" w:pos="426"/>
        </w:tabs>
        <w:rPr>
          <w:rFonts w:ascii="Calibri" w:hAnsi="Calibri" w:cs="Calibri"/>
          <w:bCs/>
          <w:iCs/>
          <w:sz w:val="24"/>
          <w:szCs w:val="20"/>
        </w:rPr>
      </w:pPr>
      <w:r w:rsidRPr="0063584C">
        <w:rPr>
          <w:rFonts w:ascii="Calibri" w:hAnsi="Calibri" w:cs="Calibri"/>
          <w:b/>
          <w:bCs/>
          <w:iCs/>
          <w:sz w:val="24"/>
          <w:szCs w:val="20"/>
        </w:rPr>
        <w:lastRenderedPageBreak/>
        <w:t xml:space="preserve">C. </w:t>
      </w:r>
      <w:r w:rsidR="00147D1F">
        <w:rPr>
          <w:rFonts w:ascii="Calibri" w:hAnsi="Calibri" w:cs="Calibri"/>
          <w:b/>
          <w:bCs/>
          <w:iCs/>
          <w:sz w:val="24"/>
          <w:szCs w:val="20"/>
        </w:rPr>
        <w:tab/>
      </w:r>
      <w:r w:rsidRPr="0063584C">
        <w:rPr>
          <w:rFonts w:ascii="Calibri" w:hAnsi="Calibri" w:cs="Calibri"/>
          <w:b/>
          <w:bCs/>
          <w:iCs/>
          <w:sz w:val="24"/>
          <w:szCs w:val="20"/>
        </w:rPr>
        <w:t>OBCHODNÉ PODMIENKY</w:t>
      </w:r>
    </w:p>
    <w:p w14:paraId="4BF0C6BD" w14:textId="77777777" w:rsidR="00E5007A" w:rsidRPr="0063584C" w:rsidRDefault="00E5007A" w:rsidP="00E5007A">
      <w:pPr>
        <w:pStyle w:val="tl1"/>
        <w:rPr>
          <w:rFonts w:ascii="Calibri" w:hAnsi="Calibri" w:cs="Calibri"/>
          <w:b/>
          <w:bCs/>
          <w:iCs/>
          <w:sz w:val="20"/>
          <w:szCs w:val="20"/>
        </w:rPr>
      </w:pPr>
    </w:p>
    <w:p w14:paraId="12B02DD8" w14:textId="0FC54928" w:rsidR="00C2618B" w:rsidRPr="003D4E93" w:rsidRDefault="00E5007A" w:rsidP="002F4C0B">
      <w:pPr>
        <w:pStyle w:val="tl1"/>
        <w:numPr>
          <w:ilvl w:val="0"/>
          <w:numId w:val="19"/>
        </w:numPr>
        <w:tabs>
          <w:tab w:val="left" w:pos="426"/>
        </w:tabs>
        <w:ind w:left="0" w:firstLine="0"/>
        <w:rPr>
          <w:rFonts w:asciiTheme="minorHAnsi" w:hAnsiTheme="minorHAnsi" w:cstheme="minorHAnsi"/>
          <w:b/>
          <w:sz w:val="20"/>
          <w:szCs w:val="20"/>
          <w:u w:val="single"/>
        </w:rPr>
      </w:pPr>
      <w:r w:rsidRPr="003D4E93">
        <w:rPr>
          <w:rFonts w:asciiTheme="minorHAnsi" w:hAnsiTheme="minorHAnsi" w:cstheme="minorHAnsi"/>
          <w:sz w:val="20"/>
          <w:szCs w:val="20"/>
        </w:rPr>
        <w:t>Ve</w:t>
      </w:r>
      <w:r w:rsidR="00C2618B" w:rsidRPr="003D4E93">
        <w:rPr>
          <w:rFonts w:asciiTheme="minorHAnsi" w:hAnsiTheme="minorHAnsi" w:cstheme="minorHAnsi"/>
          <w:sz w:val="20"/>
          <w:szCs w:val="20"/>
        </w:rPr>
        <w:t xml:space="preserve">rejný obstarávateľ určuje svoje obchodné podmienky realizácie predmetu zákazky v </w:t>
      </w:r>
      <w:r w:rsidR="002A5E0E">
        <w:rPr>
          <w:rFonts w:asciiTheme="minorHAnsi" w:hAnsiTheme="minorHAnsi" w:cstheme="minorHAnsi"/>
          <w:sz w:val="20"/>
          <w:szCs w:val="20"/>
        </w:rPr>
        <w:t>z</w:t>
      </w:r>
      <w:r w:rsidR="002A5E0E" w:rsidRPr="003D4E93">
        <w:rPr>
          <w:rFonts w:asciiTheme="minorHAnsi" w:hAnsiTheme="minorHAnsi" w:cstheme="minorHAnsi"/>
          <w:sz w:val="20"/>
          <w:szCs w:val="20"/>
        </w:rPr>
        <w:t>mluve</w:t>
      </w:r>
      <w:r w:rsidR="00C2618B" w:rsidRPr="003D4E93">
        <w:rPr>
          <w:rFonts w:asciiTheme="minorHAnsi" w:hAnsiTheme="minorHAnsi" w:cstheme="minorHAnsi"/>
          <w:sz w:val="20"/>
          <w:szCs w:val="20"/>
        </w:rPr>
        <w:t xml:space="preserve">, ktorá bude uzavretá s úspešným uchádzačom za splnenia podmienok uvedených v týchto SP. Zmluva tvorí Prílohu č. 1 týchto SP (v závislosti od časti predmetu zákazky). </w:t>
      </w:r>
      <w:r w:rsidR="00C2618B" w:rsidRPr="003D4E93">
        <w:rPr>
          <w:rFonts w:asciiTheme="minorHAnsi" w:hAnsiTheme="minorHAnsi" w:cstheme="minorHAnsi"/>
          <w:sz w:val="20"/>
          <w:szCs w:val="20"/>
          <w:u w:val="single"/>
        </w:rPr>
        <w:t xml:space="preserve">Uchádzač </w:t>
      </w:r>
      <w:r w:rsidR="00C2618B" w:rsidRPr="003D4E93">
        <w:rPr>
          <w:rFonts w:asciiTheme="minorHAnsi" w:hAnsiTheme="minorHAnsi" w:cstheme="minorHAnsi"/>
          <w:b/>
          <w:bCs/>
          <w:sz w:val="20"/>
          <w:szCs w:val="20"/>
          <w:u w:val="single"/>
        </w:rPr>
        <w:t>predložením ponuky vyjadruje súhlas so zmluvnými podmienkami</w:t>
      </w:r>
      <w:r w:rsidR="00C2618B" w:rsidRPr="003D4E93">
        <w:rPr>
          <w:rFonts w:asciiTheme="minorHAnsi" w:hAnsiTheme="minorHAnsi" w:cstheme="minorHAnsi"/>
          <w:sz w:val="20"/>
          <w:szCs w:val="20"/>
          <w:u w:val="single"/>
        </w:rPr>
        <w:t>, ktoré verejný obstarávateľ uviedol v záväznom návrhu zmluvy v </w:t>
      </w:r>
      <w:r w:rsidR="00C2618B">
        <w:rPr>
          <w:rFonts w:asciiTheme="minorHAnsi" w:hAnsiTheme="minorHAnsi" w:cstheme="minorHAnsi"/>
          <w:sz w:val="20"/>
          <w:szCs w:val="20"/>
          <w:u w:val="single"/>
        </w:rPr>
        <w:t>P</w:t>
      </w:r>
      <w:r w:rsidR="00C2618B" w:rsidRPr="003D4E93">
        <w:rPr>
          <w:rFonts w:asciiTheme="minorHAnsi" w:hAnsiTheme="minorHAnsi" w:cstheme="minorHAnsi"/>
          <w:sz w:val="20"/>
          <w:szCs w:val="20"/>
          <w:u w:val="single"/>
        </w:rPr>
        <w:t xml:space="preserve">rílohe č. </w:t>
      </w:r>
      <w:r w:rsidR="00747DE5">
        <w:rPr>
          <w:rFonts w:asciiTheme="minorHAnsi" w:hAnsiTheme="minorHAnsi" w:cstheme="minorHAnsi"/>
          <w:sz w:val="20"/>
          <w:szCs w:val="20"/>
          <w:u w:val="single"/>
        </w:rPr>
        <w:t>1</w:t>
      </w:r>
      <w:r w:rsidR="00C2618B">
        <w:rPr>
          <w:rFonts w:asciiTheme="minorHAnsi" w:hAnsiTheme="minorHAnsi" w:cstheme="minorHAnsi"/>
          <w:sz w:val="20"/>
          <w:szCs w:val="20"/>
          <w:u w:val="single"/>
        </w:rPr>
        <w:t xml:space="preserve"> </w:t>
      </w:r>
      <w:r w:rsidR="00C2618B" w:rsidRPr="003D4E93">
        <w:rPr>
          <w:rFonts w:asciiTheme="minorHAnsi" w:hAnsiTheme="minorHAnsi" w:cstheme="minorHAnsi"/>
          <w:sz w:val="20"/>
          <w:szCs w:val="20"/>
          <w:u w:val="single"/>
        </w:rPr>
        <w:t>týchto SP.</w:t>
      </w:r>
    </w:p>
    <w:p w14:paraId="13E8BCCE" w14:textId="77777777" w:rsidR="00D73389" w:rsidRDefault="00D73389" w:rsidP="00D73389">
      <w:pPr>
        <w:pStyle w:val="tl1"/>
        <w:tabs>
          <w:tab w:val="left" w:pos="567"/>
        </w:tabs>
        <w:rPr>
          <w:rFonts w:ascii="Calibri" w:hAnsi="Calibri" w:cs="Calibri"/>
          <w:b/>
          <w:sz w:val="20"/>
          <w:szCs w:val="20"/>
          <w:u w:val="single"/>
        </w:rPr>
      </w:pPr>
    </w:p>
    <w:p w14:paraId="1DD9536E" w14:textId="0EA91CA6" w:rsidR="00C2618B" w:rsidRDefault="00C2618B" w:rsidP="002F4C0B">
      <w:pPr>
        <w:pStyle w:val="tl1"/>
        <w:numPr>
          <w:ilvl w:val="0"/>
          <w:numId w:val="19"/>
        </w:numPr>
        <w:tabs>
          <w:tab w:val="left" w:pos="426"/>
        </w:tabs>
        <w:ind w:left="0" w:firstLine="0"/>
        <w:rPr>
          <w:rFonts w:asciiTheme="minorHAnsi" w:hAnsiTheme="minorHAnsi" w:cstheme="minorHAnsi"/>
          <w:sz w:val="20"/>
          <w:szCs w:val="20"/>
        </w:rPr>
      </w:pPr>
      <w:r w:rsidRPr="003D4E93">
        <w:rPr>
          <w:rFonts w:asciiTheme="minorHAnsi" w:hAnsiTheme="minorHAnsi" w:cstheme="minorHAnsi"/>
          <w:sz w:val="20"/>
          <w:szCs w:val="20"/>
        </w:rPr>
        <w:t>Verejný obstarávateľ považuje zmluvné podmienky uvedené v </w:t>
      </w:r>
      <w:r>
        <w:rPr>
          <w:rFonts w:asciiTheme="minorHAnsi" w:hAnsiTheme="minorHAnsi" w:cstheme="minorHAnsi"/>
          <w:sz w:val="20"/>
          <w:szCs w:val="20"/>
        </w:rPr>
        <w:t>P</w:t>
      </w:r>
      <w:r w:rsidRPr="003D4E93">
        <w:rPr>
          <w:rFonts w:asciiTheme="minorHAnsi" w:hAnsiTheme="minorHAnsi" w:cstheme="minorHAnsi"/>
          <w:sz w:val="20"/>
          <w:szCs w:val="20"/>
        </w:rPr>
        <w:t xml:space="preserve">rílohe č. </w:t>
      </w:r>
      <w:r w:rsidRPr="006C2966">
        <w:rPr>
          <w:rFonts w:asciiTheme="minorHAnsi" w:hAnsiTheme="minorHAnsi" w:cstheme="minorHAnsi"/>
          <w:sz w:val="20"/>
          <w:szCs w:val="20"/>
          <w:u w:val="single"/>
        </w:rPr>
        <w:t>1</w:t>
      </w:r>
      <w:r w:rsidR="00747DE5">
        <w:rPr>
          <w:rFonts w:asciiTheme="minorHAnsi" w:hAnsiTheme="minorHAnsi" w:cstheme="minorHAnsi"/>
          <w:sz w:val="20"/>
          <w:szCs w:val="20"/>
          <w:u w:val="single"/>
        </w:rPr>
        <w:t xml:space="preserve"> </w:t>
      </w:r>
      <w:r w:rsidRPr="003D4E93">
        <w:rPr>
          <w:rFonts w:asciiTheme="minorHAnsi" w:hAnsiTheme="minorHAnsi" w:cstheme="minorHAnsi"/>
          <w:sz w:val="20"/>
          <w:szCs w:val="20"/>
        </w:rPr>
        <w:t xml:space="preserve">týchto SP za nemenné, s výnimkou zmien vo formálnych náležitostiach </w:t>
      </w:r>
      <w:r w:rsidR="002A5E0E">
        <w:rPr>
          <w:rFonts w:asciiTheme="minorHAnsi" w:hAnsiTheme="minorHAnsi" w:cstheme="minorHAnsi"/>
          <w:sz w:val="20"/>
          <w:szCs w:val="20"/>
        </w:rPr>
        <w:t>z</w:t>
      </w:r>
      <w:r w:rsidR="002A5E0E" w:rsidRPr="003D4E93">
        <w:rPr>
          <w:rFonts w:asciiTheme="minorHAnsi" w:hAnsiTheme="minorHAnsi" w:cstheme="minorHAnsi"/>
          <w:sz w:val="20"/>
          <w:szCs w:val="20"/>
        </w:rPr>
        <w:t xml:space="preserve">mluvy </w:t>
      </w:r>
      <w:r w:rsidRPr="003D4E93">
        <w:rPr>
          <w:rFonts w:asciiTheme="minorHAnsi" w:hAnsiTheme="minorHAnsi" w:cstheme="minorHAnsi"/>
          <w:sz w:val="20"/>
          <w:szCs w:val="20"/>
        </w:rPr>
        <w:t xml:space="preserve">a takých zmien, ktoré by pozíciu verejného obstarávateľa (objednávateľa) oproti úspešnému uchádzačovi (zhotoviteľovi) zvýhodňovali (išli by v neprospech úspešného uchádzača). </w:t>
      </w:r>
    </w:p>
    <w:p w14:paraId="6E49E381" w14:textId="77777777" w:rsidR="00C2618B" w:rsidRPr="003D4E93" w:rsidRDefault="00C2618B" w:rsidP="003D4E93">
      <w:pPr>
        <w:pStyle w:val="tl1"/>
        <w:tabs>
          <w:tab w:val="left" w:pos="426"/>
        </w:tabs>
        <w:rPr>
          <w:rFonts w:asciiTheme="minorHAnsi" w:hAnsiTheme="minorHAnsi" w:cstheme="minorHAnsi"/>
          <w:sz w:val="20"/>
          <w:szCs w:val="20"/>
        </w:rPr>
      </w:pPr>
    </w:p>
    <w:p w14:paraId="2F51554C" w14:textId="080553F1" w:rsidR="00C2618B" w:rsidRPr="003D4E93" w:rsidRDefault="00C2618B" w:rsidP="002F4C0B">
      <w:pPr>
        <w:pStyle w:val="tl1"/>
        <w:numPr>
          <w:ilvl w:val="0"/>
          <w:numId w:val="19"/>
        </w:numPr>
        <w:tabs>
          <w:tab w:val="left" w:pos="426"/>
        </w:tabs>
        <w:ind w:left="0" w:firstLine="0"/>
        <w:rPr>
          <w:rFonts w:asciiTheme="minorHAnsi" w:hAnsiTheme="minorHAnsi" w:cstheme="minorHAnsi"/>
          <w:sz w:val="20"/>
          <w:szCs w:val="20"/>
        </w:rPr>
      </w:pPr>
      <w:r w:rsidRPr="003D4E93">
        <w:rPr>
          <w:rFonts w:asciiTheme="minorHAnsi" w:hAnsiTheme="minorHAnsi" w:cstheme="minorHAnsi"/>
          <w:sz w:val="20"/>
          <w:szCs w:val="20"/>
        </w:rPr>
        <w:t>Zmluva</w:t>
      </w:r>
      <w:r w:rsidRPr="00781C8B">
        <w:rPr>
          <w:rFonts w:ascii="Cambria" w:hAnsi="Cambria" w:cs="Calibri"/>
          <w:sz w:val="20"/>
          <w:szCs w:val="20"/>
        </w:rPr>
        <w:t xml:space="preserve"> </w:t>
      </w:r>
      <w:r w:rsidR="00BA137E">
        <w:rPr>
          <w:rFonts w:asciiTheme="minorHAnsi" w:hAnsiTheme="minorHAnsi" w:cstheme="minorHAnsi"/>
          <w:sz w:val="20"/>
          <w:szCs w:val="20"/>
          <w:u w:val="single"/>
        </w:rPr>
        <w:t>(</w:t>
      </w:r>
      <w:r w:rsidR="00BA137E" w:rsidRPr="00BA137E">
        <w:rPr>
          <w:rFonts w:asciiTheme="minorHAnsi" w:hAnsiTheme="minorHAnsi" w:cstheme="minorHAnsi"/>
          <w:sz w:val="20"/>
          <w:szCs w:val="20"/>
          <w:u w:val="single"/>
        </w:rPr>
        <w:t>Príloha č. 1 týchto SP)</w:t>
      </w:r>
      <w:r w:rsidR="00BA137E">
        <w:rPr>
          <w:rFonts w:ascii="Cambria" w:hAnsi="Cambria" w:cs="Calibri"/>
          <w:sz w:val="20"/>
          <w:szCs w:val="20"/>
        </w:rPr>
        <w:t xml:space="preserve"> </w:t>
      </w:r>
      <w:r w:rsidRPr="003D4E93">
        <w:rPr>
          <w:rFonts w:asciiTheme="minorHAnsi" w:hAnsiTheme="minorHAnsi" w:cstheme="minorHAnsi"/>
          <w:sz w:val="20"/>
          <w:szCs w:val="20"/>
        </w:rPr>
        <w:t>uzavretá týmto postupom verejného obstarávania nadobudne účinnosť</w:t>
      </w:r>
      <w:r w:rsidR="00BA137E">
        <w:rPr>
          <w:rFonts w:asciiTheme="minorHAnsi" w:hAnsiTheme="minorHAnsi" w:cstheme="minorHAnsi"/>
          <w:sz w:val="20"/>
          <w:szCs w:val="20"/>
        </w:rPr>
        <w:t xml:space="preserve"> </w:t>
      </w:r>
      <w:r w:rsidRPr="003D4E93">
        <w:rPr>
          <w:rFonts w:asciiTheme="minorHAnsi" w:hAnsiTheme="minorHAnsi" w:cstheme="minorHAnsi"/>
          <w:sz w:val="20"/>
          <w:szCs w:val="20"/>
        </w:rPr>
        <w:t xml:space="preserve">po kumulatívnom splnení nasledovných podmienok: </w:t>
      </w:r>
    </w:p>
    <w:p w14:paraId="0C9AB046" w14:textId="77777777" w:rsidR="006C095D" w:rsidRPr="006C095D" w:rsidRDefault="006C095D" w:rsidP="002F4C0B">
      <w:pPr>
        <w:pStyle w:val="Default"/>
        <w:numPr>
          <w:ilvl w:val="0"/>
          <w:numId w:val="35"/>
        </w:numPr>
        <w:tabs>
          <w:tab w:val="left" w:pos="426"/>
        </w:tabs>
        <w:autoSpaceDE w:val="0"/>
        <w:autoSpaceDN w:val="0"/>
        <w:adjustRightInd w:val="0"/>
        <w:jc w:val="both"/>
        <w:rPr>
          <w:rFonts w:asciiTheme="minorHAnsi" w:hAnsiTheme="minorHAnsi" w:cstheme="minorHAnsi"/>
          <w:color w:val="auto"/>
          <w:sz w:val="20"/>
          <w:lang w:val="sk-SK"/>
        </w:rPr>
      </w:pPr>
      <w:r w:rsidRPr="006C095D">
        <w:rPr>
          <w:rFonts w:asciiTheme="minorHAnsi" w:hAnsiTheme="minorHAnsi" w:cstheme="minorHAnsi"/>
          <w:color w:val="auto"/>
          <w:sz w:val="20"/>
          <w:lang w:val="sk-SK"/>
        </w:rPr>
        <w:t xml:space="preserve">dňom nasledujúcim po dni zverejnenia Zmluvy na webovom sídle objednávateľa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w:t>
      </w:r>
    </w:p>
    <w:p w14:paraId="256919CA" w14:textId="77777777" w:rsidR="006C095D" w:rsidRPr="006C095D" w:rsidRDefault="006C095D" w:rsidP="002F4C0B">
      <w:pPr>
        <w:pStyle w:val="Default"/>
        <w:numPr>
          <w:ilvl w:val="0"/>
          <w:numId w:val="35"/>
        </w:numPr>
        <w:tabs>
          <w:tab w:val="left" w:pos="426"/>
        </w:tabs>
        <w:autoSpaceDE w:val="0"/>
        <w:autoSpaceDN w:val="0"/>
        <w:adjustRightInd w:val="0"/>
        <w:jc w:val="both"/>
        <w:rPr>
          <w:rFonts w:asciiTheme="minorHAnsi" w:hAnsiTheme="minorHAnsi" w:cstheme="minorHAnsi"/>
          <w:color w:val="auto"/>
          <w:sz w:val="20"/>
          <w:lang w:val="sk-SK"/>
        </w:rPr>
      </w:pPr>
      <w:r w:rsidRPr="006C095D">
        <w:rPr>
          <w:rFonts w:asciiTheme="minorHAnsi" w:hAnsiTheme="minorHAnsi" w:cstheme="minorHAnsi"/>
          <w:color w:val="auto"/>
          <w:sz w:val="20"/>
          <w:lang w:val="sk-SK"/>
        </w:rPr>
        <w:t>uzavretie platnej a účinnej zmluvy o poskytnutí nenávratného finančného príspevku medzi poskytovateľom NFP a objednávateľom, na projekt: Stredná priemyselná škola Jozefa Murgaša Banská Bystrica - Moderné vzdelávacie technologické centrum pre podporu digitalizácie priemyslu podľa, ktorej budú stavebné práce za predmetnú stavbu považované za oprávnený náklad (schválené v rámci vyhodnotenia schvaľovacieho procesu tohto projektu),</w:t>
      </w:r>
    </w:p>
    <w:p w14:paraId="4C0F223D" w14:textId="77777777" w:rsidR="006C095D" w:rsidRPr="006C095D" w:rsidRDefault="006C095D" w:rsidP="002F4C0B">
      <w:pPr>
        <w:pStyle w:val="Default"/>
        <w:numPr>
          <w:ilvl w:val="0"/>
          <w:numId w:val="35"/>
        </w:numPr>
        <w:tabs>
          <w:tab w:val="left" w:pos="426"/>
        </w:tabs>
        <w:autoSpaceDE w:val="0"/>
        <w:autoSpaceDN w:val="0"/>
        <w:adjustRightInd w:val="0"/>
        <w:jc w:val="both"/>
        <w:rPr>
          <w:rFonts w:asciiTheme="minorHAnsi" w:hAnsiTheme="minorHAnsi" w:cstheme="minorHAnsi"/>
          <w:color w:val="auto"/>
          <w:sz w:val="20"/>
          <w:lang w:val="sk-SK"/>
        </w:rPr>
      </w:pPr>
      <w:r w:rsidRPr="006C095D">
        <w:rPr>
          <w:rFonts w:asciiTheme="minorHAnsi" w:hAnsiTheme="minorHAnsi" w:cstheme="minorHAnsi"/>
          <w:color w:val="auto"/>
          <w:sz w:val="20"/>
          <w:lang w:val="sk-SK"/>
        </w:rPr>
        <w:t xml:space="preserve">predloženie bankovej záruky podľa čl. XV. tejto Zmluvy zo strany zhotoviteľa objednávateľovi. </w:t>
      </w:r>
    </w:p>
    <w:p w14:paraId="156C9862" w14:textId="690730D5" w:rsidR="00C2618B" w:rsidRPr="003D4E93" w:rsidRDefault="00C2618B" w:rsidP="00E42E2E">
      <w:pPr>
        <w:pStyle w:val="Default"/>
        <w:tabs>
          <w:tab w:val="left" w:pos="426"/>
        </w:tabs>
        <w:autoSpaceDE w:val="0"/>
        <w:autoSpaceDN w:val="0"/>
        <w:adjustRightInd w:val="0"/>
        <w:spacing w:line="240" w:lineRule="auto"/>
        <w:jc w:val="both"/>
        <w:rPr>
          <w:rFonts w:asciiTheme="minorHAnsi" w:hAnsiTheme="minorHAnsi" w:cstheme="minorHAnsi"/>
          <w:color w:val="auto"/>
          <w:sz w:val="20"/>
          <w:lang w:val="sk-SK" w:eastAsia="cs-CZ"/>
        </w:rPr>
      </w:pPr>
    </w:p>
    <w:p w14:paraId="77E18A9B" w14:textId="77777777" w:rsidR="00E5007A" w:rsidRDefault="00E5007A" w:rsidP="00E5007A">
      <w:pPr>
        <w:pStyle w:val="tl1"/>
        <w:rPr>
          <w:rFonts w:ascii="Calibri" w:hAnsi="Calibri" w:cs="Calibri"/>
          <w:sz w:val="20"/>
          <w:szCs w:val="20"/>
        </w:rPr>
      </w:pPr>
    </w:p>
    <w:p w14:paraId="74B38264" w14:textId="6E6B02CF" w:rsidR="006C6F19" w:rsidRPr="002D0F46" w:rsidRDefault="00E5007A" w:rsidP="002F4C0B">
      <w:pPr>
        <w:pStyle w:val="tl1"/>
        <w:numPr>
          <w:ilvl w:val="0"/>
          <w:numId w:val="19"/>
        </w:numPr>
        <w:tabs>
          <w:tab w:val="left" w:pos="426"/>
        </w:tabs>
        <w:ind w:left="0" w:firstLine="0"/>
        <w:rPr>
          <w:rFonts w:ascii="Calibri" w:hAnsi="Calibri" w:cs="Calibri"/>
          <w:sz w:val="20"/>
          <w:szCs w:val="20"/>
        </w:rPr>
      </w:pPr>
      <w:bookmarkStart w:id="13" w:name="_Hlk88062796"/>
      <w:r w:rsidRPr="004020ED">
        <w:rPr>
          <w:rFonts w:ascii="Calibri" w:hAnsi="Calibri" w:cs="Calibri"/>
          <w:b/>
          <w:sz w:val="20"/>
          <w:szCs w:val="20"/>
        </w:rPr>
        <w:t xml:space="preserve">Kalkulácia nákladov rozpočtu </w:t>
      </w:r>
      <w:r w:rsidR="00D73389" w:rsidRPr="004020ED">
        <w:rPr>
          <w:rFonts w:ascii="Calibri" w:hAnsi="Calibri" w:cs="Calibri"/>
          <w:b/>
          <w:sz w:val="20"/>
          <w:szCs w:val="20"/>
        </w:rPr>
        <w:t xml:space="preserve">stavby </w:t>
      </w:r>
      <w:r w:rsidR="00B04233" w:rsidRPr="004020ED">
        <w:rPr>
          <w:rFonts w:ascii="Calibri" w:hAnsi="Calibri" w:cs="Calibri"/>
          <w:b/>
          <w:sz w:val="20"/>
          <w:szCs w:val="20"/>
        </w:rPr>
        <w:t xml:space="preserve">bude </w:t>
      </w:r>
      <w:r w:rsidRPr="004020ED">
        <w:rPr>
          <w:rFonts w:ascii="Calibri" w:hAnsi="Calibri" w:cs="Calibri"/>
          <w:b/>
          <w:sz w:val="20"/>
          <w:szCs w:val="20"/>
        </w:rPr>
        <w:t>ďalej obsahovať všetky náklady spojené s realizáciou</w:t>
      </w:r>
      <w:r w:rsidRPr="004020ED">
        <w:rPr>
          <w:rFonts w:ascii="Calibri" w:hAnsi="Calibri" w:cs="Calibri"/>
          <w:sz w:val="20"/>
          <w:szCs w:val="20"/>
        </w:rPr>
        <w:t xml:space="preserve"> </w:t>
      </w:r>
      <w:r w:rsidRPr="004020ED">
        <w:rPr>
          <w:rFonts w:ascii="Calibri" w:hAnsi="Calibri" w:cs="Calibri"/>
          <w:b/>
          <w:sz w:val="20"/>
          <w:szCs w:val="20"/>
        </w:rPr>
        <w:t>predmetu zákazky</w:t>
      </w:r>
      <w:r w:rsidR="005B37A2" w:rsidRPr="004020ED">
        <w:rPr>
          <w:rFonts w:ascii="Calibri" w:hAnsi="Calibri" w:cs="Calibri"/>
          <w:b/>
          <w:sz w:val="20"/>
          <w:szCs w:val="20"/>
        </w:rPr>
        <w:t xml:space="preserve"> </w:t>
      </w:r>
      <w:r w:rsidR="005B37A2" w:rsidRPr="004020ED">
        <w:rPr>
          <w:rFonts w:ascii="Calibri" w:hAnsi="Calibri" w:cs="Calibri"/>
          <w:bCs/>
          <w:sz w:val="20"/>
          <w:szCs w:val="20"/>
        </w:rPr>
        <w:t>ako napr.</w:t>
      </w:r>
      <w:r w:rsidR="005B37A2" w:rsidRPr="004020ED">
        <w:rPr>
          <w:rFonts w:ascii="Calibri" w:hAnsi="Calibri" w:cs="Calibri"/>
          <w:b/>
          <w:sz w:val="20"/>
          <w:szCs w:val="20"/>
        </w:rPr>
        <w:t xml:space="preserve"> </w:t>
      </w:r>
      <w:r w:rsidR="005B37A2" w:rsidRPr="004020ED">
        <w:rPr>
          <w:rFonts w:ascii="Calibri" w:hAnsi="Calibri" w:cs="Calibri"/>
          <w:sz w:val="20"/>
          <w:szCs w:val="20"/>
        </w:rPr>
        <w:t xml:space="preserve">náklady  na  odvoz  odpadov  vrátane  poplatku  za  skládku,  telefón,  dočasné  užívanie verejných komunikácií, poplatky, vytýčenie stavby, zriadenie, prevádzku a vypratanie zariadenia staveniska,  projekt  skutočného  vyhotovenia, </w:t>
      </w:r>
      <w:proofErr w:type="spellStart"/>
      <w:r w:rsidR="005B37A2" w:rsidRPr="004020ED">
        <w:rPr>
          <w:rFonts w:ascii="Calibri" w:hAnsi="Calibri" w:cs="Calibri"/>
          <w:sz w:val="20"/>
          <w:szCs w:val="20"/>
        </w:rPr>
        <w:t>porealizačné</w:t>
      </w:r>
      <w:proofErr w:type="spellEnd"/>
      <w:r w:rsidR="005B37A2" w:rsidRPr="004020ED">
        <w:rPr>
          <w:rFonts w:ascii="Calibri" w:hAnsi="Calibri" w:cs="Calibri"/>
          <w:sz w:val="20"/>
          <w:szCs w:val="20"/>
        </w:rPr>
        <w:t xml:space="preserve">  zameranie,  spracovanie dielenskej alebo  výrobnej  dokumentácie,  náklady na stráženie staveniska </w:t>
      </w:r>
      <w:r w:rsidR="005B37A2" w:rsidRPr="002D0F46">
        <w:rPr>
          <w:rFonts w:ascii="Calibri" w:hAnsi="Calibri" w:cs="Calibri"/>
          <w:sz w:val="20"/>
          <w:szCs w:val="20"/>
        </w:rPr>
        <w:t xml:space="preserve">a náklady  na spotrebu  elektrickej energie a vody,  poistné stavby počas realizácie, </w:t>
      </w:r>
      <w:proofErr w:type="spellStart"/>
      <w:r w:rsidR="005B37A2" w:rsidRPr="002D0F46">
        <w:rPr>
          <w:rFonts w:ascii="Calibri" w:hAnsi="Calibri" w:cs="Calibri"/>
          <w:sz w:val="20"/>
          <w:szCs w:val="20"/>
        </w:rPr>
        <w:t>kompletačná</w:t>
      </w:r>
      <w:proofErr w:type="spellEnd"/>
      <w:r w:rsidR="005B37A2" w:rsidRPr="002D0F46">
        <w:rPr>
          <w:rFonts w:ascii="Calibri" w:hAnsi="Calibri" w:cs="Calibri"/>
          <w:sz w:val="20"/>
          <w:szCs w:val="20"/>
        </w:rPr>
        <w:t xml:space="preserve"> činnosť, skúšky, revízie a merania kontroly kvality prác a</w:t>
      </w:r>
      <w:r w:rsidR="004020ED" w:rsidRPr="002D0F46">
        <w:rPr>
          <w:rFonts w:ascii="Calibri" w:hAnsi="Calibri" w:cs="Calibri"/>
          <w:sz w:val="20"/>
          <w:szCs w:val="20"/>
        </w:rPr>
        <w:t> </w:t>
      </w:r>
      <w:r w:rsidR="005B37A2" w:rsidRPr="002D0F46">
        <w:rPr>
          <w:rFonts w:ascii="Calibri" w:hAnsi="Calibri" w:cs="Calibri"/>
          <w:sz w:val="20"/>
          <w:szCs w:val="20"/>
        </w:rPr>
        <w:t>pod</w:t>
      </w:r>
      <w:r w:rsidR="004020ED" w:rsidRPr="002D0F46">
        <w:rPr>
          <w:rFonts w:ascii="Calibri" w:hAnsi="Calibri" w:cs="Calibri"/>
          <w:sz w:val="20"/>
          <w:szCs w:val="20"/>
        </w:rPr>
        <w:t>.</w:t>
      </w:r>
      <w:r w:rsidRPr="002D0F46">
        <w:rPr>
          <w:rFonts w:ascii="Calibri" w:hAnsi="Calibri" w:cs="Calibri"/>
          <w:sz w:val="20"/>
          <w:szCs w:val="20"/>
        </w:rPr>
        <w:t xml:space="preserve">, </w:t>
      </w:r>
      <w:r w:rsidR="005B37A2" w:rsidRPr="002D0F46">
        <w:rPr>
          <w:rFonts w:ascii="Calibri" w:hAnsi="Calibri" w:cs="Calibri"/>
          <w:sz w:val="20"/>
          <w:szCs w:val="20"/>
        </w:rPr>
        <w:t xml:space="preserve">vrátane nákladov </w:t>
      </w:r>
      <w:r w:rsidRPr="002D0F46">
        <w:rPr>
          <w:rFonts w:ascii="Calibri" w:hAnsi="Calibri" w:cs="Calibri"/>
          <w:sz w:val="20"/>
          <w:szCs w:val="20"/>
        </w:rPr>
        <w:t>na Bankovú záruku/Poistenie záruky/Finančnú zábezpeku</w:t>
      </w:r>
      <w:r w:rsidR="005B37A2" w:rsidRPr="002D0F46">
        <w:rPr>
          <w:rFonts w:ascii="Calibri" w:hAnsi="Calibri" w:cs="Calibri"/>
          <w:sz w:val="20"/>
          <w:szCs w:val="20"/>
        </w:rPr>
        <w:t xml:space="preserve"> a </w:t>
      </w:r>
      <w:r w:rsidRPr="002D0F46">
        <w:rPr>
          <w:rFonts w:ascii="Calibri" w:hAnsi="Calibri" w:cs="Calibri"/>
          <w:sz w:val="20"/>
          <w:szCs w:val="20"/>
        </w:rPr>
        <w:t>náklad</w:t>
      </w:r>
      <w:r w:rsidR="005B37A2" w:rsidRPr="002D0F46">
        <w:rPr>
          <w:rFonts w:ascii="Calibri" w:hAnsi="Calibri" w:cs="Calibri"/>
          <w:sz w:val="20"/>
          <w:szCs w:val="20"/>
        </w:rPr>
        <w:t>ov</w:t>
      </w:r>
      <w:r w:rsidRPr="002D0F46">
        <w:rPr>
          <w:rFonts w:ascii="Calibri" w:hAnsi="Calibri" w:cs="Calibri"/>
          <w:sz w:val="20"/>
          <w:szCs w:val="20"/>
        </w:rPr>
        <w:t xml:space="preserve"> na všetky bezpečnostné opatrenia do doby prevzatia dokončeného </w:t>
      </w:r>
      <w:r w:rsidR="003A2466" w:rsidRPr="002D0F46">
        <w:rPr>
          <w:rFonts w:ascii="Calibri" w:hAnsi="Calibri" w:cs="Calibri"/>
          <w:sz w:val="20"/>
          <w:szCs w:val="20"/>
        </w:rPr>
        <w:t xml:space="preserve">diela </w:t>
      </w:r>
      <w:r w:rsidRPr="002D0F46">
        <w:rPr>
          <w:rFonts w:ascii="Calibri" w:hAnsi="Calibri" w:cs="Calibri"/>
          <w:sz w:val="20"/>
          <w:szCs w:val="20"/>
        </w:rPr>
        <w:t>objednávateľom, ako aj všetky ostatné náklady súvisiace s realizáciou predmetu zákazky</w:t>
      </w:r>
      <w:bookmarkEnd w:id="13"/>
      <w:r w:rsidRPr="002D0F46">
        <w:rPr>
          <w:rFonts w:ascii="Calibri" w:hAnsi="Calibri" w:cs="Calibri"/>
          <w:sz w:val="20"/>
          <w:szCs w:val="20"/>
        </w:rPr>
        <w:t xml:space="preserve">. </w:t>
      </w:r>
    </w:p>
    <w:p w14:paraId="3118205F" w14:textId="77777777" w:rsidR="006C6F19" w:rsidRPr="002D0F46" w:rsidRDefault="006C6F19" w:rsidP="008B6CB5">
      <w:pPr>
        <w:pStyle w:val="tl1"/>
        <w:tabs>
          <w:tab w:val="left" w:pos="426"/>
        </w:tabs>
        <w:rPr>
          <w:rFonts w:ascii="Calibri" w:hAnsi="Calibri" w:cs="Calibri"/>
          <w:sz w:val="20"/>
          <w:szCs w:val="20"/>
        </w:rPr>
      </w:pPr>
    </w:p>
    <w:p w14:paraId="344F15EF" w14:textId="0D3A57EA" w:rsidR="002D0F46" w:rsidRPr="002D0F46" w:rsidRDefault="006C6F19" w:rsidP="002F4C0B">
      <w:pPr>
        <w:pStyle w:val="Default"/>
        <w:numPr>
          <w:ilvl w:val="0"/>
          <w:numId w:val="19"/>
        </w:numPr>
        <w:tabs>
          <w:tab w:val="left" w:pos="426"/>
        </w:tabs>
        <w:spacing w:line="240" w:lineRule="auto"/>
        <w:ind w:left="0" w:firstLine="0"/>
        <w:jc w:val="both"/>
        <w:rPr>
          <w:rFonts w:ascii="Calibri" w:hAnsi="Calibri" w:cs="Calibri"/>
          <w:color w:val="auto"/>
          <w:sz w:val="20"/>
          <w:lang w:val="sk-SK"/>
        </w:rPr>
      </w:pPr>
      <w:r w:rsidRPr="002D0F46">
        <w:rPr>
          <w:rFonts w:ascii="Calibri" w:hAnsi="Calibri" w:cs="Calibri"/>
          <w:sz w:val="20"/>
          <w:lang w:val="sk-SK"/>
        </w:rPr>
        <w:t>Prílohou zmlúv o dielo bude aj Banková záruka</w:t>
      </w:r>
      <w:r w:rsidR="002D0F46" w:rsidRPr="002D0F46">
        <w:rPr>
          <w:rFonts w:ascii="Calibri" w:hAnsi="Calibri" w:cs="Calibri"/>
          <w:sz w:val="20"/>
          <w:lang w:val="sk-SK"/>
        </w:rPr>
        <w:t>/poistenie záruky</w:t>
      </w:r>
      <w:r w:rsidRPr="002D0F46">
        <w:rPr>
          <w:rFonts w:ascii="Calibri" w:hAnsi="Calibri" w:cs="Calibri"/>
          <w:sz w:val="20"/>
          <w:lang w:val="sk-SK"/>
        </w:rPr>
        <w:t xml:space="preserve"> za riadne vykonanie </w:t>
      </w:r>
      <w:r w:rsidR="003A2466" w:rsidRPr="002D0F46">
        <w:rPr>
          <w:rFonts w:ascii="Calibri" w:hAnsi="Calibri" w:cs="Calibri"/>
          <w:sz w:val="20"/>
          <w:lang w:val="sk-SK"/>
        </w:rPr>
        <w:t xml:space="preserve">diela </w:t>
      </w:r>
      <w:r w:rsidRPr="002D0F46">
        <w:rPr>
          <w:rFonts w:ascii="Calibri" w:hAnsi="Calibri" w:cs="Calibri"/>
          <w:sz w:val="20"/>
          <w:lang w:val="sk-SK"/>
        </w:rPr>
        <w:t>(výkonová banková záruka)</w:t>
      </w:r>
      <w:r w:rsidR="002D0F46" w:rsidRPr="002D0F46">
        <w:rPr>
          <w:rFonts w:ascii="Calibri" w:hAnsi="Calibri" w:cs="Calibri"/>
          <w:sz w:val="20"/>
          <w:lang w:val="sk-SK"/>
        </w:rPr>
        <w:t xml:space="preserve"> </w:t>
      </w:r>
      <w:r w:rsidRPr="002D0F46">
        <w:rPr>
          <w:rFonts w:ascii="Calibri" w:hAnsi="Calibri" w:cs="Calibri"/>
          <w:sz w:val="20"/>
          <w:lang w:val="sk-SK"/>
        </w:rPr>
        <w:t xml:space="preserve">na zabezpečenie riadneho plnenia/splnenia </w:t>
      </w:r>
      <w:r w:rsidR="003A2466" w:rsidRPr="002D0F46">
        <w:rPr>
          <w:rFonts w:ascii="Calibri" w:hAnsi="Calibri" w:cs="Calibri"/>
          <w:sz w:val="20"/>
          <w:lang w:val="sk-SK"/>
        </w:rPr>
        <w:t>diela</w:t>
      </w:r>
      <w:r w:rsidRPr="002D0F46">
        <w:rPr>
          <w:rFonts w:ascii="Calibri" w:hAnsi="Calibri" w:cs="Calibri"/>
          <w:sz w:val="20"/>
          <w:lang w:val="sk-SK"/>
        </w:rPr>
        <w:t>. Podmienky a pravidlá uplatnenia bankovej záruky</w:t>
      </w:r>
      <w:r w:rsidR="002D0F46" w:rsidRPr="002D0F46">
        <w:rPr>
          <w:rFonts w:ascii="Calibri" w:hAnsi="Calibri" w:cs="Calibri"/>
          <w:sz w:val="20"/>
          <w:lang w:val="sk-SK"/>
        </w:rPr>
        <w:t>/poistenia záruky</w:t>
      </w:r>
      <w:r w:rsidRPr="002D0F46">
        <w:rPr>
          <w:rFonts w:ascii="Calibri" w:hAnsi="Calibri" w:cs="Calibri"/>
          <w:sz w:val="20"/>
          <w:lang w:val="sk-SK"/>
        </w:rPr>
        <w:t xml:space="preserve"> sú vymedzené v </w:t>
      </w:r>
      <w:r w:rsidR="003A2466" w:rsidRPr="002D0F46">
        <w:rPr>
          <w:rFonts w:ascii="Calibri" w:hAnsi="Calibri" w:cs="Calibri"/>
          <w:sz w:val="20"/>
          <w:lang w:val="sk-SK"/>
        </w:rPr>
        <w:t xml:space="preserve">zmluve </w:t>
      </w:r>
      <w:r w:rsidRPr="002D0F46">
        <w:rPr>
          <w:rFonts w:ascii="Calibri" w:hAnsi="Calibri" w:cs="Calibri"/>
          <w:sz w:val="20"/>
          <w:lang w:val="sk-SK"/>
        </w:rPr>
        <w:t xml:space="preserve">o dielo čl. XV. </w:t>
      </w:r>
      <w:bookmarkStart w:id="14" w:name="_Hlk89256268"/>
      <w:r w:rsidR="002D0F46" w:rsidRPr="002D0F46">
        <w:rPr>
          <w:rFonts w:ascii="Calibri" w:hAnsi="Calibri" w:cs="Calibri"/>
          <w:sz w:val="20"/>
          <w:lang w:val="sk-SK"/>
        </w:rPr>
        <w:t>Banková záruka/Poistenie záruky/Zmluvná (realizačná a garančná) zábezpeka</w:t>
      </w:r>
    </w:p>
    <w:bookmarkEnd w:id="14"/>
    <w:p w14:paraId="191EEAF5" w14:textId="5B8DC87B" w:rsidR="002D0F46" w:rsidRPr="002D0F46" w:rsidRDefault="002D0F46" w:rsidP="002D0F46">
      <w:pPr>
        <w:pStyle w:val="tl1"/>
        <w:tabs>
          <w:tab w:val="left" w:pos="426"/>
        </w:tabs>
        <w:rPr>
          <w:rFonts w:ascii="Calibri" w:hAnsi="Calibri" w:cs="Calibri"/>
          <w:sz w:val="20"/>
          <w:szCs w:val="20"/>
        </w:rPr>
      </w:pPr>
    </w:p>
    <w:p w14:paraId="3F08C3C1" w14:textId="1F3A90E7" w:rsidR="00135580" w:rsidRPr="002D0F46" w:rsidRDefault="00135580" w:rsidP="00135580">
      <w:pPr>
        <w:pStyle w:val="tl1"/>
        <w:tabs>
          <w:tab w:val="left" w:pos="567"/>
        </w:tabs>
        <w:rPr>
          <w:rFonts w:ascii="Calibri" w:hAnsi="Calibri" w:cs="Calibri"/>
          <w:sz w:val="20"/>
          <w:szCs w:val="20"/>
        </w:rPr>
      </w:pPr>
    </w:p>
    <w:p w14:paraId="1572B342" w14:textId="77777777" w:rsidR="00A0113B" w:rsidRPr="002D0F46" w:rsidRDefault="00A0113B">
      <w:pPr>
        <w:spacing w:after="160" w:line="259" w:lineRule="auto"/>
        <w:rPr>
          <w:rFonts w:ascii="Calibri" w:hAnsi="Calibri" w:cs="Calibri"/>
          <w:b/>
          <w:bCs/>
          <w:iCs/>
          <w:szCs w:val="20"/>
        </w:rPr>
      </w:pPr>
    </w:p>
    <w:p w14:paraId="2313A872" w14:textId="2A1C298C" w:rsidR="00C2618B" w:rsidRDefault="00C2618B">
      <w:pPr>
        <w:spacing w:after="160" w:line="259" w:lineRule="auto"/>
        <w:rPr>
          <w:rFonts w:ascii="Calibri" w:hAnsi="Calibri" w:cs="Calibri"/>
          <w:b/>
          <w:bCs/>
          <w:iCs/>
          <w:szCs w:val="20"/>
        </w:rPr>
      </w:pPr>
      <w:r>
        <w:rPr>
          <w:rFonts w:ascii="Calibri" w:hAnsi="Calibri" w:cs="Calibri"/>
          <w:b/>
          <w:bCs/>
          <w:iCs/>
          <w:szCs w:val="20"/>
        </w:rPr>
        <w:br w:type="page"/>
      </w:r>
    </w:p>
    <w:p w14:paraId="0E42B687" w14:textId="29063F85" w:rsidR="00E5007A" w:rsidRPr="0063584C" w:rsidRDefault="007915E1" w:rsidP="00CC2A6C">
      <w:pPr>
        <w:tabs>
          <w:tab w:val="left" w:pos="426"/>
          <w:tab w:val="left" w:pos="5010"/>
        </w:tabs>
        <w:rPr>
          <w:rFonts w:ascii="Calibri" w:hAnsi="Calibri" w:cs="Calibri"/>
          <w:b/>
          <w:bCs/>
          <w:iCs/>
          <w:szCs w:val="20"/>
        </w:rPr>
      </w:pPr>
      <w:r>
        <w:rPr>
          <w:rFonts w:ascii="Calibri" w:hAnsi="Calibri" w:cs="Calibri"/>
          <w:b/>
          <w:bCs/>
          <w:iCs/>
          <w:szCs w:val="20"/>
        </w:rPr>
        <w:lastRenderedPageBreak/>
        <w:t xml:space="preserve">D. </w:t>
      </w:r>
      <w:r w:rsidR="00147D1F">
        <w:rPr>
          <w:rFonts w:ascii="Calibri" w:hAnsi="Calibri" w:cs="Calibri"/>
          <w:b/>
          <w:bCs/>
          <w:iCs/>
          <w:szCs w:val="20"/>
        </w:rPr>
        <w:tab/>
      </w:r>
      <w:r>
        <w:rPr>
          <w:rFonts w:ascii="Calibri" w:hAnsi="Calibri" w:cs="Calibri"/>
          <w:b/>
          <w:bCs/>
          <w:iCs/>
          <w:szCs w:val="20"/>
        </w:rPr>
        <w:t>SPÔSOB URČENIA CENY</w:t>
      </w:r>
    </w:p>
    <w:p w14:paraId="30610540" w14:textId="77777777" w:rsidR="00E5007A" w:rsidRPr="00203C5A" w:rsidRDefault="00E5007A" w:rsidP="00E5007A">
      <w:pPr>
        <w:tabs>
          <w:tab w:val="left" w:pos="5010"/>
        </w:tabs>
        <w:rPr>
          <w:rFonts w:asciiTheme="minorHAnsi" w:hAnsiTheme="minorHAnsi" w:cstheme="minorHAnsi"/>
          <w:b/>
          <w:bCs/>
          <w:iCs/>
          <w:sz w:val="20"/>
          <w:szCs w:val="20"/>
        </w:rPr>
      </w:pPr>
    </w:p>
    <w:p w14:paraId="4FBE4BAB" w14:textId="3C891DC4" w:rsidR="00203C5A" w:rsidRPr="00203C5A" w:rsidRDefault="00203C5A" w:rsidP="002F4C0B">
      <w:pPr>
        <w:pStyle w:val="Odsekzoznamu"/>
        <w:numPr>
          <w:ilvl w:val="0"/>
          <w:numId w:val="26"/>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Do konečnej ceny, ktorá bude zmluvnou cenou, musia byť započítané všetky výdavky uchádzača súvisiace </w:t>
      </w:r>
      <w:r w:rsidR="00624665">
        <w:rPr>
          <w:rFonts w:asciiTheme="minorHAnsi" w:hAnsiTheme="minorHAnsi" w:cstheme="minorHAnsi"/>
          <w:sz w:val="20"/>
          <w:szCs w:val="20"/>
        </w:rPr>
        <w:t xml:space="preserve">                         </w:t>
      </w:r>
      <w:r w:rsidRPr="00203C5A">
        <w:rPr>
          <w:rFonts w:asciiTheme="minorHAnsi" w:hAnsiTheme="minorHAnsi" w:cstheme="minorHAnsi"/>
          <w:sz w:val="20"/>
          <w:szCs w:val="20"/>
        </w:rPr>
        <w:t xml:space="preserve">s realizáciou predmetu zákazky podľa časti B. Opis predmetu zákazky a príslušných príloh týchto SP a podľa požiadaviek uvedených v </w:t>
      </w:r>
      <w:r w:rsidR="002A5E0E">
        <w:rPr>
          <w:rFonts w:asciiTheme="minorHAnsi" w:hAnsiTheme="minorHAnsi" w:cstheme="minorHAnsi"/>
          <w:sz w:val="20"/>
          <w:szCs w:val="20"/>
        </w:rPr>
        <w:t>z</w:t>
      </w:r>
      <w:r w:rsidR="002A5E0E" w:rsidRPr="00203C5A">
        <w:rPr>
          <w:rFonts w:asciiTheme="minorHAnsi" w:hAnsiTheme="minorHAnsi" w:cstheme="minorHAnsi"/>
          <w:sz w:val="20"/>
          <w:szCs w:val="20"/>
        </w:rPr>
        <w:t xml:space="preserve">mluve </w:t>
      </w:r>
      <w:r w:rsidRPr="00203C5A">
        <w:rPr>
          <w:rFonts w:asciiTheme="minorHAnsi" w:hAnsiTheme="minorHAnsi" w:cstheme="minorHAnsi"/>
          <w:sz w:val="20"/>
          <w:szCs w:val="20"/>
        </w:rPr>
        <w:t>(</w:t>
      </w:r>
      <w:r w:rsidR="00881F4E">
        <w:rPr>
          <w:rFonts w:asciiTheme="minorHAnsi" w:hAnsiTheme="minorHAnsi" w:cstheme="minorHAnsi"/>
          <w:sz w:val="20"/>
          <w:szCs w:val="20"/>
        </w:rPr>
        <w:t>P</w:t>
      </w:r>
      <w:r w:rsidR="00881F4E" w:rsidRPr="00203C5A">
        <w:rPr>
          <w:rFonts w:asciiTheme="minorHAnsi" w:hAnsiTheme="minorHAnsi" w:cstheme="minorHAnsi"/>
          <w:sz w:val="20"/>
          <w:szCs w:val="20"/>
        </w:rPr>
        <w:t xml:space="preserve">ríloha </w:t>
      </w:r>
      <w:r w:rsidRPr="00203C5A">
        <w:rPr>
          <w:rFonts w:asciiTheme="minorHAnsi" w:hAnsiTheme="minorHAnsi" w:cstheme="minorHAnsi"/>
          <w:sz w:val="20"/>
          <w:szCs w:val="20"/>
        </w:rPr>
        <w:t>č. 1</w:t>
      </w:r>
      <w:r w:rsidR="00747DE5">
        <w:rPr>
          <w:rFonts w:asciiTheme="minorHAnsi" w:hAnsiTheme="minorHAnsi" w:cstheme="minorHAnsi"/>
          <w:sz w:val="20"/>
          <w:szCs w:val="20"/>
        </w:rPr>
        <w:t xml:space="preserve"> </w:t>
      </w:r>
      <w:r w:rsidRPr="00203C5A">
        <w:rPr>
          <w:rFonts w:asciiTheme="minorHAnsi" w:hAnsiTheme="minorHAnsi" w:cstheme="minorHAnsi"/>
          <w:sz w:val="20"/>
          <w:szCs w:val="20"/>
        </w:rPr>
        <w:t>týchto SP).</w:t>
      </w:r>
    </w:p>
    <w:p w14:paraId="76EF71A0" w14:textId="77777777" w:rsidR="00EF3D88" w:rsidRPr="009953E3" w:rsidRDefault="00EF3D88" w:rsidP="00EF3D88">
      <w:pPr>
        <w:pStyle w:val="tl1"/>
        <w:tabs>
          <w:tab w:val="left" w:pos="567"/>
        </w:tabs>
        <w:spacing w:line="264" w:lineRule="auto"/>
        <w:rPr>
          <w:rFonts w:asciiTheme="minorHAnsi" w:hAnsiTheme="minorHAnsi" w:cstheme="minorHAnsi"/>
          <w:sz w:val="16"/>
          <w:szCs w:val="16"/>
        </w:rPr>
      </w:pPr>
    </w:p>
    <w:p w14:paraId="2D5BCAC0" w14:textId="286999F5" w:rsidR="00203C5A" w:rsidRDefault="00203C5A" w:rsidP="002F4C0B">
      <w:pPr>
        <w:pStyle w:val="Odsekzoznamu"/>
        <w:numPr>
          <w:ilvl w:val="0"/>
          <w:numId w:val="26"/>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V konečnej (ponukovej) cene musia byť zahrnuté všetky náklady spojené s realizáciou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w:t>
      </w:r>
    </w:p>
    <w:p w14:paraId="175FF653" w14:textId="77777777" w:rsidR="009A7067" w:rsidRPr="009A7067" w:rsidRDefault="009A7067" w:rsidP="009A7067">
      <w:pPr>
        <w:pStyle w:val="Odsekzoznamu"/>
        <w:rPr>
          <w:rFonts w:asciiTheme="minorHAnsi" w:hAnsiTheme="minorHAnsi" w:cstheme="minorHAnsi"/>
          <w:sz w:val="20"/>
          <w:szCs w:val="20"/>
        </w:rPr>
      </w:pPr>
    </w:p>
    <w:p w14:paraId="4898D567" w14:textId="77777777" w:rsidR="009A7067" w:rsidRPr="00320010" w:rsidRDefault="009A7067" w:rsidP="002F4C0B">
      <w:pPr>
        <w:pStyle w:val="Odsekzoznamu"/>
        <w:numPr>
          <w:ilvl w:val="0"/>
          <w:numId w:val="26"/>
        </w:numPr>
        <w:tabs>
          <w:tab w:val="left" w:pos="426"/>
        </w:tabs>
        <w:ind w:left="0" w:firstLine="0"/>
        <w:jc w:val="both"/>
        <w:rPr>
          <w:rFonts w:asciiTheme="minorHAnsi" w:hAnsiTheme="minorHAnsi" w:cstheme="minorHAnsi"/>
          <w:b/>
          <w:bCs/>
          <w:color w:val="FF0000"/>
          <w:sz w:val="20"/>
          <w:szCs w:val="20"/>
        </w:rPr>
      </w:pPr>
      <w:r w:rsidRPr="00320010">
        <w:rPr>
          <w:rFonts w:ascii="Calibri" w:hAnsi="Calibri" w:cs="Calibri"/>
          <w:b/>
          <w:bCs/>
          <w:color w:val="FF0000"/>
          <w:sz w:val="20"/>
          <w:szCs w:val="20"/>
        </w:rPr>
        <w:t>Verejný obstarávateľ upozorňuje záujemcov, že predpokladaný začiatok realizácie predmetu zákazky je vzhľadom na procesy súvisiace s podaním a schválením žiadosti o poskytnutie nenávratného finančného príspevku august 2022.</w:t>
      </w:r>
      <w:r w:rsidRPr="00527F96">
        <w:rPr>
          <w:rFonts w:ascii="Calibri" w:hAnsi="Calibri" w:cs="Calibri"/>
          <w:b/>
          <w:bCs/>
          <w:color w:val="FF0000"/>
          <w:sz w:val="20"/>
          <w:szCs w:val="20"/>
        </w:rPr>
        <w:t xml:space="preserve"> Verejný obstarávateľ vzhľadom na uvedené odporúča uchádzačom, aby do svojej ponukovej ceny premietli aj prípadné </w:t>
      </w:r>
      <w:r w:rsidRPr="00320010">
        <w:rPr>
          <w:rFonts w:asciiTheme="minorHAnsi" w:hAnsiTheme="minorHAnsi" w:cstheme="minorHAnsi"/>
          <w:b/>
          <w:bCs/>
          <w:color w:val="FF0000"/>
          <w:sz w:val="20"/>
          <w:szCs w:val="20"/>
        </w:rPr>
        <w:t>riziká spojené</w:t>
      </w:r>
      <w:r w:rsidRPr="00527F96">
        <w:rPr>
          <w:rFonts w:asciiTheme="minorHAnsi" w:hAnsiTheme="minorHAnsi" w:cstheme="minorHAnsi"/>
          <w:b/>
          <w:bCs/>
          <w:color w:val="FF0000"/>
          <w:sz w:val="20"/>
          <w:szCs w:val="20"/>
        </w:rPr>
        <w:t xml:space="preserve"> s nárastom cien práce a materiálov v období medzi predložením ponuky a začiatkom realizácie stavebných prác, ktoré sú predmetom tejto zákazky. </w:t>
      </w:r>
      <w:r>
        <w:rPr>
          <w:rFonts w:asciiTheme="minorHAnsi" w:hAnsiTheme="minorHAnsi" w:cstheme="minorHAnsi"/>
          <w:b/>
          <w:bCs/>
          <w:color w:val="FF0000"/>
          <w:sz w:val="20"/>
          <w:szCs w:val="20"/>
        </w:rPr>
        <w:t xml:space="preserve">V prípade, ak uchádzač danú skutočnosť vo svojej ponukovej cene nezohľadní, verejný obstarávateľ bude toto považovať za podnikateľské riziko na strane uchádzača  </w:t>
      </w:r>
      <w:r w:rsidRPr="00320010">
        <w:rPr>
          <w:rFonts w:asciiTheme="minorHAnsi" w:hAnsiTheme="minorHAnsi" w:cstheme="minorHAnsi"/>
          <w:b/>
          <w:bCs/>
          <w:color w:val="FF0000"/>
          <w:sz w:val="20"/>
          <w:szCs w:val="20"/>
        </w:rPr>
        <w:t xml:space="preserve"> </w:t>
      </w:r>
    </w:p>
    <w:p w14:paraId="764406AB" w14:textId="77777777" w:rsidR="009A7067" w:rsidRPr="00203C5A" w:rsidRDefault="009A7067" w:rsidP="009A7067">
      <w:pPr>
        <w:pStyle w:val="Odsekzoznamu"/>
        <w:tabs>
          <w:tab w:val="left" w:pos="426"/>
        </w:tabs>
        <w:ind w:left="0"/>
        <w:jc w:val="both"/>
        <w:rPr>
          <w:rFonts w:asciiTheme="minorHAnsi" w:hAnsiTheme="minorHAnsi" w:cstheme="minorHAnsi"/>
          <w:sz w:val="20"/>
          <w:szCs w:val="20"/>
        </w:rPr>
      </w:pPr>
    </w:p>
    <w:p w14:paraId="357DF05B" w14:textId="77777777" w:rsidR="00203C5A" w:rsidRPr="009953E3" w:rsidRDefault="00203C5A" w:rsidP="00203C5A">
      <w:pPr>
        <w:tabs>
          <w:tab w:val="left" w:pos="284"/>
        </w:tabs>
        <w:jc w:val="both"/>
        <w:rPr>
          <w:rFonts w:asciiTheme="minorHAnsi" w:hAnsiTheme="minorHAnsi" w:cstheme="minorHAnsi"/>
          <w:sz w:val="16"/>
          <w:szCs w:val="16"/>
        </w:rPr>
      </w:pPr>
    </w:p>
    <w:p w14:paraId="3B7AAD46" w14:textId="77777777" w:rsidR="00203C5A" w:rsidRPr="00203C5A" w:rsidRDefault="00203C5A" w:rsidP="002F4C0B">
      <w:pPr>
        <w:pStyle w:val="Odsekzoznamu"/>
        <w:numPr>
          <w:ilvl w:val="0"/>
          <w:numId w:val="26"/>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Pri určovaní cien jednotlivých položiek je potrebné venovať pozornosť všetkým prácam, zabudovaným materiálom a nadväzným činnostiam, ako aj od zhotoviteľa požadovaných úkonov a služieb podľa pokynov a podmienok, ktoré sú uvedené v predmete verejného obstarávania a v zmluve o dielo.</w:t>
      </w:r>
    </w:p>
    <w:p w14:paraId="6C562494" w14:textId="77777777" w:rsidR="00203C5A" w:rsidRPr="009953E3" w:rsidRDefault="00203C5A" w:rsidP="00203C5A">
      <w:pPr>
        <w:tabs>
          <w:tab w:val="left" w:pos="284"/>
        </w:tabs>
        <w:jc w:val="both"/>
        <w:rPr>
          <w:rFonts w:asciiTheme="minorHAnsi" w:hAnsiTheme="minorHAnsi" w:cstheme="minorHAnsi"/>
          <w:sz w:val="16"/>
          <w:szCs w:val="16"/>
          <w:lang w:val="x-none"/>
        </w:rPr>
      </w:pPr>
    </w:p>
    <w:p w14:paraId="3FC62CEA" w14:textId="1F00F6E3" w:rsidR="00203C5A" w:rsidRPr="00203C5A" w:rsidRDefault="00203C5A" w:rsidP="002F4C0B">
      <w:pPr>
        <w:pStyle w:val="Odsekzoznamu"/>
        <w:numPr>
          <w:ilvl w:val="0"/>
          <w:numId w:val="26"/>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Do ceny jednotlivých položiek je potrebné zahrnúť celkové náklady spojené so splnením predmetu zákazky a zmluvných podmienok, t. j. najmä, no nielen náklady na prácu, práce súvisiace s dodaním a dovozom zabudovaných materiálov, dodaním a dovozom pomocných materiálov a konštrukcií, všetky stroje, vybavenie a zariadenie, ich používanie a údržbu, všetky drobné a pomocné práce (napr. montážne zariadenia), náklady súvisiace s likvidáciou odpadu, drobné a pomocné materiály, dozor a kontrolu zhotoviteľa, montáž, údržbu, dane a clá, bankové náklady, náklady </w:t>
      </w:r>
      <w:r w:rsidR="00624665">
        <w:rPr>
          <w:rFonts w:asciiTheme="minorHAnsi" w:hAnsiTheme="minorHAnsi" w:cstheme="minorHAnsi"/>
          <w:sz w:val="20"/>
          <w:szCs w:val="20"/>
        </w:rPr>
        <w:t xml:space="preserve">               </w:t>
      </w:r>
      <w:r w:rsidRPr="00203C5A">
        <w:rPr>
          <w:rFonts w:asciiTheme="minorHAnsi" w:hAnsiTheme="minorHAnsi" w:cstheme="minorHAnsi"/>
          <w:sz w:val="20"/>
          <w:szCs w:val="20"/>
        </w:rPr>
        <w:t>na poistenie, správne poplatky ako aj všetky všeobecné riziká, záväzky, náklady na opravy a údržbu v záručnej lehote, ďalej všetky služby, ktoré zabezpečujú realizáciu prác, dokončenie, individuálne odskúšanie, komplexné skúšky technologického zariadenia, všeobecné riziká a zaistenie bezpečnosti práce, požiarnej ochrany, povodňovej ochrany a ochrany životného prostredia, spolupráca a koordinácia so subdodávateľmi.</w:t>
      </w:r>
    </w:p>
    <w:p w14:paraId="30B5DD42" w14:textId="77777777" w:rsidR="00203C5A" w:rsidRPr="009953E3" w:rsidRDefault="00203C5A" w:rsidP="00203C5A">
      <w:pPr>
        <w:tabs>
          <w:tab w:val="left" w:pos="284"/>
        </w:tabs>
        <w:jc w:val="both"/>
        <w:rPr>
          <w:rFonts w:asciiTheme="minorHAnsi" w:hAnsiTheme="minorHAnsi" w:cstheme="minorHAnsi"/>
          <w:sz w:val="16"/>
          <w:szCs w:val="16"/>
        </w:rPr>
      </w:pPr>
    </w:p>
    <w:p w14:paraId="4BF5F50F" w14:textId="77777777" w:rsidR="00203C5A" w:rsidRPr="00203C5A" w:rsidRDefault="00203C5A" w:rsidP="002F4C0B">
      <w:pPr>
        <w:pStyle w:val="Odsekzoznamu"/>
        <w:numPr>
          <w:ilvl w:val="0"/>
          <w:numId w:val="26"/>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Do ceny diela musia byť zahrnuté i náklady na vykonanie všetkých kontrol, funkčných skúšok, aj skúšobných prevádzok, ak sú potrebné, vrátane vyhodnotenia a správ, vykonanie všetkých činností a vyhotovenie všetkých dokladov potrebných v súvislosti s preberacím konaním.</w:t>
      </w:r>
    </w:p>
    <w:p w14:paraId="35C71040" w14:textId="77777777" w:rsidR="00203C5A" w:rsidRPr="009953E3" w:rsidRDefault="00203C5A" w:rsidP="00203C5A">
      <w:pPr>
        <w:tabs>
          <w:tab w:val="left" w:pos="284"/>
        </w:tabs>
        <w:jc w:val="both"/>
        <w:rPr>
          <w:rFonts w:asciiTheme="minorHAnsi" w:hAnsiTheme="minorHAnsi" w:cstheme="minorHAnsi"/>
          <w:sz w:val="16"/>
          <w:szCs w:val="16"/>
        </w:rPr>
      </w:pPr>
    </w:p>
    <w:p w14:paraId="30C72BE3" w14:textId="77777777" w:rsidR="00203C5A" w:rsidRPr="00203C5A" w:rsidRDefault="00203C5A" w:rsidP="002F4C0B">
      <w:pPr>
        <w:pStyle w:val="Odsekzoznamu"/>
        <w:numPr>
          <w:ilvl w:val="0"/>
          <w:numId w:val="26"/>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Navrhnutá cena bude v ponuke v členení:</w:t>
      </w:r>
    </w:p>
    <w:p w14:paraId="63EB65A0" w14:textId="6CE7CC77" w:rsidR="00203C5A" w:rsidRPr="00203C5A" w:rsidRDefault="00203C5A" w:rsidP="002F4C0B">
      <w:pPr>
        <w:pStyle w:val="Odsekzoznamu"/>
        <w:numPr>
          <w:ilvl w:val="0"/>
          <w:numId w:val="27"/>
        </w:numPr>
        <w:ind w:left="426"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celková cena </w:t>
      </w:r>
      <w:r w:rsidR="00724B1D">
        <w:rPr>
          <w:rFonts w:asciiTheme="minorHAnsi" w:hAnsiTheme="minorHAnsi" w:cstheme="minorHAnsi"/>
          <w:sz w:val="20"/>
          <w:szCs w:val="20"/>
        </w:rPr>
        <w:t xml:space="preserve">za predmet zákazky </w:t>
      </w:r>
      <w:r w:rsidRPr="00203C5A">
        <w:rPr>
          <w:rFonts w:asciiTheme="minorHAnsi" w:hAnsiTheme="minorHAnsi" w:cstheme="minorHAnsi"/>
          <w:sz w:val="20"/>
          <w:szCs w:val="20"/>
        </w:rPr>
        <w:t>v EUR bez DPH,</w:t>
      </w:r>
    </w:p>
    <w:p w14:paraId="58A693E0" w14:textId="0793A589" w:rsidR="00203C5A" w:rsidRPr="00203C5A" w:rsidRDefault="00203C5A" w:rsidP="002F4C0B">
      <w:pPr>
        <w:pStyle w:val="Odsekzoznamu"/>
        <w:numPr>
          <w:ilvl w:val="0"/>
          <w:numId w:val="27"/>
        </w:numPr>
        <w:ind w:left="426" w:firstLine="0"/>
        <w:jc w:val="both"/>
        <w:rPr>
          <w:rFonts w:asciiTheme="minorHAnsi" w:hAnsiTheme="minorHAnsi" w:cstheme="minorHAnsi"/>
          <w:sz w:val="20"/>
          <w:szCs w:val="20"/>
        </w:rPr>
      </w:pPr>
      <w:r w:rsidRPr="00203C5A">
        <w:rPr>
          <w:rFonts w:asciiTheme="minorHAnsi" w:hAnsiTheme="minorHAnsi" w:cstheme="minorHAnsi"/>
          <w:sz w:val="20"/>
          <w:szCs w:val="20"/>
        </w:rPr>
        <w:t>výška DPH v EUR,</w:t>
      </w:r>
    </w:p>
    <w:p w14:paraId="0983CFAC" w14:textId="48FCB795" w:rsidR="00203C5A" w:rsidRPr="00203C5A" w:rsidRDefault="00203C5A" w:rsidP="002F4C0B">
      <w:pPr>
        <w:pStyle w:val="Odsekzoznamu"/>
        <w:numPr>
          <w:ilvl w:val="0"/>
          <w:numId w:val="27"/>
        </w:numPr>
        <w:ind w:left="426"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celková cena </w:t>
      </w:r>
      <w:r w:rsidR="00724B1D">
        <w:rPr>
          <w:rFonts w:asciiTheme="minorHAnsi" w:hAnsiTheme="minorHAnsi" w:cstheme="minorHAnsi"/>
          <w:sz w:val="20"/>
          <w:szCs w:val="20"/>
        </w:rPr>
        <w:t xml:space="preserve"> za predmet zákazky </w:t>
      </w:r>
      <w:r w:rsidRPr="00203C5A">
        <w:rPr>
          <w:rFonts w:asciiTheme="minorHAnsi" w:hAnsiTheme="minorHAnsi" w:cstheme="minorHAnsi"/>
          <w:sz w:val="20"/>
          <w:szCs w:val="20"/>
        </w:rPr>
        <w:t>v EUR vrátane DPH.</w:t>
      </w:r>
    </w:p>
    <w:p w14:paraId="5A0F6698" w14:textId="1E593C90" w:rsidR="00724B1D" w:rsidRDefault="00203C5A" w:rsidP="00203C5A">
      <w:pPr>
        <w:tabs>
          <w:tab w:val="left" w:pos="284"/>
          <w:tab w:val="left" w:pos="5010"/>
        </w:tabs>
        <w:jc w:val="both"/>
        <w:rPr>
          <w:rFonts w:asciiTheme="minorHAnsi" w:hAnsiTheme="minorHAnsi" w:cstheme="minorHAnsi"/>
          <w:sz w:val="20"/>
          <w:szCs w:val="20"/>
        </w:rPr>
      </w:pPr>
      <w:r w:rsidRPr="00203C5A">
        <w:rPr>
          <w:rFonts w:asciiTheme="minorHAnsi" w:hAnsiTheme="minorHAnsi" w:cstheme="minorHAnsi"/>
          <w:sz w:val="20"/>
          <w:szCs w:val="20"/>
        </w:rPr>
        <w:t>Ak uchádzač nie je platiteľom DPH, uvedie navrhovanú zmluvnú cenu celkom. Na skutočnosť, že nie je platiteľom DPH, upozorní v ponuke.</w:t>
      </w:r>
    </w:p>
    <w:p w14:paraId="692DA7C7" w14:textId="791FF538" w:rsidR="00203C5A" w:rsidRPr="00203C5A" w:rsidRDefault="00203C5A" w:rsidP="00203C5A">
      <w:pPr>
        <w:tabs>
          <w:tab w:val="left" w:pos="284"/>
          <w:tab w:val="left" w:pos="5010"/>
        </w:tabs>
        <w:jc w:val="both"/>
        <w:rPr>
          <w:rFonts w:asciiTheme="minorHAnsi" w:hAnsiTheme="minorHAnsi" w:cstheme="minorHAnsi"/>
          <w:sz w:val="20"/>
          <w:szCs w:val="20"/>
        </w:rPr>
      </w:pPr>
      <w:r w:rsidRPr="00203C5A">
        <w:rPr>
          <w:rFonts w:asciiTheme="minorHAnsi" w:hAnsiTheme="minorHAnsi" w:cstheme="minorHAnsi"/>
          <w:sz w:val="20"/>
          <w:szCs w:val="20"/>
        </w:rPr>
        <w:t>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178A740F" w14:textId="77777777" w:rsidR="00203C5A" w:rsidRPr="009953E3" w:rsidRDefault="00203C5A" w:rsidP="00203C5A">
      <w:pPr>
        <w:pStyle w:val="tl1"/>
        <w:rPr>
          <w:rFonts w:asciiTheme="minorHAnsi" w:hAnsiTheme="minorHAnsi" w:cstheme="minorHAnsi"/>
          <w:sz w:val="16"/>
          <w:szCs w:val="16"/>
        </w:rPr>
      </w:pPr>
    </w:p>
    <w:p w14:paraId="3593131B" w14:textId="77777777" w:rsidR="00203C5A" w:rsidRPr="00203C5A" w:rsidRDefault="00203C5A" w:rsidP="002F4C0B">
      <w:pPr>
        <w:pStyle w:val="Odsekzoznamu"/>
        <w:numPr>
          <w:ilvl w:val="0"/>
          <w:numId w:val="26"/>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t xml:space="preserve">Pri vypĺňaní výkazu výmer </w:t>
      </w:r>
      <w:r w:rsidRPr="00203C5A">
        <w:rPr>
          <w:rFonts w:asciiTheme="minorHAnsi" w:hAnsiTheme="minorHAnsi" w:cstheme="minorHAnsi"/>
          <w:b/>
          <w:sz w:val="20"/>
          <w:szCs w:val="20"/>
        </w:rPr>
        <w:t>je potrebné, aby uchádzač dodržal tieto zásady</w:t>
      </w:r>
      <w:r w:rsidRPr="00203C5A">
        <w:rPr>
          <w:rFonts w:asciiTheme="minorHAnsi" w:hAnsiTheme="minorHAnsi" w:cstheme="minorHAnsi"/>
          <w:sz w:val="20"/>
          <w:szCs w:val="20"/>
        </w:rPr>
        <w:t>:</w:t>
      </w:r>
    </w:p>
    <w:p w14:paraId="6650BA5D" w14:textId="77777777" w:rsidR="00203C5A" w:rsidRPr="00203C5A" w:rsidRDefault="00203C5A" w:rsidP="002F4C0B">
      <w:pPr>
        <w:pStyle w:val="Odsekzoznamu"/>
        <w:numPr>
          <w:ilvl w:val="0"/>
          <w:numId w:val="28"/>
        </w:numPr>
        <w:ind w:left="709" w:hanging="283"/>
        <w:jc w:val="both"/>
        <w:rPr>
          <w:rFonts w:asciiTheme="minorHAnsi" w:hAnsiTheme="minorHAnsi" w:cstheme="minorHAnsi"/>
          <w:sz w:val="20"/>
          <w:szCs w:val="20"/>
        </w:rPr>
      </w:pPr>
      <w:r w:rsidRPr="00203C5A">
        <w:rPr>
          <w:rFonts w:asciiTheme="minorHAnsi" w:hAnsiTheme="minorHAnsi" w:cstheme="minorHAnsi"/>
          <w:sz w:val="20"/>
          <w:szCs w:val="20"/>
        </w:rPr>
        <w:t>musí uviesť jednotkovú cenu každej položky prác, použitého materiálu a služieb uvedených v súpise položiek - neuvedenie jednotkovej ceny niektorej položky vo výkaze výmer bude znamenať, že ponuka uchádzača je neúplná a nespĺňa požiadavky verejného obstarávateľa na predmet zákazky,</w:t>
      </w:r>
    </w:p>
    <w:p w14:paraId="420A6D88" w14:textId="77777777" w:rsidR="00203C5A" w:rsidRPr="00203C5A" w:rsidRDefault="00203C5A" w:rsidP="002F4C0B">
      <w:pPr>
        <w:pStyle w:val="Odsekzoznamu"/>
        <w:numPr>
          <w:ilvl w:val="0"/>
          <w:numId w:val="28"/>
        </w:numPr>
        <w:ind w:left="709" w:hanging="283"/>
        <w:jc w:val="both"/>
        <w:rPr>
          <w:rFonts w:asciiTheme="minorHAnsi" w:hAnsiTheme="minorHAnsi" w:cstheme="minorHAnsi"/>
          <w:sz w:val="20"/>
          <w:szCs w:val="20"/>
        </w:rPr>
      </w:pPr>
      <w:r w:rsidRPr="00203C5A">
        <w:rPr>
          <w:rFonts w:asciiTheme="minorHAnsi" w:hAnsiTheme="minorHAnsi" w:cstheme="minorHAnsi"/>
          <w:sz w:val="20"/>
          <w:szCs w:val="20"/>
        </w:rPr>
        <w:t>cena príslušnej položky práce, použitého materiálu alebo služby je daná súčinom jednotkovej ceny a množstva uvedeného k danej položke,</w:t>
      </w:r>
    </w:p>
    <w:p w14:paraId="2518DBE4" w14:textId="77777777" w:rsidR="00203C5A" w:rsidRPr="00203C5A" w:rsidRDefault="00203C5A" w:rsidP="002F4C0B">
      <w:pPr>
        <w:pStyle w:val="Odsekzoznamu"/>
        <w:numPr>
          <w:ilvl w:val="0"/>
          <w:numId w:val="28"/>
        </w:numPr>
        <w:ind w:left="709" w:hanging="283"/>
        <w:jc w:val="both"/>
        <w:rPr>
          <w:rFonts w:asciiTheme="minorHAnsi" w:hAnsiTheme="minorHAnsi" w:cstheme="minorHAnsi"/>
          <w:sz w:val="20"/>
          <w:szCs w:val="20"/>
        </w:rPr>
      </w:pPr>
      <w:r w:rsidRPr="00203C5A">
        <w:rPr>
          <w:rFonts w:asciiTheme="minorHAnsi" w:hAnsiTheme="minorHAnsi" w:cstheme="minorHAnsi"/>
          <w:sz w:val="20"/>
          <w:szCs w:val="20"/>
        </w:rPr>
        <w:t>celková cena za všetky práce, použité materiály a služby súvisiace s predmetom zákazky je daná súčtom cien jednotlivých položiek použitých materiálov, prác a služieb,</w:t>
      </w:r>
    </w:p>
    <w:p w14:paraId="45B8795E" w14:textId="77777777" w:rsidR="00203C5A" w:rsidRPr="00203C5A" w:rsidRDefault="00203C5A" w:rsidP="002F4C0B">
      <w:pPr>
        <w:pStyle w:val="Odsekzoznamu"/>
        <w:numPr>
          <w:ilvl w:val="0"/>
          <w:numId w:val="28"/>
        </w:numPr>
        <w:ind w:left="709" w:hanging="283"/>
        <w:jc w:val="both"/>
        <w:rPr>
          <w:rFonts w:asciiTheme="minorHAnsi" w:hAnsiTheme="minorHAnsi" w:cstheme="minorHAnsi"/>
          <w:sz w:val="20"/>
          <w:szCs w:val="20"/>
        </w:rPr>
      </w:pPr>
      <w:r w:rsidRPr="00203C5A">
        <w:rPr>
          <w:rFonts w:asciiTheme="minorHAnsi" w:hAnsiTheme="minorHAnsi" w:cstheme="minorHAnsi"/>
          <w:sz w:val="20"/>
          <w:szCs w:val="20"/>
        </w:rPr>
        <w:t>zaokrúhľovanie jednotkových cien a celkovej ceny na 2 desatinné miesta musí byť v zmysle matematických pravidiel.</w:t>
      </w:r>
    </w:p>
    <w:p w14:paraId="5114E630" w14:textId="77777777" w:rsidR="00203C5A" w:rsidRPr="009953E3" w:rsidRDefault="00203C5A" w:rsidP="00203C5A">
      <w:pPr>
        <w:pStyle w:val="Odsekzoznamu"/>
        <w:ind w:left="0"/>
        <w:jc w:val="both"/>
        <w:rPr>
          <w:rFonts w:asciiTheme="minorHAnsi" w:hAnsiTheme="minorHAnsi" w:cstheme="minorHAnsi"/>
          <w:sz w:val="16"/>
          <w:szCs w:val="16"/>
        </w:rPr>
      </w:pPr>
    </w:p>
    <w:p w14:paraId="37654B06" w14:textId="79DA63EB" w:rsidR="00203C5A" w:rsidRDefault="00203C5A" w:rsidP="002F4C0B">
      <w:pPr>
        <w:pStyle w:val="Odsekzoznamu"/>
        <w:numPr>
          <w:ilvl w:val="0"/>
          <w:numId w:val="26"/>
        </w:numPr>
        <w:tabs>
          <w:tab w:val="left" w:pos="426"/>
        </w:tabs>
        <w:ind w:left="0" w:firstLine="0"/>
        <w:jc w:val="both"/>
        <w:rPr>
          <w:rFonts w:asciiTheme="minorHAnsi" w:hAnsiTheme="minorHAnsi" w:cstheme="minorHAnsi"/>
          <w:sz w:val="20"/>
          <w:szCs w:val="20"/>
        </w:rPr>
      </w:pPr>
      <w:r w:rsidRPr="00203C5A">
        <w:rPr>
          <w:rFonts w:asciiTheme="minorHAnsi" w:hAnsiTheme="minorHAnsi" w:cstheme="minorHAnsi"/>
          <w:sz w:val="20"/>
          <w:szCs w:val="20"/>
        </w:rPr>
        <w:lastRenderedPageBreak/>
        <w:t xml:space="preserve">Jednotkové ceny z ponuky musia byť dodržané ako maximálne jednotkové ceny počas celého trvania zmluvy. Jednotkové ceny rovnakých položiek uvedených v rôznych častiach výkazu výmer musia byť rovnaké. V prípade, ak komisia na vyhodnotenie ponúk nájde rôzne jednotkové ceny na rovnaké položky vo výkaze výmer, komisia požiada uchádzača o vysvetlenie rozdielu a prípadné odstránenie nesúladu s podmienkami v súťažných podkladoch, ak to bude možné. Komisia bude nesúlad považovať za chybu v písaní a po jej prípadnom odstránení bude postupovať v súlade </w:t>
      </w:r>
      <w:r w:rsidR="00624665">
        <w:rPr>
          <w:rFonts w:asciiTheme="minorHAnsi" w:hAnsiTheme="minorHAnsi" w:cstheme="minorHAnsi"/>
          <w:sz w:val="20"/>
          <w:szCs w:val="20"/>
        </w:rPr>
        <w:t xml:space="preserve">               </w:t>
      </w:r>
      <w:r w:rsidRPr="00203C5A">
        <w:rPr>
          <w:rFonts w:asciiTheme="minorHAnsi" w:hAnsiTheme="minorHAnsi" w:cstheme="minorHAnsi"/>
          <w:sz w:val="20"/>
          <w:szCs w:val="20"/>
        </w:rPr>
        <w:t>s výkladovým stanoviskom Úradu pre verejné obstarávanie č. 5/2016.</w:t>
      </w:r>
    </w:p>
    <w:p w14:paraId="281CD254" w14:textId="77777777" w:rsidR="009953E3" w:rsidRPr="00327C11" w:rsidRDefault="009953E3" w:rsidP="009953E3">
      <w:pPr>
        <w:pStyle w:val="Odsekzoznamu"/>
        <w:tabs>
          <w:tab w:val="left" w:pos="426"/>
        </w:tabs>
        <w:ind w:left="0"/>
        <w:jc w:val="both"/>
        <w:rPr>
          <w:rFonts w:asciiTheme="minorHAnsi" w:hAnsiTheme="minorHAnsi" w:cstheme="minorHAnsi"/>
          <w:sz w:val="16"/>
          <w:szCs w:val="16"/>
        </w:rPr>
      </w:pPr>
    </w:p>
    <w:p w14:paraId="13E9B443" w14:textId="77777777" w:rsidR="006C095D" w:rsidRDefault="006C095D" w:rsidP="009953E3">
      <w:pPr>
        <w:pStyle w:val="Odsekzoznamu"/>
        <w:tabs>
          <w:tab w:val="left" w:pos="426"/>
        </w:tabs>
        <w:ind w:left="0"/>
        <w:jc w:val="both"/>
        <w:rPr>
          <w:rFonts w:ascii="Calibri" w:hAnsi="Calibri" w:cs="Calibri"/>
          <w:b/>
          <w:bCs/>
          <w:iCs/>
          <w:szCs w:val="20"/>
        </w:rPr>
      </w:pPr>
    </w:p>
    <w:p w14:paraId="4C633AA4" w14:textId="77777777" w:rsidR="006C095D" w:rsidRDefault="006C095D" w:rsidP="009953E3">
      <w:pPr>
        <w:pStyle w:val="Odsekzoznamu"/>
        <w:tabs>
          <w:tab w:val="left" w:pos="426"/>
        </w:tabs>
        <w:ind w:left="0"/>
        <w:jc w:val="both"/>
        <w:rPr>
          <w:rFonts w:ascii="Calibri" w:hAnsi="Calibri" w:cs="Calibri"/>
          <w:b/>
          <w:bCs/>
          <w:iCs/>
          <w:szCs w:val="20"/>
        </w:rPr>
      </w:pPr>
    </w:p>
    <w:p w14:paraId="06DBF63D" w14:textId="77777777" w:rsidR="006C095D" w:rsidRDefault="006C095D" w:rsidP="009953E3">
      <w:pPr>
        <w:pStyle w:val="Odsekzoznamu"/>
        <w:tabs>
          <w:tab w:val="left" w:pos="426"/>
        </w:tabs>
        <w:ind w:left="0"/>
        <w:jc w:val="both"/>
        <w:rPr>
          <w:rFonts w:ascii="Calibri" w:hAnsi="Calibri" w:cs="Calibri"/>
          <w:b/>
          <w:bCs/>
          <w:iCs/>
          <w:szCs w:val="20"/>
        </w:rPr>
      </w:pPr>
    </w:p>
    <w:p w14:paraId="022AF610" w14:textId="77777777" w:rsidR="006C095D" w:rsidRDefault="006C095D" w:rsidP="009953E3">
      <w:pPr>
        <w:pStyle w:val="Odsekzoznamu"/>
        <w:tabs>
          <w:tab w:val="left" w:pos="426"/>
        </w:tabs>
        <w:ind w:left="0"/>
        <w:jc w:val="both"/>
        <w:rPr>
          <w:rFonts w:ascii="Calibri" w:hAnsi="Calibri" w:cs="Calibri"/>
          <w:b/>
          <w:bCs/>
          <w:iCs/>
          <w:szCs w:val="20"/>
        </w:rPr>
      </w:pPr>
    </w:p>
    <w:p w14:paraId="21A06F33" w14:textId="77777777" w:rsidR="006C095D" w:rsidRDefault="006C095D" w:rsidP="009953E3">
      <w:pPr>
        <w:pStyle w:val="Odsekzoznamu"/>
        <w:tabs>
          <w:tab w:val="left" w:pos="426"/>
        </w:tabs>
        <w:ind w:left="0"/>
        <w:jc w:val="both"/>
        <w:rPr>
          <w:rFonts w:ascii="Calibri" w:hAnsi="Calibri" w:cs="Calibri"/>
          <w:b/>
          <w:bCs/>
          <w:iCs/>
          <w:szCs w:val="20"/>
        </w:rPr>
      </w:pPr>
    </w:p>
    <w:p w14:paraId="21E3A618" w14:textId="77777777" w:rsidR="006C095D" w:rsidRDefault="006C095D" w:rsidP="009953E3">
      <w:pPr>
        <w:pStyle w:val="Odsekzoznamu"/>
        <w:tabs>
          <w:tab w:val="left" w:pos="426"/>
        </w:tabs>
        <w:ind w:left="0"/>
        <w:jc w:val="both"/>
        <w:rPr>
          <w:rFonts w:ascii="Calibri" w:hAnsi="Calibri" w:cs="Calibri"/>
          <w:b/>
          <w:bCs/>
          <w:iCs/>
          <w:szCs w:val="20"/>
        </w:rPr>
      </w:pPr>
    </w:p>
    <w:p w14:paraId="67D7652E" w14:textId="77777777" w:rsidR="006C095D" w:rsidRDefault="006C095D" w:rsidP="009953E3">
      <w:pPr>
        <w:pStyle w:val="Odsekzoznamu"/>
        <w:tabs>
          <w:tab w:val="left" w:pos="426"/>
        </w:tabs>
        <w:ind w:left="0"/>
        <w:jc w:val="both"/>
        <w:rPr>
          <w:rFonts w:ascii="Calibri" w:hAnsi="Calibri" w:cs="Calibri"/>
          <w:b/>
          <w:bCs/>
          <w:iCs/>
          <w:szCs w:val="20"/>
        </w:rPr>
      </w:pPr>
    </w:p>
    <w:p w14:paraId="4BAF3DAC" w14:textId="77777777" w:rsidR="006C095D" w:rsidRDefault="006C095D" w:rsidP="009953E3">
      <w:pPr>
        <w:pStyle w:val="Odsekzoznamu"/>
        <w:tabs>
          <w:tab w:val="left" w:pos="426"/>
        </w:tabs>
        <w:ind w:left="0"/>
        <w:jc w:val="both"/>
        <w:rPr>
          <w:rFonts w:ascii="Calibri" w:hAnsi="Calibri" w:cs="Calibri"/>
          <w:b/>
          <w:bCs/>
          <w:iCs/>
          <w:szCs w:val="20"/>
        </w:rPr>
      </w:pPr>
    </w:p>
    <w:p w14:paraId="06D7006B" w14:textId="77777777" w:rsidR="006C095D" w:rsidRDefault="006C095D" w:rsidP="009953E3">
      <w:pPr>
        <w:pStyle w:val="Odsekzoznamu"/>
        <w:tabs>
          <w:tab w:val="left" w:pos="426"/>
        </w:tabs>
        <w:ind w:left="0"/>
        <w:jc w:val="both"/>
        <w:rPr>
          <w:rFonts w:ascii="Calibri" w:hAnsi="Calibri" w:cs="Calibri"/>
          <w:b/>
          <w:bCs/>
          <w:iCs/>
          <w:szCs w:val="20"/>
        </w:rPr>
      </w:pPr>
    </w:p>
    <w:p w14:paraId="52BD0E71" w14:textId="77777777" w:rsidR="006C095D" w:rsidRDefault="006C095D" w:rsidP="009953E3">
      <w:pPr>
        <w:pStyle w:val="Odsekzoznamu"/>
        <w:tabs>
          <w:tab w:val="left" w:pos="426"/>
        </w:tabs>
        <w:ind w:left="0"/>
        <w:jc w:val="both"/>
        <w:rPr>
          <w:rFonts w:ascii="Calibri" w:hAnsi="Calibri" w:cs="Calibri"/>
          <w:b/>
          <w:bCs/>
          <w:iCs/>
          <w:szCs w:val="20"/>
        </w:rPr>
      </w:pPr>
    </w:p>
    <w:p w14:paraId="5E95F585" w14:textId="77777777" w:rsidR="006C095D" w:rsidRDefault="006C095D" w:rsidP="009953E3">
      <w:pPr>
        <w:pStyle w:val="Odsekzoznamu"/>
        <w:tabs>
          <w:tab w:val="left" w:pos="426"/>
        </w:tabs>
        <w:ind w:left="0"/>
        <w:jc w:val="both"/>
        <w:rPr>
          <w:rFonts w:ascii="Calibri" w:hAnsi="Calibri" w:cs="Calibri"/>
          <w:b/>
          <w:bCs/>
          <w:iCs/>
          <w:szCs w:val="20"/>
        </w:rPr>
      </w:pPr>
    </w:p>
    <w:p w14:paraId="1B0735A6" w14:textId="77777777" w:rsidR="006C095D" w:rsidRDefault="006C095D" w:rsidP="009953E3">
      <w:pPr>
        <w:pStyle w:val="Odsekzoznamu"/>
        <w:tabs>
          <w:tab w:val="left" w:pos="426"/>
        </w:tabs>
        <w:ind w:left="0"/>
        <w:jc w:val="both"/>
        <w:rPr>
          <w:rFonts w:ascii="Calibri" w:hAnsi="Calibri" w:cs="Calibri"/>
          <w:b/>
          <w:bCs/>
          <w:iCs/>
          <w:szCs w:val="20"/>
        </w:rPr>
      </w:pPr>
    </w:p>
    <w:p w14:paraId="25E4DADC" w14:textId="77777777" w:rsidR="006C095D" w:rsidRDefault="006C095D" w:rsidP="009953E3">
      <w:pPr>
        <w:pStyle w:val="Odsekzoznamu"/>
        <w:tabs>
          <w:tab w:val="left" w:pos="426"/>
        </w:tabs>
        <w:ind w:left="0"/>
        <w:jc w:val="both"/>
        <w:rPr>
          <w:rFonts w:ascii="Calibri" w:hAnsi="Calibri" w:cs="Calibri"/>
          <w:b/>
          <w:bCs/>
          <w:iCs/>
          <w:szCs w:val="20"/>
        </w:rPr>
      </w:pPr>
    </w:p>
    <w:p w14:paraId="1F0F5436" w14:textId="77777777" w:rsidR="006C095D" w:rsidRDefault="006C095D" w:rsidP="009953E3">
      <w:pPr>
        <w:pStyle w:val="Odsekzoznamu"/>
        <w:tabs>
          <w:tab w:val="left" w:pos="426"/>
        </w:tabs>
        <w:ind w:left="0"/>
        <w:jc w:val="both"/>
        <w:rPr>
          <w:rFonts w:ascii="Calibri" w:hAnsi="Calibri" w:cs="Calibri"/>
          <w:b/>
          <w:bCs/>
          <w:iCs/>
          <w:szCs w:val="20"/>
        </w:rPr>
      </w:pPr>
    </w:p>
    <w:p w14:paraId="685CD6EC" w14:textId="77777777" w:rsidR="006C095D" w:rsidRDefault="006C095D" w:rsidP="009953E3">
      <w:pPr>
        <w:pStyle w:val="Odsekzoznamu"/>
        <w:tabs>
          <w:tab w:val="left" w:pos="426"/>
        </w:tabs>
        <w:ind w:left="0"/>
        <w:jc w:val="both"/>
        <w:rPr>
          <w:rFonts w:ascii="Calibri" w:hAnsi="Calibri" w:cs="Calibri"/>
          <w:b/>
          <w:bCs/>
          <w:iCs/>
          <w:szCs w:val="20"/>
        </w:rPr>
      </w:pPr>
    </w:p>
    <w:p w14:paraId="4C3F3135" w14:textId="77777777" w:rsidR="006C095D" w:rsidRDefault="006C095D" w:rsidP="009953E3">
      <w:pPr>
        <w:pStyle w:val="Odsekzoznamu"/>
        <w:tabs>
          <w:tab w:val="left" w:pos="426"/>
        </w:tabs>
        <w:ind w:left="0"/>
        <w:jc w:val="both"/>
        <w:rPr>
          <w:rFonts w:ascii="Calibri" w:hAnsi="Calibri" w:cs="Calibri"/>
          <w:b/>
          <w:bCs/>
          <w:iCs/>
          <w:szCs w:val="20"/>
        </w:rPr>
      </w:pPr>
    </w:p>
    <w:p w14:paraId="1BC9DF8C" w14:textId="77777777" w:rsidR="006C095D" w:rsidRDefault="006C095D" w:rsidP="009953E3">
      <w:pPr>
        <w:pStyle w:val="Odsekzoznamu"/>
        <w:tabs>
          <w:tab w:val="left" w:pos="426"/>
        </w:tabs>
        <w:ind w:left="0"/>
        <w:jc w:val="both"/>
        <w:rPr>
          <w:rFonts w:ascii="Calibri" w:hAnsi="Calibri" w:cs="Calibri"/>
          <w:b/>
          <w:bCs/>
          <w:iCs/>
          <w:szCs w:val="20"/>
        </w:rPr>
      </w:pPr>
    </w:p>
    <w:p w14:paraId="35E4D888" w14:textId="77777777" w:rsidR="006C095D" w:rsidRDefault="006C095D" w:rsidP="009953E3">
      <w:pPr>
        <w:pStyle w:val="Odsekzoznamu"/>
        <w:tabs>
          <w:tab w:val="left" w:pos="426"/>
        </w:tabs>
        <w:ind w:left="0"/>
        <w:jc w:val="both"/>
        <w:rPr>
          <w:rFonts w:ascii="Calibri" w:hAnsi="Calibri" w:cs="Calibri"/>
          <w:b/>
          <w:bCs/>
          <w:iCs/>
          <w:szCs w:val="20"/>
        </w:rPr>
      </w:pPr>
    </w:p>
    <w:p w14:paraId="4ED7232A" w14:textId="77777777" w:rsidR="006C095D" w:rsidRDefault="006C095D" w:rsidP="009953E3">
      <w:pPr>
        <w:pStyle w:val="Odsekzoznamu"/>
        <w:tabs>
          <w:tab w:val="left" w:pos="426"/>
        </w:tabs>
        <w:ind w:left="0"/>
        <w:jc w:val="both"/>
        <w:rPr>
          <w:rFonts w:ascii="Calibri" w:hAnsi="Calibri" w:cs="Calibri"/>
          <w:b/>
          <w:bCs/>
          <w:iCs/>
          <w:szCs w:val="20"/>
        </w:rPr>
      </w:pPr>
    </w:p>
    <w:p w14:paraId="22BFEBAF" w14:textId="77777777" w:rsidR="006C095D" w:rsidRDefault="006C095D" w:rsidP="009953E3">
      <w:pPr>
        <w:pStyle w:val="Odsekzoznamu"/>
        <w:tabs>
          <w:tab w:val="left" w:pos="426"/>
        </w:tabs>
        <w:ind w:left="0"/>
        <w:jc w:val="both"/>
        <w:rPr>
          <w:rFonts w:ascii="Calibri" w:hAnsi="Calibri" w:cs="Calibri"/>
          <w:b/>
          <w:bCs/>
          <w:iCs/>
          <w:szCs w:val="20"/>
        </w:rPr>
      </w:pPr>
    </w:p>
    <w:p w14:paraId="12356ADB" w14:textId="77777777" w:rsidR="006C095D" w:rsidRDefault="006C095D" w:rsidP="009953E3">
      <w:pPr>
        <w:pStyle w:val="Odsekzoznamu"/>
        <w:tabs>
          <w:tab w:val="left" w:pos="426"/>
        </w:tabs>
        <w:ind w:left="0"/>
        <w:jc w:val="both"/>
        <w:rPr>
          <w:rFonts w:ascii="Calibri" w:hAnsi="Calibri" w:cs="Calibri"/>
          <w:b/>
          <w:bCs/>
          <w:iCs/>
          <w:szCs w:val="20"/>
        </w:rPr>
      </w:pPr>
    </w:p>
    <w:p w14:paraId="107E93CD" w14:textId="77777777" w:rsidR="006C095D" w:rsidRDefault="006C095D" w:rsidP="009953E3">
      <w:pPr>
        <w:pStyle w:val="Odsekzoznamu"/>
        <w:tabs>
          <w:tab w:val="left" w:pos="426"/>
        </w:tabs>
        <w:ind w:left="0"/>
        <w:jc w:val="both"/>
        <w:rPr>
          <w:rFonts w:ascii="Calibri" w:hAnsi="Calibri" w:cs="Calibri"/>
          <w:b/>
          <w:bCs/>
          <w:iCs/>
          <w:szCs w:val="20"/>
        </w:rPr>
      </w:pPr>
    </w:p>
    <w:p w14:paraId="025F1C4F" w14:textId="77777777" w:rsidR="006C095D" w:rsidRDefault="006C095D" w:rsidP="009953E3">
      <w:pPr>
        <w:pStyle w:val="Odsekzoznamu"/>
        <w:tabs>
          <w:tab w:val="left" w:pos="426"/>
        </w:tabs>
        <w:ind w:left="0"/>
        <w:jc w:val="both"/>
        <w:rPr>
          <w:rFonts w:ascii="Calibri" w:hAnsi="Calibri" w:cs="Calibri"/>
          <w:b/>
          <w:bCs/>
          <w:iCs/>
          <w:szCs w:val="20"/>
        </w:rPr>
      </w:pPr>
    </w:p>
    <w:p w14:paraId="121D13A4" w14:textId="77777777" w:rsidR="006C095D" w:rsidRDefault="006C095D" w:rsidP="009953E3">
      <w:pPr>
        <w:pStyle w:val="Odsekzoznamu"/>
        <w:tabs>
          <w:tab w:val="left" w:pos="426"/>
        </w:tabs>
        <w:ind w:left="0"/>
        <w:jc w:val="both"/>
        <w:rPr>
          <w:rFonts w:ascii="Calibri" w:hAnsi="Calibri" w:cs="Calibri"/>
          <w:b/>
          <w:bCs/>
          <w:iCs/>
          <w:szCs w:val="20"/>
        </w:rPr>
      </w:pPr>
    </w:p>
    <w:p w14:paraId="60DE5424" w14:textId="77777777" w:rsidR="006C095D" w:rsidRDefault="006C095D" w:rsidP="009953E3">
      <w:pPr>
        <w:pStyle w:val="Odsekzoznamu"/>
        <w:tabs>
          <w:tab w:val="left" w:pos="426"/>
        </w:tabs>
        <w:ind w:left="0"/>
        <w:jc w:val="both"/>
        <w:rPr>
          <w:rFonts w:ascii="Calibri" w:hAnsi="Calibri" w:cs="Calibri"/>
          <w:b/>
          <w:bCs/>
          <w:iCs/>
          <w:szCs w:val="20"/>
        </w:rPr>
      </w:pPr>
    </w:p>
    <w:p w14:paraId="042E334C" w14:textId="77777777" w:rsidR="006C095D" w:rsidRDefault="006C095D" w:rsidP="009953E3">
      <w:pPr>
        <w:pStyle w:val="Odsekzoznamu"/>
        <w:tabs>
          <w:tab w:val="left" w:pos="426"/>
        </w:tabs>
        <w:ind w:left="0"/>
        <w:jc w:val="both"/>
        <w:rPr>
          <w:rFonts w:ascii="Calibri" w:hAnsi="Calibri" w:cs="Calibri"/>
          <w:b/>
          <w:bCs/>
          <w:iCs/>
          <w:szCs w:val="20"/>
        </w:rPr>
      </w:pPr>
    </w:p>
    <w:p w14:paraId="75BD53F5" w14:textId="77777777" w:rsidR="006C095D" w:rsidRDefault="006C095D" w:rsidP="009953E3">
      <w:pPr>
        <w:pStyle w:val="Odsekzoznamu"/>
        <w:tabs>
          <w:tab w:val="left" w:pos="426"/>
        </w:tabs>
        <w:ind w:left="0"/>
        <w:jc w:val="both"/>
        <w:rPr>
          <w:rFonts w:ascii="Calibri" w:hAnsi="Calibri" w:cs="Calibri"/>
          <w:b/>
          <w:bCs/>
          <w:iCs/>
          <w:szCs w:val="20"/>
        </w:rPr>
      </w:pPr>
    </w:p>
    <w:p w14:paraId="7F7E088D" w14:textId="77777777" w:rsidR="006C095D" w:rsidRDefault="006C095D" w:rsidP="009953E3">
      <w:pPr>
        <w:pStyle w:val="Odsekzoznamu"/>
        <w:tabs>
          <w:tab w:val="left" w:pos="426"/>
        </w:tabs>
        <w:ind w:left="0"/>
        <w:jc w:val="both"/>
        <w:rPr>
          <w:rFonts w:ascii="Calibri" w:hAnsi="Calibri" w:cs="Calibri"/>
          <w:b/>
          <w:bCs/>
          <w:iCs/>
          <w:szCs w:val="20"/>
        </w:rPr>
      </w:pPr>
    </w:p>
    <w:p w14:paraId="2778D300" w14:textId="77777777" w:rsidR="006C095D" w:rsidRDefault="006C095D" w:rsidP="009953E3">
      <w:pPr>
        <w:pStyle w:val="Odsekzoznamu"/>
        <w:tabs>
          <w:tab w:val="left" w:pos="426"/>
        </w:tabs>
        <w:ind w:left="0"/>
        <w:jc w:val="both"/>
        <w:rPr>
          <w:rFonts w:ascii="Calibri" w:hAnsi="Calibri" w:cs="Calibri"/>
          <w:b/>
          <w:bCs/>
          <w:iCs/>
          <w:szCs w:val="20"/>
        </w:rPr>
      </w:pPr>
    </w:p>
    <w:p w14:paraId="709C645C" w14:textId="77777777" w:rsidR="006C095D" w:rsidRDefault="006C095D" w:rsidP="009953E3">
      <w:pPr>
        <w:pStyle w:val="Odsekzoznamu"/>
        <w:tabs>
          <w:tab w:val="left" w:pos="426"/>
        </w:tabs>
        <w:ind w:left="0"/>
        <w:jc w:val="both"/>
        <w:rPr>
          <w:rFonts w:ascii="Calibri" w:hAnsi="Calibri" w:cs="Calibri"/>
          <w:b/>
          <w:bCs/>
          <w:iCs/>
          <w:szCs w:val="20"/>
        </w:rPr>
      </w:pPr>
    </w:p>
    <w:p w14:paraId="6851CBF2" w14:textId="77777777" w:rsidR="006C095D" w:rsidRDefault="006C095D" w:rsidP="009953E3">
      <w:pPr>
        <w:pStyle w:val="Odsekzoznamu"/>
        <w:tabs>
          <w:tab w:val="left" w:pos="426"/>
        </w:tabs>
        <w:ind w:left="0"/>
        <w:jc w:val="both"/>
        <w:rPr>
          <w:rFonts w:ascii="Calibri" w:hAnsi="Calibri" w:cs="Calibri"/>
          <w:b/>
          <w:bCs/>
          <w:iCs/>
          <w:szCs w:val="20"/>
        </w:rPr>
      </w:pPr>
    </w:p>
    <w:p w14:paraId="07A5BB6F" w14:textId="77777777" w:rsidR="006C095D" w:rsidRDefault="006C095D" w:rsidP="009953E3">
      <w:pPr>
        <w:pStyle w:val="Odsekzoznamu"/>
        <w:tabs>
          <w:tab w:val="left" w:pos="426"/>
        </w:tabs>
        <w:ind w:left="0"/>
        <w:jc w:val="both"/>
        <w:rPr>
          <w:rFonts w:ascii="Calibri" w:hAnsi="Calibri" w:cs="Calibri"/>
          <w:b/>
          <w:bCs/>
          <w:iCs/>
          <w:szCs w:val="20"/>
        </w:rPr>
      </w:pPr>
    </w:p>
    <w:p w14:paraId="30FF19E1" w14:textId="77777777" w:rsidR="006C095D" w:rsidRDefault="006C095D" w:rsidP="009953E3">
      <w:pPr>
        <w:pStyle w:val="Odsekzoznamu"/>
        <w:tabs>
          <w:tab w:val="left" w:pos="426"/>
        </w:tabs>
        <w:ind w:left="0"/>
        <w:jc w:val="both"/>
        <w:rPr>
          <w:rFonts w:ascii="Calibri" w:hAnsi="Calibri" w:cs="Calibri"/>
          <w:b/>
          <w:bCs/>
          <w:iCs/>
          <w:szCs w:val="20"/>
        </w:rPr>
      </w:pPr>
    </w:p>
    <w:p w14:paraId="5622F22A" w14:textId="77777777" w:rsidR="006C095D" w:rsidRDefault="006C095D" w:rsidP="009953E3">
      <w:pPr>
        <w:pStyle w:val="Odsekzoznamu"/>
        <w:tabs>
          <w:tab w:val="left" w:pos="426"/>
        </w:tabs>
        <w:ind w:left="0"/>
        <w:jc w:val="both"/>
        <w:rPr>
          <w:rFonts w:ascii="Calibri" w:hAnsi="Calibri" w:cs="Calibri"/>
          <w:b/>
          <w:bCs/>
          <w:iCs/>
          <w:szCs w:val="20"/>
        </w:rPr>
      </w:pPr>
    </w:p>
    <w:p w14:paraId="477722E8" w14:textId="77777777" w:rsidR="006C095D" w:rsidRDefault="006C095D" w:rsidP="009953E3">
      <w:pPr>
        <w:pStyle w:val="Odsekzoznamu"/>
        <w:tabs>
          <w:tab w:val="left" w:pos="426"/>
        </w:tabs>
        <w:ind w:left="0"/>
        <w:jc w:val="both"/>
        <w:rPr>
          <w:rFonts w:ascii="Calibri" w:hAnsi="Calibri" w:cs="Calibri"/>
          <w:b/>
          <w:bCs/>
          <w:iCs/>
          <w:szCs w:val="20"/>
        </w:rPr>
      </w:pPr>
    </w:p>
    <w:p w14:paraId="79C0A296" w14:textId="77777777" w:rsidR="006C095D" w:rsidRDefault="006C095D" w:rsidP="009953E3">
      <w:pPr>
        <w:pStyle w:val="Odsekzoznamu"/>
        <w:tabs>
          <w:tab w:val="left" w:pos="426"/>
        </w:tabs>
        <w:ind w:left="0"/>
        <w:jc w:val="both"/>
        <w:rPr>
          <w:rFonts w:ascii="Calibri" w:hAnsi="Calibri" w:cs="Calibri"/>
          <w:b/>
          <w:bCs/>
          <w:iCs/>
          <w:szCs w:val="20"/>
        </w:rPr>
      </w:pPr>
    </w:p>
    <w:p w14:paraId="6AD1AD75" w14:textId="60E11924" w:rsidR="006C095D" w:rsidRDefault="006C095D" w:rsidP="009953E3">
      <w:pPr>
        <w:pStyle w:val="Odsekzoznamu"/>
        <w:tabs>
          <w:tab w:val="left" w:pos="426"/>
        </w:tabs>
        <w:ind w:left="0"/>
        <w:jc w:val="both"/>
        <w:rPr>
          <w:rFonts w:ascii="Calibri" w:hAnsi="Calibri" w:cs="Calibri"/>
          <w:b/>
          <w:bCs/>
          <w:iCs/>
          <w:szCs w:val="20"/>
        </w:rPr>
      </w:pPr>
    </w:p>
    <w:p w14:paraId="368E544B" w14:textId="77777777" w:rsidR="00FF1852" w:rsidRDefault="00FF1852" w:rsidP="009953E3">
      <w:pPr>
        <w:pStyle w:val="Odsekzoznamu"/>
        <w:tabs>
          <w:tab w:val="left" w:pos="426"/>
        </w:tabs>
        <w:ind w:left="0"/>
        <w:jc w:val="both"/>
        <w:rPr>
          <w:rFonts w:ascii="Calibri" w:hAnsi="Calibri" w:cs="Calibri"/>
          <w:b/>
          <w:bCs/>
          <w:iCs/>
          <w:szCs w:val="20"/>
        </w:rPr>
      </w:pPr>
    </w:p>
    <w:p w14:paraId="3A75FDC3" w14:textId="77777777" w:rsidR="006C095D" w:rsidRDefault="006C095D" w:rsidP="009953E3">
      <w:pPr>
        <w:pStyle w:val="Odsekzoznamu"/>
        <w:tabs>
          <w:tab w:val="left" w:pos="426"/>
        </w:tabs>
        <w:ind w:left="0"/>
        <w:jc w:val="both"/>
        <w:rPr>
          <w:rFonts w:ascii="Calibri" w:hAnsi="Calibri" w:cs="Calibri"/>
          <w:b/>
          <w:bCs/>
          <w:iCs/>
          <w:szCs w:val="20"/>
        </w:rPr>
      </w:pPr>
    </w:p>
    <w:p w14:paraId="7CA4FE19" w14:textId="77777777" w:rsidR="006C095D" w:rsidRDefault="006C095D" w:rsidP="009953E3">
      <w:pPr>
        <w:pStyle w:val="Odsekzoznamu"/>
        <w:tabs>
          <w:tab w:val="left" w:pos="426"/>
        </w:tabs>
        <w:ind w:left="0"/>
        <w:jc w:val="both"/>
        <w:rPr>
          <w:rFonts w:ascii="Calibri" w:hAnsi="Calibri" w:cs="Calibri"/>
          <w:b/>
          <w:bCs/>
          <w:iCs/>
          <w:szCs w:val="20"/>
        </w:rPr>
      </w:pPr>
    </w:p>
    <w:p w14:paraId="18935622" w14:textId="77777777" w:rsidR="006C095D" w:rsidRDefault="006C095D" w:rsidP="009953E3">
      <w:pPr>
        <w:pStyle w:val="Odsekzoznamu"/>
        <w:tabs>
          <w:tab w:val="left" w:pos="426"/>
        </w:tabs>
        <w:ind w:left="0"/>
        <w:jc w:val="both"/>
        <w:rPr>
          <w:rFonts w:ascii="Calibri" w:hAnsi="Calibri" w:cs="Calibri"/>
          <w:b/>
          <w:bCs/>
          <w:iCs/>
          <w:szCs w:val="20"/>
        </w:rPr>
      </w:pPr>
    </w:p>
    <w:p w14:paraId="1BCFE0D3" w14:textId="60B4F121" w:rsidR="00E5007A" w:rsidRPr="0063584C" w:rsidRDefault="00E5007A" w:rsidP="009953E3">
      <w:pPr>
        <w:pStyle w:val="Odsekzoznamu"/>
        <w:tabs>
          <w:tab w:val="left" w:pos="426"/>
        </w:tabs>
        <w:ind w:left="0"/>
        <w:jc w:val="both"/>
        <w:rPr>
          <w:rFonts w:ascii="Calibri" w:hAnsi="Calibri" w:cs="Calibri"/>
          <w:b/>
          <w:bCs/>
          <w:iCs/>
          <w:szCs w:val="20"/>
        </w:rPr>
      </w:pPr>
      <w:r w:rsidRPr="0063584C">
        <w:rPr>
          <w:rFonts w:ascii="Calibri" w:hAnsi="Calibri" w:cs="Calibri"/>
          <w:b/>
          <w:bCs/>
          <w:iCs/>
          <w:szCs w:val="20"/>
        </w:rPr>
        <w:lastRenderedPageBreak/>
        <w:t xml:space="preserve">E. </w:t>
      </w:r>
      <w:r w:rsidR="00B60C34">
        <w:rPr>
          <w:rFonts w:ascii="Calibri" w:hAnsi="Calibri" w:cs="Calibri"/>
          <w:b/>
          <w:bCs/>
          <w:iCs/>
          <w:szCs w:val="20"/>
        </w:rPr>
        <w:tab/>
      </w:r>
      <w:r w:rsidRPr="0063584C">
        <w:rPr>
          <w:rFonts w:ascii="Calibri" w:hAnsi="Calibri" w:cs="Calibri"/>
          <w:b/>
          <w:bCs/>
          <w:iCs/>
          <w:szCs w:val="20"/>
        </w:rPr>
        <w:t>KRITÉRIÁ NA HODNOTENIE  PONÚK  A PRAVIDLÁ  ICH UPLATNENIA</w:t>
      </w:r>
    </w:p>
    <w:p w14:paraId="10F0CAEF" w14:textId="77777777" w:rsidR="00E5007A" w:rsidRPr="0063584C" w:rsidRDefault="00E5007A" w:rsidP="00E5007A">
      <w:pPr>
        <w:pStyle w:val="tl1"/>
        <w:rPr>
          <w:rFonts w:ascii="Calibri" w:hAnsi="Calibri" w:cs="Calibri"/>
          <w:sz w:val="20"/>
          <w:szCs w:val="20"/>
        </w:rPr>
      </w:pPr>
    </w:p>
    <w:p w14:paraId="00A5E2DC" w14:textId="5C52C69E" w:rsidR="00E5007A" w:rsidRPr="0063584C" w:rsidRDefault="00E5007A" w:rsidP="002F4C0B">
      <w:pPr>
        <w:pStyle w:val="tl1"/>
        <w:numPr>
          <w:ilvl w:val="0"/>
          <w:numId w:val="20"/>
        </w:numPr>
        <w:ind w:left="426" w:hanging="426"/>
        <w:rPr>
          <w:rFonts w:ascii="Calibri" w:hAnsi="Calibri" w:cs="Calibri"/>
          <w:sz w:val="20"/>
          <w:szCs w:val="20"/>
        </w:rPr>
      </w:pPr>
      <w:r w:rsidRPr="0063584C">
        <w:rPr>
          <w:rFonts w:ascii="Calibri" w:hAnsi="Calibri" w:cs="Calibri"/>
          <w:sz w:val="20"/>
          <w:szCs w:val="20"/>
        </w:rPr>
        <w:t xml:space="preserve">Ponuky sa vyhodnocujú na základe </w:t>
      </w:r>
      <w:r w:rsidRPr="0063584C">
        <w:rPr>
          <w:rFonts w:ascii="Calibri" w:hAnsi="Calibri" w:cs="Calibri"/>
          <w:b/>
          <w:sz w:val="20"/>
          <w:szCs w:val="20"/>
        </w:rPr>
        <w:t>najnižšej ceny.</w:t>
      </w:r>
    </w:p>
    <w:p w14:paraId="4A4F16C7" w14:textId="1775DD5D" w:rsidR="001A2414" w:rsidRDefault="00E5007A" w:rsidP="00E5007A">
      <w:pPr>
        <w:pStyle w:val="tl1"/>
        <w:rPr>
          <w:rFonts w:ascii="Calibri" w:hAnsi="Calibri" w:cs="Calibri"/>
          <w:sz w:val="20"/>
          <w:szCs w:val="20"/>
        </w:rPr>
      </w:pPr>
      <w:r w:rsidRPr="0063584C">
        <w:rPr>
          <w:rFonts w:ascii="Calibri" w:hAnsi="Calibri" w:cs="Calibri"/>
          <w:sz w:val="20"/>
          <w:szCs w:val="20"/>
        </w:rPr>
        <w:t xml:space="preserve">Pod cenou sa rozumie </w:t>
      </w:r>
      <w:r w:rsidRPr="00AF40BA">
        <w:rPr>
          <w:rFonts w:ascii="Calibri" w:hAnsi="Calibri" w:cs="Calibri"/>
          <w:b/>
          <w:sz w:val="20"/>
          <w:szCs w:val="20"/>
        </w:rPr>
        <w:t>celková cena za predmet zákazky</w:t>
      </w:r>
      <w:r w:rsidRPr="0063584C">
        <w:rPr>
          <w:rFonts w:ascii="Calibri" w:hAnsi="Calibri" w:cs="Calibri"/>
          <w:sz w:val="20"/>
          <w:szCs w:val="20"/>
        </w:rPr>
        <w:t xml:space="preserve"> </w:t>
      </w:r>
      <w:r w:rsidRPr="0063584C">
        <w:rPr>
          <w:rFonts w:ascii="Calibri" w:hAnsi="Calibri" w:cs="Calibri"/>
          <w:b/>
          <w:sz w:val="20"/>
          <w:szCs w:val="20"/>
        </w:rPr>
        <w:t>v EUR s DPH</w:t>
      </w:r>
      <w:r w:rsidRPr="0063584C">
        <w:rPr>
          <w:rFonts w:ascii="Calibri" w:hAnsi="Calibri" w:cs="Calibri"/>
          <w:sz w:val="20"/>
          <w:szCs w:val="20"/>
        </w:rPr>
        <w:t xml:space="preserve">, ktorá je výsledkom vyplnenia </w:t>
      </w:r>
      <w:r w:rsidR="00DD497A">
        <w:rPr>
          <w:rFonts w:ascii="Calibri" w:hAnsi="Calibri" w:cs="Calibri"/>
          <w:sz w:val="20"/>
          <w:szCs w:val="20"/>
        </w:rPr>
        <w:t>výkazu výmer</w:t>
      </w:r>
      <w:r>
        <w:rPr>
          <w:rFonts w:ascii="Calibri" w:hAnsi="Calibri" w:cs="Calibri"/>
          <w:sz w:val="20"/>
          <w:szCs w:val="20"/>
        </w:rPr>
        <w:t xml:space="preserve"> vypracovaného </w:t>
      </w:r>
      <w:r w:rsidR="000265E6">
        <w:rPr>
          <w:rFonts w:ascii="Calibri" w:hAnsi="Calibri" w:cs="Calibri"/>
          <w:sz w:val="20"/>
          <w:szCs w:val="20"/>
        </w:rPr>
        <w:t>uchádzačom</w:t>
      </w:r>
      <w:r w:rsidR="00983766">
        <w:rPr>
          <w:rFonts w:ascii="Calibri" w:hAnsi="Calibri" w:cs="Calibri"/>
          <w:sz w:val="20"/>
          <w:szCs w:val="20"/>
        </w:rPr>
        <w:t>, </w:t>
      </w:r>
      <w:r>
        <w:rPr>
          <w:rFonts w:ascii="Calibri" w:hAnsi="Calibri" w:cs="Calibri"/>
          <w:sz w:val="20"/>
          <w:szCs w:val="20"/>
        </w:rPr>
        <w:t xml:space="preserve">v zmysle </w:t>
      </w:r>
      <w:r w:rsidRPr="0063584C">
        <w:rPr>
          <w:rFonts w:ascii="Calibri" w:hAnsi="Calibri" w:cs="Calibri"/>
          <w:sz w:val="20"/>
          <w:szCs w:val="20"/>
        </w:rPr>
        <w:t>špecifikácie pred</w:t>
      </w:r>
      <w:r>
        <w:rPr>
          <w:rFonts w:ascii="Calibri" w:hAnsi="Calibri" w:cs="Calibri"/>
          <w:sz w:val="20"/>
          <w:szCs w:val="20"/>
        </w:rPr>
        <w:t xml:space="preserve">metu zákazky uvedenej v časti B. Opis </w:t>
      </w:r>
      <w:r w:rsidRPr="0063584C">
        <w:rPr>
          <w:rFonts w:ascii="Calibri" w:hAnsi="Calibri" w:cs="Calibri"/>
          <w:sz w:val="20"/>
          <w:szCs w:val="20"/>
        </w:rPr>
        <w:t>predmetu zákazky a v prílohách týchto SP (porovnávací parameter – najnižšia cena)</w:t>
      </w:r>
      <w:r w:rsidR="00886637">
        <w:rPr>
          <w:rFonts w:ascii="Calibri" w:hAnsi="Calibri" w:cs="Calibri"/>
          <w:sz w:val="20"/>
          <w:szCs w:val="20"/>
        </w:rPr>
        <w:t xml:space="preserve"> a v zmysle pravidiel uvedených v časti D</w:t>
      </w:r>
      <w:r w:rsidR="00983766">
        <w:rPr>
          <w:rFonts w:ascii="Calibri" w:hAnsi="Calibri" w:cs="Calibri"/>
          <w:sz w:val="20"/>
          <w:szCs w:val="20"/>
        </w:rPr>
        <w:t xml:space="preserve">. </w:t>
      </w:r>
      <w:r w:rsidR="00886637">
        <w:rPr>
          <w:rFonts w:ascii="Calibri" w:hAnsi="Calibri" w:cs="Calibri"/>
          <w:sz w:val="20"/>
          <w:szCs w:val="20"/>
        </w:rPr>
        <w:t>Spôsob určenia ceny</w:t>
      </w:r>
      <w:r w:rsidRPr="0063584C">
        <w:rPr>
          <w:rFonts w:ascii="Calibri" w:hAnsi="Calibri" w:cs="Calibri"/>
          <w:sz w:val="20"/>
          <w:szCs w:val="20"/>
        </w:rPr>
        <w:t>.</w:t>
      </w:r>
      <w:r w:rsidR="00983766">
        <w:rPr>
          <w:rFonts w:ascii="Calibri" w:hAnsi="Calibri" w:cs="Calibri"/>
          <w:sz w:val="20"/>
          <w:szCs w:val="20"/>
        </w:rPr>
        <w:t xml:space="preserve"> </w:t>
      </w:r>
    </w:p>
    <w:p w14:paraId="736F9181" w14:textId="77777777" w:rsidR="001A2414" w:rsidRDefault="001A2414" w:rsidP="00E5007A">
      <w:pPr>
        <w:pStyle w:val="tl1"/>
        <w:rPr>
          <w:rFonts w:ascii="Calibri" w:hAnsi="Calibri" w:cs="Calibri"/>
          <w:sz w:val="20"/>
          <w:szCs w:val="20"/>
        </w:rPr>
      </w:pPr>
    </w:p>
    <w:p w14:paraId="4682F675" w14:textId="0894FCBE" w:rsidR="00B60C34" w:rsidRDefault="00983766" w:rsidP="002F4C0B">
      <w:pPr>
        <w:pStyle w:val="tl1"/>
        <w:numPr>
          <w:ilvl w:val="0"/>
          <w:numId w:val="20"/>
        </w:numPr>
        <w:tabs>
          <w:tab w:val="left" w:pos="426"/>
        </w:tabs>
        <w:ind w:left="0" w:firstLine="0"/>
        <w:rPr>
          <w:rFonts w:ascii="Calibri" w:hAnsi="Calibri" w:cs="Calibri"/>
          <w:sz w:val="20"/>
          <w:szCs w:val="20"/>
        </w:rPr>
      </w:pPr>
      <w:r w:rsidRPr="001B7E4B">
        <w:rPr>
          <w:rFonts w:asciiTheme="minorHAnsi" w:hAnsiTheme="minorHAnsi" w:cstheme="minorHAnsi"/>
          <w:b/>
          <w:bCs/>
          <w:sz w:val="20"/>
          <w:szCs w:val="20"/>
        </w:rPr>
        <w:t>Kompletne vyplnený výkaz výmer</w:t>
      </w:r>
      <w:r w:rsidRPr="00457056">
        <w:rPr>
          <w:rFonts w:asciiTheme="minorHAnsi" w:hAnsiTheme="minorHAnsi" w:cstheme="minorHAnsi"/>
          <w:sz w:val="20"/>
          <w:szCs w:val="20"/>
        </w:rPr>
        <w:t xml:space="preserve"> musí byť predložený ako súčasť ponuky uchádzača v elektronickej podobe aj </w:t>
      </w:r>
      <w:r w:rsidR="00624665">
        <w:rPr>
          <w:rFonts w:asciiTheme="minorHAnsi" w:hAnsiTheme="minorHAnsi" w:cstheme="minorHAnsi"/>
          <w:sz w:val="20"/>
          <w:szCs w:val="20"/>
        </w:rPr>
        <w:t xml:space="preserve">       </w:t>
      </w:r>
      <w:r w:rsidRPr="00457056">
        <w:rPr>
          <w:rFonts w:asciiTheme="minorHAnsi" w:hAnsiTheme="minorHAnsi" w:cstheme="minorHAnsi"/>
          <w:sz w:val="20"/>
          <w:szCs w:val="20"/>
        </w:rPr>
        <w:t xml:space="preserve">vo formáte </w:t>
      </w:r>
      <w:r w:rsidR="00273608" w:rsidRPr="00273608">
        <w:rPr>
          <w:rFonts w:asciiTheme="minorHAnsi" w:hAnsiTheme="minorHAnsi" w:cstheme="minorHAnsi"/>
          <w:b/>
          <w:bCs/>
          <w:sz w:val="20"/>
          <w:szCs w:val="20"/>
        </w:rPr>
        <w:t>.</w:t>
      </w:r>
      <w:proofErr w:type="spellStart"/>
      <w:r w:rsidR="00273608" w:rsidRPr="00273608">
        <w:rPr>
          <w:rFonts w:asciiTheme="minorHAnsi" w:hAnsiTheme="minorHAnsi" w:cstheme="minorHAnsi"/>
          <w:b/>
          <w:bCs/>
          <w:sz w:val="20"/>
          <w:szCs w:val="20"/>
        </w:rPr>
        <w:t>pdf</w:t>
      </w:r>
      <w:proofErr w:type="spellEnd"/>
      <w:r w:rsidR="00273608" w:rsidRPr="00273608">
        <w:rPr>
          <w:rFonts w:asciiTheme="minorHAnsi" w:hAnsiTheme="minorHAnsi" w:cstheme="minorHAnsi"/>
          <w:b/>
          <w:bCs/>
          <w:sz w:val="20"/>
          <w:szCs w:val="20"/>
        </w:rPr>
        <w:t xml:space="preserve"> a .</w:t>
      </w:r>
      <w:proofErr w:type="spellStart"/>
      <w:r w:rsidR="00273608" w:rsidRPr="00273608">
        <w:rPr>
          <w:rFonts w:asciiTheme="minorHAnsi" w:hAnsiTheme="minorHAnsi" w:cstheme="minorHAnsi"/>
          <w:b/>
          <w:bCs/>
          <w:sz w:val="20"/>
          <w:szCs w:val="20"/>
        </w:rPr>
        <w:t>xls</w:t>
      </w:r>
      <w:proofErr w:type="spellEnd"/>
      <w:r w:rsidR="00273608" w:rsidRPr="00273608">
        <w:rPr>
          <w:rFonts w:asciiTheme="minorHAnsi" w:hAnsiTheme="minorHAnsi" w:cstheme="minorHAnsi"/>
          <w:b/>
          <w:bCs/>
          <w:sz w:val="20"/>
          <w:szCs w:val="20"/>
        </w:rPr>
        <w:t>/.</w:t>
      </w:r>
      <w:proofErr w:type="spellStart"/>
      <w:r w:rsidR="00273608" w:rsidRPr="00273608">
        <w:rPr>
          <w:rFonts w:asciiTheme="minorHAnsi" w:hAnsiTheme="minorHAnsi" w:cstheme="minorHAnsi"/>
          <w:b/>
          <w:bCs/>
          <w:sz w:val="20"/>
          <w:szCs w:val="20"/>
        </w:rPr>
        <w:t>xlsx</w:t>
      </w:r>
      <w:proofErr w:type="spellEnd"/>
      <w:r w:rsidRPr="00457056">
        <w:rPr>
          <w:rFonts w:asciiTheme="minorHAnsi" w:hAnsiTheme="minorHAnsi" w:cstheme="minorHAnsi"/>
          <w:sz w:val="20"/>
          <w:szCs w:val="20"/>
        </w:rPr>
        <w:t xml:space="preserve">. </w:t>
      </w:r>
      <w:r w:rsidR="008C406E" w:rsidRPr="001B7E4B">
        <w:rPr>
          <w:rFonts w:asciiTheme="minorHAnsi" w:hAnsiTheme="minorHAnsi" w:cstheme="minorHAnsi"/>
          <w:sz w:val="20"/>
          <w:szCs w:val="20"/>
        </w:rPr>
        <w:t>Uchádzač musí uviesť jednotkovú cenu každej položky prác, použitého materiálu a služieb uvedených v súpise položiek. V prípade, ak uchádzač niektorú položku neocení, má sa za to, že takéto práce, montáže, dodávky materiálov, materiály atď. budú uchádzačom (zhotoviteľom) realizované a dodané a ich cena je už zahrnutá v niektorých iných položkách.</w:t>
      </w:r>
      <w:r w:rsidRPr="00457056">
        <w:rPr>
          <w:rFonts w:asciiTheme="minorHAnsi" w:hAnsiTheme="minorHAnsi" w:cstheme="minorHAnsi"/>
          <w:sz w:val="20"/>
          <w:szCs w:val="20"/>
        </w:rPr>
        <w:t xml:space="preserve"> Uchádzačom navrhovaná cena za predmet zákazky musí byť uvedená v EUR, matematicky zaokrúhlená na dve desatinné miesta.</w:t>
      </w:r>
    </w:p>
    <w:p w14:paraId="57EAF8D6" w14:textId="6C590E98" w:rsidR="001D766A" w:rsidRDefault="001D766A" w:rsidP="00E5007A">
      <w:pPr>
        <w:pStyle w:val="tl1"/>
        <w:rPr>
          <w:rFonts w:ascii="Calibri" w:hAnsi="Calibri" w:cs="Calibri"/>
          <w:sz w:val="20"/>
          <w:szCs w:val="20"/>
        </w:rPr>
      </w:pPr>
    </w:p>
    <w:p w14:paraId="74196C0D" w14:textId="064B4D1D" w:rsidR="00B60C34" w:rsidRPr="00457056" w:rsidRDefault="00983766" w:rsidP="002F4C0B">
      <w:pPr>
        <w:pStyle w:val="tl1"/>
        <w:numPr>
          <w:ilvl w:val="0"/>
          <w:numId w:val="20"/>
        </w:numPr>
        <w:tabs>
          <w:tab w:val="left" w:pos="426"/>
        </w:tabs>
        <w:ind w:left="0" w:firstLine="0"/>
      </w:pPr>
      <w:r w:rsidRPr="00457056">
        <w:rPr>
          <w:rFonts w:ascii="Calibri" w:hAnsi="Calibri" w:cs="Calibri"/>
          <w:bCs/>
          <w:sz w:val="20"/>
          <w:szCs w:val="20"/>
        </w:rPr>
        <w:t xml:space="preserve">Vzhľadom ku skutočnosti, že verejný obstarávateľ v predmetnom verejnom obstarávaní využije postup v súlade </w:t>
      </w:r>
      <w:r w:rsidR="00624665">
        <w:rPr>
          <w:rFonts w:ascii="Calibri" w:hAnsi="Calibri" w:cs="Calibri"/>
          <w:bCs/>
          <w:sz w:val="20"/>
          <w:szCs w:val="20"/>
        </w:rPr>
        <w:t xml:space="preserve">          </w:t>
      </w:r>
      <w:r w:rsidRPr="00457056">
        <w:rPr>
          <w:rFonts w:ascii="Calibri" w:hAnsi="Calibri" w:cs="Calibri"/>
          <w:bCs/>
          <w:sz w:val="20"/>
          <w:szCs w:val="20"/>
        </w:rPr>
        <w:t>s § 112 ods. 6 ZVO, veta druhá, vyhodnotenie splnenia podmienok účasti a vyhodnotenie ponúk z hľadiska splnenia požiadaviek na predmet zákazky sa uskutoční po vyhodnotení ponúk na základe kritérií na vyhodnotenie ponúk.</w:t>
      </w:r>
    </w:p>
    <w:p w14:paraId="6ADB7849" w14:textId="77777777" w:rsidR="00983766" w:rsidRDefault="00983766" w:rsidP="00457056">
      <w:pPr>
        <w:pStyle w:val="tl1"/>
        <w:tabs>
          <w:tab w:val="left" w:pos="426"/>
        </w:tabs>
      </w:pPr>
    </w:p>
    <w:p w14:paraId="1BAF2875" w14:textId="08D70E97" w:rsidR="00E5007A" w:rsidRPr="00AD3A7D" w:rsidRDefault="00E5007A" w:rsidP="00AD3A7D">
      <w:pPr>
        <w:pStyle w:val="tl1"/>
        <w:numPr>
          <w:ilvl w:val="0"/>
          <w:numId w:val="20"/>
        </w:numPr>
        <w:tabs>
          <w:tab w:val="left" w:pos="426"/>
        </w:tabs>
        <w:ind w:left="0" w:firstLine="0"/>
        <w:rPr>
          <w:rFonts w:ascii="Calibri" w:hAnsi="Calibri" w:cs="Calibri"/>
          <w:sz w:val="20"/>
          <w:szCs w:val="20"/>
        </w:rPr>
      </w:pPr>
      <w:r w:rsidRPr="00B60C34">
        <w:rPr>
          <w:rFonts w:ascii="Calibri" w:hAnsi="Calibri" w:cs="Calibri"/>
          <w:b/>
          <w:bCs/>
          <w:iCs/>
          <w:sz w:val="20"/>
          <w:szCs w:val="20"/>
          <w:u w:val="single"/>
        </w:rPr>
        <w:t>Úspešným uchádzačom sa stane uchádzač, ktorý vo svojej ponuke predloží najnižšiu celkovú cenu za celý predmet zákazky v EUR s</w:t>
      </w:r>
      <w:r w:rsidR="001D766A">
        <w:rPr>
          <w:rFonts w:ascii="Calibri" w:hAnsi="Calibri" w:cs="Calibri"/>
          <w:b/>
          <w:bCs/>
          <w:iCs/>
          <w:sz w:val="20"/>
          <w:szCs w:val="20"/>
          <w:u w:val="single"/>
        </w:rPr>
        <w:t> </w:t>
      </w:r>
      <w:r w:rsidRPr="00B60C34">
        <w:rPr>
          <w:rFonts w:ascii="Calibri" w:hAnsi="Calibri" w:cs="Calibri"/>
          <w:b/>
          <w:bCs/>
          <w:iCs/>
          <w:sz w:val="20"/>
          <w:szCs w:val="20"/>
          <w:u w:val="single"/>
        </w:rPr>
        <w:t>DPH</w:t>
      </w:r>
      <w:r w:rsidR="001D766A">
        <w:rPr>
          <w:rFonts w:ascii="Calibri" w:hAnsi="Calibri" w:cs="Calibri"/>
          <w:b/>
          <w:bCs/>
          <w:iCs/>
          <w:sz w:val="20"/>
          <w:szCs w:val="20"/>
          <w:u w:val="single"/>
        </w:rPr>
        <w:t xml:space="preserve"> </w:t>
      </w:r>
      <w:r w:rsidR="001B7E4B" w:rsidRPr="00AD3A7D">
        <w:rPr>
          <w:rFonts w:ascii="Calibri" w:hAnsi="Calibri" w:cs="Calibri"/>
          <w:b/>
          <w:bCs/>
          <w:iCs/>
          <w:sz w:val="20"/>
          <w:szCs w:val="20"/>
          <w:u w:val="single"/>
        </w:rPr>
        <w:t xml:space="preserve"> </w:t>
      </w:r>
      <w:r w:rsidR="001B7E4B" w:rsidRPr="00AD3A7D">
        <w:rPr>
          <w:rFonts w:ascii="Calibri" w:hAnsi="Calibri" w:cs="Calibri"/>
          <w:bCs/>
          <w:iCs/>
          <w:sz w:val="20"/>
          <w:szCs w:val="20"/>
        </w:rPr>
        <w:t>matematicky zaokrúhlenú na dve desatinné miesta</w:t>
      </w:r>
      <w:r w:rsidRPr="00AD3A7D">
        <w:rPr>
          <w:rFonts w:ascii="Calibri" w:hAnsi="Calibri" w:cs="Calibri"/>
          <w:bCs/>
          <w:iCs/>
          <w:sz w:val="20"/>
          <w:szCs w:val="20"/>
        </w:rPr>
        <w:t>. Poradie ostatných uchádzačov sa stanoví podľa stanoveného kritéria,  t. j. na druhom mieste sa umiestni uchádzač s druhou najnižšou celkovou cenou za celý predmet zákazky, na treťom mieste sa umiestni uchádzač s treťou najnižšou celkovou cenou za celý predmet zákazky atď.</w:t>
      </w:r>
    </w:p>
    <w:p w14:paraId="01A651FB" w14:textId="77777777" w:rsidR="001D766A" w:rsidRDefault="001D766A" w:rsidP="001D766A">
      <w:pPr>
        <w:pStyle w:val="Odsekzoznamu"/>
        <w:rPr>
          <w:rFonts w:ascii="Calibri" w:hAnsi="Calibri" w:cs="Calibri"/>
          <w:sz w:val="20"/>
          <w:szCs w:val="20"/>
        </w:rPr>
      </w:pPr>
    </w:p>
    <w:p w14:paraId="29AFCAA6" w14:textId="77777777" w:rsidR="00E5007A" w:rsidRPr="0063584C" w:rsidRDefault="00E5007A" w:rsidP="00E5007A">
      <w:pPr>
        <w:pStyle w:val="tl1"/>
        <w:rPr>
          <w:rFonts w:ascii="Calibri" w:hAnsi="Calibri" w:cs="Calibri"/>
          <w:bCs/>
          <w:iCs/>
          <w:sz w:val="20"/>
          <w:szCs w:val="20"/>
        </w:rPr>
      </w:pPr>
    </w:p>
    <w:p w14:paraId="57FE1A58" w14:textId="77777777" w:rsidR="00E5007A" w:rsidRPr="0063584C" w:rsidRDefault="00E5007A" w:rsidP="00E5007A">
      <w:pPr>
        <w:pStyle w:val="tl1"/>
        <w:jc w:val="left"/>
        <w:rPr>
          <w:rFonts w:ascii="Calibri" w:hAnsi="Calibri" w:cs="Calibri"/>
          <w:b/>
          <w:bCs/>
          <w:iCs/>
          <w:sz w:val="20"/>
          <w:szCs w:val="20"/>
        </w:rPr>
      </w:pPr>
    </w:p>
    <w:p w14:paraId="4A458C37" w14:textId="77777777" w:rsidR="00E5007A" w:rsidRPr="0063584C" w:rsidRDefault="00E5007A" w:rsidP="00E5007A">
      <w:pPr>
        <w:pStyle w:val="tl1"/>
        <w:jc w:val="left"/>
        <w:rPr>
          <w:rFonts w:ascii="Calibri" w:hAnsi="Calibri" w:cs="Calibri"/>
          <w:b/>
          <w:bCs/>
          <w:iCs/>
          <w:sz w:val="20"/>
          <w:szCs w:val="20"/>
        </w:rPr>
      </w:pPr>
    </w:p>
    <w:p w14:paraId="6921098C" w14:textId="77777777" w:rsidR="00E5007A" w:rsidRPr="0063584C" w:rsidRDefault="00E5007A" w:rsidP="00E5007A">
      <w:pPr>
        <w:pStyle w:val="tl1"/>
        <w:jc w:val="left"/>
        <w:rPr>
          <w:rFonts w:ascii="Calibri" w:hAnsi="Calibri" w:cs="Calibri"/>
          <w:b/>
          <w:bCs/>
          <w:iCs/>
          <w:sz w:val="20"/>
          <w:szCs w:val="20"/>
        </w:rPr>
      </w:pPr>
    </w:p>
    <w:p w14:paraId="33782B75" w14:textId="77777777" w:rsidR="00E5007A" w:rsidRPr="0063584C" w:rsidRDefault="00E5007A" w:rsidP="00E5007A">
      <w:pPr>
        <w:pStyle w:val="tl1"/>
        <w:jc w:val="left"/>
        <w:rPr>
          <w:rFonts w:ascii="Calibri" w:hAnsi="Calibri" w:cs="Calibri"/>
          <w:b/>
          <w:bCs/>
          <w:iCs/>
          <w:sz w:val="20"/>
          <w:szCs w:val="20"/>
        </w:rPr>
      </w:pPr>
    </w:p>
    <w:p w14:paraId="2427FB0D" w14:textId="77777777" w:rsidR="00E5007A" w:rsidRPr="0063584C" w:rsidRDefault="00E5007A" w:rsidP="00E5007A">
      <w:pPr>
        <w:pStyle w:val="tl1"/>
        <w:jc w:val="left"/>
        <w:rPr>
          <w:rFonts w:ascii="Calibri" w:hAnsi="Calibri" w:cs="Calibri"/>
          <w:b/>
          <w:bCs/>
          <w:iCs/>
          <w:sz w:val="20"/>
          <w:szCs w:val="20"/>
        </w:rPr>
      </w:pPr>
    </w:p>
    <w:p w14:paraId="2CD6E981" w14:textId="77777777" w:rsidR="00E5007A" w:rsidRPr="0063584C" w:rsidRDefault="00E5007A" w:rsidP="00E5007A">
      <w:pPr>
        <w:pStyle w:val="tl1"/>
        <w:jc w:val="left"/>
        <w:rPr>
          <w:rFonts w:ascii="Calibri" w:hAnsi="Calibri" w:cs="Calibri"/>
          <w:b/>
          <w:bCs/>
          <w:iCs/>
          <w:sz w:val="20"/>
          <w:szCs w:val="20"/>
        </w:rPr>
      </w:pPr>
    </w:p>
    <w:p w14:paraId="4BC8D427" w14:textId="77777777" w:rsidR="00E5007A" w:rsidRPr="0063584C" w:rsidRDefault="00E5007A" w:rsidP="00E5007A">
      <w:pPr>
        <w:pStyle w:val="tl1"/>
        <w:jc w:val="left"/>
        <w:rPr>
          <w:rFonts w:ascii="Calibri" w:hAnsi="Calibri" w:cs="Calibri"/>
          <w:b/>
          <w:bCs/>
          <w:iCs/>
          <w:sz w:val="20"/>
          <w:szCs w:val="20"/>
        </w:rPr>
      </w:pPr>
    </w:p>
    <w:p w14:paraId="727FB149" w14:textId="77777777" w:rsidR="00E5007A" w:rsidRPr="0063584C" w:rsidRDefault="00E5007A" w:rsidP="00E5007A">
      <w:pPr>
        <w:pStyle w:val="tl1"/>
        <w:jc w:val="left"/>
        <w:rPr>
          <w:rFonts w:ascii="Calibri" w:hAnsi="Calibri" w:cs="Calibri"/>
          <w:b/>
          <w:bCs/>
          <w:iCs/>
          <w:sz w:val="20"/>
          <w:szCs w:val="20"/>
        </w:rPr>
      </w:pPr>
    </w:p>
    <w:p w14:paraId="27C1248C" w14:textId="77777777" w:rsidR="00E5007A" w:rsidRPr="0063584C" w:rsidRDefault="00E5007A" w:rsidP="00E5007A">
      <w:pPr>
        <w:pStyle w:val="tl1"/>
        <w:jc w:val="left"/>
        <w:rPr>
          <w:rFonts w:ascii="Calibri" w:hAnsi="Calibri" w:cs="Calibri"/>
          <w:b/>
          <w:bCs/>
          <w:iCs/>
          <w:sz w:val="20"/>
          <w:szCs w:val="20"/>
        </w:rPr>
      </w:pPr>
    </w:p>
    <w:p w14:paraId="37A3DF68" w14:textId="77777777" w:rsidR="00E5007A" w:rsidRPr="0063584C" w:rsidRDefault="00E5007A" w:rsidP="00E5007A">
      <w:pPr>
        <w:pStyle w:val="tl1"/>
        <w:jc w:val="left"/>
        <w:rPr>
          <w:rFonts w:ascii="Calibri" w:hAnsi="Calibri" w:cs="Calibri"/>
          <w:b/>
          <w:bCs/>
          <w:iCs/>
          <w:sz w:val="20"/>
          <w:szCs w:val="20"/>
        </w:rPr>
      </w:pPr>
    </w:p>
    <w:p w14:paraId="24BE7CBD" w14:textId="77777777" w:rsidR="00E5007A" w:rsidRPr="0063584C" w:rsidRDefault="00E5007A" w:rsidP="00E5007A">
      <w:pPr>
        <w:pStyle w:val="tl1"/>
        <w:jc w:val="left"/>
        <w:rPr>
          <w:rFonts w:ascii="Calibri" w:hAnsi="Calibri" w:cs="Calibri"/>
          <w:b/>
          <w:bCs/>
          <w:iCs/>
          <w:sz w:val="20"/>
          <w:szCs w:val="20"/>
        </w:rPr>
      </w:pPr>
    </w:p>
    <w:p w14:paraId="3AC41DFA" w14:textId="77777777" w:rsidR="00E5007A" w:rsidRPr="0063584C" w:rsidRDefault="00E5007A" w:rsidP="00E5007A">
      <w:pPr>
        <w:pStyle w:val="tl1"/>
        <w:jc w:val="left"/>
        <w:rPr>
          <w:rFonts w:ascii="Calibri" w:hAnsi="Calibri" w:cs="Calibri"/>
          <w:b/>
          <w:bCs/>
          <w:iCs/>
          <w:sz w:val="20"/>
          <w:szCs w:val="20"/>
        </w:rPr>
      </w:pPr>
    </w:p>
    <w:p w14:paraId="10BEC5F5" w14:textId="77777777" w:rsidR="00E5007A" w:rsidRPr="0063584C" w:rsidRDefault="00E5007A" w:rsidP="00E5007A">
      <w:pPr>
        <w:pStyle w:val="tl1"/>
        <w:jc w:val="left"/>
        <w:rPr>
          <w:rFonts w:ascii="Calibri" w:hAnsi="Calibri" w:cs="Calibri"/>
          <w:b/>
          <w:bCs/>
          <w:iCs/>
          <w:sz w:val="20"/>
          <w:szCs w:val="20"/>
        </w:rPr>
      </w:pPr>
    </w:p>
    <w:p w14:paraId="01BCFC15" w14:textId="77777777" w:rsidR="00E5007A" w:rsidRPr="0063584C" w:rsidRDefault="00E5007A" w:rsidP="00E5007A">
      <w:pPr>
        <w:pStyle w:val="tl1"/>
        <w:jc w:val="left"/>
        <w:rPr>
          <w:rFonts w:ascii="Calibri" w:hAnsi="Calibri" w:cs="Calibri"/>
          <w:b/>
          <w:bCs/>
          <w:iCs/>
          <w:sz w:val="20"/>
          <w:szCs w:val="20"/>
        </w:rPr>
      </w:pPr>
    </w:p>
    <w:p w14:paraId="4A1F6E52" w14:textId="77777777" w:rsidR="00E5007A" w:rsidRPr="0063584C" w:rsidRDefault="00E5007A" w:rsidP="00E5007A">
      <w:pPr>
        <w:pStyle w:val="tl1"/>
        <w:jc w:val="left"/>
        <w:rPr>
          <w:rFonts w:ascii="Calibri" w:hAnsi="Calibri" w:cs="Calibri"/>
          <w:b/>
          <w:bCs/>
          <w:iCs/>
          <w:sz w:val="20"/>
          <w:szCs w:val="20"/>
        </w:rPr>
      </w:pPr>
    </w:p>
    <w:p w14:paraId="32D81E94" w14:textId="77777777" w:rsidR="00E5007A" w:rsidRPr="0063584C" w:rsidRDefault="00E5007A" w:rsidP="00E5007A">
      <w:pPr>
        <w:pStyle w:val="tl1"/>
        <w:jc w:val="left"/>
        <w:rPr>
          <w:rFonts w:ascii="Calibri" w:hAnsi="Calibri" w:cs="Calibri"/>
          <w:b/>
          <w:bCs/>
          <w:iCs/>
          <w:sz w:val="20"/>
          <w:szCs w:val="20"/>
        </w:rPr>
      </w:pPr>
    </w:p>
    <w:p w14:paraId="2819D5A1" w14:textId="77777777" w:rsidR="00E5007A" w:rsidRPr="0063584C" w:rsidRDefault="00E5007A" w:rsidP="00E5007A">
      <w:pPr>
        <w:pStyle w:val="tl1"/>
        <w:jc w:val="left"/>
        <w:rPr>
          <w:rFonts w:ascii="Calibri" w:hAnsi="Calibri" w:cs="Calibri"/>
          <w:b/>
          <w:bCs/>
          <w:iCs/>
          <w:sz w:val="20"/>
          <w:szCs w:val="20"/>
        </w:rPr>
      </w:pPr>
    </w:p>
    <w:p w14:paraId="02254E5E" w14:textId="77777777" w:rsidR="00E5007A" w:rsidRPr="0063584C" w:rsidRDefault="00E5007A" w:rsidP="00E5007A">
      <w:pPr>
        <w:pStyle w:val="tl1"/>
        <w:jc w:val="left"/>
        <w:rPr>
          <w:rFonts w:ascii="Calibri" w:hAnsi="Calibri" w:cs="Calibri"/>
          <w:b/>
          <w:bCs/>
          <w:iCs/>
          <w:sz w:val="20"/>
          <w:szCs w:val="20"/>
        </w:rPr>
      </w:pPr>
    </w:p>
    <w:p w14:paraId="6C3C2D8F" w14:textId="77777777" w:rsidR="00E5007A" w:rsidRPr="0063584C" w:rsidRDefault="00E5007A" w:rsidP="00E5007A">
      <w:pPr>
        <w:pStyle w:val="tl1"/>
        <w:jc w:val="left"/>
        <w:rPr>
          <w:rFonts w:ascii="Calibri" w:hAnsi="Calibri" w:cs="Calibri"/>
          <w:b/>
          <w:bCs/>
          <w:iCs/>
          <w:sz w:val="20"/>
          <w:szCs w:val="20"/>
        </w:rPr>
      </w:pPr>
    </w:p>
    <w:p w14:paraId="5BACB6BE" w14:textId="77777777" w:rsidR="00E5007A" w:rsidRPr="0063584C" w:rsidRDefault="00E5007A" w:rsidP="00E5007A">
      <w:pPr>
        <w:pStyle w:val="tl1"/>
        <w:jc w:val="left"/>
        <w:rPr>
          <w:rFonts w:ascii="Calibri" w:hAnsi="Calibri" w:cs="Calibri"/>
          <w:b/>
          <w:bCs/>
          <w:iCs/>
          <w:sz w:val="20"/>
          <w:szCs w:val="20"/>
        </w:rPr>
      </w:pPr>
    </w:p>
    <w:p w14:paraId="0BEB883E" w14:textId="77777777" w:rsidR="00E5007A" w:rsidRPr="0063584C" w:rsidRDefault="00E5007A" w:rsidP="00E5007A">
      <w:pPr>
        <w:pStyle w:val="tl1"/>
        <w:jc w:val="left"/>
        <w:rPr>
          <w:rFonts w:ascii="Calibri" w:hAnsi="Calibri" w:cs="Calibri"/>
          <w:b/>
          <w:bCs/>
          <w:iCs/>
          <w:sz w:val="20"/>
          <w:szCs w:val="20"/>
        </w:rPr>
      </w:pPr>
    </w:p>
    <w:p w14:paraId="65D6779B" w14:textId="77777777" w:rsidR="00E5007A" w:rsidRPr="0063584C" w:rsidRDefault="00E5007A" w:rsidP="00E5007A">
      <w:pPr>
        <w:pStyle w:val="tl1"/>
        <w:jc w:val="left"/>
        <w:rPr>
          <w:rFonts w:ascii="Calibri" w:hAnsi="Calibri" w:cs="Calibri"/>
          <w:b/>
          <w:bCs/>
          <w:iCs/>
          <w:sz w:val="20"/>
          <w:szCs w:val="20"/>
        </w:rPr>
      </w:pPr>
    </w:p>
    <w:p w14:paraId="6FB76147" w14:textId="77777777" w:rsidR="00E5007A" w:rsidRPr="0063584C" w:rsidRDefault="00E5007A" w:rsidP="00E5007A">
      <w:pPr>
        <w:pStyle w:val="tl1"/>
        <w:jc w:val="left"/>
        <w:rPr>
          <w:rFonts w:ascii="Calibri" w:hAnsi="Calibri" w:cs="Calibri"/>
          <w:b/>
          <w:bCs/>
          <w:iCs/>
          <w:sz w:val="20"/>
          <w:szCs w:val="20"/>
        </w:rPr>
      </w:pPr>
    </w:p>
    <w:p w14:paraId="691BD72D" w14:textId="77777777" w:rsidR="00E5007A" w:rsidRPr="0063584C" w:rsidRDefault="00E5007A" w:rsidP="00E5007A">
      <w:pPr>
        <w:pStyle w:val="tl1"/>
        <w:jc w:val="left"/>
        <w:rPr>
          <w:rFonts w:ascii="Calibri" w:hAnsi="Calibri" w:cs="Calibri"/>
          <w:b/>
          <w:bCs/>
          <w:iCs/>
          <w:sz w:val="20"/>
          <w:szCs w:val="20"/>
        </w:rPr>
      </w:pPr>
    </w:p>
    <w:p w14:paraId="6C1AD93F" w14:textId="77777777" w:rsidR="00E5007A" w:rsidRPr="0063584C" w:rsidRDefault="00E5007A" w:rsidP="00E5007A">
      <w:pPr>
        <w:pStyle w:val="tl1"/>
        <w:jc w:val="left"/>
        <w:rPr>
          <w:rFonts w:ascii="Calibri" w:hAnsi="Calibri" w:cs="Calibri"/>
          <w:b/>
          <w:bCs/>
          <w:iCs/>
          <w:sz w:val="20"/>
          <w:szCs w:val="20"/>
        </w:rPr>
      </w:pPr>
    </w:p>
    <w:p w14:paraId="5D0D4869" w14:textId="77777777" w:rsidR="00E5007A" w:rsidRPr="0063584C" w:rsidRDefault="00E5007A" w:rsidP="00E5007A">
      <w:pPr>
        <w:pStyle w:val="tl1"/>
        <w:jc w:val="left"/>
        <w:rPr>
          <w:rFonts w:ascii="Calibri" w:hAnsi="Calibri" w:cs="Calibri"/>
          <w:b/>
          <w:bCs/>
          <w:iCs/>
          <w:sz w:val="20"/>
          <w:szCs w:val="20"/>
        </w:rPr>
      </w:pPr>
    </w:p>
    <w:p w14:paraId="619FCE2B" w14:textId="77777777" w:rsidR="00E5007A" w:rsidRPr="0063584C" w:rsidRDefault="00E5007A" w:rsidP="00E5007A">
      <w:pPr>
        <w:pStyle w:val="tl1"/>
        <w:jc w:val="left"/>
        <w:rPr>
          <w:rFonts w:ascii="Calibri" w:hAnsi="Calibri" w:cs="Calibri"/>
          <w:b/>
          <w:bCs/>
          <w:iCs/>
          <w:sz w:val="20"/>
          <w:szCs w:val="20"/>
        </w:rPr>
      </w:pPr>
    </w:p>
    <w:p w14:paraId="3ACBC43E" w14:textId="3F8DD3BA" w:rsidR="00E5007A" w:rsidRPr="0063584C" w:rsidRDefault="00E5007A" w:rsidP="00E5007A">
      <w:pPr>
        <w:pStyle w:val="tl1"/>
        <w:jc w:val="left"/>
        <w:rPr>
          <w:rFonts w:ascii="Calibri" w:hAnsi="Calibri" w:cs="Calibri"/>
          <w:b/>
          <w:bCs/>
          <w:iCs/>
          <w:sz w:val="20"/>
          <w:szCs w:val="20"/>
        </w:rPr>
      </w:pPr>
    </w:p>
    <w:p w14:paraId="6F0B3272" w14:textId="77777777" w:rsidR="00457056" w:rsidRDefault="00457056">
      <w:pPr>
        <w:spacing w:after="160" w:line="259" w:lineRule="auto"/>
        <w:rPr>
          <w:rFonts w:ascii="Calibri" w:hAnsi="Calibri" w:cs="Calibri"/>
          <w:b/>
          <w:bCs/>
          <w:iCs/>
          <w:szCs w:val="20"/>
          <w:lang w:eastAsia="sk-SK"/>
        </w:rPr>
      </w:pPr>
      <w:r>
        <w:rPr>
          <w:rFonts w:ascii="Calibri" w:hAnsi="Calibri" w:cs="Calibri"/>
          <w:b/>
          <w:bCs/>
          <w:iCs/>
          <w:szCs w:val="20"/>
        </w:rPr>
        <w:br w:type="page"/>
      </w:r>
    </w:p>
    <w:p w14:paraId="36343F6A" w14:textId="595473C3" w:rsidR="00E5007A" w:rsidRPr="0063584C" w:rsidRDefault="00E5007A" w:rsidP="00BA0E4E">
      <w:pPr>
        <w:pStyle w:val="tl1"/>
        <w:tabs>
          <w:tab w:val="left" w:pos="426"/>
        </w:tabs>
        <w:jc w:val="left"/>
        <w:rPr>
          <w:rFonts w:ascii="Calibri" w:hAnsi="Calibri" w:cs="Calibri"/>
          <w:b/>
          <w:bCs/>
          <w:iCs/>
          <w:sz w:val="24"/>
          <w:szCs w:val="20"/>
        </w:rPr>
      </w:pPr>
      <w:r w:rsidRPr="0063584C">
        <w:rPr>
          <w:rFonts w:ascii="Calibri" w:hAnsi="Calibri" w:cs="Calibri"/>
          <w:b/>
          <w:bCs/>
          <w:iCs/>
          <w:sz w:val="24"/>
          <w:szCs w:val="20"/>
        </w:rPr>
        <w:lastRenderedPageBreak/>
        <w:t xml:space="preserve">F. </w:t>
      </w:r>
      <w:r w:rsidR="00B60C34">
        <w:rPr>
          <w:rFonts w:ascii="Calibri" w:hAnsi="Calibri" w:cs="Calibri"/>
          <w:b/>
          <w:bCs/>
          <w:iCs/>
          <w:sz w:val="24"/>
          <w:szCs w:val="20"/>
        </w:rPr>
        <w:tab/>
      </w:r>
      <w:r w:rsidRPr="0063584C">
        <w:rPr>
          <w:rFonts w:ascii="Calibri" w:hAnsi="Calibri" w:cs="Calibri"/>
          <w:b/>
          <w:bCs/>
          <w:iCs/>
          <w:sz w:val="24"/>
          <w:szCs w:val="20"/>
        </w:rPr>
        <w:t>PODMIENKY  ÚČASTI  UCHÁDZAČOV</w:t>
      </w:r>
    </w:p>
    <w:p w14:paraId="0D718487" w14:textId="77777777" w:rsidR="00E5007A" w:rsidRPr="0063584C" w:rsidRDefault="00E5007A" w:rsidP="00E5007A">
      <w:pPr>
        <w:jc w:val="both"/>
        <w:rPr>
          <w:rFonts w:ascii="Calibri" w:hAnsi="Calibri" w:cs="Calibri"/>
          <w:sz w:val="20"/>
          <w:szCs w:val="20"/>
          <w:lang w:eastAsia="sk-SK"/>
        </w:rPr>
      </w:pPr>
      <w:r w:rsidRPr="0063584C">
        <w:rPr>
          <w:rFonts w:ascii="Calibri" w:hAnsi="Calibri" w:cs="Calibri"/>
          <w:sz w:val="20"/>
          <w:szCs w:val="20"/>
          <w:lang w:eastAsia="sk-SK"/>
        </w:rPr>
        <w:t>Uchádzač musí spĺňať nasledujúce podmienky účasti.</w:t>
      </w:r>
    </w:p>
    <w:p w14:paraId="56F5D94D" w14:textId="77777777" w:rsidR="00E5007A" w:rsidRPr="0063584C" w:rsidRDefault="00E5007A" w:rsidP="00E5007A">
      <w:pPr>
        <w:jc w:val="both"/>
        <w:rPr>
          <w:rFonts w:ascii="Calibri" w:hAnsi="Calibri" w:cs="Calibri"/>
          <w:sz w:val="20"/>
          <w:szCs w:val="20"/>
          <w:lang w:eastAsia="sk-SK"/>
        </w:rPr>
      </w:pPr>
    </w:p>
    <w:p w14:paraId="309E49E6" w14:textId="624F1B44" w:rsidR="00E5007A" w:rsidRPr="00B60C34" w:rsidRDefault="00E5007A" w:rsidP="002F4C0B">
      <w:pPr>
        <w:pStyle w:val="Odsekzoznamu"/>
        <w:numPr>
          <w:ilvl w:val="0"/>
          <w:numId w:val="21"/>
        </w:numPr>
        <w:tabs>
          <w:tab w:val="left" w:pos="426"/>
        </w:tabs>
        <w:ind w:left="0" w:firstLine="0"/>
        <w:jc w:val="both"/>
        <w:rPr>
          <w:rFonts w:ascii="Calibri" w:hAnsi="Calibri" w:cs="Calibri"/>
          <w:b/>
          <w:sz w:val="22"/>
          <w:szCs w:val="20"/>
          <w:lang w:eastAsia="sk-SK"/>
        </w:rPr>
      </w:pPr>
      <w:r w:rsidRPr="00B60C34">
        <w:rPr>
          <w:rFonts w:ascii="Calibri" w:hAnsi="Calibri" w:cs="Calibri"/>
          <w:b/>
          <w:sz w:val="22"/>
          <w:szCs w:val="20"/>
          <w:lang w:eastAsia="sk-SK"/>
        </w:rPr>
        <w:t>OSOBNÉ POSTAVENIE</w:t>
      </w:r>
      <w:r w:rsidR="007915E1" w:rsidRPr="00B60C34">
        <w:rPr>
          <w:rFonts w:ascii="Calibri" w:hAnsi="Calibri" w:cs="Calibri"/>
          <w:b/>
          <w:sz w:val="22"/>
          <w:szCs w:val="20"/>
          <w:lang w:eastAsia="sk-SK"/>
        </w:rPr>
        <w:t>.</w:t>
      </w:r>
    </w:p>
    <w:p w14:paraId="4385B7C0" w14:textId="5C16999F" w:rsidR="00E5007A" w:rsidRPr="00B60C34" w:rsidRDefault="00E5007A" w:rsidP="002F4C0B">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V zmysle § 32 ods. 1 ZVO, verejného obstarávania sa môže zúčastniť len ten, kto spĺňa tieto podmienky účasti týkajúce sa osobného postavenia:</w:t>
      </w:r>
    </w:p>
    <w:p w14:paraId="7BE70741"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690E45E4"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639C30A4"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7A02E43B" w14:textId="61E3360E"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 xml:space="preserve">b) nemá evidované nedoplatky na poistnom na sociálne poistenie a zdravotná poisťovňa neeviduje voči nemu pohľadávky po splatnosti podľa osobitných predpisov (§ 170 ods. 21 zákona č. 461/2003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sociálnom poistení v znení zákona </w:t>
      </w:r>
      <w:r w:rsidR="00624665">
        <w:rPr>
          <w:rFonts w:ascii="Calibri" w:hAnsi="Calibri" w:cs="Calibri"/>
          <w:sz w:val="20"/>
          <w:szCs w:val="22"/>
          <w:lang w:eastAsia="sk-SK"/>
        </w:rPr>
        <w:t xml:space="preserve">           </w:t>
      </w:r>
      <w:r>
        <w:rPr>
          <w:rFonts w:ascii="Calibri" w:hAnsi="Calibri" w:cs="Calibri"/>
          <w:sz w:val="20"/>
          <w:szCs w:val="22"/>
          <w:lang w:eastAsia="sk-SK"/>
        </w:rPr>
        <w:t xml:space="preserve">č. 221/2019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 25 ods. 5 zákona č. 580/2004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zdravotnom poistení a o zmene a doplnení zákona č. 95/2002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poisťovníctve a o zmene a doplnení niektorých zákonov v znení zákona č. 221/2019 </w:t>
      </w:r>
      <w:proofErr w:type="spellStart"/>
      <w:r>
        <w:rPr>
          <w:rFonts w:ascii="Calibri" w:hAnsi="Calibri" w:cs="Calibri"/>
          <w:sz w:val="20"/>
          <w:szCs w:val="22"/>
          <w:lang w:eastAsia="sk-SK"/>
        </w:rPr>
        <w:t>Z.z</w:t>
      </w:r>
      <w:proofErr w:type="spellEnd"/>
      <w:r>
        <w:rPr>
          <w:rFonts w:ascii="Calibri" w:hAnsi="Calibri" w:cs="Calibri"/>
          <w:sz w:val="20"/>
          <w:szCs w:val="22"/>
          <w:lang w:eastAsia="sk-SK"/>
        </w:rPr>
        <w:t>.)</w:t>
      </w:r>
    </w:p>
    <w:p w14:paraId="5BFAB7C6"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v Slovenskej republike alebo v štáte sídla, miesta podnikania alebo obvyklého pobytu,</w:t>
      </w:r>
    </w:p>
    <w:p w14:paraId="3C690903"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248B8904" w14:textId="12C35651"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 xml:space="preserve">c) nemá evidované daňové nedoplatky voči daňovému úradu a colnému úradu podľa osobitných predpisov (Zákon </w:t>
      </w:r>
      <w:r w:rsidR="00624665">
        <w:rPr>
          <w:rFonts w:ascii="Calibri" w:hAnsi="Calibri" w:cs="Calibri"/>
          <w:sz w:val="20"/>
          <w:szCs w:val="22"/>
          <w:lang w:eastAsia="sk-SK"/>
        </w:rPr>
        <w:t xml:space="preserve">               </w:t>
      </w:r>
      <w:r>
        <w:rPr>
          <w:rFonts w:ascii="Calibri" w:hAnsi="Calibri" w:cs="Calibri"/>
          <w:sz w:val="20"/>
          <w:szCs w:val="22"/>
          <w:lang w:eastAsia="sk-SK"/>
        </w:rPr>
        <w:t xml:space="preserve">č. 199/2004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Colný zákon a o zmene a doplnení niektorých zákonov v znení neskorších predpisov, Zákon č. 563/2009 </w:t>
      </w:r>
      <w:proofErr w:type="spellStart"/>
      <w:r>
        <w:rPr>
          <w:rFonts w:ascii="Calibri" w:hAnsi="Calibri" w:cs="Calibri"/>
          <w:sz w:val="20"/>
          <w:szCs w:val="22"/>
          <w:lang w:eastAsia="sk-SK"/>
        </w:rPr>
        <w:t>Z.z</w:t>
      </w:r>
      <w:proofErr w:type="spellEnd"/>
      <w:r>
        <w:rPr>
          <w:rFonts w:ascii="Calibri" w:hAnsi="Calibri" w:cs="Calibri"/>
          <w:sz w:val="20"/>
          <w:szCs w:val="22"/>
          <w:lang w:eastAsia="sk-SK"/>
        </w:rPr>
        <w:t>. o správe daní (daňový poriadok) a o zmene a doplnení niektorých zákonov v znení neskorších predpisov) v Slovenskej republike alebo v štáte sídla, miesta podnikania alebo obvyklého pobytu,</w:t>
      </w:r>
    </w:p>
    <w:p w14:paraId="18141886"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55FD9DC0"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d) nebol na jeho majetok vyhlásený konkurz, nie je v reštrukturalizácii, nie je v likvidácii, ani nebolo proti nemu zastavené konkurzné konanie pre nedostatok majetku alebo zrušený konkurz pre nedostatok majetku,</w:t>
      </w:r>
    </w:p>
    <w:p w14:paraId="7D99BD1E"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0DF91718"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e) je oprávnený dodávať tovar, uskutočňovať stavebné práce alebo poskytovať službu,</w:t>
      </w:r>
    </w:p>
    <w:p w14:paraId="27F7BC7A"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6606561B" w14:textId="1D35EE11"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 xml:space="preserve">f) nemá uložený zákaz účasti vo verejnom obstarávaní potvrdený konečným rozhodnutím v Slovenskej republike alebo </w:t>
      </w:r>
      <w:r w:rsidR="00624665">
        <w:rPr>
          <w:rFonts w:ascii="Calibri" w:hAnsi="Calibri" w:cs="Calibri"/>
          <w:sz w:val="20"/>
          <w:szCs w:val="22"/>
          <w:lang w:eastAsia="sk-SK"/>
        </w:rPr>
        <w:t xml:space="preserve">     </w:t>
      </w:r>
      <w:r>
        <w:rPr>
          <w:rFonts w:ascii="Calibri" w:hAnsi="Calibri" w:cs="Calibri"/>
          <w:sz w:val="20"/>
          <w:szCs w:val="22"/>
          <w:lang w:eastAsia="sk-SK"/>
        </w:rPr>
        <w:t>v štáte sídla, miesta podnikania alebo obvyklého pobytu,</w:t>
      </w:r>
    </w:p>
    <w:p w14:paraId="1C223615" w14:textId="77777777" w:rsidR="00E5007A" w:rsidRPr="00EA0DD4" w:rsidRDefault="00E5007A" w:rsidP="00E5007A">
      <w:pPr>
        <w:tabs>
          <w:tab w:val="left" w:pos="344"/>
        </w:tabs>
        <w:autoSpaceDE w:val="0"/>
        <w:spacing w:line="251" w:lineRule="exact"/>
        <w:jc w:val="both"/>
        <w:rPr>
          <w:rFonts w:ascii="Calibri" w:hAnsi="Calibri" w:cs="Calibri"/>
          <w:sz w:val="20"/>
          <w:szCs w:val="22"/>
          <w:lang w:eastAsia="sk-SK"/>
        </w:rPr>
      </w:pPr>
    </w:p>
    <w:p w14:paraId="67818929" w14:textId="42947056"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 xml:space="preserve">g) nedopustil sa v predchádzajúcich troch rokoch od vyhlásenia alebo preukázateľného začatia verejného obstarávania závažného porušenia povinností v oblasti ochrany životného prostredia, sociálneho práva alebo pracovného práva podľa osobitných predpisov, (Napríklad: Zákonník práce, zákon č. 82/2005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nelegálnej práci a nelegálnom zamestnávaní a o zmene a doplnení niektorých zákonov v znení neskorších predpisov, zákon č. 223/2001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o odpadoch a o zmene a doplnení niektorých zákonov v znení neskorších predpisov, Dohovor Medzinárodnej organizácie práce o slobode združovania a ochrane práva organizovať sa č. 87 z roku 1948 (oznámenie FMZV č. 489/1990 Zb.), Dohovor Medzinárodnej organizácie práce o použití zásad práva organizovať sa a kolektívne vyjednávať č. 98 z roku 1949 (oznámenie FMZV </w:t>
      </w:r>
      <w:r w:rsidR="00624665">
        <w:rPr>
          <w:rFonts w:ascii="Calibri" w:hAnsi="Calibri" w:cs="Calibri"/>
          <w:sz w:val="20"/>
          <w:szCs w:val="22"/>
          <w:lang w:eastAsia="sk-SK"/>
        </w:rPr>
        <w:t xml:space="preserve">                </w:t>
      </w:r>
      <w:r>
        <w:rPr>
          <w:rFonts w:ascii="Calibri" w:hAnsi="Calibri" w:cs="Calibri"/>
          <w:sz w:val="20"/>
          <w:szCs w:val="22"/>
          <w:lang w:eastAsia="sk-SK"/>
        </w:rPr>
        <w:t xml:space="preserve">č. 470/1990 Zb.), Dohovor Medzinárodnej organizácie práce o nútenej alebo povinnej práci č. 29 z roku 1930 (oznámenie FMZV č. 506/1990 Zb.), Dohovor Medzinárodnej organizácie práce o zrušení nútenej práce č. 105 z roku 1957 (oznámenie FMZV č. 340/1998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Dohovor Medzinárodnej organizácie práce o minimálnom veku na prijatie do zamestnania č. 138 z roku (oznámenie FMZV č. 341/1998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Dohovor o diskriminácii v zamestnaní a povolaní č. 111 z roku 1958 (oznámenie FMZV č. 465/1990 Zb.), Dohovor Medzinárodnej organizácie práce o rovnakom odmeňovaní pracujúcich mužov a žien </w:t>
      </w:r>
      <w:r w:rsidR="00624665">
        <w:rPr>
          <w:rFonts w:ascii="Calibri" w:hAnsi="Calibri" w:cs="Calibri"/>
          <w:sz w:val="20"/>
          <w:szCs w:val="22"/>
          <w:lang w:eastAsia="sk-SK"/>
        </w:rPr>
        <w:t xml:space="preserve">     </w:t>
      </w:r>
      <w:r>
        <w:rPr>
          <w:rFonts w:ascii="Calibri" w:hAnsi="Calibri" w:cs="Calibri"/>
          <w:sz w:val="20"/>
          <w:szCs w:val="22"/>
          <w:lang w:eastAsia="sk-SK"/>
        </w:rPr>
        <w:t xml:space="preserve">za prácu rovnakej hodnoty č. 100 z roku 1951 (oznámenie FMZV č. 450/1990 Zb.), Dohovor Medzinárodnej organizácie práce o zákaze a o okamžitých opatreniach na odstránenie najhorších foriem detskej práce č. 182 z roku 1999 (oznámenie MZV SR č. 38/2001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Viedenský dohovor o ochrane ozónovej vrstvy (oznámenie MZV SR č. 53/1994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Montrealský protokol o látkach, ktoré porušujú ozónovú vrstvu (oznámenie MZV SR č. 53/1994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Bazilejský dohovor o riadení pohybov nebezpečných odpadov cez hranice štátov a ich zneškodňovaní (oznámenie č. 53/1994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Štokholmský dohovor o perzistentných organických látkach (oznámenie MZV SR č. 593/2004 </w:t>
      </w:r>
      <w:proofErr w:type="spellStart"/>
      <w:r>
        <w:rPr>
          <w:rFonts w:ascii="Calibri" w:hAnsi="Calibri" w:cs="Calibri"/>
          <w:sz w:val="20"/>
          <w:szCs w:val="22"/>
          <w:lang w:eastAsia="sk-SK"/>
        </w:rPr>
        <w:t>Z.z</w:t>
      </w:r>
      <w:proofErr w:type="spellEnd"/>
      <w:r>
        <w:rPr>
          <w:rFonts w:ascii="Calibri" w:hAnsi="Calibri" w:cs="Calibri"/>
          <w:sz w:val="20"/>
          <w:szCs w:val="22"/>
          <w:lang w:eastAsia="sk-SK"/>
        </w:rPr>
        <w:t xml:space="preserve">.), Rotterdamský dohovor o udeľovaní predbežného súhlasu po predchádzajúcom ohlásení na dovoz a vývoz vybraných nebezpečných chemických látok a prípravkov (oznámenie MZV SR č. 280/2007 </w:t>
      </w:r>
      <w:proofErr w:type="spellStart"/>
      <w:r>
        <w:rPr>
          <w:rFonts w:ascii="Calibri" w:hAnsi="Calibri" w:cs="Calibri"/>
          <w:sz w:val="20"/>
          <w:szCs w:val="22"/>
          <w:lang w:eastAsia="sk-SK"/>
        </w:rPr>
        <w:t>Z.z</w:t>
      </w:r>
      <w:proofErr w:type="spellEnd"/>
      <w:r>
        <w:rPr>
          <w:rFonts w:ascii="Calibri" w:hAnsi="Calibri" w:cs="Calibri"/>
          <w:sz w:val="20"/>
          <w:szCs w:val="22"/>
          <w:lang w:eastAsia="sk-SK"/>
        </w:rPr>
        <w:t>.) za ktoré mu bola právoplatne uložená sankcia, ktoré dokáže verejný obstarávateľ a obstarávateľ preukázať,</w:t>
      </w:r>
    </w:p>
    <w:p w14:paraId="6F77D94F"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lastRenderedPageBreak/>
        <w:t>h) nedopustil sa v predchádzajúcich troch rokoch od vyhlásenia alebo preukázateľného začatia verejného obstarávania závažného porušenia profesijných povinností, ktoré dokáže verejný obstarávateľ a obstarávateľ preukázať.</w:t>
      </w:r>
    </w:p>
    <w:p w14:paraId="63D8AFB9"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p>
    <w:p w14:paraId="0ADA2826" w14:textId="7E756526" w:rsidR="00E5007A" w:rsidRDefault="00E5007A" w:rsidP="002F4C0B">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Pr>
          <w:rFonts w:ascii="Calibri" w:hAnsi="Calibri" w:cs="Calibri"/>
          <w:sz w:val="20"/>
          <w:szCs w:val="22"/>
          <w:lang w:eastAsia="sk-SK"/>
        </w:rPr>
        <w:t>Ak v § 32 ods. 3 ZVO nie je ustanovené inak, uchádzač alebo záujemca preukazuje splnenie podmienok účasti podľa § 32 ods. 1 ZVO:</w:t>
      </w:r>
    </w:p>
    <w:p w14:paraId="6E42E868"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a) písm. a) doloženým výpisom z registra trestov nie starším ako tri mesiace ku dňu uplynutia lehoty na predkladanie ponúk,</w:t>
      </w:r>
    </w:p>
    <w:p w14:paraId="17DADD3D"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b) písm. b) doloženým potvrdením zdravotnej poisťovne a Sociálnej poisťovne nie starším ako tri mesiace ku dňu uplynutia lehoty na predkladanie ponúk,</w:t>
      </w:r>
    </w:p>
    <w:p w14:paraId="42661F96"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c) písm. c) doloženým potvrdením miestne príslušného daňového úradu a miestne príslušného colného úradu nie starším ako tri mesiace,</w:t>
      </w:r>
    </w:p>
    <w:p w14:paraId="62D6A0B2"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d) písm. d) doloženým potvrdením príslušného súdu nie starším ako tri mesiace ku dňu uplynutia lehoty na predkladanie ponúk,</w:t>
      </w:r>
    </w:p>
    <w:p w14:paraId="5EDFB962"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e) písm. e) doloženým dokladom o oprávnení dodávať tovar, uskutočňovať stavebné práce alebo poskytovať službu, ktorý zodpovedá predmetu zákazky,</w:t>
      </w:r>
    </w:p>
    <w:p w14:paraId="47D7D3F2"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f) písm. f) doloženým čestným vyhlásením.</w:t>
      </w:r>
    </w:p>
    <w:p w14:paraId="3DEAC19B"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p>
    <w:p w14:paraId="72123737" w14:textId="64B4E01D" w:rsidR="00E5007A" w:rsidRDefault="00E5007A" w:rsidP="002F4C0B">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sidRPr="00382C03">
        <w:rPr>
          <w:rFonts w:ascii="Calibri" w:hAnsi="Calibri" w:cs="Calibri"/>
          <w:sz w:val="20"/>
          <w:szCs w:val="22"/>
          <w:lang w:eastAsia="sk-SK"/>
        </w:rPr>
        <w:t xml:space="preserve">Uchádzač alebo záujemca nie je povinný predkladať doklady podľa </w:t>
      </w:r>
      <w:r>
        <w:rPr>
          <w:rFonts w:ascii="Calibri" w:hAnsi="Calibri" w:cs="Calibri"/>
          <w:sz w:val="20"/>
          <w:szCs w:val="22"/>
          <w:lang w:eastAsia="sk-SK"/>
        </w:rPr>
        <w:t>§ 32 ods.</w:t>
      </w:r>
      <w:r w:rsidRPr="00382C03">
        <w:rPr>
          <w:rFonts w:ascii="Calibri" w:hAnsi="Calibri" w:cs="Calibri"/>
          <w:sz w:val="20"/>
          <w:szCs w:val="22"/>
          <w:lang w:eastAsia="sk-SK"/>
        </w:rPr>
        <w:t xml:space="preserve"> 2</w:t>
      </w:r>
      <w:r>
        <w:rPr>
          <w:rFonts w:ascii="Calibri" w:hAnsi="Calibri" w:cs="Calibri"/>
          <w:sz w:val="20"/>
          <w:szCs w:val="22"/>
          <w:lang w:eastAsia="sk-SK"/>
        </w:rPr>
        <w:t xml:space="preserve"> ZVO</w:t>
      </w:r>
      <w:r w:rsidRPr="00382C03">
        <w:rPr>
          <w:rFonts w:ascii="Calibri" w:hAnsi="Calibri" w:cs="Calibri"/>
          <w:sz w:val="20"/>
          <w:szCs w:val="22"/>
          <w:lang w:eastAsia="sk-SK"/>
        </w:rPr>
        <w:t>, ak verejný obstarávateľ alebo obstarávateľ je oprávnený použiť údaje z informačných systémov verejnej s</w:t>
      </w:r>
      <w:r>
        <w:rPr>
          <w:rFonts w:ascii="Calibri" w:hAnsi="Calibri" w:cs="Calibri"/>
          <w:sz w:val="20"/>
          <w:szCs w:val="22"/>
          <w:lang w:eastAsia="sk-SK"/>
        </w:rPr>
        <w:t>právy podľa osobitného predpisu (</w:t>
      </w:r>
      <w:r w:rsidRPr="00382C03">
        <w:rPr>
          <w:rFonts w:ascii="Calibri" w:hAnsi="Calibri" w:cs="Calibri"/>
          <w:sz w:val="20"/>
          <w:szCs w:val="22"/>
          <w:lang w:eastAsia="sk-SK"/>
        </w:rPr>
        <w:t xml:space="preserve">§ 1 ods. 1 zákona č. 177/2018 </w:t>
      </w:r>
      <w:proofErr w:type="spellStart"/>
      <w:r w:rsidRPr="00382C03">
        <w:rPr>
          <w:rFonts w:ascii="Calibri" w:hAnsi="Calibri" w:cs="Calibri"/>
          <w:sz w:val="20"/>
          <w:szCs w:val="22"/>
          <w:lang w:eastAsia="sk-SK"/>
        </w:rPr>
        <w:t>Z.z</w:t>
      </w:r>
      <w:proofErr w:type="spellEnd"/>
      <w:r w:rsidRPr="00382C03">
        <w:rPr>
          <w:rFonts w:ascii="Calibri" w:hAnsi="Calibri" w:cs="Calibri"/>
          <w:sz w:val="20"/>
          <w:szCs w:val="22"/>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382C03">
        <w:rPr>
          <w:rFonts w:ascii="Calibri" w:hAnsi="Calibri" w:cs="Calibri"/>
          <w:sz w:val="20"/>
          <w:szCs w:val="22"/>
          <w:lang w:eastAsia="sk-SK"/>
        </w:rPr>
        <w:t>Z.z</w:t>
      </w:r>
      <w:proofErr w:type="spellEnd"/>
      <w:r w:rsidRPr="00382C03">
        <w:rPr>
          <w:rFonts w:ascii="Calibri" w:hAnsi="Calibri" w:cs="Calibri"/>
          <w:sz w:val="20"/>
          <w:szCs w:val="22"/>
          <w:lang w:eastAsia="sk-SK"/>
        </w:rPr>
        <w:t>.</w:t>
      </w:r>
      <w:r>
        <w:rPr>
          <w:rFonts w:ascii="Calibri" w:hAnsi="Calibri" w:cs="Calibri"/>
          <w:sz w:val="20"/>
          <w:szCs w:val="22"/>
          <w:lang w:eastAsia="sk-SK"/>
        </w:rPr>
        <w:t xml:space="preserve">). </w:t>
      </w:r>
      <w:r w:rsidRPr="00382C03">
        <w:rPr>
          <w:rFonts w:ascii="Calibri" w:hAnsi="Calibri" w:cs="Calibri"/>
          <w:sz w:val="20"/>
          <w:szCs w:val="22"/>
          <w:lang w:eastAsia="sk-SK"/>
        </w:rPr>
        <w:t xml:space="preserve">Ak uchádzač alebo záujemca nepredloží doklad podľa </w:t>
      </w:r>
      <w:r>
        <w:rPr>
          <w:rFonts w:ascii="Calibri" w:hAnsi="Calibri" w:cs="Calibri"/>
          <w:sz w:val="20"/>
          <w:szCs w:val="22"/>
          <w:lang w:eastAsia="sk-SK"/>
        </w:rPr>
        <w:t>§ 32 ods.</w:t>
      </w:r>
      <w:r w:rsidRPr="00382C03">
        <w:rPr>
          <w:rFonts w:ascii="Calibri" w:hAnsi="Calibri" w:cs="Calibri"/>
          <w:sz w:val="20"/>
          <w:szCs w:val="22"/>
          <w:lang w:eastAsia="sk-SK"/>
        </w:rPr>
        <w:t xml:space="preserve"> 2 písm. a)</w:t>
      </w:r>
      <w:r>
        <w:rPr>
          <w:rFonts w:ascii="Calibri" w:hAnsi="Calibri" w:cs="Calibri"/>
          <w:sz w:val="20"/>
          <w:szCs w:val="22"/>
          <w:lang w:eastAsia="sk-SK"/>
        </w:rPr>
        <w:t xml:space="preserve"> ZVO</w:t>
      </w:r>
      <w:r w:rsidRPr="00382C03">
        <w:rPr>
          <w:rFonts w:ascii="Calibri" w:hAnsi="Calibri" w:cs="Calibri"/>
          <w:sz w:val="20"/>
          <w:szCs w:val="22"/>
          <w:lang w:eastAsia="sk-SK"/>
        </w:rPr>
        <w:t xml:space="preserve">, je povinný na účely preukázania podmienky podľa </w:t>
      </w:r>
      <w:r>
        <w:rPr>
          <w:rFonts w:ascii="Calibri" w:hAnsi="Calibri" w:cs="Calibri"/>
          <w:sz w:val="20"/>
          <w:szCs w:val="22"/>
          <w:lang w:eastAsia="sk-SK"/>
        </w:rPr>
        <w:t>§ 32 ods.</w:t>
      </w:r>
      <w:r w:rsidRPr="00382C03">
        <w:rPr>
          <w:rFonts w:ascii="Calibri" w:hAnsi="Calibri" w:cs="Calibri"/>
          <w:sz w:val="20"/>
          <w:szCs w:val="22"/>
          <w:lang w:eastAsia="sk-SK"/>
        </w:rPr>
        <w:t xml:space="preserve"> 1 písm. a)</w:t>
      </w:r>
      <w:r>
        <w:rPr>
          <w:rFonts w:ascii="Calibri" w:hAnsi="Calibri" w:cs="Calibri"/>
          <w:sz w:val="20"/>
          <w:szCs w:val="22"/>
          <w:lang w:eastAsia="sk-SK"/>
        </w:rPr>
        <w:t xml:space="preserve"> ZVO</w:t>
      </w:r>
      <w:r w:rsidRPr="00382C03">
        <w:rPr>
          <w:rFonts w:ascii="Calibri" w:hAnsi="Calibri" w:cs="Calibri"/>
          <w:sz w:val="20"/>
          <w:szCs w:val="22"/>
          <w:lang w:eastAsia="sk-SK"/>
        </w:rPr>
        <w:t xml:space="preserve"> poskytnúť verejnému obstarávateľovi alebo obstarávateľovi údaje potrebné na vyžiadani</w:t>
      </w:r>
      <w:r>
        <w:rPr>
          <w:rFonts w:ascii="Calibri" w:hAnsi="Calibri" w:cs="Calibri"/>
          <w:sz w:val="20"/>
          <w:szCs w:val="22"/>
          <w:lang w:eastAsia="sk-SK"/>
        </w:rPr>
        <w:t>e výpisu z registra trestov (</w:t>
      </w:r>
      <w:r w:rsidRPr="00382C03">
        <w:rPr>
          <w:rFonts w:ascii="Calibri" w:hAnsi="Calibri" w:cs="Calibri"/>
          <w:sz w:val="20"/>
          <w:szCs w:val="22"/>
          <w:lang w:eastAsia="sk-SK"/>
        </w:rPr>
        <w:t xml:space="preserve">§ 10 ods. 4 zákona č. 330/2007 </w:t>
      </w:r>
      <w:proofErr w:type="spellStart"/>
      <w:r w:rsidRPr="00382C03">
        <w:rPr>
          <w:rFonts w:ascii="Calibri" w:hAnsi="Calibri" w:cs="Calibri"/>
          <w:sz w:val="20"/>
          <w:szCs w:val="22"/>
          <w:lang w:eastAsia="sk-SK"/>
        </w:rPr>
        <w:t>Z.z</w:t>
      </w:r>
      <w:proofErr w:type="spellEnd"/>
      <w:r w:rsidRPr="00382C03">
        <w:rPr>
          <w:rFonts w:ascii="Calibri" w:hAnsi="Calibri" w:cs="Calibri"/>
          <w:sz w:val="20"/>
          <w:szCs w:val="22"/>
          <w:lang w:eastAsia="sk-SK"/>
        </w:rPr>
        <w:t>. o registri trestov a o zmene a doplnení niektorých zákon</w:t>
      </w:r>
      <w:r>
        <w:rPr>
          <w:rFonts w:ascii="Calibri" w:hAnsi="Calibri" w:cs="Calibri"/>
          <w:sz w:val="20"/>
          <w:szCs w:val="22"/>
          <w:lang w:eastAsia="sk-SK"/>
        </w:rPr>
        <w:t xml:space="preserve">ov v znení neskorších predpisov). </w:t>
      </w:r>
      <w:r w:rsidRPr="00382C03">
        <w:rPr>
          <w:rFonts w:ascii="Calibri" w:hAnsi="Calibri" w:cs="Calibri"/>
          <w:sz w:val="20"/>
          <w:szCs w:val="22"/>
          <w:lang w:eastAsia="sk-SK"/>
        </w:rPr>
        <w:t>Údaje podľa druhej vety verejný obstarávateľ alebo obstarávateľ oprávnený použiť údaje z informačných systémov verejnej sprá</w:t>
      </w:r>
      <w:r>
        <w:rPr>
          <w:rFonts w:ascii="Calibri" w:hAnsi="Calibri" w:cs="Calibri"/>
          <w:sz w:val="20"/>
          <w:szCs w:val="22"/>
          <w:lang w:eastAsia="sk-SK"/>
        </w:rPr>
        <w:t xml:space="preserve">vy podľa osobitného predpisu </w:t>
      </w:r>
      <w:r w:rsidRPr="00382C03">
        <w:rPr>
          <w:rFonts w:ascii="Calibri" w:hAnsi="Calibri" w:cs="Calibri"/>
          <w:sz w:val="20"/>
          <w:szCs w:val="22"/>
          <w:lang w:eastAsia="sk-SK"/>
        </w:rPr>
        <w:t xml:space="preserve">(§ 1 ods. 1 zákona </w:t>
      </w:r>
      <w:r w:rsidR="00624665">
        <w:rPr>
          <w:rFonts w:ascii="Calibri" w:hAnsi="Calibri" w:cs="Calibri"/>
          <w:sz w:val="20"/>
          <w:szCs w:val="22"/>
          <w:lang w:eastAsia="sk-SK"/>
        </w:rPr>
        <w:t xml:space="preserve">                       </w:t>
      </w:r>
      <w:r w:rsidRPr="00382C03">
        <w:rPr>
          <w:rFonts w:ascii="Calibri" w:hAnsi="Calibri" w:cs="Calibri"/>
          <w:sz w:val="20"/>
          <w:szCs w:val="22"/>
          <w:lang w:eastAsia="sk-SK"/>
        </w:rPr>
        <w:t xml:space="preserve">č. 177/2018 </w:t>
      </w:r>
      <w:proofErr w:type="spellStart"/>
      <w:r w:rsidRPr="00382C03">
        <w:rPr>
          <w:rFonts w:ascii="Calibri" w:hAnsi="Calibri" w:cs="Calibri"/>
          <w:sz w:val="20"/>
          <w:szCs w:val="22"/>
          <w:lang w:eastAsia="sk-SK"/>
        </w:rPr>
        <w:t>Z.z</w:t>
      </w:r>
      <w:proofErr w:type="spellEnd"/>
      <w:r w:rsidRPr="00382C03">
        <w:rPr>
          <w:rFonts w:ascii="Calibri" w:hAnsi="Calibri" w:cs="Calibri"/>
          <w:sz w:val="20"/>
          <w:szCs w:val="22"/>
          <w:lang w:eastAsia="sk-SK"/>
        </w:rPr>
        <w:t>. o niektorých opatreniach na znižovanie administratívnej záťaže využívaním informačných systémov verejnej správy a o zmene a doplnení niektorých zákonov (zákon proti byrokracii) v</w:t>
      </w:r>
      <w:r>
        <w:rPr>
          <w:rFonts w:ascii="Calibri" w:hAnsi="Calibri" w:cs="Calibri"/>
          <w:sz w:val="20"/>
          <w:szCs w:val="22"/>
          <w:lang w:eastAsia="sk-SK"/>
        </w:rPr>
        <w:t xml:space="preserve"> znení zákona č. 221/2019 </w:t>
      </w:r>
      <w:proofErr w:type="spellStart"/>
      <w:r>
        <w:rPr>
          <w:rFonts w:ascii="Calibri" w:hAnsi="Calibri" w:cs="Calibri"/>
          <w:sz w:val="20"/>
          <w:szCs w:val="22"/>
          <w:lang w:eastAsia="sk-SK"/>
        </w:rPr>
        <w:t>Z.z</w:t>
      </w:r>
      <w:proofErr w:type="spellEnd"/>
      <w:r>
        <w:rPr>
          <w:rFonts w:ascii="Calibri" w:hAnsi="Calibri" w:cs="Calibri"/>
          <w:sz w:val="20"/>
          <w:szCs w:val="22"/>
          <w:lang w:eastAsia="sk-SK"/>
        </w:rPr>
        <w:t>.)</w:t>
      </w:r>
      <w:r w:rsidRPr="00382C03">
        <w:rPr>
          <w:rFonts w:ascii="Calibri" w:hAnsi="Calibri" w:cs="Calibri"/>
          <w:sz w:val="20"/>
          <w:szCs w:val="22"/>
          <w:lang w:eastAsia="sk-SK"/>
        </w:rPr>
        <w:t xml:space="preserve"> bezodkladne zašle v elektronickej podobe prostredníctvom elektronickej komunikácie Generálnej prokuratúre Slovenskej republiky na vydanie výpisu z registra trestov. </w:t>
      </w:r>
    </w:p>
    <w:p w14:paraId="15693E0D" w14:textId="77777777" w:rsidR="00B60C34" w:rsidRDefault="00B60C34" w:rsidP="00B60C34">
      <w:pPr>
        <w:pStyle w:val="Odsekzoznamu"/>
        <w:tabs>
          <w:tab w:val="left" w:pos="567"/>
        </w:tabs>
        <w:autoSpaceDE w:val="0"/>
        <w:spacing w:line="251" w:lineRule="exact"/>
        <w:ind w:left="0"/>
        <w:jc w:val="both"/>
        <w:rPr>
          <w:rFonts w:ascii="Calibri" w:hAnsi="Calibri" w:cs="Calibri"/>
          <w:sz w:val="20"/>
          <w:szCs w:val="22"/>
          <w:lang w:eastAsia="sk-SK"/>
        </w:rPr>
      </w:pPr>
    </w:p>
    <w:p w14:paraId="2207B2EE" w14:textId="4E9402F7" w:rsidR="00E5007A" w:rsidRDefault="00E5007A" w:rsidP="002F4C0B">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5ADFB523" w14:textId="77777777" w:rsidR="00B60C34" w:rsidRPr="00B60C34" w:rsidRDefault="00B60C34" w:rsidP="00B60C34">
      <w:pPr>
        <w:pStyle w:val="Odsekzoznamu"/>
        <w:rPr>
          <w:rFonts w:ascii="Calibri" w:hAnsi="Calibri" w:cs="Calibri"/>
          <w:sz w:val="20"/>
          <w:szCs w:val="22"/>
          <w:lang w:eastAsia="sk-SK"/>
        </w:rPr>
      </w:pPr>
    </w:p>
    <w:p w14:paraId="61DF4780" w14:textId="54D8EEDE" w:rsidR="00E5007A" w:rsidRDefault="00E5007A" w:rsidP="002F4C0B">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DAD8D72" w14:textId="77777777" w:rsidR="00B60C34" w:rsidRPr="00B60C34" w:rsidRDefault="00B60C34" w:rsidP="00B60C34">
      <w:pPr>
        <w:pStyle w:val="Odsekzoznamu"/>
        <w:rPr>
          <w:rFonts w:ascii="Calibri" w:hAnsi="Calibri" w:cs="Calibri"/>
          <w:sz w:val="20"/>
          <w:szCs w:val="22"/>
          <w:lang w:eastAsia="sk-SK"/>
        </w:rPr>
      </w:pPr>
    </w:p>
    <w:p w14:paraId="607858D6" w14:textId="39722E3A" w:rsidR="00E5007A" w:rsidRPr="00B60C34" w:rsidRDefault="00E5007A" w:rsidP="002F4C0B">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Konečným rozhodnutím príslušného orgánu verejnej moci na účely preukazovania splnenia podmienok účasti sa rozumie</w:t>
      </w:r>
    </w:p>
    <w:p w14:paraId="03F4E934"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a) právoplatné rozhodnutie príslušného správneho orgánu, proti ktorému nie je možné podať žalobu,</w:t>
      </w:r>
    </w:p>
    <w:p w14:paraId="65A33319"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b) právoplatné rozhodnutie príslušného správneho orgánu, proti ktorému nebola podaná žaloba,</w:t>
      </w:r>
    </w:p>
    <w:p w14:paraId="40EC43AA"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c) právoplatné rozhodnutie súdu, ktorým bola žaloba proti rozhodnutiu alebo postupu správneho orgánu zamietnutá alebo konanie zastavené alebo</w:t>
      </w:r>
    </w:p>
    <w:p w14:paraId="42E011A7" w14:textId="2911FA07" w:rsidR="00B60C34" w:rsidRDefault="00E5007A" w:rsidP="00E5007A">
      <w:pPr>
        <w:tabs>
          <w:tab w:val="left" w:pos="344"/>
        </w:tabs>
        <w:autoSpaceDE w:val="0"/>
        <w:spacing w:line="251" w:lineRule="exact"/>
        <w:jc w:val="both"/>
        <w:rPr>
          <w:rFonts w:ascii="Calibri" w:hAnsi="Calibri" w:cs="Calibri"/>
          <w:sz w:val="20"/>
          <w:szCs w:val="22"/>
          <w:lang w:eastAsia="sk-SK"/>
        </w:rPr>
      </w:pPr>
      <w:r>
        <w:rPr>
          <w:rFonts w:ascii="Calibri" w:hAnsi="Calibri" w:cs="Calibri"/>
          <w:sz w:val="20"/>
          <w:szCs w:val="22"/>
          <w:lang w:eastAsia="sk-SK"/>
        </w:rPr>
        <w:t>d) iný právoplatný rozsudok súdu.</w:t>
      </w:r>
    </w:p>
    <w:p w14:paraId="09122705" w14:textId="77777777" w:rsidR="00E5007A" w:rsidRDefault="00E5007A" w:rsidP="00E5007A">
      <w:pPr>
        <w:tabs>
          <w:tab w:val="left" w:pos="344"/>
        </w:tabs>
        <w:autoSpaceDE w:val="0"/>
        <w:spacing w:line="251" w:lineRule="exact"/>
        <w:jc w:val="both"/>
        <w:rPr>
          <w:rFonts w:ascii="Calibri" w:hAnsi="Calibri" w:cs="Calibri"/>
          <w:sz w:val="20"/>
          <w:szCs w:val="22"/>
          <w:lang w:eastAsia="sk-SK"/>
        </w:rPr>
      </w:pPr>
    </w:p>
    <w:p w14:paraId="186FABEF" w14:textId="0F388372" w:rsidR="00E5007A" w:rsidRDefault="00E5007A" w:rsidP="002F4C0B">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Pr>
          <w:rFonts w:ascii="Calibri" w:hAnsi="Calibri" w:cs="Calibri"/>
          <w:sz w:val="20"/>
          <w:szCs w:val="22"/>
          <w:lang w:eastAsia="sk-SK"/>
        </w:rPr>
        <w:t>Uchádzač sa považuje za spĺňajúceho podmienky účasti týkajúce sa osobného postavenia podľa § 32 ods. 1 písm. b) a c) ZVO, ak zaplatil nedoplatky alebo mu bolo povolené nedoplatky platiť v splátkach.</w:t>
      </w:r>
    </w:p>
    <w:p w14:paraId="06175C5F" w14:textId="77777777" w:rsidR="00B60C34" w:rsidRDefault="00B60C34" w:rsidP="00B60C34">
      <w:pPr>
        <w:pStyle w:val="Odsekzoznamu"/>
        <w:tabs>
          <w:tab w:val="left" w:pos="567"/>
        </w:tabs>
        <w:autoSpaceDE w:val="0"/>
        <w:spacing w:line="251" w:lineRule="exact"/>
        <w:ind w:left="0"/>
        <w:jc w:val="both"/>
        <w:rPr>
          <w:rFonts w:ascii="Calibri" w:hAnsi="Calibri" w:cs="Calibri"/>
          <w:sz w:val="20"/>
          <w:szCs w:val="22"/>
          <w:lang w:eastAsia="sk-SK"/>
        </w:rPr>
      </w:pPr>
    </w:p>
    <w:p w14:paraId="64597CDC" w14:textId="1D75D072" w:rsidR="00E5007A" w:rsidRDefault="00E5007A" w:rsidP="002F4C0B">
      <w:pPr>
        <w:pStyle w:val="Odsekzoznamu"/>
        <w:numPr>
          <w:ilvl w:val="1"/>
          <w:numId w:val="21"/>
        </w:numPr>
        <w:tabs>
          <w:tab w:val="left" w:pos="426"/>
        </w:tabs>
        <w:autoSpaceDE w:val="0"/>
        <w:spacing w:line="251" w:lineRule="exact"/>
        <w:ind w:left="0" w:firstLine="0"/>
        <w:jc w:val="both"/>
        <w:rPr>
          <w:rFonts w:ascii="Calibri" w:hAnsi="Calibri" w:cs="Calibri"/>
          <w:sz w:val="20"/>
          <w:szCs w:val="22"/>
          <w:lang w:eastAsia="sk-SK"/>
        </w:rPr>
      </w:pPr>
      <w:r w:rsidRPr="00B60C34">
        <w:rPr>
          <w:rFonts w:ascii="Calibri" w:hAnsi="Calibri" w:cs="Calibri"/>
          <w:sz w:val="20"/>
          <w:szCs w:val="22"/>
          <w:lang w:eastAsia="sk-SK"/>
        </w:rPr>
        <w:t>Uchádzač môže v zmysle § 152 ods. 1 ZVO preukázať splnenie podmienok účasti osobného postavenia podľa § 32 ods. 1 písm. a) až f) a ods. 2, 4 a 5 ZVO zápisom do zoznamu hospodárskych subjektov.</w:t>
      </w:r>
    </w:p>
    <w:p w14:paraId="2C1A3C01" w14:textId="77777777" w:rsidR="00B60C34" w:rsidRPr="00B60C34" w:rsidRDefault="00B60C34" w:rsidP="00B60C34">
      <w:pPr>
        <w:pStyle w:val="Odsekzoznamu"/>
        <w:rPr>
          <w:rFonts w:ascii="Calibri" w:hAnsi="Calibri" w:cs="Calibri"/>
          <w:sz w:val="20"/>
          <w:szCs w:val="22"/>
          <w:lang w:eastAsia="sk-SK"/>
        </w:rPr>
      </w:pPr>
    </w:p>
    <w:p w14:paraId="43BF0D54" w14:textId="77777777" w:rsidR="00457056" w:rsidRPr="00284864" w:rsidRDefault="00457056" w:rsidP="002F4C0B">
      <w:pPr>
        <w:pStyle w:val="Odsekzoznamu"/>
        <w:numPr>
          <w:ilvl w:val="1"/>
          <w:numId w:val="21"/>
        </w:numPr>
        <w:tabs>
          <w:tab w:val="left" w:pos="426"/>
        </w:tabs>
        <w:autoSpaceDE w:val="0"/>
        <w:spacing w:line="251" w:lineRule="exact"/>
        <w:ind w:left="0" w:firstLine="0"/>
        <w:jc w:val="both"/>
        <w:rPr>
          <w:rFonts w:asciiTheme="minorHAnsi" w:hAnsiTheme="minorHAnsi" w:cstheme="minorHAnsi"/>
          <w:sz w:val="20"/>
          <w:szCs w:val="20"/>
        </w:rPr>
      </w:pPr>
      <w:r w:rsidRPr="00284864">
        <w:rPr>
          <w:rFonts w:asciiTheme="minorHAnsi" w:hAnsiTheme="minorHAnsi" w:cstheme="minorHAnsi"/>
          <w:sz w:val="20"/>
          <w:szCs w:val="20"/>
        </w:rPr>
        <w:lastRenderedPageBreak/>
        <w:t xml:space="preserve">Verejný obstarávateľ informuje uchádzačov, že doklady ktoré podľa § 32 ods. 3 ZVO </w:t>
      </w:r>
      <w:r w:rsidRPr="00284864">
        <w:rPr>
          <w:rFonts w:asciiTheme="minorHAnsi" w:hAnsiTheme="minorHAnsi" w:cstheme="minorHAnsi"/>
          <w:b/>
          <w:sz w:val="20"/>
          <w:szCs w:val="20"/>
        </w:rPr>
        <w:t>nevyžaduje od uchádzačov</w:t>
      </w:r>
      <w:r w:rsidRPr="00284864">
        <w:rPr>
          <w:rFonts w:asciiTheme="minorHAnsi" w:hAnsiTheme="minorHAnsi" w:cstheme="minorHAnsi"/>
          <w:sz w:val="20"/>
          <w:szCs w:val="20"/>
        </w:rPr>
        <w:t xml:space="preserve"> z dôvodu použitia údajov z informačných systémov verejnej správy </w:t>
      </w:r>
      <w:r w:rsidRPr="00284864">
        <w:rPr>
          <w:rFonts w:asciiTheme="minorHAnsi" w:hAnsiTheme="minorHAnsi" w:cstheme="minorHAnsi"/>
          <w:b/>
          <w:sz w:val="20"/>
          <w:szCs w:val="20"/>
        </w:rPr>
        <w:t>predkladať</w:t>
      </w:r>
      <w:r w:rsidRPr="00284864">
        <w:rPr>
          <w:rFonts w:asciiTheme="minorHAnsi" w:hAnsiTheme="minorHAnsi" w:cstheme="minorHAnsi"/>
          <w:sz w:val="20"/>
          <w:szCs w:val="20"/>
        </w:rPr>
        <w:t xml:space="preserve">, sú: </w:t>
      </w:r>
    </w:p>
    <w:p w14:paraId="136F31F9" w14:textId="6DA26238" w:rsidR="00457056" w:rsidRPr="00284864" w:rsidRDefault="00457056" w:rsidP="002F4C0B">
      <w:pPr>
        <w:pStyle w:val="tl1"/>
        <w:numPr>
          <w:ilvl w:val="0"/>
          <w:numId w:val="29"/>
        </w:numPr>
        <w:ind w:hanging="294"/>
        <w:rPr>
          <w:rFonts w:asciiTheme="minorHAnsi" w:hAnsiTheme="minorHAnsi" w:cstheme="minorHAnsi"/>
          <w:sz w:val="20"/>
          <w:szCs w:val="20"/>
        </w:rPr>
      </w:pPr>
      <w:r w:rsidRPr="00284864">
        <w:rPr>
          <w:rFonts w:asciiTheme="minorHAnsi" w:hAnsiTheme="minorHAnsi" w:cstheme="minorHAnsi"/>
          <w:sz w:val="20"/>
          <w:szCs w:val="20"/>
        </w:rPr>
        <w:t xml:space="preserve">výpis z registra trestov uchádzača (výpis z registra trestov </w:t>
      </w:r>
      <w:r w:rsidRPr="00284864">
        <w:rPr>
          <w:rFonts w:asciiTheme="minorHAnsi" w:hAnsiTheme="minorHAnsi" w:cstheme="minorHAnsi"/>
          <w:b/>
          <w:bCs/>
          <w:sz w:val="20"/>
          <w:szCs w:val="20"/>
        </w:rPr>
        <w:t>právnickej osoby</w:t>
      </w:r>
      <w:r w:rsidRPr="00284864">
        <w:rPr>
          <w:rFonts w:asciiTheme="minorHAnsi" w:hAnsiTheme="minorHAnsi" w:cstheme="minorHAnsi"/>
          <w:sz w:val="20"/>
          <w:szCs w:val="20"/>
        </w:rPr>
        <w:t xml:space="preserve">)  podľa § 32 ods. 2 písm. a) ZVO, v prípade výpisu z registra trestov pre </w:t>
      </w:r>
      <w:r w:rsidRPr="00284864">
        <w:rPr>
          <w:rFonts w:asciiTheme="minorHAnsi" w:hAnsiTheme="minorHAnsi" w:cstheme="minorHAnsi"/>
          <w:b/>
          <w:bCs/>
          <w:sz w:val="20"/>
          <w:szCs w:val="20"/>
        </w:rPr>
        <w:t>fyzickú osobu</w:t>
      </w:r>
      <w:r w:rsidRPr="00284864">
        <w:rPr>
          <w:rFonts w:asciiTheme="minorHAnsi" w:hAnsiTheme="minorHAnsi" w:cstheme="minorHAnsi"/>
          <w:sz w:val="20"/>
          <w:szCs w:val="20"/>
        </w:rPr>
        <w:t xml:space="preserve"> uchádzač verejnému obstarávateľovi predloží údaje v rozsahu podľa § 10 ods. 4 Zákona č. 330/2007 Z. z. o registri trestov a o zmene doplnení niektorých zákonov v znení neskorších predpisov, v zmysle ktorého bude verejný obstarávateľ oprávnený podať žiadosť a prevziať výpis/y z registra trestov</w:t>
      </w:r>
      <w:r w:rsidR="0048753D">
        <w:rPr>
          <w:rFonts w:asciiTheme="minorHAnsi" w:hAnsiTheme="minorHAnsi" w:cstheme="minorHAnsi"/>
          <w:sz w:val="20"/>
          <w:szCs w:val="20"/>
        </w:rPr>
        <w:t>,</w:t>
      </w:r>
      <w:r w:rsidRPr="00284864">
        <w:rPr>
          <w:rFonts w:asciiTheme="minorHAnsi" w:hAnsiTheme="minorHAnsi" w:cstheme="minorHAnsi"/>
          <w:sz w:val="20"/>
          <w:szCs w:val="20"/>
        </w:rPr>
        <w:t xml:space="preserve"> </w:t>
      </w:r>
    </w:p>
    <w:p w14:paraId="2BDCEADC" w14:textId="77777777" w:rsidR="00457056" w:rsidRPr="00284864" w:rsidRDefault="00457056" w:rsidP="002F4C0B">
      <w:pPr>
        <w:pStyle w:val="tl1"/>
        <w:numPr>
          <w:ilvl w:val="0"/>
          <w:numId w:val="29"/>
        </w:numPr>
        <w:ind w:hanging="294"/>
        <w:rPr>
          <w:rFonts w:asciiTheme="minorHAnsi" w:hAnsiTheme="minorHAnsi" w:cstheme="minorHAnsi"/>
          <w:sz w:val="20"/>
          <w:szCs w:val="20"/>
        </w:rPr>
      </w:pPr>
      <w:r w:rsidRPr="00284864">
        <w:rPr>
          <w:rFonts w:asciiTheme="minorHAnsi" w:hAnsiTheme="minorHAnsi" w:cstheme="minorHAnsi"/>
          <w:sz w:val="20"/>
          <w:szCs w:val="20"/>
        </w:rPr>
        <w:t>potvrdenia zdravotnej poisťovne a Sociálnej poisťovne podľa § 32 ods. 2 písm. b) ZVO,</w:t>
      </w:r>
    </w:p>
    <w:p w14:paraId="552AC5C0" w14:textId="20583B5C" w:rsidR="00457056" w:rsidRDefault="00457056" w:rsidP="002F4C0B">
      <w:pPr>
        <w:pStyle w:val="tl1"/>
        <w:numPr>
          <w:ilvl w:val="0"/>
          <w:numId w:val="29"/>
        </w:numPr>
        <w:ind w:hanging="294"/>
        <w:rPr>
          <w:rFonts w:asciiTheme="minorHAnsi" w:hAnsiTheme="minorHAnsi" w:cstheme="minorHAnsi"/>
          <w:sz w:val="20"/>
          <w:szCs w:val="20"/>
        </w:rPr>
      </w:pPr>
      <w:r w:rsidRPr="00284864">
        <w:rPr>
          <w:rFonts w:asciiTheme="minorHAnsi" w:hAnsiTheme="minorHAnsi" w:cstheme="minorHAnsi"/>
          <w:sz w:val="20"/>
          <w:szCs w:val="20"/>
        </w:rPr>
        <w:t>potvrdenie miestne príslušného daňového úradu a miestne príslušného colného úradu podľa § 32 ods. 2 písm. c) ZVO,</w:t>
      </w:r>
    </w:p>
    <w:p w14:paraId="73E9EA3F" w14:textId="7AB61B21" w:rsidR="00CF5C5E" w:rsidRPr="002C1CED" w:rsidRDefault="00CF5C5E" w:rsidP="002F4C0B">
      <w:pPr>
        <w:numPr>
          <w:ilvl w:val="0"/>
          <w:numId w:val="29"/>
        </w:numPr>
        <w:autoSpaceDE w:val="0"/>
        <w:spacing w:line="251" w:lineRule="exact"/>
        <w:jc w:val="both"/>
        <w:rPr>
          <w:rFonts w:asciiTheme="minorHAnsi" w:hAnsiTheme="minorHAnsi" w:cstheme="minorHAnsi"/>
          <w:sz w:val="20"/>
          <w:szCs w:val="20"/>
          <w:lang w:eastAsia="sk-SK"/>
        </w:rPr>
      </w:pPr>
      <w:r w:rsidRPr="002C1CED">
        <w:rPr>
          <w:rFonts w:asciiTheme="minorHAnsi" w:hAnsiTheme="minorHAnsi" w:cstheme="minorHAnsi"/>
          <w:sz w:val="20"/>
          <w:szCs w:val="20"/>
          <w:lang w:eastAsia="sk-SK"/>
        </w:rPr>
        <w:t xml:space="preserve">potvrdenie príslušného súdu o skutočnosti, že na majetok uchádzača nebol vyhlásený konkurz, nie je v reštrukturalizácii, nebolo proti nemu zastavené konkurzné konanie pre nedostatok majetku alebo zrušený konkurz pre nedostatok majetku podľa § 32 ods. 2 písm. d) ZVO. Uchádzač naďalej predkladá potvrdenie príslušného súdu, že nie je v likvidácii, </w:t>
      </w:r>
    </w:p>
    <w:p w14:paraId="64F129B2" w14:textId="77777777" w:rsidR="00457056" w:rsidRPr="00284864" w:rsidRDefault="00457056" w:rsidP="002F4C0B">
      <w:pPr>
        <w:pStyle w:val="tl1"/>
        <w:numPr>
          <w:ilvl w:val="0"/>
          <w:numId w:val="29"/>
        </w:numPr>
        <w:ind w:hanging="294"/>
        <w:rPr>
          <w:rFonts w:asciiTheme="minorHAnsi" w:hAnsiTheme="minorHAnsi" w:cstheme="minorHAnsi"/>
          <w:sz w:val="20"/>
          <w:szCs w:val="20"/>
        </w:rPr>
      </w:pPr>
      <w:r w:rsidRPr="00284864">
        <w:rPr>
          <w:rFonts w:asciiTheme="minorHAnsi" w:hAnsiTheme="minorHAnsi" w:cstheme="minorHAnsi"/>
          <w:sz w:val="20"/>
          <w:szCs w:val="20"/>
        </w:rPr>
        <w:t xml:space="preserve">doklad o oprávnení dodávať tovar, uskutočňovať stavebné práce alebo poskytovať službu, ktorý zodpovedná predmetu zákazky podľa § 32 ods. 2 písm. e) ZVO. </w:t>
      </w:r>
    </w:p>
    <w:p w14:paraId="12D96E6E" w14:textId="77777777" w:rsidR="00457056" w:rsidRPr="00284864" w:rsidRDefault="00457056" w:rsidP="00457056">
      <w:pPr>
        <w:pStyle w:val="tl1"/>
        <w:rPr>
          <w:rFonts w:asciiTheme="minorHAnsi" w:hAnsiTheme="minorHAnsi" w:cstheme="minorHAnsi"/>
          <w:sz w:val="20"/>
          <w:szCs w:val="20"/>
        </w:rPr>
      </w:pPr>
    </w:p>
    <w:p w14:paraId="3A6E207E" w14:textId="04769367" w:rsidR="00457056" w:rsidRPr="00284864" w:rsidRDefault="00457056" w:rsidP="00457056">
      <w:pPr>
        <w:pStyle w:val="tl1"/>
        <w:rPr>
          <w:rFonts w:asciiTheme="minorHAnsi" w:hAnsiTheme="minorHAnsi" w:cstheme="minorHAnsi"/>
          <w:sz w:val="20"/>
          <w:szCs w:val="20"/>
          <w:u w:val="single"/>
        </w:rPr>
      </w:pPr>
      <w:r w:rsidRPr="00284864">
        <w:rPr>
          <w:rFonts w:asciiTheme="minorHAnsi" w:hAnsiTheme="minorHAnsi" w:cstheme="minorHAnsi"/>
          <w:sz w:val="20"/>
          <w:szCs w:val="20"/>
        </w:rPr>
        <w:t xml:space="preserve">Uvedené platí v prípade uchádzačov so </w:t>
      </w:r>
      <w:r w:rsidRPr="00284864">
        <w:rPr>
          <w:rFonts w:asciiTheme="minorHAnsi" w:hAnsiTheme="minorHAnsi" w:cstheme="minorHAnsi"/>
          <w:sz w:val="20"/>
          <w:szCs w:val="20"/>
          <w:u w:val="single"/>
        </w:rPr>
        <w:t>sídlom alebo miestom podnikania v Slovenskej republike.</w:t>
      </w:r>
    </w:p>
    <w:p w14:paraId="54019C2D" w14:textId="5A59489D" w:rsidR="00457056" w:rsidRPr="00284864" w:rsidRDefault="00457056" w:rsidP="00457056">
      <w:pPr>
        <w:pStyle w:val="tl1"/>
        <w:rPr>
          <w:rFonts w:asciiTheme="minorHAnsi" w:hAnsiTheme="minorHAnsi" w:cstheme="minorHAnsi"/>
          <w:sz w:val="20"/>
          <w:szCs w:val="20"/>
          <w:u w:val="single"/>
        </w:rPr>
      </w:pPr>
    </w:p>
    <w:p w14:paraId="6692B0C0" w14:textId="77777777" w:rsidR="00457056" w:rsidRPr="00284864" w:rsidRDefault="00457056" w:rsidP="002F4C0B">
      <w:pPr>
        <w:pStyle w:val="Odsekzoznamu"/>
        <w:numPr>
          <w:ilvl w:val="1"/>
          <w:numId w:val="21"/>
        </w:numPr>
        <w:tabs>
          <w:tab w:val="left" w:pos="426"/>
        </w:tabs>
        <w:autoSpaceDE w:val="0"/>
        <w:spacing w:line="251" w:lineRule="exact"/>
        <w:ind w:left="0" w:firstLine="0"/>
        <w:jc w:val="both"/>
        <w:rPr>
          <w:rFonts w:asciiTheme="minorHAnsi" w:hAnsiTheme="minorHAnsi" w:cstheme="minorHAnsi"/>
          <w:sz w:val="20"/>
          <w:szCs w:val="20"/>
          <w:lang w:eastAsia="sk-SK"/>
        </w:rPr>
      </w:pPr>
      <w:r w:rsidRPr="00284864">
        <w:rPr>
          <w:rFonts w:asciiTheme="minorHAnsi" w:hAnsiTheme="minorHAnsi" w:cstheme="minorHAnsi"/>
          <w:sz w:val="20"/>
          <w:szCs w:val="20"/>
          <w:lang w:eastAsia="sk-SK"/>
        </w:rPr>
        <w:t>Splnenie predmetnej podmienky účasti (§ 32 ZVO) sa vyžaduje pre všetky časti predmetu zákazky.</w:t>
      </w:r>
    </w:p>
    <w:p w14:paraId="261CCCC7" w14:textId="77777777" w:rsidR="00457056" w:rsidRPr="00284864" w:rsidRDefault="00457056" w:rsidP="00284864">
      <w:pPr>
        <w:pStyle w:val="Odsekzoznamu"/>
        <w:tabs>
          <w:tab w:val="left" w:pos="426"/>
        </w:tabs>
        <w:autoSpaceDE w:val="0"/>
        <w:spacing w:line="251" w:lineRule="exact"/>
        <w:ind w:left="0"/>
        <w:jc w:val="both"/>
        <w:rPr>
          <w:rFonts w:ascii="Calibri" w:hAnsi="Calibri" w:cs="Calibri"/>
          <w:sz w:val="20"/>
          <w:szCs w:val="22"/>
          <w:lang w:eastAsia="sk-SK"/>
        </w:rPr>
      </w:pPr>
    </w:p>
    <w:p w14:paraId="2BB57C6B" w14:textId="60EAA427" w:rsidR="00E5007A" w:rsidRPr="00B60C34" w:rsidRDefault="00E5007A" w:rsidP="002F4C0B">
      <w:pPr>
        <w:pStyle w:val="Odsekzoznamu"/>
        <w:numPr>
          <w:ilvl w:val="0"/>
          <w:numId w:val="21"/>
        </w:numPr>
        <w:tabs>
          <w:tab w:val="left" w:pos="426"/>
        </w:tabs>
        <w:ind w:left="0" w:firstLine="0"/>
        <w:jc w:val="both"/>
        <w:rPr>
          <w:rFonts w:asciiTheme="minorHAnsi" w:hAnsiTheme="minorHAnsi" w:cstheme="minorHAnsi"/>
          <w:b/>
          <w:bCs/>
          <w:sz w:val="22"/>
          <w:szCs w:val="22"/>
        </w:rPr>
      </w:pPr>
      <w:r w:rsidRPr="00B60C34">
        <w:rPr>
          <w:rFonts w:asciiTheme="minorHAnsi" w:hAnsiTheme="minorHAnsi" w:cstheme="minorHAnsi"/>
          <w:b/>
          <w:bCs/>
          <w:sz w:val="22"/>
          <w:szCs w:val="22"/>
        </w:rPr>
        <w:t>EKONOMICKÉ A FINAČNÉ POSTAVENIE</w:t>
      </w:r>
    </w:p>
    <w:p w14:paraId="6C72D54F" w14:textId="336DF9B5" w:rsidR="00E5007A" w:rsidRPr="00B60C34" w:rsidRDefault="00E5007A" w:rsidP="002F4C0B">
      <w:pPr>
        <w:pStyle w:val="Odsekzoznamu"/>
        <w:numPr>
          <w:ilvl w:val="1"/>
          <w:numId w:val="21"/>
        </w:numPr>
        <w:tabs>
          <w:tab w:val="left" w:pos="426"/>
        </w:tabs>
        <w:autoSpaceDE w:val="0"/>
        <w:ind w:left="0" w:firstLine="0"/>
        <w:jc w:val="both"/>
        <w:rPr>
          <w:rFonts w:ascii="Calibri" w:hAnsi="Calibri" w:cs="Calibri"/>
          <w:sz w:val="20"/>
          <w:szCs w:val="20"/>
          <w:lang w:eastAsia="sk-SK"/>
        </w:rPr>
      </w:pPr>
      <w:r w:rsidRPr="00B60C34">
        <w:rPr>
          <w:rFonts w:ascii="Calibri" w:hAnsi="Calibri" w:cs="Calibri"/>
          <w:sz w:val="20"/>
          <w:szCs w:val="20"/>
          <w:lang w:eastAsia="sk-SK"/>
        </w:rPr>
        <w:t>Nepožaduje sa.</w:t>
      </w:r>
    </w:p>
    <w:p w14:paraId="0C6E19A2" w14:textId="77777777" w:rsidR="00E5007A" w:rsidRPr="0063584C" w:rsidRDefault="00E5007A" w:rsidP="00E5007A">
      <w:pPr>
        <w:tabs>
          <w:tab w:val="left" w:pos="344"/>
        </w:tabs>
        <w:autoSpaceDE w:val="0"/>
        <w:jc w:val="both"/>
        <w:rPr>
          <w:rFonts w:ascii="Calibri" w:hAnsi="Calibri" w:cs="Calibri"/>
          <w:sz w:val="20"/>
          <w:szCs w:val="20"/>
          <w:lang w:eastAsia="sk-SK"/>
        </w:rPr>
      </w:pPr>
    </w:p>
    <w:p w14:paraId="76DA1EE9" w14:textId="41607A52" w:rsidR="00E5007A" w:rsidRPr="00B60C34" w:rsidRDefault="00E5007A" w:rsidP="002F4C0B">
      <w:pPr>
        <w:pStyle w:val="Odsekzoznamu"/>
        <w:numPr>
          <w:ilvl w:val="0"/>
          <w:numId w:val="21"/>
        </w:numPr>
        <w:tabs>
          <w:tab w:val="left" w:pos="426"/>
        </w:tabs>
        <w:ind w:left="0" w:firstLine="0"/>
        <w:jc w:val="both"/>
        <w:rPr>
          <w:rFonts w:asciiTheme="minorHAnsi" w:hAnsiTheme="minorHAnsi" w:cstheme="minorHAnsi"/>
          <w:b/>
          <w:sz w:val="22"/>
          <w:szCs w:val="22"/>
        </w:rPr>
      </w:pPr>
      <w:r w:rsidRPr="00B60C34">
        <w:rPr>
          <w:rFonts w:asciiTheme="minorHAnsi" w:hAnsiTheme="minorHAnsi" w:cstheme="minorHAnsi"/>
          <w:b/>
          <w:sz w:val="22"/>
          <w:szCs w:val="22"/>
        </w:rPr>
        <w:t>TECHNICKÁ ALEBO ODBORNÁ SPÔSOBILOSŤ</w:t>
      </w:r>
    </w:p>
    <w:p w14:paraId="28E0C04A" w14:textId="3C2F064D" w:rsidR="00E5007A" w:rsidRPr="00B60C34" w:rsidRDefault="00E5007A" w:rsidP="00FA05D1">
      <w:pPr>
        <w:pStyle w:val="Odsekzoznamu"/>
        <w:tabs>
          <w:tab w:val="left" w:pos="426"/>
        </w:tabs>
        <w:autoSpaceDE w:val="0"/>
        <w:spacing w:line="251" w:lineRule="exact"/>
        <w:ind w:left="0"/>
        <w:jc w:val="both"/>
        <w:rPr>
          <w:rFonts w:ascii="Calibri" w:hAnsi="Calibri" w:cs="Calibri"/>
          <w:sz w:val="20"/>
          <w:szCs w:val="20"/>
          <w:lang w:eastAsia="sk-SK"/>
        </w:rPr>
      </w:pPr>
      <w:r w:rsidRPr="00B60C34">
        <w:rPr>
          <w:rFonts w:ascii="Calibri" w:hAnsi="Calibri" w:cs="Calibri"/>
          <w:sz w:val="20"/>
          <w:szCs w:val="20"/>
          <w:lang w:eastAsia="sk-SK"/>
        </w:rPr>
        <w:t>Podmienky účasti technickej a odbornej spôsobilosti preukáže uchádzač predložením nasledujúcich dokladov:</w:t>
      </w:r>
    </w:p>
    <w:p w14:paraId="513DA33C" w14:textId="77777777" w:rsidR="00E5007A" w:rsidRDefault="00E5007A" w:rsidP="00E5007A">
      <w:pPr>
        <w:tabs>
          <w:tab w:val="left" w:pos="344"/>
        </w:tabs>
        <w:autoSpaceDE w:val="0"/>
        <w:spacing w:line="251" w:lineRule="exact"/>
        <w:jc w:val="both"/>
        <w:rPr>
          <w:rFonts w:ascii="Calibri" w:hAnsi="Calibri" w:cs="Calibri"/>
          <w:sz w:val="20"/>
          <w:szCs w:val="20"/>
          <w:lang w:eastAsia="sk-SK"/>
        </w:rPr>
      </w:pPr>
    </w:p>
    <w:p w14:paraId="44AC1228" w14:textId="0A7EA984" w:rsidR="00E5007A" w:rsidRPr="0064099E" w:rsidRDefault="00E5007A" w:rsidP="002F4C0B">
      <w:pPr>
        <w:pStyle w:val="Odsekzoznamu"/>
        <w:numPr>
          <w:ilvl w:val="1"/>
          <w:numId w:val="21"/>
        </w:numPr>
        <w:tabs>
          <w:tab w:val="left" w:pos="426"/>
        </w:tabs>
        <w:autoSpaceDE w:val="0"/>
        <w:spacing w:line="251" w:lineRule="exact"/>
        <w:ind w:left="0" w:firstLine="0"/>
        <w:jc w:val="both"/>
        <w:rPr>
          <w:rFonts w:ascii="Calibri" w:hAnsi="Calibri" w:cs="Calibri"/>
          <w:sz w:val="20"/>
          <w:szCs w:val="20"/>
          <w:lang w:eastAsia="sk-SK"/>
        </w:rPr>
      </w:pPr>
      <w:r w:rsidRPr="00FA05D1">
        <w:rPr>
          <w:rFonts w:ascii="Calibri" w:hAnsi="Calibri" w:cs="Calibri"/>
          <w:sz w:val="20"/>
          <w:szCs w:val="20"/>
          <w:lang w:eastAsia="sk-SK"/>
        </w:rPr>
        <w:t>Uchádzač preukáže splnenie podmienky účasti podľa</w:t>
      </w:r>
      <w:r w:rsidRPr="0064099E">
        <w:rPr>
          <w:rFonts w:ascii="Calibri" w:hAnsi="Calibri" w:cs="Calibri"/>
          <w:b/>
          <w:sz w:val="20"/>
          <w:szCs w:val="20"/>
          <w:lang w:eastAsia="sk-SK"/>
        </w:rPr>
        <w:t xml:space="preserve"> § 34 ods. 1 písm. b) ZVO</w:t>
      </w:r>
      <w:r w:rsidRPr="0064099E">
        <w:rPr>
          <w:rFonts w:ascii="Calibri" w:hAnsi="Calibri" w:cs="Calibri"/>
          <w:sz w:val="20"/>
          <w:szCs w:val="20"/>
          <w:lang w:eastAsia="sk-SK"/>
        </w:rPr>
        <w:t xml:space="preserve"> predložením zoznamu </w:t>
      </w:r>
      <w:r w:rsidRPr="001D766A">
        <w:rPr>
          <w:rFonts w:ascii="Calibri" w:hAnsi="Calibri" w:cs="Calibri"/>
          <w:b/>
          <w:bCs/>
          <w:sz w:val="20"/>
          <w:szCs w:val="20"/>
          <w:lang w:eastAsia="sk-SK"/>
        </w:rPr>
        <w:t xml:space="preserve">stavebných prác uskutočnených za predchádzajúcich päť rokov </w:t>
      </w:r>
      <w:r w:rsidRPr="0064099E">
        <w:rPr>
          <w:rFonts w:ascii="Calibri" w:hAnsi="Calibri" w:cs="Calibri"/>
          <w:sz w:val="20"/>
          <w:szCs w:val="20"/>
          <w:lang w:eastAsia="sk-SK"/>
        </w:rPr>
        <w:t xml:space="preserve">od vyhlásenia verejného obstarávania </w:t>
      </w:r>
      <w:r w:rsidRPr="001D766A">
        <w:rPr>
          <w:rFonts w:ascii="Calibri" w:hAnsi="Calibri" w:cs="Calibri"/>
          <w:b/>
          <w:bCs/>
          <w:sz w:val="20"/>
          <w:szCs w:val="20"/>
          <w:lang w:eastAsia="sk-SK"/>
        </w:rPr>
        <w:t>s uvedením cien, miest a lehôt uskutočnenia stavebných prác</w:t>
      </w:r>
      <w:r w:rsidRPr="0064099E">
        <w:rPr>
          <w:rFonts w:ascii="Calibri" w:hAnsi="Calibri" w:cs="Calibri"/>
          <w:sz w:val="20"/>
          <w:szCs w:val="20"/>
          <w:lang w:eastAsia="sk-SK"/>
        </w:rPr>
        <w:t xml:space="preserve">; zoznam musí byť </w:t>
      </w:r>
      <w:r w:rsidRPr="001D766A">
        <w:rPr>
          <w:rFonts w:ascii="Calibri" w:hAnsi="Calibri" w:cs="Calibri"/>
          <w:sz w:val="20"/>
          <w:szCs w:val="20"/>
          <w:u w:val="single"/>
          <w:lang w:eastAsia="sk-SK"/>
        </w:rPr>
        <w:t>doplnený potvrdením</w:t>
      </w:r>
      <w:r w:rsidRPr="0064099E">
        <w:rPr>
          <w:rFonts w:ascii="Calibri" w:hAnsi="Calibri" w:cs="Calibri"/>
          <w:sz w:val="20"/>
          <w:szCs w:val="20"/>
          <w:lang w:eastAsia="sk-SK"/>
        </w:rPr>
        <w:t xml:space="preserve"> (potvrdeniami) </w:t>
      </w:r>
      <w:r w:rsidRPr="001D766A">
        <w:rPr>
          <w:rFonts w:ascii="Calibri" w:hAnsi="Calibri" w:cs="Calibri"/>
          <w:sz w:val="20"/>
          <w:szCs w:val="20"/>
          <w:u w:val="single"/>
          <w:lang w:eastAsia="sk-SK"/>
        </w:rPr>
        <w:t>o uspokojivom vykonaní stavebných prác a zhodnotení uskutočnených stavebných prác podľa obchodných podmienok</w:t>
      </w:r>
      <w:r w:rsidRPr="0064099E">
        <w:rPr>
          <w:rFonts w:ascii="Calibri" w:hAnsi="Calibri" w:cs="Calibri"/>
          <w:sz w:val="20"/>
          <w:szCs w:val="20"/>
          <w:lang w:eastAsia="sk-SK"/>
        </w:rPr>
        <w:t>, ak odberateľom</w:t>
      </w:r>
    </w:p>
    <w:p w14:paraId="18416ED0" w14:textId="77777777" w:rsidR="00E5007A" w:rsidRPr="00D260B2" w:rsidRDefault="00E5007A" w:rsidP="00E5007A">
      <w:pPr>
        <w:tabs>
          <w:tab w:val="left" w:pos="344"/>
        </w:tabs>
        <w:autoSpaceDE w:val="0"/>
        <w:spacing w:line="251" w:lineRule="exact"/>
        <w:jc w:val="both"/>
        <w:rPr>
          <w:rFonts w:ascii="Calibri" w:hAnsi="Calibri" w:cs="Calibri"/>
          <w:sz w:val="20"/>
          <w:szCs w:val="20"/>
          <w:lang w:eastAsia="sk-SK"/>
        </w:rPr>
      </w:pPr>
      <w:r w:rsidRPr="00D260B2">
        <w:rPr>
          <w:rFonts w:ascii="Calibri" w:hAnsi="Calibri" w:cs="Calibri"/>
          <w:sz w:val="20"/>
          <w:szCs w:val="20"/>
          <w:lang w:eastAsia="sk-SK"/>
        </w:rPr>
        <w:t>1. bol verejný obstarávateľ alebo obstarávateľ podľa ZVO, dokladom je referencia,</w:t>
      </w:r>
    </w:p>
    <w:p w14:paraId="76ADCF48" w14:textId="224C1401" w:rsidR="006E07C4" w:rsidRPr="00D260B2" w:rsidRDefault="00E5007A" w:rsidP="00E5007A">
      <w:pPr>
        <w:tabs>
          <w:tab w:val="left" w:pos="344"/>
        </w:tabs>
        <w:autoSpaceDE w:val="0"/>
        <w:spacing w:line="251" w:lineRule="exact"/>
        <w:jc w:val="both"/>
        <w:rPr>
          <w:rFonts w:ascii="Calibri" w:hAnsi="Calibri" w:cs="Calibri"/>
          <w:sz w:val="20"/>
          <w:szCs w:val="20"/>
          <w:lang w:eastAsia="sk-SK"/>
        </w:rPr>
      </w:pPr>
      <w:r w:rsidRPr="00D260B2">
        <w:rPr>
          <w:rFonts w:ascii="Calibri" w:hAnsi="Calibri" w:cs="Calibri"/>
          <w:sz w:val="20"/>
          <w:szCs w:val="20"/>
          <w:lang w:eastAsia="sk-SK"/>
        </w:rPr>
        <w:t>2. bola iná osoba ako verejný obstarávateľ alebo obstarávateľ podľa ZVO, dôkaz o plnení potvrdí odberateľ; ak také potvrdenie uchádzač alebo záujemca nemá k dispozícii, vyhlásením uchádzača alebo záujemcu o ich uskutočnení, doplneným dokladom, preukazujúcim ich uskutočnenie alebo zmluvný vzťah, na základe ktorého boli uskutočnené.</w:t>
      </w:r>
    </w:p>
    <w:p w14:paraId="536E0ADC" w14:textId="77777777" w:rsidR="00F25831" w:rsidRDefault="00F25831" w:rsidP="00E5007A">
      <w:pPr>
        <w:tabs>
          <w:tab w:val="left" w:pos="344"/>
        </w:tabs>
        <w:autoSpaceDE w:val="0"/>
        <w:spacing w:line="251" w:lineRule="exact"/>
        <w:jc w:val="both"/>
        <w:rPr>
          <w:rFonts w:ascii="Calibri" w:hAnsi="Calibri" w:cs="Calibri"/>
          <w:b/>
          <w:bCs/>
          <w:sz w:val="20"/>
          <w:szCs w:val="20"/>
          <w:lang w:eastAsia="sk-SK"/>
        </w:rPr>
      </w:pPr>
    </w:p>
    <w:p w14:paraId="68549650" w14:textId="3AF13AEB" w:rsidR="00E5007A" w:rsidRPr="00FA05D1" w:rsidRDefault="00E5007A" w:rsidP="00E5007A">
      <w:pPr>
        <w:tabs>
          <w:tab w:val="left" w:pos="344"/>
        </w:tabs>
        <w:autoSpaceDE w:val="0"/>
        <w:spacing w:line="251" w:lineRule="exact"/>
        <w:jc w:val="both"/>
        <w:rPr>
          <w:rFonts w:ascii="Calibri" w:hAnsi="Calibri" w:cs="Calibri"/>
          <w:b/>
          <w:bCs/>
          <w:sz w:val="20"/>
          <w:szCs w:val="20"/>
          <w:lang w:eastAsia="sk-SK"/>
        </w:rPr>
      </w:pPr>
      <w:r w:rsidRPr="00FA05D1">
        <w:rPr>
          <w:rFonts w:ascii="Calibri" w:hAnsi="Calibri" w:cs="Calibri"/>
          <w:b/>
          <w:bCs/>
          <w:sz w:val="20"/>
          <w:szCs w:val="20"/>
          <w:lang w:eastAsia="sk-SK"/>
        </w:rPr>
        <w:t xml:space="preserve">Minimálna úroveň. </w:t>
      </w:r>
    </w:p>
    <w:p w14:paraId="15225AE0" w14:textId="5A4C21F7" w:rsidR="00284864" w:rsidRPr="00327C11" w:rsidRDefault="00284864" w:rsidP="00284864">
      <w:pPr>
        <w:pStyle w:val="Odsekzoznamu"/>
        <w:tabs>
          <w:tab w:val="left" w:pos="284"/>
        </w:tabs>
        <w:autoSpaceDE w:val="0"/>
        <w:spacing w:line="264" w:lineRule="auto"/>
        <w:ind w:left="0"/>
        <w:jc w:val="both"/>
        <w:rPr>
          <w:rFonts w:asciiTheme="minorHAnsi" w:hAnsiTheme="minorHAnsi" w:cstheme="minorHAnsi"/>
          <w:sz w:val="20"/>
          <w:szCs w:val="20"/>
          <w:lang w:eastAsia="sk-SK"/>
        </w:rPr>
      </w:pPr>
      <w:r w:rsidRPr="00FA05D1">
        <w:rPr>
          <w:rFonts w:asciiTheme="minorHAnsi" w:hAnsiTheme="minorHAnsi" w:cstheme="minorHAnsi"/>
          <w:sz w:val="20"/>
          <w:szCs w:val="20"/>
          <w:lang w:eastAsia="sk-SK"/>
        </w:rPr>
        <w:t xml:space="preserve">Podmienka účasti bude splnená, ak uchádzač horeuvedeným zoznamom preukáže stavebné práce rovnakého charakteru ako je predmet zákazky uskutočnené za </w:t>
      </w:r>
      <w:r w:rsidRPr="00327C11">
        <w:rPr>
          <w:rFonts w:asciiTheme="minorHAnsi" w:hAnsiTheme="minorHAnsi" w:cstheme="minorHAnsi"/>
          <w:sz w:val="20"/>
          <w:szCs w:val="20"/>
          <w:lang w:eastAsia="sk-SK"/>
        </w:rPr>
        <w:t xml:space="preserve">predchádzajúcich 5 rokov, </w:t>
      </w:r>
      <w:proofErr w:type="spellStart"/>
      <w:r w:rsidRPr="00327C11">
        <w:rPr>
          <w:rFonts w:asciiTheme="minorHAnsi" w:hAnsiTheme="minorHAnsi" w:cstheme="minorHAnsi"/>
          <w:sz w:val="20"/>
          <w:szCs w:val="20"/>
          <w:lang w:eastAsia="sk-SK"/>
        </w:rPr>
        <w:t>t.j</w:t>
      </w:r>
      <w:proofErr w:type="spellEnd"/>
      <w:r w:rsidRPr="00327C11">
        <w:rPr>
          <w:rFonts w:asciiTheme="minorHAnsi" w:hAnsiTheme="minorHAnsi" w:cstheme="minorHAnsi"/>
          <w:sz w:val="20"/>
          <w:szCs w:val="20"/>
          <w:lang w:eastAsia="sk-SK"/>
        </w:rPr>
        <w:t xml:space="preserve">. 5 rokov spätne od vyhlásenia verejného obstarávania v súhrnnej hodnote minimálne </w:t>
      </w:r>
      <w:r w:rsidR="006D2133">
        <w:rPr>
          <w:rFonts w:asciiTheme="minorHAnsi" w:hAnsiTheme="minorHAnsi" w:cstheme="minorHAnsi"/>
          <w:b/>
          <w:bCs/>
          <w:sz w:val="20"/>
          <w:szCs w:val="20"/>
        </w:rPr>
        <w:t>300</w:t>
      </w:r>
      <w:r w:rsidR="004C5E4F">
        <w:rPr>
          <w:rFonts w:asciiTheme="minorHAnsi" w:hAnsiTheme="minorHAnsi" w:cstheme="minorHAnsi"/>
          <w:b/>
          <w:bCs/>
          <w:sz w:val="20"/>
          <w:szCs w:val="20"/>
        </w:rPr>
        <w:t xml:space="preserve"> 000</w:t>
      </w:r>
      <w:r w:rsidR="00091FFA" w:rsidRPr="00091FFA">
        <w:rPr>
          <w:rFonts w:asciiTheme="minorHAnsi" w:hAnsiTheme="minorHAnsi" w:cstheme="minorHAnsi"/>
          <w:b/>
          <w:bCs/>
          <w:sz w:val="20"/>
          <w:szCs w:val="20"/>
        </w:rPr>
        <w:t>,00</w:t>
      </w:r>
      <w:r w:rsidR="00091FFA" w:rsidRPr="00EC79DA">
        <w:rPr>
          <w:b/>
          <w:bCs/>
        </w:rPr>
        <w:t xml:space="preserve"> </w:t>
      </w:r>
      <w:r w:rsidR="00327C11">
        <w:rPr>
          <w:rFonts w:asciiTheme="minorHAnsi" w:hAnsiTheme="minorHAnsi" w:cstheme="minorHAnsi"/>
          <w:b/>
          <w:bCs/>
          <w:sz w:val="20"/>
          <w:szCs w:val="20"/>
          <w:lang w:eastAsia="sk-SK"/>
        </w:rPr>
        <w:t>EUR</w:t>
      </w:r>
      <w:r w:rsidR="00327C11" w:rsidRPr="00327C11">
        <w:rPr>
          <w:rFonts w:asciiTheme="minorHAnsi" w:hAnsiTheme="minorHAnsi" w:cstheme="minorHAnsi"/>
          <w:b/>
          <w:bCs/>
          <w:sz w:val="20"/>
          <w:szCs w:val="20"/>
          <w:lang w:eastAsia="sk-SK"/>
        </w:rPr>
        <w:t xml:space="preserve"> </w:t>
      </w:r>
      <w:r w:rsidRPr="00327C11">
        <w:rPr>
          <w:rFonts w:asciiTheme="minorHAnsi" w:hAnsiTheme="minorHAnsi" w:cstheme="minorHAnsi"/>
          <w:b/>
          <w:bCs/>
          <w:sz w:val="20"/>
          <w:szCs w:val="20"/>
          <w:lang w:eastAsia="sk-SK"/>
        </w:rPr>
        <w:t>bez DPH</w:t>
      </w:r>
      <w:r w:rsidRPr="00327C11">
        <w:rPr>
          <w:rFonts w:asciiTheme="minorHAnsi" w:hAnsiTheme="minorHAnsi" w:cstheme="minorHAnsi"/>
          <w:sz w:val="20"/>
          <w:szCs w:val="20"/>
          <w:lang w:eastAsia="sk-SK"/>
        </w:rPr>
        <w:t>.</w:t>
      </w:r>
    </w:p>
    <w:p w14:paraId="6204F187" w14:textId="77777777" w:rsidR="00284864" w:rsidRPr="00327C11" w:rsidRDefault="00284864" w:rsidP="00284864">
      <w:pPr>
        <w:autoSpaceDE w:val="0"/>
        <w:spacing w:line="251" w:lineRule="exact"/>
        <w:jc w:val="both"/>
        <w:rPr>
          <w:rFonts w:asciiTheme="minorHAnsi" w:hAnsiTheme="minorHAnsi" w:cstheme="minorHAnsi"/>
          <w:sz w:val="20"/>
          <w:szCs w:val="20"/>
          <w:lang w:val="x-none" w:eastAsia="sk-SK"/>
        </w:rPr>
      </w:pPr>
      <w:r w:rsidRPr="00327C11">
        <w:rPr>
          <w:rFonts w:asciiTheme="minorHAnsi" w:hAnsiTheme="minorHAnsi" w:cstheme="minorHAnsi"/>
          <w:sz w:val="20"/>
          <w:szCs w:val="20"/>
          <w:lang w:val="x-none" w:eastAsia="sk-SK"/>
        </w:rPr>
        <w:t>Pod stavebnými prácami rovnakého charakteru sa myslia práce súvisiace s výstavbou/rekonštrukciou budovy. Jednotlivé plnenia sa pre účely splnenia predmetnej podmienky účasti môžu sčitovať.</w:t>
      </w:r>
    </w:p>
    <w:p w14:paraId="72B2C40C" w14:textId="77777777" w:rsidR="00284864" w:rsidRPr="00327C11" w:rsidRDefault="00284864" w:rsidP="00284864">
      <w:pPr>
        <w:autoSpaceDE w:val="0"/>
        <w:spacing w:line="251" w:lineRule="exact"/>
        <w:jc w:val="both"/>
        <w:rPr>
          <w:rFonts w:asciiTheme="minorHAnsi" w:hAnsiTheme="minorHAnsi" w:cstheme="minorHAnsi"/>
          <w:b/>
          <w:sz w:val="20"/>
          <w:szCs w:val="20"/>
          <w:lang w:eastAsia="sk-SK"/>
        </w:rPr>
      </w:pPr>
    </w:p>
    <w:p w14:paraId="654D9A9F" w14:textId="77777777" w:rsidR="00284864" w:rsidRPr="00FA05D1" w:rsidRDefault="00284864" w:rsidP="00284864">
      <w:pPr>
        <w:tabs>
          <w:tab w:val="left" w:pos="344"/>
        </w:tabs>
        <w:autoSpaceDE w:val="0"/>
        <w:spacing w:line="251" w:lineRule="exact"/>
        <w:jc w:val="both"/>
        <w:rPr>
          <w:rFonts w:asciiTheme="minorHAnsi" w:hAnsiTheme="minorHAnsi" w:cstheme="minorHAnsi"/>
          <w:sz w:val="20"/>
          <w:szCs w:val="20"/>
          <w:lang w:eastAsia="sk-SK"/>
        </w:rPr>
      </w:pPr>
      <w:r w:rsidRPr="00FA05D1">
        <w:rPr>
          <w:rFonts w:asciiTheme="minorHAnsi" w:hAnsiTheme="minorHAnsi" w:cstheme="minorHAnsi"/>
          <w:sz w:val="20"/>
          <w:szCs w:val="20"/>
          <w:lang w:eastAsia="sk-SK"/>
        </w:rPr>
        <w:t xml:space="preserve">V prípade ak uchádzač predkladá zmluvu, referenciu alebo dôkaz o uskutočnení stavebných prác, ktorých uskutočnenie časovo presahuje posudzované obdobie, uchádzač v zozname uvedie zvlášť hodnotu iba za tú časť stavebných prác, ktorá bola realizovaná v posudzovanom období (a len túto sumu uchádzač započíta do celkového súčtu realizovaných stavebných prác). </w:t>
      </w:r>
    </w:p>
    <w:p w14:paraId="6D31A598" w14:textId="77777777" w:rsidR="00284864" w:rsidRPr="00FA05D1" w:rsidRDefault="00284864" w:rsidP="00284864">
      <w:pPr>
        <w:tabs>
          <w:tab w:val="left" w:pos="344"/>
        </w:tabs>
        <w:autoSpaceDE w:val="0"/>
        <w:spacing w:line="251" w:lineRule="exact"/>
        <w:jc w:val="both"/>
        <w:rPr>
          <w:rFonts w:asciiTheme="minorHAnsi" w:hAnsiTheme="minorHAnsi" w:cstheme="minorHAnsi"/>
          <w:sz w:val="20"/>
          <w:szCs w:val="20"/>
          <w:lang w:eastAsia="sk-SK"/>
        </w:rPr>
      </w:pPr>
    </w:p>
    <w:p w14:paraId="24AA9E46" w14:textId="77777777" w:rsidR="00284864" w:rsidRPr="00FA05D1" w:rsidRDefault="00284864" w:rsidP="00284864">
      <w:pPr>
        <w:tabs>
          <w:tab w:val="left" w:pos="344"/>
        </w:tabs>
        <w:autoSpaceDE w:val="0"/>
        <w:spacing w:line="251" w:lineRule="exact"/>
        <w:jc w:val="both"/>
        <w:rPr>
          <w:rFonts w:asciiTheme="minorHAnsi" w:hAnsiTheme="minorHAnsi" w:cstheme="minorHAnsi"/>
          <w:sz w:val="20"/>
          <w:szCs w:val="20"/>
          <w:lang w:eastAsia="sk-SK"/>
        </w:rPr>
      </w:pPr>
      <w:r w:rsidRPr="00FA05D1">
        <w:rPr>
          <w:rFonts w:asciiTheme="minorHAnsi" w:hAnsiTheme="minorHAnsi" w:cstheme="minorHAnsi"/>
          <w:sz w:val="20"/>
          <w:szCs w:val="20"/>
          <w:lang w:eastAsia="sk-SK"/>
        </w:rPr>
        <w:t>V prípade, ak stavebné práce realizoval uchádzač ako člen združenia skupiny dodávateľov, vyčísli a započíta iba finančný objem, uskutočňovaný ním samotným. Potvrdenia vydané v inej mene ako v eurách je potrebné prepočítať a to tak, že sumy uvedené v iných menách budú prepočítané kurzom ECB platným k prvému dňu v roku, v ktorom boli stavebné práce uskutočnené.</w:t>
      </w:r>
    </w:p>
    <w:p w14:paraId="4086A631" w14:textId="77777777" w:rsidR="00284864" w:rsidRPr="00FA05D1" w:rsidRDefault="00284864" w:rsidP="00284864">
      <w:pPr>
        <w:tabs>
          <w:tab w:val="left" w:pos="344"/>
        </w:tabs>
        <w:autoSpaceDE w:val="0"/>
        <w:spacing w:line="251" w:lineRule="exact"/>
        <w:jc w:val="both"/>
        <w:rPr>
          <w:rFonts w:asciiTheme="minorHAnsi" w:hAnsiTheme="minorHAnsi" w:cstheme="minorHAnsi"/>
          <w:sz w:val="20"/>
          <w:szCs w:val="20"/>
          <w:lang w:eastAsia="sk-SK"/>
        </w:rPr>
      </w:pPr>
    </w:p>
    <w:p w14:paraId="08A27993" w14:textId="165E1A7B" w:rsidR="00284864" w:rsidRPr="00FA05D1" w:rsidRDefault="00284864" w:rsidP="002F4C0B">
      <w:pPr>
        <w:pStyle w:val="Odsekzoznamu"/>
        <w:numPr>
          <w:ilvl w:val="1"/>
          <w:numId w:val="21"/>
        </w:numPr>
        <w:tabs>
          <w:tab w:val="left" w:pos="426"/>
        </w:tabs>
        <w:autoSpaceDE w:val="0"/>
        <w:spacing w:line="251" w:lineRule="exact"/>
        <w:ind w:left="0" w:firstLine="0"/>
        <w:jc w:val="both"/>
        <w:rPr>
          <w:rFonts w:asciiTheme="minorHAnsi" w:hAnsiTheme="minorHAnsi" w:cstheme="minorHAnsi"/>
          <w:sz w:val="20"/>
          <w:szCs w:val="20"/>
          <w:lang w:eastAsia="sk-SK"/>
        </w:rPr>
      </w:pPr>
      <w:r w:rsidRPr="00FA05D1">
        <w:rPr>
          <w:rFonts w:asciiTheme="minorHAnsi" w:hAnsiTheme="minorHAnsi" w:cstheme="minorHAnsi"/>
          <w:sz w:val="20"/>
          <w:szCs w:val="20"/>
          <w:lang w:eastAsia="sk-SK"/>
        </w:rPr>
        <w:t xml:space="preserve">Uchádzač preukáže splnenie podmienky účasti podľa </w:t>
      </w:r>
      <w:r w:rsidRPr="00FA05D1">
        <w:rPr>
          <w:rFonts w:asciiTheme="minorHAnsi" w:hAnsiTheme="minorHAnsi" w:cstheme="minorHAnsi"/>
          <w:b/>
          <w:sz w:val="20"/>
          <w:szCs w:val="20"/>
          <w:lang w:eastAsia="sk-SK"/>
        </w:rPr>
        <w:t>§ 34 ods. 1 písm. g)</w:t>
      </w:r>
      <w:r w:rsidRPr="00FA05D1">
        <w:rPr>
          <w:rFonts w:asciiTheme="minorHAnsi" w:hAnsiTheme="minorHAnsi" w:cstheme="minorHAnsi"/>
          <w:sz w:val="20"/>
          <w:szCs w:val="20"/>
          <w:lang w:eastAsia="sk-SK"/>
        </w:rPr>
        <w:t xml:space="preserve"> ZVO predložením údajov o vzdelaní a odbornej praxi alebo o odbornej kvalifikácií osôb určených na plnenie zmluvy alebo riadiacich zamestnancov. </w:t>
      </w:r>
    </w:p>
    <w:p w14:paraId="5C1EB2B9" w14:textId="77777777" w:rsidR="00284864" w:rsidRPr="00FA05D1" w:rsidRDefault="00284864" w:rsidP="00284864">
      <w:pPr>
        <w:tabs>
          <w:tab w:val="left" w:pos="344"/>
        </w:tabs>
        <w:autoSpaceDE w:val="0"/>
        <w:spacing w:line="251" w:lineRule="exact"/>
        <w:jc w:val="both"/>
        <w:rPr>
          <w:rFonts w:asciiTheme="minorHAnsi" w:hAnsiTheme="minorHAnsi" w:cstheme="minorHAnsi"/>
          <w:sz w:val="20"/>
          <w:szCs w:val="20"/>
          <w:lang w:eastAsia="sk-SK"/>
        </w:rPr>
      </w:pPr>
    </w:p>
    <w:p w14:paraId="54D6C18E" w14:textId="7D746D51" w:rsidR="00B0030D" w:rsidRPr="00FA05D1" w:rsidRDefault="00B0030D" w:rsidP="00B0030D">
      <w:pPr>
        <w:tabs>
          <w:tab w:val="left" w:pos="344"/>
        </w:tabs>
        <w:autoSpaceDE w:val="0"/>
        <w:spacing w:line="251" w:lineRule="exact"/>
        <w:jc w:val="both"/>
        <w:rPr>
          <w:rFonts w:ascii="Calibri" w:hAnsi="Calibri" w:cs="Calibri"/>
          <w:b/>
          <w:bCs/>
          <w:sz w:val="20"/>
          <w:szCs w:val="20"/>
          <w:lang w:eastAsia="sk-SK"/>
        </w:rPr>
      </w:pPr>
      <w:r w:rsidRPr="00FA05D1">
        <w:rPr>
          <w:rFonts w:ascii="Calibri" w:hAnsi="Calibri" w:cs="Calibri"/>
          <w:b/>
          <w:bCs/>
          <w:sz w:val="20"/>
          <w:szCs w:val="20"/>
          <w:lang w:eastAsia="sk-SK"/>
        </w:rPr>
        <w:t xml:space="preserve">Minimálna úroveň. </w:t>
      </w:r>
    </w:p>
    <w:p w14:paraId="5BE99896" w14:textId="7A0EE65C" w:rsidR="00F25831" w:rsidRPr="002A5E0E" w:rsidRDefault="00F25831" w:rsidP="00F25831">
      <w:pPr>
        <w:tabs>
          <w:tab w:val="left" w:pos="344"/>
        </w:tabs>
        <w:autoSpaceDE w:val="0"/>
        <w:spacing w:line="251" w:lineRule="exact"/>
        <w:jc w:val="both"/>
        <w:rPr>
          <w:rFonts w:asciiTheme="minorHAnsi" w:hAnsiTheme="minorHAnsi" w:cstheme="minorHAnsi"/>
          <w:sz w:val="20"/>
          <w:szCs w:val="20"/>
          <w:lang w:eastAsia="sk-SK"/>
        </w:rPr>
      </w:pPr>
      <w:r w:rsidRPr="002A5E0E">
        <w:rPr>
          <w:rFonts w:asciiTheme="minorHAnsi" w:hAnsiTheme="minorHAnsi" w:cstheme="minorHAnsi"/>
          <w:sz w:val="20"/>
          <w:szCs w:val="20"/>
          <w:lang w:eastAsia="sk-SK"/>
        </w:rPr>
        <w:t>Požaduje sa predložiť údaje o odbornej kvalifikácii osoby, ktorá bude zodpovedná za kompletný priebeh, realizáciu a odovzdanie prác:</w:t>
      </w:r>
    </w:p>
    <w:p w14:paraId="2B8FA91B" w14:textId="77777777" w:rsidR="00F25831" w:rsidRPr="002A5E0E" w:rsidRDefault="00F25831" w:rsidP="002F4C0B">
      <w:pPr>
        <w:numPr>
          <w:ilvl w:val="0"/>
          <w:numId w:val="30"/>
        </w:numPr>
        <w:tabs>
          <w:tab w:val="left" w:pos="344"/>
        </w:tabs>
        <w:autoSpaceDE w:val="0"/>
        <w:spacing w:line="251" w:lineRule="exact"/>
        <w:jc w:val="both"/>
        <w:rPr>
          <w:rFonts w:asciiTheme="minorHAnsi" w:hAnsiTheme="minorHAnsi" w:cstheme="minorHAnsi"/>
          <w:iCs/>
          <w:sz w:val="20"/>
          <w:szCs w:val="20"/>
        </w:rPr>
      </w:pPr>
      <w:r w:rsidRPr="002A5E0E">
        <w:rPr>
          <w:rFonts w:asciiTheme="minorHAnsi" w:hAnsiTheme="minorHAnsi" w:cstheme="minorHAnsi"/>
          <w:sz w:val="20"/>
          <w:szCs w:val="20"/>
          <w:lang w:eastAsia="sk-SK"/>
        </w:rPr>
        <w:t xml:space="preserve">Minimálne jedna osoba </w:t>
      </w:r>
      <w:r w:rsidRPr="002A5E0E">
        <w:rPr>
          <w:rFonts w:asciiTheme="minorHAnsi" w:hAnsiTheme="minorHAnsi" w:cstheme="minorHAnsi"/>
          <w:iCs/>
          <w:sz w:val="20"/>
          <w:szCs w:val="20"/>
        </w:rPr>
        <w:t xml:space="preserve">vo funkcii </w:t>
      </w:r>
      <w:r w:rsidRPr="002A5E0E">
        <w:rPr>
          <w:rFonts w:asciiTheme="minorHAnsi" w:hAnsiTheme="minorHAnsi" w:cstheme="minorHAnsi"/>
          <w:b/>
          <w:iCs/>
          <w:sz w:val="20"/>
          <w:szCs w:val="20"/>
        </w:rPr>
        <w:t>stavbyvedúceho</w:t>
      </w:r>
      <w:r w:rsidRPr="002A5E0E">
        <w:rPr>
          <w:rFonts w:asciiTheme="minorHAnsi" w:hAnsiTheme="minorHAnsi" w:cstheme="minorHAnsi"/>
          <w:iCs/>
          <w:sz w:val="20"/>
          <w:szCs w:val="20"/>
        </w:rPr>
        <w:t xml:space="preserve"> musí spĺňať nasledovné minimálne požiadavky:</w:t>
      </w:r>
    </w:p>
    <w:p w14:paraId="415738E4" w14:textId="77777777" w:rsidR="00F25831" w:rsidRPr="002A5E0E" w:rsidRDefault="00F25831" w:rsidP="002F4C0B">
      <w:pPr>
        <w:numPr>
          <w:ilvl w:val="0"/>
          <w:numId w:val="31"/>
        </w:numPr>
        <w:autoSpaceDE w:val="0"/>
        <w:autoSpaceDN w:val="0"/>
        <w:adjustRightInd w:val="0"/>
        <w:spacing w:after="22"/>
        <w:jc w:val="both"/>
        <w:rPr>
          <w:rFonts w:asciiTheme="minorHAnsi" w:hAnsiTheme="minorHAnsi" w:cstheme="minorHAnsi"/>
          <w:color w:val="000000"/>
          <w:sz w:val="20"/>
          <w:szCs w:val="20"/>
          <w:lang w:eastAsia="sk-SK"/>
        </w:rPr>
      </w:pPr>
      <w:r w:rsidRPr="002A5E0E">
        <w:rPr>
          <w:rFonts w:asciiTheme="minorHAnsi" w:hAnsiTheme="minorHAnsi" w:cstheme="minorHAnsi"/>
          <w:color w:val="000000"/>
          <w:sz w:val="20"/>
          <w:szCs w:val="20"/>
          <w:lang w:eastAsia="sk-SK"/>
        </w:rPr>
        <w:t xml:space="preserve">musí mať odbornú spôsobilosť na výkon činnosti stavbyvedúceho pre konštrukcie pozemných stavieb, podľa zákona č. 138/1992 Zb. o autorizovaných architektoch a autorizovaných inžinieroch v znení neskorších predpisov, alebo ekvivalentnú odbornú spôsobilosť či odbornú kvalifikáciu, podľa právnych predpisov platných v mieste sídla/adresy tejto osoby; </w:t>
      </w:r>
    </w:p>
    <w:p w14:paraId="4A2E52A0" w14:textId="77777777" w:rsidR="00F25831" w:rsidRPr="002A5E0E" w:rsidRDefault="00F25831" w:rsidP="002F4C0B">
      <w:pPr>
        <w:numPr>
          <w:ilvl w:val="0"/>
          <w:numId w:val="31"/>
        </w:numPr>
        <w:autoSpaceDE w:val="0"/>
        <w:autoSpaceDN w:val="0"/>
        <w:adjustRightInd w:val="0"/>
        <w:jc w:val="both"/>
        <w:rPr>
          <w:rFonts w:asciiTheme="minorHAnsi" w:hAnsiTheme="minorHAnsi" w:cstheme="minorHAnsi"/>
          <w:color w:val="000000"/>
          <w:sz w:val="20"/>
          <w:szCs w:val="20"/>
          <w:lang w:eastAsia="sk-SK"/>
        </w:rPr>
      </w:pPr>
      <w:r w:rsidRPr="002A5E0E">
        <w:rPr>
          <w:rFonts w:asciiTheme="minorHAnsi" w:hAnsiTheme="minorHAnsi" w:cstheme="minorHAnsi"/>
          <w:color w:val="000000"/>
          <w:sz w:val="20"/>
          <w:szCs w:val="20"/>
          <w:lang w:eastAsia="sk-SK"/>
        </w:rPr>
        <w:t>musí mať odbornú prax súvisiacu s predmetom zákazky (</w:t>
      </w:r>
      <w:r w:rsidRPr="002A5E0E">
        <w:rPr>
          <w:rFonts w:asciiTheme="minorHAnsi" w:hAnsiTheme="minorHAnsi" w:cstheme="minorHAnsi"/>
          <w:sz w:val="20"/>
          <w:szCs w:val="20"/>
          <w:lang w:eastAsia="sk-SK"/>
        </w:rPr>
        <w:t>stavebné práce súvisiace s výstavbou alebo rekonštrukciou objektov</w:t>
      </w:r>
      <w:r w:rsidRPr="002A5E0E">
        <w:rPr>
          <w:rFonts w:asciiTheme="minorHAnsi" w:hAnsiTheme="minorHAnsi" w:cstheme="minorHAnsi"/>
          <w:color w:val="000000"/>
          <w:sz w:val="20"/>
          <w:szCs w:val="20"/>
          <w:lang w:eastAsia="sk-SK"/>
        </w:rPr>
        <w:t xml:space="preserve">) v dĺžke minimálne 3 roky. </w:t>
      </w:r>
    </w:p>
    <w:p w14:paraId="6E24AF1F" w14:textId="77777777" w:rsidR="00F25831" w:rsidRPr="002A5E0E" w:rsidRDefault="00F25831" w:rsidP="00F25831">
      <w:pPr>
        <w:autoSpaceDE w:val="0"/>
        <w:autoSpaceDN w:val="0"/>
        <w:adjustRightInd w:val="0"/>
        <w:ind w:firstLine="709"/>
        <w:rPr>
          <w:rFonts w:asciiTheme="minorHAnsi" w:hAnsiTheme="minorHAnsi" w:cstheme="minorHAnsi"/>
          <w:b/>
          <w:color w:val="000000"/>
          <w:sz w:val="20"/>
          <w:szCs w:val="20"/>
          <w:lang w:eastAsia="sk-SK"/>
        </w:rPr>
      </w:pPr>
      <w:r w:rsidRPr="002A5E0E">
        <w:rPr>
          <w:rFonts w:asciiTheme="minorHAnsi" w:hAnsiTheme="minorHAnsi" w:cstheme="minorHAnsi"/>
          <w:b/>
          <w:color w:val="000000"/>
          <w:sz w:val="20"/>
          <w:szCs w:val="20"/>
          <w:lang w:eastAsia="sk-SK"/>
        </w:rPr>
        <w:t xml:space="preserve">Uchádzač predloží: </w:t>
      </w:r>
    </w:p>
    <w:p w14:paraId="105F20CA" w14:textId="77777777" w:rsidR="00F25831" w:rsidRPr="002A5E0E" w:rsidRDefault="00F25831" w:rsidP="002F4C0B">
      <w:pPr>
        <w:numPr>
          <w:ilvl w:val="0"/>
          <w:numId w:val="32"/>
        </w:numPr>
        <w:autoSpaceDE w:val="0"/>
        <w:autoSpaceDN w:val="0"/>
        <w:adjustRightInd w:val="0"/>
        <w:spacing w:after="20"/>
        <w:jc w:val="both"/>
        <w:rPr>
          <w:rFonts w:asciiTheme="minorHAnsi" w:hAnsiTheme="minorHAnsi" w:cstheme="minorHAnsi"/>
          <w:color w:val="000000"/>
          <w:sz w:val="20"/>
          <w:szCs w:val="20"/>
          <w:lang w:eastAsia="sk-SK"/>
        </w:rPr>
      </w:pPr>
      <w:r w:rsidRPr="002A5E0E">
        <w:rPr>
          <w:rFonts w:asciiTheme="minorHAnsi" w:hAnsiTheme="minorHAnsi" w:cstheme="minorHAnsi"/>
          <w:color w:val="000000"/>
          <w:sz w:val="20"/>
          <w:szCs w:val="20"/>
          <w:lang w:eastAsia="sk-SK"/>
        </w:rPr>
        <w:t xml:space="preserve">doklad o oprávnení vykonávať činnosť stavbyvedúceho pre konštrukcie pozemných stavieb vydaný Slovenskou komorou stavebných inžinierov (SKSI) – originál alebo úradne osvedčená fotokópia, resp. doklad o ekvivalentnej odbornej spôsobilosti podľa právnych predpisov platných v mieste sídla/adresy tejto osoby, rovnako originál alebo úradne osvedčená fotokópia, </w:t>
      </w:r>
    </w:p>
    <w:p w14:paraId="2C79A7D9" w14:textId="50353C98" w:rsidR="00F25831" w:rsidRPr="002A5E0E" w:rsidRDefault="00F25831" w:rsidP="002F4C0B">
      <w:pPr>
        <w:numPr>
          <w:ilvl w:val="0"/>
          <w:numId w:val="32"/>
        </w:numPr>
        <w:autoSpaceDE w:val="0"/>
        <w:autoSpaceDN w:val="0"/>
        <w:adjustRightInd w:val="0"/>
        <w:jc w:val="both"/>
        <w:rPr>
          <w:rFonts w:asciiTheme="minorHAnsi" w:hAnsiTheme="minorHAnsi" w:cstheme="minorHAnsi"/>
          <w:color w:val="000000"/>
          <w:sz w:val="20"/>
          <w:szCs w:val="20"/>
          <w:lang w:eastAsia="sk-SK"/>
        </w:rPr>
      </w:pPr>
      <w:r w:rsidRPr="002A5E0E">
        <w:rPr>
          <w:rFonts w:asciiTheme="minorHAnsi" w:hAnsiTheme="minorHAnsi" w:cstheme="minorHAnsi"/>
          <w:color w:val="000000"/>
          <w:sz w:val="20"/>
          <w:szCs w:val="20"/>
          <w:lang w:eastAsia="sk-SK"/>
        </w:rPr>
        <w:t xml:space="preserve">profesijný životopis so zoznamom odborných skúseností preukazujúcich požadovanú odbornú prax, </w:t>
      </w:r>
      <w:r w:rsidR="00624665" w:rsidRPr="002A5E0E">
        <w:rPr>
          <w:rFonts w:asciiTheme="minorHAnsi" w:hAnsiTheme="minorHAnsi" w:cstheme="minorHAnsi"/>
          <w:color w:val="000000"/>
          <w:sz w:val="20"/>
          <w:szCs w:val="20"/>
          <w:lang w:eastAsia="sk-SK"/>
        </w:rPr>
        <w:t xml:space="preserve">        </w:t>
      </w:r>
      <w:r w:rsidRPr="002A5E0E">
        <w:rPr>
          <w:rFonts w:asciiTheme="minorHAnsi" w:hAnsiTheme="minorHAnsi" w:cstheme="minorHAnsi"/>
          <w:color w:val="000000"/>
          <w:sz w:val="20"/>
          <w:szCs w:val="20"/>
          <w:lang w:eastAsia="sk-SK"/>
        </w:rPr>
        <w:t xml:space="preserve">v takom rozsahu, aby bolo možné posúdiť splnenie podmienky účasti. </w:t>
      </w:r>
    </w:p>
    <w:p w14:paraId="44B26D72" w14:textId="096CC7DD" w:rsidR="00D25F00" w:rsidRPr="002A5E0E" w:rsidRDefault="00D25F00" w:rsidP="00D25F00">
      <w:pPr>
        <w:pStyle w:val="Textkomentra"/>
        <w:rPr>
          <w:lang w:val="sk-SK"/>
        </w:rPr>
      </w:pPr>
    </w:p>
    <w:p w14:paraId="5228E7BA" w14:textId="77777777" w:rsidR="00F25831" w:rsidRPr="00FA05D1" w:rsidRDefault="00F25831" w:rsidP="00F25831">
      <w:pPr>
        <w:tabs>
          <w:tab w:val="left" w:pos="344"/>
        </w:tabs>
        <w:autoSpaceDE w:val="0"/>
        <w:spacing w:line="251" w:lineRule="exact"/>
        <w:jc w:val="both"/>
        <w:rPr>
          <w:rFonts w:asciiTheme="minorHAnsi" w:hAnsiTheme="minorHAnsi" w:cstheme="minorHAnsi"/>
          <w:sz w:val="20"/>
          <w:szCs w:val="20"/>
          <w:lang w:eastAsia="sk-SK"/>
        </w:rPr>
      </w:pPr>
    </w:p>
    <w:p w14:paraId="433B45BA" w14:textId="12EB9EAE" w:rsidR="001D766A" w:rsidRPr="0063584C" w:rsidRDefault="00F25831" w:rsidP="00E5007A">
      <w:pPr>
        <w:tabs>
          <w:tab w:val="left" w:pos="344"/>
        </w:tabs>
        <w:autoSpaceDE w:val="0"/>
        <w:spacing w:line="251" w:lineRule="exact"/>
        <w:jc w:val="both"/>
        <w:rPr>
          <w:rFonts w:ascii="Calibri" w:hAnsi="Calibri" w:cs="Calibri"/>
          <w:sz w:val="20"/>
          <w:szCs w:val="20"/>
          <w:lang w:eastAsia="sk-SK"/>
        </w:rPr>
      </w:pPr>
      <w:r w:rsidRPr="00FA05D1">
        <w:rPr>
          <w:rFonts w:asciiTheme="minorHAnsi" w:hAnsiTheme="minorHAnsi" w:cstheme="minorHAnsi"/>
          <w:sz w:val="20"/>
          <w:szCs w:val="20"/>
          <w:lang w:eastAsia="sk-SK"/>
        </w:rPr>
        <w:t>3.</w:t>
      </w:r>
      <w:r w:rsidRPr="00FA05D1">
        <w:rPr>
          <w:rFonts w:asciiTheme="minorHAnsi" w:hAnsiTheme="minorHAnsi" w:cstheme="minorHAnsi"/>
          <w:sz w:val="20"/>
          <w:szCs w:val="20"/>
          <w:lang w:eastAsia="sk-SK"/>
        </w:rPr>
        <w:tab/>
        <w:t>Uchádzač môže na preukázanie technickej spôsobilosti alebo odbornej spôsobilosti využiť technické a odborné kapacity inej osoby, bez ohľadu na ich právny vzťah. V takomto prípade musí uchádzač verejnému obstarávateľovi preukázať, že pri plnení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na ktorú boli kapacity záujemcovi alebo uchádzačovi poskytnuté. Uchádzač predloží v ponuke doklady preukazujúce splnenie podmienok účasti osobného postavenia osoby, ktorej technické a odborné kapacity majú byť použité na preukázanie finančného a ekonomického postavenia uvedené v § 32 ods. 2 ZVO, oprávnenie dodávať tovar, uskutočňovať stavebné práce alebo poskytovať službu preukazuje vo vzťahu k tej časti predmetu zákazky, na ktorú boli kapacity záujemcovi alebo uchádzačovi poskytnuté.</w:t>
      </w:r>
      <w:r w:rsidR="007B09EE">
        <w:rPr>
          <w:rFonts w:asciiTheme="minorHAnsi" w:hAnsiTheme="minorHAnsi" w:cstheme="minorHAnsi"/>
          <w:sz w:val="20"/>
          <w:szCs w:val="20"/>
          <w:lang w:eastAsia="sk-SK"/>
        </w:rPr>
        <w:t xml:space="preserve"> </w:t>
      </w:r>
      <w:bookmarkStart w:id="15" w:name="_Hlk88066432"/>
      <w:r w:rsidR="007B09EE" w:rsidRPr="007B09EE">
        <w:rPr>
          <w:rFonts w:asciiTheme="minorHAnsi" w:hAnsiTheme="minorHAnsi" w:cstheme="minorHAnsi"/>
          <w:sz w:val="20"/>
          <w:szCs w:val="20"/>
          <w:lang w:eastAsia="sk-SK"/>
        </w:rPr>
        <w:t>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 ktoré sa kapacity vyžadujú.</w:t>
      </w:r>
    </w:p>
    <w:bookmarkEnd w:id="15"/>
    <w:p w14:paraId="13FEEAE9" w14:textId="77777777" w:rsidR="00E5007A" w:rsidRDefault="00E5007A" w:rsidP="00E5007A">
      <w:pPr>
        <w:tabs>
          <w:tab w:val="left" w:pos="344"/>
        </w:tabs>
        <w:autoSpaceDE w:val="0"/>
        <w:jc w:val="both"/>
        <w:rPr>
          <w:rFonts w:ascii="Calibri" w:hAnsi="Calibri" w:cs="Calibri"/>
          <w:b/>
          <w:sz w:val="22"/>
          <w:szCs w:val="20"/>
        </w:rPr>
      </w:pPr>
    </w:p>
    <w:p w14:paraId="35869DA6" w14:textId="0596D846" w:rsidR="00E5007A" w:rsidRPr="0064099E" w:rsidRDefault="00E5007A" w:rsidP="002F4C0B">
      <w:pPr>
        <w:pStyle w:val="Odsekzoznamu"/>
        <w:numPr>
          <w:ilvl w:val="0"/>
          <w:numId w:val="21"/>
        </w:numPr>
        <w:tabs>
          <w:tab w:val="left" w:pos="426"/>
        </w:tabs>
        <w:autoSpaceDE w:val="0"/>
        <w:ind w:left="0" w:firstLine="0"/>
        <w:jc w:val="both"/>
        <w:rPr>
          <w:rFonts w:ascii="Calibri" w:hAnsi="Calibri" w:cs="Calibri"/>
          <w:b/>
          <w:sz w:val="22"/>
          <w:szCs w:val="20"/>
          <w:lang w:eastAsia="sk-SK"/>
        </w:rPr>
      </w:pPr>
      <w:r w:rsidRPr="0064099E">
        <w:rPr>
          <w:rFonts w:ascii="Calibri" w:hAnsi="Calibri" w:cs="Calibri"/>
          <w:b/>
          <w:sz w:val="22"/>
          <w:szCs w:val="20"/>
        </w:rPr>
        <w:t>Doplňujúce informácie k podmienkam účasti</w:t>
      </w:r>
    </w:p>
    <w:p w14:paraId="25A516D6" w14:textId="0ECE7FFD" w:rsidR="00BC3C49" w:rsidRDefault="00BC3C49" w:rsidP="002F4C0B">
      <w:pPr>
        <w:pStyle w:val="Odsekzoznamu"/>
        <w:numPr>
          <w:ilvl w:val="1"/>
          <w:numId w:val="21"/>
        </w:numPr>
        <w:tabs>
          <w:tab w:val="left" w:pos="0"/>
          <w:tab w:val="left" w:pos="426"/>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lang w:eastAsia="sk-SK"/>
        </w:rPr>
        <w:t xml:space="preserve">Predpokladom splnenia podmienok účasti  je predloženie všetkých dokladov a dokumentov tak, ako je uvedené </w:t>
      </w:r>
      <w:r w:rsidR="00624665">
        <w:rPr>
          <w:rFonts w:ascii="Calibri" w:hAnsi="Calibri" w:cs="Calibri"/>
          <w:sz w:val="20"/>
          <w:szCs w:val="20"/>
          <w:lang w:eastAsia="sk-SK"/>
        </w:rPr>
        <w:t xml:space="preserve">       </w:t>
      </w:r>
      <w:r w:rsidRPr="0064099E">
        <w:rPr>
          <w:rFonts w:ascii="Calibri" w:hAnsi="Calibri" w:cs="Calibri"/>
          <w:sz w:val="20"/>
          <w:szCs w:val="20"/>
          <w:lang w:eastAsia="sk-SK"/>
        </w:rPr>
        <w:t xml:space="preserve">vo </w:t>
      </w:r>
      <w:r w:rsidR="00FA05D1">
        <w:rPr>
          <w:rFonts w:ascii="Calibri" w:hAnsi="Calibri" w:cs="Calibri"/>
          <w:sz w:val="20"/>
          <w:szCs w:val="20"/>
          <w:lang w:eastAsia="sk-SK"/>
        </w:rPr>
        <w:t xml:space="preserve"> </w:t>
      </w:r>
      <w:bookmarkStart w:id="16" w:name="_Hlk87964736"/>
      <w:r w:rsidR="00FA05D1">
        <w:rPr>
          <w:rFonts w:ascii="Calibri" w:hAnsi="Calibri" w:cs="Calibri"/>
          <w:sz w:val="20"/>
          <w:szCs w:val="20"/>
          <w:lang w:eastAsia="sk-SK"/>
        </w:rPr>
        <w:t>Výzve na predkladanie ponúk</w:t>
      </w:r>
      <w:r w:rsidRPr="0064099E">
        <w:rPr>
          <w:rFonts w:ascii="Calibri" w:hAnsi="Calibri" w:cs="Calibri"/>
          <w:sz w:val="20"/>
          <w:szCs w:val="20"/>
          <w:lang w:eastAsia="sk-SK"/>
        </w:rPr>
        <w:t xml:space="preserve"> </w:t>
      </w:r>
      <w:bookmarkEnd w:id="16"/>
      <w:r w:rsidRPr="0064099E">
        <w:rPr>
          <w:rFonts w:ascii="Calibri" w:hAnsi="Calibri" w:cs="Calibri"/>
          <w:sz w:val="20"/>
          <w:szCs w:val="20"/>
          <w:lang w:eastAsia="sk-SK"/>
        </w:rPr>
        <w:t>a v týchto SP. Všetky doklady preukázanie splnenia podmienok účasti predkladá uchádzač ako originály alebo úradne overené kópie.</w:t>
      </w:r>
    </w:p>
    <w:p w14:paraId="658B06E5" w14:textId="77777777" w:rsidR="0064099E" w:rsidRDefault="0064099E" w:rsidP="0064099E">
      <w:pPr>
        <w:pStyle w:val="Odsekzoznamu"/>
        <w:tabs>
          <w:tab w:val="left" w:pos="0"/>
          <w:tab w:val="left" w:pos="284"/>
          <w:tab w:val="left" w:pos="567"/>
        </w:tabs>
        <w:autoSpaceDE w:val="0"/>
        <w:spacing w:line="251" w:lineRule="exact"/>
        <w:ind w:left="0"/>
        <w:jc w:val="both"/>
        <w:rPr>
          <w:rFonts w:ascii="Calibri" w:hAnsi="Calibri" w:cs="Calibri"/>
          <w:sz w:val="20"/>
          <w:szCs w:val="20"/>
          <w:lang w:eastAsia="sk-SK"/>
        </w:rPr>
      </w:pPr>
    </w:p>
    <w:p w14:paraId="7B7595DD" w14:textId="6C6DF4CD" w:rsidR="00BC3C49" w:rsidRDefault="00BC3C49" w:rsidP="002F4C0B">
      <w:pPr>
        <w:pStyle w:val="Odsekzoznamu"/>
        <w:numPr>
          <w:ilvl w:val="1"/>
          <w:numId w:val="21"/>
        </w:numPr>
        <w:tabs>
          <w:tab w:val="left" w:pos="0"/>
          <w:tab w:val="left" w:pos="426"/>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rPr>
        <w:t xml:space="preserve">Členovia komisie budú vyhodnocovať splnenie podmienok účasti aplikovaním postupov uvedených v § 40 ZVO a </w:t>
      </w:r>
      <w:r w:rsidR="00624665">
        <w:rPr>
          <w:rFonts w:ascii="Calibri" w:hAnsi="Calibri" w:cs="Calibri"/>
          <w:sz w:val="20"/>
          <w:szCs w:val="20"/>
        </w:rPr>
        <w:t xml:space="preserve">        </w:t>
      </w:r>
      <w:r w:rsidRPr="0064099E">
        <w:rPr>
          <w:rFonts w:ascii="Calibri" w:hAnsi="Calibri" w:cs="Calibri"/>
          <w:sz w:val="20"/>
          <w:szCs w:val="20"/>
        </w:rPr>
        <w:t xml:space="preserve">§ 152 ods. (4) ZVO. Vzhľadom ku skutočnosti, že verejný obstarávateľ v predmetnom verejnom obstarávaní využije postup v súlade s § 112 ods. 6 </w:t>
      </w:r>
      <w:r w:rsidR="007B09EE">
        <w:rPr>
          <w:rFonts w:ascii="Calibri" w:hAnsi="Calibri" w:cs="Calibri"/>
          <w:sz w:val="20"/>
          <w:szCs w:val="20"/>
        </w:rPr>
        <w:t>druhá</w:t>
      </w:r>
      <w:r w:rsidR="007B09EE" w:rsidRPr="0064099E">
        <w:rPr>
          <w:rFonts w:ascii="Calibri" w:hAnsi="Calibri" w:cs="Calibri"/>
          <w:sz w:val="20"/>
          <w:szCs w:val="20"/>
        </w:rPr>
        <w:t xml:space="preserve"> </w:t>
      </w:r>
      <w:r w:rsidRPr="0064099E">
        <w:rPr>
          <w:rFonts w:ascii="Calibri" w:hAnsi="Calibri" w:cs="Calibri"/>
          <w:sz w:val="20"/>
          <w:szCs w:val="20"/>
        </w:rPr>
        <w:t xml:space="preserve">veta ZVO (reverzná súťaž), vyhodnotenie splnenia podmienok účasti </w:t>
      </w:r>
      <w:r w:rsidR="00891D54" w:rsidRPr="00457056">
        <w:rPr>
          <w:rFonts w:ascii="Calibri" w:hAnsi="Calibri" w:cs="Calibri"/>
          <w:bCs/>
          <w:sz w:val="20"/>
          <w:szCs w:val="20"/>
        </w:rPr>
        <w:t xml:space="preserve">a vyhodnotenie ponúk z hľadiska splnenia požiadaviek na predmet zákazky sa uskutoční po vyhodnotení ponúk na základe kritérií </w:t>
      </w:r>
      <w:r w:rsidR="00EA0DD4">
        <w:rPr>
          <w:rFonts w:ascii="Calibri" w:hAnsi="Calibri" w:cs="Calibri"/>
          <w:bCs/>
          <w:sz w:val="20"/>
          <w:szCs w:val="20"/>
        </w:rPr>
        <w:t xml:space="preserve">                                 </w:t>
      </w:r>
      <w:r w:rsidR="00891D54" w:rsidRPr="00457056">
        <w:rPr>
          <w:rFonts w:ascii="Calibri" w:hAnsi="Calibri" w:cs="Calibri"/>
          <w:bCs/>
          <w:sz w:val="20"/>
          <w:szCs w:val="20"/>
        </w:rPr>
        <w:t>na vyhodnotenie ponúk</w:t>
      </w:r>
      <w:r w:rsidR="00891D54">
        <w:rPr>
          <w:rFonts w:ascii="Calibri" w:hAnsi="Calibri" w:cs="Calibri"/>
          <w:sz w:val="20"/>
          <w:szCs w:val="20"/>
        </w:rPr>
        <w:t>.</w:t>
      </w:r>
    </w:p>
    <w:p w14:paraId="293F46C4" w14:textId="77777777" w:rsidR="0064099E" w:rsidRPr="0064099E" w:rsidRDefault="0064099E" w:rsidP="0064099E">
      <w:pPr>
        <w:pStyle w:val="Odsekzoznamu"/>
        <w:rPr>
          <w:rFonts w:ascii="Calibri" w:hAnsi="Calibri" w:cs="Calibri"/>
          <w:sz w:val="20"/>
          <w:szCs w:val="20"/>
          <w:lang w:eastAsia="sk-SK"/>
        </w:rPr>
      </w:pPr>
    </w:p>
    <w:p w14:paraId="3B45DFFD" w14:textId="2070421A" w:rsidR="00BC3C49" w:rsidRDefault="00BC3C49" w:rsidP="002F4C0B">
      <w:pPr>
        <w:pStyle w:val="Odsekzoznamu"/>
        <w:numPr>
          <w:ilvl w:val="1"/>
          <w:numId w:val="21"/>
        </w:numPr>
        <w:tabs>
          <w:tab w:val="left" w:pos="0"/>
          <w:tab w:val="left" w:pos="426"/>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lang w:eastAsia="sk-SK"/>
        </w:rPr>
        <w:t>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7E269395" w14:textId="77777777" w:rsidR="0064099E" w:rsidRPr="0064099E" w:rsidRDefault="0064099E" w:rsidP="0064099E">
      <w:pPr>
        <w:pStyle w:val="Odsekzoznamu"/>
        <w:rPr>
          <w:rFonts w:ascii="Calibri" w:hAnsi="Calibri" w:cs="Calibri"/>
          <w:sz w:val="20"/>
          <w:szCs w:val="20"/>
          <w:lang w:eastAsia="sk-SK"/>
        </w:rPr>
      </w:pPr>
    </w:p>
    <w:p w14:paraId="615EF45D" w14:textId="2383076E" w:rsidR="00BC3C49" w:rsidRPr="002A0C90" w:rsidRDefault="00BC3C49" w:rsidP="002F4C0B">
      <w:pPr>
        <w:pStyle w:val="Odsekzoznamu"/>
        <w:numPr>
          <w:ilvl w:val="1"/>
          <w:numId w:val="21"/>
        </w:numPr>
        <w:tabs>
          <w:tab w:val="left" w:pos="0"/>
          <w:tab w:val="left" w:pos="426"/>
        </w:tabs>
        <w:autoSpaceDE w:val="0"/>
        <w:spacing w:line="251" w:lineRule="exact"/>
        <w:ind w:left="0" w:firstLine="0"/>
        <w:jc w:val="both"/>
        <w:rPr>
          <w:rFonts w:asciiTheme="minorHAnsi" w:hAnsiTheme="minorHAnsi" w:cstheme="minorHAnsi"/>
          <w:sz w:val="20"/>
          <w:szCs w:val="20"/>
        </w:rPr>
      </w:pPr>
      <w:r w:rsidRPr="002A0C90">
        <w:rPr>
          <w:rFonts w:ascii="Calibri" w:hAnsi="Calibri" w:cs="Calibri"/>
          <w:sz w:val="20"/>
          <w:szCs w:val="20"/>
          <w:lang w:eastAsia="sk-SK"/>
        </w:rPr>
        <w:lastRenderedPageBreak/>
        <w:t xml:space="preserve">V zmysle § </w:t>
      </w:r>
      <w:r w:rsidR="000D53A7" w:rsidRPr="002A0C90">
        <w:rPr>
          <w:rFonts w:ascii="Calibri" w:hAnsi="Calibri" w:cs="Calibri"/>
          <w:sz w:val="20"/>
          <w:szCs w:val="20"/>
          <w:lang w:eastAsia="sk-SK"/>
        </w:rPr>
        <w:t xml:space="preserve">114 </w:t>
      </w:r>
      <w:r w:rsidRPr="002A0C90">
        <w:rPr>
          <w:rFonts w:ascii="Calibri" w:hAnsi="Calibri" w:cs="Calibri"/>
          <w:sz w:val="20"/>
          <w:szCs w:val="20"/>
          <w:lang w:eastAsia="sk-SK"/>
        </w:rPr>
        <w:t>ods. 1 ZVO</w:t>
      </w:r>
      <w:r w:rsidR="000D53A7" w:rsidRPr="002A0C90">
        <w:rPr>
          <w:rFonts w:ascii="Calibri" w:hAnsi="Calibri" w:cs="Calibri"/>
          <w:sz w:val="20"/>
          <w:szCs w:val="20"/>
          <w:lang w:eastAsia="sk-SK"/>
        </w:rPr>
        <w:t>,</w:t>
      </w:r>
      <w:r w:rsidR="000D53A7" w:rsidRPr="002A0C90">
        <w:rPr>
          <w:rFonts w:ascii="Cambria" w:hAnsi="Cambria" w:cs="Calibri"/>
          <w:bCs/>
          <w:iCs/>
          <w:sz w:val="20"/>
          <w:szCs w:val="20"/>
        </w:rPr>
        <w:t xml:space="preserve"> </w:t>
      </w:r>
      <w:r w:rsidR="000D53A7" w:rsidRPr="002A0C90">
        <w:rPr>
          <w:rFonts w:ascii="Calibri" w:hAnsi="Calibri" w:cs="Calibri"/>
          <w:sz w:val="20"/>
          <w:szCs w:val="20"/>
          <w:lang w:eastAsia="sk-SK"/>
        </w:rPr>
        <w:t xml:space="preserve">hospodársky subjekt môže predbežne nahradiť doklady určené verejným obstarávateľom na </w:t>
      </w:r>
      <w:r w:rsidR="000D53A7" w:rsidRPr="002A0C90">
        <w:rPr>
          <w:rFonts w:asciiTheme="minorHAnsi" w:hAnsiTheme="minorHAnsi" w:cstheme="minorHAnsi"/>
          <w:sz w:val="20"/>
          <w:szCs w:val="20"/>
          <w:lang w:eastAsia="sk-SK"/>
        </w:rPr>
        <w:t>preukázanie splnenia podmienok účasti</w:t>
      </w:r>
      <w:r w:rsidRPr="002A0C90">
        <w:rPr>
          <w:rFonts w:asciiTheme="minorHAnsi" w:hAnsiTheme="minorHAnsi" w:cstheme="minorHAnsi"/>
          <w:sz w:val="20"/>
          <w:szCs w:val="20"/>
          <w:lang w:eastAsia="sk-SK"/>
        </w:rPr>
        <w:t>:</w:t>
      </w:r>
    </w:p>
    <w:p w14:paraId="7DEFE5CA" w14:textId="0E3879BA" w:rsidR="000D53A7" w:rsidRPr="002A0C90" w:rsidRDefault="000D53A7" w:rsidP="002F4C0B">
      <w:pPr>
        <w:pStyle w:val="tl1"/>
        <w:numPr>
          <w:ilvl w:val="0"/>
          <w:numId w:val="33"/>
        </w:numPr>
        <w:ind w:hanging="294"/>
        <w:rPr>
          <w:rFonts w:asciiTheme="minorHAnsi" w:hAnsiTheme="minorHAnsi" w:cstheme="minorHAnsi"/>
          <w:bCs/>
          <w:iCs/>
          <w:sz w:val="20"/>
          <w:szCs w:val="20"/>
        </w:rPr>
      </w:pPr>
      <w:r w:rsidRPr="002A0C90">
        <w:rPr>
          <w:rFonts w:asciiTheme="minorHAnsi" w:hAnsiTheme="minorHAnsi" w:cstheme="minorHAnsi"/>
          <w:b/>
          <w:bCs/>
          <w:iCs/>
          <w:sz w:val="20"/>
          <w:szCs w:val="20"/>
        </w:rPr>
        <w:t>Jednotným európskym dokumentom</w:t>
      </w:r>
      <w:r w:rsidRPr="002A0C90">
        <w:rPr>
          <w:rFonts w:asciiTheme="minorHAnsi" w:hAnsiTheme="minorHAnsi" w:cstheme="minorHAnsi"/>
          <w:bCs/>
          <w:iCs/>
          <w:sz w:val="20"/>
          <w:szCs w:val="20"/>
        </w:rPr>
        <w:t xml:space="preserve"> – náležitosti týkajúce sa jednotného európskeho dokumentu upravujú </w:t>
      </w:r>
      <w:proofErr w:type="spellStart"/>
      <w:r w:rsidRPr="002A0C90">
        <w:rPr>
          <w:rFonts w:asciiTheme="minorHAnsi" w:hAnsiTheme="minorHAnsi" w:cstheme="minorHAnsi"/>
          <w:bCs/>
          <w:iCs/>
          <w:sz w:val="20"/>
          <w:szCs w:val="20"/>
        </w:rPr>
        <w:t>ust</w:t>
      </w:r>
      <w:proofErr w:type="spellEnd"/>
      <w:r w:rsidRPr="002A0C90">
        <w:rPr>
          <w:rFonts w:asciiTheme="minorHAnsi" w:hAnsiTheme="minorHAnsi" w:cstheme="minorHAnsi"/>
          <w:bCs/>
          <w:iCs/>
          <w:sz w:val="20"/>
          <w:szCs w:val="20"/>
        </w:rPr>
        <w:t xml:space="preserve">. § 39 ZVO, vyhlášky Úradu pre verejné obstarávanie č. 155/2016 Z. z., ktorou sa ustanovujú podrobnosti </w:t>
      </w:r>
      <w:r w:rsidR="00624665">
        <w:rPr>
          <w:rFonts w:asciiTheme="minorHAnsi" w:hAnsiTheme="minorHAnsi" w:cstheme="minorHAnsi"/>
          <w:bCs/>
          <w:iCs/>
          <w:sz w:val="20"/>
          <w:szCs w:val="20"/>
        </w:rPr>
        <w:t xml:space="preserve">                      </w:t>
      </w:r>
      <w:r w:rsidRPr="002A0C90">
        <w:rPr>
          <w:rFonts w:asciiTheme="minorHAnsi" w:hAnsiTheme="minorHAnsi" w:cstheme="minorHAnsi"/>
          <w:bCs/>
          <w:iCs/>
          <w:sz w:val="20"/>
          <w:szCs w:val="20"/>
        </w:rPr>
        <w:t xml:space="preserve">o jednotnom európskom dokumente a jeho obsahu a Vykonávacieho nariadenia Komisie (EÚ) 2016/7 z 5. januára 2016, ktorým sa ustanovuje štandardný formulár pre jednotný európsky dokument pre obstarávanie.  Alebo </w:t>
      </w:r>
    </w:p>
    <w:p w14:paraId="5C111D32" w14:textId="7C2CCA28" w:rsidR="000D53A7" w:rsidRPr="002A0C90" w:rsidRDefault="000D53A7" w:rsidP="002F4C0B">
      <w:pPr>
        <w:pStyle w:val="tl1"/>
        <w:numPr>
          <w:ilvl w:val="0"/>
          <w:numId w:val="33"/>
        </w:numPr>
        <w:ind w:hanging="294"/>
        <w:rPr>
          <w:rFonts w:ascii="Calibri" w:hAnsi="Calibri" w:cs="Calibri"/>
          <w:sz w:val="20"/>
          <w:szCs w:val="20"/>
        </w:rPr>
      </w:pPr>
      <w:r w:rsidRPr="002A0C90">
        <w:rPr>
          <w:rFonts w:asciiTheme="minorHAnsi" w:hAnsiTheme="minorHAnsi" w:cstheme="minorHAnsi"/>
          <w:b/>
          <w:bCs/>
          <w:iCs/>
          <w:sz w:val="20"/>
          <w:szCs w:val="20"/>
        </w:rPr>
        <w:t>Čestným vyhlásením</w:t>
      </w:r>
      <w:r w:rsidRPr="002A0C90">
        <w:rPr>
          <w:rFonts w:asciiTheme="minorHAnsi" w:hAnsiTheme="minorHAnsi" w:cstheme="minorHAnsi"/>
          <w:iCs/>
          <w:sz w:val="20"/>
          <w:szCs w:val="20"/>
        </w:rPr>
        <w:t>,</w:t>
      </w:r>
      <w:r w:rsidRPr="002A0C90">
        <w:rPr>
          <w:rFonts w:asciiTheme="minorHAnsi" w:hAnsiTheme="minorHAnsi" w:cstheme="minorHAnsi"/>
          <w:bCs/>
          <w:iCs/>
          <w:sz w:val="20"/>
          <w:szCs w:val="20"/>
        </w:rPr>
        <w:t xml:space="preserve"> v ktorom vyhlási, že spĺňa všetky podmienky účasti určené verejným obstarávateľom a poskytne verejnému obstarávateľovi na požiadanie doklady, ktoré čestným vyhlásením nahradil. Hospodársky subjekt môže v čestnom vyhlásení uviesť aj informácie o dokladoch, ktoré sú priamo a bezodkladne prístupné v elektronických databázach, vrátane informácií potrebných na prístup do týchto databáz a informácie o dokladoch, ktoré verejnému obstarávateľovi predložil v inom verejnom obstarávaní a sú naďalej platné. Ak hospodársky subjekt použije čestné vyhlásenie, verejný obstarávateľ môže na účely zabezpečenia riadneho priebehu verejného obstarávania postupovať podľa § 39 ods. 6. Verejný obstarávateľ postupuje podľa § 39 ods. 7 a 8, ak čestné vyhlásenie obsahuje aj informácie podľa druhej vety </w:t>
      </w:r>
      <w:r w:rsidR="007B09EE" w:rsidRPr="002A0C90">
        <w:rPr>
          <w:rFonts w:ascii="Calibri" w:hAnsi="Calibri" w:cs="Calibri"/>
          <w:sz w:val="20"/>
        </w:rPr>
        <w:t xml:space="preserve">(viď časť H. </w:t>
      </w:r>
      <w:r w:rsidR="007B09EE" w:rsidRPr="002A0C90">
        <w:rPr>
          <w:rFonts w:ascii="Calibri" w:hAnsi="Calibri" w:cs="Calibri"/>
          <w:sz w:val="20"/>
          <w:szCs w:val="20"/>
        </w:rPr>
        <w:t xml:space="preserve">ČESTNÉ VYHLÁSENIE </w:t>
      </w:r>
      <w:r w:rsidR="00624665">
        <w:rPr>
          <w:rFonts w:ascii="Calibri" w:hAnsi="Calibri" w:cs="Calibri"/>
          <w:sz w:val="20"/>
          <w:szCs w:val="20"/>
        </w:rPr>
        <w:t xml:space="preserve">                            </w:t>
      </w:r>
      <w:r w:rsidR="007B09EE" w:rsidRPr="002A0C90">
        <w:rPr>
          <w:rFonts w:ascii="Calibri" w:hAnsi="Calibri" w:cs="Calibri"/>
          <w:sz w:val="20"/>
          <w:szCs w:val="20"/>
        </w:rPr>
        <w:t>K PREUKÁZANIU PODMIENOK ÚČASTI</w:t>
      </w:r>
      <w:r w:rsidR="007B09EE" w:rsidRPr="002A0C90">
        <w:rPr>
          <w:b/>
          <w:bCs/>
          <w:sz w:val="23"/>
          <w:szCs w:val="23"/>
        </w:rPr>
        <w:t xml:space="preserve"> </w:t>
      </w:r>
      <w:r w:rsidR="007B09EE" w:rsidRPr="002A0C90">
        <w:rPr>
          <w:rFonts w:ascii="Calibri" w:hAnsi="Calibri" w:cs="Calibri"/>
          <w:sz w:val="20"/>
        </w:rPr>
        <w:t>týchto SP</w:t>
      </w:r>
      <w:r w:rsidR="007B09EE" w:rsidRPr="002A0C90">
        <w:rPr>
          <w:rFonts w:ascii="Calibri" w:hAnsi="Calibri" w:cs="Calibri"/>
          <w:sz w:val="20"/>
          <w:szCs w:val="20"/>
        </w:rPr>
        <w:t>).</w:t>
      </w:r>
    </w:p>
    <w:p w14:paraId="3239FD6C" w14:textId="77777777" w:rsidR="00BC3C49" w:rsidRPr="00BC3C49" w:rsidRDefault="00BC3C49" w:rsidP="002A0C90">
      <w:pPr>
        <w:pStyle w:val="tl1"/>
        <w:ind w:left="720"/>
        <w:rPr>
          <w:rFonts w:ascii="Calibri" w:hAnsi="Calibri" w:cs="Calibri"/>
          <w:sz w:val="20"/>
          <w:szCs w:val="20"/>
        </w:rPr>
      </w:pPr>
    </w:p>
    <w:p w14:paraId="75BBDB84" w14:textId="0DC22FD0" w:rsidR="00BC3C49" w:rsidRDefault="00BC3C49" w:rsidP="002F4C0B">
      <w:pPr>
        <w:pStyle w:val="Odsekzoznamu"/>
        <w:numPr>
          <w:ilvl w:val="1"/>
          <w:numId w:val="21"/>
        </w:numPr>
        <w:tabs>
          <w:tab w:val="left" w:pos="0"/>
          <w:tab w:val="left" w:pos="426"/>
        </w:tabs>
        <w:autoSpaceDE w:val="0"/>
        <w:spacing w:line="251" w:lineRule="exact"/>
        <w:ind w:left="0" w:firstLine="0"/>
        <w:jc w:val="both"/>
        <w:rPr>
          <w:rFonts w:ascii="Calibri" w:hAnsi="Calibri" w:cs="Calibri"/>
          <w:sz w:val="20"/>
          <w:szCs w:val="20"/>
          <w:lang w:eastAsia="sk-SK"/>
        </w:rPr>
      </w:pPr>
      <w:r w:rsidRPr="00BC3C49">
        <w:rPr>
          <w:rFonts w:ascii="Calibri" w:hAnsi="Calibri" w:cs="Calibri"/>
          <w:sz w:val="20"/>
          <w:szCs w:val="20"/>
          <w:lang w:eastAsia="sk-SK"/>
        </w:rPr>
        <w:t>Verejný obstarávateľ umožňuje hospodárskym subjektom prehlásiť splnenie podmienok účasti finančného a ekonomického postavenia a podmienky účasti technickej alebo odbornej spôsobilosti prostredníctvom globálneho údaju, uvedeného v oddiely α IV. časti jednotného európskeho dokumentu.</w:t>
      </w:r>
    </w:p>
    <w:p w14:paraId="6DB0E7FF" w14:textId="77777777" w:rsidR="0064099E" w:rsidRDefault="0064099E" w:rsidP="0064099E">
      <w:pPr>
        <w:pStyle w:val="Odsekzoznamu"/>
        <w:tabs>
          <w:tab w:val="left" w:pos="0"/>
          <w:tab w:val="left" w:pos="284"/>
          <w:tab w:val="left" w:pos="567"/>
        </w:tabs>
        <w:autoSpaceDE w:val="0"/>
        <w:spacing w:line="251" w:lineRule="exact"/>
        <w:ind w:left="0"/>
        <w:jc w:val="both"/>
        <w:rPr>
          <w:rFonts w:ascii="Calibri" w:hAnsi="Calibri" w:cs="Calibri"/>
          <w:sz w:val="20"/>
          <w:szCs w:val="20"/>
          <w:lang w:eastAsia="sk-SK"/>
        </w:rPr>
      </w:pPr>
    </w:p>
    <w:p w14:paraId="3B8742B0" w14:textId="711B1665" w:rsidR="00C23024" w:rsidRPr="0064099E" w:rsidRDefault="00BC3C49" w:rsidP="002F4C0B">
      <w:pPr>
        <w:pStyle w:val="Odsekzoznamu"/>
        <w:numPr>
          <w:ilvl w:val="1"/>
          <w:numId w:val="21"/>
        </w:numPr>
        <w:tabs>
          <w:tab w:val="left" w:pos="0"/>
          <w:tab w:val="left" w:pos="426"/>
        </w:tabs>
        <w:autoSpaceDE w:val="0"/>
        <w:spacing w:line="251" w:lineRule="exact"/>
        <w:ind w:left="0" w:firstLine="0"/>
        <w:jc w:val="both"/>
        <w:rPr>
          <w:rFonts w:ascii="Calibri" w:hAnsi="Calibri" w:cs="Calibri"/>
          <w:sz w:val="20"/>
          <w:szCs w:val="20"/>
          <w:lang w:eastAsia="sk-SK"/>
        </w:rPr>
      </w:pPr>
      <w:r w:rsidRPr="0064099E">
        <w:rPr>
          <w:rFonts w:ascii="Calibri" w:hAnsi="Calibri" w:cs="Calibri"/>
          <w:sz w:val="20"/>
          <w:szCs w:val="20"/>
          <w:lang w:eastAsia="sk-SK"/>
        </w:rPr>
        <w:t>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Pr="0064099E">
        <w:rPr>
          <w:rFonts w:ascii="Calibri" w:hAnsi="Calibri" w:cs="Calibri"/>
          <w:sz w:val="20"/>
          <w:szCs w:val="20"/>
          <w:lang w:eastAsia="sk-SK"/>
        </w:rPr>
        <w:t>rtf</w:t>
      </w:r>
      <w:proofErr w:type="spellEnd"/>
      <w:r w:rsidRPr="0064099E">
        <w:rPr>
          <w:rFonts w:ascii="Calibri" w:hAnsi="Calibri" w:cs="Calibri"/>
          <w:sz w:val="20"/>
          <w:szCs w:val="20"/>
          <w:lang w:eastAsia="sk-SK"/>
        </w:rPr>
        <w:t xml:space="preserve"> je možné nájsť na webovom sídla Úr</w:t>
      </w:r>
      <w:r w:rsidR="00C23024" w:rsidRPr="0064099E">
        <w:rPr>
          <w:rFonts w:ascii="Calibri" w:hAnsi="Calibri" w:cs="Calibri"/>
          <w:sz w:val="20"/>
          <w:szCs w:val="20"/>
          <w:lang w:eastAsia="sk-SK"/>
        </w:rPr>
        <w:t>adu pre verejné obstarávanie</w:t>
      </w:r>
    </w:p>
    <w:p w14:paraId="2D4D60EB" w14:textId="4FF024E3" w:rsidR="00C23024" w:rsidRPr="00C23024" w:rsidRDefault="00C23024" w:rsidP="00C23024">
      <w:pPr>
        <w:pStyle w:val="Odsekzoznamu"/>
        <w:tabs>
          <w:tab w:val="left" w:pos="426"/>
        </w:tabs>
        <w:autoSpaceDE w:val="0"/>
        <w:spacing w:line="251" w:lineRule="exact"/>
        <w:ind w:left="0"/>
        <w:jc w:val="both"/>
        <w:rPr>
          <w:rFonts w:asciiTheme="minorHAnsi" w:hAnsiTheme="minorHAnsi" w:cstheme="minorHAnsi"/>
          <w:sz w:val="20"/>
          <w:szCs w:val="20"/>
          <w:lang w:eastAsia="sk-SK"/>
        </w:rPr>
        <w:sectPr w:rsidR="00C23024" w:rsidRPr="00C23024" w:rsidSect="005E3A0E">
          <w:pgSz w:w="11906" w:h="16838" w:code="9"/>
          <w:pgMar w:top="1420" w:right="1134" w:bottom="1418" w:left="1021" w:header="709" w:footer="709" w:gutter="0"/>
          <w:cols w:space="708"/>
          <w:docGrid w:linePitch="360"/>
        </w:sectPr>
      </w:pPr>
      <w:r>
        <w:rPr>
          <w:rFonts w:ascii="Calibri" w:hAnsi="Calibri" w:cs="Calibri"/>
          <w:sz w:val="20"/>
          <w:szCs w:val="20"/>
          <w:lang w:eastAsia="sk-SK"/>
        </w:rPr>
        <w:t xml:space="preserve">na </w:t>
      </w:r>
      <w:r w:rsidR="00BC3C49" w:rsidRPr="00BC3C49">
        <w:rPr>
          <w:rFonts w:ascii="Calibri" w:hAnsi="Calibri" w:cs="Calibri"/>
          <w:sz w:val="20"/>
          <w:szCs w:val="20"/>
          <w:lang w:eastAsia="sk-SK"/>
        </w:rPr>
        <w:t>adrese</w:t>
      </w:r>
      <w:r w:rsidR="00BC3C49">
        <w:rPr>
          <w:rFonts w:ascii="Calibri" w:hAnsi="Calibri" w:cs="Calibri"/>
          <w:sz w:val="20"/>
          <w:szCs w:val="20"/>
          <w:lang w:eastAsia="sk-SK"/>
        </w:rPr>
        <w:t xml:space="preserve">: </w:t>
      </w:r>
      <w:hyperlink r:id="rId19" w:history="1">
        <w:r w:rsidR="000D53A7" w:rsidRPr="00046E06">
          <w:rPr>
            <w:rStyle w:val="Hypertextovprepojenie"/>
            <w:rFonts w:asciiTheme="minorHAnsi" w:hAnsiTheme="minorHAnsi" w:cstheme="minorHAnsi"/>
            <w:sz w:val="22"/>
            <w:szCs w:val="22"/>
          </w:rPr>
          <w:t>https://www.uvo.gov.sk/verejny-obstaravatel-obstaravatel/jednotny-europsky-dokument-603.html</w:t>
        </w:r>
      </w:hyperlink>
      <w:r w:rsidR="000D53A7">
        <w:rPr>
          <w:rFonts w:asciiTheme="minorHAnsi" w:hAnsiTheme="minorHAnsi" w:cstheme="minorHAnsi"/>
          <w:color w:val="4472C4" w:themeColor="accent5"/>
          <w:sz w:val="22"/>
          <w:szCs w:val="22"/>
          <w:u w:val="single"/>
        </w:rPr>
        <w:t xml:space="preserve">. </w:t>
      </w:r>
    </w:p>
    <w:p w14:paraId="010E5F93" w14:textId="03185C7C" w:rsidR="00E5007A" w:rsidRPr="0063584C" w:rsidRDefault="00E5007A" w:rsidP="0064099E">
      <w:pPr>
        <w:pStyle w:val="tl1"/>
        <w:tabs>
          <w:tab w:val="left" w:pos="567"/>
        </w:tabs>
        <w:jc w:val="left"/>
        <w:rPr>
          <w:rFonts w:ascii="Calibri" w:hAnsi="Calibri" w:cs="Calibri"/>
          <w:b/>
          <w:bCs/>
          <w:iCs/>
          <w:sz w:val="24"/>
          <w:szCs w:val="20"/>
        </w:rPr>
      </w:pPr>
      <w:r w:rsidRPr="0063584C">
        <w:rPr>
          <w:rFonts w:ascii="Calibri" w:hAnsi="Calibri" w:cs="Calibri"/>
          <w:b/>
          <w:bCs/>
          <w:iCs/>
          <w:sz w:val="24"/>
          <w:szCs w:val="20"/>
        </w:rPr>
        <w:lastRenderedPageBreak/>
        <w:t>G.</w:t>
      </w:r>
      <w:r w:rsidR="0064099E">
        <w:rPr>
          <w:rFonts w:ascii="Calibri" w:hAnsi="Calibri" w:cs="Calibri"/>
          <w:b/>
          <w:bCs/>
          <w:iCs/>
          <w:sz w:val="24"/>
          <w:szCs w:val="20"/>
        </w:rPr>
        <w:tab/>
      </w:r>
      <w:r w:rsidRPr="0063584C">
        <w:rPr>
          <w:rFonts w:ascii="Calibri" w:hAnsi="Calibri" w:cs="Calibri"/>
          <w:b/>
          <w:bCs/>
          <w:iCs/>
          <w:sz w:val="24"/>
          <w:szCs w:val="20"/>
        </w:rPr>
        <w:t>NÁVRH UCHÁDZAČA NA PLNENIE KRITÉRI</w:t>
      </w:r>
      <w:r w:rsidR="000265E6">
        <w:rPr>
          <w:rFonts w:ascii="Calibri" w:hAnsi="Calibri" w:cs="Calibri"/>
          <w:b/>
          <w:bCs/>
          <w:iCs/>
          <w:sz w:val="24"/>
          <w:szCs w:val="20"/>
        </w:rPr>
        <w:t>Í</w:t>
      </w:r>
    </w:p>
    <w:p w14:paraId="1F75460C" w14:textId="77777777" w:rsidR="00E5007A" w:rsidRPr="0063584C" w:rsidRDefault="00E5007A" w:rsidP="00053E4D">
      <w:pPr>
        <w:jc w:val="both"/>
        <w:rPr>
          <w:rFonts w:ascii="Calibri" w:hAnsi="Calibri" w:cs="Calibri"/>
          <w:szCs w:val="16"/>
        </w:rPr>
      </w:pPr>
    </w:p>
    <w:p w14:paraId="710D0450" w14:textId="26D01AA7" w:rsidR="00E5007A" w:rsidRPr="00AE6B85" w:rsidRDefault="00E5007A" w:rsidP="00053E4D">
      <w:pPr>
        <w:ind w:left="2835" w:hanging="2835"/>
        <w:jc w:val="both"/>
        <w:rPr>
          <w:rFonts w:ascii="Calibri" w:hAnsi="Calibri" w:cs="Calibri"/>
          <w:sz w:val="20"/>
          <w:szCs w:val="20"/>
        </w:rPr>
      </w:pPr>
      <w:bookmarkStart w:id="17" w:name="OLE_LINK3"/>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00556763">
        <w:rPr>
          <w:rFonts w:ascii="Calibri" w:hAnsi="Calibri" w:cs="Calibri"/>
          <w:sz w:val="20"/>
          <w:szCs w:val="20"/>
        </w:rPr>
        <w:t>p</w:t>
      </w:r>
      <w:r w:rsidR="00556763" w:rsidRPr="00AE6B85">
        <w:rPr>
          <w:rFonts w:ascii="Calibri" w:hAnsi="Calibri" w:cs="Calibri"/>
          <w:sz w:val="20"/>
          <w:szCs w:val="20"/>
        </w:rPr>
        <w:t xml:space="preserve">odlimitná </w:t>
      </w:r>
      <w:r w:rsidRPr="00AE6B85">
        <w:rPr>
          <w:rFonts w:ascii="Calibri" w:hAnsi="Calibri" w:cs="Calibri"/>
          <w:sz w:val="20"/>
          <w:szCs w:val="20"/>
        </w:rPr>
        <w:t>zákazka bez využitia elektronického trhoviska</w:t>
      </w:r>
    </w:p>
    <w:p w14:paraId="1B6B611F" w14:textId="14AE70F8" w:rsidR="00E5007A" w:rsidRPr="00AE6B85" w:rsidRDefault="00E5007A" w:rsidP="00053E4D">
      <w:pPr>
        <w:ind w:left="2835" w:hanging="2835"/>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01799B49" w14:textId="3F48FC13" w:rsidR="00E5007A" w:rsidRDefault="00E5007A" w:rsidP="00053E4D">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sidRPr="00AE6B85">
        <w:rPr>
          <w:rFonts w:ascii="Calibri" w:hAnsi="Calibri" w:cs="Calibri"/>
          <w:sz w:val="20"/>
          <w:szCs w:val="20"/>
        </w:rPr>
        <w:tab/>
      </w:r>
    </w:p>
    <w:p w14:paraId="0B35432F" w14:textId="6022C107" w:rsidR="00E5007A" w:rsidRPr="00AE6B85" w:rsidRDefault="00E5007A" w:rsidP="00053E4D">
      <w:pPr>
        <w:ind w:left="2835" w:hanging="2835"/>
        <w:jc w:val="both"/>
        <w:rPr>
          <w:rFonts w:ascii="Calibri" w:hAnsi="Calibri" w:cs="Calibri"/>
          <w:b/>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ins w:id="18" w:author="Fekiačová Jana" w:date="2022-01-07T13:09:00Z">
        <w:r w:rsidR="000E3506" w:rsidRPr="005E0B75">
          <w:rPr>
            <w:rFonts w:ascii="Calibri" w:hAnsi="Calibri" w:cs="Calibri"/>
            <w:bCs/>
            <w:sz w:val="20"/>
            <w:szCs w:val="20"/>
          </w:rPr>
          <w:t xml:space="preserve">Banskobystrický samosprávny kraj, Námestie SNP 23, 974 01 Banská </w:t>
        </w:r>
      </w:ins>
    </w:p>
    <w:p w14:paraId="6301E3FB" w14:textId="77777777" w:rsidR="00AD46E9" w:rsidRDefault="00AD46E9" w:rsidP="00053E4D">
      <w:pPr>
        <w:ind w:left="2835" w:hanging="2835"/>
        <w:jc w:val="both"/>
        <w:rPr>
          <w:rFonts w:ascii="Calibri" w:hAnsi="Calibri" w:cs="Calibri"/>
          <w:b/>
          <w:sz w:val="20"/>
          <w:szCs w:val="20"/>
        </w:rPr>
      </w:pPr>
    </w:p>
    <w:p w14:paraId="155F0ACD" w14:textId="11B189D8" w:rsidR="00E5007A" w:rsidRPr="00AE6B85" w:rsidRDefault="00E5007A" w:rsidP="00053E4D">
      <w:pPr>
        <w:ind w:left="2835" w:hanging="2835"/>
        <w:jc w:val="both"/>
        <w:rPr>
          <w:rFonts w:ascii="Calibri" w:hAnsi="Calibri" w:cs="Calibri"/>
          <w:sz w:val="20"/>
          <w:szCs w:val="20"/>
        </w:rPr>
      </w:pPr>
      <w:r w:rsidRPr="00AE6B85">
        <w:rPr>
          <w:rFonts w:ascii="Calibri" w:hAnsi="Calibri" w:cs="Calibri"/>
          <w:b/>
          <w:sz w:val="20"/>
          <w:szCs w:val="20"/>
        </w:rPr>
        <w:t>Obchodné meno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7A2E1673" w14:textId="77777777" w:rsidR="00E5007A" w:rsidRPr="00AE6B85" w:rsidRDefault="00E5007A" w:rsidP="00053E4D">
      <w:pPr>
        <w:ind w:left="2835" w:hanging="2835"/>
        <w:jc w:val="both"/>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55203645" w14:textId="77777777" w:rsidR="00E5007A" w:rsidRPr="00AE6B85" w:rsidRDefault="00E5007A" w:rsidP="00053E4D">
      <w:pPr>
        <w:ind w:left="2835" w:hanging="2835"/>
        <w:jc w:val="both"/>
        <w:rPr>
          <w:rFonts w:ascii="Calibri" w:hAnsi="Calibri" w:cs="Calibri"/>
          <w:sz w:val="20"/>
          <w:szCs w:val="20"/>
        </w:rPr>
      </w:pPr>
      <w:r w:rsidRPr="00AE6B85">
        <w:rPr>
          <w:rFonts w:ascii="Calibri" w:hAnsi="Calibri" w:cs="Calibri"/>
          <w:b/>
          <w:sz w:val="20"/>
          <w:szCs w:val="20"/>
        </w:rPr>
        <w:t>IČO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4FCEDA4B" w14:textId="703D9E08" w:rsidR="00E5007A" w:rsidRDefault="00E5007A" w:rsidP="00053E4D">
      <w:pPr>
        <w:ind w:left="2835" w:hanging="2835"/>
        <w:jc w:val="both"/>
        <w:rPr>
          <w:rFonts w:ascii="Calibri" w:hAnsi="Calibri" w:cs="Calibri"/>
          <w:i/>
          <w:sz w:val="20"/>
          <w:szCs w:val="20"/>
        </w:rPr>
      </w:pPr>
      <w:r w:rsidRPr="00AE6B85">
        <w:rPr>
          <w:rFonts w:ascii="Calibri" w:hAnsi="Calibri" w:cs="Calibri"/>
          <w:b/>
          <w:sz w:val="20"/>
          <w:szCs w:val="20"/>
        </w:rPr>
        <w:t>Kontaktná osoba uchádzača:</w:t>
      </w:r>
      <w:r w:rsidRPr="00AE6B85">
        <w:rPr>
          <w:rFonts w:ascii="Calibri" w:hAnsi="Calibri" w:cs="Calibri"/>
          <w:sz w:val="20"/>
          <w:szCs w:val="20"/>
        </w:rPr>
        <w:t xml:space="preserve">         </w:t>
      </w:r>
      <w:r w:rsidR="00053E4D">
        <w:rPr>
          <w:rFonts w:ascii="Calibri" w:hAnsi="Calibri" w:cs="Calibri"/>
          <w:sz w:val="20"/>
          <w:szCs w:val="20"/>
        </w:rPr>
        <w:tab/>
      </w:r>
      <w:r w:rsidRPr="00AD46E9">
        <w:rPr>
          <w:rFonts w:ascii="Calibri" w:hAnsi="Calibri" w:cs="Calibri"/>
          <w:i/>
          <w:sz w:val="20"/>
          <w:szCs w:val="20"/>
          <w:highlight w:val="yellow"/>
        </w:rPr>
        <w:t>(vyplní uchádzač)</w:t>
      </w:r>
    </w:p>
    <w:p w14:paraId="4D99584C" w14:textId="3029E445" w:rsidR="00E5007A" w:rsidRPr="0063584C" w:rsidRDefault="00E5007A" w:rsidP="00053E4D">
      <w:pPr>
        <w:ind w:left="2835" w:hanging="2835"/>
        <w:jc w:val="both"/>
        <w:rPr>
          <w:rFonts w:ascii="Calibri" w:hAnsi="Calibri" w:cs="Calibri"/>
          <w:sz w:val="20"/>
          <w:szCs w:val="20"/>
        </w:rPr>
      </w:pPr>
      <w:r>
        <w:rPr>
          <w:rFonts w:ascii="Calibri" w:hAnsi="Calibri" w:cs="Calibri"/>
          <w:b/>
          <w:sz w:val="20"/>
          <w:szCs w:val="20"/>
        </w:rPr>
        <w:t>Tel. a </w:t>
      </w:r>
      <w:r w:rsidR="00DB560E">
        <w:rPr>
          <w:rFonts w:ascii="Calibri" w:hAnsi="Calibri" w:cs="Calibri"/>
          <w:b/>
          <w:sz w:val="20"/>
          <w:szCs w:val="20"/>
        </w:rPr>
        <w:t>e</w:t>
      </w:r>
      <w:r>
        <w:rPr>
          <w:rFonts w:ascii="Calibri" w:hAnsi="Calibri" w:cs="Calibri"/>
          <w:b/>
          <w:sz w:val="20"/>
          <w:szCs w:val="20"/>
        </w:rPr>
        <w:t>-mail</w:t>
      </w:r>
      <w:r w:rsidRPr="00AE6B85">
        <w:rPr>
          <w:rFonts w:ascii="Calibri" w:hAnsi="Calibri" w:cs="Calibri"/>
          <w:b/>
          <w:sz w:val="20"/>
          <w:szCs w:val="20"/>
        </w:rPr>
        <w:t>:</w:t>
      </w:r>
      <w:r w:rsidR="00053E4D">
        <w:rPr>
          <w:rFonts w:ascii="Calibri" w:hAnsi="Calibri" w:cs="Calibri"/>
          <w:sz w:val="20"/>
          <w:szCs w:val="20"/>
        </w:rPr>
        <w:tab/>
      </w:r>
      <w:r w:rsidRPr="00AD46E9">
        <w:rPr>
          <w:rFonts w:ascii="Calibri" w:hAnsi="Calibri" w:cs="Calibri"/>
          <w:i/>
          <w:sz w:val="20"/>
          <w:szCs w:val="20"/>
          <w:highlight w:val="yellow"/>
        </w:rPr>
        <w:t>(vyplní uchádzač)</w:t>
      </w:r>
    </w:p>
    <w:bookmarkEnd w:id="17"/>
    <w:p w14:paraId="0EDD286A" w14:textId="77777777" w:rsidR="00E5007A" w:rsidRPr="0063584C" w:rsidRDefault="00E5007A" w:rsidP="00E5007A">
      <w:pPr>
        <w:rPr>
          <w:rFonts w:ascii="Calibri" w:hAnsi="Calibri" w:cs="Calibri"/>
          <w:b/>
          <w:color w:val="FF0000"/>
          <w:sz w:val="18"/>
          <w:szCs w:val="20"/>
        </w:rPr>
      </w:pPr>
    </w:p>
    <w:p w14:paraId="556424F3" w14:textId="77777777" w:rsidR="00E5007A" w:rsidRPr="0063584C" w:rsidRDefault="00E5007A" w:rsidP="00E5007A">
      <w:pPr>
        <w:jc w:val="center"/>
        <w:rPr>
          <w:rFonts w:ascii="Calibri" w:hAnsi="Calibri" w:cs="Calibri"/>
          <w:b/>
          <w:color w:val="FF0000"/>
          <w:sz w:val="18"/>
          <w:szCs w:val="20"/>
        </w:rPr>
      </w:pPr>
    </w:p>
    <w:p w14:paraId="7DEA7230" w14:textId="77777777" w:rsidR="00E5007A" w:rsidRPr="0063584C" w:rsidRDefault="00E5007A" w:rsidP="00E5007A">
      <w:pPr>
        <w:jc w:val="center"/>
        <w:rPr>
          <w:rFonts w:ascii="Calibri" w:hAnsi="Calibri" w:cs="Calibri"/>
          <w:b/>
          <w:sz w:val="20"/>
          <w:szCs w:val="20"/>
          <w:u w:val="single"/>
        </w:rPr>
      </w:pPr>
      <w:r w:rsidRPr="008F01EA">
        <w:rPr>
          <w:rFonts w:asciiTheme="minorHAnsi" w:hAnsiTheme="minorHAnsi" w:cstheme="minorHAnsi"/>
          <w:b/>
          <w:sz w:val="22"/>
          <w:szCs w:val="22"/>
          <w:u w:val="single"/>
        </w:rPr>
        <w:t>Návrh uchádzača na plnenie kritéria</w:t>
      </w:r>
      <w:r w:rsidRPr="008F01EA">
        <w:rPr>
          <w:rFonts w:asciiTheme="minorHAnsi" w:hAnsiTheme="minorHAnsi" w:cstheme="minorHAnsi"/>
          <w:b/>
          <w:sz w:val="22"/>
          <w:szCs w:val="22"/>
        </w:rPr>
        <w:t xml:space="preserve">  </w:t>
      </w:r>
      <w:r w:rsidRPr="008F01EA">
        <w:rPr>
          <w:rFonts w:ascii="Calibri" w:hAnsi="Calibri" w:cs="Calibri"/>
          <w:i/>
          <w:sz w:val="20"/>
          <w:szCs w:val="20"/>
        </w:rPr>
        <w:t>(vyplní uchádzač)</w:t>
      </w:r>
    </w:p>
    <w:p w14:paraId="6F993C84" w14:textId="77777777" w:rsidR="00B14265" w:rsidRDefault="00B14265" w:rsidP="00B14265">
      <w:pPr>
        <w:rPr>
          <w:rFonts w:ascii="Calibri" w:hAnsi="Calibri" w:cs="Calibri"/>
          <w:b/>
          <w:sz w:val="20"/>
          <w:szCs w:val="20"/>
        </w:rPr>
      </w:pPr>
    </w:p>
    <w:p w14:paraId="009F353B" w14:textId="77777777" w:rsidR="00AD46E9" w:rsidRDefault="00AD46E9" w:rsidP="00E5007A">
      <w:pPr>
        <w:rPr>
          <w:rFonts w:ascii="Calibri" w:hAnsi="Calibri" w:cs="Calibri"/>
          <w:sz w:val="20"/>
          <w:szCs w:val="20"/>
        </w:rPr>
      </w:pPr>
    </w:p>
    <w:p w14:paraId="48E7BB98" w14:textId="3D577486" w:rsidR="00E5007A" w:rsidRPr="0063584C" w:rsidRDefault="00E5007A" w:rsidP="00E5007A">
      <w:pPr>
        <w:rPr>
          <w:rFonts w:ascii="Calibri" w:hAnsi="Calibri" w:cs="Calibri"/>
          <w:sz w:val="20"/>
          <w:szCs w:val="20"/>
        </w:rPr>
      </w:pPr>
      <w:r>
        <w:rPr>
          <w:rFonts w:ascii="Calibri" w:hAnsi="Calibri" w:cs="Calibri"/>
          <w:sz w:val="20"/>
          <w:szCs w:val="20"/>
        </w:rPr>
        <w:t>C</w:t>
      </w:r>
      <w:r w:rsidRPr="0063584C">
        <w:rPr>
          <w:rFonts w:ascii="Calibri" w:hAnsi="Calibri" w:cs="Calibri"/>
          <w:sz w:val="20"/>
          <w:szCs w:val="20"/>
        </w:rPr>
        <w:t>elková</w:t>
      </w:r>
      <w:r>
        <w:rPr>
          <w:rFonts w:ascii="Calibri" w:hAnsi="Calibri" w:cs="Calibri"/>
          <w:sz w:val="20"/>
          <w:szCs w:val="20"/>
        </w:rPr>
        <w:t xml:space="preserve"> cena za predmet zákazky v EUR bez DPH:</w:t>
      </w:r>
      <w:r>
        <w:rPr>
          <w:rFonts w:ascii="Calibri" w:hAnsi="Calibri" w:cs="Calibri"/>
          <w:sz w:val="20"/>
          <w:szCs w:val="20"/>
        </w:rPr>
        <w:tab/>
      </w:r>
      <w:r w:rsidRPr="0063584C">
        <w:rPr>
          <w:rFonts w:ascii="Calibri" w:hAnsi="Calibri" w:cs="Calibri"/>
          <w:sz w:val="20"/>
          <w:szCs w:val="20"/>
        </w:rPr>
        <w:t>.......................................................................</w:t>
      </w:r>
    </w:p>
    <w:p w14:paraId="7D14A123" w14:textId="17438656" w:rsidR="00E5007A" w:rsidRDefault="00E5007A" w:rsidP="00E5007A">
      <w:pPr>
        <w:rPr>
          <w:rFonts w:ascii="Calibri" w:hAnsi="Calibri" w:cs="Calibri"/>
          <w:sz w:val="20"/>
          <w:szCs w:val="20"/>
        </w:rPr>
      </w:pPr>
    </w:p>
    <w:p w14:paraId="14856098" w14:textId="77777777" w:rsidR="00C835EE" w:rsidRPr="0063584C" w:rsidRDefault="00C835EE" w:rsidP="00E5007A">
      <w:pPr>
        <w:rPr>
          <w:rFonts w:ascii="Calibri" w:hAnsi="Calibri" w:cs="Calibri"/>
          <w:sz w:val="20"/>
          <w:szCs w:val="20"/>
        </w:rPr>
      </w:pPr>
    </w:p>
    <w:p w14:paraId="1B76C3A3" w14:textId="77777777" w:rsidR="00E5007A" w:rsidRPr="0063584C" w:rsidRDefault="00E5007A" w:rsidP="00E5007A">
      <w:pPr>
        <w:rPr>
          <w:rFonts w:ascii="Calibri" w:hAnsi="Calibri" w:cs="Calibri"/>
          <w:sz w:val="20"/>
          <w:szCs w:val="20"/>
        </w:rPr>
      </w:pPr>
      <w:r w:rsidRPr="0063584C">
        <w:rPr>
          <w:rFonts w:ascii="Calibri" w:hAnsi="Calibri" w:cs="Calibri"/>
          <w:sz w:val="20"/>
          <w:szCs w:val="20"/>
        </w:rPr>
        <w:t>DPH v EUR:</w:t>
      </w:r>
      <w:r w:rsidRPr="0063584C">
        <w:rPr>
          <w:rFonts w:ascii="Calibri" w:hAnsi="Calibri" w:cs="Calibri"/>
          <w:sz w:val="20"/>
          <w:szCs w:val="20"/>
        </w:rPr>
        <w:tab/>
      </w:r>
      <w:r w:rsidRPr="0063584C">
        <w:rPr>
          <w:rFonts w:ascii="Calibri" w:hAnsi="Calibri" w:cs="Calibri"/>
          <w:sz w:val="20"/>
          <w:szCs w:val="20"/>
        </w:rPr>
        <w:tab/>
      </w:r>
      <w:r w:rsidRPr="0063584C">
        <w:rPr>
          <w:rFonts w:ascii="Calibri" w:hAnsi="Calibri" w:cs="Calibri"/>
          <w:sz w:val="20"/>
          <w:szCs w:val="20"/>
        </w:rPr>
        <w:tab/>
      </w:r>
      <w:r w:rsidRPr="0063584C">
        <w:rPr>
          <w:rFonts w:ascii="Calibri" w:hAnsi="Calibri" w:cs="Calibri"/>
          <w:sz w:val="20"/>
          <w:szCs w:val="20"/>
        </w:rPr>
        <w:tab/>
      </w:r>
      <w:r w:rsidRPr="0063584C">
        <w:rPr>
          <w:rFonts w:ascii="Calibri" w:hAnsi="Calibri" w:cs="Calibri"/>
          <w:sz w:val="20"/>
          <w:szCs w:val="20"/>
        </w:rPr>
        <w:tab/>
      </w:r>
      <w:r w:rsidRPr="0063584C">
        <w:rPr>
          <w:rFonts w:ascii="Calibri" w:hAnsi="Calibri" w:cs="Calibri"/>
          <w:sz w:val="20"/>
          <w:szCs w:val="20"/>
        </w:rPr>
        <w:tab/>
        <w:t>.......................................................................</w:t>
      </w:r>
    </w:p>
    <w:p w14:paraId="363C0AE0" w14:textId="77777777" w:rsidR="00E5007A" w:rsidRPr="0063584C" w:rsidRDefault="00E5007A" w:rsidP="00E5007A">
      <w:pPr>
        <w:rPr>
          <w:rFonts w:ascii="Calibri" w:hAnsi="Calibri" w:cs="Calibri"/>
          <w:sz w:val="20"/>
          <w:szCs w:val="20"/>
        </w:rPr>
      </w:pPr>
    </w:p>
    <w:p w14:paraId="3879F1DE" w14:textId="0CF08F8E" w:rsidR="00E5007A" w:rsidRPr="0063584C" w:rsidRDefault="00E5007A" w:rsidP="00E5007A">
      <w:pPr>
        <w:rPr>
          <w:rFonts w:ascii="Calibri" w:hAnsi="Calibri" w:cs="Calibri"/>
          <w:b/>
          <w:sz w:val="20"/>
          <w:szCs w:val="20"/>
        </w:rPr>
      </w:pPr>
      <w:r>
        <w:rPr>
          <w:rFonts w:ascii="Calibri" w:hAnsi="Calibri" w:cs="Calibri"/>
          <w:b/>
          <w:sz w:val="20"/>
          <w:szCs w:val="20"/>
        </w:rPr>
        <w:t>C</w:t>
      </w:r>
      <w:r w:rsidRPr="0063584C">
        <w:rPr>
          <w:rFonts w:ascii="Calibri" w:hAnsi="Calibri" w:cs="Calibri"/>
          <w:b/>
          <w:sz w:val="20"/>
          <w:szCs w:val="20"/>
        </w:rPr>
        <w:t>elková cena za</w:t>
      </w:r>
      <w:r>
        <w:rPr>
          <w:rFonts w:ascii="Calibri" w:hAnsi="Calibri" w:cs="Calibri"/>
          <w:b/>
          <w:sz w:val="20"/>
          <w:szCs w:val="20"/>
        </w:rPr>
        <w:t xml:space="preserve"> </w:t>
      </w:r>
      <w:r w:rsidRPr="0063584C">
        <w:rPr>
          <w:rFonts w:ascii="Calibri" w:hAnsi="Calibri" w:cs="Calibri"/>
          <w:b/>
          <w:sz w:val="20"/>
          <w:szCs w:val="20"/>
        </w:rPr>
        <w:t xml:space="preserve">predmet zákazky v EUR s DPH </w:t>
      </w:r>
    </w:p>
    <w:p w14:paraId="394097DB" w14:textId="465B5657" w:rsidR="00E5007A" w:rsidRPr="003D3995" w:rsidRDefault="00E5007A" w:rsidP="00E5007A">
      <w:pPr>
        <w:rPr>
          <w:rFonts w:ascii="Calibri" w:hAnsi="Calibri" w:cs="Calibri"/>
          <w:b/>
          <w:sz w:val="20"/>
          <w:szCs w:val="20"/>
        </w:rPr>
      </w:pPr>
      <w:r w:rsidRPr="00B14265">
        <w:rPr>
          <w:rFonts w:ascii="Calibri" w:hAnsi="Calibri" w:cs="Calibri"/>
          <w:b/>
          <w:bCs/>
          <w:i/>
          <w:sz w:val="20"/>
          <w:szCs w:val="20"/>
        </w:rPr>
        <w:t>(</w:t>
      </w:r>
      <w:r w:rsidR="00B14265">
        <w:rPr>
          <w:rFonts w:ascii="Calibri" w:hAnsi="Calibri" w:cs="Calibri"/>
          <w:b/>
          <w:bCs/>
          <w:i/>
          <w:sz w:val="20"/>
          <w:szCs w:val="20"/>
        </w:rPr>
        <w:t>N</w:t>
      </w:r>
      <w:r w:rsidRPr="00B14265">
        <w:rPr>
          <w:rFonts w:ascii="Calibri" w:hAnsi="Calibri" w:cs="Calibri"/>
          <w:b/>
          <w:bCs/>
          <w:i/>
          <w:sz w:val="20"/>
          <w:szCs w:val="20"/>
        </w:rPr>
        <w:t xml:space="preserve">ávrh na plnenie </w:t>
      </w:r>
      <w:r w:rsidR="00C835EE" w:rsidRPr="00B14265">
        <w:rPr>
          <w:rFonts w:ascii="Calibri" w:hAnsi="Calibri" w:cs="Calibri"/>
          <w:b/>
          <w:bCs/>
          <w:i/>
          <w:sz w:val="20"/>
          <w:szCs w:val="20"/>
        </w:rPr>
        <w:t>kritéri</w:t>
      </w:r>
      <w:r w:rsidR="00C835EE">
        <w:rPr>
          <w:rFonts w:ascii="Calibri" w:hAnsi="Calibri" w:cs="Calibri"/>
          <w:b/>
          <w:bCs/>
          <w:i/>
          <w:sz w:val="20"/>
          <w:szCs w:val="20"/>
        </w:rPr>
        <w:t>a</w:t>
      </w:r>
      <w:r w:rsidRPr="00B14265">
        <w:rPr>
          <w:rFonts w:ascii="Calibri" w:hAnsi="Calibri" w:cs="Calibri"/>
          <w:b/>
          <w:bCs/>
          <w:i/>
          <w:sz w:val="20"/>
          <w:szCs w:val="20"/>
        </w:rPr>
        <w:t>):</w:t>
      </w:r>
      <w:r w:rsidRPr="00B14265">
        <w:rPr>
          <w:rFonts w:ascii="Calibri" w:hAnsi="Calibri" w:cs="Calibri"/>
          <w:b/>
          <w:bCs/>
          <w:sz w:val="20"/>
          <w:szCs w:val="20"/>
        </w:rPr>
        <w:tab/>
      </w:r>
      <w:r w:rsidRPr="003D3995">
        <w:rPr>
          <w:rFonts w:ascii="Calibri" w:hAnsi="Calibri" w:cs="Calibri"/>
          <w:b/>
          <w:sz w:val="20"/>
          <w:szCs w:val="20"/>
        </w:rPr>
        <w:tab/>
      </w:r>
      <w:r w:rsidRPr="003D3995">
        <w:rPr>
          <w:rFonts w:ascii="Calibri" w:hAnsi="Calibri" w:cs="Calibri"/>
          <w:b/>
          <w:sz w:val="20"/>
          <w:szCs w:val="20"/>
        </w:rPr>
        <w:tab/>
      </w:r>
      <w:r w:rsidRPr="003D3995">
        <w:rPr>
          <w:rFonts w:ascii="Calibri" w:hAnsi="Calibri" w:cs="Calibri"/>
          <w:b/>
          <w:sz w:val="20"/>
          <w:szCs w:val="20"/>
        </w:rPr>
        <w:tab/>
        <w:t>...................................................................</w:t>
      </w:r>
    </w:p>
    <w:p w14:paraId="2A800C1C" w14:textId="77777777" w:rsidR="00A36C88" w:rsidRDefault="00A36C88" w:rsidP="00A36C88">
      <w:pPr>
        <w:jc w:val="both"/>
        <w:rPr>
          <w:rFonts w:ascii="Calibri" w:hAnsi="Calibri" w:cs="Calibri"/>
          <w:i/>
          <w:sz w:val="18"/>
          <w:szCs w:val="18"/>
        </w:rPr>
      </w:pPr>
    </w:p>
    <w:p w14:paraId="59E52523" w14:textId="20BD65BA" w:rsidR="00A36C88" w:rsidRPr="003957DB" w:rsidRDefault="00A36C88" w:rsidP="00A36C88">
      <w:pPr>
        <w:jc w:val="both"/>
        <w:rPr>
          <w:rFonts w:ascii="Calibri" w:hAnsi="Calibri" w:cs="Calibri"/>
          <w:i/>
          <w:sz w:val="18"/>
          <w:szCs w:val="18"/>
        </w:rPr>
      </w:pPr>
      <w:r w:rsidRPr="003957DB">
        <w:rPr>
          <w:rFonts w:ascii="Calibri" w:hAnsi="Calibri" w:cs="Calibri"/>
          <w:i/>
          <w:sz w:val="18"/>
          <w:szCs w:val="18"/>
        </w:rPr>
        <w:t xml:space="preserve">Pozn.: Uchádzačom uvedená cena musí vychádzať </w:t>
      </w:r>
      <w:r w:rsidR="00AD46E9" w:rsidRPr="00AD46E9">
        <w:rPr>
          <w:rFonts w:ascii="Calibri" w:hAnsi="Calibri" w:cs="Calibri"/>
          <w:i/>
          <w:sz w:val="18"/>
          <w:szCs w:val="18"/>
        </w:rPr>
        <w:t>z oceneného výkazu výmer, ktorý tvorí príloh</w:t>
      </w:r>
      <w:r w:rsidR="00AD46E9">
        <w:rPr>
          <w:rFonts w:ascii="Calibri" w:hAnsi="Calibri" w:cs="Calibri"/>
          <w:i/>
          <w:sz w:val="18"/>
          <w:szCs w:val="18"/>
        </w:rPr>
        <w:t xml:space="preserve">u </w:t>
      </w:r>
      <w:r w:rsidR="00AD3A7D">
        <w:rPr>
          <w:rFonts w:ascii="Calibri" w:hAnsi="Calibri" w:cs="Calibri"/>
          <w:i/>
          <w:sz w:val="18"/>
          <w:szCs w:val="18"/>
        </w:rPr>
        <w:t>2</w:t>
      </w:r>
      <w:r w:rsidR="00AD46E9" w:rsidRPr="00AD46E9">
        <w:rPr>
          <w:rFonts w:ascii="Calibri" w:hAnsi="Calibri" w:cs="Calibri"/>
          <w:i/>
          <w:sz w:val="18"/>
          <w:szCs w:val="18"/>
        </w:rPr>
        <w:t xml:space="preserve"> </w:t>
      </w:r>
      <w:r w:rsidRPr="003957DB">
        <w:rPr>
          <w:rFonts w:ascii="Calibri" w:hAnsi="Calibri" w:cs="Calibri"/>
          <w:i/>
          <w:sz w:val="18"/>
          <w:szCs w:val="18"/>
        </w:rPr>
        <w:t xml:space="preserve">týchto </w:t>
      </w:r>
      <w:r w:rsidR="00AD46E9">
        <w:rPr>
          <w:rFonts w:ascii="Calibri" w:hAnsi="Calibri" w:cs="Calibri"/>
          <w:i/>
          <w:sz w:val="18"/>
          <w:szCs w:val="18"/>
        </w:rPr>
        <w:t>SP</w:t>
      </w:r>
      <w:r w:rsidR="00AD3A7D">
        <w:rPr>
          <w:rFonts w:ascii="Calibri" w:hAnsi="Calibri" w:cs="Calibri"/>
          <w:i/>
          <w:sz w:val="18"/>
          <w:szCs w:val="18"/>
        </w:rPr>
        <w:t>.</w:t>
      </w:r>
    </w:p>
    <w:p w14:paraId="7E0E8DF6" w14:textId="77777777" w:rsidR="00E5007A" w:rsidRPr="003D3995" w:rsidRDefault="00E5007A" w:rsidP="00E5007A">
      <w:pPr>
        <w:rPr>
          <w:rFonts w:ascii="Calibri" w:hAnsi="Calibri" w:cs="Calibri"/>
          <w:sz w:val="20"/>
          <w:szCs w:val="20"/>
        </w:rPr>
      </w:pPr>
    </w:p>
    <w:p w14:paraId="543F1619" w14:textId="016E3971" w:rsidR="00B14265" w:rsidRPr="00B14265" w:rsidRDefault="00B14265" w:rsidP="00B14265">
      <w:pPr>
        <w:tabs>
          <w:tab w:val="num" w:pos="2280"/>
        </w:tabs>
        <w:autoSpaceDE w:val="0"/>
        <w:autoSpaceDN w:val="0"/>
        <w:adjustRightInd w:val="0"/>
        <w:jc w:val="both"/>
        <w:rPr>
          <w:rFonts w:asciiTheme="minorHAnsi" w:hAnsiTheme="minorHAnsi" w:cstheme="minorHAnsi"/>
          <w:i/>
          <w:sz w:val="16"/>
          <w:szCs w:val="16"/>
        </w:rPr>
      </w:pPr>
      <w:r w:rsidRPr="00B14265">
        <w:rPr>
          <w:rFonts w:asciiTheme="minorHAnsi" w:hAnsiTheme="minorHAnsi" w:cstheme="minorHAnsi"/>
          <w:sz w:val="16"/>
          <w:szCs w:val="16"/>
        </w:rPr>
        <w:t xml:space="preserve">* </w:t>
      </w:r>
      <w:r w:rsidRPr="00B14265">
        <w:rPr>
          <w:rFonts w:asciiTheme="minorHAnsi" w:hAnsiTheme="minorHAnsi" w:cstheme="minorHAnsi"/>
          <w:i/>
          <w:sz w:val="16"/>
          <w:szCs w:val="16"/>
        </w:rPr>
        <w:t>V prípade, ak uchádzač je zdaniteľnou osobou pre DPH, uvedie v </w:t>
      </w:r>
      <w:r w:rsidR="00C835EE">
        <w:rPr>
          <w:rFonts w:asciiTheme="minorHAnsi" w:hAnsiTheme="minorHAnsi" w:cstheme="minorHAnsi"/>
          <w:i/>
          <w:sz w:val="16"/>
          <w:szCs w:val="16"/>
        </w:rPr>
        <w:t>riadku</w:t>
      </w:r>
      <w:r w:rsidR="00C835EE" w:rsidRPr="00B14265">
        <w:rPr>
          <w:rFonts w:asciiTheme="minorHAnsi" w:hAnsiTheme="minorHAnsi" w:cstheme="minorHAnsi"/>
          <w:i/>
          <w:sz w:val="16"/>
          <w:szCs w:val="16"/>
        </w:rPr>
        <w:t xml:space="preserve"> </w:t>
      </w:r>
      <w:r w:rsidRPr="00B14265">
        <w:rPr>
          <w:rFonts w:asciiTheme="minorHAnsi" w:hAnsiTheme="minorHAnsi" w:cstheme="minorHAnsi"/>
          <w:i/>
          <w:sz w:val="16"/>
          <w:szCs w:val="16"/>
        </w:rPr>
        <w:t>„</w:t>
      </w:r>
      <w:r w:rsidRPr="00B14265">
        <w:rPr>
          <w:rFonts w:asciiTheme="minorHAnsi" w:hAnsiTheme="minorHAnsi" w:cstheme="minorHAnsi"/>
          <w:sz w:val="16"/>
          <w:szCs w:val="16"/>
          <w:lang w:val="pl-PL" w:eastAsia="en-US"/>
        </w:rPr>
        <w:t xml:space="preserve">Celková cena </w:t>
      </w:r>
      <w:r w:rsidRPr="00B14265">
        <w:rPr>
          <w:rFonts w:asciiTheme="minorHAnsi" w:hAnsiTheme="minorHAnsi" w:cstheme="minorHAnsi"/>
          <w:bCs/>
          <w:sz w:val="16"/>
          <w:szCs w:val="16"/>
        </w:rPr>
        <w:t xml:space="preserve">za </w:t>
      </w:r>
      <w:r w:rsidR="00C835EE">
        <w:rPr>
          <w:rFonts w:asciiTheme="minorHAnsi" w:hAnsiTheme="minorHAnsi" w:cstheme="minorHAnsi"/>
          <w:bCs/>
          <w:sz w:val="16"/>
          <w:szCs w:val="16"/>
        </w:rPr>
        <w:t>predmet</w:t>
      </w:r>
      <w:r w:rsidR="00AD3A7D">
        <w:rPr>
          <w:rFonts w:asciiTheme="minorHAnsi" w:hAnsiTheme="minorHAnsi" w:cstheme="minorHAnsi"/>
          <w:bCs/>
          <w:sz w:val="16"/>
          <w:szCs w:val="16"/>
        </w:rPr>
        <w:t xml:space="preserve"> z</w:t>
      </w:r>
      <w:r w:rsidRPr="00B14265">
        <w:rPr>
          <w:rFonts w:asciiTheme="minorHAnsi" w:hAnsiTheme="minorHAnsi" w:cstheme="minorHAnsi"/>
          <w:bCs/>
          <w:sz w:val="16"/>
          <w:szCs w:val="16"/>
        </w:rPr>
        <w:t xml:space="preserve">ákazky </w:t>
      </w:r>
      <w:r w:rsidRPr="00B14265">
        <w:rPr>
          <w:rFonts w:asciiTheme="minorHAnsi" w:hAnsiTheme="minorHAnsi" w:cstheme="minorHAnsi"/>
          <w:sz w:val="16"/>
          <w:szCs w:val="16"/>
          <w:lang w:val="pl-PL" w:eastAsia="en-US"/>
        </w:rPr>
        <w:t>v EUR s DPH</w:t>
      </w:r>
      <w:r w:rsidRPr="00B14265">
        <w:rPr>
          <w:rFonts w:asciiTheme="minorHAnsi" w:hAnsiTheme="minorHAnsi" w:cstheme="minorHAnsi"/>
          <w:i/>
          <w:sz w:val="16"/>
          <w:szCs w:val="16"/>
          <w:lang w:val="pl-PL"/>
        </w:rPr>
        <w:t xml:space="preserve">” </w:t>
      </w:r>
      <w:r w:rsidRPr="00B14265">
        <w:rPr>
          <w:rFonts w:asciiTheme="minorHAnsi" w:hAnsiTheme="minorHAnsi" w:cstheme="minorHAnsi"/>
          <w:i/>
          <w:sz w:val="16"/>
          <w:szCs w:val="16"/>
        </w:rPr>
        <w:t>sumu</w:t>
      </w:r>
      <w:r w:rsidR="00A36C88">
        <w:rPr>
          <w:rFonts w:asciiTheme="minorHAnsi" w:hAnsiTheme="minorHAnsi" w:cstheme="minorHAnsi"/>
          <w:i/>
          <w:sz w:val="16"/>
          <w:szCs w:val="16"/>
        </w:rPr>
        <w:t xml:space="preserve">                 </w:t>
      </w:r>
      <w:r w:rsidRPr="00B14265">
        <w:rPr>
          <w:rFonts w:asciiTheme="minorHAnsi" w:hAnsiTheme="minorHAnsi" w:cstheme="minorHAnsi"/>
          <w:i/>
          <w:sz w:val="16"/>
          <w:szCs w:val="16"/>
        </w:rPr>
        <w:t xml:space="preserve"> </w:t>
      </w:r>
      <w:r w:rsidR="00C835EE">
        <w:rPr>
          <w:rFonts w:asciiTheme="minorHAnsi" w:hAnsiTheme="minorHAnsi" w:cstheme="minorHAnsi"/>
          <w:i/>
          <w:sz w:val="16"/>
          <w:szCs w:val="16"/>
        </w:rPr>
        <w:t>z riadku</w:t>
      </w:r>
      <w:r w:rsidRPr="00B14265">
        <w:rPr>
          <w:rFonts w:asciiTheme="minorHAnsi" w:hAnsiTheme="minorHAnsi" w:cstheme="minorHAnsi"/>
          <w:i/>
          <w:sz w:val="16"/>
          <w:szCs w:val="16"/>
        </w:rPr>
        <w:t xml:space="preserve"> „</w:t>
      </w:r>
      <w:r w:rsidRPr="00B14265">
        <w:rPr>
          <w:rFonts w:asciiTheme="minorHAnsi" w:hAnsiTheme="minorHAnsi" w:cstheme="minorHAnsi"/>
          <w:sz w:val="16"/>
          <w:szCs w:val="16"/>
          <w:lang w:val="pl-PL" w:eastAsia="en-US"/>
        </w:rPr>
        <w:t xml:space="preserve">Celková cena </w:t>
      </w:r>
      <w:r w:rsidRPr="00B14265">
        <w:rPr>
          <w:rFonts w:asciiTheme="minorHAnsi" w:hAnsiTheme="minorHAnsi" w:cstheme="minorHAnsi"/>
          <w:bCs/>
          <w:sz w:val="16"/>
          <w:szCs w:val="16"/>
        </w:rPr>
        <w:t xml:space="preserve">za </w:t>
      </w:r>
      <w:r w:rsidR="00AD3A7D">
        <w:rPr>
          <w:rFonts w:asciiTheme="minorHAnsi" w:hAnsiTheme="minorHAnsi" w:cstheme="minorHAnsi"/>
          <w:bCs/>
          <w:sz w:val="16"/>
          <w:szCs w:val="16"/>
        </w:rPr>
        <w:t>predmet z</w:t>
      </w:r>
      <w:r w:rsidR="00AD3A7D" w:rsidRPr="00B14265">
        <w:rPr>
          <w:rFonts w:asciiTheme="minorHAnsi" w:hAnsiTheme="minorHAnsi" w:cstheme="minorHAnsi"/>
          <w:bCs/>
          <w:sz w:val="16"/>
          <w:szCs w:val="16"/>
        </w:rPr>
        <w:t xml:space="preserve">ákazky </w:t>
      </w:r>
      <w:r w:rsidRPr="00B14265">
        <w:rPr>
          <w:rFonts w:asciiTheme="minorHAnsi" w:hAnsiTheme="minorHAnsi" w:cstheme="minorHAnsi"/>
          <w:i/>
          <w:sz w:val="16"/>
          <w:szCs w:val="16"/>
        </w:rPr>
        <w:t>v EUR bez DPH“ navýšenú o aktuálne platnú sadzbu DPH.</w:t>
      </w:r>
    </w:p>
    <w:p w14:paraId="133F9F3E" w14:textId="4E842E04" w:rsidR="00B14265" w:rsidRPr="00B14265" w:rsidRDefault="00B14265" w:rsidP="00B14265">
      <w:pPr>
        <w:tabs>
          <w:tab w:val="num" w:pos="2280"/>
        </w:tabs>
        <w:autoSpaceDE w:val="0"/>
        <w:autoSpaceDN w:val="0"/>
        <w:adjustRightInd w:val="0"/>
        <w:jc w:val="both"/>
        <w:rPr>
          <w:rFonts w:asciiTheme="minorHAnsi" w:hAnsiTheme="minorHAnsi" w:cstheme="minorHAnsi"/>
          <w:i/>
          <w:sz w:val="16"/>
          <w:szCs w:val="16"/>
        </w:rPr>
      </w:pPr>
      <w:r w:rsidRPr="00B14265">
        <w:rPr>
          <w:rFonts w:asciiTheme="minorHAnsi" w:hAnsiTheme="minorHAnsi" w:cstheme="minorHAnsi"/>
          <w:i/>
          <w:sz w:val="16"/>
          <w:szCs w:val="16"/>
        </w:rPr>
        <w:t>V prípade, ak uchádzač nie je zdaniteľnou osobou pre DPH, uvedie v </w:t>
      </w:r>
      <w:r w:rsidR="007A2BCA">
        <w:rPr>
          <w:rFonts w:asciiTheme="minorHAnsi" w:hAnsiTheme="minorHAnsi" w:cstheme="minorHAnsi"/>
          <w:i/>
          <w:sz w:val="16"/>
          <w:szCs w:val="16"/>
        </w:rPr>
        <w:t>riadku</w:t>
      </w:r>
      <w:r w:rsidR="007A2BCA" w:rsidRPr="00B14265">
        <w:rPr>
          <w:rFonts w:asciiTheme="minorHAnsi" w:hAnsiTheme="minorHAnsi" w:cstheme="minorHAnsi"/>
          <w:i/>
          <w:sz w:val="16"/>
          <w:szCs w:val="16"/>
        </w:rPr>
        <w:t xml:space="preserve"> </w:t>
      </w:r>
      <w:r w:rsidRPr="00B14265">
        <w:rPr>
          <w:rFonts w:asciiTheme="minorHAnsi" w:hAnsiTheme="minorHAnsi" w:cstheme="minorHAnsi"/>
          <w:i/>
          <w:sz w:val="16"/>
          <w:szCs w:val="16"/>
        </w:rPr>
        <w:t>„</w:t>
      </w:r>
      <w:r w:rsidRPr="00B14265">
        <w:rPr>
          <w:rFonts w:asciiTheme="minorHAnsi" w:hAnsiTheme="minorHAnsi" w:cstheme="minorHAnsi"/>
          <w:sz w:val="16"/>
          <w:szCs w:val="16"/>
          <w:lang w:val="pl-PL" w:eastAsia="en-US"/>
        </w:rPr>
        <w:t xml:space="preserve">Celková cena </w:t>
      </w:r>
      <w:r w:rsidRPr="00B14265">
        <w:rPr>
          <w:rFonts w:asciiTheme="minorHAnsi" w:hAnsiTheme="minorHAnsi" w:cstheme="minorHAnsi"/>
          <w:bCs/>
          <w:sz w:val="16"/>
          <w:szCs w:val="16"/>
        </w:rPr>
        <w:t xml:space="preserve">za </w:t>
      </w:r>
      <w:r w:rsidR="00AD3A7D">
        <w:rPr>
          <w:rFonts w:asciiTheme="minorHAnsi" w:hAnsiTheme="minorHAnsi" w:cstheme="minorHAnsi"/>
          <w:bCs/>
          <w:sz w:val="16"/>
          <w:szCs w:val="16"/>
        </w:rPr>
        <w:t>predmet z</w:t>
      </w:r>
      <w:r w:rsidR="00AD3A7D" w:rsidRPr="00B14265">
        <w:rPr>
          <w:rFonts w:asciiTheme="minorHAnsi" w:hAnsiTheme="minorHAnsi" w:cstheme="minorHAnsi"/>
          <w:bCs/>
          <w:sz w:val="16"/>
          <w:szCs w:val="16"/>
        </w:rPr>
        <w:t xml:space="preserve">ákazky </w:t>
      </w:r>
      <w:r w:rsidRPr="00B14265">
        <w:rPr>
          <w:rFonts w:asciiTheme="minorHAnsi" w:hAnsiTheme="minorHAnsi" w:cstheme="minorHAnsi"/>
          <w:sz w:val="16"/>
          <w:szCs w:val="16"/>
          <w:lang w:val="pl-PL" w:eastAsia="en-US"/>
        </w:rPr>
        <w:t xml:space="preserve"> v EUR s DPH</w:t>
      </w:r>
      <w:r w:rsidRPr="00B14265">
        <w:rPr>
          <w:rFonts w:asciiTheme="minorHAnsi" w:hAnsiTheme="minorHAnsi" w:cstheme="minorHAnsi"/>
          <w:i/>
          <w:sz w:val="16"/>
          <w:szCs w:val="16"/>
          <w:lang w:val="pl-PL"/>
        </w:rPr>
        <w:t xml:space="preserve">” </w:t>
      </w:r>
      <w:r w:rsidRPr="00B14265">
        <w:rPr>
          <w:rFonts w:asciiTheme="minorHAnsi" w:hAnsiTheme="minorHAnsi" w:cstheme="minorHAnsi"/>
          <w:i/>
          <w:sz w:val="16"/>
          <w:szCs w:val="16"/>
        </w:rPr>
        <w:t>rovnakú sumu ako uviedol v</w:t>
      </w:r>
      <w:r w:rsidR="007A2BCA">
        <w:rPr>
          <w:rFonts w:asciiTheme="minorHAnsi" w:hAnsiTheme="minorHAnsi" w:cstheme="minorHAnsi"/>
          <w:i/>
          <w:sz w:val="16"/>
          <w:szCs w:val="16"/>
        </w:rPr>
        <w:t xml:space="preserve"> riadku </w:t>
      </w:r>
      <w:r w:rsidR="007A2BCA" w:rsidRPr="00B14265">
        <w:rPr>
          <w:rFonts w:asciiTheme="minorHAnsi" w:hAnsiTheme="minorHAnsi" w:cstheme="minorHAnsi"/>
          <w:i/>
          <w:sz w:val="16"/>
          <w:szCs w:val="16"/>
        </w:rPr>
        <w:t xml:space="preserve"> </w:t>
      </w:r>
      <w:r w:rsidRPr="00B14265">
        <w:rPr>
          <w:rFonts w:asciiTheme="minorHAnsi" w:hAnsiTheme="minorHAnsi" w:cstheme="minorHAnsi"/>
          <w:i/>
          <w:sz w:val="16"/>
          <w:szCs w:val="16"/>
        </w:rPr>
        <w:t>„</w:t>
      </w:r>
      <w:r w:rsidRPr="00B14265">
        <w:rPr>
          <w:rFonts w:asciiTheme="minorHAnsi" w:hAnsiTheme="minorHAnsi" w:cstheme="minorHAnsi"/>
          <w:sz w:val="16"/>
          <w:szCs w:val="16"/>
          <w:lang w:val="pl-PL" w:eastAsia="en-US"/>
        </w:rPr>
        <w:t xml:space="preserve">Celková cena </w:t>
      </w:r>
      <w:r w:rsidRPr="00B14265">
        <w:rPr>
          <w:rFonts w:asciiTheme="minorHAnsi" w:hAnsiTheme="minorHAnsi" w:cstheme="minorHAnsi"/>
          <w:bCs/>
          <w:sz w:val="16"/>
          <w:szCs w:val="16"/>
        </w:rPr>
        <w:t xml:space="preserve">za </w:t>
      </w:r>
      <w:proofErr w:type="spellStart"/>
      <w:r w:rsidR="007A2BCA">
        <w:rPr>
          <w:rFonts w:asciiTheme="minorHAnsi" w:hAnsiTheme="minorHAnsi" w:cstheme="minorHAnsi"/>
          <w:bCs/>
          <w:sz w:val="16"/>
          <w:szCs w:val="16"/>
        </w:rPr>
        <w:t>predme</w:t>
      </w:r>
      <w:proofErr w:type="spellEnd"/>
      <w:r w:rsidRPr="00B14265">
        <w:rPr>
          <w:rFonts w:asciiTheme="minorHAnsi" w:hAnsiTheme="minorHAnsi" w:cstheme="minorHAnsi"/>
          <w:bCs/>
          <w:sz w:val="16"/>
          <w:szCs w:val="16"/>
        </w:rPr>
        <w:t xml:space="preserve"> zákazky</w:t>
      </w:r>
      <w:r w:rsidRPr="00B14265">
        <w:rPr>
          <w:rFonts w:asciiTheme="minorHAnsi" w:hAnsiTheme="minorHAnsi" w:cstheme="minorHAnsi"/>
          <w:i/>
          <w:sz w:val="16"/>
          <w:szCs w:val="16"/>
        </w:rPr>
        <w:t xml:space="preserve"> v EUR bez DPH“. </w:t>
      </w:r>
    </w:p>
    <w:p w14:paraId="0ACCBF0E" w14:textId="7E3A77F0" w:rsidR="00B14265" w:rsidRPr="00B14265" w:rsidRDefault="00B14265" w:rsidP="00B14265">
      <w:pPr>
        <w:tabs>
          <w:tab w:val="num" w:pos="2280"/>
        </w:tabs>
        <w:autoSpaceDE w:val="0"/>
        <w:autoSpaceDN w:val="0"/>
        <w:adjustRightInd w:val="0"/>
        <w:jc w:val="both"/>
        <w:rPr>
          <w:rFonts w:asciiTheme="minorHAnsi" w:hAnsiTheme="minorHAnsi" w:cstheme="minorHAnsi"/>
          <w:i/>
          <w:sz w:val="16"/>
          <w:szCs w:val="16"/>
        </w:rPr>
      </w:pPr>
      <w:r w:rsidRPr="00B14265">
        <w:rPr>
          <w:rFonts w:asciiTheme="minorHAnsi" w:hAnsiTheme="minorHAnsi" w:cstheme="minorHAnsi"/>
          <w:i/>
          <w:sz w:val="16"/>
          <w:szCs w:val="16"/>
        </w:rPr>
        <w:t>V prípade, ak je uchádzač zahraničnou osobou, uvedie v </w:t>
      </w:r>
      <w:r w:rsidR="007A2BCA">
        <w:rPr>
          <w:rFonts w:asciiTheme="minorHAnsi" w:hAnsiTheme="minorHAnsi" w:cstheme="minorHAnsi"/>
          <w:i/>
          <w:sz w:val="16"/>
          <w:szCs w:val="16"/>
        </w:rPr>
        <w:t>riadku</w:t>
      </w:r>
      <w:r w:rsidR="007A2BCA" w:rsidRPr="00B14265">
        <w:rPr>
          <w:rFonts w:asciiTheme="minorHAnsi" w:hAnsiTheme="minorHAnsi" w:cstheme="minorHAnsi"/>
          <w:i/>
          <w:sz w:val="16"/>
          <w:szCs w:val="16"/>
        </w:rPr>
        <w:t xml:space="preserve"> </w:t>
      </w:r>
      <w:r w:rsidRPr="00B14265">
        <w:rPr>
          <w:rFonts w:asciiTheme="minorHAnsi" w:hAnsiTheme="minorHAnsi" w:cstheme="minorHAnsi"/>
          <w:i/>
          <w:sz w:val="16"/>
          <w:szCs w:val="16"/>
        </w:rPr>
        <w:t>„</w:t>
      </w:r>
      <w:r w:rsidRPr="00B14265">
        <w:rPr>
          <w:rFonts w:asciiTheme="minorHAnsi" w:hAnsiTheme="minorHAnsi" w:cstheme="minorHAnsi"/>
          <w:sz w:val="16"/>
          <w:szCs w:val="16"/>
          <w:lang w:val="pl-PL" w:eastAsia="en-US"/>
        </w:rPr>
        <w:t xml:space="preserve">Celková cena </w:t>
      </w:r>
      <w:r w:rsidRPr="00B14265">
        <w:rPr>
          <w:rFonts w:asciiTheme="minorHAnsi" w:hAnsiTheme="minorHAnsi" w:cstheme="minorHAnsi"/>
          <w:bCs/>
          <w:sz w:val="16"/>
          <w:szCs w:val="16"/>
        </w:rPr>
        <w:t xml:space="preserve">za </w:t>
      </w:r>
      <w:r w:rsidR="00AD3A7D">
        <w:rPr>
          <w:rFonts w:asciiTheme="minorHAnsi" w:hAnsiTheme="minorHAnsi" w:cstheme="minorHAnsi"/>
          <w:bCs/>
          <w:sz w:val="16"/>
          <w:szCs w:val="16"/>
        </w:rPr>
        <w:t>predmet z</w:t>
      </w:r>
      <w:r w:rsidR="00AD3A7D" w:rsidRPr="00B14265">
        <w:rPr>
          <w:rFonts w:asciiTheme="minorHAnsi" w:hAnsiTheme="minorHAnsi" w:cstheme="minorHAnsi"/>
          <w:bCs/>
          <w:sz w:val="16"/>
          <w:szCs w:val="16"/>
        </w:rPr>
        <w:t>ákazky</w:t>
      </w:r>
      <w:r w:rsidRPr="00B14265">
        <w:rPr>
          <w:rFonts w:asciiTheme="minorHAnsi" w:hAnsiTheme="minorHAnsi" w:cstheme="minorHAnsi"/>
          <w:sz w:val="16"/>
          <w:szCs w:val="16"/>
          <w:lang w:val="pl-PL" w:eastAsia="en-US"/>
        </w:rPr>
        <w:t xml:space="preserve"> v EUR s DPH</w:t>
      </w:r>
      <w:r w:rsidRPr="00B14265">
        <w:rPr>
          <w:rFonts w:asciiTheme="minorHAnsi" w:hAnsiTheme="minorHAnsi" w:cstheme="minorHAnsi"/>
          <w:i/>
          <w:sz w:val="16"/>
          <w:szCs w:val="16"/>
          <w:lang w:val="pl-PL"/>
        </w:rPr>
        <w:t xml:space="preserve">” </w:t>
      </w:r>
      <w:r w:rsidRPr="00B14265">
        <w:rPr>
          <w:rFonts w:asciiTheme="minorHAnsi" w:hAnsiTheme="minorHAnsi" w:cstheme="minorHAnsi"/>
          <w:i/>
          <w:sz w:val="16"/>
          <w:szCs w:val="16"/>
        </w:rPr>
        <w:t xml:space="preserve">sumu </w:t>
      </w:r>
      <w:r w:rsidR="007A2BCA">
        <w:rPr>
          <w:rFonts w:asciiTheme="minorHAnsi" w:hAnsiTheme="minorHAnsi" w:cstheme="minorHAnsi"/>
          <w:i/>
          <w:sz w:val="16"/>
          <w:szCs w:val="16"/>
        </w:rPr>
        <w:t>z riadku</w:t>
      </w:r>
      <w:r w:rsidRPr="00B14265">
        <w:rPr>
          <w:rFonts w:asciiTheme="minorHAnsi" w:hAnsiTheme="minorHAnsi" w:cstheme="minorHAnsi"/>
          <w:i/>
          <w:sz w:val="16"/>
          <w:szCs w:val="16"/>
        </w:rPr>
        <w:t xml:space="preserve"> „</w:t>
      </w:r>
      <w:r w:rsidRPr="00B14265">
        <w:rPr>
          <w:rFonts w:asciiTheme="minorHAnsi" w:hAnsiTheme="minorHAnsi" w:cstheme="minorHAnsi"/>
          <w:sz w:val="16"/>
          <w:szCs w:val="16"/>
          <w:lang w:val="pl-PL" w:eastAsia="en-US"/>
        </w:rPr>
        <w:t xml:space="preserve">Celková cena </w:t>
      </w:r>
      <w:r w:rsidRPr="00B14265">
        <w:rPr>
          <w:rFonts w:asciiTheme="minorHAnsi" w:hAnsiTheme="minorHAnsi" w:cstheme="minorHAnsi"/>
          <w:bCs/>
          <w:sz w:val="16"/>
          <w:szCs w:val="16"/>
        </w:rPr>
        <w:t>za</w:t>
      </w:r>
      <w:r w:rsidR="007A2BCA">
        <w:rPr>
          <w:rFonts w:asciiTheme="minorHAnsi" w:hAnsiTheme="minorHAnsi" w:cstheme="minorHAnsi"/>
          <w:bCs/>
          <w:sz w:val="16"/>
          <w:szCs w:val="16"/>
        </w:rPr>
        <w:t xml:space="preserve"> </w:t>
      </w:r>
      <w:r w:rsidR="00AD3A7D">
        <w:rPr>
          <w:rFonts w:asciiTheme="minorHAnsi" w:hAnsiTheme="minorHAnsi" w:cstheme="minorHAnsi"/>
          <w:bCs/>
          <w:sz w:val="16"/>
          <w:szCs w:val="16"/>
        </w:rPr>
        <w:t>predmet z</w:t>
      </w:r>
      <w:r w:rsidR="00AD3A7D" w:rsidRPr="00B14265">
        <w:rPr>
          <w:rFonts w:asciiTheme="minorHAnsi" w:hAnsiTheme="minorHAnsi" w:cstheme="minorHAnsi"/>
          <w:bCs/>
          <w:sz w:val="16"/>
          <w:szCs w:val="16"/>
        </w:rPr>
        <w:t xml:space="preserve">ákazky </w:t>
      </w:r>
      <w:r w:rsidRPr="00B14265">
        <w:rPr>
          <w:rFonts w:asciiTheme="minorHAnsi" w:hAnsiTheme="minorHAnsi" w:cstheme="minorHAnsi"/>
          <w:i/>
          <w:sz w:val="16"/>
          <w:szCs w:val="16"/>
        </w:rPr>
        <w:t>v EUR bez DPH“ (bez DPH platnej v krajine sídla uchádzača) navýšenú o aktuálne platnú sadzbu DPH v SR (DPH odvádza v prípade úspešnosti jeho ponuky verejný obstarávateľ).</w:t>
      </w:r>
    </w:p>
    <w:p w14:paraId="7DBE7421" w14:textId="77777777" w:rsidR="00E5007A" w:rsidRPr="003D3995" w:rsidRDefault="00E5007A" w:rsidP="00E5007A">
      <w:pPr>
        <w:tabs>
          <w:tab w:val="num" w:pos="2280"/>
        </w:tabs>
        <w:autoSpaceDE w:val="0"/>
        <w:autoSpaceDN w:val="0"/>
        <w:adjustRightInd w:val="0"/>
        <w:rPr>
          <w:rFonts w:asciiTheme="minorHAnsi" w:hAnsiTheme="minorHAnsi"/>
          <w:b/>
          <w:i/>
          <w:sz w:val="20"/>
          <w:szCs w:val="20"/>
        </w:rPr>
      </w:pPr>
    </w:p>
    <w:p w14:paraId="0E79FF31" w14:textId="77777777" w:rsidR="00E5007A" w:rsidRPr="003D3995" w:rsidRDefault="00E5007A" w:rsidP="00E5007A">
      <w:pPr>
        <w:pStyle w:val="Bulletslevel1"/>
        <w:ind w:left="0" w:firstLine="0"/>
        <w:rPr>
          <w:rFonts w:asciiTheme="minorHAnsi" w:hAnsiTheme="minorHAnsi"/>
          <w:b/>
          <w:i/>
          <w:sz w:val="20"/>
          <w:lang w:val="sk-SK"/>
        </w:rPr>
      </w:pPr>
      <w:r w:rsidRPr="003D3995">
        <w:rPr>
          <w:rFonts w:asciiTheme="minorHAnsi" w:hAnsiTheme="minorHAnsi"/>
          <w:b/>
          <w:sz w:val="20"/>
          <w:lang w:val="sk-SK"/>
        </w:rPr>
        <w:t>Uchádzač vyhlasuje, že * JE / NIE JE platiteľom DPH (uchádzač zakrúžkuje relevantný údaj).</w:t>
      </w:r>
    </w:p>
    <w:p w14:paraId="1CEAD600" w14:textId="77777777" w:rsidR="00E5007A" w:rsidRPr="003D3995" w:rsidRDefault="00E5007A" w:rsidP="00E5007A">
      <w:pPr>
        <w:jc w:val="center"/>
        <w:rPr>
          <w:rFonts w:ascii="Calibri" w:hAnsi="Calibri" w:cs="Calibri"/>
          <w:b/>
          <w:color w:val="FF0000"/>
          <w:sz w:val="20"/>
          <w:szCs w:val="20"/>
        </w:rPr>
      </w:pPr>
    </w:p>
    <w:p w14:paraId="78207778" w14:textId="538CF6D9" w:rsidR="00E5007A" w:rsidRPr="003D3995" w:rsidRDefault="00E5007A" w:rsidP="00E5007A">
      <w:pPr>
        <w:jc w:val="both"/>
        <w:rPr>
          <w:rFonts w:ascii="Calibri" w:hAnsi="Calibri" w:cs="Calibri"/>
          <w:b/>
          <w:sz w:val="20"/>
          <w:szCs w:val="20"/>
        </w:rPr>
      </w:pPr>
      <w:r w:rsidRPr="003D3995">
        <w:rPr>
          <w:rFonts w:ascii="Calibri" w:hAnsi="Calibri" w:cs="Calibri"/>
          <w:b/>
          <w:sz w:val="20"/>
          <w:szCs w:val="20"/>
        </w:rPr>
        <w:t xml:space="preserve">Ako uchádzač týmto čestne vyhlasujem, že uvedený návrh na plnenie stanoveného kritéria je v súlade </w:t>
      </w:r>
      <w:r w:rsidR="00A36C88">
        <w:rPr>
          <w:rFonts w:ascii="Calibri" w:hAnsi="Calibri" w:cs="Calibri"/>
          <w:b/>
          <w:sz w:val="20"/>
          <w:szCs w:val="20"/>
        </w:rPr>
        <w:t xml:space="preserve">                     </w:t>
      </w:r>
      <w:r w:rsidRPr="003D3995">
        <w:rPr>
          <w:rFonts w:ascii="Calibri" w:hAnsi="Calibri" w:cs="Calibri"/>
          <w:b/>
          <w:sz w:val="20"/>
          <w:szCs w:val="20"/>
        </w:rPr>
        <w:t>s predloženou ponukou a jej prílohami.</w:t>
      </w:r>
    </w:p>
    <w:p w14:paraId="10941CA6" w14:textId="77777777" w:rsidR="00E5007A" w:rsidRPr="003D3995" w:rsidRDefault="00E5007A" w:rsidP="00E5007A">
      <w:pPr>
        <w:rPr>
          <w:rFonts w:ascii="Calibri" w:hAnsi="Calibri" w:cs="Calibri"/>
          <w:sz w:val="20"/>
          <w:szCs w:val="20"/>
        </w:rPr>
      </w:pPr>
    </w:p>
    <w:p w14:paraId="1D1BCF11" w14:textId="77777777" w:rsidR="00E5007A" w:rsidRDefault="00E5007A" w:rsidP="00E5007A">
      <w:pPr>
        <w:rPr>
          <w:rFonts w:ascii="Calibri" w:hAnsi="Calibri" w:cs="Calibri"/>
          <w:sz w:val="20"/>
          <w:szCs w:val="20"/>
        </w:rPr>
      </w:pPr>
    </w:p>
    <w:p w14:paraId="26CC6270" w14:textId="77777777" w:rsidR="00E5007A" w:rsidRDefault="00E5007A" w:rsidP="00E5007A">
      <w:pPr>
        <w:rPr>
          <w:rFonts w:ascii="Calibri" w:hAnsi="Calibri" w:cs="Calibri"/>
          <w:sz w:val="20"/>
          <w:szCs w:val="20"/>
        </w:rPr>
      </w:pPr>
    </w:p>
    <w:p w14:paraId="13E14AB9" w14:textId="33502C24" w:rsidR="00E5007A" w:rsidRPr="0063584C" w:rsidRDefault="00E5007A" w:rsidP="00E5007A">
      <w:pPr>
        <w:rPr>
          <w:rFonts w:ascii="Calibri" w:hAnsi="Calibri" w:cs="Calibri"/>
          <w:sz w:val="20"/>
          <w:szCs w:val="20"/>
        </w:rPr>
      </w:pPr>
    </w:p>
    <w:p w14:paraId="44FC67DC" w14:textId="358161EE" w:rsidR="00E5007A" w:rsidRPr="0063584C" w:rsidRDefault="00E5007A" w:rsidP="00E5007A">
      <w:pPr>
        <w:rPr>
          <w:rFonts w:ascii="Calibri" w:hAnsi="Calibri" w:cs="Calibri"/>
          <w:sz w:val="20"/>
          <w:szCs w:val="20"/>
        </w:rPr>
      </w:pPr>
      <w:r w:rsidRPr="0063584C">
        <w:rPr>
          <w:rFonts w:ascii="Calibri" w:hAnsi="Calibri" w:cs="Calibri"/>
          <w:sz w:val="20"/>
          <w:szCs w:val="20"/>
        </w:rPr>
        <w:t>V ...............................</w:t>
      </w:r>
      <w:r w:rsidR="00A36C88">
        <w:rPr>
          <w:rFonts w:ascii="Calibri" w:hAnsi="Calibri" w:cs="Calibri"/>
          <w:sz w:val="20"/>
          <w:szCs w:val="20"/>
        </w:rPr>
        <w:t>,</w:t>
      </w:r>
      <w:r w:rsidR="00DB560E">
        <w:rPr>
          <w:rFonts w:ascii="Calibri" w:hAnsi="Calibri" w:cs="Calibri"/>
          <w:sz w:val="20"/>
          <w:szCs w:val="20"/>
        </w:rPr>
        <w:t xml:space="preserve"> </w:t>
      </w:r>
      <w:r w:rsidRPr="0063584C">
        <w:rPr>
          <w:rFonts w:ascii="Calibri" w:hAnsi="Calibri" w:cs="Calibri"/>
          <w:sz w:val="20"/>
          <w:szCs w:val="20"/>
        </w:rPr>
        <w:t>dňa.........................</w:t>
      </w:r>
      <w:r>
        <w:rPr>
          <w:rFonts w:ascii="Calibri" w:hAnsi="Calibri" w:cs="Calibri"/>
          <w:sz w:val="20"/>
          <w:szCs w:val="20"/>
        </w:rPr>
        <w:tab/>
        <w:t xml:space="preserve">      </w:t>
      </w:r>
      <w:r>
        <w:rPr>
          <w:rFonts w:ascii="Calibri" w:hAnsi="Calibri" w:cs="Calibri"/>
          <w:sz w:val="20"/>
          <w:szCs w:val="20"/>
        </w:rPr>
        <w:tab/>
      </w:r>
      <w:r w:rsidRPr="0063584C">
        <w:rPr>
          <w:rFonts w:ascii="Calibri" w:hAnsi="Calibri" w:cs="Calibri"/>
          <w:sz w:val="20"/>
          <w:szCs w:val="20"/>
        </w:rPr>
        <w:t>...........................................</w:t>
      </w:r>
      <w:r>
        <w:rPr>
          <w:rFonts w:ascii="Calibri" w:hAnsi="Calibri" w:cs="Calibri"/>
          <w:sz w:val="20"/>
          <w:szCs w:val="20"/>
        </w:rPr>
        <w:t>...........................................</w:t>
      </w:r>
    </w:p>
    <w:p w14:paraId="222935CB" w14:textId="77777777" w:rsidR="00E5007A" w:rsidRPr="0063584C" w:rsidRDefault="00E5007A" w:rsidP="00E5007A">
      <w:pP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63584C">
        <w:rPr>
          <w:rFonts w:ascii="Calibri" w:hAnsi="Calibri" w:cs="Calibri"/>
          <w:sz w:val="20"/>
          <w:szCs w:val="20"/>
        </w:rPr>
        <w:t>Potvrdenie štatutárnym orgánom uchádzača:</w:t>
      </w:r>
    </w:p>
    <w:p w14:paraId="0DAA169A" w14:textId="1C1CAD1E" w:rsidR="00B14265" w:rsidRPr="00904CED" w:rsidRDefault="00E5007A" w:rsidP="00AD46E9">
      <w:pPr>
        <w:ind w:left="4254"/>
        <w:rPr>
          <w:rFonts w:ascii="Arial Narrow" w:hAnsi="Arial Narrow" w:cs="Calibri"/>
          <w:sz w:val="20"/>
          <w:szCs w:val="20"/>
        </w:rPr>
      </w:pPr>
      <w:r w:rsidRPr="0063584C">
        <w:rPr>
          <w:rFonts w:ascii="Calibri" w:hAnsi="Calibri" w:cs="Calibri"/>
          <w:sz w:val="20"/>
          <w:szCs w:val="20"/>
        </w:rPr>
        <w:t>titul, meno, priezvisko, funkcia, podpis, pečiatka</w:t>
      </w:r>
      <w:r w:rsidRPr="0063584C">
        <w:rPr>
          <w:rFonts w:ascii="Calibri" w:hAnsi="Calibri" w:cs="Calibri"/>
          <w:sz w:val="20"/>
          <w:szCs w:val="20"/>
        </w:rPr>
        <w:tab/>
      </w:r>
    </w:p>
    <w:p w14:paraId="5131DBE6" w14:textId="77777777" w:rsidR="00B14265" w:rsidRPr="00904CED" w:rsidRDefault="00B14265" w:rsidP="00B14265">
      <w:pPr>
        <w:tabs>
          <w:tab w:val="right" w:pos="8364"/>
        </w:tabs>
        <w:autoSpaceDE w:val="0"/>
        <w:autoSpaceDN w:val="0"/>
        <w:adjustRightInd w:val="0"/>
        <w:spacing w:line="264" w:lineRule="auto"/>
        <w:ind w:right="720"/>
        <w:rPr>
          <w:rFonts w:ascii="Arial Narrow" w:hAnsi="Arial Narrow" w:cs="Adobe Devanagari"/>
          <w:i/>
          <w:sz w:val="16"/>
          <w:szCs w:val="16"/>
        </w:rPr>
      </w:pPr>
      <w:r w:rsidRPr="00904CED">
        <w:rPr>
          <w:rFonts w:ascii="Arial Narrow" w:hAnsi="Arial Narrow" w:cs="Adobe Devanagari"/>
          <w:i/>
          <w:sz w:val="16"/>
          <w:szCs w:val="16"/>
        </w:rPr>
        <w:t>Poznámka:</w:t>
      </w:r>
    </w:p>
    <w:p w14:paraId="00CDEB1D" w14:textId="77777777" w:rsidR="00B14265" w:rsidRPr="00904CED" w:rsidRDefault="00B14265" w:rsidP="002F4C0B">
      <w:pPr>
        <w:pStyle w:val="Odsekzoznamu"/>
        <w:numPr>
          <w:ilvl w:val="0"/>
          <w:numId w:val="7"/>
        </w:numPr>
        <w:spacing w:line="264" w:lineRule="auto"/>
        <w:ind w:left="993" w:hanging="142"/>
        <w:contextualSpacing/>
        <w:rPr>
          <w:rFonts w:ascii="Arial Narrow" w:hAnsi="Arial Narrow" w:cs="Adobe Devanagari"/>
          <w:i/>
          <w:sz w:val="16"/>
          <w:szCs w:val="16"/>
        </w:rPr>
      </w:pPr>
      <w:r w:rsidRPr="00904CED">
        <w:rPr>
          <w:rFonts w:ascii="Arial Narrow" w:hAnsi="Arial Narrow" w:cs="Adobe Devanagari"/>
          <w:i/>
          <w:sz w:val="16"/>
          <w:szCs w:val="16"/>
        </w:rPr>
        <w:t>dátum musí by</w:t>
      </w:r>
      <w:r w:rsidRPr="00904CED">
        <w:rPr>
          <w:rFonts w:ascii="Arial Narrow" w:hAnsi="Arial Narrow" w:cs="Cambria"/>
          <w:i/>
          <w:sz w:val="16"/>
          <w:szCs w:val="16"/>
        </w:rPr>
        <w:t>ť</w:t>
      </w:r>
      <w:r w:rsidRPr="00904CED">
        <w:rPr>
          <w:rFonts w:ascii="Arial Narrow" w:hAnsi="Arial Narrow" w:cs="Adobe Devanagari"/>
          <w:i/>
          <w:sz w:val="16"/>
          <w:szCs w:val="16"/>
        </w:rPr>
        <w:t xml:space="preserve"> aktuálny vo vz</w:t>
      </w:r>
      <w:r w:rsidRPr="00904CED">
        <w:rPr>
          <w:rFonts w:ascii="Arial Narrow" w:hAnsi="Arial Narrow" w:cs="Cambria"/>
          <w:i/>
          <w:sz w:val="16"/>
          <w:szCs w:val="16"/>
        </w:rPr>
        <w:t>ť</w:t>
      </w:r>
      <w:r w:rsidRPr="00904CED">
        <w:rPr>
          <w:rFonts w:ascii="Arial Narrow" w:hAnsi="Arial Narrow" w:cs="Adobe Devanagari"/>
          <w:i/>
          <w:sz w:val="16"/>
          <w:szCs w:val="16"/>
        </w:rPr>
        <w:t>ahu ku d</w:t>
      </w:r>
      <w:r w:rsidRPr="00904CED">
        <w:rPr>
          <w:rFonts w:ascii="Arial Narrow" w:hAnsi="Arial Narrow" w:cs="Cambria"/>
          <w:i/>
          <w:sz w:val="16"/>
          <w:szCs w:val="16"/>
        </w:rPr>
        <w:t>ň</w:t>
      </w:r>
      <w:r w:rsidRPr="00904CED">
        <w:rPr>
          <w:rFonts w:ascii="Arial Narrow" w:hAnsi="Arial Narrow" w:cs="Adobe Devanagari"/>
          <w:i/>
          <w:sz w:val="16"/>
          <w:szCs w:val="16"/>
        </w:rPr>
        <w:t>u uplynutia lehoty na predkladanie ponúk,</w:t>
      </w:r>
    </w:p>
    <w:p w14:paraId="76C161DE" w14:textId="2394A0F8" w:rsidR="00B14265" w:rsidRPr="00904CED" w:rsidRDefault="00B14265" w:rsidP="002F4C0B">
      <w:pPr>
        <w:pStyle w:val="Odsekzoznamu"/>
        <w:numPr>
          <w:ilvl w:val="0"/>
          <w:numId w:val="7"/>
        </w:numPr>
        <w:tabs>
          <w:tab w:val="num" w:pos="1080"/>
          <w:tab w:val="left" w:pos="2160"/>
          <w:tab w:val="left" w:pos="2880"/>
          <w:tab w:val="left" w:pos="4500"/>
          <w:tab w:val="left" w:leader="dot" w:pos="10034"/>
        </w:tabs>
        <w:spacing w:line="264" w:lineRule="auto"/>
        <w:ind w:left="993" w:hanging="142"/>
        <w:rPr>
          <w:rFonts w:ascii="Arial Narrow" w:hAnsi="Arial Narrow" w:cs="Adobe Devanagari"/>
          <w:i/>
          <w:sz w:val="16"/>
          <w:szCs w:val="16"/>
        </w:rPr>
      </w:pPr>
      <w:r w:rsidRPr="00904CED">
        <w:rPr>
          <w:rFonts w:ascii="Arial Narrow" w:hAnsi="Arial Narrow" w:cs="Adobe Devanagari"/>
          <w:i/>
          <w:sz w:val="16"/>
          <w:szCs w:val="16"/>
        </w:rPr>
        <w:t>návrh uchádza</w:t>
      </w:r>
      <w:r w:rsidRPr="00904CED">
        <w:rPr>
          <w:rFonts w:ascii="Arial Narrow" w:hAnsi="Arial Narrow" w:cs="Cambria"/>
          <w:i/>
          <w:sz w:val="16"/>
          <w:szCs w:val="16"/>
        </w:rPr>
        <w:t>č</w:t>
      </w:r>
      <w:r w:rsidRPr="00904CED">
        <w:rPr>
          <w:rFonts w:ascii="Arial Narrow" w:hAnsi="Arial Narrow" w:cs="Adobe Devanagari"/>
          <w:i/>
          <w:sz w:val="16"/>
          <w:szCs w:val="16"/>
        </w:rPr>
        <w:t>a na plnenie kritérií musí by</w:t>
      </w:r>
      <w:r w:rsidRPr="00904CED">
        <w:rPr>
          <w:rFonts w:ascii="Arial Narrow" w:hAnsi="Arial Narrow" w:cs="Cambria"/>
          <w:i/>
          <w:sz w:val="16"/>
          <w:szCs w:val="16"/>
        </w:rPr>
        <w:t>ť</w:t>
      </w:r>
      <w:r w:rsidRPr="00904CED">
        <w:rPr>
          <w:rFonts w:ascii="Arial Narrow" w:hAnsi="Arial Narrow" w:cs="Adobe Devanagari"/>
          <w:i/>
          <w:sz w:val="16"/>
          <w:szCs w:val="16"/>
        </w:rPr>
        <w:t xml:space="preserve"> v zmysle SP </w:t>
      </w:r>
      <w:r w:rsidRPr="00904CED">
        <w:rPr>
          <w:rFonts w:ascii="Arial Narrow" w:hAnsi="Arial Narrow" w:cs="Adobe Devanagari"/>
          <w:i/>
          <w:sz w:val="16"/>
          <w:szCs w:val="16"/>
          <w:u w:val="single"/>
        </w:rPr>
        <w:t>vlo</w:t>
      </w:r>
      <w:r w:rsidRPr="00904CED">
        <w:rPr>
          <w:rFonts w:ascii="Arial Narrow" w:hAnsi="Arial Narrow" w:cs="Cambria"/>
          <w:i/>
          <w:sz w:val="16"/>
          <w:szCs w:val="16"/>
          <w:u w:val="single"/>
        </w:rPr>
        <w:t>ž</w:t>
      </w:r>
      <w:r w:rsidRPr="00904CED">
        <w:rPr>
          <w:rFonts w:ascii="Arial Narrow" w:hAnsi="Arial Narrow" w:cs="Adobe Devanagari"/>
          <w:i/>
          <w:sz w:val="16"/>
          <w:szCs w:val="16"/>
          <w:u w:val="single"/>
        </w:rPr>
        <w:t>en</w:t>
      </w:r>
      <w:r w:rsidRPr="00904CED">
        <w:rPr>
          <w:rFonts w:ascii="Arial Narrow" w:hAnsi="Arial Narrow" w:cs="Baskerville Old Face"/>
          <w:i/>
          <w:sz w:val="16"/>
          <w:szCs w:val="16"/>
          <w:u w:val="single"/>
        </w:rPr>
        <w:t>ý</w:t>
      </w:r>
      <w:r w:rsidRPr="00904CED">
        <w:rPr>
          <w:rFonts w:ascii="Arial Narrow" w:hAnsi="Arial Narrow" w:cs="Adobe Devanagari"/>
          <w:i/>
          <w:sz w:val="16"/>
          <w:szCs w:val="16"/>
          <w:u w:val="single"/>
        </w:rPr>
        <w:t xml:space="preserve"> do syst</w:t>
      </w:r>
      <w:r w:rsidRPr="00904CED">
        <w:rPr>
          <w:rFonts w:ascii="Arial Narrow" w:hAnsi="Arial Narrow" w:cs="Baskerville Old Face"/>
          <w:i/>
          <w:sz w:val="16"/>
          <w:szCs w:val="16"/>
          <w:u w:val="single"/>
        </w:rPr>
        <w:t>é</w:t>
      </w:r>
      <w:r w:rsidRPr="00904CED">
        <w:rPr>
          <w:rFonts w:ascii="Arial Narrow" w:hAnsi="Arial Narrow" w:cs="Adobe Devanagari"/>
          <w:i/>
          <w:sz w:val="16"/>
          <w:szCs w:val="16"/>
          <w:u w:val="single"/>
        </w:rPr>
        <w:t>mu JOSEPHINE vo formáte .</w:t>
      </w:r>
      <w:proofErr w:type="spellStart"/>
      <w:r w:rsidRPr="00904CED">
        <w:rPr>
          <w:rFonts w:ascii="Arial Narrow" w:hAnsi="Arial Narrow" w:cs="Adobe Devanagari"/>
          <w:i/>
          <w:sz w:val="16"/>
          <w:szCs w:val="16"/>
          <w:u w:val="single"/>
        </w:rPr>
        <w:t>pd</w:t>
      </w:r>
      <w:r w:rsidR="00DB560E">
        <w:rPr>
          <w:rFonts w:ascii="Arial Narrow" w:hAnsi="Arial Narrow" w:cs="Adobe Devanagari"/>
          <w:i/>
          <w:sz w:val="16"/>
          <w:szCs w:val="16"/>
        </w:rPr>
        <w:t>f</w:t>
      </w:r>
      <w:proofErr w:type="spellEnd"/>
      <w:r w:rsidR="00DB560E">
        <w:rPr>
          <w:rFonts w:ascii="Arial Narrow" w:hAnsi="Arial Narrow" w:cs="Adobe Devanagari"/>
          <w:i/>
          <w:sz w:val="16"/>
          <w:szCs w:val="16"/>
        </w:rPr>
        <w:t>,</w:t>
      </w:r>
    </w:p>
    <w:p w14:paraId="222EACC2" w14:textId="24182E45" w:rsidR="0064099E" w:rsidRDefault="00B14265" w:rsidP="002F4C0B">
      <w:pPr>
        <w:pStyle w:val="Odsekzoznamu"/>
        <w:numPr>
          <w:ilvl w:val="0"/>
          <w:numId w:val="7"/>
        </w:numPr>
        <w:tabs>
          <w:tab w:val="left" w:pos="2160"/>
          <w:tab w:val="left" w:pos="2880"/>
          <w:tab w:val="left" w:pos="4500"/>
          <w:tab w:val="left" w:leader="dot" w:pos="10034"/>
        </w:tabs>
        <w:spacing w:line="264" w:lineRule="auto"/>
        <w:ind w:left="993" w:hanging="142"/>
        <w:rPr>
          <w:rFonts w:ascii="Arial Narrow" w:hAnsi="Arial Narrow" w:cs="Adobe Devanagari"/>
          <w:i/>
          <w:sz w:val="16"/>
          <w:szCs w:val="16"/>
        </w:rPr>
      </w:pPr>
      <w:r w:rsidRPr="00904CED">
        <w:rPr>
          <w:rFonts w:ascii="Arial Narrow" w:hAnsi="Arial Narrow" w:cs="Adobe Devanagari"/>
          <w:i/>
          <w:sz w:val="16"/>
          <w:szCs w:val="16"/>
        </w:rPr>
        <w:t>uchádza</w:t>
      </w:r>
      <w:r w:rsidRPr="00904CED">
        <w:rPr>
          <w:rFonts w:ascii="Arial Narrow" w:hAnsi="Arial Narrow" w:cs="Cambria"/>
          <w:i/>
          <w:sz w:val="16"/>
          <w:szCs w:val="16"/>
        </w:rPr>
        <w:t>č</w:t>
      </w:r>
      <w:r w:rsidRPr="00904CED">
        <w:rPr>
          <w:rFonts w:ascii="Arial Narrow" w:hAnsi="Arial Narrow" w:cs="Adobe Devanagari"/>
          <w:i/>
          <w:sz w:val="16"/>
          <w:szCs w:val="16"/>
        </w:rPr>
        <w:t xml:space="preserve"> zaokrúhli svoje návrhy v zmysle matematických pravidiel na 2 desatinné miesta.</w:t>
      </w:r>
    </w:p>
    <w:p w14:paraId="4EB3DF1D" w14:textId="5D1B04D6" w:rsidR="00AD3A7D" w:rsidRDefault="00AD3A7D" w:rsidP="00AD3A7D">
      <w:pPr>
        <w:tabs>
          <w:tab w:val="left" w:pos="2160"/>
          <w:tab w:val="left" w:pos="2880"/>
          <w:tab w:val="left" w:pos="4500"/>
          <w:tab w:val="left" w:leader="dot" w:pos="10034"/>
        </w:tabs>
        <w:spacing w:line="264" w:lineRule="auto"/>
        <w:rPr>
          <w:rFonts w:ascii="Arial Narrow" w:hAnsi="Arial Narrow" w:cs="Adobe Devanagari"/>
          <w:i/>
          <w:sz w:val="16"/>
          <w:szCs w:val="16"/>
        </w:rPr>
      </w:pPr>
    </w:p>
    <w:p w14:paraId="7095766F" w14:textId="30ED615C" w:rsidR="00AD3A7D" w:rsidRDefault="00AD3A7D" w:rsidP="00AD3A7D">
      <w:pPr>
        <w:tabs>
          <w:tab w:val="left" w:pos="2160"/>
          <w:tab w:val="left" w:pos="2880"/>
          <w:tab w:val="left" w:pos="4500"/>
          <w:tab w:val="left" w:leader="dot" w:pos="10034"/>
        </w:tabs>
        <w:spacing w:line="264" w:lineRule="auto"/>
        <w:rPr>
          <w:rFonts w:ascii="Arial Narrow" w:hAnsi="Arial Narrow" w:cs="Adobe Devanagari"/>
          <w:i/>
          <w:sz w:val="16"/>
          <w:szCs w:val="16"/>
        </w:rPr>
      </w:pPr>
    </w:p>
    <w:p w14:paraId="1DBCC297" w14:textId="6D81EF39" w:rsidR="00AD3A7D" w:rsidRDefault="00AD3A7D" w:rsidP="00AD3A7D">
      <w:pPr>
        <w:tabs>
          <w:tab w:val="left" w:pos="2160"/>
          <w:tab w:val="left" w:pos="2880"/>
          <w:tab w:val="left" w:pos="4500"/>
          <w:tab w:val="left" w:leader="dot" w:pos="10034"/>
        </w:tabs>
        <w:spacing w:line="264" w:lineRule="auto"/>
        <w:rPr>
          <w:rFonts w:ascii="Arial Narrow" w:hAnsi="Arial Narrow" w:cs="Adobe Devanagari"/>
          <w:i/>
          <w:sz w:val="16"/>
          <w:szCs w:val="16"/>
        </w:rPr>
      </w:pPr>
    </w:p>
    <w:p w14:paraId="2CC34BC7" w14:textId="5B3EE4B0" w:rsidR="00AD3A7D" w:rsidRDefault="00AD3A7D" w:rsidP="00AD3A7D">
      <w:pPr>
        <w:tabs>
          <w:tab w:val="left" w:pos="2160"/>
          <w:tab w:val="left" w:pos="2880"/>
          <w:tab w:val="left" w:pos="4500"/>
          <w:tab w:val="left" w:leader="dot" w:pos="10034"/>
        </w:tabs>
        <w:spacing w:line="264" w:lineRule="auto"/>
        <w:rPr>
          <w:rFonts w:ascii="Arial Narrow" w:hAnsi="Arial Narrow" w:cs="Adobe Devanagari"/>
          <w:i/>
          <w:sz w:val="16"/>
          <w:szCs w:val="16"/>
        </w:rPr>
      </w:pPr>
    </w:p>
    <w:p w14:paraId="16D81426" w14:textId="7A89B1F8" w:rsidR="00AD3A7D" w:rsidRDefault="00AD3A7D" w:rsidP="00AD3A7D">
      <w:pPr>
        <w:tabs>
          <w:tab w:val="left" w:pos="2160"/>
          <w:tab w:val="left" w:pos="2880"/>
          <w:tab w:val="left" w:pos="4500"/>
          <w:tab w:val="left" w:leader="dot" w:pos="10034"/>
        </w:tabs>
        <w:spacing w:line="264" w:lineRule="auto"/>
        <w:rPr>
          <w:rFonts w:ascii="Arial Narrow" w:hAnsi="Arial Narrow" w:cs="Adobe Devanagari"/>
          <w:i/>
          <w:sz w:val="16"/>
          <w:szCs w:val="16"/>
        </w:rPr>
      </w:pPr>
    </w:p>
    <w:p w14:paraId="0F7D71D4" w14:textId="5A8499DF" w:rsidR="00AD3A7D" w:rsidRDefault="00AD3A7D" w:rsidP="00AD3A7D">
      <w:pPr>
        <w:tabs>
          <w:tab w:val="left" w:pos="2160"/>
          <w:tab w:val="left" w:pos="2880"/>
          <w:tab w:val="left" w:pos="4500"/>
          <w:tab w:val="left" w:leader="dot" w:pos="10034"/>
        </w:tabs>
        <w:spacing w:line="264" w:lineRule="auto"/>
        <w:rPr>
          <w:rFonts w:ascii="Arial Narrow" w:hAnsi="Arial Narrow" w:cs="Adobe Devanagari"/>
          <w:i/>
          <w:sz w:val="16"/>
          <w:szCs w:val="16"/>
        </w:rPr>
      </w:pPr>
    </w:p>
    <w:p w14:paraId="2C0FE145" w14:textId="7841E510" w:rsidR="00AD3A7D" w:rsidRDefault="00AD3A7D" w:rsidP="00AD3A7D">
      <w:pPr>
        <w:tabs>
          <w:tab w:val="left" w:pos="2160"/>
          <w:tab w:val="left" w:pos="2880"/>
          <w:tab w:val="left" w:pos="4500"/>
          <w:tab w:val="left" w:leader="dot" w:pos="10034"/>
        </w:tabs>
        <w:spacing w:line="264" w:lineRule="auto"/>
        <w:rPr>
          <w:rFonts w:ascii="Arial Narrow" w:hAnsi="Arial Narrow" w:cs="Adobe Devanagari"/>
          <w:i/>
          <w:sz w:val="16"/>
          <w:szCs w:val="16"/>
        </w:rPr>
      </w:pPr>
    </w:p>
    <w:p w14:paraId="12FD7E37" w14:textId="77777777" w:rsidR="00AD3A7D" w:rsidRPr="00AD3A7D" w:rsidRDefault="00AD3A7D" w:rsidP="00AD3A7D">
      <w:pPr>
        <w:tabs>
          <w:tab w:val="left" w:pos="2160"/>
          <w:tab w:val="left" w:pos="2880"/>
          <w:tab w:val="left" w:pos="4500"/>
          <w:tab w:val="left" w:leader="dot" w:pos="10034"/>
        </w:tabs>
        <w:spacing w:line="264" w:lineRule="auto"/>
        <w:rPr>
          <w:rFonts w:ascii="Arial Narrow" w:hAnsi="Arial Narrow" w:cs="Adobe Devanagari"/>
          <w:i/>
          <w:sz w:val="16"/>
          <w:szCs w:val="16"/>
        </w:rPr>
      </w:pPr>
    </w:p>
    <w:p w14:paraId="337E81F5" w14:textId="77777777" w:rsidR="00747DE5" w:rsidRDefault="00747DE5" w:rsidP="0064099E">
      <w:pPr>
        <w:pStyle w:val="tl1"/>
        <w:tabs>
          <w:tab w:val="left" w:pos="567"/>
        </w:tabs>
        <w:jc w:val="left"/>
        <w:rPr>
          <w:rFonts w:ascii="Calibri" w:hAnsi="Calibri" w:cs="Calibri"/>
          <w:b/>
          <w:bCs/>
          <w:iCs/>
          <w:sz w:val="24"/>
          <w:szCs w:val="20"/>
        </w:rPr>
      </w:pPr>
    </w:p>
    <w:p w14:paraId="74E32194" w14:textId="5681253D" w:rsidR="00E5007A" w:rsidRPr="0063584C" w:rsidRDefault="00E5007A" w:rsidP="0064099E">
      <w:pPr>
        <w:pStyle w:val="tl1"/>
        <w:tabs>
          <w:tab w:val="left" w:pos="567"/>
        </w:tabs>
        <w:jc w:val="left"/>
        <w:rPr>
          <w:rFonts w:ascii="Calibri" w:hAnsi="Calibri" w:cs="Calibri"/>
          <w:b/>
          <w:bCs/>
          <w:iCs/>
          <w:sz w:val="24"/>
          <w:szCs w:val="20"/>
        </w:rPr>
      </w:pPr>
      <w:r>
        <w:rPr>
          <w:rFonts w:ascii="Calibri" w:hAnsi="Calibri" w:cs="Calibri"/>
          <w:b/>
          <w:bCs/>
          <w:iCs/>
          <w:sz w:val="24"/>
          <w:szCs w:val="20"/>
        </w:rPr>
        <w:lastRenderedPageBreak/>
        <w:t>H</w:t>
      </w:r>
      <w:r w:rsidRPr="0063584C">
        <w:rPr>
          <w:rFonts w:ascii="Calibri" w:hAnsi="Calibri" w:cs="Calibri"/>
          <w:b/>
          <w:bCs/>
          <w:iCs/>
          <w:sz w:val="24"/>
          <w:szCs w:val="20"/>
        </w:rPr>
        <w:t>.</w:t>
      </w:r>
      <w:r w:rsidR="0064099E">
        <w:rPr>
          <w:rFonts w:ascii="Calibri" w:hAnsi="Calibri" w:cs="Calibri"/>
          <w:b/>
          <w:bCs/>
          <w:iCs/>
          <w:sz w:val="24"/>
          <w:szCs w:val="20"/>
        </w:rPr>
        <w:tab/>
      </w:r>
      <w:r>
        <w:rPr>
          <w:rFonts w:ascii="Calibri" w:hAnsi="Calibri" w:cs="Calibri"/>
          <w:b/>
          <w:bCs/>
          <w:iCs/>
          <w:sz w:val="24"/>
          <w:szCs w:val="20"/>
        </w:rPr>
        <w:t>ČESTNÉ VYHLÁSENIE K PREUKÁZANIU PODMIENOK ÚČASTI</w:t>
      </w:r>
    </w:p>
    <w:p w14:paraId="488C1B3C" w14:textId="77777777" w:rsidR="00E5007A" w:rsidRDefault="00E5007A" w:rsidP="00E5007A">
      <w:pPr>
        <w:ind w:left="4254"/>
        <w:rPr>
          <w:rFonts w:ascii="Calibri" w:hAnsi="Calibri" w:cs="Calibri"/>
          <w:sz w:val="20"/>
          <w:szCs w:val="20"/>
        </w:rPr>
      </w:pPr>
    </w:p>
    <w:p w14:paraId="41FD9900" w14:textId="77777777" w:rsidR="00E5007A" w:rsidRPr="00A36C88" w:rsidRDefault="00E5007A" w:rsidP="00DB560E">
      <w:pPr>
        <w:pStyle w:val="Zkladntext10"/>
        <w:shd w:val="clear" w:color="auto" w:fill="auto"/>
        <w:spacing w:after="240"/>
        <w:jc w:val="center"/>
        <w:rPr>
          <w:sz w:val="20"/>
          <w:szCs w:val="20"/>
        </w:rPr>
      </w:pPr>
      <w:r w:rsidRPr="00A36C88">
        <w:rPr>
          <w:sz w:val="20"/>
          <w:szCs w:val="20"/>
        </w:rPr>
        <w:t xml:space="preserve">podľa </w:t>
      </w:r>
      <w:proofErr w:type="spellStart"/>
      <w:r w:rsidRPr="00A36C88">
        <w:rPr>
          <w:sz w:val="20"/>
          <w:szCs w:val="20"/>
        </w:rPr>
        <w:t>ust</w:t>
      </w:r>
      <w:proofErr w:type="spellEnd"/>
      <w:r w:rsidRPr="00A36C88">
        <w:rPr>
          <w:sz w:val="20"/>
          <w:szCs w:val="20"/>
        </w:rPr>
        <w:t>. §114 ods. 1 zákona č. 343/2015 Z. z. o verejnom obstarávaní a o zmene a doplnení niektorých zákonov v znení neskorších predpisov (ďalej len „ZVO“)</w:t>
      </w:r>
    </w:p>
    <w:p w14:paraId="3DC38F6E" w14:textId="77777777" w:rsidR="00DB560E" w:rsidRDefault="00DB560E" w:rsidP="00A36C88">
      <w:pPr>
        <w:ind w:left="2835" w:hanging="2835"/>
        <w:jc w:val="both"/>
        <w:rPr>
          <w:rFonts w:ascii="Calibri" w:hAnsi="Calibri" w:cs="Calibri"/>
          <w:b/>
          <w:sz w:val="20"/>
          <w:szCs w:val="20"/>
        </w:rPr>
      </w:pPr>
    </w:p>
    <w:p w14:paraId="5FF35E58" w14:textId="72F8618F" w:rsidR="00A36C88" w:rsidRPr="00AE6B85" w:rsidRDefault="00A36C88" w:rsidP="00A36C88">
      <w:pPr>
        <w:ind w:left="2835" w:hanging="2835"/>
        <w:jc w:val="both"/>
        <w:rPr>
          <w:rFonts w:ascii="Calibri" w:hAnsi="Calibri" w:cs="Calibri"/>
          <w:sz w:val="20"/>
          <w:szCs w:val="20"/>
        </w:rPr>
      </w:pPr>
      <w:r w:rsidRPr="00AE6B85">
        <w:rPr>
          <w:rFonts w:ascii="Calibri" w:hAnsi="Calibri" w:cs="Calibri"/>
          <w:b/>
          <w:sz w:val="20"/>
          <w:szCs w:val="20"/>
        </w:rPr>
        <w:t>Postup verejného obstarávania: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p</w:t>
      </w:r>
      <w:r w:rsidRPr="00AE6B85">
        <w:rPr>
          <w:rFonts w:ascii="Calibri" w:hAnsi="Calibri" w:cs="Calibri"/>
          <w:sz w:val="20"/>
          <w:szCs w:val="20"/>
        </w:rPr>
        <w:t>odlimitná zákazka bez využitia elektronického trhoviska</w:t>
      </w:r>
    </w:p>
    <w:p w14:paraId="1677470A" w14:textId="77777777" w:rsidR="00A36C88" w:rsidRPr="00AE6B85" w:rsidRDefault="00A36C88" w:rsidP="00A36C88">
      <w:pPr>
        <w:ind w:left="2835" w:hanging="2835"/>
        <w:jc w:val="both"/>
        <w:rPr>
          <w:rFonts w:ascii="Calibri" w:hAnsi="Calibri" w:cs="Calibri"/>
          <w:sz w:val="20"/>
          <w:szCs w:val="20"/>
        </w:rPr>
      </w:pPr>
      <w:r w:rsidRPr="00AE6B85">
        <w:rPr>
          <w:rFonts w:ascii="Calibri" w:hAnsi="Calibri" w:cs="Calibri"/>
          <w:b/>
          <w:sz w:val="20"/>
          <w:szCs w:val="20"/>
        </w:rPr>
        <w:t>Druh zákazky:</w:t>
      </w:r>
      <w:r w:rsidRPr="00AE6B85">
        <w:rPr>
          <w:rFonts w:ascii="Calibri" w:hAnsi="Calibri" w:cs="Calibri"/>
          <w:sz w:val="20"/>
          <w:szCs w:val="20"/>
        </w:rPr>
        <w:tab/>
      </w:r>
      <w:r w:rsidRPr="00AE6B85">
        <w:rPr>
          <w:rFonts w:ascii="Calibri" w:hAnsi="Calibri" w:cs="Calibri"/>
          <w:sz w:val="20"/>
          <w:szCs w:val="20"/>
        </w:rPr>
        <w:tab/>
      </w:r>
      <w:r>
        <w:rPr>
          <w:rFonts w:ascii="Calibri" w:hAnsi="Calibri" w:cs="Calibri"/>
          <w:sz w:val="20"/>
          <w:szCs w:val="20"/>
        </w:rPr>
        <w:t>stavebné práce</w:t>
      </w:r>
    </w:p>
    <w:p w14:paraId="78ED01C7" w14:textId="5DC8A9E6" w:rsidR="00A36C88" w:rsidRDefault="00A36C88" w:rsidP="00A36C88">
      <w:pPr>
        <w:ind w:left="2835" w:hanging="2835"/>
        <w:jc w:val="both"/>
        <w:rPr>
          <w:rFonts w:ascii="Calibri" w:hAnsi="Calibri" w:cs="Calibri"/>
          <w:sz w:val="20"/>
          <w:szCs w:val="20"/>
        </w:rPr>
      </w:pPr>
      <w:r w:rsidRPr="00AE6B85">
        <w:rPr>
          <w:rFonts w:ascii="Calibri" w:hAnsi="Calibri" w:cs="Calibri"/>
          <w:b/>
          <w:sz w:val="20"/>
          <w:szCs w:val="20"/>
        </w:rPr>
        <w:t>Predmet zákazky:</w:t>
      </w:r>
      <w:r w:rsidRPr="00AE6B85">
        <w:rPr>
          <w:rFonts w:ascii="Calibri" w:hAnsi="Calibri" w:cs="Calibri"/>
          <w:sz w:val="20"/>
          <w:szCs w:val="20"/>
        </w:rPr>
        <w:t xml:space="preserve"> </w:t>
      </w:r>
      <w:r w:rsidRPr="00AE6B85">
        <w:rPr>
          <w:rFonts w:ascii="Calibri" w:hAnsi="Calibri" w:cs="Calibri"/>
          <w:sz w:val="20"/>
          <w:szCs w:val="20"/>
        </w:rPr>
        <w:tab/>
      </w:r>
    </w:p>
    <w:p w14:paraId="376A2382" w14:textId="3BDDC666" w:rsidR="00A36C88" w:rsidRPr="005E0B75" w:rsidRDefault="00A36C88" w:rsidP="000E3506">
      <w:pPr>
        <w:ind w:left="2835" w:hanging="2835"/>
        <w:jc w:val="both"/>
        <w:rPr>
          <w:rFonts w:ascii="Calibri" w:hAnsi="Calibri" w:cs="Calibri"/>
          <w:bCs/>
          <w:sz w:val="20"/>
          <w:szCs w:val="20"/>
        </w:rPr>
      </w:pPr>
      <w:r w:rsidRPr="00AE6B85">
        <w:rPr>
          <w:rFonts w:ascii="Calibri" w:hAnsi="Calibri" w:cs="Calibri"/>
          <w:b/>
          <w:sz w:val="20"/>
          <w:szCs w:val="20"/>
        </w:rPr>
        <w:t xml:space="preserve">Verejný obstarávateľ: </w:t>
      </w:r>
      <w:r w:rsidRPr="00AE6B85">
        <w:rPr>
          <w:rFonts w:ascii="Calibri" w:hAnsi="Calibri" w:cs="Calibri"/>
          <w:b/>
          <w:sz w:val="20"/>
          <w:szCs w:val="20"/>
        </w:rPr>
        <w:tab/>
      </w:r>
      <w:ins w:id="19" w:author="Fekiačová Jana" w:date="2022-01-07T13:09:00Z">
        <w:r w:rsidR="000E3506" w:rsidRPr="009B6B62">
          <w:rPr>
            <w:rFonts w:ascii="Calibri" w:hAnsi="Calibri" w:cs="Calibri"/>
            <w:bCs/>
            <w:sz w:val="20"/>
            <w:szCs w:val="20"/>
          </w:rPr>
          <w:t>Banskobystrický samosprávny kraj, Námestie SNP 23, 974 01 Banská Bystrica</w:t>
        </w:r>
      </w:ins>
    </w:p>
    <w:p w14:paraId="4ACF42D3" w14:textId="77777777" w:rsidR="00AD46E9" w:rsidRDefault="00AD46E9" w:rsidP="00AD46E9">
      <w:pPr>
        <w:ind w:left="2835" w:hanging="2835"/>
        <w:jc w:val="both"/>
        <w:rPr>
          <w:rFonts w:ascii="Calibri" w:hAnsi="Calibri" w:cs="Calibri"/>
          <w:b/>
          <w:sz w:val="20"/>
          <w:szCs w:val="20"/>
        </w:rPr>
      </w:pPr>
    </w:p>
    <w:p w14:paraId="13947A60" w14:textId="5046E515"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Obchodné meno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422772FE" w14:textId="77777777"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Sídlo alebo miesto podnikania:</w:t>
      </w:r>
      <w:r w:rsidRPr="00AE6B85">
        <w:rPr>
          <w:rFonts w:ascii="Calibri" w:hAnsi="Calibri" w:cs="Calibri"/>
          <w:b/>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7E734400" w14:textId="77777777" w:rsidR="00AD46E9" w:rsidRPr="00AE6B85" w:rsidRDefault="00AD46E9" w:rsidP="00AD46E9">
      <w:pPr>
        <w:ind w:left="2835" w:hanging="2835"/>
        <w:jc w:val="both"/>
        <w:rPr>
          <w:rFonts w:ascii="Calibri" w:hAnsi="Calibri" w:cs="Calibri"/>
          <w:sz w:val="20"/>
          <w:szCs w:val="20"/>
        </w:rPr>
      </w:pPr>
      <w:r w:rsidRPr="00AE6B85">
        <w:rPr>
          <w:rFonts w:ascii="Calibri" w:hAnsi="Calibri" w:cs="Calibri"/>
          <w:b/>
          <w:sz w:val="20"/>
          <w:szCs w:val="20"/>
        </w:rPr>
        <w:t>IČO uchádzača:</w:t>
      </w:r>
      <w:r w:rsidRPr="00AE6B85">
        <w:rPr>
          <w:rFonts w:ascii="Calibri" w:hAnsi="Calibri" w:cs="Calibri"/>
          <w:sz w:val="20"/>
          <w:szCs w:val="20"/>
        </w:rPr>
        <w:t xml:space="preserve">                          </w:t>
      </w:r>
      <w:r w:rsidRPr="00AE6B85">
        <w:rPr>
          <w:rFonts w:ascii="Calibri" w:hAnsi="Calibri" w:cs="Calibri"/>
          <w:sz w:val="20"/>
          <w:szCs w:val="20"/>
        </w:rPr>
        <w:tab/>
      </w:r>
      <w:r w:rsidRPr="00AE6B85">
        <w:rPr>
          <w:rFonts w:ascii="Calibri" w:hAnsi="Calibri" w:cs="Calibri"/>
          <w:sz w:val="20"/>
          <w:szCs w:val="20"/>
        </w:rPr>
        <w:tab/>
      </w:r>
      <w:r w:rsidRPr="00AD46E9">
        <w:rPr>
          <w:rFonts w:ascii="Calibri" w:hAnsi="Calibri" w:cs="Calibri"/>
          <w:i/>
          <w:sz w:val="20"/>
          <w:szCs w:val="20"/>
          <w:highlight w:val="yellow"/>
        </w:rPr>
        <w:t>(vyplní uchádzač)</w:t>
      </w:r>
    </w:p>
    <w:p w14:paraId="2704AA04" w14:textId="77777777" w:rsidR="00AD46E9" w:rsidRDefault="00AD46E9" w:rsidP="00AD46E9">
      <w:pPr>
        <w:ind w:left="2835" w:hanging="2835"/>
        <w:jc w:val="both"/>
        <w:rPr>
          <w:rFonts w:ascii="Calibri" w:hAnsi="Calibri" w:cs="Calibri"/>
          <w:i/>
          <w:sz w:val="20"/>
          <w:szCs w:val="20"/>
        </w:rPr>
      </w:pPr>
      <w:r w:rsidRPr="00AE6B85">
        <w:rPr>
          <w:rFonts w:ascii="Calibri" w:hAnsi="Calibri" w:cs="Calibri"/>
          <w:b/>
          <w:sz w:val="20"/>
          <w:szCs w:val="20"/>
        </w:rPr>
        <w:t>Kontaktná osoba uchádzača:</w:t>
      </w:r>
      <w:r w:rsidRPr="00AE6B85">
        <w:rPr>
          <w:rFonts w:ascii="Calibri" w:hAnsi="Calibri" w:cs="Calibri"/>
          <w:sz w:val="20"/>
          <w:szCs w:val="20"/>
        </w:rPr>
        <w:t xml:space="preserve">         </w:t>
      </w:r>
      <w:r>
        <w:rPr>
          <w:rFonts w:ascii="Calibri" w:hAnsi="Calibri" w:cs="Calibri"/>
          <w:sz w:val="20"/>
          <w:szCs w:val="20"/>
        </w:rPr>
        <w:tab/>
      </w:r>
      <w:r w:rsidRPr="00AD46E9">
        <w:rPr>
          <w:rFonts w:ascii="Calibri" w:hAnsi="Calibri" w:cs="Calibri"/>
          <w:i/>
          <w:sz w:val="20"/>
          <w:szCs w:val="20"/>
          <w:highlight w:val="yellow"/>
        </w:rPr>
        <w:t>(vyplní uchádzač)</w:t>
      </w:r>
    </w:p>
    <w:p w14:paraId="78FB1239" w14:textId="77777777" w:rsidR="00AD46E9" w:rsidRPr="0063584C" w:rsidRDefault="00AD46E9" w:rsidP="00AD46E9">
      <w:pPr>
        <w:ind w:left="2835" w:hanging="2835"/>
        <w:jc w:val="both"/>
        <w:rPr>
          <w:rFonts w:ascii="Calibri" w:hAnsi="Calibri" w:cs="Calibri"/>
          <w:sz w:val="20"/>
          <w:szCs w:val="20"/>
        </w:rPr>
      </w:pPr>
      <w:r>
        <w:rPr>
          <w:rFonts w:ascii="Calibri" w:hAnsi="Calibri" w:cs="Calibri"/>
          <w:b/>
          <w:sz w:val="20"/>
          <w:szCs w:val="20"/>
        </w:rPr>
        <w:t>Tel. a e-mail</w:t>
      </w:r>
      <w:r w:rsidRPr="00AE6B85">
        <w:rPr>
          <w:rFonts w:ascii="Calibri" w:hAnsi="Calibri" w:cs="Calibri"/>
          <w:b/>
          <w:sz w:val="20"/>
          <w:szCs w:val="20"/>
        </w:rPr>
        <w:t>:</w:t>
      </w:r>
      <w:r>
        <w:rPr>
          <w:rFonts w:ascii="Calibri" w:hAnsi="Calibri" w:cs="Calibri"/>
          <w:sz w:val="20"/>
          <w:szCs w:val="20"/>
        </w:rPr>
        <w:tab/>
      </w:r>
      <w:r w:rsidRPr="00AD46E9">
        <w:rPr>
          <w:rFonts w:ascii="Calibri" w:hAnsi="Calibri" w:cs="Calibri"/>
          <w:i/>
          <w:sz w:val="20"/>
          <w:szCs w:val="20"/>
          <w:highlight w:val="yellow"/>
        </w:rPr>
        <w:t>(vyplní uchádzač)</w:t>
      </w:r>
    </w:p>
    <w:p w14:paraId="46FD4252" w14:textId="77777777" w:rsidR="00E5007A" w:rsidRPr="009D7329" w:rsidRDefault="00E5007A" w:rsidP="00E5007A">
      <w:pPr>
        <w:rPr>
          <w:rFonts w:ascii="Calibri" w:hAnsi="Calibri" w:cs="Calibri"/>
          <w:b/>
          <w:sz w:val="18"/>
          <w:szCs w:val="20"/>
        </w:rPr>
      </w:pPr>
    </w:p>
    <w:p w14:paraId="7CE6233F" w14:textId="77777777" w:rsidR="00E5007A" w:rsidRPr="00225447" w:rsidRDefault="00E5007A" w:rsidP="00E5007A">
      <w:pPr>
        <w:rPr>
          <w:rFonts w:asciiTheme="minorHAnsi" w:hAnsiTheme="minorHAnsi"/>
          <w:sz w:val="20"/>
          <w:szCs w:val="20"/>
        </w:rPr>
      </w:pPr>
    </w:p>
    <w:p w14:paraId="0F2C560D" w14:textId="77777777" w:rsidR="00AD46E9" w:rsidRDefault="00AD46E9" w:rsidP="00E5007A">
      <w:pPr>
        <w:rPr>
          <w:rFonts w:asciiTheme="minorHAnsi" w:hAnsiTheme="minorHAnsi"/>
          <w:sz w:val="20"/>
          <w:szCs w:val="20"/>
        </w:rPr>
      </w:pPr>
    </w:p>
    <w:p w14:paraId="3E32EFE1" w14:textId="77777777" w:rsidR="00DB560E" w:rsidRPr="00225447" w:rsidRDefault="00DB560E" w:rsidP="00E5007A">
      <w:pPr>
        <w:rPr>
          <w:rFonts w:asciiTheme="minorHAnsi" w:hAnsiTheme="minorHAnsi"/>
          <w:sz w:val="20"/>
          <w:szCs w:val="20"/>
        </w:rPr>
      </w:pPr>
    </w:p>
    <w:p w14:paraId="5921B328" w14:textId="77777777" w:rsidR="00E5007A" w:rsidRPr="00225447" w:rsidRDefault="00E5007A" w:rsidP="00DB560E">
      <w:pPr>
        <w:autoSpaceDE w:val="0"/>
        <w:autoSpaceDN w:val="0"/>
        <w:adjustRightInd w:val="0"/>
        <w:ind w:firstLine="709"/>
        <w:jc w:val="both"/>
        <w:rPr>
          <w:rFonts w:asciiTheme="minorHAnsi" w:hAnsiTheme="minorHAnsi"/>
          <w:sz w:val="20"/>
          <w:szCs w:val="20"/>
        </w:rPr>
      </w:pPr>
      <w:r w:rsidRPr="00225447">
        <w:rPr>
          <w:rFonts w:asciiTheme="minorHAnsi" w:hAnsiTheme="minorHAnsi"/>
          <w:sz w:val="20"/>
          <w:szCs w:val="20"/>
        </w:rPr>
        <w:t>Dolu podpísaný zástupca uchádzača týmto čestne vyhlasujeme, že spĺňame všetky podmienky účasti osobného postavenia ako aj technickej a odbornej spôsobilosti uvedené vo výzve ako aj v súťažných podkladoch určených verejným obstarávateľom.</w:t>
      </w:r>
    </w:p>
    <w:p w14:paraId="7CE2F6D2" w14:textId="77777777" w:rsidR="00E5007A" w:rsidRPr="00225447" w:rsidRDefault="00E5007A" w:rsidP="00E5007A">
      <w:pPr>
        <w:autoSpaceDE w:val="0"/>
        <w:autoSpaceDN w:val="0"/>
        <w:adjustRightInd w:val="0"/>
        <w:jc w:val="both"/>
        <w:rPr>
          <w:rFonts w:asciiTheme="minorHAnsi" w:hAnsiTheme="minorHAnsi"/>
          <w:sz w:val="20"/>
          <w:szCs w:val="20"/>
        </w:rPr>
      </w:pPr>
      <w:r w:rsidRPr="00225447">
        <w:rPr>
          <w:rFonts w:asciiTheme="minorHAnsi" w:hAnsiTheme="minorHAnsi"/>
          <w:sz w:val="20"/>
          <w:szCs w:val="20"/>
        </w:rPr>
        <w:t>Na požiadanie verejného obstarávateľa poskytneme požadované doklady, ktoré čestným vyhlásením nahrádzame.</w:t>
      </w:r>
    </w:p>
    <w:p w14:paraId="2A23C8B5" w14:textId="77777777" w:rsidR="00E5007A" w:rsidRPr="00225447" w:rsidRDefault="00E5007A" w:rsidP="00E5007A">
      <w:pPr>
        <w:autoSpaceDE w:val="0"/>
        <w:autoSpaceDN w:val="0"/>
        <w:adjustRightInd w:val="0"/>
        <w:jc w:val="both"/>
        <w:rPr>
          <w:rFonts w:asciiTheme="minorHAnsi" w:hAnsiTheme="minorHAnsi"/>
          <w:sz w:val="20"/>
          <w:szCs w:val="20"/>
        </w:rPr>
      </w:pPr>
    </w:p>
    <w:p w14:paraId="39D78951" w14:textId="77777777" w:rsidR="00E5007A" w:rsidRPr="00225447" w:rsidRDefault="00E5007A" w:rsidP="00DB560E">
      <w:pPr>
        <w:autoSpaceDE w:val="0"/>
        <w:autoSpaceDN w:val="0"/>
        <w:adjustRightInd w:val="0"/>
        <w:ind w:firstLine="709"/>
        <w:jc w:val="both"/>
        <w:rPr>
          <w:rFonts w:asciiTheme="minorHAnsi" w:hAnsiTheme="minorHAnsi"/>
          <w:sz w:val="20"/>
          <w:szCs w:val="20"/>
        </w:rPr>
      </w:pPr>
      <w:r w:rsidRPr="00225447">
        <w:rPr>
          <w:rFonts w:asciiTheme="minorHAnsi" w:hAnsiTheme="minorHAnsi"/>
          <w:sz w:val="20"/>
          <w:szCs w:val="20"/>
        </w:rPr>
        <w:t xml:space="preserve">Ako uchádzač </w:t>
      </w:r>
      <w:r w:rsidRPr="00225447">
        <w:rPr>
          <w:rFonts w:asciiTheme="minorHAnsi" w:hAnsiTheme="minorHAnsi"/>
          <w:b/>
          <w:sz w:val="20"/>
          <w:szCs w:val="20"/>
        </w:rPr>
        <w:t>môžeme</w:t>
      </w:r>
      <w:r w:rsidRPr="00225447">
        <w:rPr>
          <w:rFonts w:asciiTheme="minorHAnsi" w:hAnsiTheme="minorHAnsi"/>
          <w:sz w:val="20"/>
          <w:szCs w:val="20"/>
        </w:rPr>
        <w:t xml:space="preserve"> podľa </w:t>
      </w:r>
      <w:proofErr w:type="spellStart"/>
      <w:r w:rsidRPr="00225447">
        <w:rPr>
          <w:rFonts w:asciiTheme="minorHAnsi" w:hAnsiTheme="minorHAnsi"/>
          <w:sz w:val="20"/>
          <w:szCs w:val="20"/>
        </w:rPr>
        <w:t>ust</w:t>
      </w:r>
      <w:proofErr w:type="spellEnd"/>
      <w:r w:rsidRPr="00225447">
        <w:rPr>
          <w:rFonts w:asciiTheme="minorHAnsi" w:hAnsiTheme="minorHAnsi"/>
          <w:sz w:val="20"/>
          <w:szCs w:val="20"/>
        </w:rPr>
        <w:t>. § 114 ods. 1 veta druhá ZVO uviesť aj informácie o dokladoch, ktoré sú priamo a bezodplatne prístupné v elektronických databázach: https://...........................</w:t>
      </w:r>
    </w:p>
    <w:p w14:paraId="1CBBBFCB" w14:textId="77777777" w:rsidR="00E5007A" w:rsidRPr="00225447" w:rsidRDefault="00E5007A" w:rsidP="00E5007A">
      <w:pPr>
        <w:autoSpaceDE w:val="0"/>
        <w:autoSpaceDN w:val="0"/>
        <w:adjustRightInd w:val="0"/>
        <w:rPr>
          <w:rFonts w:asciiTheme="minorHAnsi" w:hAnsiTheme="minorHAnsi"/>
          <w:sz w:val="20"/>
          <w:szCs w:val="20"/>
        </w:rPr>
      </w:pPr>
    </w:p>
    <w:p w14:paraId="69B9A0A4" w14:textId="77777777" w:rsidR="00E5007A" w:rsidRPr="00225447" w:rsidRDefault="00E5007A" w:rsidP="00E5007A">
      <w:pPr>
        <w:autoSpaceDE w:val="0"/>
        <w:autoSpaceDN w:val="0"/>
        <w:adjustRightInd w:val="0"/>
        <w:rPr>
          <w:rFonts w:asciiTheme="minorHAnsi" w:hAnsiTheme="minorHAnsi"/>
          <w:sz w:val="20"/>
          <w:szCs w:val="20"/>
        </w:rPr>
      </w:pPr>
    </w:p>
    <w:p w14:paraId="1154A1E0" w14:textId="77777777" w:rsidR="00E5007A" w:rsidRPr="00225447" w:rsidRDefault="00E5007A" w:rsidP="00E5007A">
      <w:pPr>
        <w:autoSpaceDE w:val="0"/>
        <w:autoSpaceDN w:val="0"/>
        <w:adjustRightInd w:val="0"/>
        <w:rPr>
          <w:rFonts w:asciiTheme="minorHAnsi" w:hAnsiTheme="minorHAnsi"/>
          <w:sz w:val="20"/>
          <w:szCs w:val="20"/>
        </w:rPr>
      </w:pPr>
    </w:p>
    <w:p w14:paraId="76D2D03C" w14:textId="77777777" w:rsidR="00E5007A" w:rsidRDefault="00E5007A" w:rsidP="00E5007A">
      <w:pPr>
        <w:ind w:left="4254"/>
        <w:rPr>
          <w:rFonts w:asciiTheme="minorHAnsi" w:hAnsiTheme="minorHAnsi" w:cs="Calibri"/>
          <w:sz w:val="20"/>
          <w:szCs w:val="20"/>
        </w:rPr>
      </w:pPr>
    </w:p>
    <w:p w14:paraId="108B810A" w14:textId="77777777" w:rsidR="00E5007A" w:rsidRDefault="00E5007A" w:rsidP="00E5007A">
      <w:pPr>
        <w:ind w:left="4254"/>
        <w:rPr>
          <w:rFonts w:asciiTheme="minorHAnsi" w:hAnsiTheme="minorHAnsi" w:cs="Calibri"/>
          <w:sz w:val="20"/>
          <w:szCs w:val="20"/>
        </w:rPr>
      </w:pPr>
    </w:p>
    <w:p w14:paraId="52E21E32" w14:textId="77777777" w:rsidR="00E5007A" w:rsidRDefault="00E5007A" w:rsidP="00E5007A">
      <w:pPr>
        <w:rPr>
          <w:rFonts w:ascii="Calibri" w:hAnsi="Calibri" w:cs="Calibri"/>
          <w:sz w:val="20"/>
          <w:szCs w:val="20"/>
        </w:rPr>
      </w:pPr>
    </w:p>
    <w:p w14:paraId="47AD3B88" w14:textId="77777777" w:rsidR="00E5007A" w:rsidRDefault="00E5007A" w:rsidP="00E5007A">
      <w:pPr>
        <w:rPr>
          <w:rFonts w:ascii="Calibri" w:hAnsi="Calibri" w:cs="Calibri"/>
          <w:sz w:val="20"/>
          <w:szCs w:val="20"/>
        </w:rPr>
      </w:pPr>
    </w:p>
    <w:p w14:paraId="5BD1A24D" w14:textId="77777777" w:rsidR="00E5007A" w:rsidRDefault="00E5007A" w:rsidP="00E5007A">
      <w:pPr>
        <w:rPr>
          <w:rFonts w:ascii="Calibri" w:hAnsi="Calibri" w:cs="Calibri"/>
          <w:sz w:val="20"/>
          <w:szCs w:val="20"/>
        </w:rPr>
      </w:pPr>
    </w:p>
    <w:p w14:paraId="144C5245" w14:textId="77777777" w:rsidR="00E5007A" w:rsidRDefault="00E5007A" w:rsidP="00E5007A">
      <w:pPr>
        <w:rPr>
          <w:rFonts w:ascii="Calibri" w:hAnsi="Calibri" w:cs="Calibri"/>
          <w:sz w:val="20"/>
          <w:szCs w:val="20"/>
        </w:rPr>
      </w:pPr>
    </w:p>
    <w:p w14:paraId="4EFCE2EE" w14:textId="77777777" w:rsidR="00E5007A" w:rsidRDefault="00E5007A" w:rsidP="00E5007A">
      <w:pPr>
        <w:rPr>
          <w:rFonts w:ascii="Calibri" w:hAnsi="Calibri" w:cs="Calibri"/>
          <w:sz w:val="20"/>
          <w:szCs w:val="20"/>
        </w:rPr>
      </w:pPr>
    </w:p>
    <w:p w14:paraId="569A9156" w14:textId="77777777" w:rsidR="00E5007A" w:rsidRDefault="00E5007A" w:rsidP="00E5007A">
      <w:pPr>
        <w:rPr>
          <w:rFonts w:ascii="Calibri" w:hAnsi="Calibri" w:cs="Calibri"/>
          <w:sz w:val="20"/>
          <w:szCs w:val="20"/>
        </w:rPr>
      </w:pPr>
    </w:p>
    <w:p w14:paraId="2DC34807" w14:textId="77777777" w:rsidR="00E5007A" w:rsidRDefault="00E5007A" w:rsidP="00E5007A">
      <w:pPr>
        <w:rPr>
          <w:rFonts w:ascii="Calibri" w:hAnsi="Calibri" w:cs="Calibri"/>
          <w:sz w:val="20"/>
          <w:szCs w:val="20"/>
        </w:rPr>
      </w:pPr>
    </w:p>
    <w:p w14:paraId="37AF12BB" w14:textId="77777777" w:rsidR="00E5007A" w:rsidRDefault="00E5007A" w:rsidP="00E5007A">
      <w:pPr>
        <w:rPr>
          <w:rFonts w:ascii="Calibri" w:hAnsi="Calibri" w:cs="Calibri"/>
          <w:sz w:val="20"/>
          <w:szCs w:val="20"/>
        </w:rPr>
      </w:pPr>
    </w:p>
    <w:p w14:paraId="526E4FC6" w14:textId="77777777" w:rsidR="00E5007A" w:rsidRDefault="00E5007A" w:rsidP="00E5007A">
      <w:pPr>
        <w:rPr>
          <w:rFonts w:ascii="Calibri" w:hAnsi="Calibri" w:cs="Calibri"/>
          <w:sz w:val="20"/>
          <w:szCs w:val="20"/>
        </w:rPr>
      </w:pPr>
    </w:p>
    <w:p w14:paraId="6CF72F7A" w14:textId="77777777" w:rsidR="00E5007A" w:rsidRDefault="00E5007A" w:rsidP="00E5007A">
      <w:pPr>
        <w:rPr>
          <w:rFonts w:ascii="Calibri" w:hAnsi="Calibri" w:cs="Calibri"/>
          <w:sz w:val="20"/>
          <w:szCs w:val="20"/>
        </w:rPr>
      </w:pPr>
    </w:p>
    <w:p w14:paraId="61E53F46" w14:textId="77777777" w:rsidR="00E5007A" w:rsidRPr="0063584C" w:rsidRDefault="00E5007A" w:rsidP="00E5007A">
      <w:pPr>
        <w:rPr>
          <w:rFonts w:ascii="Calibri" w:hAnsi="Calibri" w:cs="Calibri"/>
          <w:sz w:val="20"/>
          <w:szCs w:val="20"/>
        </w:rPr>
      </w:pPr>
    </w:p>
    <w:p w14:paraId="32B94642" w14:textId="77777777" w:rsidR="00E5007A" w:rsidRPr="0063584C" w:rsidRDefault="00E5007A" w:rsidP="00E5007A">
      <w:pPr>
        <w:rPr>
          <w:rFonts w:ascii="Calibri" w:hAnsi="Calibri" w:cs="Calibri"/>
          <w:sz w:val="20"/>
          <w:szCs w:val="20"/>
        </w:rPr>
      </w:pPr>
    </w:p>
    <w:p w14:paraId="08C9260D" w14:textId="26C45C7C" w:rsidR="00E5007A" w:rsidRPr="0063584C" w:rsidRDefault="00E5007A" w:rsidP="00E5007A">
      <w:pPr>
        <w:rPr>
          <w:rFonts w:ascii="Calibri" w:hAnsi="Calibri" w:cs="Calibri"/>
          <w:sz w:val="20"/>
          <w:szCs w:val="20"/>
        </w:rPr>
      </w:pPr>
      <w:r w:rsidRPr="0063584C">
        <w:rPr>
          <w:rFonts w:ascii="Calibri" w:hAnsi="Calibri" w:cs="Calibri"/>
          <w:sz w:val="20"/>
          <w:szCs w:val="20"/>
        </w:rPr>
        <w:t>V .......................</w:t>
      </w:r>
      <w:r w:rsidR="00DD497A">
        <w:rPr>
          <w:rFonts w:ascii="Calibri" w:hAnsi="Calibri" w:cs="Calibri"/>
          <w:sz w:val="20"/>
          <w:szCs w:val="20"/>
        </w:rPr>
        <w:t>..</w:t>
      </w:r>
      <w:r w:rsidRPr="0063584C">
        <w:rPr>
          <w:rFonts w:ascii="Calibri" w:hAnsi="Calibri" w:cs="Calibri"/>
          <w:sz w:val="20"/>
          <w:szCs w:val="20"/>
        </w:rPr>
        <w:t>........</w:t>
      </w:r>
      <w:r w:rsidR="00DB560E">
        <w:rPr>
          <w:rFonts w:ascii="Calibri" w:hAnsi="Calibri" w:cs="Calibri"/>
          <w:sz w:val="20"/>
          <w:szCs w:val="20"/>
        </w:rPr>
        <w:t xml:space="preserve">, </w:t>
      </w:r>
      <w:r w:rsidRPr="0063584C">
        <w:rPr>
          <w:rFonts w:ascii="Calibri" w:hAnsi="Calibri" w:cs="Calibri"/>
          <w:sz w:val="20"/>
          <w:szCs w:val="20"/>
        </w:rPr>
        <w:t>dňa.........................</w:t>
      </w:r>
      <w:r>
        <w:rPr>
          <w:rFonts w:ascii="Calibri" w:hAnsi="Calibri" w:cs="Calibri"/>
          <w:sz w:val="20"/>
          <w:szCs w:val="20"/>
        </w:rPr>
        <w:tab/>
        <w:t xml:space="preserve">      </w:t>
      </w:r>
      <w:r>
        <w:rPr>
          <w:rFonts w:ascii="Calibri" w:hAnsi="Calibri" w:cs="Calibri"/>
          <w:sz w:val="20"/>
          <w:szCs w:val="20"/>
        </w:rPr>
        <w:tab/>
      </w:r>
      <w:r w:rsidRPr="0063584C">
        <w:rPr>
          <w:rFonts w:ascii="Calibri" w:hAnsi="Calibri" w:cs="Calibri"/>
          <w:sz w:val="20"/>
          <w:szCs w:val="20"/>
        </w:rPr>
        <w:t>...........................................</w:t>
      </w:r>
      <w:r>
        <w:rPr>
          <w:rFonts w:ascii="Calibri" w:hAnsi="Calibri" w:cs="Calibri"/>
          <w:sz w:val="20"/>
          <w:szCs w:val="20"/>
        </w:rPr>
        <w:t>...........................................</w:t>
      </w:r>
    </w:p>
    <w:p w14:paraId="27C56C8F" w14:textId="77777777" w:rsidR="00E5007A" w:rsidRPr="0063584C" w:rsidRDefault="00E5007A" w:rsidP="00E5007A">
      <w:pPr>
        <w:rPr>
          <w:rFonts w:ascii="Calibri" w:hAnsi="Calibri" w:cs="Calibri"/>
          <w:sz w:val="20"/>
          <w:szCs w:val="20"/>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sidRPr="0063584C">
        <w:rPr>
          <w:rFonts w:ascii="Calibri" w:hAnsi="Calibri" w:cs="Calibri"/>
          <w:sz w:val="20"/>
          <w:szCs w:val="20"/>
        </w:rPr>
        <w:t>Potvrdenie štatutárnym orgánom uchádzača:</w:t>
      </w:r>
    </w:p>
    <w:p w14:paraId="5BE26764" w14:textId="77777777" w:rsidR="00E5007A" w:rsidRDefault="00E5007A" w:rsidP="00E5007A">
      <w:pPr>
        <w:ind w:left="4254"/>
        <w:rPr>
          <w:rFonts w:ascii="Calibri" w:hAnsi="Calibri" w:cs="Calibri"/>
          <w:sz w:val="20"/>
          <w:szCs w:val="20"/>
        </w:rPr>
      </w:pPr>
      <w:r w:rsidRPr="0063584C">
        <w:rPr>
          <w:rFonts w:ascii="Calibri" w:hAnsi="Calibri" w:cs="Calibri"/>
          <w:sz w:val="20"/>
          <w:szCs w:val="20"/>
        </w:rPr>
        <w:t>titul, meno, priezvisko, funkcia, podpis, pečiatka</w:t>
      </w:r>
      <w:r w:rsidRPr="0063584C">
        <w:rPr>
          <w:rFonts w:ascii="Calibri" w:hAnsi="Calibri" w:cs="Calibri"/>
          <w:sz w:val="20"/>
          <w:szCs w:val="20"/>
        </w:rPr>
        <w:tab/>
      </w:r>
    </w:p>
    <w:p w14:paraId="17A53F12" w14:textId="77777777" w:rsidR="00E5007A" w:rsidRDefault="00E5007A" w:rsidP="00E5007A">
      <w:pPr>
        <w:ind w:left="4254" w:hanging="4254"/>
        <w:jc w:val="both"/>
        <w:rPr>
          <w:rFonts w:ascii="Calibri" w:hAnsi="Calibri" w:cs="Calibri"/>
          <w:sz w:val="20"/>
          <w:szCs w:val="20"/>
        </w:rPr>
      </w:pPr>
    </w:p>
    <w:p w14:paraId="3327F1C4" w14:textId="5B9087F9" w:rsidR="0014244F" w:rsidRDefault="0014244F"/>
    <w:p w14:paraId="52BD32AC" w14:textId="2AA5F200" w:rsidR="00CB66AB" w:rsidRDefault="00CB66AB"/>
    <w:p w14:paraId="75CB909E" w14:textId="77777777" w:rsidR="0064099E" w:rsidRDefault="0064099E"/>
    <w:p w14:paraId="1CFB09A2" w14:textId="77777777" w:rsidR="00B14265" w:rsidRPr="00904CED" w:rsidRDefault="00B14265" w:rsidP="00B14265">
      <w:pPr>
        <w:tabs>
          <w:tab w:val="left" w:pos="344"/>
        </w:tabs>
        <w:autoSpaceDE w:val="0"/>
        <w:spacing w:line="251" w:lineRule="exact"/>
        <w:ind w:left="705" w:hanging="705"/>
        <w:jc w:val="both"/>
        <w:rPr>
          <w:rFonts w:ascii="Arial Narrow" w:hAnsi="Arial Narrow" w:cs="Adobe Devanagari"/>
          <w:i/>
          <w:sz w:val="18"/>
          <w:szCs w:val="18"/>
          <w:lang w:eastAsia="sk-SK"/>
        </w:rPr>
      </w:pPr>
      <w:r w:rsidRPr="00904CED">
        <w:rPr>
          <w:rFonts w:ascii="Arial Narrow" w:hAnsi="Arial Narrow" w:cs="Adobe Devanagari"/>
          <w:i/>
          <w:sz w:val="18"/>
          <w:szCs w:val="18"/>
          <w:lang w:eastAsia="sk-SK"/>
        </w:rPr>
        <w:t>Poznámka:</w:t>
      </w:r>
    </w:p>
    <w:p w14:paraId="463F9A57" w14:textId="710A7519" w:rsidR="00A4700B" w:rsidRDefault="00B14265" w:rsidP="002F4C0B">
      <w:pPr>
        <w:pStyle w:val="Odsekzoznamu"/>
        <w:numPr>
          <w:ilvl w:val="0"/>
          <w:numId w:val="7"/>
        </w:numPr>
        <w:tabs>
          <w:tab w:val="left" w:pos="344"/>
        </w:tabs>
        <w:autoSpaceDE w:val="0"/>
        <w:spacing w:line="251" w:lineRule="exact"/>
        <w:ind w:left="993" w:hanging="142"/>
        <w:jc w:val="both"/>
        <w:rPr>
          <w:rFonts w:ascii="Arial Narrow" w:hAnsi="Arial Narrow" w:cs="Adobe Devanagari"/>
          <w:i/>
          <w:sz w:val="18"/>
          <w:szCs w:val="18"/>
          <w:lang w:eastAsia="sk-SK"/>
        </w:rPr>
      </w:pPr>
      <w:r w:rsidRPr="00904CED">
        <w:rPr>
          <w:rFonts w:ascii="Arial Narrow" w:hAnsi="Arial Narrow" w:cs="Adobe Devanagari"/>
          <w:i/>
          <w:sz w:val="18"/>
          <w:szCs w:val="18"/>
          <w:lang w:eastAsia="sk-SK"/>
        </w:rPr>
        <w:t>dátum musí byť aktuálny vo vzťahu ku dňu uplynutia lehoty na predkladanie ponú</w:t>
      </w:r>
      <w:r w:rsidR="00DB560E">
        <w:rPr>
          <w:rFonts w:ascii="Arial Narrow" w:hAnsi="Arial Narrow" w:cs="Adobe Devanagari"/>
          <w:i/>
          <w:sz w:val="18"/>
          <w:szCs w:val="18"/>
          <w:lang w:eastAsia="sk-SK"/>
        </w:rPr>
        <w:t>k</w:t>
      </w:r>
    </w:p>
    <w:p w14:paraId="739332A2" w14:textId="64D580D3" w:rsidR="002562F3" w:rsidRPr="00A4700B" w:rsidRDefault="00A4700B" w:rsidP="00A4700B">
      <w:pPr>
        <w:spacing w:after="160" w:line="259" w:lineRule="auto"/>
        <w:rPr>
          <w:rFonts w:ascii="Arial Narrow" w:hAnsi="Arial Narrow" w:cs="Adobe Devanagari"/>
          <w:i/>
          <w:sz w:val="18"/>
          <w:szCs w:val="18"/>
          <w:lang w:eastAsia="sk-SK"/>
        </w:rPr>
      </w:pPr>
      <w:r>
        <w:rPr>
          <w:rFonts w:ascii="Arial Narrow" w:hAnsi="Arial Narrow" w:cs="Adobe Devanagari"/>
          <w:i/>
          <w:sz w:val="18"/>
          <w:szCs w:val="18"/>
          <w:lang w:eastAsia="sk-SK"/>
        </w:rPr>
        <w:br w:type="page"/>
      </w:r>
    </w:p>
    <w:sectPr w:rsidR="002562F3" w:rsidRPr="00A4700B">
      <w:headerReference w:type="default" r:id="rId2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56AE8" w14:textId="77777777" w:rsidR="00C302CD" w:rsidRDefault="00C302CD" w:rsidP="00E5007A">
      <w:r>
        <w:separator/>
      </w:r>
    </w:p>
  </w:endnote>
  <w:endnote w:type="continuationSeparator" w:id="0">
    <w:p w14:paraId="45D3D078" w14:textId="77777777" w:rsidR="00C302CD" w:rsidRDefault="00C302CD" w:rsidP="00E50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tarSymbol">
    <w:altName w:val="Segoe UI Symbol"/>
    <w:charset w:val="02"/>
    <w:family w:val="auto"/>
    <w:pitch w:val="default"/>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Helvetica">
    <w:panose1 w:val="020B0604020202020204"/>
    <w:charset w:val="EE"/>
    <w:family w:val="swiss"/>
    <w:pitch w:val="variable"/>
    <w:sig w:usb0="E0002EFF" w:usb1="C0007843" w:usb2="00000009" w:usb3="00000000" w:csb0="000001F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Brandon Grotesque Light">
    <w:altName w:val="Calibri"/>
    <w:panose1 w:val="00000000000000000000"/>
    <w:charset w:val="00"/>
    <w:family w:val="swiss"/>
    <w:notTrueType/>
    <w:pitch w:val="variable"/>
    <w:sig w:usb0="A00000AF" w:usb1="5000205B" w:usb2="00000000" w:usb3="00000000" w:csb0="0000009B" w:csb1="00000000"/>
  </w:font>
  <w:font w:name="Adobe Devanagari">
    <w:panose1 w:val="00000000000000000000"/>
    <w:charset w:val="00"/>
    <w:family w:val="roman"/>
    <w:notTrueType/>
    <w:pitch w:val="variable"/>
    <w:sig w:usb0="00008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2" w:name="_Hlk75382931" w:displacedByCustomXml="next"/>
  <w:sdt>
    <w:sdtPr>
      <w:rPr>
        <w:rFonts w:asciiTheme="minorHAnsi" w:hAnsiTheme="minorHAnsi" w:cstheme="minorHAnsi"/>
        <w:sz w:val="16"/>
        <w:szCs w:val="16"/>
      </w:rPr>
      <w:id w:val="1378969021"/>
      <w:docPartObj>
        <w:docPartGallery w:val="Page Numbers (Bottom of Page)"/>
        <w:docPartUnique/>
      </w:docPartObj>
    </w:sdtPr>
    <w:sdtEndPr/>
    <w:sdtContent>
      <w:sdt>
        <w:sdtPr>
          <w:rPr>
            <w:rFonts w:asciiTheme="minorHAnsi" w:hAnsiTheme="minorHAnsi" w:cstheme="minorHAnsi"/>
            <w:sz w:val="16"/>
            <w:szCs w:val="16"/>
          </w:rPr>
          <w:id w:val="1720092725"/>
          <w:docPartObj>
            <w:docPartGallery w:val="Page Numbers (Top of Page)"/>
            <w:docPartUnique/>
          </w:docPartObj>
        </w:sdtPr>
        <w:sdtEndPr/>
        <w:sdtContent>
          <w:p w14:paraId="5629E4A4" w14:textId="77777777" w:rsidR="005E3A0E" w:rsidRPr="0032309D" w:rsidRDefault="0002219B" w:rsidP="00CA7763">
            <w:pPr>
              <w:pStyle w:val="Pta"/>
              <w:tabs>
                <w:tab w:val="clear" w:pos="4536"/>
                <w:tab w:val="clear" w:pos="9072"/>
              </w:tabs>
              <w:ind w:left="-142"/>
              <w:rPr>
                <w:rFonts w:ascii="Cambria" w:hAnsi="Cambria" w:cs="Cambria"/>
                <w:sz w:val="12"/>
                <w:szCs w:val="12"/>
              </w:rPr>
            </w:pPr>
            <w:r>
              <w:rPr>
                <w:noProof/>
                <w:lang w:eastAsia="sk-SK"/>
              </w:rPr>
              <mc:AlternateContent>
                <mc:Choice Requires="wps">
                  <w:drawing>
                    <wp:anchor distT="0" distB="0" distL="114300" distR="114300" simplePos="0" relativeHeight="251666432" behindDoc="0" locked="0" layoutInCell="1" allowOverlap="1" wp14:anchorId="1C039C4B" wp14:editId="68B48EB1">
                      <wp:simplePos x="0" y="0"/>
                      <wp:positionH relativeFrom="margin">
                        <wp:align>center</wp:align>
                      </wp:positionH>
                      <wp:positionV relativeFrom="paragraph">
                        <wp:posOffset>3175</wp:posOffset>
                      </wp:positionV>
                      <wp:extent cx="6172200" cy="0"/>
                      <wp:effectExtent l="0" t="0" r="0" b="0"/>
                      <wp:wrapNone/>
                      <wp:docPr id="2" name="Rovná spojnic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72200" cy="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E4F8AD" id="Rovná spojnica 2" o:spid="_x0000_s1026" style="position:absolute;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25pt" to="486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" strokecolor="#bfbfbf [2412]" strokeweight=".25pt">
                      <w10:wrap anchorx="margin"/>
                    </v:line>
                  </w:pict>
                </mc:Fallback>
              </mc:AlternateContent>
            </w:r>
          </w:p>
          <w:p w14:paraId="30D6FA33" w14:textId="74313CB5" w:rsidR="00AF6C64" w:rsidRPr="0064099E" w:rsidRDefault="005E3A0E" w:rsidP="00332BE6">
            <w:pPr>
              <w:pStyle w:val="Pta"/>
              <w:rPr>
                <w:rFonts w:asciiTheme="minorHAnsi" w:hAnsiTheme="minorHAnsi" w:cstheme="minorHAnsi"/>
                <w:sz w:val="16"/>
                <w:szCs w:val="16"/>
              </w:rPr>
            </w:pPr>
            <w:r>
              <w:rPr>
                <w:rFonts w:asciiTheme="minorHAnsi" w:hAnsiTheme="minorHAnsi" w:cstheme="minorHAnsi"/>
                <w:sz w:val="16"/>
                <w:szCs w:val="16"/>
              </w:rPr>
              <w:t>Súťažné podklady:</w:t>
            </w:r>
            <w:r w:rsidR="00332BE6">
              <w:rPr>
                <w:rFonts w:asciiTheme="minorHAnsi" w:hAnsiTheme="minorHAnsi" w:cstheme="minorHAnsi"/>
                <w:sz w:val="16"/>
                <w:szCs w:val="16"/>
              </w:rPr>
              <w:tab/>
            </w:r>
            <w:r w:rsidR="00332BE6">
              <w:rPr>
                <w:rFonts w:asciiTheme="minorHAnsi" w:hAnsiTheme="minorHAnsi" w:cstheme="minorHAnsi"/>
                <w:sz w:val="16"/>
                <w:szCs w:val="16"/>
              </w:rPr>
              <w:tab/>
            </w:r>
            <w:r>
              <w:rPr>
                <w:rFonts w:asciiTheme="minorHAnsi" w:hAnsiTheme="minorHAnsi" w:cstheme="minorHAnsi"/>
                <w:sz w:val="16"/>
                <w:szCs w:val="16"/>
              </w:rPr>
              <w:t xml:space="preserve"> </w:t>
            </w:r>
            <w:r w:rsidRPr="00C000EA">
              <w:rPr>
                <w:rFonts w:asciiTheme="minorHAnsi" w:hAnsiTheme="minorHAnsi" w:cstheme="minorHAnsi"/>
                <w:sz w:val="16"/>
                <w:szCs w:val="16"/>
              </w:rPr>
              <w:t xml:space="preserve">Strana </w:t>
            </w:r>
            <w:r w:rsidRPr="00C000EA">
              <w:rPr>
                <w:rFonts w:asciiTheme="minorHAnsi" w:hAnsiTheme="minorHAnsi" w:cstheme="minorHAnsi"/>
                <w:b/>
                <w:bCs/>
                <w:sz w:val="16"/>
                <w:szCs w:val="16"/>
              </w:rPr>
              <w:fldChar w:fldCharType="begin"/>
            </w:r>
            <w:r w:rsidRPr="00C000EA">
              <w:rPr>
                <w:rFonts w:asciiTheme="minorHAnsi" w:hAnsiTheme="minorHAnsi" w:cstheme="minorHAnsi"/>
                <w:b/>
                <w:bCs/>
                <w:sz w:val="16"/>
                <w:szCs w:val="16"/>
              </w:rPr>
              <w:instrText>PAGE</w:instrText>
            </w:r>
            <w:r w:rsidRPr="00C000EA">
              <w:rPr>
                <w:rFonts w:asciiTheme="minorHAnsi" w:hAnsiTheme="minorHAnsi" w:cstheme="minorHAnsi"/>
                <w:b/>
                <w:bCs/>
                <w:sz w:val="16"/>
                <w:szCs w:val="16"/>
              </w:rPr>
              <w:fldChar w:fldCharType="separate"/>
            </w:r>
            <w:r>
              <w:rPr>
                <w:rFonts w:cstheme="minorHAnsi"/>
                <w:b/>
                <w:bCs/>
                <w:sz w:val="16"/>
                <w:szCs w:val="16"/>
              </w:rPr>
              <w:t>2</w:t>
            </w:r>
            <w:r w:rsidRPr="00C000EA">
              <w:rPr>
                <w:rFonts w:asciiTheme="minorHAnsi" w:hAnsiTheme="minorHAnsi" w:cstheme="minorHAnsi"/>
                <w:b/>
                <w:bCs/>
                <w:sz w:val="16"/>
                <w:szCs w:val="16"/>
              </w:rPr>
              <w:fldChar w:fldCharType="end"/>
            </w:r>
            <w:r w:rsidRPr="00C000EA">
              <w:rPr>
                <w:rFonts w:asciiTheme="minorHAnsi" w:hAnsiTheme="minorHAnsi" w:cstheme="minorHAnsi"/>
                <w:sz w:val="16"/>
                <w:szCs w:val="16"/>
              </w:rPr>
              <w:t xml:space="preserve"> z </w:t>
            </w:r>
            <w:r w:rsidRPr="00C000EA">
              <w:rPr>
                <w:rFonts w:asciiTheme="minorHAnsi" w:hAnsiTheme="minorHAnsi" w:cstheme="minorHAnsi"/>
                <w:b/>
                <w:bCs/>
                <w:sz w:val="16"/>
                <w:szCs w:val="16"/>
              </w:rPr>
              <w:fldChar w:fldCharType="begin"/>
            </w:r>
            <w:r w:rsidRPr="00C000EA">
              <w:rPr>
                <w:rFonts w:asciiTheme="minorHAnsi" w:hAnsiTheme="minorHAnsi" w:cstheme="minorHAnsi"/>
                <w:b/>
                <w:bCs/>
                <w:sz w:val="16"/>
                <w:szCs w:val="16"/>
              </w:rPr>
              <w:instrText>NUMPAGES</w:instrText>
            </w:r>
            <w:r w:rsidRPr="00C000EA">
              <w:rPr>
                <w:rFonts w:asciiTheme="minorHAnsi" w:hAnsiTheme="minorHAnsi" w:cstheme="minorHAnsi"/>
                <w:b/>
                <w:bCs/>
                <w:sz w:val="16"/>
                <w:szCs w:val="16"/>
              </w:rPr>
              <w:fldChar w:fldCharType="separate"/>
            </w:r>
            <w:r>
              <w:rPr>
                <w:rFonts w:cstheme="minorHAnsi"/>
                <w:b/>
                <w:bCs/>
                <w:sz w:val="16"/>
                <w:szCs w:val="16"/>
              </w:rPr>
              <w:t>31</w:t>
            </w:r>
            <w:r w:rsidRPr="00C000EA">
              <w:rPr>
                <w:rFonts w:asciiTheme="minorHAnsi" w:hAnsiTheme="minorHAnsi" w:cstheme="minorHAnsi"/>
                <w:b/>
                <w:bCs/>
                <w:sz w:val="16"/>
                <w:szCs w:val="16"/>
              </w:rPr>
              <w:fldChar w:fldCharType="end"/>
            </w:r>
          </w:p>
          <w:bookmarkEnd w:id="2" w:displacedByCustomXml="next"/>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16"/>
        <w:szCs w:val="16"/>
      </w:rPr>
      <w:id w:val="-159235298"/>
      <w:docPartObj>
        <w:docPartGallery w:val="Page Numbers (Bottom of Page)"/>
        <w:docPartUnique/>
      </w:docPartObj>
    </w:sdtPr>
    <w:sdtEndPr/>
    <w:sdtContent>
      <w:sdt>
        <w:sdtPr>
          <w:rPr>
            <w:rFonts w:asciiTheme="minorHAnsi" w:hAnsiTheme="minorHAnsi" w:cstheme="minorHAnsi"/>
            <w:sz w:val="16"/>
            <w:szCs w:val="16"/>
          </w:rPr>
          <w:id w:val="359171037"/>
          <w:docPartObj>
            <w:docPartGallery w:val="Page Numbers (Top of Page)"/>
            <w:docPartUnique/>
          </w:docPartObj>
        </w:sdtPr>
        <w:sdtEndPr/>
        <w:sdtContent>
          <w:p w14:paraId="48E1E091" w14:textId="742CCA7E" w:rsidR="0032309D" w:rsidRPr="0032309D" w:rsidRDefault="0032309D" w:rsidP="008A0864">
            <w:pPr>
              <w:pStyle w:val="Pta"/>
              <w:rPr>
                <w:rFonts w:ascii="Cambria" w:hAnsi="Cambria" w:cs="Cambria"/>
                <w:sz w:val="12"/>
                <w:szCs w:val="12"/>
              </w:rPr>
            </w:pPr>
            <w:r>
              <w:rPr>
                <w:noProof/>
                <w:lang w:eastAsia="sk-SK"/>
              </w:rPr>
              <mc:AlternateContent>
                <mc:Choice Requires="wps">
                  <w:drawing>
                    <wp:anchor distT="0" distB="0" distL="114300" distR="114300" simplePos="0" relativeHeight="251664384" behindDoc="0" locked="0" layoutInCell="1" allowOverlap="1" wp14:anchorId="0D9CD4BA" wp14:editId="3B1EEE0E">
                      <wp:simplePos x="0" y="0"/>
                      <wp:positionH relativeFrom="margin">
                        <wp:posOffset>-130175</wp:posOffset>
                      </wp:positionH>
                      <wp:positionV relativeFrom="paragraph">
                        <wp:posOffset>24130</wp:posOffset>
                      </wp:positionV>
                      <wp:extent cx="6211570" cy="0"/>
                      <wp:effectExtent l="0" t="0" r="0" b="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11570" cy="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811E2D" id="Rovná spojnica 1" o:spid="_x0000_s1026" style="position:absolute;flip:y;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10.25pt,1.9pt" to="478.8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" strokecolor="#bfbfbf [2412]" strokeweight=".25pt">
                      <w10:wrap anchorx="margin"/>
                    </v:line>
                  </w:pict>
                </mc:Fallback>
              </mc:AlternateContent>
            </w:r>
          </w:p>
          <w:p w14:paraId="082835B4" w14:textId="46FF3D5D" w:rsidR="008A0864" w:rsidRDefault="00C000EA" w:rsidP="008A0864">
            <w:pPr>
              <w:pStyle w:val="Pta"/>
              <w:rPr>
                <w:rFonts w:asciiTheme="minorHAnsi" w:hAnsiTheme="minorHAnsi" w:cstheme="minorHAnsi"/>
                <w:sz w:val="16"/>
                <w:szCs w:val="16"/>
              </w:rPr>
            </w:pPr>
            <w:r>
              <w:rPr>
                <w:rFonts w:asciiTheme="minorHAnsi" w:hAnsiTheme="minorHAnsi" w:cstheme="minorHAnsi"/>
                <w:sz w:val="16"/>
                <w:szCs w:val="16"/>
              </w:rPr>
              <w:t>Súťažné podklady:</w:t>
            </w:r>
          </w:p>
          <w:p w14:paraId="42F60980" w14:textId="32301C17" w:rsidR="00BC3C49" w:rsidRPr="0032309D" w:rsidRDefault="000B3D93" w:rsidP="00CA7763">
            <w:pPr>
              <w:pStyle w:val="Pta"/>
              <w:tabs>
                <w:tab w:val="clear" w:pos="9072"/>
                <w:tab w:val="right" w:pos="9751"/>
              </w:tabs>
              <w:rPr>
                <w:rFonts w:asciiTheme="minorHAnsi" w:hAnsiTheme="minorHAnsi" w:cstheme="minorHAnsi"/>
                <w:sz w:val="16"/>
                <w:szCs w:val="16"/>
              </w:rPr>
            </w:pPr>
            <w:r w:rsidRPr="00F06BD9">
              <w:rPr>
                <w:rFonts w:asciiTheme="minorHAnsi" w:hAnsiTheme="minorHAnsi" w:cstheme="minorHAnsi"/>
                <w:b/>
                <w:bCs/>
                <w:sz w:val="16"/>
                <w:szCs w:val="16"/>
              </w:rPr>
              <w:t>„</w:t>
            </w:r>
            <w:r w:rsidRPr="00F06BD9">
              <w:rPr>
                <w:rFonts w:asciiTheme="minorHAnsi" w:hAnsiTheme="minorHAnsi" w:cstheme="minorHAnsi"/>
                <w:b/>
                <w:sz w:val="16"/>
                <w:szCs w:val="16"/>
              </w:rPr>
              <w:t xml:space="preserve">Stredná odborná škola - </w:t>
            </w:r>
            <w:proofErr w:type="spellStart"/>
            <w:r w:rsidRPr="00F06BD9">
              <w:rPr>
                <w:rFonts w:asciiTheme="minorHAnsi" w:hAnsiTheme="minorHAnsi" w:cstheme="minorHAnsi"/>
                <w:b/>
                <w:sz w:val="16"/>
                <w:szCs w:val="16"/>
              </w:rPr>
              <w:t>Szakközépiskola</w:t>
            </w:r>
            <w:proofErr w:type="spellEnd"/>
            <w:r w:rsidRPr="00F06BD9">
              <w:rPr>
                <w:rFonts w:asciiTheme="minorHAnsi" w:hAnsiTheme="minorHAnsi" w:cstheme="minorHAnsi"/>
                <w:b/>
                <w:sz w:val="16"/>
                <w:szCs w:val="16"/>
              </w:rPr>
              <w:t xml:space="preserve"> Tornaľa – modernizácia odborného</w:t>
            </w:r>
            <w:r>
              <w:rPr>
                <w:rFonts w:asciiTheme="minorHAnsi" w:hAnsiTheme="minorHAnsi" w:cstheme="minorHAnsi"/>
                <w:b/>
                <w:sz w:val="16"/>
                <w:szCs w:val="16"/>
              </w:rPr>
              <w:t xml:space="preserve"> </w:t>
            </w:r>
            <w:r w:rsidRPr="00F06BD9">
              <w:rPr>
                <w:rFonts w:asciiTheme="minorHAnsi" w:hAnsiTheme="minorHAnsi" w:cstheme="minorHAnsi"/>
                <w:b/>
                <w:sz w:val="16"/>
                <w:szCs w:val="16"/>
              </w:rPr>
              <w:t>vzdelávania</w:t>
            </w:r>
            <w:r w:rsidRPr="008A0864">
              <w:rPr>
                <w:rFonts w:asciiTheme="minorHAnsi" w:hAnsiTheme="minorHAnsi" w:cstheme="minorHAnsi"/>
                <w:b/>
                <w:bCs/>
                <w:sz w:val="16"/>
                <w:szCs w:val="16"/>
              </w:rPr>
              <w:t>“</w:t>
            </w:r>
            <w:r w:rsidR="008A0864">
              <w:rPr>
                <w:rFonts w:asciiTheme="minorHAnsi" w:hAnsiTheme="minorHAnsi" w:cstheme="minorHAnsi"/>
                <w:sz w:val="16"/>
                <w:szCs w:val="16"/>
              </w:rPr>
              <w:tab/>
            </w:r>
            <w:r w:rsidR="00C000EA" w:rsidRPr="00C000EA">
              <w:rPr>
                <w:rFonts w:asciiTheme="minorHAnsi" w:hAnsiTheme="minorHAnsi" w:cstheme="minorHAnsi"/>
                <w:sz w:val="16"/>
                <w:szCs w:val="16"/>
              </w:rPr>
              <w:t xml:space="preserve">Strana </w:t>
            </w:r>
            <w:r w:rsidR="00C000EA" w:rsidRPr="00C000EA">
              <w:rPr>
                <w:rFonts w:asciiTheme="minorHAnsi" w:hAnsiTheme="minorHAnsi" w:cstheme="minorHAnsi"/>
                <w:b/>
                <w:bCs/>
                <w:sz w:val="16"/>
                <w:szCs w:val="16"/>
              </w:rPr>
              <w:fldChar w:fldCharType="begin"/>
            </w:r>
            <w:r w:rsidR="00C000EA" w:rsidRPr="00C000EA">
              <w:rPr>
                <w:rFonts w:asciiTheme="minorHAnsi" w:hAnsiTheme="minorHAnsi" w:cstheme="minorHAnsi"/>
                <w:b/>
                <w:bCs/>
                <w:sz w:val="16"/>
                <w:szCs w:val="16"/>
              </w:rPr>
              <w:instrText>PAGE</w:instrText>
            </w:r>
            <w:r w:rsidR="00C000EA" w:rsidRPr="00C000EA">
              <w:rPr>
                <w:rFonts w:asciiTheme="minorHAnsi" w:hAnsiTheme="minorHAnsi" w:cstheme="minorHAnsi"/>
                <w:b/>
                <w:bCs/>
                <w:sz w:val="16"/>
                <w:szCs w:val="16"/>
              </w:rPr>
              <w:fldChar w:fldCharType="separate"/>
            </w:r>
            <w:r w:rsidR="00C000EA" w:rsidRPr="00C000EA">
              <w:rPr>
                <w:rFonts w:asciiTheme="minorHAnsi" w:hAnsiTheme="minorHAnsi" w:cstheme="minorHAnsi"/>
                <w:b/>
                <w:bCs/>
                <w:sz w:val="16"/>
                <w:szCs w:val="16"/>
              </w:rPr>
              <w:t>2</w:t>
            </w:r>
            <w:r w:rsidR="00C000EA" w:rsidRPr="00C000EA">
              <w:rPr>
                <w:rFonts w:asciiTheme="minorHAnsi" w:hAnsiTheme="minorHAnsi" w:cstheme="minorHAnsi"/>
                <w:b/>
                <w:bCs/>
                <w:sz w:val="16"/>
                <w:szCs w:val="16"/>
              </w:rPr>
              <w:fldChar w:fldCharType="end"/>
            </w:r>
            <w:r w:rsidR="00C000EA" w:rsidRPr="00C000EA">
              <w:rPr>
                <w:rFonts w:asciiTheme="minorHAnsi" w:hAnsiTheme="minorHAnsi" w:cstheme="minorHAnsi"/>
                <w:sz w:val="16"/>
                <w:szCs w:val="16"/>
              </w:rPr>
              <w:t xml:space="preserve"> z </w:t>
            </w:r>
            <w:r w:rsidR="00C000EA" w:rsidRPr="00C000EA">
              <w:rPr>
                <w:rFonts w:asciiTheme="minorHAnsi" w:hAnsiTheme="minorHAnsi" w:cstheme="minorHAnsi"/>
                <w:b/>
                <w:bCs/>
                <w:sz w:val="16"/>
                <w:szCs w:val="16"/>
              </w:rPr>
              <w:fldChar w:fldCharType="begin"/>
            </w:r>
            <w:r w:rsidR="00C000EA" w:rsidRPr="00C000EA">
              <w:rPr>
                <w:rFonts w:asciiTheme="minorHAnsi" w:hAnsiTheme="minorHAnsi" w:cstheme="minorHAnsi"/>
                <w:b/>
                <w:bCs/>
                <w:sz w:val="16"/>
                <w:szCs w:val="16"/>
              </w:rPr>
              <w:instrText>NUMPAGES</w:instrText>
            </w:r>
            <w:r w:rsidR="00C000EA" w:rsidRPr="00C000EA">
              <w:rPr>
                <w:rFonts w:asciiTheme="minorHAnsi" w:hAnsiTheme="minorHAnsi" w:cstheme="minorHAnsi"/>
                <w:b/>
                <w:bCs/>
                <w:sz w:val="16"/>
                <w:szCs w:val="16"/>
              </w:rPr>
              <w:fldChar w:fldCharType="separate"/>
            </w:r>
            <w:r w:rsidR="00C000EA" w:rsidRPr="00C000EA">
              <w:rPr>
                <w:rFonts w:asciiTheme="minorHAnsi" w:hAnsiTheme="minorHAnsi" w:cstheme="minorHAnsi"/>
                <w:b/>
                <w:bCs/>
                <w:sz w:val="16"/>
                <w:szCs w:val="16"/>
              </w:rPr>
              <w:t>2</w:t>
            </w:r>
            <w:r w:rsidR="00C000EA" w:rsidRPr="00C000EA">
              <w:rPr>
                <w:rFonts w:asciiTheme="minorHAnsi" w:hAnsiTheme="minorHAnsi" w:cstheme="minorHAnsi"/>
                <w:b/>
                <w:bCs/>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CC0AA" w14:textId="77777777" w:rsidR="00C302CD" w:rsidRDefault="00C302CD" w:rsidP="00E5007A">
      <w:r>
        <w:separator/>
      </w:r>
    </w:p>
  </w:footnote>
  <w:footnote w:type="continuationSeparator" w:id="0">
    <w:p w14:paraId="0DDD0C01" w14:textId="77777777" w:rsidR="00C302CD" w:rsidRDefault="00C302CD" w:rsidP="00E500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75382890"/>
  <w:bookmarkStart w:id="1" w:name="_Hlk75382891"/>
  <w:p w14:paraId="125AF80B" w14:textId="1B776AD1" w:rsidR="00DA07E5" w:rsidRPr="00DA07E5" w:rsidRDefault="00DA07E5" w:rsidP="00DA07E5">
    <w:pPr>
      <w:pStyle w:val="Hlavika"/>
      <w:tabs>
        <w:tab w:val="right" w:pos="9354"/>
      </w:tabs>
      <w:jc w:val="right"/>
      <w:rPr>
        <w:rFonts w:ascii="Calibri" w:hAnsi="Calibri" w:cs="Arial"/>
        <w:sz w:val="22"/>
        <w:szCs w:val="22"/>
      </w:rPr>
    </w:pPr>
    <w:r w:rsidRPr="00A97D0C">
      <w:rPr>
        <w:rFonts w:asciiTheme="minorHAnsi" w:hAnsiTheme="minorHAnsi" w:cstheme="minorHAnsi"/>
        <w:noProof/>
        <w:sz w:val="22"/>
        <w:szCs w:val="22"/>
        <w:lang w:eastAsia="sk-SK"/>
      </w:rPr>
      <mc:AlternateContent>
        <mc:Choice Requires="wps">
          <w:drawing>
            <wp:anchor distT="0" distB="0" distL="114300" distR="114300" simplePos="0" relativeHeight="251659264" behindDoc="0" locked="0" layoutInCell="1" allowOverlap="0" wp14:anchorId="637C255E" wp14:editId="28BD0665">
              <wp:simplePos x="0" y="0"/>
              <wp:positionH relativeFrom="column">
                <wp:posOffset>542925</wp:posOffset>
              </wp:positionH>
              <wp:positionV relativeFrom="paragraph">
                <wp:posOffset>-76200</wp:posOffset>
              </wp:positionV>
              <wp:extent cx="2125980" cy="487680"/>
              <wp:effectExtent l="0" t="0" r="0" b="7620"/>
              <wp:wrapNone/>
              <wp:docPr id="3"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5980" cy="48768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7F3F973" w14:textId="77777777" w:rsidR="00AF6C64" w:rsidRPr="00C47007" w:rsidRDefault="00AF6C64" w:rsidP="00E5007A">
                          <w:pPr>
                            <w:rPr>
                              <w:rFonts w:ascii="Arial" w:hAnsi="Arial" w:cs="Arial"/>
                            </w:rPr>
                          </w:pPr>
                          <w:r w:rsidRPr="00C47007">
                            <w:rPr>
                              <w:rFonts w:ascii="Arial" w:hAnsi="Arial" w:cs="Arial"/>
                              <w:b/>
                              <w:spacing w:val="6"/>
                            </w:rPr>
                            <w:t xml:space="preserve">BANSKOBYSTRICKÝ </w:t>
                          </w:r>
                          <w:r w:rsidRPr="00C47007">
                            <w:rPr>
                              <w:rFonts w:ascii="Arial" w:hAnsi="Arial" w:cs="Arial"/>
                            </w:rPr>
                            <w:t>SAMOSPRÁVNY KRAJ</w:t>
                          </w:r>
                        </w:p>
                        <w:p w14:paraId="15B59110" w14:textId="77777777" w:rsidR="00AF6C64" w:rsidRPr="00353691" w:rsidRDefault="00AF6C64" w:rsidP="00E5007A">
                          <w:pPr>
                            <w:pStyle w:val="Hlavika"/>
                            <w:tabs>
                              <w:tab w:val="clear" w:pos="4536"/>
                            </w:tabs>
                            <w:rPr>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7C255E" id="_x0000_t202" coordsize="21600,21600" o:spt="202" path="m,l,21600r21600,l21600,xe">
              <v:stroke joinstyle="miter"/>
              <v:path gradientshapeok="t" o:connecttype="rect"/>
            </v:shapetype>
            <v:shape id="Text Box 65" o:spid="_x0000_s1026" type="#_x0000_t202" style="position:absolute;left:0;text-align:left;margin-left:42.75pt;margin-top:-6pt;width:167.4pt;height:3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" o:allowoverlap="f" filled="f" stroked="f">
              <v:textbox>
                <w:txbxContent>
                  <w:p w14:paraId="67F3F973" w14:textId="77777777" w:rsidR="00AF6C64" w:rsidRPr="00C47007" w:rsidRDefault="00AF6C64" w:rsidP="00E5007A">
                    <w:pPr>
                      <w:rPr>
                        <w:rFonts w:ascii="Arial" w:hAnsi="Arial" w:cs="Arial"/>
                      </w:rPr>
                    </w:pPr>
                    <w:r w:rsidRPr="00C47007">
                      <w:rPr>
                        <w:rFonts w:ascii="Arial" w:hAnsi="Arial" w:cs="Arial"/>
                        <w:b/>
                        <w:spacing w:val="6"/>
                      </w:rPr>
                      <w:t xml:space="preserve">BANSKOBYSTRICKÝ </w:t>
                    </w:r>
                    <w:r w:rsidRPr="00C47007">
                      <w:rPr>
                        <w:rFonts w:ascii="Arial" w:hAnsi="Arial" w:cs="Arial"/>
                      </w:rPr>
                      <w:t>SAMOSPRÁVNY KRAJ</w:t>
                    </w:r>
                  </w:p>
                  <w:p w14:paraId="15B59110" w14:textId="77777777" w:rsidR="00AF6C64" w:rsidRPr="00353691" w:rsidRDefault="00AF6C64" w:rsidP="00E5007A">
                    <w:pPr>
                      <w:pStyle w:val="Hlavika"/>
                      <w:tabs>
                        <w:tab w:val="clear" w:pos="4536"/>
                      </w:tabs>
                      <w:rPr>
                        <w:b/>
                      </w:rPr>
                    </w:pPr>
                  </w:p>
                </w:txbxContent>
              </v:textbox>
            </v:shape>
          </w:pict>
        </mc:Fallback>
      </mc:AlternateContent>
    </w:r>
    <w:r w:rsidRPr="00A97D0C">
      <w:rPr>
        <w:rFonts w:asciiTheme="minorHAnsi" w:hAnsiTheme="minorHAnsi" w:cstheme="minorHAnsi"/>
        <w:noProof/>
        <w:sz w:val="22"/>
        <w:szCs w:val="22"/>
        <w:lang w:eastAsia="sk-SK"/>
      </w:rPr>
      <w:drawing>
        <wp:anchor distT="0" distB="0" distL="114300" distR="114300" simplePos="0" relativeHeight="251660288" behindDoc="0" locked="0" layoutInCell="1" allowOverlap="0" wp14:anchorId="55E8B16C" wp14:editId="502B2005">
          <wp:simplePos x="0" y="0"/>
          <wp:positionH relativeFrom="column">
            <wp:posOffset>55880</wp:posOffset>
          </wp:positionH>
          <wp:positionV relativeFrom="paragraph">
            <wp:posOffset>-83820</wp:posOffset>
          </wp:positionV>
          <wp:extent cx="476885" cy="506730"/>
          <wp:effectExtent l="0" t="0" r="0" b="7620"/>
          <wp:wrapNone/>
          <wp:docPr id="22" name="Obrázok 2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A07E5">
      <w:rPr>
        <w:rFonts w:asciiTheme="minorHAnsi" w:hAnsiTheme="minorHAnsi" w:cstheme="minorHAnsi"/>
        <w:sz w:val="22"/>
        <w:szCs w:val="22"/>
      </w:rPr>
      <w:t>Nám. SNP 23</w:t>
    </w:r>
  </w:p>
  <w:p w14:paraId="46EA8494" w14:textId="77777777" w:rsidR="00DA07E5" w:rsidRPr="00DA07E5" w:rsidRDefault="00DA07E5" w:rsidP="00DA07E5">
    <w:pPr>
      <w:pStyle w:val="Hlavika"/>
      <w:tabs>
        <w:tab w:val="right" w:pos="9354"/>
      </w:tabs>
      <w:jc w:val="right"/>
      <w:rPr>
        <w:rFonts w:asciiTheme="minorHAnsi" w:hAnsiTheme="minorHAnsi" w:cstheme="minorHAnsi"/>
        <w:sz w:val="22"/>
        <w:szCs w:val="22"/>
      </w:rPr>
    </w:pPr>
    <w:r w:rsidRPr="00DA07E5">
      <w:rPr>
        <w:rFonts w:asciiTheme="minorHAnsi" w:hAnsiTheme="minorHAnsi" w:cstheme="minorHAnsi"/>
        <w:sz w:val="22"/>
        <w:szCs w:val="22"/>
      </w:rPr>
      <w:t>974 01 Banská Bystrica</w:t>
    </w:r>
  </w:p>
  <w:bookmarkEnd w:id="0"/>
  <w:bookmarkEnd w:id="1"/>
  <w:p w14:paraId="3D05C7B9" w14:textId="6889FECC" w:rsidR="00AF6C64" w:rsidRPr="00A97D0C" w:rsidRDefault="00C47007" w:rsidP="00C47007">
    <w:pPr>
      <w:pStyle w:val="Hlavika"/>
      <w:tabs>
        <w:tab w:val="clear" w:pos="4536"/>
        <w:tab w:val="left" w:pos="5112"/>
        <w:tab w:val="right" w:pos="9780"/>
      </w:tabs>
      <w:spacing w:line="264" w:lineRule="auto"/>
      <w:ind w:firstLine="4820"/>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sidR="00DA07E5" w:rsidRPr="00DA07E5">
      <w:rPr>
        <w:rFonts w:asciiTheme="minorHAnsi" w:hAnsiTheme="minorHAnsi" w:cstheme="minorHAnsi"/>
        <w:noProof/>
      </w:rPr>
      <mc:AlternateContent>
        <mc:Choice Requires="wps">
          <w:drawing>
            <wp:anchor distT="0" distB="0" distL="114300" distR="114300" simplePos="0" relativeHeight="251667456" behindDoc="0" locked="0" layoutInCell="1" allowOverlap="1" wp14:anchorId="79C8C51C" wp14:editId="75F5C10B">
              <wp:simplePos x="0" y="0"/>
              <wp:positionH relativeFrom="column">
                <wp:posOffset>32385</wp:posOffset>
              </wp:positionH>
              <wp:positionV relativeFrom="paragraph">
                <wp:posOffset>184785</wp:posOffset>
              </wp:positionV>
              <wp:extent cx="6217920" cy="0"/>
              <wp:effectExtent l="0" t="0" r="0" b="0"/>
              <wp:wrapNone/>
              <wp:docPr id="4" name="Rovná spojnica 4"/>
              <wp:cNvGraphicFramePr/>
              <a:graphic xmlns:a="http://schemas.openxmlformats.org/drawingml/2006/main">
                <a:graphicData uri="http://schemas.microsoft.com/office/word/2010/wordprocessingShape">
                  <wps:wsp>
                    <wps:cNvCnPr/>
                    <wps:spPr>
                      <a:xfrm>
                        <a:off x="0" y="0"/>
                        <a:ext cx="62179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34E2323" id="Rovná spojnica 4"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5pt,14.55pt" to="492.15pt,1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" strokecolor="black [3213]" strokeweight=".5pt">
              <v:stroke joinstyle="miter"/>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4A035" w14:textId="12E2231C" w:rsidR="0002219B" w:rsidRDefault="0002219B" w:rsidP="0002219B">
    <w:pPr>
      <w:pStyle w:val="Hlavika"/>
      <w:pBdr>
        <w:bottom w:val="single" w:sz="12" w:space="1" w:color="auto"/>
      </w:pBdr>
      <w:rPr>
        <w:rFonts w:ascii="Calibri" w:hAnsi="Calibri" w:cs="Calibri"/>
        <w:sz w:val="20"/>
      </w:rPr>
    </w:pPr>
  </w:p>
  <w:p w14:paraId="086998C1" w14:textId="77777777" w:rsidR="0002219B" w:rsidRPr="00BB7A9D" w:rsidRDefault="0002219B" w:rsidP="0002219B">
    <w:pPr>
      <w:pStyle w:val="Hlavika"/>
      <w:pBdr>
        <w:bottom w:val="single" w:sz="12" w:space="1" w:color="auto"/>
      </w:pBdr>
      <w:rPr>
        <w:rFonts w:ascii="Calibri" w:hAnsi="Calibri" w:cs="Calibri"/>
        <w:sz w:val="20"/>
      </w:rPr>
    </w:pPr>
  </w:p>
  <w:p w14:paraId="07FB70BD" w14:textId="77777777" w:rsidR="00BC3C49" w:rsidRDefault="00BC3C49">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29235" w14:textId="77777777" w:rsidR="00AF6C64" w:rsidRDefault="00AF6C64">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2"/>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72"/>
        </w:tabs>
        <w:ind w:left="772" w:hanging="360"/>
      </w:pPr>
      <w:rPr>
        <w:b w:val="0"/>
        <w:bCs w:val="0"/>
        <w:i w:val="0"/>
        <w:iCs w:val="0"/>
        <w:strike w:val="0"/>
        <w:dstrike w:val="0"/>
        <w:sz w:val="22"/>
        <w:szCs w:val="22"/>
        <w:u w:val="none"/>
      </w:rPr>
    </w:lvl>
    <w:lvl w:ilvl="2">
      <w:start w:val="1"/>
      <w:numFmt w:val="decimal"/>
      <w:lvlText w:val="%1.%2.%3."/>
      <w:lvlJc w:val="left"/>
      <w:pPr>
        <w:tabs>
          <w:tab w:val="num" w:pos="1184"/>
        </w:tabs>
        <w:ind w:left="1184" w:hanging="360"/>
      </w:pPr>
    </w:lvl>
    <w:lvl w:ilvl="3">
      <w:start w:val="1"/>
      <w:numFmt w:val="decimal"/>
      <w:lvlText w:val="%1.%2.%3.%4."/>
      <w:lvlJc w:val="left"/>
      <w:pPr>
        <w:tabs>
          <w:tab w:val="num" w:pos="1596"/>
        </w:tabs>
        <w:ind w:left="1596" w:hanging="360"/>
      </w:pPr>
    </w:lvl>
    <w:lvl w:ilvl="4">
      <w:start w:val="1"/>
      <w:numFmt w:val="decimal"/>
      <w:lvlText w:val="%1.%2.%3.%4.%5."/>
      <w:lvlJc w:val="left"/>
      <w:pPr>
        <w:tabs>
          <w:tab w:val="num" w:pos="2008"/>
        </w:tabs>
        <w:ind w:left="2008" w:hanging="360"/>
      </w:pPr>
    </w:lvl>
    <w:lvl w:ilvl="5">
      <w:start w:val="1"/>
      <w:numFmt w:val="decimal"/>
      <w:lvlText w:val="%1.%2.%3.%4.%5.%6."/>
      <w:lvlJc w:val="left"/>
      <w:pPr>
        <w:tabs>
          <w:tab w:val="num" w:pos="2420"/>
        </w:tabs>
        <w:ind w:left="2420" w:hanging="360"/>
      </w:pPr>
    </w:lvl>
    <w:lvl w:ilvl="6">
      <w:start w:val="1"/>
      <w:numFmt w:val="decimal"/>
      <w:lvlText w:val="%1.%2.%3.%4.%5.%6.%7."/>
      <w:lvlJc w:val="left"/>
      <w:pPr>
        <w:tabs>
          <w:tab w:val="num" w:pos="2832"/>
        </w:tabs>
        <w:ind w:left="2832" w:hanging="360"/>
      </w:pPr>
    </w:lvl>
    <w:lvl w:ilvl="7">
      <w:start w:val="1"/>
      <w:numFmt w:val="decimal"/>
      <w:lvlText w:val="%1.%2.%3.%4.%5.%6.%7.%8."/>
      <w:lvlJc w:val="left"/>
      <w:pPr>
        <w:tabs>
          <w:tab w:val="num" w:pos="3244"/>
        </w:tabs>
        <w:ind w:left="3244" w:hanging="360"/>
      </w:pPr>
    </w:lvl>
    <w:lvl w:ilvl="8">
      <w:start w:val="1"/>
      <w:numFmt w:val="decimal"/>
      <w:lvlText w:val="%1.%2.%3.%4.%5.%6.%7.%8.%9."/>
      <w:lvlJc w:val="left"/>
      <w:pPr>
        <w:tabs>
          <w:tab w:val="num" w:pos="3656"/>
        </w:tabs>
        <w:ind w:left="3656" w:hanging="360"/>
      </w:pPr>
    </w:lvl>
  </w:abstractNum>
  <w:abstractNum w:abstractNumId="1" w15:restartNumberingAfterBreak="0">
    <w:nsid w:val="00000006"/>
    <w:multiLevelType w:val="multilevel"/>
    <w:tmpl w:val="00000006"/>
    <w:name w:val="WW8Num6"/>
    <w:lvl w:ilvl="0">
      <w:start w:val="6"/>
      <w:numFmt w:val="decimal"/>
      <w:lvlText w:val="%1."/>
      <w:lvlJc w:val="left"/>
      <w:pPr>
        <w:tabs>
          <w:tab w:val="num" w:pos="720"/>
        </w:tabs>
        <w:ind w:left="720" w:hanging="360"/>
      </w:pPr>
      <w:rPr>
        <w:rFonts w:ascii="Calibri" w:hAnsi="Calibri" w:cs="StarSymbo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1D614B5"/>
    <w:multiLevelType w:val="hybridMultilevel"/>
    <w:tmpl w:val="54966C3C"/>
    <w:lvl w:ilvl="0" w:tplc="00000002">
      <w:start w:val="4"/>
      <w:numFmt w:val="bullet"/>
      <w:lvlText w:val="-"/>
      <w:lvlJc w:val="left"/>
      <w:pPr>
        <w:ind w:left="720" w:hanging="360"/>
      </w:pPr>
      <w:rPr>
        <w:rFonts w:ascii="Calibri" w:hAnsi="Calibri"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A38350C"/>
    <w:multiLevelType w:val="hybridMultilevel"/>
    <w:tmpl w:val="0A92F948"/>
    <w:lvl w:ilvl="0" w:tplc="041B000B">
      <w:start w:val="1"/>
      <w:numFmt w:val="bullet"/>
      <w:lvlText w:val=""/>
      <w:lvlJc w:val="left"/>
      <w:pPr>
        <w:ind w:left="1512" w:hanging="360"/>
      </w:pPr>
      <w:rPr>
        <w:rFonts w:ascii="Wingdings" w:hAnsi="Wingdings" w:hint="default"/>
      </w:rPr>
    </w:lvl>
    <w:lvl w:ilvl="1" w:tplc="041B0003" w:tentative="1">
      <w:start w:val="1"/>
      <w:numFmt w:val="bullet"/>
      <w:lvlText w:val="o"/>
      <w:lvlJc w:val="left"/>
      <w:pPr>
        <w:ind w:left="2232" w:hanging="360"/>
      </w:pPr>
      <w:rPr>
        <w:rFonts w:ascii="Courier New" w:hAnsi="Courier New" w:cs="Courier New" w:hint="default"/>
      </w:rPr>
    </w:lvl>
    <w:lvl w:ilvl="2" w:tplc="041B0005" w:tentative="1">
      <w:start w:val="1"/>
      <w:numFmt w:val="bullet"/>
      <w:lvlText w:val=""/>
      <w:lvlJc w:val="left"/>
      <w:pPr>
        <w:ind w:left="2952" w:hanging="360"/>
      </w:pPr>
      <w:rPr>
        <w:rFonts w:ascii="Wingdings" w:hAnsi="Wingdings" w:hint="default"/>
      </w:rPr>
    </w:lvl>
    <w:lvl w:ilvl="3" w:tplc="041B0001" w:tentative="1">
      <w:start w:val="1"/>
      <w:numFmt w:val="bullet"/>
      <w:lvlText w:val=""/>
      <w:lvlJc w:val="left"/>
      <w:pPr>
        <w:ind w:left="3672" w:hanging="360"/>
      </w:pPr>
      <w:rPr>
        <w:rFonts w:ascii="Symbol" w:hAnsi="Symbol" w:hint="default"/>
      </w:rPr>
    </w:lvl>
    <w:lvl w:ilvl="4" w:tplc="041B0003" w:tentative="1">
      <w:start w:val="1"/>
      <w:numFmt w:val="bullet"/>
      <w:lvlText w:val="o"/>
      <w:lvlJc w:val="left"/>
      <w:pPr>
        <w:ind w:left="4392" w:hanging="360"/>
      </w:pPr>
      <w:rPr>
        <w:rFonts w:ascii="Courier New" w:hAnsi="Courier New" w:cs="Courier New" w:hint="default"/>
      </w:rPr>
    </w:lvl>
    <w:lvl w:ilvl="5" w:tplc="041B0005" w:tentative="1">
      <w:start w:val="1"/>
      <w:numFmt w:val="bullet"/>
      <w:lvlText w:val=""/>
      <w:lvlJc w:val="left"/>
      <w:pPr>
        <w:ind w:left="5112" w:hanging="360"/>
      </w:pPr>
      <w:rPr>
        <w:rFonts w:ascii="Wingdings" w:hAnsi="Wingdings" w:hint="default"/>
      </w:rPr>
    </w:lvl>
    <w:lvl w:ilvl="6" w:tplc="041B0001" w:tentative="1">
      <w:start w:val="1"/>
      <w:numFmt w:val="bullet"/>
      <w:lvlText w:val=""/>
      <w:lvlJc w:val="left"/>
      <w:pPr>
        <w:ind w:left="5832" w:hanging="360"/>
      </w:pPr>
      <w:rPr>
        <w:rFonts w:ascii="Symbol" w:hAnsi="Symbol" w:hint="default"/>
      </w:rPr>
    </w:lvl>
    <w:lvl w:ilvl="7" w:tplc="041B0003" w:tentative="1">
      <w:start w:val="1"/>
      <w:numFmt w:val="bullet"/>
      <w:lvlText w:val="o"/>
      <w:lvlJc w:val="left"/>
      <w:pPr>
        <w:ind w:left="6552" w:hanging="360"/>
      </w:pPr>
      <w:rPr>
        <w:rFonts w:ascii="Courier New" w:hAnsi="Courier New" w:cs="Courier New" w:hint="default"/>
      </w:rPr>
    </w:lvl>
    <w:lvl w:ilvl="8" w:tplc="041B0005" w:tentative="1">
      <w:start w:val="1"/>
      <w:numFmt w:val="bullet"/>
      <w:lvlText w:val=""/>
      <w:lvlJc w:val="left"/>
      <w:pPr>
        <w:ind w:left="7272" w:hanging="360"/>
      </w:pPr>
      <w:rPr>
        <w:rFonts w:ascii="Wingdings" w:hAnsi="Wingdings" w:hint="default"/>
      </w:rPr>
    </w:lvl>
  </w:abstractNum>
  <w:abstractNum w:abstractNumId="5" w15:restartNumberingAfterBreak="0">
    <w:nsid w:val="0BD46A76"/>
    <w:multiLevelType w:val="hybridMultilevel"/>
    <w:tmpl w:val="DD56EE0A"/>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E5F76EA"/>
    <w:multiLevelType w:val="multilevel"/>
    <w:tmpl w:val="471ED88A"/>
    <w:lvl w:ilvl="0">
      <w:start w:val="4"/>
      <w:numFmt w:val="decimal"/>
      <w:lvlText w:val="%1."/>
      <w:lvlJc w:val="left"/>
      <w:pPr>
        <w:ind w:left="468" w:hanging="468"/>
      </w:pPr>
      <w:rPr>
        <w:rFonts w:hint="default"/>
      </w:rPr>
    </w:lvl>
    <w:lvl w:ilvl="1">
      <w:start w:val="1"/>
      <w:numFmt w:val="decimal"/>
      <w:lvlText w:val="%1.%2."/>
      <w:lvlJc w:val="left"/>
      <w:pPr>
        <w:ind w:left="0" w:firstLine="0"/>
      </w:pPr>
      <w:rPr>
        <w:rFonts w:asciiTheme="minorHAnsi" w:hAnsiTheme="minorHAnsi" w:cstheme="minorHAnsi" w:hint="default"/>
        <w:sz w:val="20"/>
        <w:szCs w:val="2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7" w15:restartNumberingAfterBreak="0">
    <w:nsid w:val="0FCE0E87"/>
    <w:multiLevelType w:val="hybridMultilevel"/>
    <w:tmpl w:val="C2CA660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15:restartNumberingAfterBreak="0">
    <w:nsid w:val="0FD51E5F"/>
    <w:multiLevelType w:val="multilevel"/>
    <w:tmpl w:val="55668A6E"/>
    <w:lvl w:ilvl="0">
      <w:start w:val="1"/>
      <w:numFmt w:val="decimal"/>
      <w:lvlText w:val="%1."/>
      <w:lvlJc w:val="left"/>
      <w:pPr>
        <w:ind w:left="360" w:hanging="360"/>
      </w:pPr>
    </w:lvl>
    <w:lvl w:ilvl="1">
      <w:start w:val="1"/>
      <w:numFmt w:val="decimal"/>
      <w:lvlText w:val="%1.%2."/>
      <w:lvlJc w:val="left"/>
      <w:pPr>
        <w:ind w:left="432" w:hanging="432"/>
      </w:pPr>
      <w:rPr>
        <w:rFonts w:asciiTheme="minorHAnsi" w:hAnsiTheme="minorHAnsi" w:cstheme="minorHAnsi" w:hint="default"/>
        <w:sz w:val="20"/>
        <w:szCs w:val="20"/>
      </w:r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1C26CD9"/>
    <w:multiLevelType w:val="hybridMultilevel"/>
    <w:tmpl w:val="0F7A3260"/>
    <w:lvl w:ilvl="0" w:tplc="B498CC3A">
      <w:start w:val="7"/>
      <w:numFmt w:val="bullet"/>
      <w:lvlText w:val="-"/>
      <w:lvlJc w:val="left"/>
      <w:pPr>
        <w:ind w:left="1440" w:hanging="360"/>
      </w:pPr>
      <w:rPr>
        <w:rFonts w:ascii="Arial" w:eastAsia="Times New Roman" w:hAnsi="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 w15:restartNumberingAfterBreak="0">
    <w:nsid w:val="191B47B6"/>
    <w:multiLevelType w:val="multilevel"/>
    <w:tmpl w:val="3E4C7B70"/>
    <w:lvl w:ilvl="0">
      <w:start w:val="1"/>
      <w:numFmt w:val="decimal"/>
      <w:lvlText w:val="%1."/>
      <w:lvlJc w:val="left"/>
      <w:pPr>
        <w:ind w:left="360" w:hanging="360"/>
      </w:pPr>
      <w:rPr>
        <w:rFonts w:asciiTheme="minorHAnsi" w:hAnsiTheme="minorHAnsi" w:cstheme="minorHAnsi" w:hint="default"/>
        <w:b/>
        <w:bCs/>
        <w:sz w:val="20"/>
        <w:szCs w:val="20"/>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asciiTheme="minorHAnsi" w:hAnsiTheme="minorHAnsi" w:cstheme="minorHAnsi" w:hint="default"/>
        <w:b w:val="0"/>
        <w:bCs/>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298E6A6E"/>
    <w:multiLevelType w:val="hybridMultilevel"/>
    <w:tmpl w:val="7C38E464"/>
    <w:lvl w:ilvl="0" w:tplc="041B0017">
      <w:start w:val="1"/>
      <w:numFmt w:val="lowerLetter"/>
      <w:lvlText w:val="%1)"/>
      <w:lvlJc w:val="left"/>
      <w:pPr>
        <w:ind w:left="720" w:hanging="360"/>
      </w:pPr>
      <w:rPr>
        <w:rFonts w:hint="default"/>
      </w:rPr>
    </w:lvl>
    <w:lvl w:ilvl="1" w:tplc="4DC85EAC">
      <w:start w:val="1"/>
      <w:numFmt w:val="upperLetter"/>
      <w:lvlText w:val="%2)"/>
      <w:lvlJc w:val="left"/>
      <w:pPr>
        <w:ind w:left="1440" w:hanging="360"/>
      </w:pPr>
      <w:rPr>
        <w:rFonts w:hint="default"/>
        <w:b/>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DF01656"/>
    <w:multiLevelType w:val="hybridMultilevel"/>
    <w:tmpl w:val="5D226FDE"/>
    <w:lvl w:ilvl="0" w:tplc="FF6C9A94">
      <w:start w:val="1"/>
      <w:numFmt w:val="lowerLetter"/>
      <w:lvlText w:val="%1)"/>
      <w:lvlJc w:val="left"/>
      <w:pPr>
        <w:ind w:left="861" w:hanging="435"/>
      </w:pPr>
      <w:rPr>
        <w:rFonts w:hint="default"/>
        <w:b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5" w15:restartNumberingAfterBreak="0">
    <w:nsid w:val="2E372509"/>
    <w:multiLevelType w:val="hybridMultilevel"/>
    <w:tmpl w:val="1908CB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17" w15:restartNumberingAfterBreak="0">
    <w:nsid w:val="30FF5342"/>
    <w:multiLevelType w:val="hybridMultilevel"/>
    <w:tmpl w:val="C9AC889A"/>
    <w:lvl w:ilvl="0" w:tplc="B498CC3A">
      <w:start w:val="7"/>
      <w:numFmt w:val="bullet"/>
      <w:lvlText w:val="-"/>
      <w:lvlJc w:val="left"/>
      <w:pPr>
        <w:ind w:left="1440" w:hanging="360"/>
      </w:pPr>
      <w:rPr>
        <w:rFonts w:ascii="Arial" w:eastAsia="Times New Roman" w:hAnsi="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8" w15:restartNumberingAfterBreak="0">
    <w:nsid w:val="320936EB"/>
    <w:multiLevelType w:val="hybridMultilevel"/>
    <w:tmpl w:val="115A13E6"/>
    <w:lvl w:ilvl="0" w:tplc="B498CC3A">
      <w:start w:val="7"/>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9" w15:restartNumberingAfterBreak="0">
    <w:nsid w:val="379622E0"/>
    <w:multiLevelType w:val="hybridMultilevel"/>
    <w:tmpl w:val="51F45736"/>
    <w:lvl w:ilvl="0" w:tplc="F766CE5C">
      <w:start w:val="1"/>
      <w:numFmt w:val="bullet"/>
      <w:lvlText w:val="-"/>
      <w:lvlJc w:val="left"/>
      <w:pPr>
        <w:ind w:left="1080" w:hanging="360"/>
      </w:pPr>
      <w:rPr>
        <w:rFonts w:ascii="Times New Roman" w:eastAsia="Times New Roman" w:hAnsi="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0" w15:restartNumberingAfterBreak="0">
    <w:nsid w:val="382765AD"/>
    <w:multiLevelType w:val="hybridMultilevel"/>
    <w:tmpl w:val="4D9A5D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2"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2886114"/>
    <w:multiLevelType w:val="multilevel"/>
    <w:tmpl w:val="4F2EFFE6"/>
    <w:lvl w:ilvl="0">
      <w:start w:val="1"/>
      <w:numFmt w:val="decimal"/>
      <w:lvlText w:val="%1."/>
      <w:lvlJc w:val="left"/>
      <w:pPr>
        <w:ind w:left="360" w:hanging="360"/>
      </w:pPr>
      <w:rPr>
        <w:rFonts w:hint="default"/>
      </w:rPr>
    </w:lvl>
    <w:lvl w:ilvl="1">
      <w:start w:val="1"/>
      <w:numFmt w:val="decimal"/>
      <w:lvlText w:val="%1.%2."/>
      <w:lvlJc w:val="left"/>
      <w:pPr>
        <w:ind w:left="0" w:firstLine="0"/>
      </w:pPr>
      <w:rPr>
        <w:rFonts w:asciiTheme="minorHAnsi" w:hAnsiTheme="minorHAnsi" w:cstheme="minorHAnsi" w:hint="default"/>
        <w:b w:val="0"/>
        <w:bCs w:val="0"/>
        <w:sz w:val="20"/>
        <w:szCs w:val="2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6011F44"/>
    <w:multiLevelType w:val="hybridMultilevel"/>
    <w:tmpl w:val="77D0C80C"/>
    <w:lvl w:ilvl="0" w:tplc="B498CC3A">
      <w:start w:val="7"/>
      <w:numFmt w:val="bullet"/>
      <w:lvlText w:val="-"/>
      <w:lvlJc w:val="left"/>
      <w:pPr>
        <w:ind w:left="1440" w:hanging="360"/>
      </w:pPr>
      <w:rPr>
        <w:rFonts w:ascii="Arial" w:eastAsia="Times New Roman" w:hAnsi="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5" w15:restartNumberingAfterBreak="0">
    <w:nsid w:val="590D1692"/>
    <w:multiLevelType w:val="hybridMultilevel"/>
    <w:tmpl w:val="E7320776"/>
    <w:lvl w:ilvl="0" w:tplc="8F66B006">
      <w:start w:val="1"/>
      <w:numFmt w:val="lowerLetter"/>
      <w:lvlText w:val="%1)"/>
      <w:lvlJc w:val="left"/>
      <w:pPr>
        <w:ind w:left="720" w:hanging="360"/>
      </w:pPr>
      <w:rPr>
        <w:rFonts w:asciiTheme="minorHAnsi" w:hAnsiTheme="minorHAnsi" w:cstheme="minorHAns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27" w15:restartNumberingAfterBreak="0">
    <w:nsid w:val="59B40958"/>
    <w:multiLevelType w:val="hybridMultilevel"/>
    <w:tmpl w:val="60807166"/>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8" w15:restartNumberingAfterBreak="0">
    <w:nsid w:val="63754CAA"/>
    <w:multiLevelType w:val="hybridMultilevel"/>
    <w:tmpl w:val="CCC67EE2"/>
    <w:lvl w:ilvl="0" w:tplc="229ADEFE">
      <w:start w:val="7"/>
      <w:numFmt w:val="bullet"/>
      <w:lvlText w:val="-"/>
      <w:lvlJc w:val="left"/>
      <w:pPr>
        <w:ind w:left="2992" w:hanging="360"/>
      </w:pPr>
      <w:rPr>
        <w:rFonts w:ascii="Arial" w:eastAsia="Times New Roman" w:hAnsi="Arial" w:cs="Arial" w:hint="default"/>
        <w:b w:val="0"/>
        <w:bCs w:val="0"/>
        <w:sz w:val="20"/>
        <w:szCs w:val="20"/>
      </w:rPr>
    </w:lvl>
    <w:lvl w:ilvl="1" w:tplc="041B0003" w:tentative="1">
      <w:start w:val="1"/>
      <w:numFmt w:val="bullet"/>
      <w:lvlText w:val="o"/>
      <w:lvlJc w:val="left"/>
      <w:pPr>
        <w:ind w:left="3712" w:hanging="360"/>
      </w:pPr>
      <w:rPr>
        <w:rFonts w:ascii="Courier New" w:hAnsi="Courier New" w:cs="Courier New" w:hint="default"/>
      </w:rPr>
    </w:lvl>
    <w:lvl w:ilvl="2" w:tplc="041B0005" w:tentative="1">
      <w:start w:val="1"/>
      <w:numFmt w:val="bullet"/>
      <w:lvlText w:val=""/>
      <w:lvlJc w:val="left"/>
      <w:pPr>
        <w:ind w:left="4432" w:hanging="360"/>
      </w:pPr>
      <w:rPr>
        <w:rFonts w:ascii="Wingdings" w:hAnsi="Wingdings" w:hint="default"/>
      </w:rPr>
    </w:lvl>
    <w:lvl w:ilvl="3" w:tplc="041B0001" w:tentative="1">
      <w:start w:val="1"/>
      <w:numFmt w:val="bullet"/>
      <w:lvlText w:val=""/>
      <w:lvlJc w:val="left"/>
      <w:pPr>
        <w:ind w:left="5152" w:hanging="360"/>
      </w:pPr>
      <w:rPr>
        <w:rFonts w:ascii="Symbol" w:hAnsi="Symbol" w:hint="default"/>
      </w:rPr>
    </w:lvl>
    <w:lvl w:ilvl="4" w:tplc="041B0003" w:tentative="1">
      <w:start w:val="1"/>
      <w:numFmt w:val="bullet"/>
      <w:lvlText w:val="o"/>
      <w:lvlJc w:val="left"/>
      <w:pPr>
        <w:ind w:left="5872" w:hanging="360"/>
      </w:pPr>
      <w:rPr>
        <w:rFonts w:ascii="Courier New" w:hAnsi="Courier New" w:cs="Courier New" w:hint="default"/>
      </w:rPr>
    </w:lvl>
    <w:lvl w:ilvl="5" w:tplc="041B0005" w:tentative="1">
      <w:start w:val="1"/>
      <w:numFmt w:val="bullet"/>
      <w:lvlText w:val=""/>
      <w:lvlJc w:val="left"/>
      <w:pPr>
        <w:ind w:left="6592" w:hanging="360"/>
      </w:pPr>
      <w:rPr>
        <w:rFonts w:ascii="Wingdings" w:hAnsi="Wingdings" w:hint="default"/>
      </w:rPr>
    </w:lvl>
    <w:lvl w:ilvl="6" w:tplc="041B0001" w:tentative="1">
      <w:start w:val="1"/>
      <w:numFmt w:val="bullet"/>
      <w:lvlText w:val=""/>
      <w:lvlJc w:val="left"/>
      <w:pPr>
        <w:ind w:left="7312" w:hanging="360"/>
      </w:pPr>
      <w:rPr>
        <w:rFonts w:ascii="Symbol" w:hAnsi="Symbol" w:hint="default"/>
      </w:rPr>
    </w:lvl>
    <w:lvl w:ilvl="7" w:tplc="041B0003" w:tentative="1">
      <w:start w:val="1"/>
      <w:numFmt w:val="bullet"/>
      <w:lvlText w:val="o"/>
      <w:lvlJc w:val="left"/>
      <w:pPr>
        <w:ind w:left="8032" w:hanging="360"/>
      </w:pPr>
      <w:rPr>
        <w:rFonts w:ascii="Courier New" w:hAnsi="Courier New" w:cs="Courier New" w:hint="default"/>
      </w:rPr>
    </w:lvl>
    <w:lvl w:ilvl="8" w:tplc="041B0005" w:tentative="1">
      <w:start w:val="1"/>
      <w:numFmt w:val="bullet"/>
      <w:lvlText w:val=""/>
      <w:lvlJc w:val="left"/>
      <w:pPr>
        <w:ind w:left="8752" w:hanging="360"/>
      </w:pPr>
      <w:rPr>
        <w:rFonts w:ascii="Wingdings" w:hAnsi="Wingdings" w:hint="default"/>
      </w:rPr>
    </w:lvl>
  </w:abstractNum>
  <w:abstractNum w:abstractNumId="29" w15:restartNumberingAfterBreak="0">
    <w:nsid w:val="66A7647E"/>
    <w:multiLevelType w:val="hybridMultilevel"/>
    <w:tmpl w:val="82D6C520"/>
    <w:lvl w:ilvl="0" w:tplc="CE04F2D4">
      <w:start w:val="1"/>
      <w:numFmt w:val="decimal"/>
      <w:lvlText w:val="%1."/>
      <w:lvlJc w:val="left"/>
      <w:pPr>
        <w:ind w:left="720" w:hanging="360"/>
      </w:pPr>
      <w:rPr>
        <w:rFonts w:hint="default"/>
        <w:b w:val="0"/>
        <w:bCs/>
        <w:u w:val="none"/>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86D6920"/>
    <w:multiLevelType w:val="multilevel"/>
    <w:tmpl w:val="DADE1D50"/>
    <w:lvl w:ilvl="0">
      <w:start w:val="2"/>
      <w:numFmt w:val="decimal"/>
      <w:lvlText w:val="%1."/>
      <w:lvlJc w:val="left"/>
      <w:pPr>
        <w:ind w:left="360" w:hanging="360"/>
      </w:pPr>
      <w:rPr>
        <w:rFonts w:hint="default"/>
        <w:sz w:val="20"/>
      </w:rPr>
    </w:lvl>
    <w:lvl w:ilvl="1">
      <w:start w:val="1"/>
      <w:numFmt w:val="decimal"/>
      <w:lvlText w:val="%1.%2."/>
      <w:lvlJc w:val="left"/>
      <w:pPr>
        <w:ind w:left="0" w:firstLine="0"/>
      </w:pPr>
      <w:rPr>
        <w:rFonts w:hint="default"/>
        <w:b w:val="0"/>
        <w:bCs w:val="0"/>
        <w:sz w:val="20"/>
      </w:rPr>
    </w:lvl>
    <w:lvl w:ilvl="2">
      <w:start w:val="1"/>
      <w:numFmt w:val="decimal"/>
      <w:lvlText w:val="%1.%2.%3."/>
      <w:lvlJc w:val="left"/>
      <w:pPr>
        <w:ind w:left="1440" w:hanging="720"/>
      </w:pPr>
      <w:rPr>
        <w:rFonts w:hint="default"/>
        <w:sz w:val="20"/>
      </w:rPr>
    </w:lvl>
    <w:lvl w:ilvl="3">
      <w:start w:val="1"/>
      <w:numFmt w:val="decimal"/>
      <w:lvlText w:val="%1.%2.%3.%4."/>
      <w:lvlJc w:val="left"/>
      <w:pPr>
        <w:ind w:left="1800" w:hanging="720"/>
      </w:pPr>
      <w:rPr>
        <w:rFonts w:hint="default"/>
        <w:sz w:val="20"/>
      </w:rPr>
    </w:lvl>
    <w:lvl w:ilvl="4">
      <w:start w:val="1"/>
      <w:numFmt w:val="decimal"/>
      <w:lvlText w:val="%1.%2.%3.%4.%5."/>
      <w:lvlJc w:val="left"/>
      <w:pPr>
        <w:ind w:left="2520" w:hanging="1080"/>
      </w:pPr>
      <w:rPr>
        <w:rFonts w:hint="default"/>
        <w:sz w:val="20"/>
      </w:rPr>
    </w:lvl>
    <w:lvl w:ilvl="5">
      <w:start w:val="1"/>
      <w:numFmt w:val="decimal"/>
      <w:lvlText w:val="%1.%2.%3.%4.%5.%6."/>
      <w:lvlJc w:val="left"/>
      <w:pPr>
        <w:ind w:left="2880" w:hanging="1080"/>
      </w:pPr>
      <w:rPr>
        <w:rFonts w:hint="default"/>
        <w:sz w:val="20"/>
      </w:rPr>
    </w:lvl>
    <w:lvl w:ilvl="6">
      <w:start w:val="1"/>
      <w:numFmt w:val="decimal"/>
      <w:lvlText w:val="%1.%2.%3.%4.%5.%6.%7."/>
      <w:lvlJc w:val="left"/>
      <w:pPr>
        <w:ind w:left="3600" w:hanging="1440"/>
      </w:pPr>
      <w:rPr>
        <w:rFonts w:hint="default"/>
        <w:sz w:val="20"/>
      </w:rPr>
    </w:lvl>
    <w:lvl w:ilvl="7">
      <w:start w:val="1"/>
      <w:numFmt w:val="decimal"/>
      <w:lvlText w:val="%1.%2.%3.%4.%5.%6.%7.%8."/>
      <w:lvlJc w:val="left"/>
      <w:pPr>
        <w:ind w:left="3960" w:hanging="1440"/>
      </w:pPr>
      <w:rPr>
        <w:rFonts w:hint="default"/>
        <w:sz w:val="20"/>
      </w:rPr>
    </w:lvl>
    <w:lvl w:ilvl="8">
      <w:start w:val="1"/>
      <w:numFmt w:val="decimal"/>
      <w:lvlText w:val="%1.%2.%3.%4.%5.%6.%7.%8.%9."/>
      <w:lvlJc w:val="left"/>
      <w:pPr>
        <w:ind w:left="4680" w:hanging="1800"/>
      </w:pPr>
      <w:rPr>
        <w:rFonts w:hint="default"/>
        <w:sz w:val="20"/>
      </w:rPr>
    </w:lvl>
  </w:abstractNum>
  <w:abstractNum w:abstractNumId="31" w15:restartNumberingAfterBreak="0">
    <w:nsid w:val="6E132C5A"/>
    <w:multiLevelType w:val="multilevel"/>
    <w:tmpl w:val="C9D8DDB0"/>
    <w:styleLink w:val="tl2"/>
    <w:lvl w:ilvl="0">
      <w:start w:val="5"/>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2" w15:restartNumberingAfterBreak="0">
    <w:nsid w:val="6E9935E6"/>
    <w:multiLevelType w:val="hybridMultilevel"/>
    <w:tmpl w:val="EDDA61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34" w15:restartNumberingAfterBreak="0">
    <w:nsid w:val="74CF700B"/>
    <w:multiLevelType w:val="hybridMultilevel"/>
    <w:tmpl w:val="958CB7CC"/>
    <w:lvl w:ilvl="0" w:tplc="041B0015">
      <w:start w:val="1"/>
      <w:numFmt w:val="upperLetter"/>
      <w:lvlText w:val="%1."/>
      <w:lvlJc w:val="left"/>
      <w:pPr>
        <w:ind w:left="1080" w:hanging="360"/>
      </w:pPr>
    </w:lvl>
    <w:lvl w:ilvl="1" w:tplc="4DC85EAC">
      <w:start w:val="1"/>
      <w:numFmt w:val="upperLetter"/>
      <w:lvlText w:val="%2)"/>
      <w:lvlJc w:val="left"/>
      <w:pPr>
        <w:ind w:left="1800" w:hanging="360"/>
      </w:pPr>
      <w:rPr>
        <w:rFonts w:hint="default"/>
        <w:b/>
        <w:bCs/>
        <w:sz w:val="20"/>
        <w:szCs w:val="20"/>
      </w:r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5" w15:restartNumberingAfterBreak="0">
    <w:nsid w:val="76BC6691"/>
    <w:multiLevelType w:val="hybridMultilevel"/>
    <w:tmpl w:val="37D65F5C"/>
    <w:lvl w:ilvl="0" w:tplc="C7246D08">
      <w:start w:val="1"/>
      <w:numFmt w:val="lowerLetter"/>
      <w:lvlText w:val="%1)"/>
      <w:lvlJc w:val="left"/>
      <w:pPr>
        <w:ind w:left="720" w:hanging="360"/>
      </w:pPr>
      <w:rPr>
        <w:rFonts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86C0FEC"/>
    <w:multiLevelType w:val="hybridMultilevel"/>
    <w:tmpl w:val="292014CC"/>
    <w:lvl w:ilvl="0" w:tplc="041B0001">
      <w:start w:val="1"/>
      <w:numFmt w:val="bullet"/>
      <w:lvlText w:val=""/>
      <w:lvlJc w:val="left"/>
      <w:pPr>
        <w:ind w:left="2992" w:hanging="360"/>
      </w:pPr>
      <w:rPr>
        <w:rFonts w:ascii="Symbol" w:hAnsi="Symbol" w:hint="default"/>
      </w:rPr>
    </w:lvl>
    <w:lvl w:ilvl="1" w:tplc="041B0003" w:tentative="1">
      <w:start w:val="1"/>
      <w:numFmt w:val="bullet"/>
      <w:lvlText w:val="o"/>
      <w:lvlJc w:val="left"/>
      <w:pPr>
        <w:ind w:left="3712" w:hanging="360"/>
      </w:pPr>
      <w:rPr>
        <w:rFonts w:ascii="Courier New" w:hAnsi="Courier New" w:cs="Courier New" w:hint="default"/>
      </w:rPr>
    </w:lvl>
    <w:lvl w:ilvl="2" w:tplc="041B0005" w:tentative="1">
      <w:start w:val="1"/>
      <w:numFmt w:val="bullet"/>
      <w:lvlText w:val=""/>
      <w:lvlJc w:val="left"/>
      <w:pPr>
        <w:ind w:left="4432" w:hanging="360"/>
      </w:pPr>
      <w:rPr>
        <w:rFonts w:ascii="Wingdings" w:hAnsi="Wingdings" w:hint="default"/>
      </w:rPr>
    </w:lvl>
    <w:lvl w:ilvl="3" w:tplc="041B0001" w:tentative="1">
      <w:start w:val="1"/>
      <w:numFmt w:val="bullet"/>
      <w:lvlText w:val=""/>
      <w:lvlJc w:val="left"/>
      <w:pPr>
        <w:ind w:left="5152" w:hanging="360"/>
      </w:pPr>
      <w:rPr>
        <w:rFonts w:ascii="Symbol" w:hAnsi="Symbol" w:hint="default"/>
      </w:rPr>
    </w:lvl>
    <w:lvl w:ilvl="4" w:tplc="041B0003" w:tentative="1">
      <w:start w:val="1"/>
      <w:numFmt w:val="bullet"/>
      <w:lvlText w:val="o"/>
      <w:lvlJc w:val="left"/>
      <w:pPr>
        <w:ind w:left="5872" w:hanging="360"/>
      </w:pPr>
      <w:rPr>
        <w:rFonts w:ascii="Courier New" w:hAnsi="Courier New" w:cs="Courier New" w:hint="default"/>
      </w:rPr>
    </w:lvl>
    <w:lvl w:ilvl="5" w:tplc="041B0005" w:tentative="1">
      <w:start w:val="1"/>
      <w:numFmt w:val="bullet"/>
      <w:lvlText w:val=""/>
      <w:lvlJc w:val="left"/>
      <w:pPr>
        <w:ind w:left="6592" w:hanging="360"/>
      </w:pPr>
      <w:rPr>
        <w:rFonts w:ascii="Wingdings" w:hAnsi="Wingdings" w:hint="default"/>
      </w:rPr>
    </w:lvl>
    <w:lvl w:ilvl="6" w:tplc="041B0001" w:tentative="1">
      <w:start w:val="1"/>
      <w:numFmt w:val="bullet"/>
      <w:lvlText w:val=""/>
      <w:lvlJc w:val="left"/>
      <w:pPr>
        <w:ind w:left="7312" w:hanging="360"/>
      </w:pPr>
      <w:rPr>
        <w:rFonts w:ascii="Symbol" w:hAnsi="Symbol" w:hint="default"/>
      </w:rPr>
    </w:lvl>
    <w:lvl w:ilvl="7" w:tplc="041B0003" w:tentative="1">
      <w:start w:val="1"/>
      <w:numFmt w:val="bullet"/>
      <w:lvlText w:val="o"/>
      <w:lvlJc w:val="left"/>
      <w:pPr>
        <w:ind w:left="8032" w:hanging="360"/>
      </w:pPr>
      <w:rPr>
        <w:rFonts w:ascii="Courier New" w:hAnsi="Courier New" w:cs="Courier New" w:hint="default"/>
      </w:rPr>
    </w:lvl>
    <w:lvl w:ilvl="8" w:tplc="041B0005" w:tentative="1">
      <w:start w:val="1"/>
      <w:numFmt w:val="bullet"/>
      <w:lvlText w:val=""/>
      <w:lvlJc w:val="left"/>
      <w:pPr>
        <w:ind w:left="8752" w:hanging="360"/>
      </w:pPr>
      <w:rPr>
        <w:rFonts w:ascii="Wingdings" w:hAnsi="Wingdings" w:hint="default"/>
      </w:rPr>
    </w:lvl>
  </w:abstractNum>
  <w:num w:numId="1">
    <w:abstractNumId w:val="33"/>
  </w:num>
  <w:num w:numId="2">
    <w:abstractNumId w:val="21"/>
  </w:num>
  <w:num w:numId="3">
    <w:abstractNumId w:val="26"/>
  </w:num>
  <w:num w:numId="4">
    <w:abstractNumId w:val="3"/>
  </w:num>
  <w:num w:numId="5">
    <w:abstractNumId w:val="16"/>
  </w:num>
  <w:num w:numId="6">
    <w:abstractNumId w:val="11"/>
  </w:num>
  <w:num w:numId="7">
    <w:abstractNumId w:val="28"/>
  </w:num>
  <w:num w:numId="8">
    <w:abstractNumId w:val="10"/>
  </w:num>
  <w:num w:numId="9">
    <w:abstractNumId w:val="27"/>
  </w:num>
  <w:num w:numId="10">
    <w:abstractNumId w:val="31"/>
  </w:num>
  <w:num w:numId="11">
    <w:abstractNumId w:val="22"/>
  </w:num>
  <w:num w:numId="12">
    <w:abstractNumId w:val="20"/>
  </w:num>
  <w:num w:numId="13">
    <w:abstractNumId w:val="36"/>
  </w:num>
  <w:num w:numId="14">
    <w:abstractNumId w:val="13"/>
  </w:num>
  <w:num w:numId="15">
    <w:abstractNumId w:val="14"/>
  </w:num>
  <w:num w:numId="16">
    <w:abstractNumId w:val="6"/>
  </w:num>
  <w:num w:numId="17">
    <w:abstractNumId w:val="30"/>
  </w:num>
  <w:num w:numId="18">
    <w:abstractNumId w:val="23"/>
  </w:num>
  <w:num w:numId="19">
    <w:abstractNumId w:val="29"/>
  </w:num>
  <w:num w:numId="20">
    <w:abstractNumId w:val="32"/>
  </w:num>
  <w:num w:numId="21">
    <w:abstractNumId w:val="8"/>
  </w:num>
  <w:num w:numId="22">
    <w:abstractNumId w:val="19"/>
  </w:num>
  <w:num w:numId="23">
    <w:abstractNumId w:val="7"/>
  </w:num>
  <w:num w:numId="24">
    <w:abstractNumId w:val="25"/>
  </w:num>
  <w:num w:numId="25">
    <w:abstractNumId w:val="34"/>
  </w:num>
  <w:num w:numId="26">
    <w:abstractNumId w:val="12"/>
  </w:num>
  <w:num w:numId="27">
    <w:abstractNumId w:val="18"/>
  </w:num>
  <w:num w:numId="28">
    <w:abstractNumId w:val="9"/>
  </w:num>
  <w:num w:numId="29">
    <w:abstractNumId w:val="2"/>
  </w:num>
  <w:num w:numId="30">
    <w:abstractNumId w:val="35"/>
  </w:num>
  <w:num w:numId="31">
    <w:abstractNumId w:val="24"/>
  </w:num>
  <w:num w:numId="32">
    <w:abstractNumId w:val="17"/>
  </w:num>
  <w:num w:numId="33">
    <w:abstractNumId w:val="5"/>
  </w:num>
  <w:num w:numId="34">
    <w:abstractNumId w:val="4"/>
  </w:num>
  <w:num w:numId="35">
    <w:abstractNumId w:val="15"/>
  </w:num>
  <w:numIdMacAtCleanup w:val="3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Fekiačová Jana">
    <w15:presenceInfo w15:providerId="AD" w15:userId="S::jfekiacova@bbsk.sk::5edb436a-46ad-4741-8ccd-9c04bf2fe40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07A"/>
    <w:rsid w:val="00002979"/>
    <w:rsid w:val="000072F8"/>
    <w:rsid w:val="0002219B"/>
    <w:rsid w:val="000265E6"/>
    <w:rsid w:val="00033BC0"/>
    <w:rsid w:val="00033F5E"/>
    <w:rsid w:val="000409C1"/>
    <w:rsid w:val="00040FE1"/>
    <w:rsid w:val="00045C9F"/>
    <w:rsid w:val="00045EA9"/>
    <w:rsid w:val="0004787B"/>
    <w:rsid w:val="00053E4D"/>
    <w:rsid w:val="00056C6A"/>
    <w:rsid w:val="00060EF9"/>
    <w:rsid w:val="00062376"/>
    <w:rsid w:val="00062642"/>
    <w:rsid w:val="000731EA"/>
    <w:rsid w:val="00075781"/>
    <w:rsid w:val="0008185D"/>
    <w:rsid w:val="00084A64"/>
    <w:rsid w:val="00091FFA"/>
    <w:rsid w:val="00093DF6"/>
    <w:rsid w:val="00094251"/>
    <w:rsid w:val="0009768A"/>
    <w:rsid w:val="000A2438"/>
    <w:rsid w:val="000A2F64"/>
    <w:rsid w:val="000B3D93"/>
    <w:rsid w:val="000B65FE"/>
    <w:rsid w:val="000B7133"/>
    <w:rsid w:val="000C2A1F"/>
    <w:rsid w:val="000D34FE"/>
    <w:rsid w:val="000D53A7"/>
    <w:rsid w:val="000D68E0"/>
    <w:rsid w:val="000D72E8"/>
    <w:rsid w:val="000E1C9F"/>
    <w:rsid w:val="000E3506"/>
    <w:rsid w:val="000E7D08"/>
    <w:rsid w:val="000F27FC"/>
    <w:rsid w:val="000F2CAB"/>
    <w:rsid w:val="001138CC"/>
    <w:rsid w:val="00122B8D"/>
    <w:rsid w:val="001237A3"/>
    <w:rsid w:val="00124D7E"/>
    <w:rsid w:val="00130117"/>
    <w:rsid w:val="0013141F"/>
    <w:rsid w:val="001334CE"/>
    <w:rsid w:val="00134B04"/>
    <w:rsid w:val="00134FEE"/>
    <w:rsid w:val="00135580"/>
    <w:rsid w:val="0014244F"/>
    <w:rsid w:val="00144443"/>
    <w:rsid w:val="001476B1"/>
    <w:rsid w:val="00147D1F"/>
    <w:rsid w:val="00156C47"/>
    <w:rsid w:val="00161B22"/>
    <w:rsid w:val="001627DA"/>
    <w:rsid w:val="00166973"/>
    <w:rsid w:val="00166FB0"/>
    <w:rsid w:val="0017091F"/>
    <w:rsid w:val="00172B93"/>
    <w:rsid w:val="00174011"/>
    <w:rsid w:val="001844CC"/>
    <w:rsid w:val="001A2414"/>
    <w:rsid w:val="001A35B9"/>
    <w:rsid w:val="001A3967"/>
    <w:rsid w:val="001A39CC"/>
    <w:rsid w:val="001A5498"/>
    <w:rsid w:val="001A639A"/>
    <w:rsid w:val="001A676C"/>
    <w:rsid w:val="001B6EBB"/>
    <w:rsid w:val="001B706A"/>
    <w:rsid w:val="001B7E4B"/>
    <w:rsid w:val="001C04F5"/>
    <w:rsid w:val="001C27E8"/>
    <w:rsid w:val="001C4533"/>
    <w:rsid w:val="001C5ADA"/>
    <w:rsid w:val="001D079B"/>
    <w:rsid w:val="001D2BA5"/>
    <w:rsid w:val="001D4A30"/>
    <w:rsid w:val="001D5316"/>
    <w:rsid w:val="001D766A"/>
    <w:rsid w:val="001E0EC3"/>
    <w:rsid w:val="001E75F4"/>
    <w:rsid w:val="001F1345"/>
    <w:rsid w:val="00203C5A"/>
    <w:rsid w:val="0021376F"/>
    <w:rsid w:val="00216CA5"/>
    <w:rsid w:val="00221D4C"/>
    <w:rsid w:val="00222A2A"/>
    <w:rsid w:val="0022309D"/>
    <w:rsid w:val="002352B0"/>
    <w:rsid w:val="00241F75"/>
    <w:rsid w:val="002562F3"/>
    <w:rsid w:val="00264F6F"/>
    <w:rsid w:val="002700CD"/>
    <w:rsid w:val="0027268F"/>
    <w:rsid w:val="00273608"/>
    <w:rsid w:val="002800D8"/>
    <w:rsid w:val="00284864"/>
    <w:rsid w:val="00290188"/>
    <w:rsid w:val="002903FC"/>
    <w:rsid w:val="002918A8"/>
    <w:rsid w:val="002968EF"/>
    <w:rsid w:val="00297D3D"/>
    <w:rsid w:val="002A0C90"/>
    <w:rsid w:val="002A170D"/>
    <w:rsid w:val="002A23B3"/>
    <w:rsid w:val="002A4562"/>
    <w:rsid w:val="002A5E0E"/>
    <w:rsid w:val="002A726E"/>
    <w:rsid w:val="002A7EED"/>
    <w:rsid w:val="002B00C0"/>
    <w:rsid w:val="002B2799"/>
    <w:rsid w:val="002B6D80"/>
    <w:rsid w:val="002C1CED"/>
    <w:rsid w:val="002D0F46"/>
    <w:rsid w:val="002D330F"/>
    <w:rsid w:val="002E23CF"/>
    <w:rsid w:val="002E645A"/>
    <w:rsid w:val="002F0C3D"/>
    <w:rsid w:val="002F141E"/>
    <w:rsid w:val="002F4C0B"/>
    <w:rsid w:val="00305F62"/>
    <w:rsid w:val="00306F3A"/>
    <w:rsid w:val="00310804"/>
    <w:rsid w:val="0031554B"/>
    <w:rsid w:val="00316B7D"/>
    <w:rsid w:val="0032309D"/>
    <w:rsid w:val="00323D77"/>
    <w:rsid w:val="00324BAD"/>
    <w:rsid w:val="00327C11"/>
    <w:rsid w:val="00332596"/>
    <w:rsid w:val="00332BE6"/>
    <w:rsid w:val="003333FD"/>
    <w:rsid w:val="00352AEF"/>
    <w:rsid w:val="00353D32"/>
    <w:rsid w:val="00356146"/>
    <w:rsid w:val="0035647C"/>
    <w:rsid w:val="003613C5"/>
    <w:rsid w:val="00362032"/>
    <w:rsid w:val="003630AF"/>
    <w:rsid w:val="00365EAF"/>
    <w:rsid w:val="00367CB4"/>
    <w:rsid w:val="003703F6"/>
    <w:rsid w:val="00374B1C"/>
    <w:rsid w:val="00376142"/>
    <w:rsid w:val="00376F1F"/>
    <w:rsid w:val="00382183"/>
    <w:rsid w:val="0038224D"/>
    <w:rsid w:val="00382C9B"/>
    <w:rsid w:val="003A2466"/>
    <w:rsid w:val="003A407D"/>
    <w:rsid w:val="003A59A7"/>
    <w:rsid w:val="003B1D77"/>
    <w:rsid w:val="003B2059"/>
    <w:rsid w:val="003C51F9"/>
    <w:rsid w:val="003C70A4"/>
    <w:rsid w:val="003D0CF0"/>
    <w:rsid w:val="003D1988"/>
    <w:rsid w:val="003D2827"/>
    <w:rsid w:val="003D2D7B"/>
    <w:rsid w:val="003D3331"/>
    <w:rsid w:val="003D4E93"/>
    <w:rsid w:val="003E2380"/>
    <w:rsid w:val="003E69FA"/>
    <w:rsid w:val="00401EB2"/>
    <w:rsid w:val="004020ED"/>
    <w:rsid w:val="0040299A"/>
    <w:rsid w:val="00402DBF"/>
    <w:rsid w:val="004125AC"/>
    <w:rsid w:val="00414479"/>
    <w:rsid w:val="00420230"/>
    <w:rsid w:val="004209EB"/>
    <w:rsid w:val="004226CC"/>
    <w:rsid w:val="00426A36"/>
    <w:rsid w:val="00433F5C"/>
    <w:rsid w:val="00434F5C"/>
    <w:rsid w:val="0043576D"/>
    <w:rsid w:val="004432F9"/>
    <w:rsid w:val="0045664E"/>
    <w:rsid w:val="00457056"/>
    <w:rsid w:val="00462EA5"/>
    <w:rsid w:val="0046369F"/>
    <w:rsid w:val="00463ABF"/>
    <w:rsid w:val="00465F48"/>
    <w:rsid w:val="00472C17"/>
    <w:rsid w:val="004835D3"/>
    <w:rsid w:val="004863DF"/>
    <w:rsid w:val="0048753D"/>
    <w:rsid w:val="00491BF7"/>
    <w:rsid w:val="00492D5E"/>
    <w:rsid w:val="004A3B84"/>
    <w:rsid w:val="004A46E2"/>
    <w:rsid w:val="004B1E93"/>
    <w:rsid w:val="004B260F"/>
    <w:rsid w:val="004B6C3E"/>
    <w:rsid w:val="004C4C24"/>
    <w:rsid w:val="004C5E4F"/>
    <w:rsid w:val="004C7EF0"/>
    <w:rsid w:val="004E1CC8"/>
    <w:rsid w:val="004E6668"/>
    <w:rsid w:val="004E7EB3"/>
    <w:rsid w:val="004F0A6A"/>
    <w:rsid w:val="004F3E9C"/>
    <w:rsid w:val="004F6B8B"/>
    <w:rsid w:val="00515E84"/>
    <w:rsid w:val="00524902"/>
    <w:rsid w:val="005312A4"/>
    <w:rsid w:val="005334FA"/>
    <w:rsid w:val="00543405"/>
    <w:rsid w:val="005438C3"/>
    <w:rsid w:val="005522BE"/>
    <w:rsid w:val="00556763"/>
    <w:rsid w:val="00556932"/>
    <w:rsid w:val="005602C9"/>
    <w:rsid w:val="00564598"/>
    <w:rsid w:val="0056477A"/>
    <w:rsid w:val="00566249"/>
    <w:rsid w:val="00567F38"/>
    <w:rsid w:val="00576AEC"/>
    <w:rsid w:val="005808B5"/>
    <w:rsid w:val="005A03BD"/>
    <w:rsid w:val="005A1F10"/>
    <w:rsid w:val="005A6578"/>
    <w:rsid w:val="005B2A70"/>
    <w:rsid w:val="005B37A2"/>
    <w:rsid w:val="005B38A6"/>
    <w:rsid w:val="005B7459"/>
    <w:rsid w:val="005C3FDA"/>
    <w:rsid w:val="005C5EF6"/>
    <w:rsid w:val="005D14D8"/>
    <w:rsid w:val="005D7D68"/>
    <w:rsid w:val="005E0B75"/>
    <w:rsid w:val="005E170E"/>
    <w:rsid w:val="005E3502"/>
    <w:rsid w:val="005E3A0E"/>
    <w:rsid w:val="005E4012"/>
    <w:rsid w:val="005E566F"/>
    <w:rsid w:val="005F37AB"/>
    <w:rsid w:val="005F5CE9"/>
    <w:rsid w:val="005F5F15"/>
    <w:rsid w:val="00601D12"/>
    <w:rsid w:val="006072F5"/>
    <w:rsid w:val="0061341E"/>
    <w:rsid w:val="0061578E"/>
    <w:rsid w:val="00617D8C"/>
    <w:rsid w:val="00620699"/>
    <w:rsid w:val="00623D8B"/>
    <w:rsid w:val="00624665"/>
    <w:rsid w:val="0064099E"/>
    <w:rsid w:val="00642E24"/>
    <w:rsid w:val="00644B40"/>
    <w:rsid w:val="006478A9"/>
    <w:rsid w:val="00663A69"/>
    <w:rsid w:val="0067020A"/>
    <w:rsid w:val="006710BC"/>
    <w:rsid w:val="00682A5A"/>
    <w:rsid w:val="00692AB6"/>
    <w:rsid w:val="0069397F"/>
    <w:rsid w:val="006B1851"/>
    <w:rsid w:val="006C095D"/>
    <w:rsid w:val="006C26E0"/>
    <w:rsid w:val="006C43C2"/>
    <w:rsid w:val="006C6F19"/>
    <w:rsid w:val="006D1656"/>
    <w:rsid w:val="006D2133"/>
    <w:rsid w:val="006D2B63"/>
    <w:rsid w:val="006D2E16"/>
    <w:rsid w:val="006E07C4"/>
    <w:rsid w:val="006E41A8"/>
    <w:rsid w:val="006E55EE"/>
    <w:rsid w:val="006E56D5"/>
    <w:rsid w:val="006F13F9"/>
    <w:rsid w:val="006F7939"/>
    <w:rsid w:val="007143D2"/>
    <w:rsid w:val="00717423"/>
    <w:rsid w:val="00724B1D"/>
    <w:rsid w:val="007276B4"/>
    <w:rsid w:val="007306AB"/>
    <w:rsid w:val="0073797C"/>
    <w:rsid w:val="007402D1"/>
    <w:rsid w:val="00747DE5"/>
    <w:rsid w:val="0075306A"/>
    <w:rsid w:val="007619FB"/>
    <w:rsid w:val="00762F97"/>
    <w:rsid w:val="007703CE"/>
    <w:rsid w:val="0077748F"/>
    <w:rsid w:val="007809A2"/>
    <w:rsid w:val="00783B16"/>
    <w:rsid w:val="00784094"/>
    <w:rsid w:val="007915E1"/>
    <w:rsid w:val="00794052"/>
    <w:rsid w:val="0079771A"/>
    <w:rsid w:val="007A1FB6"/>
    <w:rsid w:val="007A2BCA"/>
    <w:rsid w:val="007A3A0B"/>
    <w:rsid w:val="007A455C"/>
    <w:rsid w:val="007A4A3B"/>
    <w:rsid w:val="007B09EE"/>
    <w:rsid w:val="007C3F8F"/>
    <w:rsid w:val="007C4E62"/>
    <w:rsid w:val="007C56E5"/>
    <w:rsid w:val="007D6236"/>
    <w:rsid w:val="007D67AB"/>
    <w:rsid w:val="007E2A4B"/>
    <w:rsid w:val="007E4A43"/>
    <w:rsid w:val="007E5143"/>
    <w:rsid w:val="007E5D95"/>
    <w:rsid w:val="007F27CA"/>
    <w:rsid w:val="007F2BC4"/>
    <w:rsid w:val="00810F06"/>
    <w:rsid w:val="00812746"/>
    <w:rsid w:val="00817245"/>
    <w:rsid w:val="00823138"/>
    <w:rsid w:val="008238C6"/>
    <w:rsid w:val="00837D02"/>
    <w:rsid w:val="008403C3"/>
    <w:rsid w:val="00844746"/>
    <w:rsid w:val="00844957"/>
    <w:rsid w:val="00846279"/>
    <w:rsid w:val="008546A5"/>
    <w:rsid w:val="00857B5D"/>
    <w:rsid w:val="00863D19"/>
    <w:rsid w:val="00864615"/>
    <w:rsid w:val="00865984"/>
    <w:rsid w:val="00865D02"/>
    <w:rsid w:val="00871058"/>
    <w:rsid w:val="00876286"/>
    <w:rsid w:val="00877423"/>
    <w:rsid w:val="00881F4E"/>
    <w:rsid w:val="008824CB"/>
    <w:rsid w:val="00882AC9"/>
    <w:rsid w:val="00886637"/>
    <w:rsid w:val="00891D54"/>
    <w:rsid w:val="008926DF"/>
    <w:rsid w:val="008A0864"/>
    <w:rsid w:val="008B3857"/>
    <w:rsid w:val="008B67D6"/>
    <w:rsid w:val="008B6CB5"/>
    <w:rsid w:val="008C13FB"/>
    <w:rsid w:val="008C406E"/>
    <w:rsid w:val="008D4310"/>
    <w:rsid w:val="008D4A3F"/>
    <w:rsid w:val="008D5CDC"/>
    <w:rsid w:val="008F2AA1"/>
    <w:rsid w:val="008F40C4"/>
    <w:rsid w:val="008F44D0"/>
    <w:rsid w:val="008F73AE"/>
    <w:rsid w:val="008F73E1"/>
    <w:rsid w:val="009053D0"/>
    <w:rsid w:val="00912052"/>
    <w:rsid w:val="00914A8D"/>
    <w:rsid w:val="00915004"/>
    <w:rsid w:val="0092050C"/>
    <w:rsid w:val="0092175F"/>
    <w:rsid w:val="00947A36"/>
    <w:rsid w:val="0095015D"/>
    <w:rsid w:val="00954980"/>
    <w:rsid w:val="00955A39"/>
    <w:rsid w:val="009575E0"/>
    <w:rsid w:val="00960BC2"/>
    <w:rsid w:val="0096133E"/>
    <w:rsid w:val="0096253E"/>
    <w:rsid w:val="009676B0"/>
    <w:rsid w:val="00967A2C"/>
    <w:rsid w:val="009769FB"/>
    <w:rsid w:val="00983766"/>
    <w:rsid w:val="009870C9"/>
    <w:rsid w:val="009909CB"/>
    <w:rsid w:val="009953E3"/>
    <w:rsid w:val="00996DE4"/>
    <w:rsid w:val="009A57BC"/>
    <w:rsid w:val="009A7067"/>
    <w:rsid w:val="009B1A7D"/>
    <w:rsid w:val="009B449C"/>
    <w:rsid w:val="009B6A8A"/>
    <w:rsid w:val="009C0B4F"/>
    <w:rsid w:val="009C6773"/>
    <w:rsid w:val="009D1182"/>
    <w:rsid w:val="009D1DAF"/>
    <w:rsid w:val="009D50FF"/>
    <w:rsid w:val="009E316F"/>
    <w:rsid w:val="009F0519"/>
    <w:rsid w:val="009F4519"/>
    <w:rsid w:val="00A0113B"/>
    <w:rsid w:val="00A07003"/>
    <w:rsid w:val="00A073E9"/>
    <w:rsid w:val="00A1444B"/>
    <w:rsid w:val="00A22EA0"/>
    <w:rsid w:val="00A36C88"/>
    <w:rsid w:val="00A37AC2"/>
    <w:rsid w:val="00A4700B"/>
    <w:rsid w:val="00A54570"/>
    <w:rsid w:val="00A62B07"/>
    <w:rsid w:val="00A62F48"/>
    <w:rsid w:val="00A63A84"/>
    <w:rsid w:val="00A649E8"/>
    <w:rsid w:val="00A65EF6"/>
    <w:rsid w:val="00A70AB0"/>
    <w:rsid w:val="00A7161B"/>
    <w:rsid w:val="00A7297B"/>
    <w:rsid w:val="00A75639"/>
    <w:rsid w:val="00A77D95"/>
    <w:rsid w:val="00A86752"/>
    <w:rsid w:val="00A92BA1"/>
    <w:rsid w:val="00A9722D"/>
    <w:rsid w:val="00A97D0C"/>
    <w:rsid w:val="00AA0FA7"/>
    <w:rsid w:val="00AA1D0B"/>
    <w:rsid w:val="00AA3D45"/>
    <w:rsid w:val="00AA58CC"/>
    <w:rsid w:val="00AB0E60"/>
    <w:rsid w:val="00AB61CA"/>
    <w:rsid w:val="00AC4592"/>
    <w:rsid w:val="00AC476F"/>
    <w:rsid w:val="00AC4DAB"/>
    <w:rsid w:val="00AC601B"/>
    <w:rsid w:val="00AD10F6"/>
    <w:rsid w:val="00AD3A7D"/>
    <w:rsid w:val="00AD456A"/>
    <w:rsid w:val="00AD46E9"/>
    <w:rsid w:val="00AD5E45"/>
    <w:rsid w:val="00AD70A7"/>
    <w:rsid w:val="00AE0F66"/>
    <w:rsid w:val="00AE1B7E"/>
    <w:rsid w:val="00AF6A9E"/>
    <w:rsid w:val="00AF6C64"/>
    <w:rsid w:val="00B0030D"/>
    <w:rsid w:val="00B01198"/>
    <w:rsid w:val="00B04233"/>
    <w:rsid w:val="00B0467D"/>
    <w:rsid w:val="00B04C60"/>
    <w:rsid w:val="00B07039"/>
    <w:rsid w:val="00B11F6C"/>
    <w:rsid w:val="00B1374F"/>
    <w:rsid w:val="00B14265"/>
    <w:rsid w:val="00B1655B"/>
    <w:rsid w:val="00B177E4"/>
    <w:rsid w:val="00B21DB3"/>
    <w:rsid w:val="00B31FAC"/>
    <w:rsid w:val="00B32C37"/>
    <w:rsid w:val="00B4162D"/>
    <w:rsid w:val="00B602DD"/>
    <w:rsid w:val="00B60C34"/>
    <w:rsid w:val="00B67310"/>
    <w:rsid w:val="00B714B3"/>
    <w:rsid w:val="00B75C06"/>
    <w:rsid w:val="00B761EA"/>
    <w:rsid w:val="00B92A36"/>
    <w:rsid w:val="00BA04A1"/>
    <w:rsid w:val="00BA0E4E"/>
    <w:rsid w:val="00BA137E"/>
    <w:rsid w:val="00BA3B13"/>
    <w:rsid w:val="00BB0ABC"/>
    <w:rsid w:val="00BB2E5B"/>
    <w:rsid w:val="00BB3625"/>
    <w:rsid w:val="00BC0614"/>
    <w:rsid w:val="00BC3C49"/>
    <w:rsid w:val="00BC52ED"/>
    <w:rsid w:val="00BC7D0D"/>
    <w:rsid w:val="00BD772E"/>
    <w:rsid w:val="00BE36E5"/>
    <w:rsid w:val="00BE5FA4"/>
    <w:rsid w:val="00BF34BA"/>
    <w:rsid w:val="00BF6D9D"/>
    <w:rsid w:val="00C000EA"/>
    <w:rsid w:val="00C0411F"/>
    <w:rsid w:val="00C04DA7"/>
    <w:rsid w:val="00C04F3B"/>
    <w:rsid w:val="00C13347"/>
    <w:rsid w:val="00C13F5E"/>
    <w:rsid w:val="00C22ABE"/>
    <w:rsid w:val="00C23024"/>
    <w:rsid w:val="00C25A46"/>
    <w:rsid w:val="00C2618B"/>
    <w:rsid w:val="00C2672B"/>
    <w:rsid w:val="00C302CD"/>
    <w:rsid w:val="00C30DC2"/>
    <w:rsid w:val="00C3205D"/>
    <w:rsid w:val="00C35774"/>
    <w:rsid w:val="00C36490"/>
    <w:rsid w:val="00C46CFF"/>
    <w:rsid w:val="00C47007"/>
    <w:rsid w:val="00C70231"/>
    <w:rsid w:val="00C834B1"/>
    <w:rsid w:val="00C835EE"/>
    <w:rsid w:val="00C92081"/>
    <w:rsid w:val="00C936CB"/>
    <w:rsid w:val="00CA1C3B"/>
    <w:rsid w:val="00CA7763"/>
    <w:rsid w:val="00CB66AB"/>
    <w:rsid w:val="00CB69D7"/>
    <w:rsid w:val="00CC2A6C"/>
    <w:rsid w:val="00CC4F0C"/>
    <w:rsid w:val="00CD0AC3"/>
    <w:rsid w:val="00CD69AB"/>
    <w:rsid w:val="00CE0477"/>
    <w:rsid w:val="00CE3E21"/>
    <w:rsid w:val="00CF5C5E"/>
    <w:rsid w:val="00D0057A"/>
    <w:rsid w:val="00D113FC"/>
    <w:rsid w:val="00D1340E"/>
    <w:rsid w:val="00D2151C"/>
    <w:rsid w:val="00D22906"/>
    <w:rsid w:val="00D24C50"/>
    <w:rsid w:val="00D251A3"/>
    <w:rsid w:val="00D25F00"/>
    <w:rsid w:val="00D276A2"/>
    <w:rsid w:val="00D42575"/>
    <w:rsid w:val="00D62BBB"/>
    <w:rsid w:val="00D66E15"/>
    <w:rsid w:val="00D73389"/>
    <w:rsid w:val="00D73491"/>
    <w:rsid w:val="00D92A8D"/>
    <w:rsid w:val="00DA07E5"/>
    <w:rsid w:val="00DA636C"/>
    <w:rsid w:val="00DB560E"/>
    <w:rsid w:val="00DB5AAA"/>
    <w:rsid w:val="00DC7640"/>
    <w:rsid w:val="00DD03F6"/>
    <w:rsid w:val="00DD497A"/>
    <w:rsid w:val="00DD5F63"/>
    <w:rsid w:val="00DE344F"/>
    <w:rsid w:val="00E02E5F"/>
    <w:rsid w:val="00E1688F"/>
    <w:rsid w:val="00E17474"/>
    <w:rsid w:val="00E17743"/>
    <w:rsid w:val="00E22E77"/>
    <w:rsid w:val="00E26476"/>
    <w:rsid w:val="00E2728C"/>
    <w:rsid w:val="00E3516A"/>
    <w:rsid w:val="00E36021"/>
    <w:rsid w:val="00E42047"/>
    <w:rsid w:val="00E42E2E"/>
    <w:rsid w:val="00E47B14"/>
    <w:rsid w:val="00E5007A"/>
    <w:rsid w:val="00E52CF2"/>
    <w:rsid w:val="00E719A4"/>
    <w:rsid w:val="00E76D5C"/>
    <w:rsid w:val="00E77376"/>
    <w:rsid w:val="00E804CA"/>
    <w:rsid w:val="00E9665C"/>
    <w:rsid w:val="00EA0DD4"/>
    <w:rsid w:val="00EA305D"/>
    <w:rsid w:val="00EA7479"/>
    <w:rsid w:val="00EB67A8"/>
    <w:rsid w:val="00EB6BD9"/>
    <w:rsid w:val="00EB7503"/>
    <w:rsid w:val="00ED46D1"/>
    <w:rsid w:val="00ED46FA"/>
    <w:rsid w:val="00ED4DB1"/>
    <w:rsid w:val="00EE51F6"/>
    <w:rsid w:val="00EF335A"/>
    <w:rsid w:val="00EF3AC8"/>
    <w:rsid w:val="00EF3D88"/>
    <w:rsid w:val="00EF3D92"/>
    <w:rsid w:val="00F00CAC"/>
    <w:rsid w:val="00F015C1"/>
    <w:rsid w:val="00F02126"/>
    <w:rsid w:val="00F03D3A"/>
    <w:rsid w:val="00F067F9"/>
    <w:rsid w:val="00F06931"/>
    <w:rsid w:val="00F06BD9"/>
    <w:rsid w:val="00F0766A"/>
    <w:rsid w:val="00F24CE7"/>
    <w:rsid w:val="00F25790"/>
    <w:rsid w:val="00F25831"/>
    <w:rsid w:val="00F30706"/>
    <w:rsid w:val="00F316FA"/>
    <w:rsid w:val="00F36451"/>
    <w:rsid w:val="00F4292B"/>
    <w:rsid w:val="00F468A7"/>
    <w:rsid w:val="00F575B7"/>
    <w:rsid w:val="00F72ED2"/>
    <w:rsid w:val="00F734B2"/>
    <w:rsid w:val="00F80611"/>
    <w:rsid w:val="00F82EDC"/>
    <w:rsid w:val="00F91B1C"/>
    <w:rsid w:val="00F95756"/>
    <w:rsid w:val="00FA05D1"/>
    <w:rsid w:val="00FC09B8"/>
    <w:rsid w:val="00FC0DDD"/>
    <w:rsid w:val="00FC2E15"/>
    <w:rsid w:val="00FC3906"/>
    <w:rsid w:val="00FC6BD9"/>
    <w:rsid w:val="00FD7E9B"/>
    <w:rsid w:val="00FE5078"/>
    <w:rsid w:val="00FE60E9"/>
    <w:rsid w:val="00FE6E40"/>
    <w:rsid w:val="00FE75CE"/>
    <w:rsid w:val="00FF1852"/>
    <w:rsid w:val="00FF1DA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F78752"/>
  <w15:docId w15:val="{A5EEBF3D-286E-44BA-B7A1-263350CF0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5007A"/>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E5007A"/>
    <w:pPr>
      <w:keepNext/>
      <w:numPr>
        <w:numId w:val="1"/>
      </w:numPr>
      <w:outlineLvl w:val="0"/>
    </w:pPr>
    <w:rPr>
      <w:sz w:val="28"/>
      <w:szCs w:val="28"/>
      <w:lang w:val="x-none" w:eastAsia="x-none"/>
    </w:rPr>
  </w:style>
  <w:style w:type="paragraph" w:styleId="Nadpis2">
    <w:name w:val="heading 2"/>
    <w:basedOn w:val="Normlny"/>
    <w:next w:val="Normlny"/>
    <w:link w:val="Nadpis2Char"/>
    <w:uiPriority w:val="9"/>
    <w:qFormat/>
    <w:rsid w:val="00E5007A"/>
    <w:pPr>
      <w:keepNext/>
      <w:jc w:val="both"/>
      <w:outlineLvl w:val="1"/>
    </w:pPr>
    <w:rPr>
      <w:rFonts w:ascii="Cambria" w:hAnsi="Cambria"/>
      <w:b/>
      <w:bCs/>
      <w:i/>
      <w:iCs/>
      <w:sz w:val="28"/>
      <w:szCs w:val="28"/>
      <w:lang w:val="x-none"/>
    </w:rPr>
  </w:style>
  <w:style w:type="paragraph" w:styleId="Nadpis3">
    <w:name w:val="heading 3"/>
    <w:basedOn w:val="Normlny"/>
    <w:next w:val="Normlny"/>
    <w:link w:val="Nadpis3Char"/>
    <w:uiPriority w:val="99"/>
    <w:qFormat/>
    <w:rsid w:val="00E5007A"/>
    <w:pPr>
      <w:keepNext/>
      <w:jc w:val="both"/>
      <w:outlineLvl w:val="2"/>
    </w:pPr>
    <w:rPr>
      <w:rFonts w:ascii="Cambria" w:hAnsi="Cambria"/>
      <w:b/>
      <w:bCs/>
      <w:sz w:val="26"/>
      <w:szCs w:val="26"/>
      <w:lang w:val="x-none"/>
    </w:rPr>
  </w:style>
  <w:style w:type="paragraph" w:styleId="Nadpis4">
    <w:name w:val="heading 4"/>
    <w:basedOn w:val="Normlny"/>
    <w:next w:val="Normlny"/>
    <w:link w:val="Nadpis4Char"/>
    <w:uiPriority w:val="99"/>
    <w:qFormat/>
    <w:rsid w:val="00E5007A"/>
    <w:pPr>
      <w:keepNext/>
      <w:jc w:val="center"/>
      <w:outlineLvl w:val="3"/>
    </w:pPr>
    <w:rPr>
      <w:rFonts w:ascii="Calibri" w:hAnsi="Calibri"/>
      <w:b/>
      <w:bCs/>
      <w:sz w:val="28"/>
      <w:szCs w:val="28"/>
      <w:lang w:val="x-none"/>
    </w:rPr>
  </w:style>
  <w:style w:type="paragraph" w:styleId="Nadpis5">
    <w:name w:val="heading 5"/>
    <w:basedOn w:val="Normlny"/>
    <w:next w:val="Normlny"/>
    <w:link w:val="Nadpis5Char"/>
    <w:uiPriority w:val="99"/>
    <w:qFormat/>
    <w:rsid w:val="00E5007A"/>
    <w:pPr>
      <w:keepNext/>
      <w:ind w:left="2124" w:firstLine="708"/>
      <w:jc w:val="center"/>
      <w:outlineLvl w:val="4"/>
    </w:pPr>
    <w:rPr>
      <w:b/>
      <w:sz w:val="44"/>
      <w:szCs w:val="20"/>
      <w:lang w:val="x-none"/>
    </w:rPr>
  </w:style>
  <w:style w:type="paragraph" w:styleId="Nadpis6">
    <w:name w:val="heading 6"/>
    <w:basedOn w:val="Normlny"/>
    <w:next w:val="Normlny"/>
    <w:link w:val="Nadpis6Char"/>
    <w:uiPriority w:val="99"/>
    <w:qFormat/>
    <w:rsid w:val="00E5007A"/>
    <w:pPr>
      <w:keepNext/>
      <w:jc w:val="both"/>
      <w:outlineLvl w:val="5"/>
    </w:pPr>
    <w:rPr>
      <w:rFonts w:ascii="Calibri" w:hAnsi="Calibri"/>
      <w:b/>
      <w:bCs/>
      <w:sz w:val="20"/>
      <w:szCs w:val="20"/>
      <w:lang w:val="x-none"/>
    </w:rPr>
  </w:style>
  <w:style w:type="paragraph" w:styleId="Nadpis7">
    <w:name w:val="heading 7"/>
    <w:basedOn w:val="Normlny"/>
    <w:next w:val="Normlny"/>
    <w:link w:val="Nadpis7Char"/>
    <w:uiPriority w:val="99"/>
    <w:qFormat/>
    <w:rsid w:val="00E5007A"/>
    <w:pPr>
      <w:keepNext/>
      <w:spacing w:before="20"/>
      <w:jc w:val="center"/>
      <w:outlineLvl w:val="6"/>
    </w:pPr>
    <w:rPr>
      <w:rFonts w:ascii="Calibri" w:hAnsi="Calibri"/>
      <w:lang w:val="x-none"/>
    </w:rPr>
  </w:style>
  <w:style w:type="paragraph" w:styleId="Nadpis8">
    <w:name w:val="heading 8"/>
    <w:basedOn w:val="Normlny"/>
    <w:next w:val="Normlny"/>
    <w:link w:val="Nadpis8Char"/>
    <w:uiPriority w:val="99"/>
    <w:qFormat/>
    <w:rsid w:val="00E5007A"/>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nhideWhenUsed/>
    <w:rsid w:val="00E5007A"/>
    <w:pPr>
      <w:tabs>
        <w:tab w:val="center" w:pos="4536"/>
        <w:tab w:val="right" w:pos="9072"/>
      </w:tabs>
    </w:pPr>
  </w:style>
  <w:style w:type="character" w:customStyle="1" w:styleId="HlavikaChar">
    <w:name w:val="Hlavička Char"/>
    <w:basedOn w:val="Predvolenpsmoodseku"/>
    <w:link w:val="Hlavika"/>
    <w:rsid w:val="00E5007A"/>
  </w:style>
  <w:style w:type="paragraph" w:styleId="Pta">
    <w:name w:val="footer"/>
    <w:basedOn w:val="Normlny"/>
    <w:link w:val="PtaChar"/>
    <w:uiPriority w:val="99"/>
    <w:unhideWhenUsed/>
    <w:rsid w:val="00E5007A"/>
    <w:pPr>
      <w:tabs>
        <w:tab w:val="center" w:pos="4536"/>
        <w:tab w:val="right" w:pos="9072"/>
      </w:tabs>
    </w:pPr>
  </w:style>
  <w:style w:type="character" w:customStyle="1" w:styleId="PtaChar">
    <w:name w:val="Päta Char"/>
    <w:basedOn w:val="Predvolenpsmoodseku"/>
    <w:link w:val="Pta"/>
    <w:uiPriority w:val="99"/>
    <w:rsid w:val="00E5007A"/>
  </w:style>
  <w:style w:type="character" w:customStyle="1" w:styleId="Nadpis1Char">
    <w:name w:val="Nadpis 1 Char"/>
    <w:basedOn w:val="Predvolenpsmoodseku"/>
    <w:link w:val="Nadpis1"/>
    <w:rsid w:val="00E5007A"/>
    <w:rPr>
      <w:rFonts w:ascii="Times New Roman" w:eastAsia="Times New Roman" w:hAnsi="Times New Roman" w:cs="Times New Roman"/>
      <w:sz w:val="28"/>
      <w:szCs w:val="28"/>
      <w:lang w:val="x-none" w:eastAsia="x-none"/>
    </w:rPr>
  </w:style>
  <w:style w:type="character" w:customStyle="1" w:styleId="Nadpis2Char">
    <w:name w:val="Nadpis 2 Char"/>
    <w:basedOn w:val="Predvolenpsmoodseku"/>
    <w:link w:val="Nadpis2"/>
    <w:uiPriority w:val="9"/>
    <w:rsid w:val="00E5007A"/>
    <w:rPr>
      <w:rFonts w:ascii="Cambria" w:eastAsia="Times New Roman" w:hAnsi="Cambria" w:cs="Times New Roman"/>
      <w:b/>
      <w:bCs/>
      <w:i/>
      <w:iCs/>
      <w:sz w:val="28"/>
      <w:szCs w:val="28"/>
      <w:lang w:val="x-none" w:eastAsia="cs-CZ"/>
    </w:rPr>
  </w:style>
  <w:style w:type="character" w:customStyle="1" w:styleId="Nadpis3Char">
    <w:name w:val="Nadpis 3 Char"/>
    <w:basedOn w:val="Predvolenpsmoodseku"/>
    <w:link w:val="Nadpis3"/>
    <w:uiPriority w:val="99"/>
    <w:rsid w:val="00E5007A"/>
    <w:rPr>
      <w:rFonts w:ascii="Cambria" w:eastAsia="Times New Roman" w:hAnsi="Cambria" w:cs="Times New Roman"/>
      <w:b/>
      <w:bCs/>
      <w:sz w:val="26"/>
      <w:szCs w:val="26"/>
      <w:lang w:val="x-none" w:eastAsia="cs-CZ"/>
    </w:rPr>
  </w:style>
  <w:style w:type="character" w:customStyle="1" w:styleId="Nadpis4Char">
    <w:name w:val="Nadpis 4 Char"/>
    <w:basedOn w:val="Predvolenpsmoodseku"/>
    <w:link w:val="Nadpis4"/>
    <w:uiPriority w:val="99"/>
    <w:rsid w:val="00E5007A"/>
    <w:rPr>
      <w:rFonts w:ascii="Calibri" w:eastAsia="Times New Roman" w:hAnsi="Calibri" w:cs="Times New Roman"/>
      <w:b/>
      <w:bCs/>
      <w:sz w:val="28"/>
      <w:szCs w:val="28"/>
      <w:lang w:val="x-none" w:eastAsia="cs-CZ"/>
    </w:rPr>
  </w:style>
  <w:style w:type="character" w:customStyle="1" w:styleId="Nadpis5Char">
    <w:name w:val="Nadpis 5 Char"/>
    <w:basedOn w:val="Predvolenpsmoodseku"/>
    <w:link w:val="Nadpis5"/>
    <w:uiPriority w:val="99"/>
    <w:rsid w:val="00E5007A"/>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uiPriority w:val="99"/>
    <w:rsid w:val="00E5007A"/>
    <w:rPr>
      <w:rFonts w:ascii="Calibri" w:eastAsia="Times New Roman" w:hAnsi="Calibri" w:cs="Times New Roman"/>
      <w:b/>
      <w:bCs/>
      <w:sz w:val="20"/>
      <w:szCs w:val="20"/>
      <w:lang w:val="x-none" w:eastAsia="cs-CZ"/>
    </w:rPr>
  </w:style>
  <w:style w:type="character" w:customStyle="1" w:styleId="Nadpis7Char">
    <w:name w:val="Nadpis 7 Char"/>
    <w:basedOn w:val="Predvolenpsmoodseku"/>
    <w:link w:val="Nadpis7"/>
    <w:uiPriority w:val="99"/>
    <w:rsid w:val="00E5007A"/>
    <w:rPr>
      <w:rFonts w:ascii="Calibri" w:eastAsia="Times New Roman" w:hAnsi="Calibri" w:cs="Times New Roman"/>
      <w:sz w:val="24"/>
      <w:szCs w:val="24"/>
      <w:lang w:val="x-none" w:eastAsia="cs-CZ"/>
    </w:rPr>
  </w:style>
  <w:style w:type="character" w:customStyle="1" w:styleId="Nadpis8Char">
    <w:name w:val="Nadpis 8 Char"/>
    <w:basedOn w:val="Predvolenpsmoodseku"/>
    <w:link w:val="Nadpis8"/>
    <w:uiPriority w:val="99"/>
    <w:rsid w:val="00E5007A"/>
    <w:rPr>
      <w:rFonts w:ascii="Century Gothic" w:eastAsia="Times New Roman" w:hAnsi="Century Gothic" w:cs="Times New Roman"/>
      <w:b/>
      <w:sz w:val="20"/>
      <w:szCs w:val="20"/>
      <w:lang w:val="x-none" w:eastAsia="cs-CZ"/>
    </w:rPr>
  </w:style>
  <w:style w:type="paragraph" w:customStyle="1" w:styleId="tl1">
    <w:name w:val="Štýl1"/>
    <w:basedOn w:val="Normlny"/>
    <w:uiPriority w:val="99"/>
    <w:rsid w:val="00E5007A"/>
    <w:pPr>
      <w:jc w:val="both"/>
    </w:pPr>
    <w:rPr>
      <w:rFonts w:ascii="Tahoma" w:hAnsi="Tahoma" w:cs="Tahoma"/>
      <w:sz w:val="18"/>
      <w:szCs w:val="18"/>
      <w:lang w:eastAsia="sk-SK"/>
    </w:rPr>
  </w:style>
  <w:style w:type="paragraph" w:styleId="Zkladntext3">
    <w:name w:val="Body Text 3"/>
    <w:basedOn w:val="Normlny"/>
    <w:link w:val="Zkladntext3Char"/>
    <w:uiPriority w:val="99"/>
    <w:rsid w:val="00E5007A"/>
    <w:pPr>
      <w:jc w:val="center"/>
    </w:pPr>
    <w:rPr>
      <w:sz w:val="16"/>
      <w:szCs w:val="16"/>
      <w:lang w:val="x-none"/>
    </w:rPr>
  </w:style>
  <w:style w:type="character" w:customStyle="1" w:styleId="Zkladntext3Char">
    <w:name w:val="Základný text 3 Char"/>
    <w:basedOn w:val="Predvolenpsmoodseku"/>
    <w:link w:val="Zkladntext3"/>
    <w:uiPriority w:val="99"/>
    <w:rsid w:val="00E5007A"/>
    <w:rPr>
      <w:rFonts w:ascii="Times New Roman" w:eastAsia="Times New Roman" w:hAnsi="Times New Roman" w:cs="Times New Roman"/>
      <w:sz w:val="16"/>
      <w:szCs w:val="16"/>
      <w:lang w:val="x-none" w:eastAsia="cs-CZ"/>
    </w:rPr>
  </w:style>
  <w:style w:type="paragraph" w:styleId="Zoznam">
    <w:name w:val="List"/>
    <w:basedOn w:val="Normlny"/>
    <w:uiPriority w:val="99"/>
    <w:rsid w:val="00E5007A"/>
    <w:pPr>
      <w:ind w:left="283" w:hanging="283"/>
    </w:pPr>
    <w:rPr>
      <w:lang w:eastAsia="sk-SK"/>
    </w:rPr>
  </w:style>
  <w:style w:type="paragraph" w:styleId="Zkladntext">
    <w:name w:val="Body Text"/>
    <w:basedOn w:val="Normlny"/>
    <w:link w:val="ZkladntextChar"/>
    <w:rsid w:val="00E5007A"/>
    <w:pPr>
      <w:jc w:val="both"/>
    </w:pPr>
    <w:rPr>
      <w:b/>
      <w:szCs w:val="20"/>
      <w:lang w:val="x-none" w:eastAsia="x-none"/>
    </w:rPr>
  </w:style>
  <w:style w:type="character" w:customStyle="1" w:styleId="ZkladntextChar">
    <w:name w:val="Základný text Char"/>
    <w:basedOn w:val="Predvolenpsmoodseku"/>
    <w:link w:val="Zkladntext"/>
    <w:rsid w:val="00E5007A"/>
    <w:rPr>
      <w:rFonts w:ascii="Times New Roman" w:eastAsia="Times New Roman" w:hAnsi="Times New Roman" w:cs="Times New Roman"/>
      <w:b/>
      <w:sz w:val="24"/>
      <w:szCs w:val="20"/>
      <w:lang w:val="x-none" w:eastAsia="x-none"/>
    </w:rPr>
  </w:style>
  <w:style w:type="paragraph" w:styleId="Zoznam2">
    <w:name w:val="List 2"/>
    <w:basedOn w:val="Normlny"/>
    <w:uiPriority w:val="99"/>
    <w:rsid w:val="00E5007A"/>
    <w:pPr>
      <w:ind w:left="566" w:hanging="283"/>
    </w:pPr>
    <w:rPr>
      <w:lang w:eastAsia="sk-SK"/>
    </w:rPr>
  </w:style>
  <w:style w:type="paragraph" w:styleId="Nzov">
    <w:name w:val="Title"/>
    <w:basedOn w:val="Normlny"/>
    <w:link w:val="NzovChar"/>
    <w:qFormat/>
    <w:rsid w:val="00E5007A"/>
    <w:pPr>
      <w:jc w:val="center"/>
    </w:pPr>
    <w:rPr>
      <w:rFonts w:ascii="Tahoma" w:hAnsi="Tahoma"/>
      <w:sz w:val="36"/>
      <w:szCs w:val="20"/>
      <w:lang w:val="x-none"/>
    </w:rPr>
  </w:style>
  <w:style w:type="character" w:customStyle="1" w:styleId="NzovChar">
    <w:name w:val="Názov Char"/>
    <w:basedOn w:val="Predvolenpsmoodseku"/>
    <w:link w:val="Nzov"/>
    <w:rsid w:val="00E5007A"/>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uiPriority w:val="99"/>
    <w:rsid w:val="00E5007A"/>
    <w:pPr>
      <w:ind w:left="708"/>
      <w:jc w:val="both"/>
    </w:pPr>
    <w:rPr>
      <w:sz w:val="16"/>
      <w:szCs w:val="16"/>
      <w:lang w:val="x-none"/>
    </w:rPr>
  </w:style>
  <w:style w:type="character" w:customStyle="1" w:styleId="Zarkazkladnhotextu3Char">
    <w:name w:val="Zarážka základného textu 3 Char"/>
    <w:basedOn w:val="Predvolenpsmoodseku"/>
    <w:link w:val="Zarkazkladnhotextu3"/>
    <w:uiPriority w:val="99"/>
    <w:rsid w:val="00E5007A"/>
    <w:rPr>
      <w:rFonts w:ascii="Times New Roman" w:eastAsia="Times New Roman" w:hAnsi="Times New Roman" w:cs="Times New Roman"/>
      <w:sz w:val="16"/>
      <w:szCs w:val="16"/>
      <w:lang w:val="x-none" w:eastAsia="cs-CZ"/>
    </w:rPr>
  </w:style>
  <w:style w:type="paragraph" w:styleId="Zarkazkladnhotextu">
    <w:name w:val="Body Text Indent"/>
    <w:basedOn w:val="Normlny"/>
    <w:link w:val="ZarkazkladnhotextuChar"/>
    <w:uiPriority w:val="99"/>
    <w:rsid w:val="00E5007A"/>
    <w:pPr>
      <w:ind w:left="840"/>
      <w:jc w:val="both"/>
    </w:pPr>
    <w:rPr>
      <w:lang w:val="x-none"/>
    </w:rPr>
  </w:style>
  <w:style w:type="character" w:customStyle="1" w:styleId="ZarkazkladnhotextuChar">
    <w:name w:val="Zarážka základného textu Char"/>
    <w:basedOn w:val="Predvolenpsmoodseku"/>
    <w:link w:val="Zarkazkladnhotextu"/>
    <w:uiPriority w:val="99"/>
    <w:rsid w:val="00E5007A"/>
    <w:rPr>
      <w:rFonts w:ascii="Times New Roman" w:eastAsia="Times New Roman" w:hAnsi="Times New Roman" w:cs="Times New Roman"/>
      <w:sz w:val="24"/>
      <w:szCs w:val="24"/>
      <w:lang w:val="x-none" w:eastAsia="cs-CZ"/>
    </w:rPr>
  </w:style>
  <w:style w:type="paragraph" w:styleId="Obsah1">
    <w:name w:val="toc 1"/>
    <w:basedOn w:val="Normlny"/>
    <w:next w:val="Normlny"/>
    <w:autoRedefine/>
    <w:uiPriority w:val="99"/>
    <w:semiHidden/>
    <w:rsid w:val="00E5007A"/>
    <w:pPr>
      <w:tabs>
        <w:tab w:val="left" w:pos="720"/>
      </w:tabs>
    </w:pPr>
    <w:rPr>
      <w:rFonts w:ascii="Tahoma" w:hAnsi="Tahoma" w:cs="Tahoma"/>
    </w:rPr>
  </w:style>
  <w:style w:type="character" w:styleId="slostrany">
    <w:name w:val="page number"/>
    <w:uiPriority w:val="99"/>
    <w:rsid w:val="00E5007A"/>
    <w:rPr>
      <w:rFonts w:cs="Times New Roman"/>
    </w:rPr>
  </w:style>
  <w:style w:type="character" w:styleId="PsacstrojHTML">
    <w:name w:val="HTML Typewriter"/>
    <w:uiPriority w:val="99"/>
    <w:rsid w:val="00E5007A"/>
    <w:rPr>
      <w:rFonts w:ascii="Courier New" w:hAnsi="Courier New" w:cs="Times New Roman"/>
      <w:sz w:val="20"/>
    </w:rPr>
  </w:style>
  <w:style w:type="paragraph" w:customStyle="1" w:styleId="Nzov1">
    <w:name w:val="Názov1"/>
    <w:basedOn w:val="Nadpis2"/>
    <w:uiPriority w:val="99"/>
    <w:rsid w:val="00E5007A"/>
  </w:style>
  <w:style w:type="paragraph" w:customStyle="1" w:styleId="tl3">
    <w:name w:val="Štýl3"/>
    <w:basedOn w:val="Normlny"/>
    <w:uiPriority w:val="99"/>
    <w:rsid w:val="00E5007A"/>
    <w:pPr>
      <w:tabs>
        <w:tab w:val="num" w:pos="360"/>
      </w:tabs>
      <w:ind w:left="360" w:hanging="360"/>
    </w:pPr>
  </w:style>
  <w:style w:type="paragraph" w:styleId="Zarkazkladnhotextu2">
    <w:name w:val="Body Text Indent 2"/>
    <w:basedOn w:val="Normlny"/>
    <w:link w:val="Zarkazkladnhotextu2Char"/>
    <w:rsid w:val="00E5007A"/>
    <w:pPr>
      <w:ind w:left="720" w:hanging="360"/>
      <w:jc w:val="both"/>
    </w:pPr>
    <w:rPr>
      <w:lang w:val="x-none"/>
    </w:rPr>
  </w:style>
  <w:style w:type="character" w:customStyle="1" w:styleId="Zarkazkladnhotextu2Char">
    <w:name w:val="Zarážka základného textu 2 Char"/>
    <w:basedOn w:val="Predvolenpsmoodseku"/>
    <w:link w:val="Zarkazkladnhotextu2"/>
    <w:rsid w:val="00E5007A"/>
    <w:rPr>
      <w:rFonts w:ascii="Times New Roman" w:eastAsia="Times New Roman" w:hAnsi="Times New Roman" w:cs="Times New Roman"/>
      <w:sz w:val="24"/>
      <w:szCs w:val="24"/>
      <w:lang w:val="x-none" w:eastAsia="cs-CZ"/>
    </w:rPr>
  </w:style>
  <w:style w:type="character" w:styleId="Hypertextovprepojenie">
    <w:name w:val="Hyperlink"/>
    <w:rsid w:val="00E5007A"/>
    <w:rPr>
      <w:rFonts w:cs="Times New Roman"/>
      <w:color w:val="0000FF"/>
      <w:u w:val="single"/>
    </w:rPr>
  </w:style>
  <w:style w:type="paragraph" w:customStyle="1" w:styleId="Odrazkaseda">
    <w:name w:val="Odrazka seda"/>
    <w:basedOn w:val="Normlny"/>
    <w:uiPriority w:val="99"/>
    <w:rsid w:val="00E5007A"/>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uiPriority w:val="99"/>
    <w:rsid w:val="00E5007A"/>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uiPriority w:val="99"/>
    <w:rsid w:val="00E5007A"/>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uiPriority w:val="99"/>
    <w:rsid w:val="00E5007A"/>
    <w:pPr>
      <w:numPr>
        <w:ilvl w:val="2"/>
      </w:numPr>
      <w:tabs>
        <w:tab w:val="num" w:pos="1440"/>
      </w:tabs>
      <w:ind w:left="1224" w:hanging="504"/>
    </w:pPr>
  </w:style>
  <w:style w:type="paragraph" w:customStyle="1" w:styleId="Zoznamslo4Char">
    <w:name w:val="Zoznam číslo 4 Char"/>
    <w:basedOn w:val="Zoznamslo2"/>
    <w:uiPriority w:val="99"/>
    <w:rsid w:val="00E5007A"/>
    <w:pPr>
      <w:numPr>
        <w:ilvl w:val="3"/>
      </w:numPr>
      <w:tabs>
        <w:tab w:val="num" w:pos="1800"/>
      </w:tabs>
      <w:ind w:left="1728" w:hanging="648"/>
    </w:pPr>
  </w:style>
  <w:style w:type="paragraph" w:customStyle="1" w:styleId="Nadpisodsek">
    <w:name w:val="Nadpis odsek"/>
    <w:basedOn w:val="Normlny"/>
    <w:uiPriority w:val="99"/>
    <w:rsid w:val="00E5007A"/>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uiPriority w:val="99"/>
    <w:rsid w:val="00E5007A"/>
    <w:rPr>
      <w:rFonts w:cs="Times New Roman"/>
      <w:color w:val="800080"/>
      <w:u w:val="single"/>
    </w:rPr>
  </w:style>
  <w:style w:type="paragraph" w:customStyle="1" w:styleId="xnormal">
    <w:name w:val="x normal"/>
    <w:basedOn w:val="Normlny"/>
    <w:uiPriority w:val="99"/>
    <w:rsid w:val="00E5007A"/>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uiPriority w:val="99"/>
    <w:rsid w:val="00E5007A"/>
    <w:pPr>
      <w:jc w:val="center"/>
    </w:pPr>
  </w:style>
  <w:style w:type="paragraph" w:customStyle="1" w:styleId="xnormalB">
    <w:name w:val="x normal B"/>
    <w:basedOn w:val="xnormal"/>
    <w:uiPriority w:val="99"/>
    <w:rsid w:val="00E5007A"/>
    <w:pPr>
      <w:spacing w:before="0"/>
    </w:pPr>
  </w:style>
  <w:style w:type="paragraph" w:styleId="Normlnywebov">
    <w:name w:val="Normal (Web)"/>
    <w:basedOn w:val="Normlny"/>
    <w:uiPriority w:val="99"/>
    <w:rsid w:val="00E5007A"/>
    <w:pPr>
      <w:spacing w:before="167" w:after="84" w:line="251" w:lineRule="atLeast"/>
    </w:pPr>
    <w:rPr>
      <w:lang w:eastAsia="sk-SK"/>
    </w:rPr>
  </w:style>
  <w:style w:type="paragraph" w:styleId="Zkladntext2">
    <w:name w:val="Body Text 2"/>
    <w:basedOn w:val="Normlny"/>
    <w:link w:val="Zkladntext2Char"/>
    <w:uiPriority w:val="99"/>
    <w:rsid w:val="00E5007A"/>
    <w:pPr>
      <w:spacing w:after="120" w:line="480" w:lineRule="auto"/>
    </w:pPr>
    <w:rPr>
      <w:lang w:val="x-none"/>
    </w:rPr>
  </w:style>
  <w:style w:type="character" w:customStyle="1" w:styleId="Zkladntext2Char">
    <w:name w:val="Základný text 2 Char"/>
    <w:basedOn w:val="Predvolenpsmoodseku"/>
    <w:link w:val="Zkladntext2"/>
    <w:uiPriority w:val="99"/>
    <w:rsid w:val="00E5007A"/>
    <w:rPr>
      <w:rFonts w:ascii="Times New Roman" w:eastAsia="Times New Roman" w:hAnsi="Times New Roman" w:cs="Times New Roman"/>
      <w:sz w:val="24"/>
      <w:szCs w:val="24"/>
      <w:lang w:val="x-none" w:eastAsia="cs-CZ"/>
    </w:rPr>
  </w:style>
  <w:style w:type="paragraph" w:customStyle="1" w:styleId="tl10">
    <w:name w:val="tl1"/>
    <w:basedOn w:val="Normlny"/>
    <w:uiPriority w:val="99"/>
    <w:rsid w:val="00E5007A"/>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uiPriority w:val="99"/>
    <w:semiHidden/>
    <w:rsid w:val="00E5007A"/>
    <w:rPr>
      <w:sz w:val="20"/>
      <w:szCs w:val="20"/>
      <w:lang w:val="x-none"/>
    </w:rPr>
  </w:style>
  <w:style w:type="character" w:customStyle="1" w:styleId="TextbublinyChar">
    <w:name w:val="Text bubliny Char"/>
    <w:basedOn w:val="Predvolenpsmoodseku"/>
    <w:link w:val="Textbubliny"/>
    <w:uiPriority w:val="99"/>
    <w:semiHidden/>
    <w:rsid w:val="00E5007A"/>
    <w:rPr>
      <w:rFonts w:ascii="Times New Roman" w:eastAsia="Times New Roman" w:hAnsi="Times New Roman" w:cs="Times New Roman"/>
      <w:sz w:val="20"/>
      <w:szCs w:val="20"/>
      <w:lang w:val="x-none" w:eastAsia="cs-CZ"/>
    </w:rPr>
  </w:style>
  <w:style w:type="table" w:styleId="Mriekatabuky">
    <w:name w:val="Table Grid"/>
    <w:basedOn w:val="Normlnatabuka"/>
    <w:rsid w:val="00E5007A"/>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rsid w:val="00E5007A"/>
    <w:rPr>
      <w:rFonts w:ascii="Times New Roman" w:hAnsi="Times New Roman" w:cs="Times New Roman"/>
      <w:sz w:val="20"/>
    </w:rPr>
  </w:style>
  <w:style w:type="paragraph" w:styleId="Textkomentra">
    <w:name w:val="annotation text"/>
    <w:basedOn w:val="Normlny"/>
    <w:link w:val="TextkomentraChar"/>
    <w:uiPriority w:val="99"/>
    <w:rsid w:val="00E5007A"/>
    <w:rPr>
      <w:sz w:val="20"/>
      <w:szCs w:val="20"/>
      <w:lang w:val="x-none"/>
    </w:rPr>
  </w:style>
  <w:style w:type="character" w:customStyle="1" w:styleId="TextkomentraChar">
    <w:name w:val="Text komentára Char"/>
    <w:basedOn w:val="Predvolenpsmoodseku"/>
    <w:link w:val="Textkomentra"/>
    <w:uiPriority w:val="99"/>
    <w:rsid w:val="00E5007A"/>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uiPriority w:val="99"/>
    <w:rsid w:val="00E5007A"/>
    <w:rPr>
      <w:b/>
      <w:bCs/>
    </w:rPr>
  </w:style>
  <w:style w:type="character" w:customStyle="1" w:styleId="PredmetkomentraChar">
    <w:name w:val="Predmet komentára Char"/>
    <w:basedOn w:val="TextkomentraChar"/>
    <w:link w:val="Predmetkomentra"/>
    <w:uiPriority w:val="99"/>
    <w:rsid w:val="00E5007A"/>
    <w:rPr>
      <w:rFonts w:ascii="Times New Roman" w:eastAsia="Times New Roman" w:hAnsi="Times New Roman" w:cs="Times New Roman"/>
      <w:b/>
      <w:bCs/>
      <w:sz w:val="20"/>
      <w:szCs w:val="20"/>
      <w:lang w:val="x-none" w:eastAsia="cs-CZ"/>
    </w:rPr>
  </w:style>
  <w:style w:type="paragraph" w:customStyle="1" w:styleId="Farebnzoznamzvraznenie11">
    <w:name w:val="Farebný zoznam – zvýraznenie 11"/>
    <w:basedOn w:val="Normlny"/>
    <w:uiPriority w:val="99"/>
    <w:rsid w:val="00E5007A"/>
    <w:pPr>
      <w:ind w:left="708"/>
    </w:pPr>
  </w:style>
  <w:style w:type="character" w:styleId="Zvraznenie">
    <w:name w:val="Emphasis"/>
    <w:uiPriority w:val="99"/>
    <w:qFormat/>
    <w:rsid w:val="00E5007A"/>
    <w:rPr>
      <w:rFonts w:cs="Times New Roman"/>
      <w:i/>
    </w:rPr>
  </w:style>
  <w:style w:type="character" w:customStyle="1" w:styleId="apple-style-span">
    <w:name w:val="apple-style-span"/>
    <w:uiPriority w:val="99"/>
    <w:rsid w:val="00E5007A"/>
    <w:rPr>
      <w:rFonts w:cs="Times New Roman"/>
    </w:rPr>
  </w:style>
  <w:style w:type="paragraph" w:customStyle="1" w:styleId="charchar2">
    <w:name w:val="charchar2"/>
    <w:basedOn w:val="Normlny"/>
    <w:uiPriority w:val="99"/>
    <w:rsid w:val="00E5007A"/>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uiPriority w:val="99"/>
    <w:rsid w:val="00E5007A"/>
    <w:pPr>
      <w:spacing w:after="160" w:line="240" w:lineRule="exact"/>
    </w:pPr>
    <w:rPr>
      <w:rFonts w:ascii="Tahoma" w:hAnsi="Tahoma" w:cs="Tahoma"/>
      <w:sz w:val="20"/>
      <w:szCs w:val="20"/>
      <w:lang w:eastAsia="en-US"/>
    </w:rPr>
  </w:style>
  <w:style w:type="paragraph" w:customStyle="1" w:styleId="Zkladntext1">
    <w:name w:val="Základní text1"/>
    <w:uiPriority w:val="99"/>
    <w:rsid w:val="00E5007A"/>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qFormat/>
    <w:rsid w:val="00E5007A"/>
    <w:rPr>
      <w:rFonts w:cs="Times New Roman"/>
      <w:b/>
    </w:rPr>
  </w:style>
  <w:style w:type="character" w:customStyle="1" w:styleId="FontStyle66">
    <w:name w:val="Font Style66"/>
    <w:uiPriority w:val="99"/>
    <w:rsid w:val="00E5007A"/>
    <w:rPr>
      <w:rFonts w:ascii="Times New Roman" w:hAnsi="Times New Roman"/>
      <w:sz w:val="22"/>
    </w:rPr>
  </w:style>
  <w:style w:type="character" w:customStyle="1" w:styleId="FontStyle63">
    <w:name w:val="Font Style63"/>
    <w:uiPriority w:val="99"/>
    <w:rsid w:val="00E5007A"/>
    <w:rPr>
      <w:rFonts w:ascii="Times New Roman" w:hAnsi="Times New Roman"/>
      <w:b/>
      <w:sz w:val="14"/>
    </w:rPr>
  </w:style>
  <w:style w:type="paragraph" w:customStyle="1" w:styleId="Style22">
    <w:name w:val="Style22"/>
    <w:basedOn w:val="Normlny"/>
    <w:uiPriority w:val="99"/>
    <w:rsid w:val="00E5007A"/>
    <w:pPr>
      <w:widowControl w:val="0"/>
      <w:autoSpaceDE w:val="0"/>
      <w:autoSpaceDN w:val="0"/>
      <w:adjustRightInd w:val="0"/>
      <w:jc w:val="both"/>
    </w:pPr>
    <w:rPr>
      <w:lang w:eastAsia="sk-SK"/>
    </w:rPr>
  </w:style>
  <w:style w:type="character" w:customStyle="1" w:styleId="pre">
    <w:name w:val="pre"/>
    <w:uiPriority w:val="99"/>
    <w:rsid w:val="00E5007A"/>
    <w:rPr>
      <w:rFonts w:cs="Times New Roman"/>
    </w:rPr>
  </w:style>
  <w:style w:type="paragraph" w:customStyle="1" w:styleId="ListParagraph1">
    <w:name w:val="List Paragraph1"/>
    <w:basedOn w:val="Normlny"/>
    <w:uiPriority w:val="99"/>
    <w:rsid w:val="00E5007A"/>
    <w:pPr>
      <w:suppressAutoHyphens/>
      <w:spacing w:line="100" w:lineRule="atLeast"/>
    </w:pPr>
    <w:rPr>
      <w:kern w:val="1"/>
      <w:lang w:eastAsia="ar-SA"/>
    </w:rPr>
  </w:style>
  <w:style w:type="paragraph" w:customStyle="1" w:styleId="Strednmrieka21">
    <w:name w:val="Stredná mriežka 21"/>
    <w:uiPriority w:val="99"/>
    <w:rsid w:val="00E5007A"/>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E5007A"/>
  </w:style>
  <w:style w:type="paragraph" w:customStyle="1" w:styleId="Nadpis">
    <w:name w:val="Nadpis"/>
    <w:basedOn w:val="Normlny"/>
    <w:next w:val="Zkladntext"/>
    <w:uiPriority w:val="99"/>
    <w:rsid w:val="00E5007A"/>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uiPriority w:val="99"/>
    <w:qFormat/>
    <w:rsid w:val="00E5007A"/>
    <w:pPr>
      <w:jc w:val="center"/>
    </w:pPr>
    <w:rPr>
      <w:rFonts w:cs="Times New Roman"/>
      <w:i/>
      <w:szCs w:val="20"/>
    </w:rPr>
  </w:style>
  <w:style w:type="character" w:customStyle="1" w:styleId="PodtitulChar">
    <w:name w:val="Podtitul Char"/>
    <w:basedOn w:val="Predvolenpsmoodseku"/>
    <w:link w:val="Podtitul"/>
    <w:uiPriority w:val="99"/>
    <w:rsid w:val="00E5007A"/>
    <w:rPr>
      <w:rFonts w:ascii="Arial" w:eastAsia="SimSun" w:hAnsi="Arial" w:cs="Times New Roman"/>
      <w:i/>
      <w:sz w:val="28"/>
      <w:szCs w:val="20"/>
      <w:lang w:val="cs-CZ" w:eastAsia="ar-SA"/>
    </w:rPr>
  </w:style>
  <w:style w:type="paragraph" w:customStyle="1" w:styleId="Normlny1">
    <w:name w:val="Normálny1"/>
    <w:basedOn w:val="Normlny"/>
    <w:uiPriority w:val="99"/>
    <w:rsid w:val="00E5007A"/>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uiPriority w:val="99"/>
    <w:rsid w:val="00E5007A"/>
    <w:pPr>
      <w:suppressAutoHyphens/>
    </w:pPr>
    <w:rPr>
      <w:rFonts w:ascii="Courier New" w:eastAsia="NSimSun" w:hAnsi="Courier New" w:cs="Courier New"/>
      <w:sz w:val="20"/>
      <w:szCs w:val="20"/>
      <w:lang w:val="cs-CZ" w:eastAsia="ar-SA"/>
    </w:rPr>
  </w:style>
  <w:style w:type="character" w:customStyle="1" w:styleId="nazov">
    <w:name w:val="nazov"/>
    <w:uiPriority w:val="99"/>
    <w:rsid w:val="00E5007A"/>
    <w:rPr>
      <w:b/>
    </w:rPr>
  </w:style>
  <w:style w:type="character" w:customStyle="1" w:styleId="podnazov">
    <w:name w:val="podnazov"/>
    <w:uiPriority w:val="99"/>
    <w:rsid w:val="00E5007A"/>
    <w:rPr>
      <w:rFonts w:cs="Times New Roman"/>
    </w:rPr>
  </w:style>
  <w:style w:type="paragraph" w:customStyle="1" w:styleId="Text">
    <w:name w:val="Text"/>
    <w:basedOn w:val="Normlny"/>
    <w:uiPriority w:val="99"/>
    <w:rsid w:val="00E5007A"/>
    <w:pPr>
      <w:widowControl w:val="0"/>
      <w:autoSpaceDE w:val="0"/>
      <w:autoSpaceDN w:val="0"/>
      <w:adjustRightInd w:val="0"/>
      <w:spacing w:after="240"/>
    </w:pPr>
    <w:rPr>
      <w:lang w:eastAsia="sk-SK"/>
    </w:rPr>
  </w:style>
  <w:style w:type="character" w:customStyle="1" w:styleId="DeltaViewInsertion">
    <w:name w:val="DeltaView Insertion"/>
    <w:uiPriority w:val="99"/>
    <w:rsid w:val="00E5007A"/>
    <w:rPr>
      <w:color w:val="0000FF"/>
      <w:spacing w:val="0"/>
      <w:u w:val="double"/>
    </w:rPr>
  </w:style>
  <w:style w:type="paragraph" w:customStyle="1" w:styleId="Cislovanie2">
    <w:name w:val="Cislovanie2"/>
    <w:basedOn w:val="Normlny"/>
    <w:rsid w:val="00E5007A"/>
    <w:pPr>
      <w:numPr>
        <w:ilvl w:val="1"/>
        <w:numId w:val="4"/>
      </w:numPr>
      <w:spacing w:after="120"/>
      <w:jc w:val="both"/>
    </w:pPr>
  </w:style>
  <w:style w:type="paragraph" w:customStyle="1" w:styleId="msolistparagraph0">
    <w:name w:val="msolistparagraph"/>
    <w:basedOn w:val="Normlny"/>
    <w:uiPriority w:val="99"/>
    <w:rsid w:val="00E5007A"/>
    <w:pPr>
      <w:spacing w:before="100" w:beforeAutospacing="1" w:after="100" w:afterAutospacing="1"/>
    </w:pPr>
    <w:rPr>
      <w:lang w:val="cs-CZ"/>
    </w:rPr>
  </w:style>
  <w:style w:type="paragraph" w:customStyle="1" w:styleId="ListParagraph2">
    <w:name w:val="List Paragraph2"/>
    <w:basedOn w:val="Normlny"/>
    <w:uiPriority w:val="99"/>
    <w:rsid w:val="00E5007A"/>
    <w:pPr>
      <w:ind w:left="720"/>
      <w:contextualSpacing/>
    </w:pPr>
    <w:rPr>
      <w:rFonts w:ascii="Calibri" w:hAnsi="Calibri"/>
      <w:sz w:val="22"/>
      <w:szCs w:val="22"/>
      <w:lang w:eastAsia="en-US"/>
    </w:rPr>
  </w:style>
  <w:style w:type="paragraph" w:customStyle="1" w:styleId="Text2a">
    <w:name w:val="Text2a"/>
    <w:basedOn w:val="Normlny"/>
    <w:uiPriority w:val="99"/>
    <w:rsid w:val="00E5007A"/>
    <w:pPr>
      <w:spacing w:before="240"/>
      <w:ind w:left="720"/>
      <w:jc w:val="both"/>
    </w:pPr>
  </w:style>
  <w:style w:type="character" w:customStyle="1" w:styleId="Bodytext">
    <w:name w:val="Body text_"/>
    <w:link w:val="Zkladntext10"/>
    <w:uiPriority w:val="99"/>
    <w:locked/>
    <w:rsid w:val="00E5007A"/>
    <w:rPr>
      <w:sz w:val="25"/>
      <w:shd w:val="clear" w:color="auto" w:fill="FFFFFF"/>
    </w:rPr>
  </w:style>
  <w:style w:type="paragraph" w:customStyle="1" w:styleId="Zkladntext10">
    <w:name w:val="Základný text1"/>
    <w:basedOn w:val="Normlny"/>
    <w:link w:val="Bodytext"/>
    <w:uiPriority w:val="99"/>
    <w:rsid w:val="00E5007A"/>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uiPriority w:val="99"/>
    <w:rsid w:val="00E5007A"/>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E5007A"/>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E5007A"/>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E5007A"/>
  </w:style>
  <w:style w:type="character" w:customStyle="1" w:styleId="ZkladntextKurzva">
    <w:name w:val="Základný text + Kurzíva"/>
    <w:uiPriority w:val="99"/>
    <w:rsid w:val="00E5007A"/>
    <w:rPr>
      <w:rFonts w:ascii="Arial" w:hAnsi="Arial"/>
      <w:i/>
      <w:spacing w:val="0"/>
      <w:sz w:val="19"/>
    </w:rPr>
  </w:style>
  <w:style w:type="paragraph" w:styleId="Odsekzoznamu">
    <w:name w:val="List Paragraph"/>
    <w:aliases w:val="body,Odsek zoznamu2,Odsek,List Paragraph,Odsek 1.,Bullet Number,lp1,lp11,List Paragraph11,Bullet 1,Use Case List Paragraph,Nad,Odstavec cíl se seznamem,Odstavec_muj,cislovanie,Bullet List,FooterText,numbered,Paragraphe de liste1,ZOZNAM"/>
    <w:basedOn w:val="Normlny"/>
    <w:link w:val="OdsekzoznamuChar"/>
    <w:uiPriority w:val="1"/>
    <w:qFormat/>
    <w:rsid w:val="00E5007A"/>
    <w:pPr>
      <w:ind w:left="708"/>
    </w:pPr>
  </w:style>
  <w:style w:type="character" w:customStyle="1" w:styleId="OdsekzoznamuChar">
    <w:name w:val="Odsek zoznamu Char"/>
    <w:aliases w:val="body Char,Odsek zoznamu2 Char,Odsek Char,List Paragraph Char,Odsek 1. Char,Bullet Number Char,lp1 Char,lp11 Char,List Paragraph11 Char,Bullet 1 Char,Use Case List Paragraph Char,Nad Char,Odstavec cíl se seznamem Char,Odstavec_muj Char"/>
    <w:basedOn w:val="Predvolenpsmoodseku"/>
    <w:link w:val="Odsekzoznamu"/>
    <w:uiPriority w:val="34"/>
    <w:qFormat/>
    <w:rsid w:val="00E5007A"/>
    <w:rPr>
      <w:rFonts w:ascii="Times New Roman" w:eastAsia="Times New Roman" w:hAnsi="Times New Roman" w:cs="Times New Roman"/>
      <w:sz w:val="24"/>
      <w:szCs w:val="24"/>
      <w:lang w:eastAsia="cs-CZ"/>
    </w:rPr>
  </w:style>
  <w:style w:type="character" w:customStyle="1" w:styleId="Zkladntext0">
    <w:name w:val="Základný text_"/>
    <w:link w:val="Zkladntext9"/>
    <w:uiPriority w:val="99"/>
    <w:locked/>
    <w:rsid w:val="00E5007A"/>
    <w:rPr>
      <w:rFonts w:ascii="Arial" w:hAnsi="Arial"/>
      <w:sz w:val="19"/>
      <w:shd w:val="clear" w:color="auto" w:fill="FFFFFF"/>
    </w:rPr>
  </w:style>
  <w:style w:type="paragraph" w:customStyle="1" w:styleId="Zkladntext9">
    <w:name w:val="Základný text9"/>
    <w:basedOn w:val="Normlny"/>
    <w:link w:val="Zkladntext0"/>
    <w:uiPriority w:val="99"/>
    <w:rsid w:val="00E5007A"/>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uiPriority w:val="99"/>
    <w:rsid w:val="00E5007A"/>
  </w:style>
  <w:style w:type="paragraph" w:customStyle="1" w:styleId="tl">
    <w:name w:val="Štýl"/>
    <w:uiPriority w:val="99"/>
    <w:rsid w:val="00E5007A"/>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styleId="Zstupntext">
    <w:name w:val="Placeholder Text"/>
    <w:uiPriority w:val="99"/>
    <w:semiHidden/>
    <w:rsid w:val="00E5007A"/>
    <w:rPr>
      <w:rFonts w:cs="Times New Roman"/>
      <w:color w:val="808080"/>
    </w:rPr>
  </w:style>
  <w:style w:type="paragraph" w:customStyle="1" w:styleId="Alphapoints">
    <w:name w:val="Alpha points"/>
    <w:basedOn w:val="Zkladntext"/>
    <w:rsid w:val="00E5007A"/>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E5007A"/>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E5007A"/>
    <w:pPr>
      <w:suppressAutoHyphens/>
    </w:pPr>
    <w:rPr>
      <w:rFonts w:ascii="Arial" w:hAnsi="Arial" w:cs="Arial"/>
      <w:sz w:val="16"/>
      <w:lang w:eastAsia="ar-SA"/>
    </w:rPr>
  </w:style>
  <w:style w:type="paragraph" w:customStyle="1" w:styleId="default0">
    <w:name w:val="default"/>
    <w:basedOn w:val="Normlny"/>
    <w:rsid w:val="00E5007A"/>
    <w:pPr>
      <w:spacing w:before="100" w:beforeAutospacing="1" w:after="100" w:afterAutospacing="1"/>
    </w:pPr>
    <w:rPr>
      <w:rFonts w:eastAsiaTheme="minorHAnsi"/>
      <w:lang w:eastAsia="sk-SK"/>
    </w:rPr>
  </w:style>
  <w:style w:type="paragraph" w:customStyle="1" w:styleId="Zkladnodstavec">
    <w:name w:val="[Základní odstavec]"/>
    <w:basedOn w:val="Normlny"/>
    <w:uiPriority w:val="99"/>
    <w:rsid w:val="00E5007A"/>
    <w:pPr>
      <w:autoSpaceDE w:val="0"/>
      <w:autoSpaceDN w:val="0"/>
      <w:adjustRightInd w:val="0"/>
      <w:spacing w:line="288" w:lineRule="auto"/>
      <w:textAlignment w:val="center"/>
    </w:pPr>
    <w:rPr>
      <w:rFonts w:ascii="Minion Pro" w:eastAsia="Calibri" w:hAnsi="Minion Pro" w:cs="Minion Pro"/>
      <w:color w:val="000000"/>
      <w:lang w:val="cs-CZ" w:eastAsia="en-US"/>
    </w:rPr>
  </w:style>
  <w:style w:type="character" w:customStyle="1" w:styleId="TextpoznmkypodiarouChar">
    <w:name w:val="Text poznámky pod čiarou Char"/>
    <w:basedOn w:val="Predvolenpsmoodseku"/>
    <w:link w:val="Textpoznmkypodiarou"/>
    <w:uiPriority w:val="99"/>
    <w:semiHidden/>
    <w:rsid w:val="00E5007A"/>
    <w:rPr>
      <w:lang w:val="en-GB"/>
    </w:rPr>
  </w:style>
  <w:style w:type="paragraph" w:styleId="Textpoznmkypodiarou">
    <w:name w:val="footnote text"/>
    <w:basedOn w:val="Normlny"/>
    <w:link w:val="TextpoznmkypodiarouChar"/>
    <w:uiPriority w:val="99"/>
    <w:semiHidden/>
    <w:unhideWhenUsed/>
    <w:rsid w:val="00E5007A"/>
    <w:rPr>
      <w:rFonts w:asciiTheme="minorHAnsi" w:eastAsiaTheme="minorHAnsi" w:hAnsiTheme="minorHAnsi" w:cstheme="minorBidi"/>
      <w:sz w:val="22"/>
      <w:szCs w:val="22"/>
      <w:lang w:val="en-GB" w:eastAsia="en-US"/>
    </w:rPr>
  </w:style>
  <w:style w:type="character" w:customStyle="1" w:styleId="TextpoznmkypodiarouChar1">
    <w:name w:val="Text poznámky pod čiarou Char1"/>
    <w:basedOn w:val="Predvolenpsmoodseku"/>
    <w:uiPriority w:val="99"/>
    <w:semiHidden/>
    <w:rsid w:val="00E5007A"/>
    <w:rPr>
      <w:rFonts w:ascii="Times New Roman" w:eastAsia="Times New Roman" w:hAnsi="Times New Roman" w:cs="Times New Roman"/>
      <w:sz w:val="20"/>
      <w:szCs w:val="20"/>
      <w:lang w:eastAsia="cs-CZ"/>
    </w:rPr>
  </w:style>
  <w:style w:type="character" w:customStyle="1" w:styleId="TextvysvetlivkyChar">
    <w:name w:val="Text vysvetlivky Char"/>
    <w:basedOn w:val="Predvolenpsmoodseku"/>
    <w:link w:val="Textvysvetlivky"/>
    <w:uiPriority w:val="99"/>
    <w:semiHidden/>
    <w:rsid w:val="00E5007A"/>
  </w:style>
  <w:style w:type="paragraph" w:styleId="Textvysvetlivky">
    <w:name w:val="endnote text"/>
    <w:basedOn w:val="Normlny"/>
    <w:link w:val="TextvysvetlivkyChar"/>
    <w:uiPriority w:val="99"/>
    <w:semiHidden/>
    <w:unhideWhenUsed/>
    <w:rsid w:val="00E5007A"/>
    <w:rPr>
      <w:rFonts w:asciiTheme="minorHAnsi" w:eastAsiaTheme="minorHAnsi" w:hAnsiTheme="minorHAnsi" w:cstheme="minorBidi"/>
      <w:sz w:val="22"/>
      <w:szCs w:val="22"/>
      <w:lang w:eastAsia="en-US"/>
    </w:rPr>
  </w:style>
  <w:style w:type="character" w:customStyle="1" w:styleId="TextvysvetlivkyChar1">
    <w:name w:val="Text vysvetlivky Char1"/>
    <w:basedOn w:val="Predvolenpsmoodseku"/>
    <w:uiPriority w:val="99"/>
    <w:semiHidden/>
    <w:rsid w:val="00E5007A"/>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E5007A"/>
    <w:pPr>
      <w:ind w:left="567" w:hanging="567"/>
    </w:pPr>
    <w:rPr>
      <w:rFonts w:ascii="Arial" w:hAnsi="Arial" w:cs="Arial"/>
      <w:noProof/>
      <w:sz w:val="22"/>
      <w:szCs w:val="22"/>
      <w:lang w:val="en-US" w:eastAsia="en-US"/>
    </w:rPr>
  </w:style>
  <w:style w:type="character" w:customStyle="1" w:styleId="Heading9Char1">
    <w:name w:val="Heading 9 Char1"/>
    <w:uiPriority w:val="99"/>
    <w:locked/>
    <w:rsid w:val="00E5007A"/>
    <w:rPr>
      <w:rFonts w:ascii="Cambria" w:hAnsi="Cambria" w:cs="Cambria"/>
      <w:noProof/>
      <w:lang w:val="en-US"/>
    </w:rPr>
  </w:style>
  <w:style w:type="paragraph" w:customStyle="1" w:styleId="Bulleted2">
    <w:name w:val="!Bulleted 2"/>
    <w:basedOn w:val="Normlny"/>
    <w:rsid w:val="00E5007A"/>
    <w:pPr>
      <w:numPr>
        <w:numId w:val="6"/>
      </w:numPr>
      <w:spacing w:after="200" w:line="360" w:lineRule="auto"/>
      <w:contextualSpacing/>
    </w:pPr>
    <w:rPr>
      <w:rFonts w:ascii="Cambria" w:eastAsia="Calibri" w:hAnsi="Cambria"/>
      <w:sz w:val="22"/>
      <w:szCs w:val="22"/>
      <w:lang w:eastAsia="en-US"/>
    </w:rPr>
  </w:style>
  <w:style w:type="paragraph" w:customStyle="1" w:styleId="Bulletslevel1">
    <w:name w:val="Bullets level 1"/>
    <w:basedOn w:val="Normlny"/>
    <w:link w:val="Bulletslevel1Char"/>
    <w:qFormat/>
    <w:rsid w:val="00E5007A"/>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E5007A"/>
    <w:rPr>
      <w:rFonts w:ascii="Arial" w:eastAsia="Times New Roman" w:hAnsi="Arial" w:cs="Times New Roman"/>
      <w:color w:val="000000"/>
      <w:sz w:val="19"/>
      <w:szCs w:val="20"/>
      <w:lang w:val="en-GB"/>
    </w:rPr>
  </w:style>
  <w:style w:type="character" w:customStyle="1" w:styleId="Zhlavie3">
    <w:name w:val="Záhlavie #3_"/>
    <w:basedOn w:val="Predvolenpsmoodseku"/>
    <w:link w:val="Zhlavie30"/>
    <w:rsid w:val="00E5007A"/>
    <w:rPr>
      <w:rFonts w:ascii="Arial" w:eastAsia="Arial" w:hAnsi="Arial" w:cs="Arial"/>
      <w:b/>
      <w:bCs/>
      <w:shd w:val="clear" w:color="auto" w:fill="FFFFFF"/>
    </w:rPr>
  </w:style>
  <w:style w:type="paragraph" w:customStyle="1" w:styleId="Zhlavie30">
    <w:name w:val="Záhlavie #3"/>
    <w:basedOn w:val="Normlny"/>
    <w:link w:val="Zhlavie3"/>
    <w:rsid w:val="00E5007A"/>
    <w:pPr>
      <w:widowControl w:val="0"/>
      <w:shd w:val="clear" w:color="auto" w:fill="FFFFFF"/>
      <w:spacing w:after="140"/>
      <w:ind w:left="560" w:hanging="420"/>
      <w:jc w:val="both"/>
      <w:outlineLvl w:val="2"/>
    </w:pPr>
    <w:rPr>
      <w:rFonts w:ascii="Arial" w:eastAsia="Arial" w:hAnsi="Arial" w:cs="Arial"/>
      <w:b/>
      <w:bCs/>
      <w:sz w:val="22"/>
      <w:szCs w:val="22"/>
      <w:lang w:eastAsia="en-US"/>
    </w:rPr>
  </w:style>
  <w:style w:type="character" w:styleId="Odkaznapoznmkupodiarou">
    <w:name w:val="footnote reference"/>
    <w:basedOn w:val="Predvolenpsmoodseku"/>
    <w:uiPriority w:val="99"/>
    <w:semiHidden/>
    <w:unhideWhenUsed/>
    <w:rsid w:val="00E5007A"/>
    <w:rPr>
      <w:vertAlign w:val="superscript"/>
    </w:rPr>
  </w:style>
  <w:style w:type="numbering" w:customStyle="1" w:styleId="tl2">
    <w:name w:val="Štýl2"/>
    <w:rsid w:val="00E5007A"/>
    <w:pPr>
      <w:numPr>
        <w:numId w:val="10"/>
      </w:numPr>
    </w:pPr>
  </w:style>
  <w:style w:type="character" w:customStyle="1" w:styleId="WW8Num8z2">
    <w:name w:val="WW8Num8z2"/>
    <w:rsid w:val="00E5007A"/>
  </w:style>
  <w:style w:type="paragraph" w:customStyle="1" w:styleId="Zkladntextodsazen2">
    <w:name w:val="Základní text odsazený 2"/>
    <w:basedOn w:val="Normlny"/>
    <w:rsid w:val="00E5007A"/>
    <w:pPr>
      <w:suppressAutoHyphens/>
      <w:ind w:firstLine="720"/>
      <w:jc w:val="both"/>
    </w:pPr>
    <w:rPr>
      <w:rFonts w:ascii="Arial" w:hAnsi="Arial" w:cs="Arial"/>
      <w:sz w:val="20"/>
      <w:szCs w:val="20"/>
    </w:rPr>
  </w:style>
  <w:style w:type="paragraph" w:customStyle="1" w:styleId="Normlny2">
    <w:name w:val="Normálny2"/>
    <w:rsid w:val="00E5007A"/>
    <w:pPr>
      <w:widowControl w:val="0"/>
      <w:suppressAutoHyphens/>
      <w:spacing w:after="0" w:line="240" w:lineRule="auto"/>
    </w:pPr>
    <w:rPr>
      <w:rFonts w:ascii="Times New Roman" w:eastAsia="Arial" w:hAnsi="Times New Roman" w:cs="Times New Roman"/>
      <w:sz w:val="24"/>
      <w:szCs w:val="20"/>
      <w:lang w:eastAsia="ar-SA"/>
    </w:rPr>
  </w:style>
  <w:style w:type="paragraph" w:styleId="Revzia">
    <w:name w:val="Revision"/>
    <w:hidden/>
    <w:uiPriority w:val="99"/>
    <w:semiHidden/>
    <w:rsid w:val="00172B93"/>
    <w:pPr>
      <w:spacing w:after="0" w:line="240" w:lineRule="auto"/>
    </w:pPr>
    <w:rPr>
      <w:rFonts w:ascii="Times New Roman" w:eastAsia="Times New Roman" w:hAnsi="Times New Roman" w:cs="Times New Roman"/>
      <w:sz w:val="24"/>
      <w:szCs w:val="24"/>
      <w:lang w:eastAsia="cs-CZ"/>
    </w:rPr>
  </w:style>
  <w:style w:type="character" w:styleId="Nevyrieenzmienka">
    <w:name w:val="Unresolved Mention"/>
    <w:basedOn w:val="Predvolenpsmoodseku"/>
    <w:uiPriority w:val="99"/>
    <w:semiHidden/>
    <w:unhideWhenUsed/>
    <w:rsid w:val="000E7D08"/>
    <w:rPr>
      <w:color w:val="605E5C"/>
      <w:shd w:val="clear" w:color="auto" w:fill="E1DFDD"/>
    </w:rPr>
  </w:style>
  <w:style w:type="character" w:customStyle="1" w:styleId="skgd">
    <w:name w:val="skgd"/>
    <w:basedOn w:val="Predvolenpsmoodseku"/>
    <w:rsid w:val="002F141E"/>
  </w:style>
  <w:style w:type="paragraph" w:styleId="Bezriadkovania">
    <w:name w:val="No Spacing"/>
    <w:uiPriority w:val="99"/>
    <w:qFormat/>
    <w:rsid w:val="00A0113B"/>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3">
    <w:name w:val="Char Style 13"/>
    <w:basedOn w:val="Predvolenpsmoodseku"/>
    <w:link w:val="Style12"/>
    <w:uiPriority w:val="99"/>
    <w:locked/>
    <w:rsid w:val="002A170D"/>
    <w:rPr>
      <w:rFonts w:ascii="Arial" w:hAnsi="Arial" w:cs="Arial"/>
      <w:b/>
      <w:bCs/>
      <w:shd w:val="clear" w:color="auto" w:fill="FFFFFF"/>
    </w:rPr>
  </w:style>
  <w:style w:type="paragraph" w:customStyle="1" w:styleId="Style12">
    <w:name w:val="Style 12"/>
    <w:basedOn w:val="Normlny"/>
    <w:link w:val="CharStyle13"/>
    <w:uiPriority w:val="99"/>
    <w:rsid w:val="002A170D"/>
    <w:pPr>
      <w:widowControl w:val="0"/>
      <w:shd w:val="clear" w:color="auto" w:fill="FFFFFF"/>
      <w:spacing w:after="480" w:line="246" w:lineRule="exact"/>
      <w:jc w:val="center"/>
      <w:outlineLvl w:val="4"/>
    </w:pPr>
    <w:rPr>
      <w:rFonts w:ascii="Arial" w:eastAsiaTheme="minorHAnsi" w:hAnsi="Arial" w:cs="Arial"/>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141735">
      <w:bodyDiv w:val="1"/>
      <w:marLeft w:val="0"/>
      <w:marRight w:val="0"/>
      <w:marTop w:val="0"/>
      <w:marBottom w:val="0"/>
      <w:divBdr>
        <w:top w:val="none" w:sz="0" w:space="0" w:color="auto"/>
        <w:left w:val="none" w:sz="0" w:space="0" w:color="auto"/>
        <w:bottom w:val="none" w:sz="0" w:space="0" w:color="auto"/>
        <w:right w:val="none" w:sz="0" w:space="0" w:color="auto"/>
      </w:divBdr>
      <w:divsChild>
        <w:div w:id="1427462963">
          <w:marLeft w:val="-12975"/>
          <w:marRight w:val="0"/>
          <w:marTop w:val="0"/>
          <w:marBottom w:val="0"/>
          <w:divBdr>
            <w:top w:val="single" w:sz="6" w:space="0" w:color="80878F"/>
            <w:left w:val="single" w:sz="6" w:space="0" w:color="80878F"/>
            <w:bottom w:val="single" w:sz="6" w:space="0" w:color="80878F"/>
            <w:right w:val="single" w:sz="6" w:space="0" w:color="80878F"/>
          </w:divBdr>
          <w:divsChild>
            <w:div w:id="1258709625">
              <w:marLeft w:val="0"/>
              <w:marRight w:val="0"/>
              <w:marTop w:val="0"/>
              <w:marBottom w:val="0"/>
              <w:divBdr>
                <w:top w:val="none" w:sz="0" w:space="0" w:color="auto"/>
                <w:left w:val="none" w:sz="0" w:space="0" w:color="auto"/>
                <w:bottom w:val="none" w:sz="0" w:space="0" w:color="auto"/>
                <w:right w:val="none" w:sz="0" w:space="0" w:color="auto"/>
              </w:divBdr>
              <w:divsChild>
                <w:div w:id="853958257">
                  <w:marLeft w:val="75"/>
                  <w:marRight w:val="75"/>
                  <w:marTop w:val="240"/>
                  <w:marBottom w:val="75"/>
                  <w:divBdr>
                    <w:top w:val="none" w:sz="0" w:space="0" w:color="auto"/>
                    <w:left w:val="none" w:sz="0" w:space="0" w:color="auto"/>
                    <w:bottom w:val="none" w:sz="0" w:space="0" w:color="auto"/>
                    <w:right w:val="none" w:sz="0" w:space="0" w:color="auto"/>
                  </w:divBdr>
                  <w:divsChild>
                    <w:div w:id="8531689">
                      <w:marLeft w:val="0"/>
                      <w:marRight w:val="0"/>
                      <w:marTop w:val="0"/>
                      <w:marBottom w:val="0"/>
                      <w:divBdr>
                        <w:top w:val="none" w:sz="0" w:space="0" w:color="auto"/>
                        <w:left w:val="single" w:sz="6" w:space="0" w:color="80878F"/>
                        <w:bottom w:val="single" w:sz="6" w:space="0" w:color="80878F"/>
                        <w:right w:val="single" w:sz="6" w:space="0" w:color="80878F"/>
                      </w:divBdr>
                      <w:divsChild>
                        <w:div w:id="718360305">
                          <w:marLeft w:val="0"/>
                          <w:marRight w:val="0"/>
                          <w:marTop w:val="0"/>
                          <w:marBottom w:val="0"/>
                          <w:divBdr>
                            <w:top w:val="none" w:sz="0" w:space="0" w:color="auto"/>
                            <w:left w:val="none" w:sz="0" w:space="0" w:color="auto"/>
                            <w:bottom w:val="none" w:sz="0" w:space="0" w:color="auto"/>
                            <w:right w:val="none" w:sz="0" w:space="0" w:color="auto"/>
                          </w:divBdr>
                          <w:divsChild>
                            <w:div w:id="202455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1442158">
      <w:bodyDiv w:val="1"/>
      <w:marLeft w:val="0"/>
      <w:marRight w:val="0"/>
      <w:marTop w:val="0"/>
      <w:marBottom w:val="0"/>
      <w:divBdr>
        <w:top w:val="none" w:sz="0" w:space="0" w:color="auto"/>
        <w:left w:val="none" w:sz="0" w:space="0" w:color="auto"/>
        <w:bottom w:val="none" w:sz="0" w:space="0" w:color="auto"/>
        <w:right w:val="none" w:sz="0" w:space="0" w:color="auto"/>
      </w:divBdr>
    </w:div>
    <w:div w:id="1847593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uvo.gov.sk/vyhladavanie-profilov/detail/3406" TargetMode="External"/><Relationship Id="rId18"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yperlink" Target="https://www.uvo.gov.sk/verejny-obstaravatel-obstaravatel/jednotny-europsky-dokument-603.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josephine.proebiz.com"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1896FB-8F4C-430F-B50C-88400F69E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11860</Words>
  <Characters>67607</Characters>
  <Application>Microsoft Office Word</Application>
  <DocSecurity>0</DocSecurity>
  <Lines>563</Lines>
  <Paragraphs>158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Fulnečková Beáta</dc:creator>
  <cp:keywords/>
  <dc:description/>
  <cp:lastModifiedBy>Píšová Anna</cp:lastModifiedBy>
  <cp:revision>2</cp:revision>
  <cp:lastPrinted>2022-02-17T08:26:00Z</cp:lastPrinted>
  <dcterms:created xsi:type="dcterms:W3CDTF">2022-03-09T19:54:00Z</dcterms:created>
  <dcterms:modified xsi:type="dcterms:W3CDTF">2022-03-09T19:54:00Z</dcterms:modified>
  <cp:contentStatus/>
</cp:coreProperties>
</file>